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F4B188" w14:textId="77777777" w:rsidR="001F0676" w:rsidRDefault="001F0676" w:rsidP="00A15D28">
      <w:pPr>
        <w:jc w:val="center"/>
        <w:rPr>
          <w:rFonts w:ascii="Times New Roman" w:hAnsi="Times New Roman"/>
          <w:sz w:val="24"/>
          <w:szCs w:val="24"/>
        </w:rPr>
      </w:pPr>
    </w:p>
    <w:p w14:paraId="6E4B8B64" w14:textId="77777777" w:rsidR="00BB7DB0" w:rsidRDefault="00BB7DB0" w:rsidP="00A15D28">
      <w:pPr>
        <w:jc w:val="center"/>
        <w:rPr>
          <w:rFonts w:ascii="Times New Roman" w:hAnsi="Times New Roman"/>
          <w:sz w:val="24"/>
          <w:szCs w:val="24"/>
        </w:rPr>
      </w:pPr>
    </w:p>
    <w:p w14:paraId="632F6520" w14:textId="77777777" w:rsidR="001807E9" w:rsidRPr="00583DD0" w:rsidRDefault="001807E9" w:rsidP="00A15D28">
      <w:pPr>
        <w:jc w:val="center"/>
        <w:rPr>
          <w:rFonts w:ascii="Times New Roman" w:hAnsi="Times New Roman"/>
          <w:sz w:val="24"/>
          <w:szCs w:val="24"/>
        </w:rPr>
      </w:pPr>
    </w:p>
    <w:p w14:paraId="2C4768C0" w14:textId="77777777" w:rsidR="00A15D28" w:rsidRPr="00C0500B" w:rsidRDefault="00A15D28" w:rsidP="00A15D28">
      <w:pPr>
        <w:jc w:val="center"/>
        <w:rPr>
          <w:rFonts w:ascii="Times New Roman" w:hAnsi="Times New Roman"/>
          <w:sz w:val="28"/>
          <w:szCs w:val="28"/>
          <w:u w:val="single"/>
        </w:rPr>
      </w:pPr>
      <w:r w:rsidRPr="00C0500B">
        <w:rPr>
          <w:rFonts w:ascii="Times New Roman" w:hAnsi="Times New Roman"/>
          <w:b/>
          <w:sz w:val="24"/>
          <w:szCs w:val="24"/>
          <w:u w:val="single"/>
        </w:rPr>
        <w:t>ANNEX XI</w:t>
      </w:r>
    </w:p>
    <w:p w14:paraId="4A8A4559" w14:textId="77777777" w:rsidR="00A15D28" w:rsidRPr="00E94154" w:rsidRDefault="00A15D28" w:rsidP="00A15D28">
      <w:pPr>
        <w:jc w:val="center"/>
        <w:rPr>
          <w:rFonts w:ascii="Times New Roman" w:hAnsi="Times New Roman"/>
        </w:rPr>
      </w:pPr>
      <w:r w:rsidRPr="00E94154">
        <w:rPr>
          <w:rFonts w:ascii="Times New Roman" w:hAnsi="Times New Roman"/>
          <w:b/>
          <w:sz w:val="24"/>
          <w:lang w:eastAsia="de-DE"/>
        </w:rPr>
        <w:t>REPORTING ON LEVERAGE</w:t>
      </w:r>
    </w:p>
    <w:p w14:paraId="359338A1" w14:textId="77777777" w:rsidR="00F4754B" w:rsidRPr="00E94154" w:rsidRDefault="00F4754B" w:rsidP="00F4754B">
      <w:pPr>
        <w:pStyle w:val="BodyText1"/>
        <w:rPr>
          <w:rFonts w:ascii="Times New Roman" w:hAnsi="Times New Roman"/>
        </w:rPr>
      </w:pPr>
    </w:p>
    <w:p w14:paraId="6BF05566" w14:textId="77777777" w:rsidR="00A15D28" w:rsidRPr="00E94154" w:rsidRDefault="00A15D28" w:rsidP="00F4754B">
      <w:pPr>
        <w:pStyle w:val="BodyText1"/>
        <w:rPr>
          <w:rFonts w:ascii="Times New Roman" w:hAnsi="Times New Roman"/>
        </w:rPr>
      </w:pPr>
    </w:p>
    <w:p w14:paraId="7E090CE2" w14:textId="77777777" w:rsidR="00F4754B" w:rsidRPr="00E94154" w:rsidRDefault="00F4754B" w:rsidP="00F4754B">
      <w:pPr>
        <w:pStyle w:val="BodyText1"/>
        <w:rPr>
          <w:rFonts w:ascii="Times New Roman" w:hAnsi="Times New Roman"/>
        </w:rPr>
      </w:pPr>
    </w:p>
    <w:p w14:paraId="3C402A6B" w14:textId="77777777" w:rsidR="009112BB" w:rsidRPr="00E94154" w:rsidRDefault="009112BB" w:rsidP="009112BB">
      <w:pPr>
        <w:pStyle w:val="BodyText1"/>
        <w:ind w:left="720"/>
        <w:rPr>
          <w:rFonts w:ascii="Times New Roman" w:hAnsi="Times New Roman"/>
        </w:rPr>
      </w:pPr>
    </w:p>
    <w:p w14:paraId="10F6497B" w14:textId="110B4D5B" w:rsidR="00DC5C08" w:rsidRDefault="00391EF9">
      <w:pPr>
        <w:pStyle w:val="TOC1"/>
        <w:rPr>
          <w:ins w:id="0" w:author="Author"/>
          <w:rFonts w:asciiTheme="minorHAnsi" w:eastAsiaTheme="minorEastAsia" w:hAnsiTheme="minorHAnsi" w:cstheme="minorBidi"/>
          <w:color w:val="auto"/>
          <w:sz w:val="22"/>
          <w:szCs w:val="22"/>
          <w:lang w:eastAsia="en-GB"/>
        </w:rPr>
      </w:pPr>
      <w:r w:rsidRPr="00E94154">
        <w:rPr>
          <w:rFonts w:ascii="Times New Roman" w:hAnsi="Times New Roman"/>
          <w:b/>
        </w:rPr>
        <w:fldChar w:fldCharType="begin"/>
      </w:r>
      <w:r w:rsidR="00F4754B" w:rsidRPr="00E94154">
        <w:rPr>
          <w:rFonts w:ascii="Times New Roman" w:hAnsi="Times New Roman"/>
          <w:b/>
        </w:rPr>
        <w:instrText xml:space="preserve"> TOC \o "1-3" \h \z \u </w:instrText>
      </w:r>
      <w:r w:rsidRPr="00E94154">
        <w:rPr>
          <w:rFonts w:ascii="Times New Roman" w:hAnsi="Times New Roman"/>
          <w:b/>
        </w:rPr>
        <w:fldChar w:fldCharType="separate"/>
      </w:r>
      <w:ins w:id="1" w:author="Author">
        <w:r w:rsidR="009D4E52">
          <w:fldChar w:fldCharType="begin"/>
        </w:r>
        <w:r w:rsidR="009D4E52">
          <w:instrText xml:space="preserve"> HYPERLINK \l "_Toc38472470" </w:instrText>
        </w:r>
        <w:r w:rsidR="009D4E52">
          <w:fldChar w:fldCharType="separate"/>
        </w:r>
        <w:r w:rsidR="00DC5C08" w:rsidRPr="00E3196E">
          <w:rPr>
            <w:rStyle w:val="Hyperlink"/>
            <w:rFonts w:ascii="Times New Roman" w:hAnsi="Times New Roman"/>
            <w:b/>
          </w:rPr>
          <w:t>PART I: GENERAL INSTRUCTIONS</w:t>
        </w:r>
        <w:r w:rsidR="00DC5C08">
          <w:rPr>
            <w:webHidden/>
          </w:rPr>
          <w:tab/>
        </w:r>
        <w:r w:rsidR="00DC5C08">
          <w:rPr>
            <w:webHidden/>
          </w:rPr>
          <w:fldChar w:fldCharType="begin"/>
        </w:r>
        <w:r w:rsidR="00DC5C08">
          <w:rPr>
            <w:webHidden/>
          </w:rPr>
          <w:instrText xml:space="preserve"> PAGEREF _Toc38472470 \h </w:instrText>
        </w:r>
      </w:ins>
      <w:r w:rsidR="00DC5C08">
        <w:rPr>
          <w:webHidden/>
        </w:rPr>
      </w:r>
      <w:ins w:id="2" w:author="Author">
        <w:r w:rsidR="00DC5C08">
          <w:rPr>
            <w:webHidden/>
          </w:rPr>
          <w:fldChar w:fldCharType="separate"/>
        </w:r>
        <w:r w:rsidR="00DC5C08">
          <w:rPr>
            <w:webHidden/>
          </w:rPr>
          <w:t>2</w:t>
        </w:r>
        <w:r w:rsidR="00DC5C08">
          <w:rPr>
            <w:webHidden/>
          </w:rPr>
          <w:fldChar w:fldCharType="end"/>
        </w:r>
        <w:r w:rsidR="009D4E52">
          <w:fldChar w:fldCharType="end"/>
        </w:r>
      </w:ins>
    </w:p>
    <w:p w14:paraId="536DA0CA" w14:textId="5791A2D4" w:rsidR="00DC5C08" w:rsidRDefault="009D4E52">
      <w:pPr>
        <w:pStyle w:val="TOC2"/>
        <w:rPr>
          <w:ins w:id="3" w:author="Author"/>
          <w:rFonts w:asciiTheme="minorHAnsi" w:eastAsiaTheme="minorEastAsia" w:hAnsiTheme="minorHAnsi" w:cstheme="minorBidi"/>
          <w:b w:val="0"/>
          <w:smallCaps w:val="0"/>
          <w:sz w:val="22"/>
          <w:lang w:eastAsia="en-GB"/>
        </w:rPr>
      </w:pPr>
      <w:ins w:id="4" w:author="Author">
        <w:r>
          <w:fldChar w:fldCharType="begin"/>
        </w:r>
        <w:r>
          <w:instrText xml:space="preserve"> HYPERLINK \l "_Toc38472471" </w:instrText>
        </w:r>
        <w:r>
          <w:fldChar w:fldCharType="separate"/>
        </w:r>
        <w:r w:rsidR="00DC5C08" w:rsidRPr="00E3196E">
          <w:rPr>
            <w:rStyle w:val="Hyperlink"/>
            <w:rFonts w:ascii="Times New Roman" w:hAnsi="Times New Roman"/>
          </w:rPr>
          <w:t>1.</w:t>
        </w:r>
        <w:r w:rsidR="00DC5C08">
          <w:rPr>
            <w:rFonts w:asciiTheme="minorHAnsi" w:eastAsiaTheme="minorEastAsia" w:hAnsiTheme="minorHAnsi" w:cstheme="minorBidi"/>
            <w:b w:val="0"/>
            <w:smallCaps w:val="0"/>
            <w:sz w:val="22"/>
            <w:lang w:eastAsia="en-GB"/>
          </w:rPr>
          <w:tab/>
        </w:r>
        <w:r w:rsidR="00DC5C08" w:rsidRPr="00E3196E">
          <w:rPr>
            <w:rStyle w:val="Hyperlink"/>
            <w:rFonts w:ascii="Times New Roman" w:hAnsi="Times New Roman"/>
          </w:rPr>
          <w:t>Structure and other conventions</w:t>
        </w:r>
        <w:r w:rsidR="00DC5C08">
          <w:rPr>
            <w:webHidden/>
          </w:rPr>
          <w:tab/>
        </w:r>
        <w:r w:rsidR="00DC5C08">
          <w:rPr>
            <w:webHidden/>
          </w:rPr>
          <w:fldChar w:fldCharType="begin"/>
        </w:r>
        <w:r w:rsidR="00DC5C08">
          <w:rPr>
            <w:webHidden/>
          </w:rPr>
          <w:instrText xml:space="preserve"> PAGEREF _Toc38472471 \h </w:instrText>
        </w:r>
      </w:ins>
      <w:r w:rsidR="00DC5C08">
        <w:rPr>
          <w:webHidden/>
        </w:rPr>
      </w:r>
      <w:ins w:id="5" w:author="Author">
        <w:r w:rsidR="00DC5C08">
          <w:rPr>
            <w:webHidden/>
          </w:rPr>
          <w:fldChar w:fldCharType="separate"/>
        </w:r>
        <w:r w:rsidR="00DC5C08">
          <w:rPr>
            <w:webHidden/>
          </w:rPr>
          <w:t>2</w:t>
        </w:r>
        <w:r w:rsidR="00DC5C08">
          <w:rPr>
            <w:webHidden/>
          </w:rPr>
          <w:fldChar w:fldCharType="end"/>
        </w:r>
        <w:r>
          <w:fldChar w:fldCharType="end"/>
        </w:r>
      </w:ins>
    </w:p>
    <w:p w14:paraId="2FBE4C8F" w14:textId="772EB4C7" w:rsidR="00DC5C08" w:rsidRDefault="009D4E52">
      <w:pPr>
        <w:pStyle w:val="TOC3"/>
        <w:rPr>
          <w:ins w:id="6" w:author="Author"/>
          <w:rFonts w:asciiTheme="minorHAnsi" w:eastAsiaTheme="minorEastAsia" w:hAnsiTheme="minorHAnsi" w:cstheme="minorBidi"/>
          <w:smallCaps w:val="0"/>
          <w:sz w:val="22"/>
          <w:szCs w:val="22"/>
          <w:lang w:eastAsia="en-GB"/>
        </w:rPr>
      </w:pPr>
      <w:ins w:id="7" w:author="Author">
        <w:r>
          <w:fldChar w:fldCharType="begin"/>
        </w:r>
        <w:r>
          <w:instrText xml:space="preserve"> HYPERLINK \l "_Toc38472472" </w:instrText>
        </w:r>
        <w:r>
          <w:fldChar w:fldCharType="separate"/>
        </w:r>
        <w:r w:rsidR="00DC5C08" w:rsidRPr="00E3196E">
          <w:rPr>
            <w:rStyle w:val="Hyperlink"/>
            <w:rFonts w:ascii="Times New Roman" w:hAnsi="Times New Roman"/>
            <w:b/>
          </w:rPr>
          <w:t>1.1.</w:t>
        </w:r>
        <w:r w:rsidR="00DC5C08">
          <w:rPr>
            <w:rFonts w:asciiTheme="minorHAnsi" w:eastAsiaTheme="minorEastAsia" w:hAnsiTheme="minorHAnsi" w:cstheme="minorBidi"/>
            <w:smallCaps w:val="0"/>
            <w:sz w:val="22"/>
            <w:szCs w:val="22"/>
            <w:lang w:eastAsia="en-GB"/>
          </w:rPr>
          <w:tab/>
        </w:r>
        <w:r w:rsidR="00DC5C08" w:rsidRPr="00E3196E">
          <w:rPr>
            <w:rStyle w:val="Hyperlink"/>
            <w:rFonts w:ascii="Times New Roman" w:hAnsi="Times New Roman"/>
            <w:b/>
          </w:rPr>
          <w:t>Structure</w:t>
        </w:r>
        <w:r w:rsidR="00DC5C08">
          <w:rPr>
            <w:webHidden/>
          </w:rPr>
          <w:tab/>
        </w:r>
        <w:r w:rsidR="00DC5C08">
          <w:rPr>
            <w:webHidden/>
          </w:rPr>
          <w:fldChar w:fldCharType="begin"/>
        </w:r>
        <w:r w:rsidR="00DC5C08">
          <w:rPr>
            <w:webHidden/>
          </w:rPr>
          <w:instrText xml:space="preserve"> PAGEREF _Toc38472472 \h </w:instrText>
        </w:r>
      </w:ins>
      <w:r w:rsidR="00DC5C08">
        <w:rPr>
          <w:webHidden/>
        </w:rPr>
      </w:r>
      <w:ins w:id="8" w:author="Author">
        <w:r w:rsidR="00DC5C08">
          <w:rPr>
            <w:webHidden/>
          </w:rPr>
          <w:fldChar w:fldCharType="separate"/>
        </w:r>
        <w:r w:rsidR="00DC5C08">
          <w:rPr>
            <w:webHidden/>
          </w:rPr>
          <w:t>2</w:t>
        </w:r>
        <w:r w:rsidR="00DC5C08">
          <w:rPr>
            <w:webHidden/>
          </w:rPr>
          <w:fldChar w:fldCharType="end"/>
        </w:r>
        <w:r>
          <w:fldChar w:fldCharType="end"/>
        </w:r>
      </w:ins>
    </w:p>
    <w:p w14:paraId="328BE85C" w14:textId="50C6A932" w:rsidR="00DC5C08" w:rsidRDefault="009D4E52">
      <w:pPr>
        <w:pStyle w:val="TOC3"/>
        <w:rPr>
          <w:ins w:id="9" w:author="Author"/>
          <w:rFonts w:asciiTheme="minorHAnsi" w:eastAsiaTheme="minorEastAsia" w:hAnsiTheme="minorHAnsi" w:cstheme="minorBidi"/>
          <w:smallCaps w:val="0"/>
          <w:sz w:val="22"/>
          <w:szCs w:val="22"/>
          <w:lang w:eastAsia="en-GB"/>
        </w:rPr>
      </w:pPr>
      <w:ins w:id="10" w:author="Author">
        <w:r>
          <w:fldChar w:fldCharType="begin"/>
        </w:r>
        <w:r>
          <w:instrText xml:space="preserve"> HYPERLINK \l "_Toc38472473" </w:instrText>
        </w:r>
        <w:r>
          <w:fldChar w:fldCharType="separate"/>
        </w:r>
        <w:r w:rsidR="00DC5C08" w:rsidRPr="00E3196E">
          <w:rPr>
            <w:rStyle w:val="Hyperlink"/>
            <w:rFonts w:ascii="Times New Roman" w:hAnsi="Times New Roman"/>
            <w:b/>
          </w:rPr>
          <w:t>1.2.</w:t>
        </w:r>
        <w:r w:rsidR="00DC5C08">
          <w:rPr>
            <w:rFonts w:asciiTheme="minorHAnsi" w:eastAsiaTheme="minorEastAsia" w:hAnsiTheme="minorHAnsi" w:cstheme="minorBidi"/>
            <w:smallCaps w:val="0"/>
            <w:sz w:val="22"/>
            <w:szCs w:val="22"/>
            <w:lang w:eastAsia="en-GB"/>
          </w:rPr>
          <w:tab/>
        </w:r>
        <w:r w:rsidR="00DC5C08" w:rsidRPr="00E3196E">
          <w:rPr>
            <w:rStyle w:val="Hyperlink"/>
            <w:rFonts w:ascii="Times New Roman" w:hAnsi="Times New Roman"/>
            <w:b/>
          </w:rPr>
          <w:t>Numbering convention</w:t>
        </w:r>
        <w:r w:rsidR="00DC5C08">
          <w:rPr>
            <w:webHidden/>
          </w:rPr>
          <w:tab/>
        </w:r>
        <w:r w:rsidR="00DC5C08">
          <w:rPr>
            <w:webHidden/>
          </w:rPr>
          <w:fldChar w:fldCharType="begin"/>
        </w:r>
        <w:r w:rsidR="00DC5C08">
          <w:rPr>
            <w:webHidden/>
          </w:rPr>
          <w:instrText xml:space="preserve"> PAGEREF _Toc38472473 \h </w:instrText>
        </w:r>
      </w:ins>
      <w:r w:rsidR="00DC5C08">
        <w:rPr>
          <w:webHidden/>
        </w:rPr>
      </w:r>
      <w:ins w:id="11" w:author="Author">
        <w:r w:rsidR="00DC5C08">
          <w:rPr>
            <w:webHidden/>
          </w:rPr>
          <w:fldChar w:fldCharType="separate"/>
        </w:r>
        <w:r w:rsidR="00DC5C08">
          <w:rPr>
            <w:webHidden/>
          </w:rPr>
          <w:t>2</w:t>
        </w:r>
        <w:r w:rsidR="00DC5C08">
          <w:rPr>
            <w:webHidden/>
          </w:rPr>
          <w:fldChar w:fldCharType="end"/>
        </w:r>
        <w:r>
          <w:fldChar w:fldCharType="end"/>
        </w:r>
      </w:ins>
    </w:p>
    <w:p w14:paraId="3C5DE62B" w14:textId="1B01BEDF" w:rsidR="00DC5C08" w:rsidRDefault="009D4E52">
      <w:pPr>
        <w:pStyle w:val="TOC3"/>
        <w:rPr>
          <w:ins w:id="12" w:author="Author"/>
          <w:rFonts w:asciiTheme="minorHAnsi" w:eastAsiaTheme="minorEastAsia" w:hAnsiTheme="minorHAnsi" w:cstheme="minorBidi"/>
          <w:smallCaps w:val="0"/>
          <w:sz w:val="22"/>
          <w:szCs w:val="22"/>
          <w:lang w:eastAsia="en-GB"/>
        </w:rPr>
      </w:pPr>
      <w:ins w:id="13" w:author="Author">
        <w:r>
          <w:fldChar w:fldCharType="begin"/>
        </w:r>
        <w:r>
          <w:instrText xml:space="preserve"> HYPERLINK \l "_Toc38472474" </w:instrText>
        </w:r>
        <w:r>
          <w:fldChar w:fldCharType="separate"/>
        </w:r>
        <w:r w:rsidR="00DC5C08" w:rsidRPr="00E3196E">
          <w:rPr>
            <w:rStyle w:val="Hyperlink"/>
            <w:rFonts w:ascii="Times New Roman" w:hAnsi="Times New Roman"/>
            <w:b/>
          </w:rPr>
          <w:t>1.3.</w:t>
        </w:r>
        <w:r w:rsidR="00DC5C08">
          <w:rPr>
            <w:rFonts w:asciiTheme="minorHAnsi" w:eastAsiaTheme="minorEastAsia" w:hAnsiTheme="minorHAnsi" w:cstheme="minorBidi"/>
            <w:smallCaps w:val="0"/>
            <w:sz w:val="22"/>
            <w:szCs w:val="22"/>
            <w:lang w:eastAsia="en-GB"/>
          </w:rPr>
          <w:tab/>
        </w:r>
        <w:r w:rsidR="00DC5C08" w:rsidRPr="00E3196E">
          <w:rPr>
            <w:rStyle w:val="Hyperlink"/>
            <w:rFonts w:ascii="Times New Roman" w:hAnsi="Times New Roman"/>
            <w:b/>
          </w:rPr>
          <w:t>Abbreviations</w:t>
        </w:r>
        <w:r w:rsidR="00DC5C08">
          <w:rPr>
            <w:webHidden/>
          </w:rPr>
          <w:tab/>
        </w:r>
        <w:r w:rsidR="00DC5C08">
          <w:rPr>
            <w:webHidden/>
          </w:rPr>
          <w:fldChar w:fldCharType="begin"/>
        </w:r>
        <w:r w:rsidR="00DC5C08">
          <w:rPr>
            <w:webHidden/>
          </w:rPr>
          <w:instrText xml:space="preserve"> PAGEREF _Toc38472474 \h </w:instrText>
        </w:r>
      </w:ins>
      <w:r w:rsidR="00DC5C08">
        <w:rPr>
          <w:webHidden/>
        </w:rPr>
      </w:r>
      <w:ins w:id="14" w:author="Author">
        <w:r w:rsidR="00DC5C08">
          <w:rPr>
            <w:webHidden/>
          </w:rPr>
          <w:fldChar w:fldCharType="separate"/>
        </w:r>
        <w:r w:rsidR="00DC5C08">
          <w:rPr>
            <w:webHidden/>
          </w:rPr>
          <w:t>2</w:t>
        </w:r>
        <w:r w:rsidR="00DC5C08">
          <w:rPr>
            <w:webHidden/>
          </w:rPr>
          <w:fldChar w:fldCharType="end"/>
        </w:r>
        <w:r>
          <w:fldChar w:fldCharType="end"/>
        </w:r>
      </w:ins>
    </w:p>
    <w:p w14:paraId="7953C3CD" w14:textId="70D0FA4D" w:rsidR="00DC5C08" w:rsidRDefault="009D4E52">
      <w:pPr>
        <w:pStyle w:val="TOC3"/>
        <w:rPr>
          <w:ins w:id="15" w:author="Author"/>
          <w:rFonts w:asciiTheme="minorHAnsi" w:eastAsiaTheme="minorEastAsia" w:hAnsiTheme="minorHAnsi" w:cstheme="minorBidi"/>
          <w:smallCaps w:val="0"/>
          <w:sz w:val="22"/>
          <w:szCs w:val="22"/>
          <w:lang w:eastAsia="en-GB"/>
        </w:rPr>
      </w:pPr>
      <w:ins w:id="16" w:author="Author">
        <w:r>
          <w:fldChar w:fldCharType="begin"/>
        </w:r>
        <w:r>
          <w:instrText xml:space="preserve"> HYPERLINK \l "_Toc38472475" </w:instrText>
        </w:r>
        <w:r>
          <w:fldChar w:fldCharType="separate"/>
        </w:r>
        <w:r w:rsidR="00DC5C08" w:rsidRPr="00E3196E">
          <w:rPr>
            <w:rStyle w:val="Hyperlink"/>
            <w:rFonts w:ascii="Times New Roman" w:hAnsi="Times New Roman"/>
            <w:b/>
          </w:rPr>
          <w:t>1.4.</w:t>
        </w:r>
        <w:r w:rsidR="00DC5C08">
          <w:rPr>
            <w:rFonts w:asciiTheme="minorHAnsi" w:eastAsiaTheme="minorEastAsia" w:hAnsiTheme="minorHAnsi" w:cstheme="minorBidi"/>
            <w:smallCaps w:val="0"/>
            <w:sz w:val="22"/>
            <w:szCs w:val="22"/>
            <w:lang w:eastAsia="en-GB"/>
          </w:rPr>
          <w:tab/>
        </w:r>
        <w:r w:rsidR="00DC5C08" w:rsidRPr="00E3196E">
          <w:rPr>
            <w:rStyle w:val="Hyperlink"/>
            <w:rFonts w:ascii="Times New Roman" w:hAnsi="Times New Roman"/>
            <w:b/>
          </w:rPr>
          <w:t>Sign convention</w:t>
        </w:r>
        <w:r w:rsidR="00DC5C08">
          <w:rPr>
            <w:webHidden/>
          </w:rPr>
          <w:tab/>
        </w:r>
        <w:r w:rsidR="00DC5C08">
          <w:rPr>
            <w:webHidden/>
          </w:rPr>
          <w:fldChar w:fldCharType="begin"/>
        </w:r>
        <w:r w:rsidR="00DC5C08">
          <w:rPr>
            <w:webHidden/>
          </w:rPr>
          <w:instrText xml:space="preserve"> PAGEREF _Toc38472475 \h </w:instrText>
        </w:r>
      </w:ins>
      <w:r w:rsidR="00DC5C08">
        <w:rPr>
          <w:webHidden/>
        </w:rPr>
      </w:r>
      <w:ins w:id="17" w:author="Author">
        <w:r w:rsidR="00DC5C08">
          <w:rPr>
            <w:webHidden/>
          </w:rPr>
          <w:fldChar w:fldCharType="separate"/>
        </w:r>
        <w:r w:rsidR="00DC5C08">
          <w:rPr>
            <w:webHidden/>
          </w:rPr>
          <w:t>3</w:t>
        </w:r>
        <w:r w:rsidR="00DC5C08">
          <w:rPr>
            <w:webHidden/>
          </w:rPr>
          <w:fldChar w:fldCharType="end"/>
        </w:r>
        <w:r>
          <w:fldChar w:fldCharType="end"/>
        </w:r>
      </w:ins>
    </w:p>
    <w:p w14:paraId="1D8B9AEB" w14:textId="52C0C2DA" w:rsidR="00DC5C08" w:rsidRDefault="009D4E52">
      <w:pPr>
        <w:pStyle w:val="TOC1"/>
        <w:rPr>
          <w:ins w:id="18" w:author="Author"/>
          <w:rFonts w:asciiTheme="minorHAnsi" w:eastAsiaTheme="minorEastAsia" w:hAnsiTheme="minorHAnsi" w:cstheme="minorBidi"/>
          <w:color w:val="auto"/>
          <w:sz w:val="22"/>
          <w:szCs w:val="22"/>
          <w:lang w:eastAsia="en-GB"/>
        </w:rPr>
      </w:pPr>
      <w:ins w:id="19" w:author="Author">
        <w:r>
          <w:fldChar w:fldCharType="begin"/>
        </w:r>
        <w:r>
          <w:instrText xml:space="preserve"> HYPERLINK \l "_Toc38472476" </w:instrText>
        </w:r>
        <w:r>
          <w:fldChar w:fldCharType="separate"/>
        </w:r>
        <w:r w:rsidR="00DC5C08" w:rsidRPr="00E3196E">
          <w:rPr>
            <w:rStyle w:val="Hyperlink"/>
            <w:rFonts w:ascii="Times New Roman" w:hAnsi="Times New Roman"/>
            <w:b/>
          </w:rPr>
          <w:t>PART II: TEMPLATE RELATED INSTRUCTIONS</w:t>
        </w:r>
        <w:r w:rsidR="00DC5C08">
          <w:rPr>
            <w:webHidden/>
          </w:rPr>
          <w:tab/>
        </w:r>
        <w:r w:rsidR="00DC5C08">
          <w:rPr>
            <w:webHidden/>
          </w:rPr>
          <w:fldChar w:fldCharType="begin"/>
        </w:r>
        <w:r w:rsidR="00DC5C08">
          <w:rPr>
            <w:webHidden/>
          </w:rPr>
          <w:instrText xml:space="preserve"> PAGEREF _Toc38472476 \h </w:instrText>
        </w:r>
      </w:ins>
      <w:r w:rsidR="00DC5C08">
        <w:rPr>
          <w:webHidden/>
        </w:rPr>
      </w:r>
      <w:ins w:id="20" w:author="Author">
        <w:r w:rsidR="00DC5C08">
          <w:rPr>
            <w:webHidden/>
          </w:rPr>
          <w:fldChar w:fldCharType="separate"/>
        </w:r>
        <w:r w:rsidR="00DC5C08">
          <w:rPr>
            <w:webHidden/>
          </w:rPr>
          <w:t>4</w:t>
        </w:r>
        <w:r w:rsidR="00DC5C08">
          <w:rPr>
            <w:webHidden/>
          </w:rPr>
          <w:fldChar w:fldCharType="end"/>
        </w:r>
        <w:r>
          <w:fldChar w:fldCharType="end"/>
        </w:r>
      </w:ins>
    </w:p>
    <w:p w14:paraId="0FC2DE33" w14:textId="06ECBEBF" w:rsidR="00DC5C08" w:rsidRDefault="009D4E52">
      <w:pPr>
        <w:pStyle w:val="TOC2"/>
        <w:rPr>
          <w:ins w:id="21" w:author="Author"/>
          <w:rFonts w:asciiTheme="minorHAnsi" w:eastAsiaTheme="minorEastAsia" w:hAnsiTheme="minorHAnsi" w:cstheme="minorBidi"/>
          <w:b w:val="0"/>
          <w:smallCaps w:val="0"/>
          <w:sz w:val="22"/>
          <w:lang w:eastAsia="en-GB"/>
        </w:rPr>
      </w:pPr>
      <w:ins w:id="22" w:author="Author">
        <w:r>
          <w:fldChar w:fldCharType="begin"/>
        </w:r>
        <w:r>
          <w:instrText xml:space="preserve"> HYPERLINK \l "_Toc38472477" </w:instrText>
        </w:r>
        <w:r>
          <w:fldChar w:fldCharType="separate"/>
        </w:r>
        <w:r w:rsidR="00DC5C08" w:rsidRPr="00E3196E">
          <w:rPr>
            <w:rStyle w:val="Hyperlink"/>
            <w:rFonts w:ascii="Times New Roman" w:hAnsi="Times New Roman"/>
          </w:rPr>
          <w:t>1.</w:t>
        </w:r>
        <w:r w:rsidR="00DC5C08">
          <w:rPr>
            <w:rFonts w:asciiTheme="minorHAnsi" w:eastAsiaTheme="minorEastAsia" w:hAnsiTheme="minorHAnsi" w:cstheme="minorBidi"/>
            <w:b w:val="0"/>
            <w:smallCaps w:val="0"/>
            <w:sz w:val="22"/>
            <w:lang w:eastAsia="en-GB"/>
          </w:rPr>
          <w:tab/>
        </w:r>
        <w:r w:rsidR="00DC5C08" w:rsidRPr="00E3196E">
          <w:rPr>
            <w:rStyle w:val="Hyperlink"/>
            <w:rFonts w:ascii="Times New Roman" w:hAnsi="Times New Roman"/>
          </w:rPr>
          <w:t>Formulas for leverage ratio calculation</w:t>
        </w:r>
        <w:r w:rsidR="00DC5C08">
          <w:rPr>
            <w:webHidden/>
          </w:rPr>
          <w:tab/>
        </w:r>
        <w:r w:rsidR="00DC5C08">
          <w:rPr>
            <w:webHidden/>
          </w:rPr>
          <w:fldChar w:fldCharType="begin"/>
        </w:r>
        <w:r w:rsidR="00DC5C08">
          <w:rPr>
            <w:webHidden/>
          </w:rPr>
          <w:instrText xml:space="preserve"> PAGEREF _Toc38472477 \h </w:instrText>
        </w:r>
      </w:ins>
      <w:r w:rsidR="00DC5C08">
        <w:rPr>
          <w:webHidden/>
        </w:rPr>
      </w:r>
      <w:ins w:id="23" w:author="Author">
        <w:r w:rsidR="00DC5C08">
          <w:rPr>
            <w:webHidden/>
          </w:rPr>
          <w:fldChar w:fldCharType="separate"/>
        </w:r>
        <w:r w:rsidR="00DC5C08">
          <w:rPr>
            <w:webHidden/>
          </w:rPr>
          <w:t>4</w:t>
        </w:r>
        <w:r w:rsidR="00DC5C08">
          <w:rPr>
            <w:webHidden/>
          </w:rPr>
          <w:fldChar w:fldCharType="end"/>
        </w:r>
        <w:r>
          <w:fldChar w:fldCharType="end"/>
        </w:r>
      </w:ins>
    </w:p>
    <w:p w14:paraId="41D3002D" w14:textId="66ABE20C" w:rsidR="00DC5C08" w:rsidRDefault="009D4E52">
      <w:pPr>
        <w:pStyle w:val="TOC2"/>
        <w:rPr>
          <w:ins w:id="24" w:author="Author"/>
          <w:rFonts w:asciiTheme="minorHAnsi" w:eastAsiaTheme="minorEastAsia" w:hAnsiTheme="minorHAnsi" w:cstheme="minorBidi"/>
          <w:b w:val="0"/>
          <w:smallCaps w:val="0"/>
          <w:sz w:val="22"/>
          <w:lang w:eastAsia="en-GB"/>
        </w:rPr>
      </w:pPr>
      <w:ins w:id="25" w:author="Author">
        <w:r>
          <w:fldChar w:fldCharType="begin"/>
        </w:r>
        <w:r>
          <w:instrText xml:space="preserve"> HYPERLINK \l "_Toc38472478" </w:instrText>
        </w:r>
        <w:r>
          <w:fldChar w:fldCharType="separate"/>
        </w:r>
        <w:r w:rsidR="00DC5C08" w:rsidRPr="00E3196E">
          <w:rPr>
            <w:rStyle w:val="Hyperlink"/>
            <w:rFonts w:ascii="Times New Roman" w:hAnsi="Times New Roman"/>
          </w:rPr>
          <w:t>3.</w:t>
        </w:r>
        <w:r w:rsidR="00DC5C08">
          <w:rPr>
            <w:rFonts w:asciiTheme="minorHAnsi" w:eastAsiaTheme="minorEastAsia" w:hAnsiTheme="minorHAnsi" w:cstheme="minorBidi"/>
            <w:b w:val="0"/>
            <w:smallCaps w:val="0"/>
            <w:sz w:val="22"/>
            <w:lang w:eastAsia="en-GB"/>
          </w:rPr>
          <w:tab/>
        </w:r>
        <w:r w:rsidR="00DC5C08" w:rsidRPr="00E3196E">
          <w:rPr>
            <w:rStyle w:val="Hyperlink"/>
            <w:rFonts w:ascii="Times New Roman" w:hAnsi="Times New Roman"/>
          </w:rPr>
          <w:t>Materiality thresholds for derivatives</w:t>
        </w:r>
        <w:r w:rsidR="00DC5C08">
          <w:rPr>
            <w:webHidden/>
          </w:rPr>
          <w:tab/>
        </w:r>
        <w:r w:rsidR="00DC5C08">
          <w:rPr>
            <w:webHidden/>
          </w:rPr>
          <w:fldChar w:fldCharType="begin"/>
        </w:r>
        <w:r w:rsidR="00DC5C08">
          <w:rPr>
            <w:webHidden/>
          </w:rPr>
          <w:instrText xml:space="preserve"> PAGEREF _Toc38472478 \h </w:instrText>
        </w:r>
      </w:ins>
      <w:r w:rsidR="00DC5C08">
        <w:rPr>
          <w:webHidden/>
        </w:rPr>
      </w:r>
      <w:ins w:id="26" w:author="Author">
        <w:r w:rsidR="00DC5C08">
          <w:rPr>
            <w:webHidden/>
          </w:rPr>
          <w:fldChar w:fldCharType="separate"/>
        </w:r>
        <w:r w:rsidR="00DC5C08">
          <w:rPr>
            <w:webHidden/>
          </w:rPr>
          <w:t>4</w:t>
        </w:r>
        <w:r w:rsidR="00DC5C08">
          <w:rPr>
            <w:webHidden/>
          </w:rPr>
          <w:fldChar w:fldCharType="end"/>
        </w:r>
        <w:r>
          <w:fldChar w:fldCharType="end"/>
        </w:r>
      </w:ins>
    </w:p>
    <w:p w14:paraId="56BA9A49" w14:textId="2300B55C" w:rsidR="00DC5C08" w:rsidRDefault="009D4E52">
      <w:pPr>
        <w:pStyle w:val="TOC2"/>
        <w:rPr>
          <w:ins w:id="27" w:author="Author"/>
          <w:rFonts w:asciiTheme="minorHAnsi" w:eastAsiaTheme="minorEastAsia" w:hAnsiTheme="minorHAnsi" w:cstheme="minorBidi"/>
          <w:b w:val="0"/>
          <w:smallCaps w:val="0"/>
          <w:sz w:val="22"/>
          <w:lang w:eastAsia="en-GB"/>
        </w:rPr>
      </w:pPr>
      <w:ins w:id="28" w:author="Author">
        <w:r>
          <w:fldChar w:fldCharType="begin"/>
        </w:r>
        <w:r>
          <w:instrText xml:space="preserve"> HYPERLINK \l "_Toc38472479" </w:instrText>
        </w:r>
        <w:r>
          <w:fldChar w:fldCharType="separate"/>
        </w:r>
        <w:r w:rsidR="00DC5C08" w:rsidRPr="00E3196E">
          <w:rPr>
            <w:rStyle w:val="Hyperlink"/>
            <w:rFonts w:ascii="Times New Roman" w:hAnsi="Times New Roman"/>
          </w:rPr>
          <w:t>4.</w:t>
        </w:r>
        <w:r w:rsidR="00DC5C08">
          <w:rPr>
            <w:rFonts w:asciiTheme="minorHAnsi" w:eastAsiaTheme="minorEastAsia" w:hAnsiTheme="minorHAnsi" w:cstheme="minorBidi"/>
            <w:b w:val="0"/>
            <w:smallCaps w:val="0"/>
            <w:sz w:val="22"/>
            <w:lang w:eastAsia="en-GB"/>
          </w:rPr>
          <w:tab/>
        </w:r>
        <w:r w:rsidR="00DC5C08" w:rsidRPr="00E3196E">
          <w:rPr>
            <w:rStyle w:val="Hyperlink"/>
            <w:rFonts w:ascii="Times New Roman" w:hAnsi="Times New Roman"/>
          </w:rPr>
          <w:t>C 47.00 – Leverage ratio calculation (LRCalc)</w:t>
        </w:r>
        <w:r w:rsidR="00DC5C08">
          <w:rPr>
            <w:webHidden/>
          </w:rPr>
          <w:tab/>
        </w:r>
        <w:r w:rsidR="00DC5C08">
          <w:rPr>
            <w:webHidden/>
          </w:rPr>
          <w:fldChar w:fldCharType="begin"/>
        </w:r>
        <w:r w:rsidR="00DC5C08">
          <w:rPr>
            <w:webHidden/>
          </w:rPr>
          <w:instrText xml:space="preserve"> PAGEREF _Toc38472479 \h </w:instrText>
        </w:r>
      </w:ins>
      <w:r w:rsidR="00DC5C08">
        <w:rPr>
          <w:webHidden/>
        </w:rPr>
      </w:r>
      <w:ins w:id="29" w:author="Author">
        <w:r w:rsidR="00DC5C08">
          <w:rPr>
            <w:webHidden/>
          </w:rPr>
          <w:fldChar w:fldCharType="separate"/>
        </w:r>
        <w:r w:rsidR="00DC5C08">
          <w:rPr>
            <w:webHidden/>
          </w:rPr>
          <w:t>5</w:t>
        </w:r>
        <w:r w:rsidR="00DC5C08">
          <w:rPr>
            <w:webHidden/>
          </w:rPr>
          <w:fldChar w:fldCharType="end"/>
        </w:r>
        <w:r>
          <w:fldChar w:fldCharType="end"/>
        </w:r>
      </w:ins>
    </w:p>
    <w:p w14:paraId="4FBDB77D" w14:textId="71541967" w:rsidR="00DC5C08" w:rsidRDefault="009D4E52">
      <w:pPr>
        <w:pStyle w:val="TOC2"/>
        <w:rPr>
          <w:ins w:id="30" w:author="Author"/>
          <w:rFonts w:asciiTheme="minorHAnsi" w:eastAsiaTheme="minorEastAsia" w:hAnsiTheme="minorHAnsi" w:cstheme="minorBidi"/>
          <w:b w:val="0"/>
          <w:smallCaps w:val="0"/>
          <w:sz w:val="22"/>
          <w:lang w:eastAsia="en-GB"/>
        </w:rPr>
      </w:pPr>
      <w:ins w:id="31" w:author="Author">
        <w:r>
          <w:fldChar w:fldCharType="begin"/>
        </w:r>
        <w:r>
          <w:instrText xml:space="preserve"> HYPERLINK \l "_Toc38472480" </w:instrText>
        </w:r>
        <w:r>
          <w:fldChar w:fldCharType="separate"/>
        </w:r>
        <w:r w:rsidR="00DC5C08" w:rsidRPr="00E3196E">
          <w:rPr>
            <w:rStyle w:val="Hyperlink"/>
            <w:rFonts w:ascii="Times New Roman" w:hAnsi="Times New Roman"/>
          </w:rPr>
          <w:t>5.</w:t>
        </w:r>
        <w:r w:rsidR="00DC5C08">
          <w:rPr>
            <w:rFonts w:asciiTheme="minorHAnsi" w:eastAsiaTheme="minorEastAsia" w:hAnsiTheme="minorHAnsi" w:cstheme="minorBidi"/>
            <w:b w:val="0"/>
            <w:smallCaps w:val="0"/>
            <w:sz w:val="22"/>
            <w:lang w:eastAsia="en-GB"/>
          </w:rPr>
          <w:tab/>
        </w:r>
        <w:r w:rsidR="00DC5C08" w:rsidRPr="00E3196E">
          <w:rPr>
            <w:rStyle w:val="Hyperlink"/>
            <w:rFonts w:ascii="Times New Roman" w:hAnsi="Times New Roman"/>
          </w:rPr>
          <w:t>C 40.00 – Alternative treatment of the Exposure Measure (LR1)</w:t>
        </w:r>
        <w:r w:rsidR="00DC5C08">
          <w:rPr>
            <w:webHidden/>
          </w:rPr>
          <w:tab/>
        </w:r>
        <w:r w:rsidR="00DC5C08">
          <w:rPr>
            <w:webHidden/>
          </w:rPr>
          <w:fldChar w:fldCharType="begin"/>
        </w:r>
        <w:r w:rsidR="00DC5C08">
          <w:rPr>
            <w:webHidden/>
          </w:rPr>
          <w:instrText xml:space="preserve"> PAGEREF _Toc38472480 \h </w:instrText>
        </w:r>
      </w:ins>
      <w:r w:rsidR="00DC5C08">
        <w:rPr>
          <w:webHidden/>
        </w:rPr>
      </w:r>
      <w:ins w:id="32" w:author="Author">
        <w:r w:rsidR="00DC5C08">
          <w:rPr>
            <w:webHidden/>
          </w:rPr>
          <w:fldChar w:fldCharType="separate"/>
        </w:r>
        <w:r w:rsidR="00DC5C08">
          <w:rPr>
            <w:webHidden/>
          </w:rPr>
          <w:t>24</w:t>
        </w:r>
        <w:r w:rsidR="00DC5C08">
          <w:rPr>
            <w:webHidden/>
          </w:rPr>
          <w:fldChar w:fldCharType="end"/>
        </w:r>
        <w:r>
          <w:fldChar w:fldCharType="end"/>
        </w:r>
      </w:ins>
    </w:p>
    <w:p w14:paraId="3C350F80" w14:textId="10964EE3" w:rsidR="00DC5C08" w:rsidRDefault="009D4E52">
      <w:pPr>
        <w:pStyle w:val="TOC2"/>
        <w:rPr>
          <w:ins w:id="33" w:author="Author"/>
          <w:rFonts w:asciiTheme="minorHAnsi" w:eastAsiaTheme="minorEastAsia" w:hAnsiTheme="minorHAnsi" w:cstheme="minorBidi"/>
          <w:b w:val="0"/>
          <w:smallCaps w:val="0"/>
          <w:sz w:val="22"/>
          <w:lang w:eastAsia="en-GB"/>
        </w:rPr>
      </w:pPr>
      <w:ins w:id="34" w:author="Author">
        <w:r>
          <w:fldChar w:fldCharType="begin"/>
        </w:r>
        <w:r>
          <w:instrText xml:space="preserve"> HYPERLINK \l "_Toc38472481" </w:instrText>
        </w:r>
        <w:r>
          <w:fldChar w:fldCharType="separate"/>
        </w:r>
        <w:r w:rsidR="00DC5C08" w:rsidRPr="00E3196E">
          <w:rPr>
            <w:rStyle w:val="Hyperlink"/>
            <w:rFonts w:ascii="Times New Roman" w:hAnsi="Times New Roman"/>
          </w:rPr>
          <w:t>8.</w:t>
        </w:r>
        <w:r w:rsidR="00DC5C08">
          <w:rPr>
            <w:rFonts w:asciiTheme="minorHAnsi" w:eastAsiaTheme="minorEastAsia" w:hAnsiTheme="minorHAnsi" w:cstheme="minorBidi"/>
            <w:b w:val="0"/>
            <w:smallCaps w:val="0"/>
            <w:sz w:val="22"/>
            <w:lang w:eastAsia="en-GB"/>
          </w:rPr>
          <w:tab/>
        </w:r>
        <w:r w:rsidR="00DC5C08" w:rsidRPr="00E3196E">
          <w:rPr>
            <w:rStyle w:val="Hyperlink"/>
            <w:rFonts w:ascii="Times New Roman" w:hAnsi="Times New Roman"/>
          </w:rPr>
          <w:t>C 43.00 – Alternative breakdown of leverage ratio exposure measure components (LR4)</w:t>
        </w:r>
        <w:r w:rsidR="00DC5C08">
          <w:rPr>
            <w:webHidden/>
          </w:rPr>
          <w:tab/>
        </w:r>
        <w:r w:rsidR="00DC5C08">
          <w:rPr>
            <w:webHidden/>
          </w:rPr>
          <w:fldChar w:fldCharType="begin"/>
        </w:r>
        <w:r w:rsidR="00DC5C08">
          <w:rPr>
            <w:webHidden/>
          </w:rPr>
          <w:instrText xml:space="preserve"> PAGEREF _Toc38472481 \h </w:instrText>
        </w:r>
      </w:ins>
      <w:r w:rsidR="00DC5C08">
        <w:rPr>
          <w:webHidden/>
        </w:rPr>
      </w:r>
      <w:ins w:id="35" w:author="Author">
        <w:r w:rsidR="00DC5C08">
          <w:rPr>
            <w:webHidden/>
          </w:rPr>
          <w:fldChar w:fldCharType="separate"/>
        </w:r>
        <w:r w:rsidR="00DC5C08">
          <w:rPr>
            <w:webHidden/>
          </w:rPr>
          <w:t>32</w:t>
        </w:r>
        <w:r w:rsidR="00DC5C08">
          <w:rPr>
            <w:webHidden/>
          </w:rPr>
          <w:fldChar w:fldCharType="end"/>
        </w:r>
        <w:r>
          <w:fldChar w:fldCharType="end"/>
        </w:r>
      </w:ins>
    </w:p>
    <w:p w14:paraId="5AA07A37" w14:textId="4E87E56A" w:rsidR="00DC5C08" w:rsidRDefault="009D4E52">
      <w:pPr>
        <w:pStyle w:val="TOC2"/>
        <w:rPr>
          <w:ins w:id="36" w:author="Author"/>
          <w:rFonts w:asciiTheme="minorHAnsi" w:eastAsiaTheme="minorEastAsia" w:hAnsiTheme="minorHAnsi" w:cstheme="minorBidi"/>
          <w:b w:val="0"/>
          <w:smallCaps w:val="0"/>
          <w:sz w:val="22"/>
          <w:lang w:eastAsia="en-GB"/>
        </w:rPr>
      </w:pPr>
      <w:ins w:id="37" w:author="Author">
        <w:r>
          <w:fldChar w:fldCharType="begin"/>
        </w:r>
        <w:r>
          <w:instrText xml:space="preserve"> HYPERLINK \l "_Toc38472482" </w:instrText>
        </w:r>
        <w:r>
          <w:fldChar w:fldCharType="separate"/>
        </w:r>
        <w:r w:rsidR="00DC5C08" w:rsidRPr="00E3196E">
          <w:rPr>
            <w:rStyle w:val="Hyperlink"/>
            <w:rFonts w:ascii="Times New Roman" w:hAnsi="Times New Roman"/>
          </w:rPr>
          <w:t>9.</w:t>
        </w:r>
        <w:r w:rsidR="00DC5C08">
          <w:rPr>
            <w:rFonts w:asciiTheme="minorHAnsi" w:eastAsiaTheme="minorEastAsia" w:hAnsiTheme="minorHAnsi" w:cstheme="minorBidi"/>
            <w:b w:val="0"/>
            <w:smallCaps w:val="0"/>
            <w:sz w:val="22"/>
            <w:lang w:eastAsia="en-GB"/>
          </w:rPr>
          <w:tab/>
        </w:r>
        <w:r w:rsidR="00DC5C08" w:rsidRPr="00E3196E">
          <w:rPr>
            <w:rStyle w:val="Hyperlink"/>
            <w:rFonts w:ascii="Times New Roman" w:hAnsi="Times New Roman"/>
          </w:rPr>
          <w:t>C 44.00 – General information (LR5)</w:t>
        </w:r>
        <w:r w:rsidR="00DC5C08">
          <w:rPr>
            <w:webHidden/>
          </w:rPr>
          <w:tab/>
        </w:r>
        <w:r w:rsidR="00DC5C08">
          <w:rPr>
            <w:webHidden/>
          </w:rPr>
          <w:fldChar w:fldCharType="begin"/>
        </w:r>
        <w:r w:rsidR="00DC5C08">
          <w:rPr>
            <w:webHidden/>
          </w:rPr>
          <w:instrText xml:space="preserve"> PAGEREF _Toc38472482 \h </w:instrText>
        </w:r>
      </w:ins>
      <w:r w:rsidR="00DC5C08">
        <w:rPr>
          <w:webHidden/>
        </w:rPr>
      </w:r>
      <w:ins w:id="38" w:author="Author">
        <w:r w:rsidR="00DC5C08">
          <w:rPr>
            <w:webHidden/>
          </w:rPr>
          <w:fldChar w:fldCharType="separate"/>
        </w:r>
        <w:r w:rsidR="00DC5C08">
          <w:rPr>
            <w:webHidden/>
          </w:rPr>
          <w:t>48</w:t>
        </w:r>
        <w:r w:rsidR="00DC5C08">
          <w:rPr>
            <w:webHidden/>
          </w:rPr>
          <w:fldChar w:fldCharType="end"/>
        </w:r>
        <w:r>
          <w:fldChar w:fldCharType="end"/>
        </w:r>
      </w:ins>
    </w:p>
    <w:p w14:paraId="597D6C37" w14:textId="22D435DB" w:rsidR="00DC5C08" w:rsidRDefault="009D4E52">
      <w:pPr>
        <w:pStyle w:val="TOC2"/>
        <w:rPr>
          <w:ins w:id="39" w:author="Author"/>
          <w:rFonts w:asciiTheme="minorHAnsi" w:eastAsiaTheme="minorEastAsia" w:hAnsiTheme="minorHAnsi" w:cstheme="minorBidi"/>
          <w:b w:val="0"/>
          <w:smallCaps w:val="0"/>
          <w:sz w:val="22"/>
          <w:lang w:eastAsia="en-GB"/>
        </w:rPr>
      </w:pPr>
      <w:ins w:id="40" w:author="Author">
        <w:r>
          <w:fldChar w:fldCharType="begin"/>
        </w:r>
        <w:r>
          <w:instrText xml:space="preserve"> HYPERLINK \l "_Toc38472483" </w:instrText>
        </w:r>
        <w:r>
          <w:fldChar w:fldCharType="separate"/>
        </w:r>
        <w:r w:rsidR="00DC5C08" w:rsidRPr="00E3196E">
          <w:rPr>
            <w:rStyle w:val="Hyperlink"/>
            <w:rFonts w:ascii="Times New Roman" w:hAnsi="Times New Roman"/>
          </w:rPr>
          <w:t>10.</w:t>
        </w:r>
        <w:r w:rsidR="00DC5C08">
          <w:rPr>
            <w:rFonts w:asciiTheme="minorHAnsi" w:eastAsiaTheme="minorEastAsia" w:hAnsiTheme="minorHAnsi" w:cstheme="minorBidi"/>
            <w:b w:val="0"/>
            <w:smallCaps w:val="0"/>
            <w:sz w:val="22"/>
            <w:lang w:eastAsia="en-GB"/>
          </w:rPr>
          <w:tab/>
        </w:r>
        <w:r w:rsidR="00DC5C08" w:rsidRPr="00E3196E">
          <w:rPr>
            <w:rStyle w:val="Hyperlink"/>
            <w:rFonts w:ascii="Times New Roman" w:hAnsi="Times New Roman"/>
          </w:rPr>
          <w:t>C 48.00 Leverage ratio volatility (LR6)</w:t>
        </w:r>
        <w:r w:rsidR="00DC5C08">
          <w:rPr>
            <w:webHidden/>
          </w:rPr>
          <w:tab/>
        </w:r>
        <w:r w:rsidR="00DC5C08">
          <w:rPr>
            <w:webHidden/>
          </w:rPr>
          <w:fldChar w:fldCharType="begin"/>
        </w:r>
        <w:r w:rsidR="00DC5C08">
          <w:rPr>
            <w:webHidden/>
          </w:rPr>
          <w:instrText xml:space="preserve"> PAGEREF _Toc38472483 \h </w:instrText>
        </w:r>
      </w:ins>
      <w:r w:rsidR="00DC5C08">
        <w:rPr>
          <w:webHidden/>
        </w:rPr>
      </w:r>
      <w:ins w:id="41" w:author="Author">
        <w:r w:rsidR="00DC5C08">
          <w:rPr>
            <w:webHidden/>
          </w:rPr>
          <w:fldChar w:fldCharType="separate"/>
        </w:r>
        <w:r w:rsidR="00DC5C08">
          <w:rPr>
            <w:webHidden/>
          </w:rPr>
          <w:t>49</w:t>
        </w:r>
        <w:r w:rsidR="00DC5C08">
          <w:rPr>
            <w:webHidden/>
          </w:rPr>
          <w:fldChar w:fldCharType="end"/>
        </w:r>
        <w:r>
          <w:fldChar w:fldCharType="end"/>
        </w:r>
      </w:ins>
    </w:p>
    <w:p w14:paraId="3BAD6AD3" w14:textId="2A6711F0" w:rsidR="00DC5C08" w:rsidRDefault="009D4E52">
      <w:pPr>
        <w:pStyle w:val="TOC2"/>
        <w:rPr>
          <w:ins w:id="42" w:author="Author"/>
          <w:rFonts w:asciiTheme="minorHAnsi" w:eastAsiaTheme="minorEastAsia" w:hAnsiTheme="minorHAnsi" w:cstheme="minorBidi"/>
          <w:b w:val="0"/>
          <w:smallCaps w:val="0"/>
          <w:sz w:val="22"/>
          <w:lang w:eastAsia="en-GB"/>
        </w:rPr>
      </w:pPr>
      <w:ins w:id="43" w:author="Author">
        <w:r>
          <w:fldChar w:fldCharType="begin"/>
        </w:r>
        <w:r>
          <w:instrText xml:space="preserve"> HYPERLINK \l "_Toc38472484" </w:instrText>
        </w:r>
        <w:r>
          <w:fldChar w:fldCharType="separate"/>
        </w:r>
        <w:r w:rsidR="00DC5C08" w:rsidRPr="00E3196E">
          <w:rPr>
            <w:rStyle w:val="Hyperlink"/>
            <w:rFonts w:ascii="Times New Roman" w:hAnsi="Times New Roman"/>
          </w:rPr>
          <w:t>11.</w:t>
        </w:r>
        <w:r w:rsidR="00DC5C08">
          <w:rPr>
            <w:rFonts w:asciiTheme="minorHAnsi" w:eastAsiaTheme="minorEastAsia" w:hAnsiTheme="minorHAnsi" w:cstheme="minorBidi"/>
            <w:b w:val="0"/>
            <w:smallCaps w:val="0"/>
            <w:sz w:val="22"/>
            <w:lang w:eastAsia="en-GB"/>
          </w:rPr>
          <w:tab/>
        </w:r>
        <w:r w:rsidR="00DC5C08" w:rsidRPr="00E3196E">
          <w:rPr>
            <w:rStyle w:val="Hyperlink"/>
            <w:rFonts w:ascii="Times New Roman" w:hAnsi="Times New Roman"/>
          </w:rPr>
          <w:t>C 48.01 Leverage ratio volatility: Mean value for the reporting period</w:t>
        </w:r>
        <w:r w:rsidR="00DC5C08">
          <w:rPr>
            <w:webHidden/>
          </w:rPr>
          <w:tab/>
        </w:r>
        <w:r w:rsidR="00DC5C08">
          <w:rPr>
            <w:webHidden/>
          </w:rPr>
          <w:fldChar w:fldCharType="begin"/>
        </w:r>
        <w:r w:rsidR="00DC5C08">
          <w:rPr>
            <w:webHidden/>
          </w:rPr>
          <w:instrText xml:space="preserve"> PAGEREF _Toc38472484 \h </w:instrText>
        </w:r>
      </w:ins>
      <w:r w:rsidR="00DC5C08">
        <w:rPr>
          <w:webHidden/>
        </w:rPr>
      </w:r>
      <w:ins w:id="44" w:author="Author">
        <w:r w:rsidR="00DC5C08">
          <w:rPr>
            <w:webHidden/>
          </w:rPr>
          <w:fldChar w:fldCharType="separate"/>
        </w:r>
        <w:r w:rsidR="00DC5C08">
          <w:rPr>
            <w:webHidden/>
          </w:rPr>
          <w:t>49</w:t>
        </w:r>
        <w:r w:rsidR="00DC5C08">
          <w:rPr>
            <w:webHidden/>
          </w:rPr>
          <w:fldChar w:fldCharType="end"/>
        </w:r>
        <w:r>
          <w:fldChar w:fldCharType="end"/>
        </w:r>
      </w:ins>
    </w:p>
    <w:p w14:paraId="06E7E943" w14:textId="32EB6E7B" w:rsidR="00DC5C08" w:rsidRDefault="009D4E52">
      <w:pPr>
        <w:pStyle w:val="TOC2"/>
        <w:rPr>
          <w:ins w:id="45" w:author="Author"/>
          <w:rFonts w:asciiTheme="minorHAnsi" w:eastAsiaTheme="minorEastAsia" w:hAnsiTheme="minorHAnsi" w:cstheme="minorBidi"/>
          <w:b w:val="0"/>
          <w:smallCaps w:val="0"/>
          <w:sz w:val="22"/>
          <w:lang w:eastAsia="en-GB"/>
        </w:rPr>
      </w:pPr>
      <w:ins w:id="46" w:author="Author">
        <w:r>
          <w:fldChar w:fldCharType="begin"/>
        </w:r>
        <w:r>
          <w:instrText xml:space="preserve"> HYPERLINK \l "_Toc38472485" </w:instrText>
        </w:r>
        <w:r>
          <w:fldChar w:fldCharType="separate"/>
        </w:r>
        <w:r w:rsidR="00DC5C08" w:rsidRPr="00E3196E">
          <w:rPr>
            <w:rStyle w:val="Hyperlink"/>
            <w:rFonts w:ascii="Times New Roman" w:hAnsi="Times New Roman"/>
          </w:rPr>
          <w:t>12.</w:t>
        </w:r>
        <w:r w:rsidR="00DC5C08">
          <w:rPr>
            <w:rFonts w:asciiTheme="minorHAnsi" w:eastAsiaTheme="minorEastAsia" w:hAnsiTheme="minorHAnsi" w:cstheme="minorBidi"/>
            <w:b w:val="0"/>
            <w:smallCaps w:val="0"/>
            <w:sz w:val="22"/>
            <w:lang w:eastAsia="en-GB"/>
          </w:rPr>
          <w:tab/>
        </w:r>
        <w:r w:rsidR="00DC5C08" w:rsidRPr="00E3196E">
          <w:rPr>
            <w:rStyle w:val="Hyperlink"/>
            <w:rFonts w:ascii="Times New Roman" w:hAnsi="Times New Roman"/>
          </w:rPr>
          <w:t>C 48.02 Leverage ratio volatility: Daily values for the reporting period</w:t>
        </w:r>
        <w:r w:rsidR="00DC5C08">
          <w:rPr>
            <w:webHidden/>
          </w:rPr>
          <w:tab/>
        </w:r>
        <w:r w:rsidR="00DC5C08">
          <w:rPr>
            <w:webHidden/>
          </w:rPr>
          <w:fldChar w:fldCharType="begin"/>
        </w:r>
        <w:r w:rsidR="00DC5C08">
          <w:rPr>
            <w:webHidden/>
          </w:rPr>
          <w:instrText xml:space="preserve"> PAGEREF _Toc38472485 \h </w:instrText>
        </w:r>
      </w:ins>
      <w:r w:rsidR="00DC5C08">
        <w:rPr>
          <w:webHidden/>
        </w:rPr>
      </w:r>
      <w:ins w:id="47" w:author="Author">
        <w:r w:rsidR="00DC5C08">
          <w:rPr>
            <w:webHidden/>
          </w:rPr>
          <w:fldChar w:fldCharType="separate"/>
        </w:r>
        <w:r w:rsidR="00DC5C08">
          <w:rPr>
            <w:webHidden/>
          </w:rPr>
          <w:t>49</w:t>
        </w:r>
        <w:r w:rsidR="00DC5C08">
          <w:rPr>
            <w:webHidden/>
          </w:rPr>
          <w:fldChar w:fldCharType="end"/>
        </w:r>
        <w:r>
          <w:fldChar w:fldCharType="end"/>
        </w:r>
      </w:ins>
    </w:p>
    <w:p w14:paraId="43D747E1" w14:textId="20F92467" w:rsidR="00F4754B" w:rsidRPr="00FE002E" w:rsidRDefault="00391EF9" w:rsidP="00F4754B">
      <w:pPr>
        <w:pStyle w:val="BodyText1"/>
        <w:rPr>
          <w:rFonts w:ascii="Times New Roman" w:hAnsi="Times New Roman"/>
        </w:rPr>
        <w:sectPr w:rsidR="00F4754B" w:rsidRPr="00FE002E" w:rsidSect="00DC2C28">
          <w:headerReference w:type="default" r:id="rId10"/>
          <w:footerReference w:type="default" r:id="rId11"/>
          <w:headerReference w:type="first" r:id="rId12"/>
          <w:footerReference w:type="first" r:id="rId13"/>
          <w:endnotePr>
            <w:numFmt w:val="decimal"/>
          </w:endnotePr>
          <w:pgSz w:w="11906" w:h="16838" w:code="9"/>
          <w:pgMar w:top="1417" w:right="1417" w:bottom="1134" w:left="1417" w:header="720" w:footer="720" w:gutter="0"/>
          <w:cols w:space="720"/>
          <w:titlePg/>
          <w:docGrid w:linePitch="360"/>
        </w:sectPr>
      </w:pPr>
      <w:r w:rsidRPr="00E94154">
        <w:rPr>
          <w:rFonts w:ascii="Times New Roman" w:hAnsi="Times New Roman"/>
        </w:rPr>
        <w:fldChar w:fldCharType="end"/>
      </w:r>
    </w:p>
    <w:p w14:paraId="34ED68DE" w14:textId="77777777" w:rsidR="00F4754B" w:rsidRPr="00FE002E" w:rsidRDefault="00F4754B" w:rsidP="00F4754B">
      <w:pPr>
        <w:pStyle w:val="BodyText1"/>
        <w:rPr>
          <w:rFonts w:ascii="Times New Roman" w:hAnsi="Times New Roman"/>
        </w:rPr>
      </w:pPr>
    </w:p>
    <w:p w14:paraId="12DCD63B" w14:textId="77777777" w:rsidR="00217D1F" w:rsidRPr="00FE002E" w:rsidRDefault="00F4754B" w:rsidP="00217D1F">
      <w:pPr>
        <w:pStyle w:val="BodyText1"/>
        <w:outlineLvl w:val="0"/>
        <w:rPr>
          <w:rFonts w:ascii="Times New Roman" w:hAnsi="Times New Roman"/>
          <w:b/>
          <w:sz w:val="24"/>
          <w:szCs w:val="24"/>
        </w:rPr>
      </w:pPr>
      <w:bookmarkStart w:id="48" w:name="_Toc264038394"/>
      <w:bookmarkStart w:id="49" w:name="_Toc322687864"/>
      <w:bookmarkStart w:id="50" w:name="_Toc351048499"/>
      <w:bookmarkStart w:id="51" w:name="_Toc359414273"/>
      <w:bookmarkStart w:id="52" w:name="_Toc38472470"/>
      <w:bookmarkStart w:id="53" w:name="_Toc423089060"/>
      <w:r w:rsidRPr="00FE002E">
        <w:rPr>
          <w:rFonts w:ascii="Times New Roman" w:hAnsi="Times New Roman"/>
          <w:b/>
          <w:sz w:val="24"/>
          <w:szCs w:val="24"/>
        </w:rPr>
        <w:t>PART I:</w:t>
      </w:r>
      <w:bookmarkEnd w:id="48"/>
      <w:r w:rsidRPr="00FE002E">
        <w:rPr>
          <w:rFonts w:ascii="Times New Roman" w:hAnsi="Times New Roman"/>
          <w:b/>
          <w:sz w:val="24"/>
          <w:szCs w:val="24"/>
        </w:rPr>
        <w:t xml:space="preserve"> GENERAL INSTRUCTIONS</w:t>
      </w:r>
      <w:bookmarkEnd w:id="49"/>
      <w:bookmarkEnd w:id="50"/>
      <w:bookmarkEnd w:id="51"/>
      <w:bookmarkEnd w:id="52"/>
      <w:bookmarkEnd w:id="53"/>
    </w:p>
    <w:p w14:paraId="3D135725" w14:textId="77777777" w:rsidR="00FF2091" w:rsidRPr="00CF306A" w:rsidRDefault="00FF2091" w:rsidP="00A860E1">
      <w:pPr>
        <w:pStyle w:val="BodyText1"/>
      </w:pPr>
      <w:bookmarkStart w:id="54" w:name="_Toc351048500"/>
    </w:p>
    <w:p w14:paraId="2A030BBF" w14:textId="6CD229BD" w:rsidR="00217D1F" w:rsidRPr="00FE002E" w:rsidRDefault="00500508" w:rsidP="00500508">
      <w:pPr>
        <w:pStyle w:val="BodyText1"/>
        <w:ind w:left="357" w:hanging="357"/>
        <w:outlineLvl w:val="1"/>
        <w:rPr>
          <w:rFonts w:ascii="Times New Roman" w:hAnsi="Times New Roman"/>
          <w:b/>
        </w:rPr>
      </w:pPr>
      <w:bookmarkStart w:id="55" w:name="_Toc322687865"/>
      <w:bookmarkStart w:id="56" w:name="_Toc359414274"/>
      <w:bookmarkStart w:id="57" w:name="_Toc38472471"/>
      <w:bookmarkStart w:id="58" w:name="_Toc423089061"/>
      <w:r w:rsidRPr="00FE002E">
        <w:rPr>
          <w:rFonts w:ascii="Times New Roman" w:hAnsi="Times New Roman"/>
          <w:b/>
        </w:rPr>
        <w:t>1.</w:t>
      </w:r>
      <w:r w:rsidRPr="00FE002E">
        <w:rPr>
          <w:rFonts w:ascii="Times New Roman" w:hAnsi="Times New Roman"/>
          <w:b/>
        </w:rPr>
        <w:tab/>
      </w:r>
      <w:del w:id="59" w:author="Author">
        <w:r w:rsidR="00607A1B" w:rsidRPr="00FE002E">
          <w:rPr>
            <w:rFonts w:ascii="Times New Roman" w:hAnsi="Times New Roman"/>
            <w:b/>
          </w:rPr>
          <w:delText xml:space="preserve">Template </w:delText>
        </w:r>
        <w:r w:rsidR="00FF2091" w:rsidRPr="00FE002E">
          <w:rPr>
            <w:rFonts w:ascii="Times New Roman" w:hAnsi="Times New Roman"/>
            <w:b/>
          </w:rPr>
          <w:delText>labelling</w:delText>
        </w:r>
      </w:del>
      <w:ins w:id="60" w:author="Author">
        <w:r w:rsidR="00D06CB2">
          <w:rPr>
            <w:rFonts w:ascii="Times New Roman" w:hAnsi="Times New Roman"/>
            <w:b/>
          </w:rPr>
          <w:t>Structure</w:t>
        </w:r>
      </w:ins>
      <w:r w:rsidR="00F4754B" w:rsidRPr="00FE002E">
        <w:rPr>
          <w:rFonts w:ascii="Times New Roman" w:hAnsi="Times New Roman"/>
          <w:b/>
        </w:rPr>
        <w:t xml:space="preserve"> and</w:t>
      </w:r>
      <w:r w:rsidR="00607A1B" w:rsidRPr="00FE002E">
        <w:rPr>
          <w:rFonts w:ascii="Times New Roman" w:hAnsi="Times New Roman"/>
          <w:b/>
        </w:rPr>
        <w:t xml:space="preserve"> other</w:t>
      </w:r>
      <w:r w:rsidR="00F4754B" w:rsidRPr="00FE002E">
        <w:rPr>
          <w:rFonts w:ascii="Times New Roman" w:hAnsi="Times New Roman"/>
          <w:b/>
        </w:rPr>
        <w:t xml:space="preserve"> conventions</w:t>
      </w:r>
      <w:bookmarkEnd w:id="54"/>
      <w:bookmarkEnd w:id="55"/>
      <w:bookmarkEnd w:id="56"/>
      <w:bookmarkEnd w:id="57"/>
      <w:bookmarkEnd w:id="58"/>
    </w:p>
    <w:p w14:paraId="51E6680A" w14:textId="77777777" w:rsidR="00FF2091" w:rsidRPr="00CF306A" w:rsidRDefault="00FF2091" w:rsidP="00A860E1">
      <w:pPr>
        <w:pStyle w:val="BodyText1"/>
      </w:pPr>
    </w:p>
    <w:p w14:paraId="0F3236AE" w14:textId="559830AB" w:rsidR="00217D1F" w:rsidRPr="00FE002E" w:rsidRDefault="00500508" w:rsidP="00500508">
      <w:pPr>
        <w:pStyle w:val="BodyText1"/>
        <w:ind w:left="357" w:hanging="357"/>
        <w:outlineLvl w:val="2"/>
        <w:rPr>
          <w:rFonts w:ascii="Times New Roman" w:hAnsi="Times New Roman"/>
          <w:b/>
        </w:rPr>
      </w:pPr>
      <w:bookmarkStart w:id="61" w:name="_Toc322687866"/>
      <w:bookmarkStart w:id="62" w:name="_Toc359414275"/>
      <w:bookmarkStart w:id="63" w:name="_Toc423089062"/>
      <w:bookmarkStart w:id="64" w:name="_Toc38472472"/>
      <w:bookmarkStart w:id="65" w:name="_Toc264038399"/>
      <w:bookmarkStart w:id="66" w:name="_Toc294018834"/>
      <w:r w:rsidRPr="00FE002E">
        <w:rPr>
          <w:rFonts w:ascii="Times New Roman" w:hAnsi="Times New Roman"/>
          <w:b/>
        </w:rPr>
        <w:t>1.1.</w:t>
      </w:r>
      <w:r w:rsidRPr="00FE002E">
        <w:rPr>
          <w:rFonts w:ascii="Times New Roman" w:hAnsi="Times New Roman"/>
          <w:b/>
        </w:rPr>
        <w:tab/>
      </w:r>
      <w:del w:id="67" w:author="Author">
        <w:r w:rsidR="00607A1B" w:rsidRPr="00FE002E">
          <w:rPr>
            <w:rFonts w:ascii="Times New Roman" w:hAnsi="Times New Roman"/>
            <w:b/>
          </w:rPr>
          <w:delText xml:space="preserve">Template </w:delText>
        </w:r>
        <w:r w:rsidR="00FF2091" w:rsidRPr="00FE002E">
          <w:rPr>
            <w:rFonts w:ascii="Times New Roman" w:hAnsi="Times New Roman"/>
            <w:b/>
          </w:rPr>
          <w:delText>label</w:delText>
        </w:r>
        <w:r w:rsidR="00B83F3F" w:rsidRPr="00FE002E">
          <w:rPr>
            <w:rFonts w:ascii="Times New Roman" w:hAnsi="Times New Roman"/>
            <w:b/>
          </w:rPr>
          <w:delText>ling</w:delText>
        </w:r>
      </w:del>
      <w:bookmarkEnd w:id="61"/>
      <w:bookmarkEnd w:id="62"/>
      <w:bookmarkEnd w:id="63"/>
      <w:ins w:id="68" w:author="Author">
        <w:r w:rsidR="00D06CB2">
          <w:rPr>
            <w:rFonts w:ascii="Times New Roman" w:hAnsi="Times New Roman"/>
            <w:b/>
          </w:rPr>
          <w:t>Structure</w:t>
        </w:r>
      </w:ins>
      <w:bookmarkEnd w:id="64"/>
    </w:p>
    <w:p w14:paraId="14686C08" w14:textId="77777777" w:rsidR="00FF2091" w:rsidRPr="00CF306A" w:rsidRDefault="00FF2091" w:rsidP="00A860E1">
      <w:pPr>
        <w:pStyle w:val="BodyText1"/>
      </w:pPr>
    </w:p>
    <w:p w14:paraId="050538F0" w14:textId="50037B39" w:rsidR="00E22856" w:rsidRPr="00FE002E" w:rsidRDefault="00500508" w:rsidP="00500508">
      <w:pPr>
        <w:pStyle w:val="BodyText1"/>
        <w:ind w:left="720" w:hanging="360"/>
        <w:rPr>
          <w:rFonts w:ascii="Times New Roman" w:hAnsi="Times New Roman"/>
        </w:rPr>
      </w:pPr>
      <w:r w:rsidRPr="00FE002E">
        <w:rPr>
          <w:rFonts w:ascii="Times New Roman" w:hAnsi="Times New Roman"/>
        </w:rPr>
        <w:t>1.</w:t>
      </w:r>
      <w:r w:rsidRPr="00FE002E">
        <w:rPr>
          <w:rFonts w:ascii="Times New Roman" w:hAnsi="Times New Roman"/>
        </w:rPr>
        <w:tab/>
      </w:r>
      <w:r w:rsidR="00E22856" w:rsidRPr="00FE002E">
        <w:rPr>
          <w:rFonts w:ascii="Times New Roman" w:hAnsi="Times New Roman"/>
        </w:rPr>
        <w:t xml:space="preserve">This Annex contains additional instructions for the </w:t>
      </w:r>
      <w:r w:rsidR="00316050">
        <w:rPr>
          <w:rFonts w:ascii="Times New Roman" w:hAnsi="Times New Roman"/>
        </w:rPr>
        <w:t>templates</w:t>
      </w:r>
      <w:r w:rsidR="00316050" w:rsidRPr="00FE002E">
        <w:rPr>
          <w:rFonts w:ascii="Times New Roman" w:hAnsi="Times New Roman"/>
        </w:rPr>
        <w:t xml:space="preserve"> </w:t>
      </w:r>
      <w:r w:rsidR="00E22856" w:rsidRPr="00FE002E">
        <w:rPr>
          <w:rFonts w:ascii="Times New Roman" w:hAnsi="Times New Roman"/>
        </w:rPr>
        <w:t xml:space="preserve">(hereinafter “LR”) included in Annex X of this </w:t>
      </w:r>
      <w:r w:rsidR="000D1636">
        <w:rPr>
          <w:rFonts w:ascii="Times New Roman" w:hAnsi="Times New Roman"/>
        </w:rPr>
        <w:t>Regulation</w:t>
      </w:r>
      <w:r w:rsidR="00E22856" w:rsidRPr="00FE002E">
        <w:rPr>
          <w:rFonts w:ascii="Times New Roman" w:hAnsi="Times New Roman"/>
        </w:rPr>
        <w:t xml:space="preserve">. </w:t>
      </w:r>
    </w:p>
    <w:p w14:paraId="34661459" w14:textId="6CC54189" w:rsidR="00E22856" w:rsidRPr="00FE002E" w:rsidRDefault="00E22856" w:rsidP="00E22856">
      <w:pPr>
        <w:pStyle w:val="BodyText1"/>
        <w:ind w:left="720"/>
        <w:rPr>
          <w:rFonts w:ascii="Times New Roman" w:hAnsi="Times New Roman"/>
        </w:rPr>
      </w:pPr>
    </w:p>
    <w:p w14:paraId="4B2766E9" w14:textId="4A8FF772" w:rsidR="00F4754B" w:rsidRPr="00FE002E" w:rsidRDefault="00500508" w:rsidP="00500508">
      <w:pPr>
        <w:pStyle w:val="InstructionsText2"/>
        <w:numPr>
          <w:ilvl w:val="0"/>
          <w:numId w:val="0"/>
        </w:numPr>
        <w:ind w:left="720" w:hanging="360"/>
        <w:rPr>
          <w:rFonts w:eastAsia="Times New Roman"/>
          <w:bCs/>
          <w:szCs w:val="17"/>
          <w:lang w:eastAsia="de-DE"/>
        </w:rPr>
      </w:pPr>
      <w:r w:rsidRPr="00FE002E">
        <w:rPr>
          <w:rFonts w:eastAsia="Times New Roman"/>
          <w:bCs/>
          <w:szCs w:val="17"/>
          <w:lang w:eastAsia="de-DE"/>
        </w:rPr>
        <w:t>2.</w:t>
      </w:r>
      <w:r w:rsidRPr="00FE002E">
        <w:rPr>
          <w:rFonts w:eastAsia="Times New Roman"/>
          <w:bCs/>
          <w:szCs w:val="17"/>
          <w:lang w:eastAsia="de-DE"/>
        </w:rPr>
        <w:tab/>
      </w:r>
      <w:r w:rsidR="00F4754B" w:rsidRPr="00FE002E">
        <w:rPr>
          <w:rFonts w:eastAsia="Times New Roman"/>
          <w:bCs/>
          <w:szCs w:val="17"/>
          <w:lang w:eastAsia="de-DE"/>
        </w:rPr>
        <w:t xml:space="preserve">Overall, the framework consists of </w:t>
      </w:r>
      <w:del w:id="69" w:author="Author">
        <w:r w:rsidR="00473173">
          <w:rPr>
            <w:rFonts w:eastAsia="Times New Roman"/>
            <w:bCs/>
            <w:szCs w:val="17"/>
            <w:lang w:eastAsia="de-DE"/>
          </w:rPr>
          <w:delText>six</w:delText>
        </w:r>
      </w:del>
      <w:ins w:id="70" w:author="Author">
        <w:r w:rsidR="007E2989">
          <w:rPr>
            <w:rFonts w:eastAsia="Times New Roman"/>
            <w:bCs/>
            <w:szCs w:val="17"/>
            <w:lang w:eastAsia="de-DE"/>
          </w:rPr>
          <w:t>five</w:t>
        </w:r>
      </w:ins>
      <w:r w:rsidR="00BE473C" w:rsidRPr="00FE002E">
        <w:rPr>
          <w:rFonts w:eastAsia="Times New Roman"/>
          <w:bCs/>
          <w:szCs w:val="17"/>
          <w:lang w:eastAsia="de-DE"/>
        </w:rPr>
        <w:t xml:space="preserve"> </w:t>
      </w:r>
      <w:r w:rsidR="00F4754B" w:rsidRPr="00FE002E">
        <w:rPr>
          <w:rFonts w:eastAsia="Times New Roman"/>
          <w:bCs/>
          <w:szCs w:val="17"/>
          <w:lang w:eastAsia="de-DE"/>
        </w:rPr>
        <w:t>templates:</w:t>
      </w:r>
    </w:p>
    <w:p w14:paraId="41A3C48C" w14:textId="77777777" w:rsidR="00675587" w:rsidRPr="00FE002E" w:rsidRDefault="00500508" w:rsidP="00500508">
      <w:pPr>
        <w:pStyle w:val="InstructionsText2"/>
        <w:numPr>
          <w:ilvl w:val="0"/>
          <w:numId w:val="0"/>
        </w:numPr>
        <w:ind w:left="1080" w:hanging="360"/>
        <w:rPr>
          <w:rFonts w:eastAsia="Times New Roman"/>
          <w:bCs/>
          <w:szCs w:val="17"/>
          <w:lang w:eastAsia="de-DE"/>
        </w:rPr>
      </w:pPr>
      <w:r w:rsidRPr="00FE002E">
        <w:rPr>
          <w:rFonts w:ascii="Symbol" w:eastAsia="Times New Roman" w:hAnsi="Symbol"/>
          <w:bCs/>
          <w:szCs w:val="17"/>
          <w:lang w:eastAsia="de-DE"/>
        </w:rPr>
        <w:t></w:t>
      </w:r>
      <w:r w:rsidRPr="00FE002E">
        <w:rPr>
          <w:rFonts w:ascii="Symbol" w:eastAsia="Times New Roman" w:hAnsi="Symbol"/>
          <w:bCs/>
          <w:szCs w:val="17"/>
          <w:lang w:eastAsia="de-DE"/>
        </w:rPr>
        <w:tab/>
      </w:r>
      <w:r w:rsidR="0064027F">
        <w:rPr>
          <w:rFonts w:eastAsia="Times New Roman"/>
          <w:bCs/>
          <w:szCs w:val="17"/>
          <w:lang w:eastAsia="de-DE"/>
        </w:rPr>
        <w:t xml:space="preserve">C47.00: </w:t>
      </w:r>
      <w:r w:rsidR="00F4754B" w:rsidRPr="00FE002E">
        <w:rPr>
          <w:rFonts w:eastAsia="Times New Roman"/>
          <w:bCs/>
          <w:szCs w:val="17"/>
          <w:lang w:eastAsia="de-DE"/>
        </w:rPr>
        <w:t>Leverage Ratio Calculation (</w:t>
      </w:r>
      <w:proofErr w:type="spellStart"/>
      <w:r w:rsidR="00F4754B" w:rsidRPr="00FE002E">
        <w:rPr>
          <w:rFonts w:eastAsia="Times New Roman"/>
          <w:bCs/>
          <w:szCs w:val="17"/>
          <w:lang w:eastAsia="de-DE"/>
        </w:rPr>
        <w:t>LRCalc</w:t>
      </w:r>
      <w:proofErr w:type="spellEnd"/>
      <w:r w:rsidR="00F4754B" w:rsidRPr="00FE002E">
        <w:rPr>
          <w:rFonts w:eastAsia="Times New Roman"/>
          <w:bCs/>
          <w:szCs w:val="17"/>
          <w:lang w:eastAsia="de-DE"/>
        </w:rPr>
        <w:t>): Leverage ratio calculation</w:t>
      </w:r>
      <w:r w:rsidR="00467F98">
        <w:rPr>
          <w:rFonts w:eastAsia="Times New Roman"/>
          <w:bCs/>
          <w:szCs w:val="17"/>
          <w:lang w:eastAsia="de-DE"/>
        </w:rPr>
        <w:t>;</w:t>
      </w:r>
    </w:p>
    <w:p w14:paraId="42B808C6" w14:textId="77777777" w:rsidR="00675587" w:rsidRPr="00FE002E" w:rsidRDefault="00500508" w:rsidP="007765A0">
      <w:pPr>
        <w:pStyle w:val="InstructionsText2"/>
        <w:numPr>
          <w:ilvl w:val="0"/>
          <w:numId w:val="0"/>
        </w:numPr>
        <w:ind w:left="1080" w:hanging="360"/>
        <w:rPr>
          <w:rFonts w:eastAsia="Times New Roman"/>
          <w:bCs/>
          <w:szCs w:val="17"/>
          <w:lang w:eastAsia="de-DE"/>
        </w:rPr>
      </w:pPr>
      <w:r w:rsidRPr="00FE002E">
        <w:rPr>
          <w:rFonts w:ascii="Symbol" w:eastAsia="Times New Roman" w:hAnsi="Symbol"/>
          <w:bCs/>
          <w:szCs w:val="17"/>
          <w:lang w:eastAsia="de-DE"/>
        </w:rPr>
        <w:t></w:t>
      </w:r>
      <w:r w:rsidRPr="00FE002E">
        <w:rPr>
          <w:rFonts w:ascii="Symbol" w:eastAsia="Times New Roman" w:hAnsi="Symbol"/>
          <w:bCs/>
          <w:szCs w:val="17"/>
          <w:lang w:eastAsia="de-DE"/>
        </w:rPr>
        <w:tab/>
      </w:r>
      <w:r w:rsidR="0064027F">
        <w:rPr>
          <w:rFonts w:eastAsia="Times New Roman"/>
          <w:bCs/>
          <w:szCs w:val="17"/>
          <w:lang w:eastAsia="de-DE"/>
        </w:rPr>
        <w:t xml:space="preserve">C40.00: </w:t>
      </w:r>
      <w:r w:rsidR="00F4754B" w:rsidRPr="00FE002E">
        <w:rPr>
          <w:rFonts w:eastAsia="Times New Roman"/>
          <w:bCs/>
          <w:szCs w:val="17"/>
          <w:lang w:eastAsia="de-DE"/>
        </w:rPr>
        <w:t>Leverage Ratio Template 1 (LR1): Alternative treatment of the exposure measure</w:t>
      </w:r>
      <w:r w:rsidR="00467F98">
        <w:rPr>
          <w:rFonts w:eastAsia="Times New Roman"/>
          <w:bCs/>
          <w:szCs w:val="17"/>
          <w:lang w:eastAsia="de-DE"/>
        </w:rPr>
        <w:t>;</w:t>
      </w:r>
    </w:p>
    <w:p w14:paraId="1014BCC3" w14:textId="77777777" w:rsidR="00675587" w:rsidRPr="00FE002E" w:rsidRDefault="00500508" w:rsidP="00500508">
      <w:pPr>
        <w:pStyle w:val="InstructionsText2"/>
        <w:numPr>
          <w:ilvl w:val="0"/>
          <w:numId w:val="0"/>
        </w:numPr>
        <w:ind w:left="1080" w:hanging="360"/>
        <w:rPr>
          <w:del w:id="71" w:author="Author"/>
          <w:rFonts w:eastAsia="Times New Roman"/>
          <w:bCs/>
          <w:szCs w:val="17"/>
          <w:lang w:eastAsia="de-DE"/>
        </w:rPr>
      </w:pPr>
      <w:del w:id="72" w:author="Author">
        <w:r w:rsidRPr="00FE002E">
          <w:rPr>
            <w:rFonts w:ascii="Symbol" w:eastAsia="Times New Roman" w:hAnsi="Symbol"/>
            <w:bCs/>
            <w:szCs w:val="17"/>
            <w:lang w:eastAsia="de-DE"/>
          </w:rPr>
          <w:delText></w:delText>
        </w:r>
        <w:r w:rsidRPr="00FE002E">
          <w:rPr>
            <w:rFonts w:ascii="Symbol" w:eastAsia="Times New Roman" w:hAnsi="Symbol"/>
            <w:bCs/>
            <w:szCs w:val="17"/>
            <w:lang w:eastAsia="de-DE"/>
          </w:rPr>
          <w:tab/>
        </w:r>
        <w:r w:rsidR="0064027F">
          <w:rPr>
            <w:rFonts w:eastAsia="Times New Roman"/>
            <w:bCs/>
            <w:szCs w:val="17"/>
            <w:lang w:eastAsia="de-DE"/>
          </w:rPr>
          <w:delText xml:space="preserve">C41.00: </w:delText>
        </w:r>
        <w:r w:rsidR="00F4754B" w:rsidRPr="00FE002E">
          <w:rPr>
            <w:rFonts w:eastAsia="Times New Roman"/>
            <w:bCs/>
            <w:szCs w:val="17"/>
            <w:lang w:eastAsia="de-DE"/>
          </w:rPr>
          <w:delText>Leverage Ratio Template 2 (LR2): On and off-balance sheet items – additional breakdown of exposures</w:delText>
        </w:r>
        <w:r w:rsidR="00467F98">
          <w:rPr>
            <w:rFonts w:eastAsia="Times New Roman"/>
            <w:bCs/>
            <w:szCs w:val="17"/>
            <w:lang w:eastAsia="de-DE"/>
          </w:rPr>
          <w:delText>;</w:delText>
        </w:r>
      </w:del>
    </w:p>
    <w:p w14:paraId="069A5158" w14:textId="77777777" w:rsidR="00675587" w:rsidRPr="00FE002E" w:rsidRDefault="00500508" w:rsidP="00500508">
      <w:pPr>
        <w:pStyle w:val="InstructionsText2"/>
        <w:numPr>
          <w:ilvl w:val="0"/>
          <w:numId w:val="0"/>
        </w:numPr>
        <w:ind w:left="1080" w:hanging="360"/>
        <w:rPr>
          <w:del w:id="73" w:author="Author"/>
          <w:rFonts w:eastAsia="Times New Roman"/>
          <w:bCs/>
          <w:szCs w:val="17"/>
          <w:lang w:eastAsia="de-DE"/>
        </w:rPr>
      </w:pPr>
      <w:del w:id="74" w:author="Author">
        <w:r w:rsidRPr="00FE002E">
          <w:rPr>
            <w:rFonts w:ascii="Symbol" w:eastAsia="Times New Roman" w:hAnsi="Symbol"/>
            <w:bCs/>
            <w:szCs w:val="17"/>
            <w:lang w:eastAsia="de-DE"/>
          </w:rPr>
          <w:delText></w:delText>
        </w:r>
        <w:r w:rsidRPr="00FE002E">
          <w:rPr>
            <w:rFonts w:ascii="Symbol" w:eastAsia="Times New Roman" w:hAnsi="Symbol"/>
            <w:bCs/>
            <w:szCs w:val="17"/>
            <w:lang w:eastAsia="de-DE"/>
          </w:rPr>
          <w:tab/>
        </w:r>
        <w:r w:rsidR="0064027F">
          <w:rPr>
            <w:rFonts w:eastAsia="Times New Roman"/>
            <w:bCs/>
            <w:szCs w:val="17"/>
            <w:lang w:eastAsia="de-DE"/>
          </w:rPr>
          <w:delText xml:space="preserve">C42.00: </w:delText>
        </w:r>
        <w:r w:rsidR="00F4754B" w:rsidRPr="00FE002E">
          <w:rPr>
            <w:rFonts w:eastAsia="Times New Roman"/>
            <w:bCs/>
            <w:szCs w:val="17"/>
            <w:lang w:eastAsia="de-DE"/>
          </w:rPr>
          <w:delText>Leverage Ratio Template 3 (LR3): Alternative definition of capital</w:delText>
        </w:r>
        <w:r w:rsidR="00467F98">
          <w:rPr>
            <w:rFonts w:eastAsia="Times New Roman"/>
            <w:bCs/>
            <w:szCs w:val="17"/>
            <w:lang w:eastAsia="de-DE"/>
          </w:rPr>
          <w:delText>;</w:delText>
        </w:r>
      </w:del>
    </w:p>
    <w:p w14:paraId="29356C92" w14:textId="692F61E7" w:rsidR="00675587" w:rsidRPr="00FE002E" w:rsidRDefault="00500508" w:rsidP="00500508">
      <w:pPr>
        <w:pStyle w:val="InstructionsText2"/>
        <w:numPr>
          <w:ilvl w:val="0"/>
          <w:numId w:val="0"/>
        </w:numPr>
        <w:ind w:left="1080" w:hanging="360"/>
        <w:rPr>
          <w:rFonts w:eastAsia="Times New Roman"/>
          <w:bCs/>
          <w:szCs w:val="17"/>
          <w:lang w:eastAsia="de-DE"/>
        </w:rPr>
      </w:pPr>
      <w:r w:rsidRPr="00FE002E">
        <w:rPr>
          <w:rFonts w:ascii="Symbol" w:eastAsia="Times New Roman" w:hAnsi="Symbol"/>
          <w:bCs/>
          <w:szCs w:val="17"/>
          <w:lang w:eastAsia="de-DE"/>
        </w:rPr>
        <w:t></w:t>
      </w:r>
      <w:r w:rsidRPr="00FE002E">
        <w:rPr>
          <w:rFonts w:ascii="Symbol" w:eastAsia="Times New Roman" w:hAnsi="Symbol"/>
          <w:bCs/>
          <w:szCs w:val="17"/>
          <w:lang w:eastAsia="de-DE"/>
        </w:rPr>
        <w:tab/>
      </w:r>
      <w:r w:rsidR="0064027F">
        <w:rPr>
          <w:rFonts w:eastAsia="Times New Roman"/>
          <w:bCs/>
          <w:szCs w:val="17"/>
          <w:lang w:eastAsia="de-DE"/>
        </w:rPr>
        <w:t xml:space="preserve">C43.00: </w:t>
      </w:r>
      <w:r w:rsidR="00F4754B" w:rsidRPr="00FE002E">
        <w:rPr>
          <w:rFonts w:eastAsia="Times New Roman"/>
          <w:bCs/>
          <w:szCs w:val="17"/>
          <w:lang w:eastAsia="de-DE"/>
        </w:rPr>
        <w:t xml:space="preserve">Leverage Ratio Template 4 (LR4): </w:t>
      </w:r>
      <w:del w:id="75" w:author="Author">
        <w:r w:rsidR="00F4754B" w:rsidRPr="00FE002E">
          <w:rPr>
            <w:rFonts w:eastAsia="Times New Roman"/>
            <w:bCs/>
            <w:szCs w:val="17"/>
            <w:lang w:eastAsia="de-DE"/>
          </w:rPr>
          <w:delText>Breakdown</w:delText>
        </w:r>
      </w:del>
      <w:ins w:id="76" w:author="Author">
        <w:r w:rsidR="007E2989">
          <w:rPr>
            <w:rFonts w:eastAsia="Times New Roman"/>
            <w:bCs/>
            <w:szCs w:val="17"/>
            <w:lang w:eastAsia="de-DE"/>
          </w:rPr>
          <w:t>Alternative b</w:t>
        </w:r>
        <w:r w:rsidR="00F4754B" w:rsidRPr="00FE002E">
          <w:rPr>
            <w:rFonts w:eastAsia="Times New Roman"/>
            <w:bCs/>
            <w:szCs w:val="17"/>
            <w:lang w:eastAsia="de-DE"/>
          </w:rPr>
          <w:t>reakdown</w:t>
        </w:r>
      </w:ins>
      <w:r w:rsidR="00F4754B" w:rsidRPr="00FE002E">
        <w:rPr>
          <w:rFonts w:eastAsia="Times New Roman"/>
          <w:bCs/>
          <w:szCs w:val="17"/>
          <w:lang w:eastAsia="de-DE"/>
        </w:rPr>
        <w:t xml:space="preserve"> of leverage ratio exposure measure components</w:t>
      </w:r>
      <w:r w:rsidR="00467F98">
        <w:rPr>
          <w:rFonts w:eastAsia="Times New Roman"/>
          <w:bCs/>
          <w:szCs w:val="17"/>
          <w:lang w:eastAsia="de-DE"/>
        </w:rPr>
        <w:t>; and</w:t>
      </w:r>
    </w:p>
    <w:p w14:paraId="0192F250" w14:textId="77777777" w:rsidR="00675587" w:rsidRDefault="00500508" w:rsidP="00500508">
      <w:pPr>
        <w:pStyle w:val="InstructionsText2"/>
        <w:numPr>
          <w:ilvl w:val="0"/>
          <w:numId w:val="0"/>
        </w:numPr>
        <w:ind w:left="1080" w:hanging="360"/>
        <w:rPr>
          <w:rFonts w:eastAsia="Times New Roman"/>
          <w:bCs/>
          <w:szCs w:val="17"/>
          <w:lang w:eastAsia="de-DE"/>
        </w:rPr>
      </w:pPr>
      <w:r w:rsidRPr="00FE002E">
        <w:rPr>
          <w:rFonts w:ascii="Symbol" w:eastAsia="Times New Roman" w:hAnsi="Symbol"/>
          <w:bCs/>
          <w:szCs w:val="17"/>
          <w:lang w:eastAsia="de-DE"/>
        </w:rPr>
        <w:t></w:t>
      </w:r>
      <w:r w:rsidRPr="00FE002E">
        <w:rPr>
          <w:rFonts w:ascii="Symbol" w:eastAsia="Times New Roman" w:hAnsi="Symbol"/>
          <w:bCs/>
          <w:szCs w:val="17"/>
          <w:lang w:eastAsia="de-DE"/>
        </w:rPr>
        <w:tab/>
      </w:r>
      <w:r w:rsidR="0064027F">
        <w:rPr>
          <w:rFonts w:eastAsia="Times New Roman"/>
          <w:bCs/>
          <w:szCs w:val="17"/>
          <w:lang w:eastAsia="de-DE"/>
        </w:rPr>
        <w:t xml:space="preserve">C44.00: </w:t>
      </w:r>
      <w:r w:rsidR="00F4754B" w:rsidRPr="00FE002E">
        <w:rPr>
          <w:rFonts w:eastAsia="Times New Roman"/>
          <w:bCs/>
          <w:szCs w:val="17"/>
          <w:lang w:eastAsia="de-DE"/>
        </w:rPr>
        <w:t>Leverage Ratio Template 5 (LR5): General information</w:t>
      </w:r>
      <w:r w:rsidR="00467F98">
        <w:rPr>
          <w:rFonts w:eastAsia="Times New Roman"/>
          <w:bCs/>
          <w:szCs w:val="17"/>
          <w:lang w:eastAsia="de-DE"/>
        </w:rPr>
        <w:t>.</w:t>
      </w:r>
    </w:p>
    <w:p w14:paraId="7D668F4C" w14:textId="77777777" w:rsidR="00BE473C" w:rsidRPr="00FE002E" w:rsidRDefault="00BE473C" w:rsidP="00BE473C">
      <w:pPr>
        <w:pStyle w:val="InstructionsText2"/>
        <w:numPr>
          <w:ilvl w:val="0"/>
          <w:numId w:val="35"/>
        </w:numPr>
        <w:rPr>
          <w:ins w:id="77" w:author="Author"/>
          <w:rFonts w:eastAsia="Times New Roman"/>
          <w:bCs/>
          <w:szCs w:val="17"/>
          <w:lang w:eastAsia="de-DE"/>
        </w:rPr>
      </w:pPr>
      <w:ins w:id="78" w:author="Author">
        <w:r>
          <w:rPr>
            <w:rFonts w:eastAsia="Times New Roman"/>
            <w:bCs/>
            <w:szCs w:val="17"/>
            <w:lang w:eastAsia="de-DE"/>
          </w:rPr>
          <w:t xml:space="preserve">C48.00: </w:t>
        </w:r>
        <w:r w:rsidRPr="00BE473C">
          <w:rPr>
            <w:rFonts w:eastAsia="Times New Roman"/>
            <w:bCs/>
            <w:szCs w:val="17"/>
            <w:lang w:eastAsia="de-DE"/>
          </w:rPr>
          <w:t>C 48.00 Leverage ratio volatility (LR6)</w:t>
        </w:r>
      </w:ins>
    </w:p>
    <w:p w14:paraId="62944534" w14:textId="77777777" w:rsidR="00F4754B" w:rsidRPr="00FE002E" w:rsidRDefault="00500508" w:rsidP="00500508">
      <w:pPr>
        <w:pStyle w:val="InstructionsText2"/>
        <w:numPr>
          <w:ilvl w:val="0"/>
          <w:numId w:val="0"/>
        </w:numPr>
        <w:ind w:left="720" w:hanging="360"/>
        <w:rPr>
          <w:rFonts w:eastAsia="Times New Roman"/>
          <w:bCs/>
          <w:szCs w:val="17"/>
          <w:lang w:eastAsia="de-DE"/>
        </w:rPr>
      </w:pPr>
      <w:r w:rsidRPr="00FE002E">
        <w:rPr>
          <w:rFonts w:eastAsia="Times New Roman"/>
          <w:bCs/>
          <w:szCs w:val="17"/>
          <w:lang w:eastAsia="de-DE"/>
        </w:rPr>
        <w:t>3.</w:t>
      </w:r>
      <w:r w:rsidRPr="00FE002E">
        <w:rPr>
          <w:rFonts w:eastAsia="Times New Roman"/>
          <w:bCs/>
          <w:szCs w:val="17"/>
          <w:lang w:eastAsia="de-DE"/>
        </w:rPr>
        <w:tab/>
      </w:r>
      <w:r w:rsidR="00F4754B" w:rsidRPr="00FE002E">
        <w:rPr>
          <w:rFonts w:eastAsia="Times New Roman"/>
          <w:bCs/>
          <w:szCs w:val="17"/>
          <w:lang w:eastAsia="de-DE"/>
        </w:rPr>
        <w:t>For each template legal references are provided as well as further detailed information regarding more general aspects of the reporting.</w:t>
      </w:r>
    </w:p>
    <w:p w14:paraId="6D2FC52A" w14:textId="77777777" w:rsidR="00FC2664" w:rsidRPr="00FE002E" w:rsidRDefault="00FC2664" w:rsidP="007E2A41">
      <w:pPr>
        <w:pStyle w:val="BodyText1"/>
        <w:spacing w:line="240" w:lineRule="auto"/>
        <w:ind w:left="720"/>
        <w:rPr>
          <w:rFonts w:ascii="Times New Roman" w:hAnsi="Times New Roman"/>
        </w:rPr>
      </w:pPr>
    </w:p>
    <w:p w14:paraId="5CABBDF6" w14:textId="77777777" w:rsidR="00217D1F" w:rsidRPr="00FE002E" w:rsidRDefault="00500508" w:rsidP="00500508">
      <w:pPr>
        <w:pStyle w:val="BodyText1"/>
        <w:ind w:left="357" w:hanging="357"/>
        <w:outlineLvl w:val="2"/>
        <w:rPr>
          <w:rFonts w:ascii="Times New Roman" w:hAnsi="Times New Roman"/>
          <w:b/>
        </w:rPr>
      </w:pPr>
      <w:bookmarkStart w:id="79" w:name="_Toc359414277"/>
      <w:bookmarkStart w:id="80" w:name="_Toc322687867"/>
      <w:bookmarkStart w:id="81" w:name="_Toc351048502"/>
      <w:bookmarkStart w:id="82" w:name="_Toc359414278"/>
      <w:bookmarkStart w:id="83" w:name="_Toc38472473"/>
      <w:bookmarkStart w:id="84" w:name="_Toc423089063"/>
      <w:bookmarkEnd w:id="79"/>
      <w:r w:rsidRPr="00FE002E">
        <w:rPr>
          <w:rFonts w:ascii="Times New Roman" w:hAnsi="Times New Roman"/>
          <w:b/>
        </w:rPr>
        <w:t>1.2.</w:t>
      </w:r>
      <w:r w:rsidRPr="00FE002E">
        <w:rPr>
          <w:rFonts w:ascii="Times New Roman" w:hAnsi="Times New Roman"/>
          <w:b/>
        </w:rPr>
        <w:tab/>
      </w:r>
      <w:r w:rsidR="00F4754B" w:rsidRPr="00FE002E">
        <w:rPr>
          <w:rFonts w:ascii="Times New Roman" w:hAnsi="Times New Roman"/>
          <w:b/>
        </w:rPr>
        <w:t>Numbering convention</w:t>
      </w:r>
      <w:bookmarkEnd w:id="80"/>
      <w:bookmarkEnd w:id="81"/>
      <w:bookmarkEnd w:id="82"/>
      <w:bookmarkEnd w:id="83"/>
      <w:bookmarkEnd w:id="84"/>
    </w:p>
    <w:p w14:paraId="43A3812D" w14:textId="77777777" w:rsidR="007E2A41" w:rsidRPr="00CF306A" w:rsidRDefault="007E2A41" w:rsidP="00217B44">
      <w:pPr>
        <w:pStyle w:val="BodyText1"/>
      </w:pPr>
    </w:p>
    <w:p w14:paraId="729F6A05" w14:textId="77777777" w:rsidR="00F4754B" w:rsidRPr="00FE002E" w:rsidRDefault="00500508" w:rsidP="00500508">
      <w:pPr>
        <w:pStyle w:val="InstructionsText2"/>
        <w:numPr>
          <w:ilvl w:val="0"/>
          <w:numId w:val="0"/>
        </w:numPr>
        <w:ind w:left="720" w:hanging="360"/>
        <w:rPr>
          <w:rFonts w:eastAsia="Times New Roman"/>
          <w:bCs/>
          <w:szCs w:val="17"/>
          <w:lang w:eastAsia="de-DE"/>
        </w:rPr>
      </w:pPr>
      <w:r w:rsidRPr="00FE002E">
        <w:rPr>
          <w:rFonts w:eastAsia="Times New Roman"/>
          <w:bCs/>
          <w:szCs w:val="17"/>
          <w:lang w:eastAsia="de-DE"/>
        </w:rPr>
        <w:t>4.</w:t>
      </w:r>
      <w:r w:rsidRPr="00FE002E">
        <w:rPr>
          <w:rFonts w:eastAsia="Times New Roman"/>
          <w:bCs/>
          <w:szCs w:val="17"/>
          <w:lang w:eastAsia="de-DE"/>
        </w:rPr>
        <w:tab/>
      </w:r>
      <w:r w:rsidR="00F4754B" w:rsidRPr="00FE002E">
        <w:rPr>
          <w:rFonts w:eastAsia="Times New Roman"/>
          <w:bCs/>
          <w:szCs w:val="17"/>
          <w:lang w:eastAsia="de-DE"/>
        </w:rPr>
        <w:t xml:space="preserve">The document will follow the labelling convention set in the following paragraphs, when referring to the columns, rows and </w:t>
      </w:r>
      <w:r w:rsidR="00E8206D">
        <w:rPr>
          <w:rFonts w:eastAsia="Times New Roman"/>
          <w:bCs/>
          <w:szCs w:val="17"/>
          <w:lang w:eastAsia="de-DE"/>
        </w:rPr>
        <w:t>cells</w:t>
      </w:r>
      <w:r w:rsidR="00F4754B" w:rsidRPr="00FE002E">
        <w:rPr>
          <w:rFonts w:eastAsia="Times New Roman"/>
          <w:bCs/>
          <w:szCs w:val="17"/>
          <w:lang w:eastAsia="de-DE"/>
        </w:rPr>
        <w:t xml:space="preserve"> of the templates. These numerical codes are extensively used in the validation rules.</w:t>
      </w:r>
    </w:p>
    <w:p w14:paraId="68B33760" w14:textId="77777777" w:rsidR="00F4754B" w:rsidRPr="00FE002E" w:rsidRDefault="00500508" w:rsidP="00500508">
      <w:pPr>
        <w:pStyle w:val="InstructionsText2"/>
        <w:numPr>
          <w:ilvl w:val="0"/>
          <w:numId w:val="0"/>
        </w:numPr>
        <w:ind w:left="720" w:hanging="360"/>
        <w:rPr>
          <w:rFonts w:eastAsia="Times New Roman"/>
          <w:bCs/>
          <w:szCs w:val="17"/>
          <w:lang w:eastAsia="de-DE"/>
        </w:rPr>
      </w:pPr>
      <w:r w:rsidRPr="00FE002E">
        <w:rPr>
          <w:rFonts w:eastAsia="Times New Roman"/>
          <w:bCs/>
          <w:szCs w:val="17"/>
          <w:lang w:eastAsia="de-DE"/>
        </w:rPr>
        <w:t>5.</w:t>
      </w:r>
      <w:r w:rsidRPr="00FE002E">
        <w:rPr>
          <w:rFonts w:eastAsia="Times New Roman"/>
          <w:bCs/>
          <w:szCs w:val="17"/>
          <w:lang w:eastAsia="de-DE"/>
        </w:rPr>
        <w:tab/>
      </w:r>
      <w:r w:rsidR="00F4754B" w:rsidRPr="00FE002E">
        <w:rPr>
          <w:rFonts w:eastAsia="Times New Roman"/>
          <w:bCs/>
          <w:szCs w:val="17"/>
          <w:lang w:eastAsia="de-DE"/>
        </w:rPr>
        <w:t>The following general notation is followed in the instructions: {</w:t>
      </w:r>
      <w:proofErr w:type="spellStart"/>
      <w:r w:rsidR="00F4754B" w:rsidRPr="00FE002E">
        <w:rPr>
          <w:rFonts w:eastAsia="Times New Roman"/>
          <w:bCs/>
          <w:szCs w:val="17"/>
          <w:lang w:eastAsia="de-DE"/>
        </w:rPr>
        <w:t>Template</w:t>
      </w:r>
      <w:proofErr w:type="gramStart"/>
      <w:r w:rsidR="00F4754B" w:rsidRPr="00FE002E">
        <w:rPr>
          <w:rFonts w:eastAsia="Times New Roman"/>
          <w:bCs/>
          <w:szCs w:val="17"/>
          <w:lang w:eastAsia="de-DE"/>
        </w:rPr>
        <w:t>;Row</w:t>
      </w:r>
      <w:proofErr w:type="gramEnd"/>
      <w:r w:rsidR="00F4754B" w:rsidRPr="00FE002E">
        <w:rPr>
          <w:rFonts w:eastAsia="Times New Roman"/>
          <w:bCs/>
          <w:szCs w:val="17"/>
          <w:lang w:eastAsia="de-DE"/>
        </w:rPr>
        <w:t>;Column</w:t>
      </w:r>
      <w:proofErr w:type="spellEnd"/>
      <w:r w:rsidR="00F4754B" w:rsidRPr="00FE002E">
        <w:rPr>
          <w:rFonts w:eastAsia="Times New Roman"/>
          <w:bCs/>
          <w:szCs w:val="17"/>
          <w:lang w:eastAsia="de-DE"/>
        </w:rPr>
        <w:t xml:space="preserve">}. An asterisk sign will be used to </w:t>
      </w:r>
      <w:r w:rsidR="001D6F2F">
        <w:rPr>
          <w:rFonts w:eastAsia="Times New Roman"/>
          <w:bCs/>
          <w:szCs w:val="17"/>
          <w:lang w:eastAsia="de-DE"/>
        </w:rPr>
        <w:t xml:space="preserve">refer to </w:t>
      </w:r>
      <w:r w:rsidR="00FF3AC1" w:rsidRPr="00FE002E">
        <w:rPr>
          <w:rFonts w:eastAsia="Times New Roman"/>
          <w:bCs/>
          <w:szCs w:val="17"/>
          <w:lang w:eastAsia="de-DE"/>
        </w:rPr>
        <w:t>the whole row or column.</w:t>
      </w:r>
    </w:p>
    <w:p w14:paraId="3E605DEE" w14:textId="77777777" w:rsidR="00F4754B" w:rsidRPr="00FE002E" w:rsidRDefault="00500508" w:rsidP="00500508">
      <w:pPr>
        <w:pStyle w:val="InstructionsText2"/>
        <w:numPr>
          <w:ilvl w:val="0"/>
          <w:numId w:val="0"/>
        </w:numPr>
        <w:ind w:left="720" w:hanging="360"/>
        <w:rPr>
          <w:rFonts w:eastAsia="Times New Roman"/>
          <w:bCs/>
          <w:szCs w:val="17"/>
          <w:lang w:eastAsia="de-DE"/>
        </w:rPr>
      </w:pPr>
      <w:r w:rsidRPr="00FE002E">
        <w:rPr>
          <w:rFonts w:eastAsia="Times New Roman"/>
          <w:bCs/>
          <w:szCs w:val="17"/>
          <w:lang w:eastAsia="de-DE"/>
        </w:rPr>
        <w:t>6.</w:t>
      </w:r>
      <w:r w:rsidRPr="00FE002E">
        <w:rPr>
          <w:rFonts w:eastAsia="Times New Roman"/>
          <w:bCs/>
          <w:szCs w:val="17"/>
          <w:lang w:eastAsia="de-DE"/>
        </w:rPr>
        <w:tab/>
      </w:r>
      <w:r w:rsidR="00F4754B" w:rsidRPr="00FE002E">
        <w:rPr>
          <w:rFonts w:eastAsia="Times New Roman"/>
          <w:bCs/>
          <w:szCs w:val="17"/>
          <w:lang w:eastAsia="de-DE"/>
        </w:rPr>
        <w:t>In the case of validations within a template, where only data points from that template are used, notations will not refer to a template: {</w:t>
      </w:r>
      <w:proofErr w:type="spellStart"/>
      <w:r w:rsidR="00F4754B" w:rsidRPr="00FE002E">
        <w:rPr>
          <w:rFonts w:eastAsia="Times New Roman"/>
          <w:bCs/>
          <w:szCs w:val="17"/>
          <w:lang w:eastAsia="de-DE"/>
        </w:rPr>
        <w:t>Row</w:t>
      </w:r>
      <w:proofErr w:type="gramStart"/>
      <w:r w:rsidR="00F4754B" w:rsidRPr="00FE002E">
        <w:rPr>
          <w:rFonts w:eastAsia="Times New Roman"/>
          <w:bCs/>
          <w:szCs w:val="17"/>
          <w:lang w:eastAsia="de-DE"/>
        </w:rPr>
        <w:t>;Column</w:t>
      </w:r>
      <w:proofErr w:type="spellEnd"/>
      <w:proofErr w:type="gramEnd"/>
      <w:r w:rsidR="00F4754B" w:rsidRPr="00FE002E">
        <w:rPr>
          <w:rFonts w:eastAsia="Times New Roman"/>
          <w:bCs/>
          <w:szCs w:val="17"/>
          <w:lang w:eastAsia="de-DE"/>
        </w:rPr>
        <w:t>}.</w:t>
      </w:r>
    </w:p>
    <w:p w14:paraId="12003733" w14:textId="77777777" w:rsidR="00F4754B" w:rsidRPr="00FE002E" w:rsidRDefault="00500508" w:rsidP="00500508">
      <w:pPr>
        <w:pStyle w:val="InstructionsText2"/>
        <w:numPr>
          <w:ilvl w:val="0"/>
          <w:numId w:val="0"/>
        </w:numPr>
        <w:ind w:left="720" w:hanging="360"/>
        <w:rPr>
          <w:rFonts w:eastAsia="Times New Roman"/>
          <w:bCs/>
          <w:szCs w:val="17"/>
          <w:lang w:eastAsia="de-DE"/>
        </w:rPr>
      </w:pPr>
      <w:r w:rsidRPr="00FE002E">
        <w:rPr>
          <w:rFonts w:eastAsia="Times New Roman"/>
          <w:bCs/>
          <w:szCs w:val="17"/>
          <w:lang w:eastAsia="de-DE"/>
        </w:rPr>
        <w:t>7.</w:t>
      </w:r>
      <w:r w:rsidRPr="00FE002E">
        <w:rPr>
          <w:rFonts w:eastAsia="Times New Roman"/>
          <w:bCs/>
          <w:szCs w:val="17"/>
          <w:lang w:eastAsia="de-DE"/>
        </w:rPr>
        <w:tab/>
      </w:r>
      <w:r w:rsidR="00F4754B" w:rsidRPr="00FE002E">
        <w:rPr>
          <w:rFonts w:eastAsia="Times New Roman"/>
          <w:bCs/>
          <w:szCs w:val="17"/>
          <w:lang w:eastAsia="de-DE"/>
        </w:rPr>
        <w:t>For the purpose of th</w:t>
      </w:r>
      <w:r w:rsidR="006162F0" w:rsidRPr="00FE002E">
        <w:rPr>
          <w:rFonts w:eastAsia="Times New Roman"/>
          <w:bCs/>
          <w:szCs w:val="17"/>
          <w:lang w:eastAsia="de-DE"/>
        </w:rPr>
        <w:t>e reporting on leverage</w:t>
      </w:r>
      <w:r w:rsidR="00F4754B" w:rsidRPr="00FE002E">
        <w:rPr>
          <w:rFonts w:eastAsia="Times New Roman"/>
          <w:bCs/>
          <w:szCs w:val="17"/>
          <w:lang w:eastAsia="de-DE"/>
        </w:rPr>
        <w:t xml:space="preserve">, “of which” refers to an item that is a subset of a higher level exposure category whereas “memo item” refers to a separate item that is not a subset of an exposure class. </w:t>
      </w:r>
      <w:r w:rsidR="00404AA3" w:rsidRPr="00FE002E">
        <w:rPr>
          <w:rFonts w:eastAsia="Times New Roman"/>
          <w:bCs/>
          <w:szCs w:val="17"/>
          <w:lang w:eastAsia="de-DE"/>
        </w:rPr>
        <w:t>Reporting of b</w:t>
      </w:r>
      <w:r w:rsidR="00F4754B" w:rsidRPr="00FE002E">
        <w:rPr>
          <w:rFonts w:eastAsia="Times New Roman"/>
          <w:bCs/>
          <w:szCs w:val="17"/>
          <w:lang w:eastAsia="de-DE"/>
        </w:rPr>
        <w:t xml:space="preserve">oth types of </w:t>
      </w:r>
      <w:r w:rsidR="00E8206D">
        <w:rPr>
          <w:rFonts w:eastAsia="Times New Roman"/>
          <w:bCs/>
          <w:szCs w:val="17"/>
          <w:lang w:eastAsia="de-DE"/>
        </w:rPr>
        <w:t>cells</w:t>
      </w:r>
      <w:r w:rsidR="00F4754B" w:rsidRPr="00FE002E">
        <w:rPr>
          <w:rFonts w:eastAsia="Times New Roman"/>
          <w:bCs/>
          <w:szCs w:val="17"/>
          <w:lang w:eastAsia="de-DE"/>
        </w:rPr>
        <w:t xml:space="preserve"> </w:t>
      </w:r>
      <w:r w:rsidR="00404AA3" w:rsidRPr="00FE002E">
        <w:rPr>
          <w:rFonts w:eastAsia="Times New Roman"/>
          <w:bCs/>
          <w:szCs w:val="17"/>
          <w:lang w:eastAsia="de-DE"/>
        </w:rPr>
        <w:t>is</w:t>
      </w:r>
      <w:r w:rsidR="00F4754B" w:rsidRPr="00FE002E">
        <w:rPr>
          <w:rFonts w:eastAsia="Times New Roman"/>
          <w:bCs/>
          <w:szCs w:val="17"/>
          <w:lang w:eastAsia="de-DE"/>
        </w:rPr>
        <w:t xml:space="preserve"> mandatory unless otherwise specified</w:t>
      </w:r>
      <w:r w:rsidR="00467C7D" w:rsidRPr="00FE002E">
        <w:rPr>
          <w:rFonts w:eastAsia="Times New Roman"/>
          <w:bCs/>
          <w:szCs w:val="17"/>
          <w:lang w:eastAsia="de-DE"/>
        </w:rPr>
        <w:t>.</w:t>
      </w:r>
      <w:r w:rsidR="00F4754B" w:rsidRPr="00FE002E">
        <w:rPr>
          <w:rFonts w:eastAsia="Times New Roman"/>
          <w:bCs/>
          <w:szCs w:val="17"/>
          <w:lang w:eastAsia="de-DE"/>
        </w:rPr>
        <w:t xml:space="preserve"> </w:t>
      </w:r>
    </w:p>
    <w:p w14:paraId="2D525ACC" w14:textId="77777777" w:rsidR="001D6F2F" w:rsidRPr="00FE002E" w:rsidRDefault="00500508" w:rsidP="00500508">
      <w:pPr>
        <w:pStyle w:val="BodyText1"/>
        <w:ind w:left="357" w:hanging="357"/>
        <w:outlineLvl w:val="2"/>
        <w:rPr>
          <w:rFonts w:ascii="Times New Roman" w:hAnsi="Times New Roman"/>
          <w:b/>
        </w:rPr>
      </w:pPr>
      <w:bookmarkStart w:id="85" w:name="_Toc38472474"/>
      <w:bookmarkStart w:id="86" w:name="_Toc423089064"/>
      <w:r w:rsidRPr="00FE002E">
        <w:rPr>
          <w:rFonts w:ascii="Times New Roman" w:hAnsi="Times New Roman"/>
          <w:b/>
        </w:rPr>
        <w:t>1.3.</w:t>
      </w:r>
      <w:r w:rsidRPr="00FE002E">
        <w:rPr>
          <w:rFonts w:ascii="Times New Roman" w:hAnsi="Times New Roman"/>
          <w:b/>
        </w:rPr>
        <w:tab/>
      </w:r>
      <w:r w:rsidR="001D6F2F">
        <w:rPr>
          <w:rFonts w:ascii="Times New Roman" w:hAnsi="Times New Roman"/>
          <w:b/>
        </w:rPr>
        <w:t>Abbreviations</w:t>
      </w:r>
      <w:bookmarkEnd w:id="85"/>
      <w:bookmarkEnd w:id="86"/>
    </w:p>
    <w:p w14:paraId="4B721196" w14:textId="77777777" w:rsidR="001D6F2F" w:rsidRPr="00CF306A" w:rsidRDefault="001D6F2F" w:rsidP="001D6F2F">
      <w:pPr>
        <w:pStyle w:val="BodyText1"/>
      </w:pPr>
      <w:bookmarkStart w:id="87" w:name="_Toc359414279"/>
      <w:bookmarkStart w:id="88" w:name="_Toc322687868"/>
      <w:bookmarkStart w:id="89" w:name="_Toc351048503"/>
      <w:bookmarkStart w:id="90" w:name="_Toc359414280"/>
      <w:bookmarkEnd w:id="87"/>
    </w:p>
    <w:p w14:paraId="72197A49" w14:textId="77777777" w:rsidR="00627E07" w:rsidRDefault="00500508" w:rsidP="00500508">
      <w:pPr>
        <w:pStyle w:val="InstructionsText2"/>
        <w:numPr>
          <w:ilvl w:val="0"/>
          <w:numId w:val="0"/>
        </w:numPr>
        <w:ind w:left="720" w:hanging="360"/>
        <w:rPr>
          <w:rFonts w:eastAsia="Times New Roman"/>
          <w:bCs/>
          <w:szCs w:val="17"/>
          <w:lang w:eastAsia="de-DE"/>
        </w:rPr>
      </w:pPr>
      <w:r>
        <w:rPr>
          <w:rFonts w:eastAsia="Times New Roman"/>
          <w:bCs/>
          <w:szCs w:val="17"/>
          <w:lang w:eastAsia="de-DE"/>
        </w:rPr>
        <w:t>8.</w:t>
      </w:r>
      <w:r>
        <w:rPr>
          <w:rFonts w:eastAsia="Times New Roman"/>
          <w:bCs/>
          <w:szCs w:val="17"/>
          <w:lang w:eastAsia="de-DE"/>
        </w:rPr>
        <w:tab/>
      </w:r>
      <w:r w:rsidR="00627E07">
        <w:rPr>
          <w:rFonts w:eastAsia="Times New Roman"/>
          <w:bCs/>
          <w:szCs w:val="17"/>
          <w:lang w:eastAsia="de-DE"/>
        </w:rPr>
        <w:t>For the purposes of this annex and related templates the following abbreviations are used:</w:t>
      </w:r>
    </w:p>
    <w:p w14:paraId="567537B5" w14:textId="77777777" w:rsidR="00627E07" w:rsidRDefault="00500508" w:rsidP="00500508">
      <w:pPr>
        <w:pStyle w:val="InstructionsText2"/>
        <w:numPr>
          <w:ilvl w:val="0"/>
          <w:numId w:val="0"/>
        </w:numPr>
        <w:ind w:left="1440" w:hanging="360"/>
        <w:rPr>
          <w:rFonts w:eastAsia="Times New Roman"/>
          <w:bCs/>
          <w:szCs w:val="17"/>
          <w:lang w:eastAsia="de-DE"/>
        </w:rPr>
      </w:pPr>
      <w:r>
        <w:rPr>
          <w:rFonts w:eastAsia="Times New Roman"/>
          <w:bCs/>
          <w:szCs w:val="17"/>
          <w:lang w:eastAsia="de-DE"/>
        </w:rPr>
        <w:t>a.</w:t>
      </w:r>
      <w:r>
        <w:rPr>
          <w:rFonts w:eastAsia="Times New Roman"/>
          <w:bCs/>
          <w:szCs w:val="17"/>
          <w:lang w:eastAsia="de-DE"/>
        </w:rPr>
        <w:tab/>
      </w:r>
      <w:r w:rsidR="00627E07" w:rsidRPr="00627E07">
        <w:rPr>
          <w:rFonts w:eastAsia="Times New Roman"/>
          <w:bCs/>
          <w:szCs w:val="17"/>
          <w:lang w:eastAsia="de-DE"/>
        </w:rPr>
        <w:t>CRR, which is an abbreviation of Capital Requirements Regulation and shall mean Regulation (EU) No 575/2013</w:t>
      </w:r>
      <w:r w:rsidR="00467F98">
        <w:rPr>
          <w:rFonts w:eastAsia="Times New Roman"/>
          <w:bCs/>
          <w:szCs w:val="17"/>
          <w:lang w:eastAsia="de-DE"/>
        </w:rPr>
        <w:t>;</w:t>
      </w:r>
    </w:p>
    <w:p w14:paraId="69E6F7E3" w14:textId="77777777" w:rsidR="007E2989" w:rsidRDefault="007E2989" w:rsidP="00500508">
      <w:pPr>
        <w:pStyle w:val="InstructionsText2"/>
        <w:numPr>
          <w:ilvl w:val="0"/>
          <w:numId w:val="0"/>
        </w:numPr>
        <w:ind w:left="1440" w:hanging="360"/>
        <w:rPr>
          <w:ins w:id="91" w:author="Author"/>
          <w:rFonts w:eastAsia="Times New Roman"/>
          <w:bCs/>
          <w:szCs w:val="17"/>
          <w:lang w:eastAsia="de-DE"/>
        </w:rPr>
      </w:pPr>
      <w:r>
        <w:rPr>
          <w:rFonts w:eastAsia="Times New Roman"/>
          <w:bCs/>
          <w:szCs w:val="17"/>
          <w:lang w:eastAsia="de-DE"/>
        </w:rPr>
        <w:lastRenderedPageBreak/>
        <w:t>b.</w:t>
      </w:r>
      <w:ins w:id="92" w:author="Author">
        <w:r>
          <w:rPr>
            <w:rFonts w:eastAsia="Times New Roman"/>
            <w:bCs/>
            <w:szCs w:val="17"/>
            <w:lang w:eastAsia="de-DE"/>
          </w:rPr>
          <w:t xml:space="preserve"> </w:t>
        </w:r>
        <w:r>
          <w:rPr>
            <w:rFonts w:eastAsia="Times New Roman"/>
            <w:bCs/>
            <w:szCs w:val="17"/>
            <w:lang w:eastAsia="de-DE"/>
          </w:rPr>
          <w:tab/>
          <w:t xml:space="preserve">CRD, </w:t>
        </w:r>
        <w:r w:rsidRPr="00627E07">
          <w:rPr>
            <w:rFonts w:eastAsia="Times New Roman"/>
            <w:bCs/>
            <w:szCs w:val="17"/>
            <w:lang w:eastAsia="de-DE"/>
          </w:rPr>
          <w:t xml:space="preserve">which is an abbreviation of Capital Requirements </w:t>
        </w:r>
        <w:r>
          <w:rPr>
            <w:rFonts w:eastAsia="Times New Roman"/>
            <w:bCs/>
            <w:szCs w:val="17"/>
            <w:lang w:eastAsia="de-DE"/>
          </w:rPr>
          <w:t>Directive</w:t>
        </w:r>
        <w:r w:rsidRPr="00627E07">
          <w:rPr>
            <w:rFonts w:eastAsia="Times New Roman"/>
            <w:bCs/>
            <w:szCs w:val="17"/>
            <w:lang w:eastAsia="de-DE"/>
          </w:rPr>
          <w:t xml:space="preserve"> and shall mean </w:t>
        </w:r>
        <w:r w:rsidRPr="007E2989">
          <w:rPr>
            <w:rFonts w:eastAsia="Times New Roman"/>
            <w:bCs/>
            <w:szCs w:val="17"/>
            <w:lang w:eastAsia="de-DE"/>
          </w:rPr>
          <w:t>Directive 2013/36/EU</w:t>
        </w:r>
        <w:r>
          <w:rPr>
            <w:rFonts w:eastAsia="Times New Roman"/>
            <w:bCs/>
            <w:szCs w:val="17"/>
            <w:lang w:eastAsia="de-DE"/>
          </w:rPr>
          <w:t>;</w:t>
        </w:r>
      </w:ins>
    </w:p>
    <w:p w14:paraId="5CC0B733" w14:textId="59CBB8F4" w:rsidR="00627E07" w:rsidRDefault="007E2989" w:rsidP="00500508">
      <w:pPr>
        <w:pStyle w:val="InstructionsText2"/>
        <w:numPr>
          <w:ilvl w:val="0"/>
          <w:numId w:val="0"/>
        </w:numPr>
        <w:ind w:left="1440" w:hanging="360"/>
        <w:rPr>
          <w:rFonts w:eastAsia="Times New Roman"/>
          <w:bCs/>
          <w:szCs w:val="17"/>
          <w:lang w:eastAsia="de-DE"/>
        </w:rPr>
      </w:pPr>
      <w:ins w:id="93" w:author="Author">
        <w:r>
          <w:rPr>
            <w:rFonts w:eastAsia="Times New Roman"/>
            <w:bCs/>
            <w:szCs w:val="17"/>
            <w:lang w:eastAsia="de-DE"/>
          </w:rPr>
          <w:t>c</w:t>
        </w:r>
        <w:r w:rsidR="00500508">
          <w:rPr>
            <w:rFonts w:eastAsia="Times New Roman"/>
            <w:bCs/>
            <w:szCs w:val="17"/>
            <w:lang w:eastAsia="de-DE"/>
          </w:rPr>
          <w:t>.</w:t>
        </w:r>
      </w:ins>
      <w:r w:rsidR="00500508">
        <w:rPr>
          <w:rFonts w:eastAsia="Times New Roman"/>
          <w:bCs/>
          <w:szCs w:val="17"/>
          <w:lang w:eastAsia="de-DE"/>
        </w:rPr>
        <w:tab/>
      </w:r>
      <w:r w:rsidR="00627E07" w:rsidRPr="00627E07">
        <w:rPr>
          <w:rFonts w:eastAsia="Times New Roman"/>
          <w:bCs/>
          <w:szCs w:val="17"/>
          <w:lang w:eastAsia="de-DE"/>
        </w:rPr>
        <w:t xml:space="preserve">SFT, which </w:t>
      </w:r>
      <w:r w:rsidR="00627E07">
        <w:rPr>
          <w:rFonts w:eastAsia="Times New Roman"/>
          <w:bCs/>
          <w:szCs w:val="17"/>
          <w:lang w:eastAsia="de-DE"/>
        </w:rPr>
        <w:t xml:space="preserve">is an abbreviation of </w:t>
      </w:r>
      <w:r w:rsidR="00627E07" w:rsidRPr="00627E07">
        <w:rPr>
          <w:rFonts w:eastAsia="Times New Roman"/>
          <w:bCs/>
          <w:szCs w:val="17"/>
          <w:lang w:eastAsia="de-DE"/>
        </w:rPr>
        <w:t>Securities Financing Transaction</w:t>
      </w:r>
      <w:r w:rsidR="00627E07">
        <w:rPr>
          <w:rFonts w:eastAsia="Times New Roman"/>
          <w:bCs/>
          <w:szCs w:val="17"/>
          <w:lang w:eastAsia="de-DE"/>
        </w:rPr>
        <w:t xml:space="preserve"> and shall mean “</w:t>
      </w:r>
      <w:r w:rsidR="00627E07" w:rsidRPr="00627E07">
        <w:rPr>
          <w:rFonts w:eastAsia="Times New Roman"/>
          <w:bCs/>
          <w:szCs w:val="17"/>
          <w:lang w:eastAsia="de-DE"/>
        </w:rPr>
        <w:t xml:space="preserve">repurchase transaction, securities or commodities lending or borrowing transaction, </w:t>
      </w:r>
      <w:del w:id="94" w:author="Author">
        <w:r w:rsidR="00627E07" w:rsidRPr="00627E07">
          <w:rPr>
            <w:rFonts w:eastAsia="Times New Roman"/>
            <w:bCs/>
            <w:szCs w:val="17"/>
            <w:lang w:eastAsia="de-DE"/>
          </w:rPr>
          <w:delText>long settlement transaction and</w:delText>
        </w:r>
      </w:del>
      <w:ins w:id="95" w:author="Author">
        <w:r w:rsidR="00075B1D">
          <w:rPr>
            <w:rFonts w:eastAsia="Times New Roman"/>
            <w:bCs/>
            <w:szCs w:val="17"/>
            <w:lang w:eastAsia="de-DE"/>
          </w:rPr>
          <w:t xml:space="preserve"> or</w:t>
        </w:r>
      </w:ins>
      <w:r w:rsidR="00075B1D">
        <w:rPr>
          <w:rFonts w:eastAsia="Times New Roman"/>
          <w:bCs/>
          <w:szCs w:val="17"/>
          <w:lang w:eastAsia="de-DE"/>
        </w:rPr>
        <w:t xml:space="preserve"> </w:t>
      </w:r>
      <w:r w:rsidR="00627E07" w:rsidRPr="00627E07">
        <w:rPr>
          <w:rFonts w:eastAsia="Times New Roman"/>
          <w:bCs/>
          <w:szCs w:val="17"/>
          <w:lang w:eastAsia="de-DE"/>
        </w:rPr>
        <w:t>margin lending transaction</w:t>
      </w:r>
      <w:r w:rsidR="00627E07">
        <w:rPr>
          <w:rFonts w:eastAsia="Times New Roman"/>
          <w:bCs/>
          <w:szCs w:val="17"/>
          <w:lang w:eastAsia="de-DE"/>
        </w:rPr>
        <w:t xml:space="preserve">” </w:t>
      </w:r>
      <w:r w:rsidR="004612B9">
        <w:rPr>
          <w:rFonts w:eastAsia="Times New Roman"/>
          <w:bCs/>
          <w:szCs w:val="17"/>
          <w:lang w:eastAsia="de-DE"/>
        </w:rPr>
        <w:t>as referred to</w:t>
      </w:r>
      <w:ins w:id="96" w:author="Author">
        <w:r w:rsidR="00075B1D">
          <w:rPr>
            <w:rFonts w:eastAsia="Times New Roman"/>
            <w:bCs/>
            <w:szCs w:val="17"/>
            <w:lang w:eastAsia="de-DE"/>
          </w:rPr>
          <w:t xml:space="preserve"> </w:t>
        </w:r>
        <w:r w:rsidR="00381146">
          <w:rPr>
            <w:rFonts w:eastAsia="Times New Roman"/>
            <w:bCs/>
            <w:szCs w:val="17"/>
            <w:lang w:eastAsia="de-DE"/>
          </w:rPr>
          <w:t xml:space="preserve">in point (139) of </w:t>
        </w:r>
        <w:r w:rsidR="00075B1D">
          <w:rPr>
            <w:rFonts w:eastAsia="Times New Roman"/>
            <w:bCs/>
            <w:szCs w:val="17"/>
            <w:lang w:eastAsia="de-DE"/>
          </w:rPr>
          <w:t>Article 4(1)</w:t>
        </w:r>
      </w:ins>
      <w:r w:rsidR="004612B9">
        <w:rPr>
          <w:rFonts w:eastAsia="Times New Roman"/>
          <w:bCs/>
          <w:szCs w:val="17"/>
          <w:lang w:eastAsia="de-DE"/>
        </w:rPr>
        <w:t xml:space="preserve"> in</w:t>
      </w:r>
      <w:r w:rsidR="00627E07">
        <w:rPr>
          <w:rFonts w:eastAsia="Times New Roman"/>
          <w:bCs/>
          <w:szCs w:val="17"/>
          <w:lang w:eastAsia="de-DE"/>
        </w:rPr>
        <w:t xml:space="preserve"> </w:t>
      </w:r>
      <w:r w:rsidR="00627E07" w:rsidRPr="00627E07">
        <w:rPr>
          <w:rFonts w:eastAsia="Times New Roman"/>
          <w:bCs/>
          <w:szCs w:val="17"/>
          <w:lang w:eastAsia="de-DE"/>
        </w:rPr>
        <w:t>Regulation (EU) No 575/2013</w:t>
      </w:r>
      <w:r w:rsidR="00467F98">
        <w:rPr>
          <w:rFonts w:eastAsia="Times New Roman"/>
          <w:bCs/>
          <w:szCs w:val="17"/>
          <w:lang w:eastAsia="de-DE"/>
        </w:rPr>
        <w:t>;</w:t>
      </w:r>
    </w:p>
    <w:p w14:paraId="68410368" w14:textId="778340E7" w:rsidR="008E7068" w:rsidRDefault="00500508" w:rsidP="00500508">
      <w:pPr>
        <w:pStyle w:val="InstructionsText2"/>
        <w:numPr>
          <w:ilvl w:val="0"/>
          <w:numId w:val="0"/>
        </w:numPr>
        <w:ind w:left="1440" w:hanging="360"/>
        <w:rPr>
          <w:rFonts w:eastAsia="Times New Roman"/>
          <w:bCs/>
          <w:szCs w:val="17"/>
          <w:lang w:eastAsia="de-DE"/>
        </w:rPr>
      </w:pPr>
      <w:del w:id="97" w:author="Author">
        <w:r w:rsidRPr="00627E07">
          <w:rPr>
            <w:rFonts w:eastAsia="Times New Roman"/>
            <w:bCs/>
            <w:szCs w:val="17"/>
            <w:lang w:eastAsia="de-DE"/>
          </w:rPr>
          <w:delText>c</w:delText>
        </w:r>
      </w:del>
      <w:ins w:id="98" w:author="Author">
        <w:r w:rsidR="007E2989">
          <w:rPr>
            <w:rFonts w:eastAsia="Times New Roman"/>
            <w:bCs/>
            <w:szCs w:val="17"/>
            <w:lang w:eastAsia="de-DE"/>
          </w:rPr>
          <w:t>d</w:t>
        </w:r>
      </w:ins>
      <w:r w:rsidRPr="00627E07">
        <w:rPr>
          <w:rFonts w:eastAsia="Times New Roman"/>
          <w:bCs/>
          <w:szCs w:val="17"/>
          <w:lang w:eastAsia="de-DE"/>
        </w:rPr>
        <w:t>.</w:t>
      </w:r>
      <w:r w:rsidRPr="00627E07">
        <w:rPr>
          <w:rFonts w:eastAsia="Times New Roman"/>
          <w:bCs/>
          <w:szCs w:val="17"/>
          <w:lang w:eastAsia="de-DE"/>
        </w:rPr>
        <w:tab/>
      </w:r>
      <w:r w:rsidR="008E7068">
        <w:rPr>
          <w:rFonts w:eastAsia="Times New Roman"/>
          <w:bCs/>
          <w:szCs w:val="17"/>
          <w:lang w:eastAsia="de-DE"/>
        </w:rPr>
        <w:t>CRM, which is an abbreviation for Credit Risk Mitigation.</w:t>
      </w:r>
    </w:p>
    <w:p w14:paraId="212C8B7E" w14:textId="77777777" w:rsidR="007E2989" w:rsidRDefault="007E2989" w:rsidP="00500508">
      <w:pPr>
        <w:pStyle w:val="InstructionsText2"/>
        <w:numPr>
          <w:ilvl w:val="0"/>
          <w:numId w:val="0"/>
        </w:numPr>
        <w:ind w:left="1440" w:hanging="360"/>
        <w:rPr>
          <w:ins w:id="99" w:author="Author"/>
          <w:rFonts w:eastAsia="Times New Roman"/>
          <w:bCs/>
          <w:szCs w:val="17"/>
          <w:lang w:eastAsia="de-DE"/>
        </w:rPr>
      </w:pPr>
      <w:ins w:id="100" w:author="Author">
        <w:r>
          <w:rPr>
            <w:rFonts w:eastAsia="Times New Roman"/>
            <w:bCs/>
            <w:szCs w:val="17"/>
            <w:lang w:eastAsia="de-DE"/>
          </w:rPr>
          <w:t>e.</w:t>
        </w:r>
        <w:r>
          <w:rPr>
            <w:rFonts w:eastAsia="Times New Roman"/>
            <w:bCs/>
            <w:szCs w:val="17"/>
            <w:lang w:eastAsia="de-DE"/>
          </w:rPr>
          <w:tab/>
          <w:t>CSD, which is an abbreviation for Central Securities Depository.</w:t>
        </w:r>
      </w:ins>
    </w:p>
    <w:p w14:paraId="44F02B07" w14:textId="77777777" w:rsidR="007E2989" w:rsidRDefault="007E2989" w:rsidP="00500508">
      <w:pPr>
        <w:pStyle w:val="InstructionsText2"/>
        <w:numPr>
          <w:ilvl w:val="0"/>
          <w:numId w:val="0"/>
        </w:numPr>
        <w:ind w:left="1440" w:hanging="360"/>
        <w:rPr>
          <w:ins w:id="101" w:author="Author"/>
          <w:rFonts w:eastAsia="Times New Roman"/>
          <w:bCs/>
          <w:szCs w:val="17"/>
          <w:lang w:eastAsia="de-DE"/>
        </w:rPr>
      </w:pPr>
      <w:ins w:id="102" w:author="Author">
        <w:r>
          <w:rPr>
            <w:rFonts w:eastAsia="Times New Roman"/>
            <w:bCs/>
            <w:szCs w:val="17"/>
            <w:lang w:eastAsia="de-DE"/>
          </w:rPr>
          <w:t xml:space="preserve">f. </w:t>
        </w:r>
        <w:r>
          <w:rPr>
            <w:rFonts w:eastAsia="Times New Roman"/>
            <w:bCs/>
            <w:szCs w:val="17"/>
            <w:lang w:eastAsia="de-DE"/>
          </w:rPr>
          <w:tab/>
          <w:t>QCCP, which is an abbreviation for Q</w:t>
        </w:r>
        <w:r w:rsidRPr="007E2989">
          <w:rPr>
            <w:rFonts w:eastAsia="Times New Roman"/>
            <w:bCs/>
            <w:szCs w:val="17"/>
            <w:lang w:eastAsia="de-DE"/>
          </w:rPr>
          <w:t>ualifying</w:t>
        </w:r>
        <w:r>
          <w:rPr>
            <w:rFonts w:eastAsia="Times New Roman"/>
            <w:bCs/>
            <w:szCs w:val="17"/>
            <w:lang w:eastAsia="de-DE"/>
          </w:rPr>
          <w:t xml:space="preserve"> Central C</w:t>
        </w:r>
        <w:r w:rsidRPr="007E2989">
          <w:rPr>
            <w:rFonts w:eastAsia="Times New Roman"/>
            <w:bCs/>
            <w:szCs w:val="17"/>
            <w:lang w:eastAsia="de-DE"/>
          </w:rPr>
          <w:t>ounterpart</w:t>
        </w:r>
        <w:r>
          <w:rPr>
            <w:rFonts w:eastAsia="Times New Roman"/>
            <w:bCs/>
            <w:szCs w:val="17"/>
            <w:lang w:eastAsia="de-DE"/>
          </w:rPr>
          <w:t>y</w:t>
        </w:r>
        <w:r w:rsidRPr="007E2989">
          <w:rPr>
            <w:rFonts w:eastAsia="Times New Roman"/>
            <w:bCs/>
            <w:szCs w:val="17"/>
            <w:lang w:eastAsia="de-DE"/>
          </w:rPr>
          <w:t>.</w:t>
        </w:r>
      </w:ins>
    </w:p>
    <w:p w14:paraId="4CAF859B" w14:textId="77777777" w:rsidR="007E2989" w:rsidRPr="00627E07" w:rsidRDefault="007E2989" w:rsidP="00500508">
      <w:pPr>
        <w:pStyle w:val="InstructionsText2"/>
        <w:numPr>
          <w:ilvl w:val="0"/>
          <w:numId w:val="0"/>
        </w:numPr>
        <w:ind w:left="1440" w:hanging="360"/>
        <w:rPr>
          <w:ins w:id="103" w:author="Author"/>
          <w:rFonts w:eastAsia="Times New Roman"/>
          <w:bCs/>
          <w:szCs w:val="17"/>
          <w:lang w:eastAsia="de-DE"/>
        </w:rPr>
      </w:pPr>
      <w:ins w:id="104" w:author="Author">
        <w:r>
          <w:rPr>
            <w:rFonts w:eastAsia="Times New Roman"/>
            <w:bCs/>
            <w:szCs w:val="17"/>
            <w:lang w:eastAsia="de-DE"/>
          </w:rPr>
          <w:t xml:space="preserve">g. </w:t>
        </w:r>
        <w:r>
          <w:rPr>
            <w:rFonts w:eastAsia="Times New Roman"/>
            <w:bCs/>
            <w:szCs w:val="17"/>
            <w:lang w:eastAsia="de-DE"/>
          </w:rPr>
          <w:tab/>
          <w:t>PFE, which is an abbreviation for Potential Future E</w:t>
        </w:r>
        <w:r w:rsidRPr="007E2989">
          <w:rPr>
            <w:rFonts w:eastAsia="Times New Roman"/>
            <w:bCs/>
            <w:szCs w:val="17"/>
            <w:lang w:eastAsia="de-DE"/>
          </w:rPr>
          <w:t>xposure</w:t>
        </w:r>
        <w:r>
          <w:rPr>
            <w:rFonts w:eastAsia="Times New Roman"/>
            <w:bCs/>
            <w:szCs w:val="17"/>
            <w:lang w:eastAsia="de-DE"/>
          </w:rPr>
          <w:t>.</w:t>
        </w:r>
      </w:ins>
    </w:p>
    <w:p w14:paraId="04A571E4" w14:textId="77777777" w:rsidR="00217D1F" w:rsidRPr="00FE002E" w:rsidRDefault="00500508" w:rsidP="00500508">
      <w:pPr>
        <w:pStyle w:val="BodyText1"/>
        <w:ind w:left="357" w:hanging="357"/>
        <w:outlineLvl w:val="2"/>
        <w:rPr>
          <w:rFonts w:ascii="Times New Roman" w:hAnsi="Times New Roman"/>
          <w:b/>
        </w:rPr>
      </w:pPr>
      <w:bookmarkStart w:id="105" w:name="_Toc38472475"/>
      <w:bookmarkStart w:id="106" w:name="_Toc423089065"/>
      <w:r w:rsidRPr="00FE002E">
        <w:rPr>
          <w:rFonts w:ascii="Times New Roman" w:hAnsi="Times New Roman"/>
          <w:b/>
        </w:rPr>
        <w:t>1.4.</w:t>
      </w:r>
      <w:r w:rsidRPr="00FE002E">
        <w:rPr>
          <w:rFonts w:ascii="Times New Roman" w:hAnsi="Times New Roman"/>
          <w:b/>
        </w:rPr>
        <w:tab/>
      </w:r>
      <w:r w:rsidR="00F4754B" w:rsidRPr="00FE002E">
        <w:rPr>
          <w:rFonts w:ascii="Times New Roman" w:hAnsi="Times New Roman"/>
          <w:b/>
        </w:rPr>
        <w:t>Sign convention</w:t>
      </w:r>
      <w:bookmarkEnd w:id="65"/>
      <w:bookmarkEnd w:id="66"/>
      <w:bookmarkEnd w:id="88"/>
      <w:bookmarkEnd w:id="89"/>
      <w:bookmarkEnd w:id="90"/>
      <w:bookmarkEnd w:id="105"/>
      <w:bookmarkEnd w:id="106"/>
    </w:p>
    <w:p w14:paraId="5A0EDE7D" w14:textId="77777777" w:rsidR="00FF2091" w:rsidRPr="00217B44" w:rsidRDefault="00FF2091" w:rsidP="007C2D57">
      <w:pPr>
        <w:pStyle w:val="BodyText1"/>
      </w:pPr>
    </w:p>
    <w:p w14:paraId="077A5720" w14:textId="08F6DED3" w:rsidR="0058289F" w:rsidRPr="0060741B" w:rsidRDefault="00500508" w:rsidP="00500508">
      <w:pPr>
        <w:pStyle w:val="InstructionsText2"/>
        <w:numPr>
          <w:ilvl w:val="0"/>
          <w:numId w:val="0"/>
        </w:numPr>
        <w:ind w:left="720" w:hanging="360"/>
        <w:rPr>
          <w:ins w:id="107" w:author="Author"/>
          <w:rFonts w:eastAsia="Times New Roman"/>
          <w:bCs/>
          <w:szCs w:val="17"/>
          <w:lang w:eastAsia="de-DE"/>
        </w:rPr>
      </w:pPr>
      <w:bookmarkStart w:id="108" w:name="_Toc322687869"/>
      <w:r w:rsidRPr="00F77BCC">
        <w:rPr>
          <w:rFonts w:eastAsia="Times New Roman"/>
          <w:bCs/>
          <w:szCs w:val="17"/>
          <w:lang w:eastAsia="de-DE"/>
        </w:rPr>
        <w:t>9.</w:t>
      </w:r>
      <w:r w:rsidRPr="00F77BCC">
        <w:rPr>
          <w:rFonts w:eastAsia="Times New Roman"/>
          <w:bCs/>
          <w:szCs w:val="17"/>
          <w:lang w:eastAsia="de-DE"/>
        </w:rPr>
        <w:tab/>
      </w:r>
      <w:r w:rsidR="00A83AF9" w:rsidRPr="00F77BCC">
        <w:rPr>
          <w:rFonts w:eastAsia="Times New Roman"/>
          <w:bCs/>
          <w:szCs w:val="17"/>
          <w:lang w:eastAsia="de-DE"/>
        </w:rPr>
        <w:t xml:space="preserve">All </w:t>
      </w:r>
      <w:r w:rsidR="00A83AF9" w:rsidRPr="0060741B">
        <w:rPr>
          <w:rFonts w:eastAsia="Times New Roman"/>
          <w:bCs/>
          <w:szCs w:val="17"/>
          <w:lang w:eastAsia="de-DE"/>
        </w:rPr>
        <w:t>amounts shall be reported as positive figures.</w:t>
      </w:r>
      <w:bookmarkStart w:id="109" w:name="_Toc264033192"/>
      <w:bookmarkEnd w:id="109"/>
      <w:r w:rsidR="0058289F" w:rsidRPr="0060741B">
        <w:rPr>
          <w:rFonts w:eastAsia="Times New Roman"/>
          <w:bCs/>
          <w:szCs w:val="17"/>
          <w:lang w:eastAsia="de-DE"/>
        </w:rPr>
        <w:t xml:space="preserve"> </w:t>
      </w:r>
      <w:del w:id="110" w:author="Author">
        <w:r w:rsidR="00A83AF9" w:rsidRPr="00FD2C06">
          <w:rPr>
            <w:rFonts w:eastAsia="Times New Roman"/>
            <w:bCs/>
            <w:szCs w:val="17"/>
            <w:lang w:eastAsia="de-DE"/>
          </w:rPr>
          <w:delText>An</w:delText>
        </w:r>
      </w:del>
      <w:ins w:id="111" w:author="Author">
        <w:r w:rsidR="0058289F" w:rsidRPr="0060741B">
          <w:rPr>
            <w:rFonts w:eastAsia="Times New Roman"/>
            <w:bCs/>
            <w:szCs w:val="17"/>
            <w:lang w:eastAsia="de-DE"/>
          </w:rPr>
          <w:t>With the</w:t>
        </w:r>
      </w:ins>
      <w:r w:rsidR="0058289F" w:rsidRPr="0060741B">
        <w:rPr>
          <w:rFonts w:eastAsia="Times New Roman"/>
          <w:bCs/>
          <w:szCs w:val="17"/>
          <w:lang w:eastAsia="de-DE"/>
        </w:rPr>
        <w:t xml:space="preserve"> exception </w:t>
      </w:r>
      <w:del w:id="112" w:author="Author">
        <w:r w:rsidR="00A83AF9" w:rsidRPr="00FD2C06">
          <w:rPr>
            <w:rFonts w:eastAsia="Times New Roman"/>
            <w:bCs/>
            <w:szCs w:val="17"/>
            <w:lang w:eastAsia="de-DE"/>
          </w:rPr>
          <w:delText>are the amounts</w:delText>
        </w:r>
      </w:del>
      <w:ins w:id="113" w:author="Author">
        <w:r w:rsidR="0058289F" w:rsidRPr="0060741B">
          <w:rPr>
            <w:rFonts w:eastAsia="Times New Roman"/>
            <w:bCs/>
            <w:szCs w:val="17"/>
            <w:lang w:eastAsia="de-DE"/>
          </w:rPr>
          <w:t>of:</w:t>
        </w:r>
      </w:ins>
    </w:p>
    <w:p w14:paraId="7B6D27CF" w14:textId="01CEEB9F" w:rsidR="0058289F" w:rsidRPr="0060741B" w:rsidRDefault="00A5392D" w:rsidP="006F588E">
      <w:pPr>
        <w:pStyle w:val="InstructionsText2"/>
        <w:numPr>
          <w:ilvl w:val="0"/>
          <w:numId w:val="25"/>
        </w:numPr>
        <w:rPr>
          <w:ins w:id="114" w:author="Author"/>
          <w:rFonts w:eastAsia="Times New Roman"/>
          <w:bCs/>
          <w:szCs w:val="17"/>
          <w:lang w:eastAsia="de-DE"/>
        </w:rPr>
      </w:pPr>
      <w:ins w:id="115" w:author="Author">
        <w:r w:rsidRPr="00A5392D">
          <w:rPr>
            <w:rFonts w:eastAsia="Times New Roman"/>
            <w:bCs/>
            <w:szCs w:val="17"/>
            <w:lang w:eastAsia="de-DE"/>
          </w:rPr>
          <w:t>T</w:t>
        </w:r>
        <w:r w:rsidR="00F77BCC" w:rsidRPr="00A5392D">
          <w:rPr>
            <w:rFonts w:eastAsia="Times New Roman"/>
            <w:bCs/>
            <w:szCs w:val="17"/>
            <w:lang w:eastAsia="de-DE"/>
          </w:rPr>
          <w:t>he items wh</w:t>
        </w:r>
        <w:r w:rsidR="00F77BCC" w:rsidRPr="00321D7D">
          <w:rPr>
            <w:rFonts w:eastAsia="Times New Roman"/>
            <w:bCs/>
            <w:szCs w:val="17"/>
            <w:lang w:eastAsia="de-DE"/>
          </w:rPr>
          <w:t>ose</w:t>
        </w:r>
        <w:r w:rsidR="00F77BCC" w:rsidRPr="004E1CC0">
          <w:rPr>
            <w:rFonts w:eastAsia="Times New Roman"/>
            <w:bCs/>
            <w:szCs w:val="17"/>
            <w:lang w:eastAsia="de-DE"/>
          </w:rPr>
          <w:t xml:space="preserve"> label is preceded by</w:t>
        </w:r>
        <w:r w:rsidR="0058289F" w:rsidRPr="0097367A">
          <w:rPr>
            <w:rFonts w:eastAsia="Times New Roman"/>
            <w:bCs/>
            <w:szCs w:val="17"/>
            <w:lang w:eastAsia="de-DE"/>
          </w:rPr>
          <w:t xml:space="preserve"> a negative sign (-)</w:t>
        </w:r>
        <w:r w:rsidR="00E40D66" w:rsidRPr="0097367A">
          <w:rPr>
            <w:rFonts w:eastAsia="Times New Roman"/>
            <w:bCs/>
            <w:szCs w:val="17"/>
            <w:lang w:eastAsia="de-DE"/>
          </w:rPr>
          <w:t>, whe</w:t>
        </w:r>
        <w:r w:rsidR="00F77BCC" w:rsidRPr="0097367A">
          <w:rPr>
            <w:rFonts w:eastAsia="Times New Roman"/>
            <w:bCs/>
            <w:szCs w:val="17"/>
            <w:lang w:eastAsia="de-DE"/>
          </w:rPr>
          <w:t>re</w:t>
        </w:r>
        <w:r w:rsidR="0058289F" w:rsidRPr="0097367A">
          <w:rPr>
            <w:rFonts w:eastAsia="Times New Roman"/>
            <w:bCs/>
            <w:szCs w:val="17"/>
            <w:lang w:eastAsia="de-DE"/>
          </w:rPr>
          <w:t xml:space="preserve"> no positive figure is expected to be</w:t>
        </w:r>
      </w:ins>
      <w:r w:rsidR="0058289F" w:rsidRPr="0097367A">
        <w:rPr>
          <w:rFonts w:eastAsia="Times New Roman"/>
          <w:bCs/>
          <w:szCs w:val="17"/>
          <w:lang w:eastAsia="de-DE"/>
        </w:rPr>
        <w:t xml:space="preserve"> reported </w:t>
      </w:r>
      <w:del w:id="116" w:author="Author">
        <w:r w:rsidR="00A83AF9" w:rsidRPr="00FD2C06">
          <w:rPr>
            <w:rFonts w:eastAsia="Times New Roman"/>
            <w:bCs/>
            <w:szCs w:val="17"/>
            <w:lang w:eastAsia="de-DE"/>
          </w:rPr>
          <w:delText xml:space="preserve">in </w:delText>
        </w:r>
      </w:del>
      <w:ins w:id="117" w:author="Author">
        <w:r w:rsidR="0058289F" w:rsidRPr="0097367A">
          <w:rPr>
            <w:rFonts w:eastAsia="Times New Roman"/>
            <w:bCs/>
            <w:szCs w:val="17"/>
            <w:lang w:eastAsia="de-DE"/>
          </w:rPr>
          <w:t>for that item.</w:t>
        </w:r>
      </w:ins>
    </w:p>
    <w:p w14:paraId="259D3174" w14:textId="10077E72" w:rsidR="00E40D66" w:rsidRPr="006F588E" w:rsidRDefault="00E40D66">
      <w:pPr>
        <w:pStyle w:val="InstructionsText2"/>
        <w:numPr>
          <w:ilvl w:val="0"/>
          <w:numId w:val="25"/>
        </w:numPr>
        <w:rPr>
          <w:rFonts w:eastAsia="Times New Roman"/>
          <w:bCs/>
          <w:szCs w:val="17"/>
          <w:lang w:eastAsia="de-DE"/>
        </w:rPr>
        <w:pPrChange w:id="118" w:author="Author">
          <w:pPr>
            <w:pStyle w:val="InstructionsText2"/>
            <w:numPr>
              <w:numId w:val="0"/>
            </w:numPr>
            <w:ind w:left="0" w:firstLine="0"/>
          </w:pPr>
        </w:pPrChange>
      </w:pPr>
      <w:r w:rsidRPr="0060741B">
        <w:rPr>
          <w:rFonts w:eastAsia="Times New Roman"/>
          <w:bCs/>
          <w:szCs w:val="17"/>
          <w:lang w:eastAsia="de-DE"/>
        </w:rPr>
        <w:t>{LRCalc;</w:t>
      </w:r>
      <w:del w:id="119" w:author="Author">
        <w:r w:rsidR="00DE586C" w:rsidRPr="00FD2C06">
          <w:rPr>
            <w:rFonts w:eastAsia="Times New Roman"/>
            <w:bCs/>
            <w:szCs w:val="17"/>
            <w:lang w:eastAsia="de-DE"/>
          </w:rPr>
          <w:delText>050;</w:delText>
        </w:r>
        <w:r w:rsidR="00C170A1">
          <w:rPr>
            <w:rFonts w:eastAsia="Times New Roman"/>
            <w:bCs/>
            <w:szCs w:val="17"/>
            <w:lang w:eastAsia="de-DE"/>
          </w:rPr>
          <w:delText>0</w:delText>
        </w:r>
        <w:r w:rsidR="00DE586C" w:rsidRPr="00FD2C06">
          <w:rPr>
            <w:rFonts w:eastAsia="Times New Roman"/>
            <w:bCs/>
            <w:szCs w:val="17"/>
            <w:lang w:eastAsia="de-DE"/>
          </w:rPr>
          <w:delText>1</w:delText>
        </w:r>
        <w:r w:rsidR="00C170A1">
          <w:rPr>
            <w:rFonts w:eastAsia="Times New Roman"/>
            <w:bCs/>
            <w:szCs w:val="17"/>
            <w:lang w:eastAsia="de-DE"/>
          </w:rPr>
          <w:delText>0</w:delText>
        </w:r>
      </w:del>
      <w:ins w:id="120" w:author="Author">
        <w:r w:rsidR="008C04F9">
          <w:rPr>
            <w:rFonts w:eastAsia="Times New Roman"/>
            <w:bCs/>
            <w:szCs w:val="17"/>
            <w:lang w:eastAsia="de-DE"/>
          </w:rPr>
          <w:t>0</w:t>
        </w:r>
        <w:r w:rsidRPr="0060741B">
          <w:rPr>
            <w:rFonts w:eastAsia="Times New Roman"/>
            <w:bCs/>
            <w:szCs w:val="17"/>
            <w:lang w:eastAsia="de-DE"/>
          </w:rPr>
          <w:t>310;0</w:t>
        </w:r>
        <w:r w:rsidR="008C04F9">
          <w:rPr>
            <w:rFonts w:eastAsia="Times New Roman"/>
            <w:bCs/>
            <w:szCs w:val="17"/>
            <w:lang w:eastAsia="de-DE"/>
          </w:rPr>
          <w:t>0</w:t>
        </w:r>
        <w:r w:rsidRPr="0060741B">
          <w:rPr>
            <w:rFonts w:eastAsia="Times New Roman"/>
            <w:bCs/>
            <w:szCs w:val="17"/>
            <w:lang w:eastAsia="de-DE"/>
          </w:rPr>
          <w:t>10</w:t>
        </w:r>
      </w:ins>
      <w:r w:rsidRPr="0060741B">
        <w:rPr>
          <w:rFonts w:eastAsia="Times New Roman"/>
          <w:bCs/>
          <w:szCs w:val="17"/>
          <w:lang w:eastAsia="de-DE"/>
        </w:rPr>
        <w:t>}, {LRCalc;</w:t>
      </w:r>
      <w:del w:id="121" w:author="Author">
        <w:r w:rsidR="00DE586C" w:rsidRPr="00FD2C06">
          <w:rPr>
            <w:rFonts w:eastAsia="Times New Roman"/>
            <w:bCs/>
            <w:szCs w:val="17"/>
            <w:lang w:eastAsia="de-DE"/>
          </w:rPr>
          <w:delText>070;</w:delText>
        </w:r>
        <w:r w:rsidR="00C170A1">
          <w:rPr>
            <w:rFonts w:eastAsia="Times New Roman"/>
            <w:bCs/>
            <w:szCs w:val="17"/>
            <w:lang w:eastAsia="de-DE"/>
          </w:rPr>
          <w:delText>0</w:delText>
        </w:r>
        <w:r w:rsidR="00DE586C" w:rsidRPr="00FD2C06">
          <w:rPr>
            <w:rFonts w:eastAsia="Times New Roman"/>
            <w:bCs/>
            <w:szCs w:val="17"/>
            <w:lang w:eastAsia="de-DE"/>
          </w:rPr>
          <w:delText>1</w:delText>
        </w:r>
        <w:r w:rsidR="00C170A1">
          <w:rPr>
            <w:rFonts w:eastAsia="Times New Roman"/>
            <w:bCs/>
            <w:szCs w:val="17"/>
            <w:lang w:eastAsia="de-DE"/>
          </w:rPr>
          <w:delText>0</w:delText>
        </w:r>
      </w:del>
      <w:ins w:id="122" w:author="Author">
        <w:r w:rsidR="008C04F9">
          <w:rPr>
            <w:rFonts w:eastAsia="Times New Roman"/>
            <w:bCs/>
            <w:szCs w:val="17"/>
            <w:lang w:eastAsia="de-DE"/>
          </w:rPr>
          <w:t>0</w:t>
        </w:r>
        <w:r w:rsidRPr="0060741B">
          <w:rPr>
            <w:rFonts w:eastAsia="Times New Roman"/>
            <w:bCs/>
            <w:szCs w:val="17"/>
            <w:lang w:eastAsia="de-DE"/>
          </w:rPr>
          <w:t>320;0</w:t>
        </w:r>
        <w:r w:rsidR="008C04F9">
          <w:rPr>
            <w:rFonts w:eastAsia="Times New Roman"/>
            <w:bCs/>
            <w:szCs w:val="17"/>
            <w:lang w:eastAsia="de-DE"/>
          </w:rPr>
          <w:t>0</w:t>
        </w:r>
        <w:r w:rsidRPr="0060741B">
          <w:rPr>
            <w:rFonts w:eastAsia="Times New Roman"/>
            <w:bCs/>
            <w:szCs w:val="17"/>
            <w:lang w:eastAsia="de-DE"/>
          </w:rPr>
          <w:t>10</w:t>
        </w:r>
      </w:ins>
      <w:r w:rsidRPr="0060741B">
        <w:rPr>
          <w:rFonts w:eastAsia="Times New Roman"/>
          <w:bCs/>
          <w:szCs w:val="17"/>
          <w:lang w:eastAsia="de-DE"/>
        </w:rPr>
        <w:t>}, {LRCalc;</w:t>
      </w:r>
      <w:del w:id="123" w:author="Author">
        <w:r w:rsidR="00DE586C" w:rsidRPr="00FD2C06">
          <w:rPr>
            <w:rFonts w:eastAsia="Times New Roman"/>
            <w:bCs/>
            <w:szCs w:val="17"/>
            <w:lang w:eastAsia="de-DE"/>
          </w:rPr>
          <w:delText>080;</w:delText>
        </w:r>
        <w:r w:rsidR="00C170A1">
          <w:rPr>
            <w:rFonts w:eastAsia="Times New Roman"/>
            <w:bCs/>
            <w:szCs w:val="17"/>
            <w:lang w:eastAsia="de-DE"/>
          </w:rPr>
          <w:delText>0</w:delText>
        </w:r>
        <w:r w:rsidR="00DE586C" w:rsidRPr="00FD2C06">
          <w:rPr>
            <w:rFonts w:eastAsia="Times New Roman"/>
            <w:bCs/>
            <w:szCs w:val="17"/>
            <w:lang w:eastAsia="de-DE"/>
          </w:rPr>
          <w:delText>1</w:delText>
        </w:r>
        <w:r w:rsidR="00C170A1">
          <w:rPr>
            <w:rFonts w:eastAsia="Times New Roman"/>
            <w:bCs/>
            <w:szCs w:val="17"/>
            <w:lang w:eastAsia="de-DE"/>
          </w:rPr>
          <w:delText>0</w:delText>
        </w:r>
      </w:del>
      <w:ins w:id="124" w:author="Author">
        <w:r w:rsidR="008C04F9">
          <w:rPr>
            <w:rFonts w:eastAsia="Times New Roman"/>
            <w:bCs/>
            <w:szCs w:val="17"/>
            <w:lang w:eastAsia="de-DE"/>
          </w:rPr>
          <w:t>0</w:t>
        </w:r>
        <w:r w:rsidRPr="0060741B">
          <w:rPr>
            <w:rFonts w:eastAsia="Times New Roman"/>
            <w:bCs/>
            <w:szCs w:val="17"/>
            <w:lang w:eastAsia="de-DE"/>
          </w:rPr>
          <w:t>330;0</w:t>
        </w:r>
        <w:r w:rsidR="008C04F9">
          <w:rPr>
            <w:rFonts w:eastAsia="Times New Roman"/>
            <w:bCs/>
            <w:szCs w:val="17"/>
            <w:lang w:eastAsia="de-DE"/>
          </w:rPr>
          <w:t>0</w:t>
        </w:r>
        <w:r w:rsidRPr="0060741B">
          <w:rPr>
            <w:rFonts w:eastAsia="Times New Roman"/>
            <w:bCs/>
            <w:szCs w:val="17"/>
            <w:lang w:eastAsia="de-DE"/>
          </w:rPr>
          <w:t>10</w:t>
        </w:r>
      </w:ins>
      <w:r w:rsidRPr="0060741B">
        <w:rPr>
          <w:rFonts w:eastAsia="Times New Roman"/>
          <w:bCs/>
          <w:szCs w:val="17"/>
          <w:lang w:eastAsia="de-DE"/>
        </w:rPr>
        <w:t>}, {LRCalc;</w:t>
      </w:r>
      <w:del w:id="125" w:author="Author">
        <w:r w:rsidR="00DE586C" w:rsidRPr="00FD2C06">
          <w:rPr>
            <w:rFonts w:eastAsia="Times New Roman"/>
            <w:bCs/>
            <w:szCs w:val="17"/>
            <w:lang w:eastAsia="de-DE"/>
          </w:rPr>
          <w:delText>100;</w:delText>
        </w:r>
        <w:r w:rsidR="00C170A1">
          <w:rPr>
            <w:rFonts w:eastAsia="Times New Roman"/>
            <w:bCs/>
            <w:szCs w:val="17"/>
            <w:lang w:eastAsia="de-DE"/>
          </w:rPr>
          <w:delText>0</w:delText>
        </w:r>
        <w:r w:rsidR="00DE586C" w:rsidRPr="00FD2C06">
          <w:rPr>
            <w:rFonts w:eastAsia="Times New Roman"/>
            <w:bCs/>
            <w:szCs w:val="17"/>
            <w:lang w:eastAsia="de-DE"/>
          </w:rPr>
          <w:delText>1</w:delText>
        </w:r>
        <w:r w:rsidR="00C170A1">
          <w:rPr>
            <w:rFonts w:eastAsia="Times New Roman"/>
            <w:bCs/>
            <w:szCs w:val="17"/>
            <w:lang w:eastAsia="de-DE"/>
          </w:rPr>
          <w:delText>0</w:delText>
        </w:r>
        <w:r w:rsidR="00DE586C" w:rsidRPr="00FD2C06">
          <w:rPr>
            <w:rFonts w:eastAsia="Times New Roman"/>
            <w:bCs/>
            <w:szCs w:val="17"/>
            <w:lang w:eastAsia="de-DE"/>
          </w:rPr>
          <w:delText>}, {LRCalc;120;</w:delText>
        </w:r>
        <w:r w:rsidR="00C170A1">
          <w:rPr>
            <w:rFonts w:eastAsia="Times New Roman"/>
            <w:bCs/>
            <w:szCs w:val="17"/>
            <w:lang w:eastAsia="de-DE"/>
          </w:rPr>
          <w:delText>0</w:delText>
        </w:r>
        <w:r w:rsidR="00DE586C" w:rsidRPr="00FD2C06">
          <w:rPr>
            <w:rFonts w:eastAsia="Times New Roman"/>
            <w:bCs/>
            <w:szCs w:val="17"/>
            <w:lang w:eastAsia="de-DE"/>
          </w:rPr>
          <w:delText>1</w:delText>
        </w:r>
        <w:r w:rsidR="00C170A1">
          <w:rPr>
            <w:rFonts w:eastAsia="Times New Roman"/>
            <w:bCs/>
            <w:szCs w:val="17"/>
            <w:lang w:eastAsia="de-DE"/>
          </w:rPr>
          <w:delText>0</w:delText>
        </w:r>
        <w:r w:rsidR="00DE586C" w:rsidRPr="00FD2C06">
          <w:rPr>
            <w:rFonts w:eastAsia="Times New Roman"/>
            <w:bCs/>
            <w:szCs w:val="17"/>
            <w:lang w:eastAsia="de-DE"/>
          </w:rPr>
          <w:delText>}, {LRCalc;140;</w:delText>
        </w:r>
        <w:r w:rsidR="00C170A1">
          <w:rPr>
            <w:rFonts w:eastAsia="Times New Roman"/>
            <w:bCs/>
            <w:szCs w:val="17"/>
            <w:lang w:eastAsia="de-DE"/>
          </w:rPr>
          <w:delText>0</w:delText>
        </w:r>
        <w:r w:rsidR="00DE586C" w:rsidRPr="00FD2C06">
          <w:rPr>
            <w:rFonts w:eastAsia="Times New Roman"/>
            <w:bCs/>
            <w:szCs w:val="17"/>
            <w:lang w:eastAsia="de-DE"/>
          </w:rPr>
          <w:delText>1</w:delText>
        </w:r>
        <w:r w:rsidR="00C170A1">
          <w:rPr>
            <w:rFonts w:eastAsia="Times New Roman"/>
            <w:bCs/>
            <w:szCs w:val="17"/>
            <w:lang w:eastAsia="de-DE"/>
          </w:rPr>
          <w:delText>0</w:delText>
        </w:r>
        <w:r w:rsidR="00DE586C" w:rsidRPr="00FD2C06">
          <w:rPr>
            <w:rFonts w:eastAsia="Times New Roman"/>
            <w:bCs/>
            <w:szCs w:val="17"/>
            <w:lang w:eastAsia="de-DE"/>
          </w:rPr>
          <w:delText>}, {LRCalc;210;</w:delText>
        </w:r>
        <w:r w:rsidR="00C170A1">
          <w:rPr>
            <w:rFonts w:eastAsia="Times New Roman"/>
            <w:bCs/>
            <w:szCs w:val="17"/>
            <w:lang w:eastAsia="de-DE"/>
          </w:rPr>
          <w:delText>0</w:delText>
        </w:r>
        <w:r w:rsidR="00DE586C" w:rsidRPr="00FD2C06">
          <w:rPr>
            <w:rFonts w:eastAsia="Times New Roman"/>
            <w:bCs/>
            <w:szCs w:val="17"/>
            <w:lang w:eastAsia="de-DE"/>
          </w:rPr>
          <w:delText>1</w:delText>
        </w:r>
        <w:r w:rsidR="00C170A1">
          <w:rPr>
            <w:rFonts w:eastAsia="Times New Roman"/>
            <w:bCs/>
            <w:szCs w:val="17"/>
            <w:lang w:eastAsia="de-DE"/>
          </w:rPr>
          <w:delText>0</w:delText>
        </w:r>
        <w:r w:rsidR="00DE586C" w:rsidRPr="00FD2C06">
          <w:rPr>
            <w:rFonts w:eastAsia="Times New Roman"/>
            <w:bCs/>
            <w:szCs w:val="17"/>
            <w:lang w:eastAsia="de-DE"/>
          </w:rPr>
          <w:delText>}, {LRCalc;220;</w:delText>
        </w:r>
        <w:r w:rsidR="00C170A1">
          <w:rPr>
            <w:rFonts w:eastAsia="Times New Roman"/>
            <w:bCs/>
            <w:szCs w:val="17"/>
            <w:lang w:eastAsia="de-DE"/>
          </w:rPr>
          <w:delText>0</w:delText>
        </w:r>
        <w:r w:rsidR="00DE586C" w:rsidRPr="00FD2C06">
          <w:rPr>
            <w:rFonts w:eastAsia="Times New Roman"/>
            <w:bCs/>
            <w:szCs w:val="17"/>
            <w:lang w:eastAsia="de-DE"/>
          </w:rPr>
          <w:delText>1</w:delText>
        </w:r>
        <w:r w:rsidR="00C170A1">
          <w:rPr>
            <w:rFonts w:eastAsia="Times New Roman"/>
            <w:bCs/>
            <w:szCs w:val="17"/>
            <w:lang w:eastAsia="de-DE"/>
          </w:rPr>
          <w:delText>0</w:delText>
        </w:r>
        <w:r w:rsidR="00DE586C" w:rsidRPr="00FD2C06">
          <w:rPr>
            <w:rFonts w:eastAsia="Times New Roman"/>
            <w:bCs/>
            <w:szCs w:val="17"/>
            <w:lang w:eastAsia="de-DE"/>
          </w:rPr>
          <w:delText>}, {LRCalc;240;</w:delText>
        </w:r>
        <w:r w:rsidR="00C170A1">
          <w:rPr>
            <w:rFonts w:eastAsia="Times New Roman"/>
            <w:bCs/>
            <w:szCs w:val="17"/>
            <w:lang w:eastAsia="de-DE"/>
          </w:rPr>
          <w:delText>0</w:delText>
        </w:r>
        <w:r w:rsidR="00DE586C" w:rsidRPr="00FD2C06">
          <w:rPr>
            <w:rFonts w:eastAsia="Times New Roman"/>
            <w:bCs/>
            <w:szCs w:val="17"/>
            <w:lang w:eastAsia="de-DE"/>
          </w:rPr>
          <w:delText>1</w:delText>
        </w:r>
        <w:r w:rsidR="00C170A1">
          <w:rPr>
            <w:rFonts w:eastAsia="Times New Roman"/>
            <w:bCs/>
            <w:szCs w:val="17"/>
            <w:lang w:eastAsia="de-DE"/>
          </w:rPr>
          <w:delText>0</w:delText>
        </w:r>
        <w:r w:rsidR="00DE586C" w:rsidRPr="00FD2C06">
          <w:rPr>
            <w:rFonts w:eastAsia="Times New Roman"/>
            <w:bCs/>
            <w:szCs w:val="17"/>
            <w:lang w:eastAsia="de-DE"/>
          </w:rPr>
          <w:delText>}, {LRCalc;250;</w:delText>
        </w:r>
        <w:r w:rsidR="00C170A1">
          <w:rPr>
            <w:rFonts w:eastAsia="Times New Roman"/>
            <w:bCs/>
            <w:szCs w:val="17"/>
            <w:lang w:eastAsia="de-DE"/>
          </w:rPr>
          <w:delText>0</w:delText>
        </w:r>
        <w:r w:rsidR="00DE586C" w:rsidRPr="00FD2C06">
          <w:rPr>
            <w:rFonts w:eastAsia="Times New Roman"/>
            <w:bCs/>
            <w:szCs w:val="17"/>
            <w:lang w:eastAsia="de-DE"/>
          </w:rPr>
          <w:delText>1</w:delText>
        </w:r>
        <w:r w:rsidR="00C170A1">
          <w:rPr>
            <w:rFonts w:eastAsia="Times New Roman"/>
            <w:bCs/>
            <w:szCs w:val="17"/>
            <w:lang w:eastAsia="de-DE"/>
          </w:rPr>
          <w:delText>0</w:delText>
        </w:r>
        <w:r w:rsidR="00DE586C" w:rsidRPr="00FD2C06">
          <w:rPr>
            <w:rFonts w:eastAsia="Times New Roman"/>
            <w:bCs/>
            <w:szCs w:val="17"/>
            <w:lang w:eastAsia="de-DE"/>
          </w:rPr>
          <w:delText>}, {LRCalc;260;</w:delText>
        </w:r>
        <w:r w:rsidR="00C170A1">
          <w:rPr>
            <w:rFonts w:eastAsia="Times New Roman"/>
            <w:bCs/>
            <w:szCs w:val="17"/>
            <w:lang w:eastAsia="de-DE"/>
          </w:rPr>
          <w:delText>0</w:delText>
        </w:r>
        <w:r w:rsidR="00DE586C" w:rsidRPr="00FD2C06">
          <w:rPr>
            <w:rFonts w:eastAsia="Times New Roman"/>
            <w:bCs/>
            <w:szCs w:val="17"/>
            <w:lang w:eastAsia="de-DE"/>
          </w:rPr>
          <w:delText>1</w:delText>
        </w:r>
        <w:r w:rsidR="00C170A1">
          <w:rPr>
            <w:rFonts w:eastAsia="Times New Roman"/>
            <w:bCs/>
            <w:szCs w:val="17"/>
            <w:lang w:eastAsia="de-DE"/>
          </w:rPr>
          <w:delText>0</w:delText>
        </w:r>
        <w:r w:rsidR="00DE586C" w:rsidRPr="00FD2C06">
          <w:rPr>
            <w:rFonts w:eastAsia="Times New Roman"/>
            <w:bCs/>
            <w:szCs w:val="17"/>
            <w:lang w:eastAsia="de-DE"/>
          </w:rPr>
          <w:delText xml:space="preserve">}, </w:delText>
        </w:r>
        <w:r w:rsidR="00A83AF9" w:rsidRPr="00FD2C06">
          <w:rPr>
            <w:rFonts w:eastAsia="Times New Roman"/>
            <w:bCs/>
            <w:szCs w:val="17"/>
            <w:lang w:eastAsia="de-DE"/>
          </w:rPr>
          <w:delText>{LRCalc;</w:delText>
        </w:r>
        <w:r w:rsidR="009264ED">
          <w:rPr>
            <w:rFonts w:eastAsia="Times New Roman"/>
            <w:bCs/>
            <w:szCs w:val="17"/>
            <w:lang w:eastAsia="de-DE"/>
          </w:rPr>
          <w:delText>310</w:delText>
        </w:r>
        <w:r w:rsidR="00A83AF9" w:rsidRPr="00FD2C06">
          <w:rPr>
            <w:rFonts w:eastAsia="Times New Roman"/>
            <w:bCs/>
            <w:szCs w:val="17"/>
            <w:lang w:eastAsia="de-DE"/>
          </w:rPr>
          <w:delText>;</w:delText>
        </w:r>
        <w:r w:rsidR="00C170A1">
          <w:rPr>
            <w:rFonts w:eastAsia="Times New Roman"/>
            <w:bCs/>
            <w:szCs w:val="17"/>
            <w:lang w:eastAsia="de-DE"/>
          </w:rPr>
          <w:delText>0</w:delText>
        </w:r>
        <w:r w:rsidR="009F40E2" w:rsidRPr="00FD2C06">
          <w:rPr>
            <w:rFonts w:eastAsia="Times New Roman"/>
            <w:bCs/>
            <w:szCs w:val="17"/>
            <w:lang w:eastAsia="de-DE"/>
          </w:rPr>
          <w:delText>1</w:delText>
        </w:r>
        <w:r w:rsidR="00C170A1">
          <w:rPr>
            <w:rFonts w:eastAsia="Times New Roman"/>
            <w:bCs/>
            <w:szCs w:val="17"/>
            <w:lang w:eastAsia="de-DE"/>
          </w:rPr>
          <w:delText>0</w:delText>
        </w:r>
        <w:r w:rsidR="00A83AF9" w:rsidRPr="00FD2C06">
          <w:rPr>
            <w:rFonts w:eastAsia="Times New Roman"/>
            <w:bCs/>
            <w:szCs w:val="17"/>
            <w:lang w:eastAsia="de-DE"/>
          </w:rPr>
          <w:delText>}, {LRCalc;</w:delText>
        </w:r>
        <w:r w:rsidR="00652361">
          <w:rPr>
            <w:rFonts w:eastAsia="Times New Roman"/>
            <w:bCs/>
            <w:szCs w:val="17"/>
            <w:lang w:eastAsia="de-DE"/>
          </w:rPr>
          <w:delText>320</w:delText>
        </w:r>
        <w:r w:rsidR="00A83AF9" w:rsidRPr="00FD2C06">
          <w:rPr>
            <w:rFonts w:eastAsia="Times New Roman"/>
            <w:bCs/>
            <w:szCs w:val="17"/>
            <w:lang w:eastAsia="de-DE"/>
          </w:rPr>
          <w:delText>;</w:delText>
        </w:r>
        <w:r w:rsidR="00C170A1">
          <w:rPr>
            <w:rFonts w:eastAsia="Times New Roman"/>
            <w:bCs/>
            <w:szCs w:val="17"/>
            <w:lang w:eastAsia="de-DE"/>
          </w:rPr>
          <w:delText>0</w:delText>
        </w:r>
        <w:r w:rsidR="009F40E2" w:rsidRPr="00FD2C06">
          <w:rPr>
            <w:rFonts w:eastAsia="Times New Roman"/>
            <w:bCs/>
            <w:szCs w:val="17"/>
            <w:lang w:eastAsia="de-DE"/>
          </w:rPr>
          <w:delText>1</w:delText>
        </w:r>
        <w:r w:rsidR="00C170A1">
          <w:rPr>
            <w:rFonts w:eastAsia="Times New Roman"/>
            <w:bCs/>
            <w:szCs w:val="17"/>
            <w:lang w:eastAsia="de-DE"/>
          </w:rPr>
          <w:delText>0</w:delText>
        </w:r>
        <w:r w:rsidR="00A83AF9" w:rsidRPr="00FD2C06">
          <w:rPr>
            <w:rFonts w:eastAsia="Times New Roman"/>
            <w:bCs/>
            <w:szCs w:val="17"/>
            <w:lang w:eastAsia="de-DE"/>
          </w:rPr>
          <w:delText>}, {LRCalc;</w:delText>
        </w:r>
        <w:r w:rsidR="00952538" w:rsidRPr="00FD2C06">
          <w:rPr>
            <w:rFonts w:eastAsia="Times New Roman"/>
            <w:bCs/>
            <w:szCs w:val="17"/>
            <w:lang w:eastAsia="de-DE"/>
          </w:rPr>
          <w:delText>2</w:delText>
        </w:r>
        <w:r w:rsidR="00652361">
          <w:rPr>
            <w:rFonts w:eastAsia="Times New Roman"/>
            <w:bCs/>
            <w:szCs w:val="17"/>
            <w:lang w:eastAsia="de-DE"/>
          </w:rPr>
          <w:delText>7</w:delText>
        </w:r>
        <w:r w:rsidR="00952538" w:rsidRPr="00FD2C06">
          <w:rPr>
            <w:rFonts w:eastAsia="Times New Roman"/>
            <w:bCs/>
            <w:szCs w:val="17"/>
            <w:lang w:eastAsia="de-DE"/>
          </w:rPr>
          <w:delText>0</w:delText>
        </w:r>
        <w:r w:rsidR="00A83AF9" w:rsidRPr="00FD2C06">
          <w:rPr>
            <w:rFonts w:eastAsia="Times New Roman"/>
            <w:bCs/>
            <w:szCs w:val="17"/>
            <w:lang w:eastAsia="de-DE"/>
          </w:rPr>
          <w:delText>;</w:delText>
        </w:r>
        <w:r w:rsidR="00C170A1">
          <w:rPr>
            <w:rFonts w:eastAsia="Times New Roman"/>
            <w:bCs/>
            <w:szCs w:val="17"/>
            <w:lang w:eastAsia="de-DE"/>
          </w:rPr>
          <w:delText>0</w:delText>
        </w:r>
        <w:r w:rsidR="009F40E2" w:rsidRPr="00FD2C06">
          <w:rPr>
            <w:rFonts w:eastAsia="Times New Roman"/>
            <w:bCs/>
            <w:szCs w:val="17"/>
            <w:lang w:eastAsia="de-DE"/>
          </w:rPr>
          <w:delText>1</w:delText>
        </w:r>
        <w:r w:rsidR="00C170A1">
          <w:rPr>
            <w:rFonts w:eastAsia="Times New Roman"/>
            <w:bCs/>
            <w:szCs w:val="17"/>
            <w:lang w:eastAsia="de-DE"/>
          </w:rPr>
          <w:delText>0</w:delText>
        </w:r>
        <w:r w:rsidR="00A83AF9" w:rsidRPr="00FD2C06">
          <w:rPr>
            <w:rFonts w:eastAsia="Times New Roman"/>
            <w:bCs/>
            <w:szCs w:val="17"/>
            <w:lang w:eastAsia="de-DE"/>
          </w:rPr>
          <w:delText>}, {LRCalc;</w:delText>
        </w:r>
        <w:r w:rsidR="00652361">
          <w:rPr>
            <w:rFonts w:eastAsia="Times New Roman"/>
            <w:bCs/>
            <w:szCs w:val="17"/>
            <w:lang w:eastAsia="de-DE"/>
          </w:rPr>
          <w:delText>280</w:delText>
        </w:r>
        <w:r w:rsidR="00A83AF9" w:rsidRPr="00FD2C06">
          <w:rPr>
            <w:rFonts w:eastAsia="Times New Roman"/>
            <w:bCs/>
            <w:szCs w:val="17"/>
            <w:lang w:eastAsia="de-DE"/>
          </w:rPr>
          <w:delText>;</w:delText>
        </w:r>
        <w:r w:rsidR="00C170A1">
          <w:rPr>
            <w:rFonts w:eastAsia="Times New Roman"/>
            <w:bCs/>
            <w:szCs w:val="17"/>
            <w:lang w:eastAsia="de-DE"/>
          </w:rPr>
          <w:delText>0</w:delText>
        </w:r>
        <w:r w:rsidR="009F40E2" w:rsidRPr="00FD2C06">
          <w:rPr>
            <w:rFonts w:eastAsia="Times New Roman"/>
            <w:bCs/>
            <w:szCs w:val="17"/>
            <w:lang w:eastAsia="de-DE"/>
          </w:rPr>
          <w:delText>1</w:delText>
        </w:r>
        <w:r w:rsidR="00C170A1">
          <w:rPr>
            <w:rFonts w:eastAsia="Times New Roman"/>
            <w:bCs/>
            <w:szCs w:val="17"/>
            <w:lang w:eastAsia="de-DE"/>
          </w:rPr>
          <w:delText>0</w:delText>
        </w:r>
        <w:r w:rsidR="00A83AF9" w:rsidRPr="00FD2C06">
          <w:rPr>
            <w:rFonts w:eastAsia="Times New Roman"/>
            <w:bCs/>
            <w:szCs w:val="17"/>
            <w:lang w:eastAsia="de-DE"/>
          </w:rPr>
          <w:delText>},</w:delText>
        </w:r>
        <w:r w:rsidR="00500508">
          <w:rPr>
            <w:rFonts w:eastAsia="Times New Roman"/>
            <w:bCs/>
            <w:szCs w:val="17"/>
            <w:lang w:eastAsia="de-DE"/>
          </w:rPr>
          <w:delText xml:space="preserve"> </w:delText>
        </w:r>
        <w:r w:rsidR="00A83AF9" w:rsidRPr="00FD2C06">
          <w:rPr>
            <w:rFonts w:eastAsia="Times New Roman"/>
            <w:bCs/>
            <w:szCs w:val="17"/>
            <w:lang w:eastAsia="de-DE"/>
          </w:rPr>
          <w:delText>{LRCalc;</w:delText>
        </w:r>
        <w:r w:rsidR="00952538" w:rsidRPr="00FD2C06">
          <w:rPr>
            <w:rFonts w:eastAsia="Times New Roman"/>
            <w:bCs/>
            <w:szCs w:val="17"/>
            <w:lang w:eastAsia="de-DE"/>
          </w:rPr>
          <w:delText>3</w:delText>
        </w:r>
        <w:r w:rsidR="00652361">
          <w:rPr>
            <w:rFonts w:eastAsia="Times New Roman"/>
            <w:bCs/>
            <w:szCs w:val="17"/>
            <w:lang w:eastAsia="de-DE"/>
          </w:rPr>
          <w:delText>3</w:delText>
        </w:r>
        <w:r w:rsidR="00A83AF9" w:rsidRPr="00FD2C06">
          <w:rPr>
            <w:rFonts w:eastAsia="Times New Roman"/>
            <w:bCs/>
            <w:szCs w:val="17"/>
            <w:lang w:eastAsia="de-DE"/>
          </w:rPr>
          <w:delText>0;</w:delText>
        </w:r>
        <w:r w:rsidR="00C170A1">
          <w:rPr>
            <w:rFonts w:eastAsia="Times New Roman"/>
            <w:bCs/>
            <w:szCs w:val="17"/>
            <w:lang w:eastAsia="de-DE"/>
          </w:rPr>
          <w:delText>0</w:delText>
        </w:r>
        <w:r w:rsidR="009F40E2" w:rsidRPr="00FD2C06">
          <w:rPr>
            <w:rFonts w:eastAsia="Times New Roman"/>
            <w:bCs/>
            <w:szCs w:val="17"/>
            <w:lang w:eastAsia="de-DE"/>
          </w:rPr>
          <w:delText>1</w:delText>
        </w:r>
        <w:r w:rsidR="00C170A1">
          <w:rPr>
            <w:rFonts w:eastAsia="Times New Roman"/>
            <w:bCs/>
            <w:szCs w:val="17"/>
            <w:lang w:eastAsia="de-DE"/>
          </w:rPr>
          <w:delText>0</w:delText>
        </w:r>
        <w:r w:rsidR="00A83AF9" w:rsidRPr="00FD2C06">
          <w:rPr>
            <w:rFonts w:eastAsia="Times New Roman"/>
            <w:bCs/>
            <w:szCs w:val="17"/>
            <w:lang w:eastAsia="de-DE"/>
          </w:rPr>
          <w:delText>}, {LRCalc;</w:delText>
        </w:r>
        <w:r w:rsidR="00952538" w:rsidRPr="00FD2C06">
          <w:rPr>
            <w:rFonts w:eastAsia="Times New Roman"/>
            <w:bCs/>
            <w:szCs w:val="17"/>
            <w:lang w:eastAsia="de-DE"/>
          </w:rPr>
          <w:delText>3</w:delText>
        </w:r>
        <w:r w:rsidR="00652361">
          <w:rPr>
            <w:rFonts w:eastAsia="Times New Roman"/>
            <w:bCs/>
            <w:szCs w:val="17"/>
            <w:lang w:eastAsia="de-DE"/>
          </w:rPr>
          <w:delText>4</w:delText>
        </w:r>
        <w:r w:rsidR="00952538" w:rsidRPr="00FD2C06">
          <w:rPr>
            <w:rFonts w:eastAsia="Times New Roman"/>
            <w:bCs/>
            <w:szCs w:val="17"/>
            <w:lang w:eastAsia="de-DE"/>
          </w:rPr>
          <w:delText>0</w:delText>
        </w:r>
        <w:r w:rsidR="00A83AF9" w:rsidRPr="00FD2C06">
          <w:rPr>
            <w:rFonts w:eastAsia="Times New Roman"/>
            <w:bCs/>
            <w:szCs w:val="17"/>
            <w:lang w:eastAsia="de-DE"/>
          </w:rPr>
          <w:delText>;</w:delText>
        </w:r>
        <w:r w:rsidR="00C170A1">
          <w:rPr>
            <w:rFonts w:eastAsia="Times New Roman"/>
            <w:bCs/>
            <w:szCs w:val="17"/>
            <w:lang w:eastAsia="de-DE"/>
          </w:rPr>
          <w:delText>0</w:delText>
        </w:r>
        <w:r w:rsidR="009F40E2" w:rsidRPr="00FD2C06">
          <w:rPr>
            <w:rFonts w:eastAsia="Times New Roman"/>
            <w:bCs/>
            <w:szCs w:val="17"/>
            <w:lang w:eastAsia="de-DE"/>
          </w:rPr>
          <w:delText>1</w:delText>
        </w:r>
        <w:r w:rsidR="00C170A1">
          <w:rPr>
            <w:rFonts w:eastAsia="Times New Roman"/>
            <w:bCs/>
            <w:szCs w:val="17"/>
            <w:lang w:eastAsia="de-DE"/>
          </w:rPr>
          <w:delText>0</w:delText>
        </w:r>
        <w:r w:rsidR="00A83AF9" w:rsidRPr="00FD2C06">
          <w:rPr>
            <w:rFonts w:eastAsia="Times New Roman"/>
            <w:bCs/>
            <w:szCs w:val="17"/>
            <w:lang w:eastAsia="de-DE"/>
          </w:rPr>
          <w:delText>}</w:delText>
        </w:r>
        <w:r w:rsidR="009751DA" w:rsidRPr="00FD2C06">
          <w:rPr>
            <w:rFonts w:eastAsia="Times New Roman"/>
            <w:bCs/>
            <w:szCs w:val="17"/>
            <w:lang w:eastAsia="de-DE"/>
          </w:rPr>
          <w:delText xml:space="preserve">, </w:delText>
        </w:r>
        <w:r w:rsidR="00A83AF9" w:rsidRPr="00FD2C06">
          <w:rPr>
            <w:rFonts w:eastAsia="Times New Roman"/>
            <w:bCs/>
            <w:szCs w:val="17"/>
            <w:lang w:eastAsia="de-DE"/>
          </w:rPr>
          <w:delText>{LR3;010;</w:delText>
        </w:r>
        <w:r w:rsidR="00C170A1">
          <w:rPr>
            <w:rFonts w:eastAsia="Times New Roman"/>
            <w:bCs/>
            <w:szCs w:val="17"/>
            <w:lang w:eastAsia="de-DE"/>
          </w:rPr>
          <w:delText>0</w:delText>
        </w:r>
        <w:r w:rsidR="00A83AF9" w:rsidRPr="00FD2C06">
          <w:rPr>
            <w:rFonts w:eastAsia="Times New Roman"/>
            <w:bCs/>
            <w:szCs w:val="17"/>
            <w:lang w:eastAsia="de-DE"/>
          </w:rPr>
          <w:delText>1</w:delText>
        </w:r>
        <w:r w:rsidR="00C170A1">
          <w:rPr>
            <w:rFonts w:eastAsia="Times New Roman"/>
            <w:bCs/>
            <w:szCs w:val="17"/>
            <w:lang w:eastAsia="de-DE"/>
          </w:rPr>
          <w:delText>0</w:delText>
        </w:r>
        <w:r w:rsidR="00A83AF9" w:rsidRPr="00FD2C06">
          <w:rPr>
            <w:rFonts w:eastAsia="Times New Roman"/>
            <w:bCs/>
            <w:szCs w:val="17"/>
            <w:lang w:eastAsia="de-DE"/>
          </w:rPr>
          <w:delText xml:space="preserve">}, </w:delText>
        </w:r>
        <w:r w:rsidR="00D26C77" w:rsidRPr="00FD2C06">
          <w:rPr>
            <w:rFonts w:eastAsia="Times New Roman"/>
            <w:bCs/>
            <w:szCs w:val="17"/>
            <w:lang w:eastAsia="de-DE"/>
          </w:rPr>
          <w:delText>{</w:delText>
        </w:r>
        <w:r w:rsidR="00A83AF9" w:rsidRPr="00FD2C06">
          <w:rPr>
            <w:rFonts w:eastAsia="Times New Roman"/>
            <w:bCs/>
            <w:szCs w:val="17"/>
            <w:lang w:eastAsia="de-DE"/>
          </w:rPr>
          <w:delText>LR3;020;</w:delText>
        </w:r>
        <w:r w:rsidR="00C170A1">
          <w:rPr>
            <w:rFonts w:eastAsia="Times New Roman"/>
            <w:bCs/>
            <w:szCs w:val="17"/>
            <w:lang w:eastAsia="de-DE"/>
          </w:rPr>
          <w:delText>0</w:delText>
        </w:r>
        <w:r w:rsidR="00A83AF9" w:rsidRPr="00FD2C06">
          <w:rPr>
            <w:rFonts w:eastAsia="Times New Roman"/>
            <w:bCs/>
            <w:szCs w:val="17"/>
            <w:lang w:eastAsia="de-DE"/>
          </w:rPr>
          <w:delText>1</w:delText>
        </w:r>
        <w:r w:rsidR="00C170A1">
          <w:rPr>
            <w:rFonts w:eastAsia="Times New Roman"/>
            <w:bCs/>
            <w:szCs w:val="17"/>
            <w:lang w:eastAsia="de-DE"/>
          </w:rPr>
          <w:delText>0</w:delText>
        </w:r>
        <w:r w:rsidR="00A83AF9" w:rsidRPr="00FD2C06">
          <w:rPr>
            <w:rFonts w:eastAsia="Times New Roman"/>
            <w:bCs/>
            <w:szCs w:val="17"/>
            <w:lang w:eastAsia="de-DE"/>
          </w:rPr>
          <w:delText>}, {LR3;030;</w:delText>
        </w:r>
        <w:r w:rsidR="00C170A1">
          <w:rPr>
            <w:rFonts w:eastAsia="Times New Roman"/>
            <w:bCs/>
            <w:szCs w:val="17"/>
            <w:lang w:eastAsia="de-DE"/>
          </w:rPr>
          <w:delText>0</w:delText>
        </w:r>
        <w:r w:rsidR="00A83AF9" w:rsidRPr="00FD2C06">
          <w:rPr>
            <w:rFonts w:eastAsia="Times New Roman"/>
            <w:bCs/>
            <w:szCs w:val="17"/>
            <w:lang w:eastAsia="de-DE"/>
          </w:rPr>
          <w:delText>1</w:delText>
        </w:r>
        <w:r w:rsidR="00C170A1">
          <w:rPr>
            <w:rFonts w:eastAsia="Times New Roman"/>
            <w:bCs/>
            <w:szCs w:val="17"/>
            <w:lang w:eastAsia="de-DE"/>
          </w:rPr>
          <w:delText>0</w:delText>
        </w:r>
        <w:r w:rsidR="00A83AF9" w:rsidRPr="00FD2C06">
          <w:rPr>
            <w:rFonts w:eastAsia="Times New Roman"/>
            <w:bCs/>
            <w:szCs w:val="17"/>
            <w:lang w:eastAsia="de-DE"/>
          </w:rPr>
          <w:delText xml:space="preserve">}, </w:delText>
        </w:r>
        <w:r w:rsidR="00D26C77" w:rsidRPr="00FD2C06">
          <w:rPr>
            <w:rFonts w:eastAsia="Times New Roman"/>
            <w:bCs/>
            <w:szCs w:val="17"/>
            <w:lang w:eastAsia="de-DE"/>
          </w:rPr>
          <w:delText>{</w:delText>
        </w:r>
        <w:r w:rsidR="00A83AF9" w:rsidRPr="00FD2C06">
          <w:rPr>
            <w:rFonts w:eastAsia="Times New Roman"/>
            <w:bCs/>
            <w:szCs w:val="17"/>
            <w:lang w:eastAsia="de-DE"/>
          </w:rPr>
          <w:delText>LR3;040;</w:delText>
        </w:r>
        <w:r w:rsidR="00C170A1">
          <w:rPr>
            <w:rFonts w:eastAsia="Times New Roman"/>
            <w:bCs/>
            <w:szCs w:val="17"/>
            <w:lang w:eastAsia="de-DE"/>
          </w:rPr>
          <w:delText>0</w:delText>
        </w:r>
        <w:r w:rsidR="00A83AF9" w:rsidRPr="00FD2C06">
          <w:rPr>
            <w:rFonts w:eastAsia="Times New Roman"/>
            <w:bCs/>
            <w:szCs w:val="17"/>
            <w:lang w:eastAsia="de-DE"/>
          </w:rPr>
          <w:delText>1</w:delText>
        </w:r>
        <w:r w:rsidR="00C170A1">
          <w:rPr>
            <w:rFonts w:eastAsia="Times New Roman"/>
            <w:bCs/>
            <w:szCs w:val="17"/>
            <w:lang w:eastAsia="de-DE"/>
          </w:rPr>
          <w:delText>0</w:delText>
        </w:r>
        <w:r w:rsidR="00A83AF9" w:rsidRPr="00FD2C06">
          <w:rPr>
            <w:rFonts w:eastAsia="Times New Roman"/>
            <w:bCs/>
            <w:szCs w:val="17"/>
            <w:lang w:eastAsia="de-DE"/>
          </w:rPr>
          <w:delText>}, {LR3;</w:delText>
        </w:r>
        <w:r w:rsidR="0064027F" w:rsidRPr="00FD2C06">
          <w:rPr>
            <w:rFonts w:eastAsia="Times New Roman"/>
            <w:bCs/>
            <w:szCs w:val="17"/>
            <w:lang w:eastAsia="de-DE"/>
          </w:rPr>
          <w:delText>05</w:delText>
        </w:r>
        <w:r w:rsidR="0064027F">
          <w:rPr>
            <w:rFonts w:eastAsia="Times New Roman"/>
            <w:bCs/>
            <w:szCs w:val="17"/>
            <w:lang w:eastAsia="de-DE"/>
          </w:rPr>
          <w:delText>5</w:delText>
        </w:r>
        <w:r w:rsidR="00A83AF9" w:rsidRPr="00FD2C06">
          <w:rPr>
            <w:rFonts w:eastAsia="Times New Roman"/>
            <w:bCs/>
            <w:szCs w:val="17"/>
            <w:lang w:eastAsia="de-DE"/>
          </w:rPr>
          <w:delText>;</w:delText>
        </w:r>
        <w:r w:rsidR="00C170A1">
          <w:rPr>
            <w:rFonts w:eastAsia="Times New Roman"/>
            <w:bCs/>
            <w:szCs w:val="17"/>
            <w:lang w:eastAsia="de-DE"/>
          </w:rPr>
          <w:delText>0</w:delText>
        </w:r>
        <w:r w:rsidR="00A83AF9" w:rsidRPr="00FD2C06">
          <w:rPr>
            <w:rFonts w:eastAsia="Times New Roman"/>
            <w:bCs/>
            <w:szCs w:val="17"/>
            <w:lang w:eastAsia="de-DE"/>
          </w:rPr>
          <w:delText>1</w:delText>
        </w:r>
        <w:r w:rsidR="00C170A1">
          <w:rPr>
            <w:rFonts w:eastAsia="Times New Roman"/>
            <w:bCs/>
            <w:szCs w:val="17"/>
            <w:lang w:eastAsia="de-DE"/>
          </w:rPr>
          <w:delText>0</w:delText>
        </w:r>
        <w:r w:rsidR="00A83AF9" w:rsidRPr="00FD2C06">
          <w:rPr>
            <w:rFonts w:eastAsia="Times New Roman"/>
            <w:bCs/>
            <w:szCs w:val="17"/>
            <w:lang w:eastAsia="de-DE"/>
          </w:rPr>
          <w:delText xml:space="preserve">}, </w:delText>
        </w:r>
        <w:r w:rsidR="00D26C77" w:rsidRPr="00FD2C06">
          <w:rPr>
            <w:rFonts w:eastAsia="Times New Roman"/>
            <w:bCs/>
            <w:szCs w:val="17"/>
            <w:lang w:eastAsia="de-DE"/>
          </w:rPr>
          <w:delText>{</w:delText>
        </w:r>
        <w:r w:rsidR="00A83AF9" w:rsidRPr="00FD2C06">
          <w:rPr>
            <w:rFonts w:eastAsia="Times New Roman"/>
            <w:bCs/>
            <w:szCs w:val="17"/>
            <w:lang w:eastAsia="de-DE"/>
          </w:rPr>
          <w:delText>LR3;</w:delText>
        </w:r>
        <w:r w:rsidR="0064027F" w:rsidRPr="00FD2C06">
          <w:rPr>
            <w:rFonts w:eastAsia="Times New Roman"/>
            <w:bCs/>
            <w:szCs w:val="17"/>
            <w:lang w:eastAsia="de-DE"/>
          </w:rPr>
          <w:delText>06</w:delText>
        </w:r>
        <w:r w:rsidR="0064027F">
          <w:rPr>
            <w:rFonts w:eastAsia="Times New Roman"/>
            <w:bCs/>
            <w:szCs w:val="17"/>
            <w:lang w:eastAsia="de-DE"/>
          </w:rPr>
          <w:delText>5</w:delText>
        </w:r>
        <w:r w:rsidR="00A83AF9" w:rsidRPr="00FD2C06">
          <w:rPr>
            <w:rFonts w:eastAsia="Times New Roman"/>
            <w:bCs/>
            <w:szCs w:val="17"/>
            <w:lang w:eastAsia="de-DE"/>
          </w:rPr>
          <w:delText>;</w:delText>
        </w:r>
        <w:r w:rsidR="00C170A1">
          <w:rPr>
            <w:rFonts w:eastAsia="Times New Roman"/>
            <w:bCs/>
            <w:szCs w:val="17"/>
            <w:lang w:eastAsia="de-DE"/>
          </w:rPr>
          <w:delText>0</w:delText>
        </w:r>
        <w:r w:rsidR="00A83AF9" w:rsidRPr="00FD2C06">
          <w:rPr>
            <w:rFonts w:eastAsia="Times New Roman"/>
            <w:bCs/>
            <w:szCs w:val="17"/>
            <w:lang w:eastAsia="de-DE"/>
          </w:rPr>
          <w:delText>1</w:delText>
        </w:r>
        <w:r w:rsidR="00C170A1">
          <w:rPr>
            <w:rFonts w:eastAsia="Times New Roman"/>
            <w:bCs/>
            <w:szCs w:val="17"/>
            <w:lang w:eastAsia="de-DE"/>
          </w:rPr>
          <w:delText>0</w:delText>
        </w:r>
        <w:r w:rsidR="00A83AF9" w:rsidRPr="00FD2C06">
          <w:rPr>
            <w:rFonts w:eastAsia="Times New Roman"/>
            <w:bCs/>
            <w:szCs w:val="17"/>
            <w:lang w:eastAsia="de-DE"/>
          </w:rPr>
          <w:delText>}, {LR3;</w:delText>
        </w:r>
        <w:r w:rsidR="0064027F" w:rsidRPr="00FD2C06">
          <w:rPr>
            <w:rFonts w:eastAsia="Times New Roman"/>
            <w:bCs/>
            <w:szCs w:val="17"/>
            <w:lang w:eastAsia="de-DE"/>
          </w:rPr>
          <w:delText>07</w:delText>
        </w:r>
        <w:r w:rsidR="0064027F">
          <w:rPr>
            <w:rFonts w:eastAsia="Times New Roman"/>
            <w:bCs/>
            <w:szCs w:val="17"/>
            <w:lang w:eastAsia="de-DE"/>
          </w:rPr>
          <w:delText>5</w:delText>
        </w:r>
        <w:r w:rsidR="00A83AF9" w:rsidRPr="00FD2C06">
          <w:rPr>
            <w:rFonts w:eastAsia="Times New Roman"/>
            <w:bCs/>
            <w:szCs w:val="17"/>
            <w:lang w:eastAsia="de-DE"/>
          </w:rPr>
          <w:delText>;</w:delText>
        </w:r>
        <w:r w:rsidR="00C170A1">
          <w:rPr>
            <w:rFonts w:eastAsia="Times New Roman"/>
            <w:bCs/>
            <w:szCs w:val="17"/>
            <w:lang w:eastAsia="de-DE"/>
          </w:rPr>
          <w:delText>0</w:delText>
        </w:r>
        <w:r w:rsidR="00A83AF9" w:rsidRPr="00FD2C06">
          <w:rPr>
            <w:rFonts w:eastAsia="Times New Roman"/>
            <w:bCs/>
            <w:szCs w:val="17"/>
            <w:lang w:eastAsia="de-DE"/>
          </w:rPr>
          <w:delText>1</w:delText>
        </w:r>
        <w:r w:rsidR="00C170A1">
          <w:rPr>
            <w:rFonts w:eastAsia="Times New Roman"/>
            <w:bCs/>
            <w:szCs w:val="17"/>
            <w:lang w:eastAsia="de-DE"/>
          </w:rPr>
          <w:delText>0</w:delText>
        </w:r>
        <w:r w:rsidR="00A83AF9" w:rsidRPr="00FD2C06">
          <w:rPr>
            <w:rFonts w:eastAsia="Times New Roman"/>
            <w:bCs/>
            <w:szCs w:val="17"/>
            <w:lang w:eastAsia="de-DE"/>
          </w:rPr>
          <w:delText xml:space="preserve">} and </w:delText>
        </w:r>
        <w:r w:rsidR="00473173" w:rsidRPr="00FD2C06">
          <w:rPr>
            <w:rFonts w:eastAsia="Times New Roman"/>
            <w:bCs/>
            <w:szCs w:val="17"/>
            <w:lang w:eastAsia="de-DE"/>
          </w:rPr>
          <w:delText>{</w:delText>
        </w:r>
        <w:r w:rsidR="00A83AF9" w:rsidRPr="00FD2C06">
          <w:rPr>
            <w:rFonts w:eastAsia="Times New Roman"/>
            <w:bCs/>
            <w:szCs w:val="17"/>
            <w:lang w:eastAsia="de-DE"/>
          </w:rPr>
          <w:delText>LR3;</w:delText>
        </w:r>
        <w:r w:rsidR="0064027F" w:rsidRPr="00FD2C06">
          <w:rPr>
            <w:rFonts w:eastAsia="Times New Roman"/>
            <w:bCs/>
            <w:szCs w:val="17"/>
            <w:lang w:eastAsia="de-DE"/>
          </w:rPr>
          <w:delText>08</w:delText>
        </w:r>
        <w:r w:rsidR="0064027F">
          <w:rPr>
            <w:rFonts w:eastAsia="Times New Roman"/>
            <w:bCs/>
            <w:szCs w:val="17"/>
            <w:lang w:eastAsia="de-DE"/>
          </w:rPr>
          <w:delText>5</w:delText>
        </w:r>
        <w:r w:rsidR="00A83AF9" w:rsidRPr="00FD2C06">
          <w:rPr>
            <w:rFonts w:eastAsia="Times New Roman"/>
            <w:bCs/>
            <w:szCs w:val="17"/>
            <w:lang w:eastAsia="de-DE"/>
          </w:rPr>
          <w:delText>;</w:delText>
        </w:r>
        <w:r w:rsidR="00C170A1">
          <w:rPr>
            <w:rFonts w:eastAsia="Times New Roman"/>
            <w:bCs/>
            <w:szCs w:val="17"/>
            <w:lang w:eastAsia="de-DE"/>
          </w:rPr>
          <w:delText>0</w:delText>
        </w:r>
        <w:r w:rsidR="00A83AF9" w:rsidRPr="00FD2C06">
          <w:rPr>
            <w:rFonts w:eastAsia="Times New Roman"/>
            <w:bCs/>
            <w:szCs w:val="17"/>
            <w:lang w:eastAsia="de-DE"/>
          </w:rPr>
          <w:delText>1</w:delText>
        </w:r>
        <w:r w:rsidR="00C170A1">
          <w:rPr>
            <w:rFonts w:eastAsia="Times New Roman"/>
            <w:bCs/>
            <w:szCs w:val="17"/>
            <w:lang w:eastAsia="de-DE"/>
          </w:rPr>
          <w:delText>0</w:delText>
        </w:r>
        <w:r w:rsidR="00A83AF9" w:rsidRPr="00FD2C06">
          <w:rPr>
            <w:rFonts w:eastAsia="Times New Roman"/>
            <w:bCs/>
            <w:szCs w:val="17"/>
            <w:lang w:eastAsia="de-DE"/>
          </w:rPr>
          <w:delText>}. Thereby note that</w:delText>
        </w:r>
        <w:r w:rsidR="00DE586C" w:rsidRPr="00FD2C06">
          <w:rPr>
            <w:rFonts w:eastAsia="Times New Roman"/>
            <w:bCs/>
            <w:szCs w:val="17"/>
            <w:lang w:eastAsia="de-DE"/>
          </w:rPr>
          <w:delText xml:space="preserve"> </w:delText>
        </w:r>
        <w:r w:rsidR="001F28C3" w:rsidRPr="00FD2C06">
          <w:rPr>
            <w:rFonts w:eastAsia="Times New Roman"/>
            <w:bCs/>
            <w:szCs w:val="17"/>
            <w:lang w:eastAsia="de-DE"/>
          </w:rPr>
          <w:delText>{LRCalc;050;</w:delText>
        </w:r>
        <w:r w:rsidR="00C170A1">
          <w:rPr>
            <w:rFonts w:eastAsia="Times New Roman"/>
            <w:bCs/>
            <w:szCs w:val="17"/>
            <w:lang w:eastAsia="de-DE"/>
          </w:rPr>
          <w:delText>0</w:delText>
        </w:r>
        <w:r w:rsidR="001F28C3" w:rsidRPr="00FD2C06">
          <w:rPr>
            <w:rFonts w:eastAsia="Times New Roman"/>
            <w:bCs/>
            <w:szCs w:val="17"/>
            <w:lang w:eastAsia="de-DE"/>
          </w:rPr>
          <w:delText>1</w:delText>
        </w:r>
        <w:r w:rsidR="00C170A1">
          <w:rPr>
            <w:rFonts w:eastAsia="Times New Roman"/>
            <w:bCs/>
            <w:szCs w:val="17"/>
            <w:lang w:eastAsia="de-DE"/>
          </w:rPr>
          <w:delText>0</w:delText>
        </w:r>
        <w:r w:rsidR="001F28C3" w:rsidRPr="00FD2C06">
          <w:rPr>
            <w:rFonts w:eastAsia="Times New Roman"/>
            <w:bCs/>
            <w:szCs w:val="17"/>
            <w:lang w:eastAsia="de-DE"/>
          </w:rPr>
          <w:delText>}, {LRCalc;070;</w:delText>
        </w:r>
        <w:r w:rsidR="00C170A1">
          <w:rPr>
            <w:rFonts w:eastAsia="Times New Roman"/>
            <w:bCs/>
            <w:szCs w:val="17"/>
            <w:lang w:eastAsia="de-DE"/>
          </w:rPr>
          <w:delText>0</w:delText>
        </w:r>
        <w:r w:rsidR="001F28C3" w:rsidRPr="00FD2C06">
          <w:rPr>
            <w:rFonts w:eastAsia="Times New Roman"/>
            <w:bCs/>
            <w:szCs w:val="17"/>
            <w:lang w:eastAsia="de-DE"/>
          </w:rPr>
          <w:delText>1</w:delText>
        </w:r>
        <w:r w:rsidR="00C170A1">
          <w:rPr>
            <w:rFonts w:eastAsia="Times New Roman"/>
            <w:bCs/>
            <w:szCs w:val="17"/>
            <w:lang w:eastAsia="de-DE"/>
          </w:rPr>
          <w:delText>0</w:delText>
        </w:r>
        <w:r w:rsidR="001F28C3" w:rsidRPr="00FD2C06">
          <w:rPr>
            <w:rFonts w:eastAsia="Times New Roman"/>
            <w:bCs/>
            <w:szCs w:val="17"/>
            <w:lang w:eastAsia="de-DE"/>
          </w:rPr>
          <w:delText>}, {LRCalc;080;</w:delText>
        </w:r>
        <w:r w:rsidR="00C170A1">
          <w:rPr>
            <w:rFonts w:eastAsia="Times New Roman"/>
            <w:bCs/>
            <w:szCs w:val="17"/>
            <w:lang w:eastAsia="de-DE"/>
          </w:rPr>
          <w:delText>0</w:delText>
        </w:r>
        <w:r w:rsidR="001F28C3" w:rsidRPr="00FD2C06">
          <w:rPr>
            <w:rFonts w:eastAsia="Times New Roman"/>
            <w:bCs/>
            <w:szCs w:val="17"/>
            <w:lang w:eastAsia="de-DE"/>
          </w:rPr>
          <w:delText>1</w:delText>
        </w:r>
        <w:r w:rsidR="00C170A1">
          <w:rPr>
            <w:rFonts w:eastAsia="Times New Roman"/>
            <w:bCs/>
            <w:szCs w:val="17"/>
            <w:lang w:eastAsia="de-DE"/>
          </w:rPr>
          <w:delText>0</w:delText>
        </w:r>
        <w:r w:rsidR="001F28C3" w:rsidRPr="00FD2C06">
          <w:rPr>
            <w:rFonts w:eastAsia="Times New Roman"/>
            <w:bCs/>
            <w:szCs w:val="17"/>
            <w:lang w:eastAsia="de-DE"/>
          </w:rPr>
          <w:delText>}, {LRCalc;100;</w:delText>
        </w:r>
        <w:r w:rsidR="00C170A1">
          <w:rPr>
            <w:rFonts w:eastAsia="Times New Roman"/>
            <w:bCs/>
            <w:szCs w:val="17"/>
            <w:lang w:eastAsia="de-DE"/>
          </w:rPr>
          <w:delText>0</w:delText>
        </w:r>
        <w:r w:rsidR="001F28C3" w:rsidRPr="00FD2C06">
          <w:rPr>
            <w:rFonts w:eastAsia="Times New Roman"/>
            <w:bCs/>
            <w:szCs w:val="17"/>
            <w:lang w:eastAsia="de-DE"/>
          </w:rPr>
          <w:delText>1</w:delText>
        </w:r>
        <w:r w:rsidR="00C170A1">
          <w:rPr>
            <w:rFonts w:eastAsia="Times New Roman"/>
            <w:bCs/>
            <w:szCs w:val="17"/>
            <w:lang w:eastAsia="de-DE"/>
          </w:rPr>
          <w:delText>0</w:delText>
        </w:r>
        <w:r w:rsidR="001F28C3" w:rsidRPr="00FD2C06">
          <w:rPr>
            <w:rFonts w:eastAsia="Times New Roman"/>
            <w:bCs/>
            <w:szCs w:val="17"/>
            <w:lang w:eastAsia="de-DE"/>
          </w:rPr>
          <w:delText>}, {LRCalc;120;</w:delText>
        </w:r>
        <w:r w:rsidR="00C170A1">
          <w:rPr>
            <w:rFonts w:eastAsia="Times New Roman"/>
            <w:bCs/>
            <w:szCs w:val="17"/>
            <w:lang w:eastAsia="de-DE"/>
          </w:rPr>
          <w:delText>0</w:delText>
        </w:r>
        <w:r w:rsidR="001F28C3" w:rsidRPr="00FD2C06">
          <w:rPr>
            <w:rFonts w:eastAsia="Times New Roman"/>
            <w:bCs/>
            <w:szCs w:val="17"/>
            <w:lang w:eastAsia="de-DE"/>
          </w:rPr>
          <w:delText>1</w:delText>
        </w:r>
        <w:r w:rsidR="00C170A1">
          <w:rPr>
            <w:rFonts w:eastAsia="Times New Roman"/>
            <w:bCs/>
            <w:szCs w:val="17"/>
            <w:lang w:eastAsia="de-DE"/>
          </w:rPr>
          <w:delText>0</w:delText>
        </w:r>
        <w:r w:rsidR="001F28C3" w:rsidRPr="00FD2C06">
          <w:rPr>
            <w:rFonts w:eastAsia="Times New Roman"/>
            <w:bCs/>
            <w:szCs w:val="17"/>
            <w:lang w:eastAsia="de-DE"/>
          </w:rPr>
          <w:delText>}, {LRCalc;140;</w:delText>
        </w:r>
        <w:r w:rsidR="00C170A1">
          <w:rPr>
            <w:rFonts w:eastAsia="Times New Roman"/>
            <w:bCs/>
            <w:szCs w:val="17"/>
            <w:lang w:eastAsia="de-DE"/>
          </w:rPr>
          <w:delText>0</w:delText>
        </w:r>
        <w:r w:rsidR="001F28C3" w:rsidRPr="00FD2C06">
          <w:rPr>
            <w:rFonts w:eastAsia="Times New Roman"/>
            <w:bCs/>
            <w:szCs w:val="17"/>
            <w:lang w:eastAsia="de-DE"/>
          </w:rPr>
          <w:delText>1</w:delText>
        </w:r>
        <w:r w:rsidR="00C170A1">
          <w:rPr>
            <w:rFonts w:eastAsia="Times New Roman"/>
            <w:bCs/>
            <w:szCs w:val="17"/>
            <w:lang w:eastAsia="de-DE"/>
          </w:rPr>
          <w:delText>0</w:delText>
        </w:r>
        <w:r w:rsidR="001F28C3" w:rsidRPr="00FD2C06">
          <w:rPr>
            <w:rFonts w:eastAsia="Times New Roman"/>
            <w:bCs/>
            <w:szCs w:val="17"/>
            <w:lang w:eastAsia="de-DE"/>
          </w:rPr>
          <w:delText>}, {LRCalc;210;</w:delText>
        </w:r>
        <w:r w:rsidR="00C170A1">
          <w:rPr>
            <w:rFonts w:eastAsia="Times New Roman"/>
            <w:bCs/>
            <w:szCs w:val="17"/>
            <w:lang w:eastAsia="de-DE"/>
          </w:rPr>
          <w:delText>0</w:delText>
        </w:r>
        <w:r w:rsidR="001F28C3" w:rsidRPr="00FD2C06">
          <w:rPr>
            <w:rFonts w:eastAsia="Times New Roman"/>
            <w:bCs/>
            <w:szCs w:val="17"/>
            <w:lang w:eastAsia="de-DE"/>
          </w:rPr>
          <w:delText>1</w:delText>
        </w:r>
        <w:r w:rsidR="00C170A1">
          <w:rPr>
            <w:rFonts w:eastAsia="Times New Roman"/>
            <w:bCs/>
            <w:szCs w:val="17"/>
            <w:lang w:eastAsia="de-DE"/>
          </w:rPr>
          <w:delText>0</w:delText>
        </w:r>
        <w:r w:rsidR="001F28C3" w:rsidRPr="00FD2C06">
          <w:rPr>
            <w:rFonts w:eastAsia="Times New Roman"/>
            <w:bCs/>
            <w:szCs w:val="17"/>
            <w:lang w:eastAsia="de-DE"/>
          </w:rPr>
          <w:delText>}, {LRCalc;220;</w:delText>
        </w:r>
        <w:r w:rsidR="00C170A1">
          <w:rPr>
            <w:rFonts w:eastAsia="Times New Roman"/>
            <w:bCs/>
            <w:szCs w:val="17"/>
            <w:lang w:eastAsia="de-DE"/>
          </w:rPr>
          <w:delText>0</w:delText>
        </w:r>
        <w:r w:rsidR="001F28C3" w:rsidRPr="00FD2C06">
          <w:rPr>
            <w:rFonts w:eastAsia="Times New Roman"/>
            <w:bCs/>
            <w:szCs w:val="17"/>
            <w:lang w:eastAsia="de-DE"/>
          </w:rPr>
          <w:delText>1</w:delText>
        </w:r>
        <w:r w:rsidR="00C170A1">
          <w:rPr>
            <w:rFonts w:eastAsia="Times New Roman"/>
            <w:bCs/>
            <w:szCs w:val="17"/>
            <w:lang w:eastAsia="de-DE"/>
          </w:rPr>
          <w:delText>0</w:delText>
        </w:r>
        <w:r w:rsidR="001F28C3" w:rsidRPr="00FD2C06">
          <w:rPr>
            <w:rFonts w:eastAsia="Times New Roman"/>
            <w:bCs/>
            <w:szCs w:val="17"/>
            <w:lang w:eastAsia="de-DE"/>
          </w:rPr>
          <w:delText>}, {LRCalc;240;</w:delText>
        </w:r>
        <w:r w:rsidR="00C170A1">
          <w:rPr>
            <w:rFonts w:eastAsia="Times New Roman"/>
            <w:bCs/>
            <w:szCs w:val="17"/>
            <w:lang w:eastAsia="de-DE"/>
          </w:rPr>
          <w:delText>0</w:delText>
        </w:r>
        <w:r w:rsidR="001F28C3" w:rsidRPr="00FD2C06">
          <w:rPr>
            <w:rFonts w:eastAsia="Times New Roman"/>
            <w:bCs/>
            <w:szCs w:val="17"/>
            <w:lang w:eastAsia="de-DE"/>
          </w:rPr>
          <w:delText>1</w:delText>
        </w:r>
        <w:r w:rsidR="00C170A1">
          <w:rPr>
            <w:rFonts w:eastAsia="Times New Roman"/>
            <w:bCs/>
            <w:szCs w:val="17"/>
            <w:lang w:eastAsia="de-DE"/>
          </w:rPr>
          <w:delText>0</w:delText>
        </w:r>
        <w:r w:rsidR="001F28C3" w:rsidRPr="00FD2C06">
          <w:rPr>
            <w:rFonts w:eastAsia="Times New Roman"/>
            <w:bCs/>
            <w:szCs w:val="17"/>
            <w:lang w:eastAsia="de-DE"/>
          </w:rPr>
          <w:delText>}, {LRCalc;250;</w:delText>
        </w:r>
        <w:r w:rsidR="00C170A1">
          <w:rPr>
            <w:rFonts w:eastAsia="Times New Roman"/>
            <w:bCs/>
            <w:szCs w:val="17"/>
            <w:lang w:eastAsia="de-DE"/>
          </w:rPr>
          <w:delText>0</w:delText>
        </w:r>
        <w:r w:rsidR="001F28C3" w:rsidRPr="00FD2C06">
          <w:rPr>
            <w:rFonts w:eastAsia="Times New Roman"/>
            <w:bCs/>
            <w:szCs w:val="17"/>
            <w:lang w:eastAsia="de-DE"/>
          </w:rPr>
          <w:delText>1</w:delText>
        </w:r>
        <w:r w:rsidR="00C170A1">
          <w:rPr>
            <w:rFonts w:eastAsia="Times New Roman"/>
            <w:bCs/>
            <w:szCs w:val="17"/>
            <w:lang w:eastAsia="de-DE"/>
          </w:rPr>
          <w:delText>0</w:delText>
        </w:r>
        <w:r w:rsidR="001F28C3" w:rsidRPr="00FD2C06">
          <w:rPr>
            <w:rFonts w:eastAsia="Times New Roman"/>
            <w:bCs/>
            <w:szCs w:val="17"/>
            <w:lang w:eastAsia="de-DE"/>
          </w:rPr>
          <w:delText>}</w:delText>
        </w:r>
        <w:r w:rsidR="00AB1695">
          <w:rPr>
            <w:rFonts w:eastAsia="Times New Roman"/>
            <w:bCs/>
            <w:szCs w:val="17"/>
            <w:lang w:eastAsia="de-DE"/>
          </w:rPr>
          <w:delText>,</w:delText>
        </w:r>
        <w:r w:rsidR="001F28C3" w:rsidRPr="00FD2C06">
          <w:rPr>
            <w:rFonts w:eastAsia="Times New Roman"/>
            <w:bCs/>
            <w:szCs w:val="17"/>
            <w:lang w:eastAsia="de-DE"/>
          </w:rPr>
          <w:delText xml:space="preserve"> {LRCalc;260;</w:delText>
        </w:r>
        <w:r w:rsidR="00C170A1">
          <w:rPr>
            <w:rFonts w:eastAsia="Times New Roman"/>
            <w:bCs/>
            <w:szCs w:val="17"/>
            <w:lang w:eastAsia="de-DE"/>
          </w:rPr>
          <w:delText>0</w:delText>
        </w:r>
        <w:r w:rsidR="001F28C3" w:rsidRPr="00FD2C06">
          <w:rPr>
            <w:rFonts w:eastAsia="Times New Roman"/>
            <w:bCs/>
            <w:szCs w:val="17"/>
            <w:lang w:eastAsia="de-DE"/>
          </w:rPr>
          <w:delText>1</w:delText>
        </w:r>
        <w:r w:rsidR="00C170A1">
          <w:rPr>
            <w:rFonts w:eastAsia="Times New Roman"/>
            <w:bCs/>
            <w:szCs w:val="17"/>
            <w:lang w:eastAsia="de-DE"/>
          </w:rPr>
          <w:delText>0</w:delText>
        </w:r>
        <w:r w:rsidR="001F28C3" w:rsidRPr="00FD2C06">
          <w:rPr>
            <w:rFonts w:eastAsia="Times New Roman"/>
            <w:bCs/>
            <w:szCs w:val="17"/>
            <w:lang w:eastAsia="de-DE"/>
          </w:rPr>
          <w:delText>}, {LRCalc;2</w:delText>
        </w:r>
        <w:r w:rsidR="00652361">
          <w:rPr>
            <w:rFonts w:eastAsia="Times New Roman"/>
            <w:bCs/>
            <w:szCs w:val="17"/>
            <w:lang w:eastAsia="de-DE"/>
          </w:rPr>
          <w:delText>7</w:delText>
        </w:r>
        <w:r w:rsidR="001F28C3" w:rsidRPr="00FD2C06">
          <w:rPr>
            <w:rFonts w:eastAsia="Times New Roman"/>
            <w:bCs/>
            <w:szCs w:val="17"/>
            <w:lang w:eastAsia="de-DE"/>
          </w:rPr>
          <w:delText>0;</w:delText>
        </w:r>
        <w:r w:rsidR="00C170A1">
          <w:rPr>
            <w:rFonts w:eastAsia="Times New Roman"/>
            <w:bCs/>
            <w:szCs w:val="17"/>
            <w:lang w:eastAsia="de-DE"/>
          </w:rPr>
          <w:delText>0</w:delText>
        </w:r>
        <w:r w:rsidR="001F28C3" w:rsidRPr="00FD2C06">
          <w:rPr>
            <w:rFonts w:eastAsia="Times New Roman"/>
            <w:bCs/>
            <w:szCs w:val="17"/>
            <w:lang w:eastAsia="de-DE"/>
          </w:rPr>
          <w:delText>1</w:delText>
        </w:r>
        <w:r w:rsidR="00C170A1">
          <w:rPr>
            <w:rFonts w:eastAsia="Times New Roman"/>
            <w:bCs/>
            <w:szCs w:val="17"/>
            <w:lang w:eastAsia="de-DE"/>
          </w:rPr>
          <w:delText>0</w:delText>
        </w:r>
        <w:r w:rsidR="001F28C3" w:rsidRPr="00FD2C06">
          <w:rPr>
            <w:rFonts w:eastAsia="Times New Roman"/>
            <w:bCs/>
            <w:szCs w:val="17"/>
            <w:lang w:eastAsia="de-DE"/>
          </w:rPr>
          <w:delText>},</w:delText>
        </w:r>
        <w:r w:rsidR="00B90CB5" w:rsidRPr="00FD2C06">
          <w:rPr>
            <w:rFonts w:eastAsia="Times New Roman"/>
            <w:bCs/>
            <w:szCs w:val="17"/>
            <w:lang w:eastAsia="de-DE"/>
          </w:rPr>
          <w:delText xml:space="preserve"> </w:delText>
        </w:r>
        <w:r w:rsidR="001F28C3" w:rsidRPr="00FD2C06">
          <w:rPr>
            <w:rFonts w:eastAsia="Times New Roman"/>
            <w:bCs/>
            <w:szCs w:val="17"/>
            <w:lang w:eastAsia="de-DE"/>
          </w:rPr>
          <w:delText>{LRCalc;</w:delText>
        </w:r>
        <w:r w:rsidR="00652361">
          <w:rPr>
            <w:rFonts w:eastAsia="Times New Roman"/>
            <w:bCs/>
            <w:szCs w:val="17"/>
            <w:lang w:eastAsia="de-DE"/>
          </w:rPr>
          <w:delText>280</w:delText>
        </w:r>
        <w:r w:rsidR="001F28C3" w:rsidRPr="00FD2C06">
          <w:rPr>
            <w:rFonts w:eastAsia="Times New Roman"/>
            <w:bCs/>
            <w:szCs w:val="17"/>
            <w:lang w:eastAsia="de-DE"/>
          </w:rPr>
          <w:delText>;</w:delText>
        </w:r>
        <w:r w:rsidR="00C170A1">
          <w:rPr>
            <w:rFonts w:eastAsia="Times New Roman"/>
            <w:bCs/>
            <w:szCs w:val="17"/>
            <w:lang w:eastAsia="de-DE"/>
          </w:rPr>
          <w:delText>0</w:delText>
        </w:r>
        <w:r w:rsidR="001F28C3" w:rsidRPr="00FD2C06">
          <w:rPr>
            <w:rFonts w:eastAsia="Times New Roman"/>
            <w:bCs/>
            <w:szCs w:val="17"/>
            <w:lang w:eastAsia="de-DE"/>
          </w:rPr>
          <w:delText>1</w:delText>
        </w:r>
        <w:r w:rsidR="00C170A1">
          <w:rPr>
            <w:rFonts w:eastAsia="Times New Roman"/>
            <w:bCs/>
            <w:szCs w:val="17"/>
            <w:lang w:eastAsia="de-DE"/>
          </w:rPr>
          <w:delText>0</w:delText>
        </w:r>
        <w:r w:rsidR="001F28C3" w:rsidRPr="00FD2C06">
          <w:rPr>
            <w:rFonts w:eastAsia="Times New Roman"/>
            <w:bCs/>
            <w:szCs w:val="17"/>
            <w:lang w:eastAsia="de-DE"/>
          </w:rPr>
          <w:delText>}</w:delText>
        </w:r>
        <w:r w:rsidR="00BB4F8E">
          <w:rPr>
            <w:rFonts w:eastAsia="Times New Roman"/>
            <w:bCs/>
            <w:szCs w:val="17"/>
            <w:lang w:eastAsia="de-DE"/>
          </w:rPr>
          <w:delText>,</w:delText>
        </w:r>
        <w:r w:rsidR="00B90CB5" w:rsidRPr="00FD2C06">
          <w:rPr>
            <w:rFonts w:eastAsia="Times New Roman"/>
            <w:bCs/>
            <w:szCs w:val="17"/>
            <w:lang w:eastAsia="de-DE"/>
          </w:rPr>
          <w:delText xml:space="preserve"> </w:delText>
        </w:r>
        <w:r w:rsidR="00BB4F8E" w:rsidRPr="00BB4F8E">
          <w:rPr>
            <w:rFonts w:eastAsia="Times New Roman"/>
            <w:bCs/>
            <w:szCs w:val="17"/>
            <w:lang w:eastAsia="de-DE"/>
          </w:rPr>
          <w:delText>{LR3;05</w:delText>
        </w:r>
        <w:r w:rsidR="0064027F">
          <w:rPr>
            <w:rFonts w:eastAsia="Times New Roman"/>
            <w:bCs/>
            <w:szCs w:val="17"/>
            <w:lang w:eastAsia="de-DE"/>
          </w:rPr>
          <w:delText>5</w:delText>
        </w:r>
        <w:r w:rsidR="00BB4F8E" w:rsidRPr="00BB4F8E">
          <w:rPr>
            <w:rFonts w:eastAsia="Times New Roman"/>
            <w:bCs/>
            <w:szCs w:val="17"/>
            <w:lang w:eastAsia="de-DE"/>
          </w:rPr>
          <w:delText>;</w:delText>
        </w:r>
        <w:r w:rsidR="00C170A1">
          <w:rPr>
            <w:rFonts w:eastAsia="Times New Roman"/>
            <w:bCs/>
            <w:szCs w:val="17"/>
            <w:lang w:eastAsia="de-DE"/>
          </w:rPr>
          <w:delText>0</w:delText>
        </w:r>
        <w:r w:rsidR="00BB4F8E" w:rsidRPr="00BB4F8E">
          <w:rPr>
            <w:rFonts w:eastAsia="Times New Roman"/>
            <w:bCs/>
            <w:szCs w:val="17"/>
            <w:lang w:eastAsia="de-DE"/>
          </w:rPr>
          <w:delText>1</w:delText>
        </w:r>
        <w:r w:rsidR="00C170A1">
          <w:rPr>
            <w:rFonts w:eastAsia="Times New Roman"/>
            <w:bCs/>
            <w:szCs w:val="17"/>
            <w:lang w:eastAsia="de-DE"/>
          </w:rPr>
          <w:delText>0</w:delText>
        </w:r>
        <w:r w:rsidR="00BB4F8E" w:rsidRPr="00BB4F8E">
          <w:rPr>
            <w:rFonts w:eastAsia="Times New Roman"/>
            <w:bCs/>
            <w:szCs w:val="17"/>
            <w:lang w:eastAsia="de-DE"/>
          </w:rPr>
          <w:delText>}, {LR3;06</w:delText>
        </w:r>
        <w:r w:rsidR="0064027F">
          <w:rPr>
            <w:rFonts w:eastAsia="Times New Roman"/>
            <w:bCs/>
            <w:szCs w:val="17"/>
            <w:lang w:eastAsia="de-DE"/>
          </w:rPr>
          <w:delText>5</w:delText>
        </w:r>
        <w:r w:rsidR="00BB4F8E" w:rsidRPr="00BB4F8E">
          <w:rPr>
            <w:rFonts w:eastAsia="Times New Roman"/>
            <w:bCs/>
            <w:szCs w:val="17"/>
            <w:lang w:eastAsia="de-DE"/>
          </w:rPr>
          <w:delText>;</w:delText>
        </w:r>
        <w:r w:rsidR="00C170A1">
          <w:rPr>
            <w:rFonts w:eastAsia="Times New Roman"/>
            <w:bCs/>
            <w:szCs w:val="17"/>
            <w:lang w:eastAsia="de-DE"/>
          </w:rPr>
          <w:delText>0</w:delText>
        </w:r>
        <w:r w:rsidR="00BB4F8E" w:rsidRPr="00BB4F8E">
          <w:rPr>
            <w:rFonts w:eastAsia="Times New Roman"/>
            <w:bCs/>
            <w:szCs w:val="17"/>
            <w:lang w:eastAsia="de-DE"/>
          </w:rPr>
          <w:delText>1</w:delText>
        </w:r>
        <w:r w:rsidR="00C170A1">
          <w:rPr>
            <w:rFonts w:eastAsia="Times New Roman"/>
            <w:bCs/>
            <w:szCs w:val="17"/>
            <w:lang w:eastAsia="de-DE"/>
          </w:rPr>
          <w:delText>0</w:delText>
        </w:r>
        <w:r w:rsidR="00BB4F8E" w:rsidRPr="00BB4F8E">
          <w:rPr>
            <w:rFonts w:eastAsia="Times New Roman"/>
            <w:bCs/>
            <w:szCs w:val="17"/>
            <w:lang w:eastAsia="de-DE"/>
          </w:rPr>
          <w:delText>}, {LR3;07</w:delText>
        </w:r>
        <w:r w:rsidR="0064027F">
          <w:rPr>
            <w:rFonts w:eastAsia="Times New Roman"/>
            <w:bCs/>
            <w:szCs w:val="17"/>
            <w:lang w:eastAsia="de-DE"/>
          </w:rPr>
          <w:delText>5</w:delText>
        </w:r>
        <w:r w:rsidR="00BB4F8E" w:rsidRPr="00BB4F8E">
          <w:rPr>
            <w:rFonts w:eastAsia="Times New Roman"/>
            <w:bCs/>
            <w:szCs w:val="17"/>
            <w:lang w:eastAsia="de-DE"/>
          </w:rPr>
          <w:delText>;</w:delText>
        </w:r>
        <w:r w:rsidR="00C170A1">
          <w:rPr>
            <w:rFonts w:eastAsia="Times New Roman"/>
            <w:bCs/>
            <w:szCs w:val="17"/>
            <w:lang w:eastAsia="de-DE"/>
          </w:rPr>
          <w:delText>0</w:delText>
        </w:r>
        <w:r w:rsidR="00BB4F8E" w:rsidRPr="00BB4F8E">
          <w:rPr>
            <w:rFonts w:eastAsia="Times New Roman"/>
            <w:bCs/>
            <w:szCs w:val="17"/>
            <w:lang w:eastAsia="de-DE"/>
          </w:rPr>
          <w:delText>1</w:delText>
        </w:r>
        <w:r w:rsidR="00C170A1">
          <w:rPr>
            <w:rFonts w:eastAsia="Times New Roman"/>
            <w:bCs/>
            <w:szCs w:val="17"/>
            <w:lang w:eastAsia="de-DE"/>
          </w:rPr>
          <w:delText>0</w:delText>
        </w:r>
        <w:r w:rsidR="00BB4F8E" w:rsidRPr="00BB4F8E">
          <w:rPr>
            <w:rFonts w:eastAsia="Times New Roman"/>
            <w:bCs/>
            <w:szCs w:val="17"/>
            <w:lang w:eastAsia="de-DE"/>
          </w:rPr>
          <w:delText>} and {LR3;08</w:delText>
        </w:r>
        <w:r w:rsidR="0064027F">
          <w:rPr>
            <w:rFonts w:eastAsia="Times New Roman"/>
            <w:bCs/>
            <w:szCs w:val="17"/>
            <w:lang w:eastAsia="de-DE"/>
          </w:rPr>
          <w:delText>5</w:delText>
        </w:r>
        <w:r w:rsidR="00BB4F8E" w:rsidRPr="00BB4F8E">
          <w:rPr>
            <w:rFonts w:eastAsia="Times New Roman"/>
            <w:bCs/>
            <w:szCs w:val="17"/>
            <w:lang w:eastAsia="de-DE"/>
          </w:rPr>
          <w:delText>;</w:delText>
        </w:r>
        <w:r w:rsidR="00C170A1">
          <w:rPr>
            <w:rFonts w:eastAsia="Times New Roman"/>
            <w:bCs/>
            <w:szCs w:val="17"/>
            <w:lang w:eastAsia="de-DE"/>
          </w:rPr>
          <w:delText>0</w:delText>
        </w:r>
        <w:r w:rsidR="00BB4F8E" w:rsidRPr="00BB4F8E">
          <w:rPr>
            <w:rFonts w:eastAsia="Times New Roman"/>
            <w:bCs/>
            <w:szCs w:val="17"/>
            <w:lang w:eastAsia="de-DE"/>
          </w:rPr>
          <w:delText>1</w:delText>
        </w:r>
        <w:r w:rsidR="00C170A1">
          <w:rPr>
            <w:rFonts w:eastAsia="Times New Roman"/>
            <w:bCs/>
            <w:szCs w:val="17"/>
            <w:lang w:eastAsia="de-DE"/>
          </w:rPr>
          <w:delText>0</w:delText>
        </w:r>
        <w:r w:rsidR="00BB4F8E" w:rsidRPr="00BB4F8E">
          <w:rPr>
            <w:rFonts w:eastAsia="Times New Roman"/>
            <w:bCs/>
            <w:szCs w:val="17"/>
            <w:lang w:eastAsia="de-DE"/>
          </w:rPr>
          <w:delText xml:space="preserve">} </w:delText>
        </w:r>
        <w:r w:rsidR="00B90CB5" w:rsidRPr="00FD2C06">
          <w:rPr>
            <w:rFonts w:eastAsia="Times New Roman"/>
            <w:bCs/>
            <w:szCs w:val="17"/>
            <w:lang w:eastAsia="de-DE"/>
          </w:rPr>
          <w:delText>only</w:delText>
        </w:r>
      </w:del>
      <w:ins w:id="126" w:author="Author">
        <w:r w:rsidR="008C04F9">
          <w:rPr>
            <w:rFonts w:eastAsia="Times New Roman"/>
            <w:bCs/>
            <w:szCs w:val="17"/>
            <w:lang w:eastAsia="de-DE"/>
          </w:rPr>
          <w:t>0</w:t>
        </w:r>
        <w:r w:rsidRPr="0060741B">
          <w:rPr>
            <w:rFonts w:eastAsia="Times New Roman"/>
            <w:bCs/>
            <w:szCs w:val="17"/>
            <w:lang w:eastAsia="de-DE"/>
          </w:rPr>
          <w:t>340;0</w:t>
        </w:r>
        <w:r w:rsidR="008C04F9">
          <w:rPr>
            <w:rFonts w:eastAsia="Times New Roman"/>
            <w:bCs/>
            <w:szCs w:val="17"/>
            <w:lang w:eastAsia="de-DE"/>
          </w:rPr>
          <w:t>0</w:t>
        </w:r>
        <w:r w:rsidRPr="0060741B">
          <w:rPr>
            <w:rFonts w:eastAsia="Times New Roman"/>
            <w:bCs/>
            <w:szCs w:val="17"/>
            <w:lang w:eastAsia="de-DE"/>
          </w:rPr>
          <w:t>10</w:t>
        </w:r>
        <w:r w:rsidR="00F77BCC" w:rsidRPr="0060741B">
          <w:rPr>
            <w:rFonts w:eastAsia="Times New Roman"/>
            <w:bCs/>
            <w:szCs w:val="17"/>
            <w:lang w:eastAsia="de-DE"/>
          </w:rPr>
          <w:t xml:space="preserve">, which </w:t>
        </w:r>
        <w:r w:rsidRPr="0060741B">
          <w:rPr>
            <w:rFonts w:eastAsia="Times New Roman"/>
            <w:bCs/>
            <w:szCs w:val="17"/>
            <w:lang w:eastAsia="de-DE"/>
          </w:rPr>
          <w:t>could</w:t>
        </w:r>
      </w:ins>
      <w:r w:rsidRPr="0060741B">
        <w:rPr>
          <w:rFonts w:eastAsia="Times New Roman"/>
          <w:bCs/>
          <w:szCs w:val="17"/>
          <w:lang w:eastAsia="de-DE"/>
        </w:rPr>
        <w:t xml:space="preserve"> take negative values</w:t>
      </w:r>
      <w:del w:id="127" w:author="Author">
        <w:r w:rsidR="00B90CB5" w:rsidRPr="00FD2C06">
          <w:rPr>
            <w:rFonts w:eastAsia="Times New Roman"/>
            <w:bCs/>
            <w:szCs w:val="17"/>
            <w:lang w:eastAsia="de-DE"/>
          </w:rPr>
          <w:delText xml:space="preserve">. Also note that, apart from </w:delText>
        </w:r>
      </w:del>
      <w:ins w:id="128" w:author="Author">
        <w:r w:rsidR="007307B3" w:rsidRPr="0060741B">
          <w:rPr>
            <w:rFonts w:eastAsia="Times New Roman"/>
            <w:bCs/>
            <w:szCs w:val="17"/>
            <w:lang w:eastAsia="de-DE"/>
          </w:rPr>
          <w:t xml:space="preserve"> in</w:t>
        </w:r>
        <w:r w:rsidRPr="0060741B">
          <w:rPr>
            <w:rFonts w:eastAsia="Times New Roman"/>
            <w:bCs/>
            <w:szCs w:val="17"/>
            <w:lang w:eastAsia="de-DE"/>
          </w:rPr>
          <w:t xml:space="preserve"> </w:t>
        </w:r>
      </w:ins>
      <w:r w:rsidRPr="0060741B">
        <w:rPr>
          <w:rFonts w:eastAsia="Times New Roman"/>
          <w:bCs/>
          <w:szCs w:val="17"/>
          <w:lang w:eastAsia="de-DE"/>
        </w:rPr>
        <w:t>extreme cases</w:t>
      </w:r>
      <w:r w:rsidR="007307B3" w:rsidRPr="0060741B">
        <w:rPr>
          <w:rFonts w:eastAsia="Times New Roman"/>
          <w:bCs/>
          <w:szCs w:val="17"/>
          <w:lang w:eastAsia="de-DE"/>
        </w:rPr>
        <w:t xml:space="preserve">, </w:t>
      </w:r>
      <w:del w:id="129" w:author="Author">
        <w:r w:rsidR="00B90CB5" w:rsidRPr="00B90CB5">
          <w:rPr>
            <w:rFonts w:eastAsia="Times New Roman"/>
            <w:bCs/>
            <w:szCs w:val="17"/>
            <w:lang w:eastAsia="de-DE"/>
          </w:rPr>
          <w:delText>{LRCalc;</w:delText>
        </w:r>
        <w:r w:rsidR="00652361">
          <w:rPr>
            <w:rFonts w:eastAsia="Times New Roman"/>
            <w:bCs/>
            <w:szCs w:val="17"/>
            <w:lang w:eastAsia="de-DE"/>
          </w:rPr>
          <w:delText>310</w:delText>
        </w:r>
        <w:r w:rsidR="00B90CB5" w:rsidRPr="00B90CB5">
          <w:rPr>
            <w:rFonts w:eastAsia="Times New Roman"/>
            <w:bCs/>
            <w:szCs w:val="17"/>
            <w:lang w:eastAsia="de-DE"/>
          </w:rPr>
          <w:delText>;</w:delText>
        </w:r>
        <w:r w:rsidR="00C170A1">
          <w:rPr>
            <w:rFonts w:eastAsia="Times New Roman"/>
            <w:bCs/>
            <w:szCs w:val="17"/>
            <w:lang w:eastAsia="de-DE"/>
          </w:rPr>
          <w:delText>0</w:delText>
        </w:r>
        <w:r w:rsidR="00B90CB5" w:rsidRPr="00B90CB5">
          <w:rPr>
            <w:rFonts w:eastAsia="Times New Roman"/>
            <w:bCs/>
            <w:szCs w:val="17"/>
            <w:lang w:eastAsia="de-DE"/>
          </w:rPr>
          <w:delText>1</w:delText>
        </w:r>
        <w:r w:rsidR="00C170A1">
          <w:rPr>
            <w:rFonts w:eastAsia="Times New Roman"/>
            <w:bCs/>
            <w:szCs w:val="17"/>
            <w:lang w:eastAsia="de-DE"/>
          </w:rPr>
          <w:delText>0</w:delText>
        </w:r>
        <w:r w:rsidR="00B90CB5" w:rsidRPr="00B90CB5">
          <w:rPr>
            <w:rFonts w:eastAsia="Times New Roman"/>
            <w:bCs/>
            <w:szCs w:val="17"/>
            <w:lang w:eastAsia="de-DE"/>
          </w:rPr>
          <w:delText>}, {LRCalc;</w:delText>
        </w:r>
        <w:r w:rsidR="00652361">
          <w:rPr>
            <w:rFonts w:eastAsia="Times New Roman"/>
            <w:bCs/>
            <w:szCs w:val="17"/>
            <w:lang w:eastAsia="de-DE"/>
          </w:rPr>
          <w:delText>320</w:delText>
        </w:r>
        <w:r w:rsidR="00B90CB5" w:rsidRPr="00B90CB5">
          <w:rPr>
            <w:rFonts w:eastAsia="Times New Roman"/>
            <w:bCs/>
            <w:szCs w:val="17"/>
            <w:lang w:eastAsia="de-DE"/>
          </w:rPr>
          <w:delText>;</w:delText>
        </w:r>
        <w:r w:rsidR="00C170A1">
          <w:rPr>
            <w:rFonts w:eastAsia="Times New Roman"/>
            <w:bCs/>
            <w:szCs w:val="17"/>
            <w:lang w:eastAsia="de-DE"/>
          </w:rPr>
          <w:delText>0</w:delText>
        </w:r>
        <w:r w:rsidR="00B90CB5" w:rsidRPr="00B90CB5">
          <w:rPr>
            <w:rFonts w:eastAsia="Times New Roman"/>
            <w:bCs/>
            <w:szCs w:val="17"/>
            <w:lang w:eastAsia="de-DE"/>
          </w:rPr>
          <w:delText>1</w:delText>
        </w:r>
        <w:r w:rsidR="00C170A1">
          <w:rPr>
            <w:rFonts w:eastAsia="Times New Roman"/>
            <w:bCs/>
            <w:szCs w:val="17"/>
            <w:lang w:eastAsia="de-DE"/>
          </w:rPr>
          <w:delText>0</w:delText>
        </w:r>
        <w:r w:rsidR="00B90CB5" w:rsidRPr="00B90CB5">
          <w:rPr>
            <w:rFonts w:eastAsia="Times New Roman"/>
            <w:bCs/>
            <w:szCs w:val="17"/>
            <w:lang w:eastAsia="de-DE"/>
          </w:rPr>
          <w:delText>}, {LRCalc;3</w:delText>
        </w:r>
        <w:r w:rsidR="00652361">
          <w:rPr>
            <w:rFonts w:eastAsia="Times New Roman"/>
            <w:bCs/>
            <w:szCs w:val="17"/>
            <w:lang w:eastAsia="de-DE"/>
          </w:rPr>
          <w:delText>3</w:delText>
        </w:r>
        <w:r w:rsidR="00B90CB5" w:rsidRPr="00B90CB5">
          <w:rPr>
            <w:rFonts w:eastAsia="Times New Roman"/>
            <w:bCs/>
            <w:szCs w:val="17"/>
            <w:lang w:eastAsia="de-DE"/>
          </w:rPr>
          <w:delText>0;</w:delText>
        </w:r>
        <w:r w:rsidR="00C170A1">
          <w:rPr>
            <w:rFonts w:eastAsia="Times New Roman"/>
            <w:bCs/>
            <w:szCs w:val="17"/>
            <w:lang w:eastAsia="de-DE"/>
          </w:rPr>
          <w:delText>0</w:delText>
        </w:r>
        <w:r w:rsidR="00B90CB5" w:rsidRPr="00B90CB5">
          <w:rPr>
            <w:rFonts w:eastAsia="Times New Roman"/>
            <w:bCs/>
            <w:szCs w:val="17"/>
            <w:lang w:eastAsia="de-DE"/>
          </w:rPr>
          <w:delText>1</w:delText>
        </w:r>
        <w:r w:rsidR="00C170A1">
          <w:rPr>
            <w:rFonts w:eastAsia="Times New Roman"/>
            <w:bCs/>
            <w:szCs w:val="17"/>
            <w:lang w:eastAsia="de-DE"/>
          </w:rPr>
          <w:delText>0</w:delText>
        </w:r>
        <w:r w:rsidR="00B90CB5" w:rsidRPr="00B90CB5">
          <w:rPr>
            <w:rFonts w:eastAsia="Times New Roman"/>
            <w:bCs/>
            <w:szCs w:val="17"/>
            <w:lang w:eastAsia="de-DE"/>
          </w:rPr>
          <w:delText>}, {LRCalc;3</w:delText>
        </w:r>
        <w:r w:rsidR="00652361">
          <w:rPr>
            <w:rFonts w:eastAsia="Times New Roman"/>
            <w:bCs/>
            <w:szCs w:val="17"/>
            <w:lang w:eastAsia="de-DE"/>
          </w:rPr>
          <w:delText>4</w:delText>
        </w:r>
        <w:r w:rsidR="00B90CB5" w:rsidRPr="00B90CB5">
          <w:rPr>
            <w:rFonts w:eastAsia="Times New Roman"/>
            <w:bCs/>
            <w:szCs w:val="17"/>
            <w:lang w:eastAsia="de-DE"/>
          </w:rPr>
          <w:delText>0;</w:delText>
        </w:r>
        <w:r w:rsidR="00C170A1">
          <w:rPr>
            <w:rFonts w:eastAsia="Times New Roman"/>
            <w:bCs/>
            <w:szCs w:val="17"/>
            <w:lang w:eastAsia="de-DE"/>
          </w:rPr>
          <w:delText>0</w:delText>
        </w:r>
        <w:r w:rsidR="00B90CB5" w:rsidRPr="00B90CB5">
          <w:rPr>
            <w:rFonts w:eastAsia="Times New Roman"/>
            <w:bCs/>
            <w:szCs w:val="17"/>
            <w:lang w:eastAsia="de-DE"/>
          </w:rPr>
          <w:delText>1</w:delText>
        </w:r>
        <w:r w:rsidR="00C170A1">
          <w:rPr>
            <w:rFonts w:eastAsia="Times New Roman"/>
            <w:bCs/>
            <w:szCs w:val="17"/>
            <w:lang w:eastAsia="de-DE"/>
          </w:rPr>
          <w:delText>0</w:delText>
        </w:r>
        <w:r w:rsidR="00B90CB5" w:rsidRPr="00B90CB5">
          <w:rPr>
            <w:rFonts w:eastAsia="Times New Roman"/>
            <w:bCs/>
            <w:szCs w:val="17"/>
            <w:lang w:eastAsia="de-DE"/>
          </w:rPr>
          <w:delText>},</w:delText>
        </w:r>
        <w:r w:rsidR="00B90CB5" w:rsidRPr="00FD2C06">
          <w:rPr>
            <w:rFonts w:eastAsia="Times New Roman"/>
            <w:bCs/>
            <w:szCs w:val="17"/>
            <w:lang w:eastAsia="de-DE"/>
          </w:rPr>
          <w:delText xml:space="preserve"> {LR3;010;</w:delText>
        </w:r>
        <w:r w:rsidR="00C170A1">
          <w:rPr>
            <w:rFonts w:eastAsia="Times New Roman"/>
            <w:bCs/>
            <w:szCs w:val="17"/>
            <w:lang w:eastAsia="de-DE"/>
          </w:rPr>
          <w:delText>0</w:delText>
        </w:r>
        <w:r w:rsidR="00B90CB5" w:rsidRPr="00FD2C06">
          <w:rPr>
            <w:rFonts w:eastAsia="Times New Roman"/>
            <w:bCs/>
            <w:szCs w:val="17"/>
            <w:lang w:eastAsia="de-DE"/>
          </w:rPr>
          <w:delText>1</w:delText>
        </w:r>
        <w:r w:rsidR="00C170A1">
          <w:rPr>
            <w:rFonts w:eastAsia="Times New Roman"/>
            <w:bCs/>
            <w:szCs w:val="17"/>
            <w:lang w:eastAsia="de-DE"/>
          </w:rPr>
          <w:delText>0</w:delText>
        </w:r>
        <w:r w:rsidR="00B90CB5" w:rsidRPr="00FD2C06">
          <w:rPr>
            <w:rFonts w:eastAsia="Times New Roman"/>
            <w:bCs/>
            <w:szCs w:val="17"/>
            <w:lang w:eastAsia="de-DE"/>
          </w:rPr>
          <w:delText>}, {LR3;020;</w:delText>
        </w:r>
        <w:r w:rsidR="00C170A1">
          <w:rPr>
            <w:rFonts w:eastAsia="Times New Roman"/>
            <w:bCs/>
            <w:szCs w:val="17"/>
            <w:lang w:eastAsia="de-DE"/>
          </w:rPr>
          <w:delText>0</w:delText>
        </w:r>
        <w:r w:rsidR="00B90CB5" w:rsidRPr="00FD2C06">
          <w:rPr>
            <w:rFonts w:eastAsia="Times New Roman"/>
            <w:bCs/>
            <w:szCs w:val="17"/>
            <w:lang w:eastAsia="de-DE"/>
          </w:rPr>
          <w:delText>1</w:delText>
        </w:r>
        <w:r w:rsidR="00C170A1">
          <w:rPr>
            <w:rFonts w:eastAsia="Times New Roman"/>
            <w:bCs/>
            <w:szCs w:val="17"/>
            <w:lang w:eastAsia="de-DE"/>
          </w:rPr>
          <w:delText>0</w:delText>
        </w:r>
        <w:r w:rsidR="00B90CB5" w:rsidRPr="00FD2C06">
          <w:rPr>
            <w:rFonts w:eastAsia="Times New Roman"/>
            <w:bCs/>
            <w:szCs w:val="17"/>
            <w:lang w:eastAsia="de-DE"/>
          </w:rPr>
          <w:delText>}, {LR3;030;</w:delText>
        </w:r>
        <w:r w:rsidR="00C170A1">
          <w:rPr>
            <w:rFonts w:eastAsia="Times New Roman"/>
            <w:bCs/>
            <w:szCs w:val="17"/>
            <w:lang w:eastAsia="de-DE"/>
          </w:rPr>
          <w:delText>0</w:delText>
        </w:r>
        <w:r w:rsidR="00B90CB5" w:rsidRPr="00FD2C06">
          <w:rPr>
            <w:rFonts w:eastAsia="Times New Roman"/>
            <w:bCs/>
            <w:szCs w:val="17"/>
            <w:lang w:eastAsia="de-DE"/>
          </w:rPr>
          <w:delText>1</w:delText>
        </w:r>
        <w:r w:rsidR="00C170A1">
          <w:rPr>
            <w:rFonts w:eastAsia="Times New Roman"/>
            <w:bCs/>
            <w:szCs w:val="17"/>
            <w:lang w:eastAsia="de-DE"/>
          </w:rPr>
          <w:delText>0</w:delText>
        </w:r>
        <w:r w:rsidR="00B90CB5" w:rsidRPr="00FD2C06">
          <w:rPr>
            <w:rFonts w:eastAsia="Times New Roman"/>
            <w:bCs/>
            <w:szCs w:val="17"/>
            <w:lang w:eastAsia="de-DE"/>
          </w:rPr>
          <w:delText>}</w:delText>
        </w:r>
        <w:r w:rsidR="00B90CB5">
          <w:rPr>
            <w:rFonts w:eastAsia="Times New Roman"/>
            <w:bCs/>
            <w:szCs w:val="17"/>
            <w:lang w:eastAsia="de-DE"/>
          </w:rPr>
          <w:delText xml:space="preserve"> and</w:delText>
        </w:r>
        <w:r w:rsidR="00B90CB5" w:rsidRPr="00FD2C06">
          <w:rPr>
            <w:rFonts w:eastAsia="Times New Roman"/>
            <w:bCs/>
            <w:szCs w:val="17"/>
            <w:lang w:eastAsia="de-DE"/>
          </w:rPr>
          <w:delText xml:space="preserve"> {LR3;040;</w:delText>
        </w:r>
        <w:r w:rsidR="00C170A1">
          <w:rPr>
            <w:rFonts w:eastAsia="Times New Roman"/>
            <w:bCs/>
            <w:szCs w:val="17"/>
            <w:lang w:eastAsia="de-DE"/>
          </w:rPr>
          <w:delText>0</w:delText>
        </w:r>
        <w:r w:rsidR="00B90CB5" w:rsidRPr="00FD2C06">
          <w:rPr>
            <w:rFonts w:eastAsia="Times New Roman"/>
            <w:bCs/>
            <w:szCs w:val="17"/>
            <w:lang w:eastAsia="de-DE"/>
          </w:rPr>
          <w:delText>1</w:delText>
        </w:r>
        <w:r w:rsidR="00C170A1">
          <w:rPr>
            <w:rFonts w:eastAsia="Times New Roman"/>
            <w:bCs/>
            <w:szCs w:val="17"/>
            <w:lang w:eastAsia="de-DE"/>
          </w:rPr>
          <w:delText>0</w:delText>
        </w:r>
        <w:r w:rsidR="00B90CB5" w:rsidRPr="00FD2C06">
          <w:rPr>
            <w:rFonts w:eastAsia="Times New Roman"/>
            <w:bCs/>
            <w:szCs w:val="17"/>
            <w:lang w:eastAsia="de-DE"/>
          </w:rPr>
          <w:delText>} only</w:delText>
        </w:r>
      </w:del>
      <w:ins w:id="130" w:author="Author">
        <w:r w:rsidR="00F77BCC" w:rsidRPr="0060741B">
          <w:rPr>
            <w:rFonts w:eastAsia="Times New Roman"/>
            <w:bCs/>
            <w:szCs w:val="17"/>
            <w:lang w:eastAsia="de-DE"/>
          </w:rPr>
          <w:t>otherwise</w:t>
        </w:r>
        <w:r w:rsidR="007307B3" w:rsidRPr="0060741B">
          <w:rPr>
            <w:rFonts w:eastAsia="Times New Roman"/>
            <w:bCs/>
            <w:szCs w:val="17"/>
            <w:lang w:eastAsia="de-DE"/>
          </w:rPr>
          <w:t xml:space="preserve"> </w:t>
        </w:r>
        <w:r w:rsidR="007307B3" w:rsidRPr="006F588E">
          <w:rPr>
            <w:rFonts w:eastAsia="Times New Roman"/>
            <w:bCs/>
            <w:szCs w:val="17"/>
            <w:lang w:eastAsia="de-DE"/>
          </w:rPr>
          <w:t>they</w:t>
        </w:r>
      </w:ins>
      <w:r w:rsidR="007307B3" w:rsidRPr="006F588E">
        <w:rPr>
          <w:rFonts w:eastAsia="Times New Roman"/>
          <w:bCs/>
          <w:szCs w:val="17"/>
          <w:lang w:eastAsia="de-DE"/>
        </w:rPr>
        <w:t xml:space="preserve"> take positive values</w:t>
      </w:r>
      <w:r w:rsidRPr="006F588E">
        <w:rPr>
          <w:rFonts w:eastAsia="Times New Roman"/>
          <w:bCs/>
          <w:szCs w:val="17"/>
          <w:lang w:eastAsia="de-DE"/>
        </w:rPr>
        <w:t>.</w:t>
      </w:r>
    </w:p>
    <w:p w14:paraId="1A7EEF5B" w14:textId="33F66B61" w:rsidR="0060741B" w:rsidRPr="006F588E" w:rsidRDefault="0060741B" w:rsidP="006F588E">
      <w:pPr>
        <w:pStyle w:val="InstructionsText2"/>
        <w:numPr>
          <w:ilvl w:val="0"/>
          <w:numId w:val="25"/>
        </w:numPr>
        <w:rPr>
          <w:ins w:id="131" w:author="Author"/>
          <w:rFonts w:eastAsia="Times New Roman"/>
          <w:bCs/>
          <w:szCs w:val="17"/>
          <w:lang w:eastAsia="de-DE"/>
        </w:rPr>
      </w:pPr>
      <w:ins w:id="132" w:author="Author">
        <w:r w:rsidRPr="006F588E">
          <w:rPr>
            <w:rFonts w:eastAsia="Times New Roman"/>
            <w:bCs/>
            <w:szCs w:val="17"/>
            <w:lang w:eastAsia="de-DE"/>
          </w:rPr>
          <w:t>{LRCalc</w:t>
        </w:r>
        <w:proofErr w:type="gramStart"/>
        <w:r w:rsidRPr="006F588E">
          <w:rPr>
            <w:rFonts w:eastAsia="Times New Roman"/>
            <w:bCs/>
            <w:szCs w:val="17"/>
            <w:lang w:eastAsia="de-DE"/>
          </w:rPr>
          <w:t>;</w:t>
        </w:r>
        <w:r w:rsidR="008C04F9">
          <w:rPr>
            <w:rFonts w:eastAsia="Times New Roman"/>
            <w:bCs/>
            <w:szCs w:val="17"/>
            <w:lang w:eastAsia="de-DE"/>
          </w:rPr>
          <w:t>0</w:t>
        </w:r>
        <w:r w:rsidRPr="006F588E">
          <w:rPr>
            <w:rFonts w:eastAsia="Times New Roman"/>
            <w:bCs/>
            <w:szCs w:val="17"/>
            <w:lang w:eastAsia="de-DE"/>
          </w:rPr>
          <w:t>280</w:t>
        </w:r>
        <w:proofErr w:type="gramEnd"/>
        <w:r w:rsidRPr="006F588E">
          <w:rPr>
            <w:rFonts w:eastAsia="Times New Roman"/>
            <w:bCs/>
            <w:szCs w:val="17"/>
            <w:lang w:eastAsia="de-DE"/>
          </w:rPr>
          <w:t>;0</w:t>
        </w:r>
        <w:r w:rsidR="008C04F9">
          <w:rPr>
            <w:rFonts w:eastAsia="Times New Roman"/>
            <w:bCs/>
            <w:szCs w:val="17"/>
            <w:lang w:eastAsia="de-DE"/>
          </w:rPr>
          <w:t>0</w:t>
        </w:r>
        <w:r w:rsidRPr="006F588E">
          <w:rPr>
            <w:rFonts w:eastAsia="Times New Roman"/>
            <w:bCs/>
            <w:szCs w:val="17"/>
            <w:lang w:eastAsia="de-DE"/>
          </w:rPr>
          <w:t>10}</w:t>
        </w:r>
        <w:r w:rsidR="00E17E52" w:rsidRPr="006F588E">
          <w:rPr>
            <w:rFonts w:eastAsia="Times New Roman"/>
            <w:bCs/>
            <w:szCs w:val="17"/>
            <w:lang w:eastAsia="de-DE"/>
          </w:rPr>
          <w:t>can</w:t>
        </w:r>
        <w:r w:rsidRPr="006F588E">
          <w:rPr>
            <w:rFonts w:eastAsia="Times New Roman"/>
            <w:bCs/>
            <w:szCs w:val="17"/>
            <w:lang w:eastAsia="de-DE"/>
          </w:rPr>
          <w:t xml:space="preserve"> take a positive value</w:t>
        </w:r>
        <w:r w:rsidR="00E17E52" w:rsidRPr="006F588E">
          <w:rPr>
            <w:rFonts w:eastAsia="Times New Roman"/>
            <w:bCs/>
            <w:szCs w:val="17"/>
            <w:lang w:eastAsia="de-DE"/>
          </w:rPr>
          <w:t>s</w:t>
        </w:r>
        <w:r w:rsidRPr="006F588E">
          <w:rPr>
            <w:rFonts w:eastAsia="Times New Roman"/>
            <w:bCs/>
            <w:szCs w:val="17"/>
            <w:lang w:eastAsia="de-DE"/>
          </w:rPr>
          <w:t xml:space="preserve"> due to Article 473a (7)</w:t>
        </w:r>
        <w:r w:rsidR="0032786A">
          <w:rPr>
            <w:rFonts w:eastAsia="Times New Roman"/>
            <w:bCs/>
            <w:szCs w:val="17"/>
            <w:lang w:eastAsia="de-DE"/>
          </w:rPr>
          <w:t xml:space="preserve"> CRR</w:t>
        </w:r>
        <w:r w:rsidRPr="006F588E">
          <w:rPr>
            <w:rFonts w:eastAsia="Times New Roman"/>
            <w:bCs/>
            <w:szCs w:val="17"/>
            <w:lang w:eastAsia="de-DE"/>
          </w:rPr>
          <w:t xml:space="preserve">, otherwise </w:t>
        </w:r>
        <w:r w:rsidR="00E17E52" w:rsidRPr="006F588E">
          <w:rPr>
            <w:rFonts w:eastAsia="Times New Roman"/>
            <w:bCs/>
            <w:szCs w:val="17"/>
            <w:lang w:eastAsia="de-DE"/>
          </w:rPr>
          <w:t>they</w:t>
        </w:r>
        <w:r w:rsidRPr="006F588E">
          <w:rPr>
            <w:rFonts w:eastAsia="Times New Roman"/>
            <w:bCs/>
            <w:szCs w:val="17"/>
            <w:lang w:eastAsia="de-DE"/>
          </w:rPr>
          <w:t xml:space="preserve"> take negative values.</w:t>
        </w:r>
      </w:ins>
    </w:p>
    <w:p w14:paraId="12B14317" w14:textId="77777777" w:rsidR="001F28C3" w:rsidRPr="00FD2C06" w:rsidRDefault="00360A3D" w:rsidP="00FD2C06">
      <w:pPr>
        <w:pStyle w:val="InstructionsText2"/>
        <w:numPr>
          <w:ilvl w:val="0"/>
          <w:numId w:val="0"/>
        </w:numPr>
        <w:ind w:left="720"/>
        <w:rPr>
          <w:rFonts w:eastAsia="Times New Roman"/>
          <w:bCs/>
          <w:szCs w:val="17"/>
          <w:lang w:eastAsia="de-DE"/>
        </w:rPr>
      </w:pPr>
      <w:ins w:id="133" w:author="Author">
        <w:r>
          <w:rPr>
            <w:rFonts w:eastAsia="Times New Roman"/>
            <w:bCs/>
            <w:szCs w:val="17"/>
            <w:lang w:eastAsia="de-DE"/>
          </w:rPr>
          <w:t xml:space="preserve"> </w:t>
        </w:r>
      </w:ins>
    </w:p>
    <w:p w14:paraId="35677258" w14:textId="77777777" w:rsidR="00217D1F" w:rsidRPr="00FE002E" w:rsidRDefault="00F4754B" w:rsidP="00217D1F">
      <w:pPr>
        <w:pStyle w:val="BodyText1"/>
        <w:outlineLvl w:val="0"/>
        <w:rPr>
          <w:rFonts w:ascii="Times New Roman" w:hAnsi="Times New Roman"/>
          <w:b/>
          <w:sz w:val="24"/>
          <w:szCs w:val="24"/>
        </w:rPr>
      </w:pPr>
      <w:r w:rsidRPr="00FE002E">
        <w:rPr>
          <w:rFonts w:ascii="Times New Roman" w:hAnsi="Times New Roman"/>
          <w:b/>
        </w:rPr>
        <w:br w:type="page"/>
      </w:r>
      <w:bookmarkStart w:id="134" w:name="_Toc351048504"/>
      <w:bookmarkStart w:id="135" w:name="_Toc359414281"/>
      <w:bookmarkStart w:id="136" w:name="_Toc38472476"/>
      <w:bookmarkStart w:id="137" w:name="_Toc423089066"/>
      <w:r w:rsidRPr="00FE002E">
        <w:rPr>
          <w:rFonts w:ascii="Times New Roman" w:hAnsi="Times New Roman"/>
          <w:b/>
          <w:sz w:val="24"/>
          <w:szCs w:val="24"/>
        </w:rPr>
        <w:lastRenderedPageBreak/>
        <w:t>PART II: TEMPLATE RELATED INSTRUCTIONS</w:t>
      </w:r>
      <w:bookmarkEnd w:id="108"/>
      <w:bookmarkEnd w:id="134"/>
      <w:bookmarkEnd w:id="135"/>
      <w:bookmarkEnd w:id="136"/>
      <w:bookmarkEnd w:id="137"/>
    </w:p>
    <w:p w14:paraId="5C9A5B28" w14:textId="77777777" w:rsidR="00D91BC3" w:rsidRPr="00CF306A" w:rsidRDefault="00D91BC3" w:rsidP="00217B44">
      <w:pPr>
        <w:pStyle w:val="BodyText1"/>
      </w:pPr>
    </w:p>
    <w:p w14:paraId="0A8A89E0" w14:textId="77777777" w:rsidR="00217D1F" w:rsidRPr="00FE002E" w:rsidRDefault="00500508" w:rsidP="00500508">
      <w:pPr>
        <w:pStyle w:val="BodyText1"/>
        <w:ind w:left="357" w:hanging="357"/>
        <w:outlineLvl w:val="1"/>
        <w:rPr>
          <w:del w:id="138" w:author="Author"/>
          <w:rFonts w:ascii="Times New Roman" w:hAnsi="Times New Roman"/>
          <w:b/>
        </w:rPr>
      </w:pPr>
      <w:bookmarkStart w:id="139" w:name="_Toc359414282"/>
      <w:bookmarkStart w:id="140" w:name="_Toc423089067"/>
      <w:bookmarkStart w:id="141" w:name="_Toc322631544"/>
      <w:bookmarkStart w:id="142" w:name="_Toc322687870"/>
      <w:del w:id="143" w:author="Author">
        <w:r w:rsidRPr="00FE002E">
          <w:rPr>
            <w:rFonts w:ascii="Times New Roman" w:hAnsi="Times New Roman"/>
            <w:b/>
          </w:rPr>
          <w:delText>1.</w:delText>
        </w:r>
        <w:r w:rsidRPr="00FE002E">
          <w:rPr>
            <w:rFonts w:ascii="Times New Roman" w:hAnsi="Times New Roman"/>
            <w:b/>
          </w:rPr>
          <w:tab/>
        </w:r>
        <w:r w:rsidR="00607A1B" w:rsidRPr="00FE002E">
          <w:rPr>
            <w:rFonts w:ascii="Times New Roman" w:hAnsi="Times New Roman"/>
            <w:b/>
          </w:rPr>
          <w:delText>Structure and frequency</w:delText>
        </w:r>
        <w:bookmarkEnd w:id="139"/>
        <w:bookmarkEnd w:id="140"/>
        <w:r w:rsidR="00607A1B" w:rsidRPr="00FE002E">
          <w:rPr>
            <w:rFonts w:ascii="Times New Roman" w:hAnsi="Times New Roman"/>
            <w:b/>
          </w:rPr>
          <w:delText xml:space="preserve"> </w:delText>
        </w:r>
        <w:bookmarkEnd w:id="141"/>
        <w:bookmarkEnd w:id="142"/>
      </w:del>
    </w:p>
    <w:p w14:paraId="7FD7FB29" w14:textId="77777777" w:rsidR="00D91BC3" w:rsidRPr="00CF306A" w:rsidRDefault="00D91BC3" w:rsidP="00217B44">
      <w:pPr>
        <w:pStyle w:val="BodyText1"/>
        <w:rPr>
          <w:del w:id="144" w:author="Author"/>
        </w:rPr>
      </w:pPr>
    </w:p>
    <w:p w14:paraId="1BCB5B38" w14:textId="77777777" w:rsidR="00F4754B" w:rsidRPr="00FE002E" w:rsidRDefault="00500508" w:rsidP="00500508">
      <w:pPr>
        <w:pStyle w:val="BodyText1"/>
        <w:spacing w:line="240" w:lineRule="auto"/>
        <w:ind w:left="720" w:hanging="360"/>
        <w:rPr>
          <w:del w:id="145" w:author="Author"/>
          <w:rFonts w:ascii="Times New Roman" w:hAnsi="Times New Roman"/>
        </w:rPr>
      </w:pPr>
      <w:del w:id="146" w:author="Author">
        <w:r w:rsidRPr="00FE002E">
          <w:rPr>
            <w:rFonts w:ascii="Times New Roman" w:hAnsi="Times New Roman"/>
          </w:rPr>
          <w:delText>1.</w:delText>
        </w:r>
        <w:r w:rsidRPr="00FE002E">
          <w:rPr>
            <w:rFonts w:ascii="Times New Roman" w:hAnsi="Times New Roman"/>
          </w:rPr>
          <w:tab/>
        </w:r>
        <w:r w:rsidR="00F4754B" w:rsidRPr="00FE002E">
          <w:rPr>
            <w:rFonts w:ascii="Times New Roman" w:hAnsi="Times New Roman"/>
          </w:rPr>
          <w:delText>The leverage ratio template is divided into two parts. Part A comprises all the data items that enter into the calculation of the leverage ratio</w:delText>
        </w:r>
        <w:r w:rsidR="00FF2091" w:rsidRPr="00FE002E">
          <w:rPr>
            <w:rFonts w:ascii="Times New Roman" w:hAnsi="Times New Roman"/>
          </w:rPr>
          <w:delText xml:space="preserve"> that institutions shall</w:delText>
        </w:r>
        <w:r w:rsidR="006A5A49" w:rsidRPr="00FE002E">
          <w:rPr>
            <w:rFonts w:ascii="Times New Roman" w:hAnsi="Times New Roman"/>
          </w:rPr>
          <w:delText xml:space="preserve"> submit to competent authorities </w:delText>
        </w:r>
        <w:r w:rsidR="00D85101">
          <w:rPr>
            <w:rFonts w:ascii="Times New Roman" w:hAnsi="Times New Roman"/>
          </w:rPr>
          <w:delText>in accordance with</w:delText>
        </w:r>
        <w:r w:rsidR="006A5A49" w:rsidRPr="00FE002E">
          <w:rPr>
            <w:rFonts w:ascii="Times New Roman" w:hAnsi="Times New Roman"/>
          </w:rPr>
          <w:delText xml:space="preserve"> </w:delText>
        </w:r>
        <w:r w:rsidR="007A001B">
          <w:rPr>
            <w:rFonts w:ascii="Times New Roman" w:hAnsi="Times New Roman"/>
          </w:rPr>
          <w:delText xml:space="preserve">the first subparagraph of </w:delText>
        </w:r>
        <w:r w:rsidR="006A5A49" w:rsidRPr="00FE002E">
          <w:rPr>
            <w:rFonts w:ascii="Times New Roman" w:hAnsi="Times New Roman"/>
          </w:rPr>
          <w:delText xml:space="preserve">Article </w:delText>
        </w:r>
        <w:r w:rsidR="00AB5052" w:rsidRPr="00FE002E">
          <w:rPr>
            <w:rFonts w:ascii="Times New Roman" w:hAnsi="Times New Roman"/>
          </w:rPr>
          <w:delText>430</w:delText>
        </w:r>
        <w:r w:rsidR="006A5A49" w:rsidRPr="00FE002E">
          <w:rPr>
            <w:rFonts w:ascii="Times New Roman" w:hAnsi="Times New Roman"/>
          </w:rPr>
          <w:delText>(1) of the CRR</w:delText>
        </w:r>
        <w:r w:rsidR="00F4754B" w:rsidRPr="00FE002E">
          <w:rPr>
            <w:rFonts w:ascii="Times New Roman" w:hAnsi="Times New Roman"/>
          </w:rPr>
          <w:delText>, while Part B comprises all the data items that</w:delText>
        </w:r>
        <w:r w:rsidR="00FF2091" w:rsidRPr="00FE002E">
          <w:rPr>
            <w:rFonts w:ascii="Times New Roman" w:hAnsi="Times New Roman"/>
          </w:rPr>
          <w:delText xml:space="preserve"> institutions shall submit </w:delText>
        </w:r>
        <w:r w:rsidR="00D85101">
          <w:rPr>
            <w:rFonts w:ascii="Times New Roman" w:hAnsi="Times New Roman"/>
          </w:rPr>
          <w:delText>in accordance with</w:delText>
        </w:r>
        <w:r w:rsidR="00F1460A" w:rsidRPr="00FE002E">
          <w:rPr>
            <w:rFonts w:ascii="Times New Roman" w:hAnsi="Times New Roman"/>
          </w:rPr>
          <w:delText xml:space="preserve"> </w:delText>
        </w:r>
        <w:r w:rsidR="00AA005C">
          <w:rPr>
            <w:rFonts w:ascii="Times New Roman" w:hAnsi="Times New Roman"/>
          </w:rPr>
          <w:delText xml:space="preserve">the second subparagraph of </w:delText>
        </w:r>
        <w:r w:rsidR="00F1460A" w:rsidRPr="00FE002E">
          <w:rPr>
            <w:rFonts w:ascii="Times New Roman" w:hAnsi="Times New Roman"/>
          </w:rPr>
          <w:delText xml:space="preserve">Article </w:delText>
        </w:r>
        <w:r w:rsidR="00AB5052" w:rsidRPr="00FE002E">
          <w:rPr>
            <w:rFonts w:ascii="Times New Roman" w:hAnsi="Times New Roman"/>
          </w:rPr>
          <w:delText>430</w:delText>
        </w:r>
        <w:r w:rsidR="00F1460A" w:rsidRPr="00FE002E">
          <w:rPr>
            <w:rFonts w:ascii="Times New Roman" w:hAnsi="Times New Roman"/>
          </w:rPr>
          <w:delText xml:space="preserve">(1) </w:delText>
        </w:r>
        <w:r w:rsidR="006A5A49" w:rsidRPr="00FE002E">
          <w:rPr>
            <w:rFonts w:ascii="Times New Roman" w:hAnsi="Times New Roman"/>
          </w:rPr>
          <w:delText xml:space="preserve">of the CRR </w:delText>
        </w:r>
        <w:r w:rsidR="00F1460A" w:rsidRPr="00FE002E">
          <w:rPr>
            <w:rFonts w:ascii="Times New Roman" w:hAnsi="Times New Roman"/>
          </w:rPr>
          <w:delText>(i</w:delText>
        </w:r>
        <w:r w:rsidR="00DE1EB5">
          <w:rPr>
            <w:rFonts w:ascii="Times New Roman" w:hAnsi="Times New Roman"/>
          </w:rPr>
          <w:delText>.</w:delText>
        </w:r>
        <w:r w:rsidR="00F1460A" w:rsidRPr="00FE002E">
          <w:rPr>
            <w:rFonts w:ascii="Times New Roman" w:hAnsi="Times New Roman"/>
          </w:rPr>
          <w:delText>e</w:delText>
        </w:r>
        <w:r w:rsidR="00DE1EB5">
          <w:rPr>
            <w:rFonts w:ascii="Times New Roman" w:hAnsi="Times New Roman"/>
          </w:rPr>
          <w:delText>.</w:delText>
        </w:r>
        <w:r w:rsidR="00F4754B" w:rsidRPr="00FE002E">
          <w:rPr>
            <w:rFonts w:ascii="Times New Roman" w:hAnsi="Times New Roman"/>
          </w:rPr>
          <w:delText xml:space="preserve"> for the purposes of the report referred to in Article </w:delText>
        </w:r>
        <w:r w:rsidR="00AB5052" w:rsidRPr="00FE002E">
          <w:rPr>
            <w:rFonts w:ascii="Times New Roman" w:hAnsi="Times New Roman"/>
          </w:rPr>
          <w:delText xml:space="preserve">511 </w:delText>
        </w:r>
        <w:r w:rsidR="00F4754B" w:rsidRPr="00FE002E">
          <w:rPr>
            <w:rFonts w:ascii="Times New Roman" w:hAnsi="Times New Roman"/>
          </w:rPr>
          <w:delText>of the CRR</w:delText>
        </w:r>
        <w:r w:rsidR="006A5A49" w:rsidRPr="00FE002E">
          <w:rPr>
            <w:rFonts w:ascii="Times New Roman" w:hAnsi="Times New Roman"/>
          </w:rPr>
          <w:delText>)</w:delText>
        </w:r>
        <w:r w:rsidR="00F4754B" w:rsidRPr="00FE002E">
          <w:rPr>
            <w:rFonts w:ascii="Times New Roman" w:hAnsi="Times New Roman"/>
          </w:rPr>
          <w:delText>.</w:delText>
        </w:r>
      </w:del>
    </w:p>
    <w:p w14:paraId="6377289E" w14:textId="77777777" w:rsidR="00FC2664" w:rsidRPr="00FE002E" w:rsidRDefault="00FC2664" w:rsidP="00F4754B">
      <w:pPr>
        <w:pStyle w:val="BodyText1"/>
        <w:rPr>
          <w:del w:id="147" w:author="Author"/>
          <w:rFonts w:ascii="Times New Roman" w:hAnsi="Times New Roman"/>
        </w:rPr>
      </w:pPr>
    </w:p>
    <w:p w14:paraId="6D5E14DB" w14:textId="77777777" w:rsidR="00FF2091" w:rsidRPr="00FE002E" w:rsidRDefault="00500508" w:rsidP="00500508">
      <w:pPr>
        <w:pStyle w:val="BodyText1"/>
        <w:spacing w:line="240" w:lineRule="auto"/>
        <w:ind w:left="720" w:hanging="360"/>
        <w:rPr>
          <w:del w:id="148" w:author="Author"/>
          <w:rFonts w:ascii="Times New Roman" w:hAnsi="Times New Roman"/>
        </w:rPr>
      </w:pPr>
      <w:del w:id="149" w:author="Author">
        <w:r w:rsidRPr="00FE002E">
          <w:rPr>
            <w:rFonts w:ascii="Times New Roman" w:hAnsi="Times New Roman"/>
          </w:rPr>
          <w:delText>2.</w:delText>
        </w:r>
        <w:r w:rsidRPr="00FE002E">
          <w:rPr>
            <w:rFonts w:ascii="Times New Roman" w:hAnsi="Times New Roman"/>
          </w:rPr>
          <w:tab/>
        </w:r>
        <w:r w:rsidR="00607A1B" w:rsidRPr="00FE002E">
          <w:rPr>
            <w:rFonts w:ascii="Times New Roman" w:hAnsi="Times New Roman"/>
          </w:rPr>
          <w:delText>When compiling the data for this ITS, institutions shall consider the treatment of fiduciary assets in accordance with Article 429(1</w:delText>
        </w:r>
        <w:r w:rsidR="0078115E">
          <w:rPr>
            <w:rFonts w:ascii="Times New Roman" w:hAnsi="Times New Roman"/>
          </w:rPr>
          <w:delText>3</w:delText>
        </w:r>
        <w:r w:rsidR="00607A1B" w:rsidRPr="00FE002E">
          <w:rPr>
            <w:rFonts w:ascii="Times New Roman" w:hAnsi="Times New Roman"/>
          </w:rPr>
          <w:delText>) of the CRR.</w:delText>
        </w:r>
      </w:del>
    </w:p>
    <w:p w14:paraId="4D52FF22" w14:textId="77777777" w:rsidR="00FC2664" w:rsidRPr="00FE002E" w:rsidRDefault="00FC2664" w:rsidP="00F4754B">
      <w:pPr>
        <w:pStyle w:val="BodyText1"/>
        <w:rPr>
          <w:del w:id="150" w:author="Author"/>
          <w:rFonts w:ascii="Times New Roman" w:hAnsi="Times New Roman"/>
        </w:rPr>
      </w:pPr>
    </w:p>
    <w:p w14:paraId="28A7E86C" w14:textId="041292A6" w:rsidR="00FC2664" w:rsidRPr="00FE002E" w:rsidRDefault="00500508" w:rsidP="00F4754B">
      <w:pPr>
        <w:pStyle w:val="BodyText1"/>
        <w:rPr>
          <w:ins w:id="151" w:author="Author"/>
          <w:rFonts w:ascii="Times New Roman" w:hAnsi="Times New Roman"/>
        </w:rPr>
      </w:pPr>
      <w:bookmarkStart w:id="152" w:name="_Toc423089068"/>
      <w:del w:id="153" w:author="Author">
        <w:r w:rsidRPr="00FE002E">
          <w:rPr>
            <w:rFonts w:ascii="Times New Roman" w:hAnsi="Times New Roman"/>
            <w:b/>
          </w:rPr>
          <w:delText>2</w:delText>
        </w:r>
      </w:del>
      <w:bookmarkStart w:id="154" w:name="_Toc322533849"/>
    </w:p>
    <w:p w14:paraId="4C8C375F" w14:textId="77777777" w:rsidR="00505096" w:rsidRPr="00FE002E" w:rsidRDefault="006F588E" w:rsidP="00500508">
      <w:pPr>
        <w:pStyle w:val="BodyText1"/>
        <w:ind w:left="357" w:hanging="357"/>
        <w:outlineLvl w:val="1"/>
        <w:rPr>
          <w:rFonts w:ascii="Times New Roman" w:hAnsi="Times New Roman"/>
          <w:b/>
        </w:rPr>
      </w:pPr>
      <w:bookmarkStart w:id="155" w:name="_Toc359414283"/>
      <w:bookmarkStart w:id="156" w:name="_Toc38472477"/>
      <w:ins w:id="157" w:author="Author">
        <w:r>
          <w:rPr>
            <w:rFonts w:ascii="Times New Roman" w:hAnsi="Times New Roman"/>
            <w:b/>
          </w:rPr>
          <w:t>1</w:t>
        </w:r>
      </w:ins>
      <w:r w:rsidR="00500508" w:rsidRPr="00FE002E">
        <w:rPr>
          <w:rFonts w:ascii="Times New Roman" w:hAnsi="Times New Roman"/>
          <w:b/>
        </w:rPr>
        <w:t>.</w:t>
      </w:r>
      <w:r w:rsidR="00500508" w:rsidRPr="00FE002E">
        <w:rPr>
          <w:rFonts w:ascii="Times New Roman" w:hAnsi="Times New Roman"/>
          <w:b/>
        </w:rPr>
        <w:tab/>
      </w:r>
      <w:r w:rsidR="00505096" w:rsidRPr="00FE002E">
        <w:rPr>
          <w:rFonts w:ascii="Times New Roman" w:hAnsi="Times New Roman"/>
          <w:b/>
        </w:rPr>
        <w:t>Formulas for leverage ratio calculation</w:t>
      </w:r>
      <w:bookmarkEnd w:id="155"/>
      <w:bookmarkEnd w:id="156"/>
      <w:bookmarkEnd w:id="152"/>
    </w:p>
    <w:p w14:paraId="3A3523EF" w14:textId="77777777" w:rsidR="00B9185D" w:rsidRPr="00FE002E" w:rsidRDefault="00B9185D" w:rsidP="00FF2091">
      <w:pPr>
        <w:pStyle w:val="BodyText1"/>
        <w:spacing w:line="240" w:lineRule="auto"/>
        <w:rPr>
          <w:rFonts w:ascii="Times New Roman" w:hAnsi="Times New Roman"/>
        </w:rPr>
      </w:pPr>
    </w:p>
    <w:p w14:paraId="23B05B4C" w14:textId="5FC5CD10" w:rsidR="00505096" w:rsidRPr="00FE002E" w:rsidRDefault="00500508" w:rsidP="00500508">
      <w:pPr>
        <w:pStyle w:val="BodyText1"/>
        <w:spacing w:line="240" w:lineRule="auto"/>
        <w:ind w:left="720" w:hanging="360"/>
        <w:rPr>
          <w:rFonts w:ascii="Times New Roman" w:hAnsi="Times New Roman"/>
        </w:rPr>
      </w:pPr>
      <w:del w:id="158" w:author="Author">
        <w:r w:rsidRPr="00FE002E">
          <w:rPr>
            <w:rFonts w:ascii="Times New Roman" w:hAnsi="Times New Roman"/>
          </w:rPr>
          <w:delText>3</w:delText>
        </w:r>
      </w:del>
      <w:ins w:id="159" w:author="Author">
        <w:r w:rsidR="006F588E">
          <w:rPr>
            <w:rFonts w:ascii="Times New Roman" w:hAnsi="Times New Roman"/>
          </w:rPr>
          <w:t>1</w:t>
        </w:r>
      </w:ins>
      <w:r w:rsidRPr="00FE002E">
        <w:rPr>
          <w:rFonts w:ascii="Times New Roman" w:hAnsi="Times New Roman"/>
        </w:rPr>
        <w:t>.</w:t>
      </w:r>
      <w:r w:rsidRPr="00FE002E">
        <w:rPr>
          <w:rFonts w:ascii="Times New Roman" w:hAnsi="Times New Roman"/>
        </w:rPr>
        <w:tab/>
      </w:r>
      <w:r w:rsidR="00505096" w:rsidRPr="00FE002E">
        <w:rPr>
          <w:rFonts w:ascii="Times New Roman" w:hAnsi="Times New Roman"/>
        </w:rPr>
        <w:t>The leverage ratio is based on a capital measure</w:t>
      </w:r>
      <w:r w:rsidR="00505096" w:rsidRPr="00FE002E" w:rsidDel="00BF2CB9">
        <w:rPr>
          <w:rFonts w:ascii="Times New Roman" w:hAnsi="Times New Roman"/>
        </w:rPr>
        <w:t xml:space="preserve"> </w:t>
      </w:r>
      <w:r w:rsidR="00505096" w:rsidRPr="00FE002E">
        <w:rPr>
          <w:rFonts w:ascii="Times New Roman" w:hAnsi="Times New Roman"/>
        </w:rPr>
        <w:t xml:space="preserve">and a total exposure measure, which can be calculated with </w:t>
      </w:r>
      <w:r w:rsidR="00E8206D">
        <w:rPr>
          <w:rFonts w:ascii="Times New Roman" w:hAnsi="Times New Roman"/>
        </w:rPr>
        <w:t>cells</w:t>
      </w:r>
      <w:r w:rsidR="00505096" w:rsidRPr="00FE002E">
        <w:rPr>
          <w:rFonts w:ascii="Times New Roman" w:hAnsi="Times New Roman"/>
        </w:rPr>
        <w:t xml:space="preserve"> from</w:t>
      </w:r>
      <w:r w:rsidR="001622F5">
        <w:rPr>
          <w:rFonts w:ascii="Times New Roman" w:hAnsi="Times New Roman"/>
        </w:rPr>
        <w:t xml:space="preserve"> </w:t>
      </w:r>
      <w:del w:id="160" w:author="Author">
        <w:r w:rsidR="00505096" w:rsidRPr="00FE002E">
          <w:rPr>
            <w:rFonts w:ascii="Times New Roman" w:hAnsi="Times New Roman"/>
          </w:rPr>
          <w:delText>Part A</w:delText>
        </w:r>
      </w:del>
      <w:proofErr w:type="spellStart"/>
      <w:ins w:id="161" w:author="Author">
        <w:r w:rsidR="001622F5" w:rsidRPr="00FE002E">
          <w:rPr>
            <w:rFonts w:ascii="Times New Roman" w:hAnsi="Times New Roman"/>
          </w:rPr>
          <w:t>LRCalc</w:t>
        </w:r>
      </w:ins>
      <w:proofErr w:type="spellEnd"/>
      <w:r w:rsidR="00505096" w:rsidRPr="00FE002E">
        <w:rPr>
          <w:rFonts w:ascii="Times New Roman" w:hAnsi="Times New Roman"/>
        </w:rPr>
        <w:t xml:space="preserve">. </w:t>
      </w:r>
    </w:p>
    <w:p w14:paraId="3FAB336C" w14:textId="77777777" w:rsidR="00FC2664" w:rsidRPr="00FE002E" w:rsidRDefault="00FC2664" w:rsidP="007E2A41">
      <w:pPr>
        <w:pStyle w:val="BodyText1"/>
        <w:spacing w:line="240" w:lineRule="auto"/>
        <w:rPr>
          <w:rFonts w:ascii="Times New Roman" w:hAnsi="Times New Roman"/>
        </w:rPr>
      </w:pPr>
    </w:p>
    <w:p w14:paraId="25E094A5" w14:textId="02D92C8E" w:rsidR="00F4754B" w:rsidRPr="00FE002E" w:rsidRDefault="00500508" w:rsidP="00500508">
      <w:pPr>
        <w:pStyle w:val="BodyText1"/>
        <w:spacing w:line="240" w:lineRule="auto"/>
        <w:ind w:left="720" w:hanging="360"/>
        <w:rPr>
          <w:rFonts w:ascii="Times New Roman" w:hAnsi="Times New Roman"/>
        </w:rPr>
      </w:pPr>
      <w:del w:id="162" w:author="Author">
        <w:r w:rsidRPr="00FE002E">
          <w:rPr>
            <w:rFonts w:ascii="Times New Roman" w:hAnsi="Times New Roman"/>
          </w:rPr>
          <w:delText>4</w:delText>
        </w:r>
      </w:del>
      <w:ins w:id="163" w:author="Author">
        <w:r w:rsidR="006F588E">
          <w:rPr>
            <w:rFonts w:ascii="Times New Roman" w:hAnsi="Times New Roman"/>
          </w:rPr>
          <w:t>2</w:t>
        </w:r>
      </w:ins>
      <w:r w:rsidRPr="00FE002E">
        <w:rPr>
          <w:rFonts w:ascii="Times New Roman" w:hAnsi="Times New Roman"/>
        </w:rPr>
        <w:t>.</w:t>
      </w:r>
      <w:r w:rsidRPr="00FE002E">
        <w:rPr>
          <w:rFonts w:ascii="Times New Roman" w:hAnsi="Times New Roman"/>
        </w:rPr>
        <w:tab/>
      </w:r>
      <w:r w:rsidR="0078115E">
        <w:rPr>
          <w:rFonts w:ascii="Times New Roman" w:hAnsi="Times New Roman"/>
        </w:rPr>
        <w:t xml:space="preserve">Leverage Ratio – fully phased-in definition </w:t>
      </w:r>
      <w:r w:rsidR="00F4754B" w:rsidRPr="00FE002E">
        <w:rPr>
          <w:rFonts w:ascii="Times New Roman" w:hAnsi="Times New Roman"/>
        </w:rPr>
        <w:t>= {LRCalc</w:t>
      </w:r>
      <w:proofErr w:type="gramStart"/>
      <w:r w:rsidR="00F4754B" w:rsidRPr="00FE002E">
        <w:rPr>
          <w:rFonts w:ascii="Times New Roman" w:hAnsi="Times New Roman"/>
        </w:rPr>
        <w:t>;</w:t>
      </w:r>
      <w:proofErr w:type="gramEnd"/>
      <w:del w:id="164" w:author="Author">
        <w:r w:rsidR="003B3015">
          <w:rPr>
            <w:rFonts w:ascii="Times New Roman" w:hAnsi="Times New Roman"/>
          </w:rPr>
          <w:delText>310</w:delText>
        </w:r>
        <w:r w:rsidR="00F4754B" w:rsidRPr="00FE002E">
          <w:rPr>
            <w:rFonts w:ascii="Times New Roman" w:hAnsi="Times New Roman"/>
          </w:rPr>
          <w:delText>;</w:delText>
        </w:r>
        <w:r w:rsidR="00C170A1">
          <w:rPr>
            <w:rFonts w:ascii="Times New Roman" w:hAnsi="Times New Roman"/>
          </w:rPr>
          <w:delText>0</w:delText>
        </w:r>
        <w:r w:rsidR="00DE1EB5">
          <w:rPr>
            <w:rFonts w:ascii="Times New Roman" w:hAnsi="Times New Roman"/>
          </w:rPr>
          <w:delText>1</w:delText>
        </w:r>
        <w:r w:rsidR="00C170A1">
          <w:rPr>
            <w:rFonts w:ascii="Times New Roman" w:hAnsi="Times New Roman"/>
          </w:rPr>
          <w:delText>0</w:delText>
        </w:r>
      </w:del>
      <w:ins w:id="165" w:author="Author">
        <w:r w:rsidR="008C04F9">
          <w:rPr>
            <w:rFonts w:ascii="Times New Roman" w:hAnsi="Times New Roman"/>
          </w:rPr>
          <w:t>0</w:t>
        </w:r>
        <w:r w:rsidR="003B3015">
          <w:rPr>
            <w:rFonts w:ascii="Times New Roman" w:hAnsi="Times New Roman"/>
          </w:rPr>
          <w:t>310</w:t>
        </w:r>
        <w:r w:rsidR="00F4754B" w:rsidRPr="00FE002E">
          <w:rPr>
            <w:rFonts w:ascii="Times New Roman" w:hAnsi="Times New Roman"/>
          </w:rPr>
          <w:t>;</w:t>
        </w:r>
        <w:r w:rsidR="00C170A1">
          <w:rPr>
            <w:rFonts w:ascii="Times New Roman" w:hAnsi="Times New Roman"/>
          </w:rPr>
          <w:t>0</w:t>
        </w:r>
        <w:r w:rsidR="008C04F9">
          <w:rPr>
            <w:rFonts w:ascii="Times New Roman" w:hAnsi="Times New Roman"/>
          </w:rPr>
          <w:t>0</w:t>
        </w:r>
        <w:r w:rsidR="00DE1EB5">
          <w:rPr>
            <w:rFonts w:ascii="Times New Roman" w:hAnsi="Times New Roman"/>
          </w:rPr>
          <w:t>1</w:t>
        </w:r>
        <w:r w:rsidR="00C170A1">
          <w:rPr>
            <w:rFonts w:ascii="Times New Roman" w:hAnsi="Times New Roman"/>
          </w:rPr>
          <w:t>0</w:t>
        </w:r>
      </w:ins>
      <w:r w:rsidR="00F4754B" w:rsidRPr="00FE002E">
        <w:rPr>
          <w:rFonts w:ascii="Times New Roman" w:hAnsi="Times New Roman"/>
        </w:rPr>
        <w:t xml:space="preserve">} / </w:t>
      </w:r>
      <w:r w:rsidR="00D700FC" w:rsidRPr="00FE002E">
        <w:rPr>
          <w:rFonts w:ascii="Times New Roman" w:hAnsi="Times New Roman"/>
        </w:rPr>
        <w:t>{LRCalc;</w:t>
      </w:r>
      <w:del w:id="166" w:author="Author">
        <w:r w:rsidR="00D700FC">
          <w:rPr>
            <w:rFonts w:ascii="Times New Roman" w:hAnsi="Times New Roman"/>
          </w:rPr>
          <w:delText>2</w:delText>
        </w:r>
        <w:r w:rsidR="003418AD">
          <w:rPr>
            <w:rFonts w:ascii="Times New Roman" w:hAnsi="Times New Roman"/>
          </w:rPr>
          <w:delText>9</w:delText>
        </w:r>
        <w:r w:rsidR="00D700FC" w:rsidRPr="00FE002E">
          <w:rPr>
            <w:rFonts w:ascii="Times New Roman" w:hAnsi="Times New Roman"/>
          </w:rPr>
          <w:delText>0;</w:delText>
        </w:r>
        <w:r w:rsidR="00C170A1">
          <w:rPr>
            <w:rFonts w:ascii="Times New Roman" w:hAnsi="Times New Roman"/>
          </w:rPr>
          <w:delText>0</w:delText>
        </w:r>
        <w:r w:rsidR="00DE1EB5">
          <w:rPr>
            <w:rFonts w:ascii="Times New Roman" w:hAnsi="Times New Roman"/>
          </w:rPr>
          <w:delText>1</w:delText>
        </w:r>
        <w:r w:rsidR="00C170A1">
          <w:rPr>
            <w:rFonts w:ascii="Times New Roman" w:hAnsi="Times New Roman"/>
          </w:rPr>
          <w:delText>0</w:delText>
        </w:r>
      </w:del>
      <w:ins w:id="167" w:author="Author">
        <w:r w:rsidR="008C04F9">
          <w:rPr>
            <w:rFonts w:ascii="Times New Roman" w:hAnsi="Times New Roman"/>
          </w:rPr>
          <w:t>0</w:t>
        </w:r>
        <w:r w:rsidR="00D700FC">
          <w:rPr>
            <w:rFonts w:ascii="Times New Roman" w:hAnsi="Times New Roman"/>
          </w:rPr>
          <w:t>2</w:t>
        </w:r>
        <w:r w:rsidR="003418AD">
          <w:rPr>
            <w:rFonts w:ascii="Times New Roman" w:hAnsi="Times New Roman"/>
          </w:rPr>
          <w:t>9</w:t>
        </w:r>
        <w:r w:rsidR="00D700FC" w:rsidRPr="00FE002E">
          <w:rPr>
            <w:rFonts w:ascii="Times New Roman" w:hAnsi="Times New Roman"/>
          </w:rPr>
          <w:t>0;</w:t>
        </w:r>
        <w:r w:rsidR="008C04F9">
          <w:rPr>
            <w:rFonts w:ascii="Times New Roman" w:hAnsi="Times New Roman"/>
          </w:rPr>
          <w:t>0</w:t>
        </w:r>
        <w:r w:rsidR="00C170A1">
          <w:rPr>
            <w:rFonts w:ascii="Times New Roman" w:hAnsi="Times New Roman"/>
          </w:rPr>
          <w:t>0</w:t>
        </w:r>
        <w:r w:rsidR="00DE1EB5">
          <w:rPr>
            <w:rFonts w:ascii="Times New Roman" w:hAnsi="Times New Roman"/>
          </w:rPr>
          <w:t>1</w:t>
        </w:r>
        <w:r w:rsidR="00C170A1">
          <w:rPr>
            <w:rFonts w:ascii="Times New Roman" w:hAnsi="Times New Roman"/>
          </w:rPr>
          <w:t>0</w:t>
        </w:r>
      </w:ins>
      <w:r w:rsidR="00D700FC" w:rsidRPr="00FE002E">
        <w:rPr>
          <w:rFonts w:ascii="Times New Roman" w:hAnsi="Times New Roman"/>
        </w:rPr>
        <w:t>}</w:t>
      </w:r>
      <w:r w:rsidR="00467F98">
        <w:rPr>
          <w:rFonts w:ascii="Times New Roman" w:hAnsi="Times New Roman"/>
        </w:rPr>
        <w:t>.</w:t>
      </w:r>
    </w:p>
    <w:p w14:paraId="33B352B0" w14:textId="77777777" w:rsidR="00FC2664" w:rsidRPr="00FE002E" w:rsidRDefault="00FC2664" w:rsidP="007E2A41">
      <w:pPr>
        <w:pStyle w:val="BodyText1"/>
        <w:spacing w:line="240" w:lineRule="auto"/>
        <w:rPr>
          <w:rFonts w:ascii="Times New Roman" w:hAnsi="Times New Roman"/>
        </w:rPr>
      </w:pPr>
    </w:p>
    <w:p w14:paraId="0177EE20" w14:textId="3C4E821E" w:rsidR="00B8400B" w:rsidRPr="00FE002E" w:rsidRDefault="00500508" w:rsidP="00500508">
      <w:pPr>
        <w:pStyle w:val="BodyText1"/>
        <w:spacing w:line="240" w:lineRule="auto"/>
        <w:ind w:left="720" w:hanging="360"/>
        <w:rPr>
          <w:rFonts w:ascii="Times New Roman" w:hAnsi="Times New Roman"/>
        </w:rPr>
      </w:pPr>
      <w:del w:id="168" w:author="Author">
        <w:r w:rsidRPr="00FE002E">
          <w:rPr>
            <w:rFonts w:ascii="Times New Roman" w:hAnsi="Times New Roman"/>
          </w:rPr>
          <w:delText>5</w:delText>
        </w:r>
      </w:del>
      <w:ins w:id="169" w:author="Author">
        <w:r w:rsidR="006F588E">
          <w:rPr>
            <w:rFonts w:ascii="Times New Roman" w:hAnsi="Times New Roman"/>
          </w:rPr>
          <w:t>3</w:t>
        </w:r>
      </w:ins>
      <w:r w:rsidRPr="00FE002E">
        <w:rPr>
          <w:rFonts w:ascii="Times New Roman" w:hAnsi="Times New Roman"/>
        </w:rPr>
        <w:t>.</w:t>
      </w:r>
      <w:r w:rsidRPr="00FE002E">
        <w:rPr>
          <w:rFonts w:ascii="Times New Roman" w:hAnsi="Times New Roman"/>
        </w:rPr>
        <w:tab/>
      </w:r>
      <w:r w:rsidR="00F4754B" w:rsidRPr="00FE002E">
        <w:rPr>
          <w:rFonts w:ascii="Times New Roman" w:hAnsi="Times New Roman"/>
        </w:rPr>
        <w:t>L</w:t>
      </w:r>
      <w:r w:rsidR="0078115E">
        <w:rPr>
          <w:rFonts w:ascii="Times New Roman" w:hAnsi="Times New Roman"/>
        </w:rPr>
        <w:t xml:space="preserve">everage Ratio – transitional definition </w:t>
      </w:r>
      <w:r w:rsidR="00F4754B" w:rsidRPr="00FE002E">
        <w:rPr>
          <w:rFonts w:ascii="Times New Roman" w:hAnsi="Times New Roman"/>
        </w:rPr>
        <w:t>= {LRCalc</w:t>
      </w:r>
      <w:proofErr w:type="gramStart"/>
      <w:r w:rsidR="00F4754B" w:rsidRPr="00FE002E">
        <w:rPr>
          <w:rFonts w:ascii="Times New Roman" w:hAnsi="Times New Roman"/>
        </w:rPr>
        <w:t>;</w:t>
      </w:r>
      <w:proofErr w:type="gramEnd"/>
      <w:del w:id="170" w:author="Author">
        <w:r w:rsidR="003B3015">
          <w:rPr>
            <w:rFonts w:ascii="Times New Roman" w:hAnsi="Times New Roman"/>
          </w:rPr>
          <w:delText>320</w:delText>
        </w:r>
        <w:r w:rsidR="00F4754B" w:rsidRPr="00FE002E">
          <w:rPr>
            <w:rFonts w:ascii="Times New Roman" w:hAnsi="Times New Roman"/>
          </w:rPr>
          <w:delText>;</w:delText>
        </w:r>
        <w:r w:rsidR="00C170A1">
          <w:rPr>
            <w:rFonts w:ascii="Times New Roman" w:hAnsi="Times New Roman"/>
          </w:rPr>
          <w:delText>0</w:delText>
        </w:r>
        <w:r w:rsidR="00943EEE">
          <w:rPr>
            <w:rFonts w:ascii="Times New Roman" w:hAnsi="Times New Roman"/>
          </w:rPr>
          <w:delText>1</w:delText>
        </w:r>
        <w:r w:rsidR="00C170A1">
          <w:rPr>
            <w:rFonts w:ascii="Times New Roman" w:hAnsi="Times New Roman"/>
          </w:rPr>
          <w:delText>0</w:delText>
        </w:r>
      </w:del>
      <w:ins w:id="171" w:author="Author">
        <w:r w:rsidR="008C04F9">
          <w:rPr>
            <w:rFonts w:ascii="Times New Roman" w:hAnsi="Times New Roman"/>
          </w:rPr>
          <w:t>0</w:t>
        </w:r>
        <w:r w:rsidR="003B3015">
          <w:rPr>
            <w:rFonts w:ascii="Times New Roman" w:hAnsi="Times New Roman"/>
          </w:rPr>
          <w:t>320</w:t>
        </w:r>
        <w:r w:rsidR="00F4754B" w:rsidRPr="00FE002E">
          <w:rPr>
            <w:rFonts w:ascii="Times New Roman" w:hAnsi="Times New Roman"/>
          </w:rPr>
          <w:t>;</w:t>
        </w:r>
        <w:r w:rsidR="00C170A1">
          <w:rPr>
            <w:rFonts w:ascii="Times New Roman" w:hAnsi="Times New Roman"/>
          </w:rPr>
          <w:t>0</w:t>
        </w:r>
        <w:r w:rsidR="008C04F9">
          <w:rPr>
            <w:rFonts w:ascii="Times New Roman" w:hAnsi="Times New Roman"/>
          </w:rPr>
          <w:t>0</w:t>
        </w:r>
        <w:r w:rsidR="00943EEE">
          <w:rPr>
            <w:rFonts w:ascii="Times New Roman" w:hAnsi="Times New Roman"/>
          </w:rPr>
          <w:t>1</w:t>
        </w:r>
        <w:r w:rsidR="00C170A1">
          <w:rPr>
            <w:rFonts w:ascii="Times New Roman" w:hAnsi="Times New Roman"/>
          </w:rPr>
          <w:t>0</w:t>
        </w:r>
      </w:ins>
      <w:r w:rsidR="00F4754B" w:rsidRPr="00FE002E">
        <w:rPr>
          <w:rFonts w:ascii="Times New Roman" w:hAnsi="Times New Roman"/>
        </w:rPr>
        <w:t xml:space="preserve">} / </w:t>
      </w:r>
      <w:r w:rsidR="00D700FC" w:rsidRPr="00FE002E">
        <w:rPr>
          <w:rFonts w:ascii="Times New Roman" w:hAnsi="Times New Roman"/>
        </w:rPr>
        <w:t>{LRCalc;</w:t>
      </w:r>
      <w:del w:id="172" w:author="Author">
        <w:r w:rsidR="00D700FC">
          <w:rPr>
            <w:rFonts w:ascii="Times New Roman" w:hAnsi="Times New Roman"/>
          </w:rPr>
          <w:delText>3</w:delText>
        </w:r>
        <w:r w:rsidR="00E34F87">
          <w:rPr>
            <w:rFonts w:ascii="Times New Roman" w:hAnsi="Times New Roman"/>
          </w:rPr>
          <w:delText>0</w:delText>
        </w:r>
        <w:r w:rsidR="00D700FC" w:rsidRPr="00FE002E">
          <w:rPr>
            <w:rFonts w:ascii="Times New Roman" w:hAnsi="Times New Roman"/>
          </w:rPr>
          <w:delText>0;</w:delText>
        </w:r>
        <w:r w:rsidR="00C170A1">
          <w:rPr>
            <w:rFonts w:ascii="Times New Roman" w:hAnsi="Times New Roman"/>
          </w:rPr>
          <w:delText>0</w:delText>
        </w:r>
        <w:r w:rsidR="00943EEE">
          <w:rPr>
            <w:rFonts w:ascii="Times New Roman" w:hAnsi="Times New Roman"/>
          </w:rPr>
          <w:delText>1</w:delText>
        </w:r>
        <w:r w:rsidR="00C170A1">
          <w:rPr>
            <w:rFonts w:ascii="Times New Roman" w:hAnsi="Times New Roman"/>
          </w:rPr>
          <w:delText>0</w:delText>
        </w:r>
      </w:del>
      <w:ins w:id="173" w:author="Author">
        <w:r w:rsidR="008C04F9">
          <w:rPr>
            <w:rFonts w:ascii="Times New Roman" w:hAnsi="Times New Roman"/>
          </w:rPr>
          <w:t>0</w:t>
        </w:r>
        <w:r w:rsidR="00D700FC">
          <w:rPr>
            <w:rFonts w:ascii="Times New Roman" w:hAnsi="Times New Roman"/>
          </w:rPr>
          <w:t>3</w:t>
        </w:r>
        <w:r w:rsidR="00E34F87">
          <w:rPr>
            <w:rFonts w:ascii="Times New Roman" w:hAnsi="Times New Roman"/>
          </w:rPr>
          <w:t>0</w:t>
        </w:r>
        <w:r w:rsidR="00D700FC" w:rsidRPr="00FE002E">
          <w:rPr>
            <w:rFonts w:ascii="Times New Roman" w:hAnsi="Times New Roman"/>
          </w:rPr>
          <w:t>0;</w:t>
        </w:r>
        <w:r w:rsidR="00C170A1">
          <w:rPr>
            <w:rFonts w:ascii="Times New Roman" w:hAnsi="Times New Roman"/>
          </w:rPr>
          <w:t>0</w:t>
        </w:r>
        <w:r w:rsidR="008C04F9">
          <w:rPr>
            <w:rFonts w:ascii="Times New Roman" w:hAnsi="Times New Roman"/>
          </w:rPr>
          <w:t>0</w:t>
        </w:r>
        <w:r w:rsidR="00943EEE">
          <w:rPr>
            <w:rFonts w:ascii="Times New Roman" w:hAnsi="Times New Roman"/>
          </w:rPr>
          <w:t>1</w:t>
        </w:r>
        <w:r w:rsidR="00C170A1">
          <w:rPr>
            <w:rFonts w:ascii="Times New Roman" w:hAnsi="Times New Roman"/>
          </w:rPr>
          <w:t>0</w:t>
        </w:r>
      </w:ins>
      <w:r w:rsidR="00D700FC" w:rsidRPr="00FE002E">
        <w:rPr>
          <w:rFonts w:ascii="Times New Roman" w:hAnsi="Times New Roman"/>
        </w:rPr>
        <w:t>}</w:t>
      </w:r>
      <w:r w:rsidR="00467F98">
        <w:rPr>
          <w:rFonts w:ascii="Times New Roman" w:hAnsi="Times New Roman"/>
        </w:rPr>
        <w:t>.</w:t>
      </w:r>
    </w:p>
    <w:p w14:paraId="70F70056" w14:textId="77777777" w:rsidR="00FC2664" w:rsidRPr="00FE002E" w:rsidRDefault="00FC2664" w:rsidP="007E2A41">
      <w:pPr>
        <w:pStyle w:val="BodyText1"/>
        <w:spacing w:line="240" w:lineRule="auto"/>
        <w:rPr>
          <w:rFonts w:ascii="Times New Roman" w:hAnsi="Times New Roman"/>
        </w:rPr>
      </w:pPr>
      <w:bookmarkStart w:id="174" w:name="_Toc322533852"/>
      <w:bookmarkEnd w:id="154"/>
    </w:p>
    <w:p w14:paraId="4ED4E4B8" w14:textId="77777777" w:rsidR="00FC2664" w:rsidRPr="00FE002E" w:rsidRDefault="00FC2664" w:rsidP="007E2A41">
      <w:pPr>
        <w:pStyle w:val="BodyText1"/>
        <w:spacing w:line="240" w:lineRule="auto"/>
        <w:rPr>
          <w:rFonts w:ascii="Times New Roman" w:hAnsi="Times New Roman"/>
        </w:rPr>
      </w:pPr>
    </w:p>
    <w:p w14:paraId="5857476D" w14:textId="77777777" w:rsidR="00505096" w:rsidRPr="00FE002E" w:rsidRDefault="00500508" w:rsidP="00500508">
      <w:pPr>
        <w:pStyle w:val="BodyText1"/>
        <w:ind w:left="357" w:hanging="357"/>
        <w:outlineLvl w:val="1"/>
        <w:rPr>
          <w:rFonts w:ascii="Times New Roman" w:hAnsi="Times New Roman"/>
          <w:b/>
        </w:rPr>
      </w:pPr>
      <w:bookmarkStart w:id="175" w:name="_Toc359414284"/>
      <w:bookmarkStart w:id="176" w:name="_Toc38472478"/>
      <w:bookmarkStart w:id="177" w:name="_Toc423089069"/>
      <w:r w:rsidRPr="00FE002E">
        <w:rPr>
          <w:rFonts w:ascii="Times New Roman" w:hAnsi="Times New Roman"/>
          <w:b/>
        </w:rPr>
        <w:t>3.</w:t>
      </w:r>
      <w:r w:rsidRPr="00FE002E">
        <w:rPr>
          <w:rFonts w:ascii="Times New Roman" w:hAnsi="Times New Roman"/>
          <w:b/>
        </w:rPr>
        <w:tab/>
      </w:r>
      <w:r w:rsidR="00505096" w:rsidRPr="00FE002E">
        <w:rPr>
          <w:rFonts w:ascii="Times New Roman" w:hAnsi="Times New Roman"/>
          <w:b/>
        </w:rPr>
        <w:t>Materiality thresholds for derivatives</w:t>
      </w:r>
      <w:bookmarkEnd w:id="175"/>
      <w:bookmarkEnd w:id="176"/>
      <w:bookmarkEnd w:id="177"/>
    </w:p>
    <w:p w14:paraId="275BFF9C" w14:textId="77777777" w:rsidR="00505096" w:rsidRPr="00FE002E" w:rsidRDefault="00505096" w:rsidP="007E2A41">
      <w:pPr>
        <w:pStyle w:val="BodyText1"/>
        <w:spacing w:line="240" w:lineRule="auto"/>
        <w:rPr>
          <w:rFonts w:ascii="Times New Roman" w:hAnsi="Times New Roman"/>
        </w:rPr>
      </w:pPr>
    </w:p>
    <w:p w14:paraId="0F69C370" w14:textId="77777777" w:rsidR="00505096" w:rsidRPr="00FE002E" w:rsidRDefault="00505096" w:rsidP="007E2A41">
      <w:pPr>
        <w:pStyle w:val="BodyText1"/>
        <w:spacing w:line="240" w:lineRule="auto"/>
        <w:rPr>
          <w:rFonts w:ascii="Times New Roman" w:hAnsi="Times New Roman"/>
        </w:rPr>
      </w:pPr>
    </w:p>
    <w:p w14:paraId="677B6944" w14:textId="2AE295BC" w:rsidR="00F4754B" w:rsidRPr="00FE002E" w:rsidRDefault="00500508" w:rsidP="00500508">
      <w:pPr>
        <w:pStyle w:val="BodyText1"/>
        <w:spacing w:line="240" w:lineRule="auto"/>
        <w:ind w:left="720" w:hanging="360"/>
        <w:rPr>
          <w:rFonts w:ascii="Times New Roman" w:hAnsi="Times New Roman"/>
        </w:rPr>
      </w:pPr>
      <w:del w:id="178" w:author="Author">
        <w:r w:rsidRPr="00FE002E">
          <w:rPr>
            <w:rFonts w:ascii="Times New Roman" w:hAnsi="Times New Roman"/>
          </w:rPr>
          <w:delText>6</w:delText>
        </w:r>
      </w:del>
      <w:ins w:id="179" w:author="Author">
        <w:r w:rsidR="006F588E">
          <w:rPr>
            <w:rFonts w:ascii="Times New Roman" w:hAnsi="Times New Roman"/>
          </w:rPr>
          <w:t>4</w:t>
        </w:r>
      </w:ins>
      <w:r w:rsidRPr="00FE002E">
        <w:rPr>
          <w:rFonts w:ascii="Times New Roman" w:hAnsi="Times New Roman"/>
        </w:rPr>
        <w:t>.</w:t>
      </w:r>
      <w:r w:rsidRPr="00FE002E">
        <w:rPr>
          <w:rFonts w:ascii="Times New Roman" w:hAnsi="Times New Roman"/>
        </w:rPr>
        <w:tab/>
      </w:r>
      <w:r w:rsidR="00F4754B" w:rsidRPr="00FE002E">
        <w:rPr>
          <w:rFonts w:ascii="Times New Roman" w:hAnsi="Times New Roman"/>
        </w:rPr>
        <w:t xml:space="preserve">In order to reduce the reporting burden for institutions with limited exposures in derivatives, the following measures are used to gauge the relative importance of derivatives exposures to the total exposure of the leverage ratio. </w:t>
      </w:r>
      <w:r w:rsidR="00FF2091" w:rsidRPr="00FE002E">
        <w:rPr>
          <w:rFonts w:ascii="Times New Roman" w:hAnsi="Times New Roman"/>
        </w:rPr>
        <w:t>Institutions shall calculate these</w:t>
      </w:r>
      <w:r w:rsidR="00F4754B" w:rsidRPr="00FE002E">
        <w:rPr>
          <w:rFonts w:ascii="Times New Roman" w:hAnsi="Times New Roman"/>
        </w:rPr>
        <w:t xml:space="preserve"> measures as follows</w:t>
      </w:r>
      <w:bookmarkStart w:id="180" w:name="_Toc322533853"/>
      <w:bookmarkEnd w:id="174"/>
      <w:r w:rsidR="00F4754B" w:rsidRPr="00FE002E">
        <w:rPr>
          <w:rFonts w:ascii="Times New Roman" w:hAnsi="Times New Roman"/>
        </w:rPr>
        <w:t>:</w:t>
      </w:r>
    </w:p>
    <w:p w14:paraId="04823DC8" w14:textId="77777777" w:rsidR="00A30899" w:rsidRPr="00FE002E" w:rsidRDefault="00A30899" w:rsidP="007E2A41">
      <w:pPr>
        <w:pStyle w:val="ListParagraph"/>
        <w:rPr>
          <w:rFonts w:ascii="Times New Roman" w:hAnsi="Times New Roman"/>
          <w:szCs w:val="20"/>
        </w:rPr>
      </w:pPr>
    </w:p>
    <w:p w14:paraId="51972929" w14:textId="77777777" w:rsidR="00A30899" w:rsidRPr="00E5591F" w:rsidRDefault="00500508" w:rsidP="00500508">
      <w:pPr>
        <w:pStyle w:val="BodyText1"/>
        <w:spacing w:line="240" w:lineRule="auto"/>
        <w:ind w:left="720" w:hanging="360"/>
        <w:jc w:val="left"/>
        <w:rPr>
          <w:del w:id="181" w:author="Author"/>
          <w:rFonts w:ascii="Times New Roman" w:hAnsi="Times New Roman"/>
        </w:rPr>
      </w:pPr>
      <w:bookmarkStart w:id="182" w:name="_Toc322533854"/>
      <w:bookmarkEnd w:id="180"/>
      <w:del w:id="183" w:author="Author">
        <w:r w:rsidRPr="00E5591F">
          <w:rPr>
            <w:rFonts w:ascii="Times New Roman" w:hAnsi="Times New Roman"/>
          </w:rPr>
          <w:delText>7.</w:delText>
        </w:r>
        <w:r w:rsidRPr="00E5591F">
          <w:rPr>
            <w:rFonts w:ascii="Times New Roman" w:hAnsi="Times New Roman"/>
          </w:rPr>
          <w:tab/>
        </w:r>
        <w:r w:rsidR="00F4754B" w:rsidRPr="00E5591F">
          <w:rPr>
            <w:rFonts w:ascii="Times New Roman" w:hAnsi="Times New Roman"/>
          </w:rPr>
          <w:delText xml:space="preserve">Derivatives share = </w:delText>
        </w:r>
        <m:oMath>
          <m:f>
            <m:fPr>
              <m:ctrlPr>
                <w:rPr>
                  <w:rFonts w:ascii="Cambria Math" w:hAnsi="Times New Roman"/>
                </w:rPr>
              </m:ctrlPr>
            </m:fPr>
            <m:num>
              <m:eqArr>
                <m:eqArrPr>
                  <m:ctrlPr>
                    <w:rPr>
                      <w:rFonts w:ascii="Cambria Math" w:hAnsi="Times New Roman"/>
                    </w:rPr>
                  </m:ctrlPr>
                </m:eqArrPr>
                <m:e>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LRCalc;060;010</m:t>
                      </m:r>
                    </m:e>
                  </m:d>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LRCalc;070;010</m:t>
                      </m:r>
                    </m:e>
                  </m:d>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LRCalc;080;010</m:t>
                      </m:r>
                    </m:e>
                  </m:d>
                  <m:r>
                    <w:rPr>
                      <w:rFonts w:ascii="Cambria Math" w:hAnsi="Times New Roman"/>
                    </w:rPr>
                    <m:t>+</m:t>
                  </m:r>
                  <m:d>
                    <m:dPr>
                      <m:begChr m:val="{"/>
                      <m:endChr m:val="}"/>
                      <m:ctrlPr>
                        <w:rPr>
                          <w:rFonts w:ascii="Cambria Math" w:hAnsi="Times New Roman"/>
                        </w:rPr>
                      </m:ctrlPr>
                    </m:dPr>
                    <m:e>
                      <m:r>
                        <m:rPr>
                          <m:sty m:val="p"/>
                        </m:rPr>
                        <w:rPr>
                          <w:rFonts w:ascii="Cambria Math" w:hAnsi="Times New Roman"/>
                        </w:rPr>
                        <m:t>LRCalc;090;010</m:t>
                      </m:r>
                    </m:e>
                  </m:d>
                  <m:r>
                    <w:rPr>
                      <w:rFonts w:ascii="Cambria Math" w:hAnsi="Times New Roman"/>
                    </w:rPr>
                    <m:t>+</m:t>
                  </m:r>
                  <m:d>
                    <m:dPr>
                      <m:begChr m:val="{"/>
                      <m:endChr m:val="}"/>
                      <m:ctrlPr>
                        <w:rPr>
                          <w:rFonts w:ascii="Cambria Math" w:hAnsi="Times New Roman"/>
                        </w:rPr>
                      </m:ctrlPr>
                    </m:dPr>
                    <m:e>
                      <m:r>
                        <m:rPr>
                          <m:sty m:val="p"/>
                        </m:rPr>
                        <w:rPr>
                          <w:rFonts w:ascii="Cambria Math" w:hAnsi="Times New Roman"/>
                        </w:rPr>
                        <m:t>LRCalc;100;010</m:t>
                      </m:r>
                    </m:e>
                  </m:d>
                  <m:ctrlPr>
                    <w:rPr>
                      <w:rFonts w:ascii="Cambria Math" w:eastAsia="Cambria Math" w:hAnsi="Cambria Math" w:cs="Cambria Math"/>
                    </w:rPr>
                  </m:ctrlPr>
                </m:e>
                <m:e>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LRCalc;110;010</m:t>
                      </m:r>
                    </m:e>
                  </m:d>
                  <m:r>
                    <m:rPr>
                      <m:sty m:val="p"/>
                    </m:rPr>
                    <w:rPr>
                      <w:rFonts w:ascii="Cambria Math" w:hAnsi="Times New Roman"/>
                    </w:rPr>
                    <m:t xml:space="preserve">+ </m:t>
                  </m:r>
                  <m:d>
                    <m:dPr>
                      <m:begChr m:val="{"/>
                      <m:endChr m:val="}"/>
                      <m:ctrlPr>
                        <w:rPr>
                          <w:rFonts w:ascii="Cambria Math" w:hAnsi="Times New Roman"/>
                        </w:rPr>
                      </m:ctrlPr>
                    </m:dPr>
                    <m:e>
                      <m:r>
                        <m:rPr>
                          <m:sty m:val="p"/>
                        </m:rPr>
                        <w:rPr>
                          <w:rFonts w:ascii="Cambria Math" w:hAnsi="Times New Roman"/>
                        </w:rPr>
                        <m:t>LRCalc;120;010</m:t>
                      </m:r>
                    </m:e>
                  </m:d>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LRCalc;130;010</m:t>
                      </m:r>
                    </m:e>
                  </m:d>
                  <m:r>
                    <m:rPr>
                      <m:sty m:val="p"/>
                    </m:rPr>
                    <w:rPr>
                      <w:rFonts w:ascii="Cambria Math" w:hAnsi="Times New Roman"/>
                    </w:rPr>
                    <m:t>+{LRCalc;140;010}]</m:t>
                  </m:r>
                </m:e>
              </m:eqArr>
            </m:num>
            <m:den>
              <m:r>
                <m:rPr>
                  <m:sty m:val="p"/>
                </m:rPr>
                <w:rPr>
                  <w:rFonts w:ascii="Cambria Math" w:hAnsi="Times New Roman"/>
                </w:rPr>
                <m:t>Total exposure measure</m:t>
              </m:r>
            </m:den>
          </m:f>
        </m:oMath>
        <w:r w:rsidR="00467F98">
          <w:rPr>
            <w:rFonts w:ascii="Times New Roman" w:hAnsi="Times New Roman"/>
          </w:rPr>
          <w:delText>.</w:delText>
        </w:r>
      </w:del>
    </w:p>
    <w:p w14:paraId="2F12D7E5" w14:textId="77777777" w:rsidR="00FC2664" w:rsidRPr="00FE002E" w:rsidRDefault="00FC2664" w:rsidP="007E2A41">
      <w:pPr>
        <w:pStyle w:val="BodyText1"/>
        <w:spacing w:line="240" w:lineRule="auto"/>
        <w:rPr>
          <w:del w:id="184" w:author="Author"/>
          <w:rFonts w:ascii="Times New Roman" w:hAnsi="Times New Roman"/>
        </w:rPr>
      </w:pPr>
    </w:p>
    <w:p w14:paraId="1388E099" w14:textId="00F14968" w:rsidR="00354188" w:rsidRPr="00354188" w:rsidRDefault="00500508" w:rsidP="00354188">
      <w:pPr>
        <w:pStyle w:val="BodyText1"/>
        <w:spacing w:line="240" w:lineRule="auto"/>
        <w:ind w:left="720" w:hanging="360"/>
        <w:rPr>
          <w:ins w:id="185" w:author="Author"/>
          <w:rFonts w:ascii="Times New Roman" w:hAnsi="Times New Roman"/>
        </w:rPr>
      </w:pPr>
      <w:del w:id="186" w:author="Author">
        <w:r>
          <w:rPr>
            <w:rFonts w:ascii="Times New Roman" w:hAnsi="Times New Roman"/>
          </w:rPr>
          <w:delText>8</w:delText>
        </w:r>
      </w:del>
      <w:ins w:id="187" w:author="Author">
        <w:r w:rsidR="006F588E">
          <w:rPr>
            <w:rFonts w:ascii="Times New Roman" w:hAnsi="Times New Roman"/>
          </w:rPr>
          <w:t>5</w:t>
        </w:r>
        <w:r w:rsidRPr="00354188">
          <w:rPr>
            <w:rFonts w:ascii="Times New Roman" w:hAnsi="Times New Roman"/>
          </w:rPr>
          <w:t>.</w:t>
        </w:r>
        <w:r w:rsidRPr="00354188">
          <w:rPr>
            <w:rFonts w:ascii="Times New Roman" w:hAnsi="Times New Roman"/>
          </w:rPr>
          <w:tab/>
        </w:r>
        <w:r w:rsidR="00354188" w:rsidRPr="00354188">
          <w:rPr>
            <w:rFonts w:ascii="Times New Roman" w:hAnsi="Times New Roman"/>
          </w:rPr>
          <w:t xml:space="preserve">Derivatives share </w:t>
        </w:r>
        <w:proofErr w:type="gramStart"/>
        <w:r w:rsidR="00354188" w:rsidRPr="00354188">
          <w:rPr>
            <w:rFonts w:ascii="Times New Roman" w:hAnsi="Times New Roman"/>
          </w:rPr>
          <w:t xml:space="preserve">= </w:t>
        </w:r>
        <w:proofErr w:type="gramEnd"/>
        <m:oMath>
          <m:f>
            <m:fPr>
              <m:ctrlPr>
                <w:rPr>
                  <w:rFonts w:ascii="Cambria Math" w:hAnsi="Times New Roman"/>
                </w:rPr>
              </m:ctrlPr>
            </m:fPr>
            <m:num>
              <m:r>
                <m:rPr>
                  <m:sty m:val="p"/>
                </m:rPr>
                <w:rPr>
                  <w:rFonts w:ascii="Cambria Math" w:hAnsi="Times New Roman"/>
                </w:rPr>
                <m:t>Derivative exposure measure</m:t>
              </m:r>
            </m:num>
            <m:den>
              <m:r>
                <m:rPr>
                  <m:sty m:val="p"/>
                </m:rPr>
                <w:rPr>
                  <w:rFonts w:ascii="Cambria Math" w:hAnsi="Times New Roman"/>
                </w:rPr>
                <m:t>Total exposure measure</m:t>
              </m:r>
            </m:den>
          </m:f>
        </m:oMath>
        <w:r w:rsidR="00354188" w:rsidRPr="00354188">
          <w:rPr>
            <w:rFonts w:ascii="Times New Roman" w:hAnsi="Times New Roman"/>
          </w:rPr>
          <w:t>.</w:t>
        </w:r>
      </w:ins>
    </w:p>
    <w:p w14:paraId="051D173E" w14:textId="77777777" w:rsidR="00354188" w:rsidRDefault="00354188" w:rsidP="00500508">
      <w:pPr>
        <w:pStyle w:val="BodyText1"/>
        <w:spacing w:line="240" w:lineRule="auto"/>
        <w:ind w:left="720" w:hanging="360"/>
        <w:jc w:val="left"/>
        <w:rPr>
          <w:ins w:id="188" w:author="Author"/>
          <w:rFonts w:ascii="Times New Roman" w:hAnsi="Times New Roman"/>
        </w:rPr>
      </w:pPr>
    </w:p>
    <w:p w14:paraId="481147D7" w14:textId="77777777" w:rsidR="00354188" w:rsidRDefault="00354188" w:rsidP="00500508">
      <w:pPr>
        <w:pStyle w:val="BodyText1"/>
        <w:spacing w:line="240" w:lineRule="auto"/>
        <w:ind w:left="720" w:hanging="360"/>
        <w:jc w:val="left"/>
        <w:rPr>
          <w:ins w:id="189" w:author="Author"/>
          <w:rFonts w:ascii="Times New Roman" w:hAnsi="Times New Roman"/>
          <w:highlight w:val="yellow"/>
        </w:rPr>
      </w:pPr>
    </w:p>
    <w:p w14:paraId="59FDE449" w14:textId="5EA550AC" w:rsidR="00FC2664" w:rsidRPr="00011E14" w:rsidRDefault="006F588E">
      <w:pPr>
        <w:pStyle w:val="BodyText1"/>
        <w:spacing w:line="240" w:lineRule="auto"/>
        <w:ind w:left="720" w:hanging="360"/>
        <w:rPr>
          <w:ins w:id="190" w:author="Author"/>
          <w:rFonts w:ascii="Times New Roman" w:hAnsi="Times New Roman"/>
          <w:rPrChange w:id="191" w:author="Author">
            <w:rPr>
              <w:ins w:id="192" w:author="Author"/>
              <w:rFonts w:ascii="Times New Roman" w:hAnsi="Times New Roman"/>
              <w:highlight w:val="yellow"/>
            </w:rPr>
          </w:rPrChange>
        </w:rPr>
        <w:pPrChange w:id="193" w:author="Author">
          <w:pPr>
            <w:pStyle w:val="BodyText1"/>
            <w:spacing w:line="240" w:lineRule="auto"/>
          </w:pPr>
        </w:pPrChange>
      </w:pPr>
      <w:ins w:id="194" w:author="Author">
        <w:r>
          <w:rPr>
            <w:rFonts w:ascii="Times New Roman" w:hAnsi="Times New Roman"/>
          </w:rPr>
          <w:t>6</w:t>
        </w:r>
        <w:r w:rsidR="00AB28E5">
          <w:rPr>
            <w:rFonts w:ascii="Times New Roman" w:hAnsi="Times New Roman"/>
          </w:rPr>
          <w:t>.</w:t>
        </w:r>
        <w:r w:rsidR="00AB28E5">
          <w:rPr>
            <w:rFonts w:ascii="Times New Roman" w:hAnsi="Times New Roman"/>
          </w:rPr>
          <w:tab/>
        </w:r>
        <w:r w:rsidR="00354188" w:rsidRPr="0097367A">
          <w:rPr>
            <w:rFonts w:ascii="Times New Roman" w:hAnsi="Times New Roman"/>
          </w:rPr>
          <w:t>Where the derivative exposure measure is equal to: [{LRCalc;</w:t>
        </w:r>
        <w:r w:rsidR="008C04F9">
          <w:rPr>
            <w:rFonts w:ascii="Times New Roman" w:hAnsi="Times New Roman"/>
          </w:rPr>
          <w:t>0</w:t>
        </w:r>
        <w:r w:rsidR="00354188" w:rsidRPr="0097367A">
          <w:rPr>
            <w:rFonts w:ascii="Times New Roman" w:hAnsi="Times New Roman"/>
          </w:rPr>
          <w:t>061;0</w:t>
        </w:r>
        <w:r w:rsidR="008C04F9">
          <w:rPr>
            <w:rFonts w:ascii="Times New Roman" w:hAnsi="Times New Roman"/>
          </w:rPr>
          <w:t>0</w:t>
        </w:r>
        <w:r w:rsidR="00354188" w:rsidRPr="0097367A">
          <w:rPr>
            <w:rFonts w:ascii="Times New Roman" w:hAnsi="Times New Roman"/>
          </w:rPr>
          <w:t>10}}+{LRCalc;0</w:t>
        </w:r>
        <w:r w:rsidR="008C04F9">
          <w:rPr>
            <w:rFonts w:ascii="Times New Roman" w:hAnsi="Times New Roman"/>
          </w:rPr>
          <w:t>0</w:t>
        </w:r>
        <w:r w:rsidR="00354188" w:rsidRPr="0097367A">
          <w:rPr>
            <w:rFonts w:ascii="Times New Roman" w:hAnsi="Times New Roman"/>
          </w:rPr>
          <w:t>65;0</w:t>
        </w:r>
        <w:r w:rsidR="008C04F9">
          <w:rPr>
            <w:rFonts w:ascii="Times New Roman" w:hAnsi="Times New Roman"/>
          </w:rPr>
          <w:t>0</w:t>
        </w:r>
        <w:r w:rsidR="00354188" w:rsidRPr="0097367A">
          <w:rPr>
            <w:rFonts w:ascii="Times New Roman" w:hAnsi="Times New Roman"/>
          </w:rPr>
          <w:t>10}+{LRCalc;0</w:t>
        </w:r>
        <w:r w:rsidR="008C04F9">
          <w:rPr>
            <w:rFonts w:ascii="Times New Roman" w:hAnsi="Times New Roman"/>
          </w:rPr>
          <w:t>0</w:t>
        </w:r>
        <w:r w:rsidR="00354188" w:rsidRPr="0097367A">
          <w:rPr>
            <w:rFonts w:ascii="Times New Roman" w:hAnsi="Times New Roman"/>
          </w:rPr>
          <w:t>71;0</w:t>
        </w:r>
        <w:r w:rsidR="008C04F9">
          <w:rPr>
            <w:rFonts w:ascii="Times New Roman" w:hAnsi="Times New Roman"/>
          </w:rPr>
          <w:t>0</w:t>
        </w:r>
        <w:r w:rsidR="00354188" w:rsidRPr="0097367A">
          <w:rPr>
            <w:rFonts w:ascii="Times New Roman" w:hAnsi="Times New Roman"/>
          </w:rPr>
          <w:t>10}+{LRCalc;0</w:t>
        </w:r>
        <w:r w:rsidR="008C04F9">
          <w:rPr>
            <w:rFonts w:ascii="Times New Roman" w:hAnsi="Times New Roman"/>
          </w:rPr>
          <w:t>0</w:t>
        </w:r>
        <w:r w:rsidR="00354188" w:rsidRPr="0097367A">
          <w:rPr>
            <w:rFonts w:ascii="Times New Roman" w:hAnsi="Times New Roman"/>
          </w:rPr>
          <w:t>81;0</w:t>
        </w:r>
        <w:r w:rsidR="008C04F9">
          <w:rPr>
            <w:rFonts w:ascii="Times New Roman" w:hAnsi="Times New Roman"/>
          </w:rPr>
          <w:t>0</w:t>
        </w:r>
        <w:r w:rsidR="00354188" w:rsidRPr="0097367A">
          <w:rPr>
            <w:rFonts w:ascii="Times New Roman" w:hAnsi="Times New Roman"/>
          </w:rPr>
          <w:t>10}+{LRCalc;0</w:t>
        </w:r>
        <w:r w:rsidR="008C04F9">
          <w:rPr>
            <w:rFonts w:ascii="Times New Roman" w:hAnsi="Times New Roman"/>
          </w:rPr>
          <w:t>0</w:t>
        </w:r>
        <w:r w:rsidR="00354188" w:rsidRPr="0097367A">
          <w:rPr>
            <w:rFonts w:ascii="Times New Roman" w:hAnsi="Times New Roman"/>
          </w:rPr>
          <w:t>91;0</w:t>
        </w:r>
        <w:r w:rsidR="008C04F9">
          <w:rPr>
            <w:rFonts w:ascii="Times New Roman" w:hAnsi="Times New Roman"/>
          </w:rPr>
          <w:t>0</w:t>
        </w:r>
        <w:r w:rsidR="00354188" w:rsidRPr="0097367A">
          <w:rPr>
            <w:rFonts w:ascii="Times New Roman" w:hAnsi="Times New Roman"/>
          </w:rPr>
          <w:t>10}+{LRCalc;0</w:t>
        </w:r>
        <w:r w:rsidR="008C04F9">
          <w:rPr>
            <w:rFonts w:ascii="Times New Roman" w:hAnsi="Times New Roman"/>
          </w:rPr>
          <w:t>0</w:t>
        </w:r>
        <w:r w:rsidR="00354188" w:rsidRPr="0097367A">
          <w:rPr>
            <w:rFonts w:ascii="Times New Roman" w:hAnsi="Times New Roman"/>
          </w:rPr>
          <w:t>92;0</w:t>
        </w:r>
        <w:r w:rsidR="008C04F9">
          <w:rPr>
            <w:rFonts w:ascii="Times New Roman" w:hAnsi="Times New Roman"/>
          </w:rPr>
          <w:t>0</w:t>
        </w:r>
        <w:r w:rsidR="00354188" w:rsidRPr="0097367A">
          <w:rPr>
            <w:rFonts w:ascii="Times New Roman" w:hAnsi="Times New Roman"/>
          </w:rPr>
          <w:t>10}+{LRCalc;0</w:t>
        </w:r>
        <w:r w:rsidR="008C04F9">
          <w:rPr>
            <w:rFonts w:ascii="Times New Roman" w:hAnsi="Times New Roman"/>
          </w:rPr>
          <w:t>0</w:t>
        </w:r>
        <w:r w:rsidR="00354188" w:rsidRPr="0097367A">
          <w:rPr>
            <w:rFonts w:ascii="Times New Roman" w:hAnsi="Times New Roman"/>
          </w:rPr>
          <w:t>93;0</w:t>
        </w:r>
        <w:r w:rsidR="008C04F9">
          <w:rPr>
            <w:rFonts w:ascii="Times New Roman" w:hAnsi="Times New Roman"/>
          </w:rPr>
          <w:t>0</w:t>
        </w:r>
        <w:r w:rsidR="00354188" w:rsidRPr="0097367A">
          <w:rPr>
            <w:rFonts w:ascii="Times New Roman" w:hAnsi="Times New Roman"/>
          </w:rPr>
          <w:t>10}+{LRCalc;</w:t>
        </w:r>
        <w:r w:rsidR="008C04F9">
          <w:rPr>
            <w:rFonts w:ascii="Times New Roman" w:hAnsi="Times New Roman"/>
          </w:rPr>
          <w:t>0</w:t>
        </w:r>
        <w:r w:rsidR="00354188" w:rsidRPr="0097367A">
          <w:rPr>
            <w:rFonts w:ascii="Times New Roman" w:hAnsi="Times New Roman"/>
          </w:rPr>
          <w:t>10</w:t>
        </w:r>
        <w:r w:rsidR="000B46C7">
          <w:rPr>
            <w:rFonts w:ascii="Times New Roman" w:hAnsi="Times New Roman"/>
          </w:rPr>
          <w:t>1</w:t>
        </w:r>
        <w:r w:rsidR="00354188" w:rsidRPr="0097367A">
          <w:rPr>
            <w:rFonts w:ascii="Times New Roman" w:hAnsi="Times New Roman"/>
          </w:rPr>
          <w:t>;0</w:t>
        </w:r>
        <w:r w:rsidR="008C04F9">
          <w:rPr>
            <w:rFonts w:ascii="Times New Roman" w:hAnsi="Times New Roman"/>
          </w:rPr>
          <w:t>0</w:t>
        </w:r>
        <w:r w:rsidR="00354188" w:rsidRPr="0097367A">
          <w:rPr>
            <w:rFonts w:ascii="Times New Roman" w:hAnsi="Times New Roman"/>
          </w:rPr>
          <w:t>10}+{LRCalc;</w:t>
        </w:r>
        <w:r w:rsidR="008C04F9">
          <w:rPr>
            <w:rFonts w:ascii="Times New Roman" w:hAnsi="Times New Roman"/>
          </w:rPr>
          <w:t>0</w:t>
        </w:r>
        <w:r w:rsidR="00354188" w:rsidRPr="0097367A">
          <w:rPr>
            <w:rFonts w:ascii="Times New Roman" w:hAnsi="Times New Roman"/>
          </w:rPr>
          <w:t>102;</w:t>
        </w:r>
        <w:r w:rsidR="008C04F9">
          <w:rPr>
            <w:rFonts w:ascii="Times New Roman" w:hAnsi="Times New Roman"/>
          </w:rPr>
          <w:t>0</w:t>
        </w:r>
        <w:r w:rsidR="00354188" w:rsidRPr="0097367A">
          <w:rPr>
            <w:rFonts w:ascii="Times New Roman" w:hAnsi="Times New Roman"/>
          </w:rPr>
          <w:t>010}+{LRCalc;</w:t>
        </w:r>
        <w:r w:rsidR="008C04F9">
          <w:rPr>
            <w:rFonts w:ascii="Times New Roman" w:hAnsi="Times New Roman"/>
          </w:rPr>
          <w:t>0</w:t>
        </w:r>
        <w:r w:rsidR="00354188" w:rsidRPr="0097367A">
          <w:rPr>
            <w:rFonts w:ascii="Times New Roman" w:hAnsi="Times New Roman"/>
          </w:rPr>
          <w:t>103;</w:t>
        </w:r>
        <w:r w:rsidR="008C04F9">
          <w:rPr>
            <w:rFonts w:ascii="Times New Roman" w:hAnsi="Times New Roman"/>
          </w:rPr>
          <w:t>0</w:t>
        </w:r>
        <w:r w:rsidR="00354188" w:rsidRPr="0097367A">
          <w:rPr>
            <w:rFonts w:ascii="Times New Roman" w:hAnsi="Times New Roman"/>
          </w:rPr>
          <w:t>010}}+{LRCalc;</w:t>
        </w:r>
        <w:r w:rsidR="008C04F9">
          <w:rPr>
            <w:rFonts w:ascii="Times New Roman" w:hAnsi="Times New Roman"/>
          </w:rPr>
          <w:t>0</w:t>
        </w:r>
        <w:r w:rsidR="00354188" w:rsidRPr="0097367A">
          <w:rPr>
            <w:rFonts w:ascii="Times New Roman" w:hAnsi="Times New Roman"/>
          </w:rPr>
          <w:t>104;0</w:t>
        </w:r>
        <w:r w:rsidR="008C04F9">
          <w:rPr>
            <w:rFonts w:ascii="Times New Roman" w:hAnsi="Times New Roman"/>
          </w:rPr>
          <w:t>0</w:t>
        </w:r>
        <w:r w:rsidR="00354188" w:rsidRPr="0097367A">
          <w:rPr>
            <w:rFonts w:ascii="Times New Roman" w:hAnsi="Times New Roman"/>
          </w:rPr>
          <w:t>10}}+LRCalc;</w:t>
        </w:r>
        <w:r w:rsidR="008C04F9">
          <w:rPr>
            <w:rFonts w:ascii="Times New Roman" w:hAnsi="Times New Roman"/>
          </w:rPr>
          <w:t>0</w:t>
        </w:r>
        <w:r w:rsidR="00354188" w:rsidRPr="0097367A">
          <w:rPr>
            <w:rFonts w:ascii="Times New Roman" w:hAnsi="Times New Roman"/>
          </w:rPr>
          <w:t>110;</w:t>
        </w:r>
        <w:r w:rsidR="008C04F9">
          <w:rPr>
            <w:rFonts w:ascii="Times New Roman" w:hAnsi="Times New Roman"/>
          </w:rPr>
          <w:t>0</w:t>
        </w:r>
        <w:r w:rsidR="00354188" w:rsidRPr="0097367A">
          <w:rPr>
            <w:rFonts w:ascii="Times New Roman" w:hAnsi="Times New Roman"/>
          </w:rPr>
          <w:t>010}+{LRCalc;</w:t>
        </w:r>
        <w:r w:rsidR="008C04F9">
          <w:rPr>
            <w:rFonts w:ascii="Times New Roman" w:hAnsi="Times New Roman"/>
          </w:rPr>
          <w:t>0</w:t>
        </w:r>
        <w:r w:rsidR="00354188" w:rsidRPr="0097367A">
          <w:rPr>
            <w:rFonts w:ascii="Times New Roman" w:hAnsi="Times New Roman"/>
          </w:rPr>
          <w:t>120;0</w:t>
        </w:r>
        <w:r w:rsidR="008C04F9">
          <w:rPr>
            <w:rFonts w:ascii="Times New Roman" w:hAnsi="Times New Roman"/>
          </w:rPr>
          <w:t>0</w:t>
        </w:r>
        <w:r w:rsidR="00354188" w:rsidRPr="0097367A">
          <w:rPr>
            <w:rFonts w:ascii="Times New Roman" w:hAnsi="Times New Roman"/>
          </w:rPr>
          <w:t>10}+{LRCalc;</w:t>
        </w:r>
        <w:r w:rsidR="008C04F9">
          <w:rPr>
            <w:rFonts w:ascii="Times New Roman" w:hAnsi="Times New Roman"/>
          </w:rPr>
          <w:t>0</w:t>
        </w:r>
        <w:r w:rsidR="00354188" w:rsidRPr="0097367A">
          <w:rPr>
            <w:rFonts w:ascii="Times New Roman" w:hAnsi="Times New Roman"/>
          </w:rPr>
          <w:t>130;0</w:t>
        </w:r>
        <w:r w:rsidR="008C04F9">
          <w:rPr>
            <w:rFonts w:ascii="Times New Roman" w:hAnsi="Times New Roman"/>
          </w:rPr>
          <w:t>0</w:t>
        </w:r>
        <w:r w:rsidR="00354188" w:rsidRPr="0097367A">
          <w:rPr>
            <w:rFonts w:ascii="Times New Roman" w:hAnsi="Times New Roman"/>
          </w:rPr>
          <w:t>10}+{LRCalc;</w:t>
        </w:r>
        <w:r w:rsidR="008C04F9">
          <w:rPr>
            <w:rFonts w:ascii="Times New Roman" w:hAnsi="Times New Roman"/>
          </w:rPr>
          <w:t>0</w:t>
        </w:r>
        <w:r w:rsidR="00354188" w:rsidRPr="0097367A">
          <w:rPr>
            <w:rFonts w:ascii="Times New Roman" w:hAnsi="Times New Roman"/>
          </w:rPr>
          <w:t>140;0</w:t>
        </w:r>
        <w:r w:rsidR="008C04F9">
          <w:rPr>
            <w:rFonts w:ascii="Times New Roman" w:hAnsi="Times New Roman"/>
          </w:rPr>
          <w:t>0</w:t>
        </w:r>
        <w:r w:rsidR="00354188" w:rsidRPr="0097367A">
          <w:rPr>
            <w:rFonts w:ascii="Times New Roman" w:hAnsi="Times New Roman"/>
          </w:rPr>
          <w:t>10}]]</w:t>
        </w:r>
      </w:ins>
    </w:p>
    <w:p w14:paraId="7C2BB4E9" w14:textId="4399CCC2" w:rsidR="00EB7F64" w:rsidRPr="00736CA8" w:rsidRDefault="006F588E" w:rsidP="00500508">
      <w:pPr>
        <w:pStyle w:val="BodyText1"/>
        <w:spacing w:line="240" w:lineRule="auto"/>
        <w:ind w:left="720" w:hanging="360"/>
        <w:rPr>
          <w:rFonts w:ascii="Times New Roman" w:hAnsi="Times New Roman"/>
        </w:rPr>
      </w:pPr>
      <w:ins w:id="195" w:author="Author">
        <w:r>
          <w:rPr>
            <w:rFonts w:ascii="Times New Roman" w:hAnsi="Times New Roman"/>
          </w:rPr>
          <w:t>7</w:t>
        </w:r>
      </w:ins>
      <w:r w:rsidR="00500508" w:rsidRPr="00736CA8">
        <w:rPr>
          <w:rFonts w:ascii="Times New Roman" w:hAnsi="Times New Roman"/>
        </w:rPr>
        <w:t>.</w:t>
      </w:r>
      <w:r w:rsidR="00500508" w:rsidRPr="00736CA8">
        <w:rPr>
          <w:rFonts w:ascii="Times New Roman" w:hAnsi="Times New Roman"/>
        </w:rPr>
        <w:tab/>
      </w:r>
      <w:r w:rsidR="00F4754B" w:rsidRPr="00736CA8">
        <w:rPr>
          <w:rFonts w:ascii="Times New Roman" w:hAnsi="Times New Roman"/>
        </w:rPr>
        <w:t xml:space="preserve">Where </w:t>
      </w:r>
      <w:r w:rsidR="00124715" w:rsidRPr="00736CA8">
        <w:rPr>
          <w:rFonts w:ascii="Times New Roman" w:hAnsi="Times New Roman"/>
        </w:rPr>
        <w:t>t</w:t>
      </w:r>
      <w:r w:rsidR="00F4754B" w:rsidRPr="00736CA8">
        <w:rPr>
          <w:rFonts w:ascii="Times New Roman" w:hAnsi="Times New Roman"/>
        </w:rPr>
        <w:t>otal exposure measure is equal to</w:t>
      </w:r>
      <w:r w:rsidR="00D91BC3" w:rsidRPr="00736CA8">
        <w:rPr>
          <w:rFonts w:ascii="Times New Roman" w:hAnsi="Times New Roman"/>
        </w:rPr>
        <w:t>:</w:t>
      </w:r>
      <w:r w:rsidR="00500508" w:rsidRPr="00736CA8">
        <w:rPr>
          <w:rFonts w:ascii="Times New Roman" w:hAnsi="Times New Roman"/>
        </w:rPr>
        <w:t xml:space="preserve"> </w:t>
      </w:r>
      <w:r w:rsidR="00EB7F64" w:rsidRPr="00736CA8">
        <w:rPr>
          <w:rFonts w:ascii="Times New Roman" w:hAnsi="Times New Roman"/>
        </w:rPr>
        <w:t>{LRCalc</w:t>
      </w:r>
      <w:proofErr w:type="gramStart"/>
      <w:r w:rsidR="00EB7F64" w:rsidRPr="00736CA8">
        <w:rPr>
          <w:rFonts w:ascii="Times New Roman" w:hAnsi="Times New Roman"/>
        </w:rPr>
        <w:t>;</w:t>
      </w:r>
      <w:proofErr w:type="gramEnd"/>
      <w:del w:id="196" w:author="Author">
        <w:r w:rsidR="00151462">
          <w:rPr>
            <w:rFonts w:ascii="Times New Roman" w:hAnsi="Times New Roman"/>
          </w:rPr>
          <w:delText>2</w:delText>
        </w:r>
        <w:r w:rsidR="003418AD">
          <w:rPr>
            <w:rFonts w:ascii="Times New Roman" w:hAnsi="Times New Roman"/>
          </w:rPr>
          <w:delText>9</w:delText>
        </w:r>
        <w:r w:rsidR="00151462">
          <w:rPr>
            <w:rFonts w:ascii="Times New Roman" w:hAnsi="Times New Roman"/>
          </w:rPr>
          <w:delText>0</w:delText>
        </w:r>
        <w:r w:rsidR="00EB7F64" w:rsidRPr="00EB7F64">
          <w:rPr>
            <w:rFonts w:ascii="Times New Roman" w:hAnsi="Times New Roman"/>
          </w:rPr>
          <w:delText>;</w:delText>
        </w:r>
        <w:r w:rsidR="00361101">
          <w:rPr>
            <w:rFonts w:ascii="Times New Roman" w:hAnsi="Times New Roman"/>
          </w:rPr>
          <w:delText>0</w:delText>
        </w:r>
        <w:r w:rsidR="000B5761">
          <w:rPr>
            <w:rFonts w:ascii="Times New Roman" w:hAnsi="Times New Roman"/>
          </w:rPr>
          <w:delText>1</w:delText>
        </w:r>
        <w:r w:rsidR="00361101">
          <w:rPr>
            <w:rFonts w:ascii="Times New Roman" w:hAnsi="Times New Roman"/>
          </w:rPr>
          <w:delText>0</w:delText>
        </w:r>
      </w:del>
      <w:ins w:id="197" w:author="Author">
        <w:r w:rsidR="00061569">
          <w:rPr>
            <w:rFonts w:ascii="Times New Roman" w:hAnsi="Times New Roman"/>
          </w:rPr>
          <w:t>0</w:t>
        </w:r>
        <w:r w:rsidR="00151462" w:rsidRPr="00736CA8">
          <w:rPr>
            <w:rFonts w:ascii="Times New Roman" w:hAnsi="Times New Roman"/>
          </w:rPr>
          <w:t>2</w:t>
        </w:r>
        <w:r w:rsidR="003418AD" w:rsidRPr="00736CA8">
          <w:rPr>
            <w:rFonts w:ascii="Times New Roman" w:hAnsi="Times New Roman"/>
          </w:rPr>
          <w:t>9</w:t>
        </w:r>
        <w:r w:rsidR="00151462" w:rsidRPr="00736CA8">
          <w:rPr>
            <w:rFonts w:ascii="Times New Roman" w:hAnsi="Times New Roman"/>
          </w:rPr>
          <w:t>0</w:t>
        </w:r>
        <w:r w:rsidR="00EB7F64" w:rsidRPr="00736CA8">
          <w:rPr>
            <w:rFonts w:ascii="Times New Roman" w:hAnsi="Times New Roman"/>
          </w:rPr>
          <w:t>;</w:t>
        </w:r>
        <w:r w:rsidR="00361101" w:rsidRPr="00736CA8">
          <w:rPr>
            <w:rFonts w:ascii="Times New Roman" w:hAnsi="Times New Roman"/>
          </w:rPr>
          <w:t>0</w:t>
        </w:r>
        <w:r w:rsidR="00061569">
          <w:rPr>
            <w:rFonts w:ascii="Times New Roman" w:hAnsi="Times New Roman"/>
          </w:rPr>
          <w:t>0</w:t>
        </w:r>
        <w:r w:rsidR="000B5761" w:rsidRPr="00736CA8">
          <w:rPr>
            <w:rFonts w:ascii="Times New Roman" w:hAnsi="Times New Roman"/>
          </w:rPr>
          <w:t>1</w:t>
        </w:r>
        <w:r w:rsidR="00361101" w:rsidRPr="00736CA8">
          <w:rPr>
            <w:rFonts w:ascii="Times New Roman" w:hAnsi="Times New Roman"/>
          </w:rPr>
          <w:t>0</w:t>
        </w:r>
      </w:ins>
      <w:r w:rsidR="00EB7F64" w:rsidRPr="00736CA8">
        <w:rPr>
          <w:rFonts w:ascii="Times New Roman" w:hAnsi="Times New Roman"/>
        </w:rPr>
        <w:t>}</w:t>
      </w:r>
      <w:r w:rsidR="00467F98" w:rsidRPr="00736CA8">
        <w:rPr>
          <w:rFonts w:ascii="Times New Roman" w:hAnsi="Times New Roman"/>
        </w:rPr>
        <w:t>.</w:t>
      </w:r>
    </w:p>
    <w:p w14:paraId="33C83A2B" w14:textId="77777777" w:rsidR="00F4754B" w:rsidRPr="00011E14" w:rsidRDefault="00F4754B" w:rsidP="00E5591F">
      <w:pPr>
        <w:pStyle w:val="BodyText1"/>
        <w:spacing w:line="240" w:lineRule="auto"/>
        <w:ind w:left="720"/>
        <w:rPr>
          <w:rFonts w:ascii="Times New Roman" w:hAnsi="Times New Roman"/>
          <w:highlight w:val="yellow"/>
          <w:rPrChange w:id="198" w:author="Author">
            <w:rPr>
              <w:rFonts w:ascii="Times New Roman" w:hAnsi="Times New Roman"/>
            </w:rPr>
          </w:rPrChange>
        </w:rPr>
      </w:pPr>
    </w:p>
    <w:p w14:paraId="236C5046" w14:textId="29795B33" w:rsidR="00F4754B" w:rsidRPr="003758DF" w:rsidRDefault="00500508" w:rsidP="00500508">
      <w:pPr>
        <w:pStyle w:val="BodyText1"/>
        <w:spacing w:line="240" w:lineRule="auto"/>
        <w:ind w:left="720" w:hanging="360"/>
        <w:rPr>
          <w:rFonts w:ascii="Times New Roman" w:hAnsi="Times New Roman"/>
        </w:rPr>
      </w:pPr>
      <w:del w:id="199" w:author="Author">
        <w:r w:rsidRPr="00FE002E">
          <w:rPr>
            <w:rFonts w:ascii="Times New Roman" w:hAnsi="Times New Roman"/>
          </w:rPr>
          <w:delText>9</w:delText>
        </w:r>
      </w:del>
      <w:ins w:id="200" w:author="Author">
        <w:r w:rsidR="006F588E">
          <w:rPr>
            <w:rFonts w:ascii="Times New Roman" w:hAnsi="Times New Roman"/>
          </w:rPr>
          <w:t>8</w:t>
        </w:r>
      </w:ins>
      <w:r w:rsidRPr="003758DF">
        <w:rPr>
          <w:rFonts w:ascii="Times New Roman" w:hAnsi="Times New Roman"/>
        </w:rPr>
        <w:t>.</w:t>
      </w:r>
      <w:r w:rsidRPr="003758DF">
        <w:rPr>
          <w:rFonts w:ascii="Times New Roman" w:hAnsi="Times New Roman"/>
        </w:rPr>
        <w:tab/>
      </w:r>
      <w:r w:rsidR="00F4754B" w:rsidRPr="003758DF">
        <w:rPr>
          <w:rFonts w:ascii="Times New Roman" w:hAnsi="Times New Roman"/>
        </w:rPr>
        <w:t xml:space="preserve">Total notional </w:t>
      </w:r>
      <w:del w:id="201" w:author="Author">
        <w:r w:rsidR="00F4754B" w:rsidRPr="00FE002E">
          <w:rPr>
            <w:rFonts w:ascii="Times New Roman" w:hAnsi="Times New Roman"/>
          </w:rPr>
          <w:delText>value</w:delText>
        </w:r>
      </w:del>
      <w:ins w:id="202" w:author="Author">
        <w:r w:rsidR="00506444">
          <w:rPr>
            <w:rFonts w:ascii="Times New Roman" w:hAnsi="Times New Roman"/>
          </w:rPr>
          <w:t>amount</w:t>
        </w:r>
      </w:ins>
      <w:r w:rsidR="00506444" w:rsidRPr="003758DF">
        <w:rPr>
          <w:rFonts w:ascii="Times New Roman" w:hAnsi="Times New Roman"/>
        </w:rPr>
        <w:t xml:space="preserve"> </w:t>
      </w:r>
      <w:r w:rsidR="00E77D62" w:rsidRPr="003758DF">
        <w:rPr>
          <w:rFonts w:ascii="Times New Roman" w:hAnsi="Times New Roman"/>
        </w:rPr>
        <w:t xml:space="preserve">referenced by </w:t>
      </w:r>
      <w:r w:rsidR="00F4754B" w:rsidRPr="003758DF">
        <w:rPr>
          <w:rFonts w:ascii="Times New Roman" w:hAnsi="Times New Roman"/>
        </w:rPr>
        <w:t xml:space="preserve">derivatives = {LR1; </w:t>
      </w:r>
      <w:del w:id="203" w:author="Author">
        <w:r w:rsidR="00F4754B" w:rsidRPr="00FE002E">
          <w:rPr>
            <w:rFonts w:ascii="Times New Roman" w:hAnsi="Times New Roman"/>
          </w:rPr>
          <w:delText>010;</w:delText>
        </w:r>
        <w:r w:rsidR="00AC1954">
          <w:rPr>
            <w:rFonts w:ascii="Times New Roman" w:hAnsi="Times New Roman"/>
          </w:rPr>
          <w:delText>0</w:delText>
        </w:r>
        <w:r w:rsidR="00806216">
          <w:rPr>
            <w:rFonts w:ascii="Times New Roman" w:hAnsi="Times New Roman"/>
          </w:rPr>
          <w:delText>7</w:delText>
        </w:r>
        <w:r w:rsidR="00AC1954">
          <w:rPr>
            <w:rFonts w:ascii="Times New Roman" w:hAnsi="Times New Roman"/>
          </w:rPr>
          <w:delText>0</w:delText>
        </w:r>
      </w:del>
      <w:ins w:id="204" w:author="Author">
        <w:r w:rsidR="00F4754B" w:rsidRPr="003758DF">
          <w:rPr>
            <w:rFonts w:ascii="Times New Roman" w:hAnsi="Times New Roman"/>
          </w:rPr>
          <w:t>0</w:t>
        </w:r>
        <w:r w:rsidR="00877421">
          <w:rPr>
            <w:rFonts w:ascii="Times New Roman" w:hAnsi="Times New Roman"/>
          </w:rPr>
          <w:t>0</w:t>
        </w:r>
        <w:r w:rsidR="00F4754B" w:rsidRPr="003758DF">
          <w:rPr>
            <w:rFonts w:ascii="Times New Roman" w:hAnsi="Times New Roman"/>
          </w:rPr>
          <w:t>10</w:t>
        </w:r>
        <w:proofErr w:type="gramStart"/>
        <w:r w:rsidR="00F4754B" w:rsidRPr="003758DF">
          <w:rPr>
            <w:rFonts w:ascii="Times New Roman" w:hAnsi="Times New Roman"/>
          </w:rPr>
          <w:t>;</w:t>
        </w:r>
        <w:r w:rsidR="00AC1954" w:rsidRPr="003758DF">
          <w:rPr>
            <w:rFonts w:ascii="Times New Roman" w:hAnsi="Times New Roman"/>
          </w:rPr>
          <w:t>0</w:t>
        </w:r>
        <w:r w:rsidR="00877421">
          <w:rPr>
            <w:rFonts w:ascii="Times New Roman" w:hAnsi="Times New Roman"/>
          </w:rPr>
          <w:t>0</w:t>
        </w:r>
        <w:r w:rsidR="00806216" w:rsidRPr="003758DF">
          <w:rPr>
            <w:rFonts w:ascii="Times New Roman" w:hAnsi="Times New Roman"/>
          </w:rPr>
          <w:t>7</w:t>
        </w:r>
        <w:r w:rsidR="00AC1954" w:rsidRPr="003758DF">
          <w:rPr>
            <w:rFonts w:ascii="Times New Roman" w:hAnsi="Times New Roman"/>
          </w:rPr>
          <w:t>0</w:t>
        </w:r>
      </w:ins>
      <w:proofErr w:type="gramEnd"/>
      <w:r w:rsidR="00F4754B" w:rsidRPr="003758DF">
        <w:rPr>
          <w:rFonts w:ascii="Times New Roman" w:hAnsi="Times New Roman"/>
        </w:rPr>
        <w:t>}</w:t>
      </w:r>
      <w:r w:rsidR="00EE771E" w:rsidRPr="003758DF">
        <w:rPr>
          <w:rFonts w:ascii="Times New Roman" w:hAnsi="Times New Roman"/>
        </w:rPr>
        <w:t>. This is a cell that institutions shall always report.</w:t>
      </w:r>
    </w:p>
    <w:p w14:paraId="0D50604E" w14:textId="77777777" w:rsidR="00FC2664" w:rsidRPr="003758DF" w:rsidRDefault="00FC2664" w:rsidP="007E2A41">
      <w:pPr>
        <w:pStyle w:val="BodyText1"/>
        <w:spacing w:line="240" w:lineRule="auto"/>
        <w:rPr>
          <w:rFonts w:ascii="Times New Roman" w:hAnsi="Times New Roman"/>
        </w:rPr>
      </w:pPr>
    </w:p>
    <w:p w14:paraId="5F8B3FC4" w14:textId="5CD22176" w:rsidR="00F4754B" w:rsidRPr="00FE002E" w:rsidRDefault="00500508" w:rsidP="00500508">
      <w:pPr>
        <w:pStyle w:val="BodyText1"/>
        <w:spacing w:line="240" w:lineRule="auto"/>
        <w:ind w:left="720" w:hanging="360"/>
        <w:rPr>
          <w:rFonts w:ascii="Times New Roman" w:hAnsi="Times New Roman"/>
        </w:rPr>
      </w:pPr>
      <w:del w:id="205" w:author="Author">
        <w:r w:rsidRPr="00FE002E">
          <w:rPr>
            <w:rFonts w:ascii="Times New Roman" w:hAnsi="Times New Roman"/>
          </w:rPr>
          <w:delText>10</w:delText>
        </w:r>
      </w:del>
      <w:ins w:id="206" w:author="Author">
        <w:r w:rsidR="006F588E">
          <w:rPr>
            <w:rFonts w:ascii="Times New Roman" w:hAnsi="Times New Roman"/>
          </w:rPr>
          <w:t>9</w:t>
        </w:r>
      </w:ins>
      <w:r w:rsidRPr="003758DF">
        <w:rPr>
          <w:rFonts w:ascii="Times New Roman" w:hAnsi="Times New Roman"/>
        </w:rPr>
        <w:t>.</w:t>
      </w:r>
      <w:r w:rsidRPr="003758DF">
        <w:rPr>
          <w:rFonts w:ascii="Times New Roman" w:hAnsi="Times New Roman"/>
        </w:rPr>
        <w:tab/>
      </w:r>
      <w:r w:rsidR="00F4754B" w:rsidRPr="003758DF">
        <w:rPr>
          <w:rFonts w:ascii="Times New Roman" w:hAnsi="Times New Roman"/>
        </w:rPr>
        <w:t>Credit derivatives volume = {LR1</w:t>
      </w:r>
      <w:proofErr w:type="gramStart"/>
      <w:r w:rsidR="00F4754B" w:rsidRPr="003758DF">
        <w:rPr>
          <w:rFonts w:ascii="Times New Roman" w:hAnsi="Times New Roman"/>
        </w:rPr>
        <w:t>;</w:t>
      </w:r>
      <w:proofErr w:type="gramEnd"/>
      <w:del w:id="207" w:author="Author">
        <w:r w:rsidR="00F4754B" w:rsidRPr="00FE002E">
          <w:rPr>
            <w:rFonts w:ascii="Times New Roman" w:hAnsi="Times New Roman"/>
          </w:rPr>
          <w:delText>020;</w:delText>
        </w:r>
        <w:r w:rsidR="00AC1954">
          <w:rPr>
            <w:rFonts w:ascii="Times New Roman" w:hAnsi="Times New Roman"/>
          </w:rPr>
          <w:delText>0</w:delText>
        </w:r>
        <w:r w:rsidR="00806216">
          <w:rPr>
            <w:rFonts w:ascii="Times New Roman" w:hAnsi="Times New Roman"/>
          </w:rPr>
          <w:delText>7</w:delText>
        </w:r>
        <w:r w:rsidR="00AC1954">
          <w:rPr>
            <w:rFonts w:ascii="Times New Roman" w:hAnsi="Times New Roman"/>
          </w:rPr>
          <w:delText>0</w:delText>
        </w:r>
      </w:del>
      <w:ins w:id="208" w:author="Author">
        <w:r w:rsidR="00F4754B" w:rsidRPr="003758DF">
          <w:rPr>
            <w:rFonts w:ascii="Times New Roman" w:hAnsi="Times New Roman"/>
          </w:rPr>
          <w:t>0</w:t>
        </w:r>
        <w:r w:rsidR="00877421">
          <w:rPr>
            <w:rFonts w:ascii="Times New Roman" w:hAnsi="Times New Roman"/>
          </w:rPr>
          <w:t>0</w:t>
        </w:r>
        <w:r w:rsidR="00F4754B" w:rsidRPr="003758DF">
          <w:rPr>
            <w:rFonts w:ascii="Times New Roman" w:hAnsi="Times New Roman"/>
          </w:rPr>
          <w:t>20;</w:t>
        </w:r>
        <w:r w:rsidR="00877421">
          <w:rPr>
            <w:rFonts w:ascii="Times New Roman" w:hAnsi="Times New Roman"/>
          </w:rPr>
          <w:t>0</w:t>
        </w:r>
        <w:r w:rsidR="00AC1954" w:rsidRPr="003758DF">
          <w:rPr>
            <w:rFonts w:ascii="Times New Roman" w:hAnsi="Times New Roman"/>
          </w:rPr>
          <w:t>0</w:t>
        </w:r>
        <w:r w:rsidR="00806216" w:rsidRPr="003758DF">
          <w:rPr>
            <w:rFonts w:ascii="Times New Roman" w:hAnsi="Times New Roman"/>
          </w:rPr>
          <w:t>7</w:t>
        </w:r>
        <w:r w:rsidR="00AC1954" w:rsidRPr="003758DF">
          <w:rPr>
            <w:rFonts w:ascii="Times New Roman" w:hAnsi="Times New Roman"/>
          </w:rPr>
          <w:t>0</w:t>
        </w:r>
      </w:ins>
      <w:r w:rsidR="00F4754B" w:rsidRPr="003758DF">
        <w:rPr>
          <w:rFonts w:ascii="Times New Roman" w:hAnsi="Times New Roman"/>
        </w:rPr>
        <w:t>} + {LR1;</w:t>
      </w:r>
      <w:del w:id="209" w:author="Author">
        <w:r w:rsidR="00F4754B" w:rsidRPr="00FE002E">
          <w:rPr>
            <w:rFonts w:ascii="Times New Roman" w:hAnsi="Times New Roman"/>
          </w:rPr>
          <w:delText>050;</w:delText>
        </w:r>
        <w:r w:rsidR="00AC1954">
          <w:rPr>
            <w:rFonts w:ascii="Times New Roman" w:hAnsi="Times New Roman"/>
          </w:rPr>
          <w:delText>0</w:delText>
        </w:r>
        <w:r w:rsidR="00806216">
          <w:rPr>
            <w:rFonts w:ascii="Times New Roman" w:hAnsi="Times New Roman"/>
          </w:rPr>
          <w:delText>7</w:delText>
        </w:r>
        <w:r w:rsidR="00AC1954">
          <w:rPr>
            <w:rFonts w:ascii="Times New Roman" w:hAnsi="Times New Roman"/>
          </w:rPr>
          <w:delText>0</w:delText>
        </w:r>
      </w:del>
      <w:ins w:id="210" w:author="Author">
        <w:r w:rsidR="00F4754B" w:rsidRPr="003758DF">
          <w:rPr>
            <w:rFonts w:ascii="Times New Roman" w:hAnsi="Times New Roman"/>
          </w:rPr>
          <w:t>0</w:t>
        </w:r>
        <w:r w:rsidR="00877421">
          <w:rPr>
            <w:rFonts w:ascii="Times New Roman" w:hAnsi="Times New Roman"/>
          </w:rPr>
          <w:t>0</w:t>
        </w:r>
        <w:r w:rsidR="00F4754B" w:rsidRPr="003758DF">
          <w:rPr>
            <w:rFonts w:ascii="Times New Roman" w:hAnsi="Times New Roman"/>
          </w:rPr>
          <w:t>50;</w:t>
        </w:r>
        <w:r w:rsidR="00AC1954" w:rsidRPr="003758DF">
          <w:rPr>
            <w:rFonts w:ascii="Times New Roman" w:hAnsi="Times New Roman"/>
          </w:rPr>
          <w:t>0</w:t>
        </w:r>
        <w:r w:rsidR="00877421">
          <w:rPr>
            <w:rFonts w:ascii="Times New Roman" w:hAnsi="Times New Roman"/>
          </w:rPr>
          <w:t>0</w:t>
        </w:r>
        <w:r w:rsidR="00806216" w:rsidRPr="003758DF">
          <w:rPr>
            <w:rFonts w:ascii="Times New Roman" w:hAnsi="Times New Roman"/>
          </w:rPr>
          <w:t>7</w:t>
        </w:r>
        <w:r w:rsidR="00AC1954" w:rsidRPr="003758DF">
          <w:rPr>
            <w:rFonts w:ascii="Times New Roman" w:hAnsi="Times New Roman"/>
          </w:rPr>
          <w:t>0</w:t>
        </w:r>
      </w:ins>
      <w:r w:rsidR="00F4754B" w:rsidRPr="003758DF">
        <w:rPr>
          <w:rFonts w:ascii="Times New Roman" w:hAnsi="Times New Roman"/>
        </w:rPr>
        <w:t>}</w:t>
      </w:r>
      <w:r w:rsidR="00EE771E" w:rsidRPr="003758DF">
        <w:rPr>
          <w:rFonts w:ascii="Times New Roman" w:hAnsi="Times New Roman"/>
        </w:rPr>
        <w:t>.</w:t>
      </w:r>
      <w:r w:rsidR="00EE771E">
        <w:rPr>
          <w:rFonts w:ascii="Times New Roman" w:hAnsi="Times New Roman"/>
        </w:rPr>
        <w:t xml:space="preserve"> These are cells</w:t>
      </w:r>
      <w:r w:rsidR="00EE771E" w:rsidRPr="00EE771E">
        <w:rPr>
          <w:rFonts w:ascii="Times New Roman" w:hAnsi="Times New Roman"/>
        </w:rPr>
        <w:t xml:space="preserve"> that institutions shall always report.</w:t>
      </w:r>
    </w:p>
    <w:p w14:paraId="7C1A1B37" w14:textId="77777777" w:rsidR="00FC2664" w:rsidRPr="00FE002E" w:rsidRDefault="00FC2664" w:rsidP="007E2A41">
      <w:pPr>
        <w:pStyle w:val="BodyText1"/>
        <w:spacing w:line="240" w:lineRule="auto"/>
        <w:rPr>
          <w:rFonts w:ascii="Times New Roman" w:hAnsi="Times New Roman"/>
        </w:rPr>
      </w:pPr>
    </w:p>
    <w:p w14:paraId="10930518" w14:textId="23B0956C" w:rsidR="00F4754B" w:rsidRPr="007200D9" w:rsidRDefault="00500508" w:rsidP="00500508">
      <w:pPr>
        <w:pStyle w:val="BodyText1"/>
        <w:spacing w:line="240" w:lineRule="auto"/>
        <w:ind w:left="720" w:hanging="360"/>
        <w:rPr>
          <w:rFonts w:ascii="Times New Roman" w:hAnsi="Times New Roman"/>
        </w:rPr>
      </w:pPr>
      <w:del w:id="211" w:author="Author">
        <w:r w:rsidRPr="00FE002E">
          <w:rPr>
            <w:rFonts w:ascii="Times New Roman" w:hAnsi="Times New Roman"/>
          </w:rPr>
          <w:delText>11</w:delText>
        </w:r>
      </w:del>
      <w:ins w:id="212" w:author="Author">
        <w:r w:rsidR="006F588E">
          <w:rPr>
            <w:rFonts w:ascii="Times New Roman" w:hAnsi="Times New Roman"/>
          </w:rPr>
          <w:t>10</w:t>
        </w:r>
      </w:ins>
      <w:r w:rsidRPr="007200D9">
        <w:rPr>
          <w:rFonts w:ascii="Times New Roman" w:hAnsi="Times New Roman"/>
        </w:rPr>
        <w:t>.</w:t>
      </w:r>
      <w:r w:rsidRPr="007200D9">
        <w:rPr>
          <w:rFonts w:ascii="Times New Roman" w:hAnsi="Times New Roman"/>
        </w:rPr>
        <w:tab/>
      </w:r>
      <w:r w:rsidR="00F4754B" w:rsidRPr="007200D9">
        <w:rPr>
          <w:rFonts w:ascii="Times New Roman" w:hAnsi="Times New Roman"/>
        </w:rPr>
        <w:t xml:space="preserve">Institutions are required to report the </w:t>
      </w:r>
      <w:r w:rsidR="00E8206D" w:rsidRPr="007200D9">
        <w:rPr>
          <w:rFonts w:ascii="Times New Roman" w:hAnsi="Times New Roman"/>
        </w:rPr>
        <w:t>cells</w:t>
      </w:r>
      <w:r w:rsidR="00F4754B" w:rsidRPr="007200D9">
        <w:rPr>
          <w:rFonts w:ascii="Times New Roman" w:hAnsi="Times New Roman"/>
        </w:rPr>
        <w:t xml:space="preserve"> referred to in paragraph </w:t>
      </w:r>
      <w:del w:id="213" w:author="Author">
        <w:r w:rsidR="00EB7F64">
          <w:rPr>
            <w:rFonts w:ascii="Times New Roman" w:hAnsi="Times New Roman"/>
          </w:rPr>
          <w:delText>1</w:delText>
        </w:r>
        <w:r w:rsidR="007772F8">
          <w:rPr>
            <w:rFonts w:ascii="Times New Roman" w:hAnsi="Times New Roman"/>
          </w:rPr>
          <w:delText>4</w:delText>
        </w:r>
        <w:r w:rsidR="00EB7F64" w:rsidRPr="00FE002E">
          <w:rPr>
            <w:rFonts w:ascii="Times New Roman" w:hAnsi="Times New Roman"/>
          </w:rPr>
          <w:delText xml:space="preserve"> </w:delText>
        </w:r>
        <w:r w:rsidR="0059457E" w:rsidRPr="00FE002E">
          <w:rPr>
            <w:rFonts w:ascii="Times New Roman" w:hAnsi="Times New Roman"/>
          </w:rPr>
          <w:delText>in the next reporting period</w:delText>
        </w:r>
        <w:r w:rsidR="00F4754B" w:rsidRPr="00FE002E">
          <w:rPr>
            <w:rFonts w:ascii="Times New Roman" w:hAnsi="Times New Roman"/>
          </w:rPr>
          <w:delText>,</w:delText>
        </w:r>
      </w:del>
      <w:ins w:id="214" w:author="Author">
        <w:r w:rsidR="00EB7F64" w:rsidRPr="004E043C">
          <w:rPr>
            <w:rFonts w:ascii="Times New Roman" w:hAnsi="Times New Roman"/>
          </w:rPr>
          <w:t>1</w:t>
        </w:r>
        <w:r w:rsidR="00C94ABE" w:rsidRPr="004E043C">
          <w:rPr>
            <w:rFonts w:ascii="Times New Roman" w:hAnsi="Times New Roman"/>
          </w:rPr>
          <w:t>3</w:t>
        </w:r>
      </w:ins>
      <w:r w:rsidR="00EB7F64" w:rsidRPr="007200D9">
        <w:rPr>
          <w:rFonts w:ascii="Times New Roman" w:hAnsi="Times New Roman"/>
        </w:rPr>
        <w:t xml:space="preserve"> </w:t>
      </w:r>
      <w:r w:rsidR="00F4754B" w:rsidRPr="007200D9">
        <w:rPr>
          <w:rFonts w:ascii="Times New Roman" w:hAnsi="Times New Roman"/>
        </w:rPr>
        <w:t xml:space="preserve">if </w:t>
      </w:r>
      <w:r w:rsidR="00125CA1" w:rsidRPr="007200D9">
        <w:rPr>
          <w:rFonts w:ascii="Times New Roman" w:hAnsi="Times New Roman"/>
        </w:rPr>
        <w:t xml:space="preserve">any </w:t>
      </w:r>
      <w:r w:rsidR="00F4754B" w:rsidRPr="007200D9">
        <w:rPr>
          <w:rFonts w:ascii="Times New Roman" w:hAnsi="Times New Roman"/>
        </w:rPr>
        <w:t>of the following conditions is met:</w:t>
      </w:r>
    </w:p>
    <w:p w14:paraId="733723C9" w14:textId="77777777" w:rsidR="00607A1B" w:rsidRPr="007200D9" w:rsidRDefault="00607A1B" w:rsidP="00607A1B">
      <w:pPr>
        <w:pStyle w:val="BodyText1"/>
        <w:spacing w:line="240" w:lineRule="auto"/>
        <w:ind w:left="720"/>
        <w:rPr>
          <w:rFonts w:ascii="Times New Roman" w:hAnsi="Times New Roman"/>
        </w:rPr>
      </w:pPr>
    </w:p>
    <w:p w14:paraId="2564CD75" w14:textId="48611AF0" w:rsidR="00F4754B" w:rsidRPr="007200D9" w:rsidRDefault="00500508" w:rsidP="000D77FB">
      <w:pPr>
        <w:pStyle w:val="InstructionsText2"/>
        <w:numPr>
          <w:ilvl w:val="0"/>
          <w:numId w:val="39"/>
        </w:numPr>
        <w:rPr>
          <w:ins w:id="215" w:author="Author"/>
          <w:rFonts w:eastAsia="Times New Roman"/>
          <w:bCs/>
          <w:szCs w:val="17"/>
          <w:lang w:eastAsia="de-DE"/>
        </w:rPr>
      </w:pPr>
      <w:del w:id="216" w:author="Author">
        <w:r w:rsidRPr="00FE002E">
          <w:rPr>
            <w:rFonts w:ascii="Symbol" w:eastAsia="Times New Roman" w:hAnsi="Symbol"/>
            <w:bCs/>
            <w:szCs w:val="17"/>
            <w:lang w:eastAsia="de-DE"/>
          </w:rPr>
          <w:lastRenderedPageBreak/>
          <w:delText></w:delText>
        </w:r>
        <w:r w:rsidRPr="00FE002E">
          <w:rPr>
            <w:rFonts w:ascii="Symbol" w:eastAsia="Times New Roman" w:hAnsi="Symbol"/>
            <w:bCs/>
            <w:szCs w:val="17"/>
            <w:lang w:eastAsia="de-DE"/>
          </w:rPr>
          <w:tab/>
        </w:r>
      </w:del>
      <w:ins w:id="217" w:author="Author">
        <w:r w:rsidR="007A001B" w:rsidRPr="007200D9">
          <w:rPr>
            <w:rFonts w:eastAsia="Times New Roman"/>
            <w:bCs/>
            <w:szCs w:val="17"/>
            <w:lang w:eastAsia="de-DE"/>
          </w:rPr>
          <w:t>t</w:t>
        </w:r>
        <w:r w:rsidR="002736E3" w:rsidRPr="007200D9">
          <w:rPr>
            <w:rFonts w:eastAsia="Times New Roman"/>
            <w:bCs/>
            <w:szCs w:val="17"/>
            <w:lang w:eastAsia="de-DE"/>
          </w:rPr>
          <w:t xml:space="preserve">he derivatives share referred to in paragraph </w:t>
        </w:r>
        <w:r w:rsidR="00C94ABE" w:rsidRPr="004E043C">
          <w:rPr>
            <w:rFonts w:eastAsia="Times New Roman"/>
            <w:bCs/>
            <w:szCs w:val="17"/>
            <w:lang w:eastAsia="de-DE"/>
          </w:rPr>
          <w:t>5</w:t>
        </w:r>
        <w:r w:rsidR="002736E3" w:rsidRPr="007200D9">
          <w:rPr>
            <w:rFonts w:eastAsia="Times New Roman"/>
            <w:bCs/>
            <w:szCs w:val="17"/>
            <w:lang w:eastAsia="de-DE"/>
          </w:rPr>
          <w:t xml:space="preserve"> is more than 1.5%</w:t>
        </w:r>
        <w:r w:rsidR="00F4754B" w:rsidRPr="007200D9">
          <w:rPr>
            <w:rFonts w:eastAsia="Times New Roman"/>
            <w:bCs/>
            <w:szCs w:val="17"/>
            <w:lang w:eastAsia="de-DE"/>
          </w:rPr>
          <w:t>;</w:t>
        </w:r>
      </w:ins>
    </w:p>
    <w:p w14:paraId="505346B3" w14:textId="77777777" w:rsidR="00F4754B" w:rsidRPr="00FE002E" w:rsidRDefault="007A001B" w:rsidP="00500508">
      <w:pPr>
        <w:pStyle w:val="InstructionsText2"/>
        <w:numPr>
          <w:ilvl w:val="0"/>
          <w:numId w:val="0"/>
        </w:numPr>
        <w:ind w:left="1080" w:hanging="360"/>
        <w:rPr>
          <w:del w:id="218" w:author="Author"/>
          <w:rFonts w:eastAsia="Times New Roman"/>
          <w:bCs/>
          <w:szCs w:val="17"/>
          <w:lang w:eastAsia="de-DE"/>
        </w:rPr>
      </w:pPr>
      <w:proofErr w:type="gramStart"/>
      <w:r w:rsidRPr="007200D9">
        <w:rPr>
          <w:rFonts w:eastAsia="Times New Roman"/>
          <w:bCs/>
          <w:szCs w:val="17"/>
          <w:lang w:eastAsia="de-DE"/>
        </w:rPr>
        <w:t>t</w:t>
      </w:r>
      <w:r w:rsidR="00F4754B" w:rsidRPr="007200D9">
        <w:rPr>
          <w:rFonts w:eastAsia="Times New Roman"/>
          <w:bCs/>
          <w:szCs w:val="17"/>
          <w:lang w:eastAsia="de-DE"/>
        </w:rPr>
        <w:t>he</w:t>
      </w:r>
      <w:proofErr w:type="gramEnd"/>
      <w:r w:rsidR="00F4754B" w:rsidRPr="007200D9">
        <w:rPr>
          <w:rFonts w:eastAsia="Times New Roman"/>
          <w:bCs/>
          <w:szCs w:val="17"/>
          <w:lang w:eastAsia="de-DE"/>
        </w:rPr>
        <w:t xml:space="preserve"> derivatives share referred to in paragraph </w:t>
      </w:r>
      <w:del w:id="219" w:author="Author">
        <w:r w:rsidR="007772F8">
          <w:rPr>
            <w:rFonts w:eastAsia="Times New Roman"/>
            <w:bCs/>
            <w:szCs w:val="17"/>
            <w:lang w:eastAsia="de-DE"/>
          </w:rPr>
          <w:delText>7</w:delText>
        </w:r>
        <w:r w:rsidR="002736E3" w:rsidRPr="00FE002E">
          <w:rPr>
            <w:rFonts w:eastAsia="Times New Roman"/>
            <w:bCs/>
            <w:szCs w:val="17"/>
            <w:lang w:eastAsia="de-DE"/>
          </w:rPr>
          <w:delText xml:space="preserve"> is more than 1.5% on </w:delText>
        </w:r>
        <w:r w:rsidR="0059457E" w:rsidRPr="00FE002E">
          <w:rPr>
            <w:rFonts w:eastAsia="Times New Roman"/>
            <w:bCs/>
            <w:szCs w:val="17"/>
            <w:lang w:eastAsia="de-DE"/>
          </w:rPr>
          <w:delText>two</w:delText>
        </w:r>
        <w:r w:rsidR="002736E3" w:rsidRPr="00FE002E">
          <w:rPr>
            <w:rFonts w:eastAsia="Times New Roman"/>
            <w:bCs/>
            <w:szCs w:val="17"/>
            <w:lang w:eastAsia="de-DE"/>
          </w:rPr>
          <w:delText xml:space="preserve"> consecutive reporting reference dates</w:delText>
        </w:r>
        <w:r w:rsidR="00F4754B" w:rsidRPr="00FE002E">
          <w:rPr>
            <w:rFonts w:eastAsia="Times New Roman"/>
            <w:bCs/>
            <w:szCs w:val="17"/>
            <w:lang w:eastAsia="de-DE"/>
          </w:rPr>
          <w:delText>;</w:delText>
        </w:r>
      </w:del>
    </w:p>
    <w:p w14:paraId="272AC9A9" w14:textId="25CC0EE1" w:rsidR="00675587" w:rsidRDefault="00500508">
      <w:pPr>
        <w:pStyle w:val="InstructionsText2"/>
        <w:numPr>
          <w:ilvl w:val="0"/>
          <w:numId w:val="39"/>
        </w:numPr>
        <w:rPr>
          <w:rFonts w:eastAsia="Times New Roman"/>
          <w:bCs/>
          <w:szCs w:val="17"/>
          <w:lang w:eastAsia="de-DE"/>
        </w:rPr>
        <w:pPrChange w:id="220" w:author="Author">
          <w:pPr>
            <w:pStyle w:val="InstructionsText2"/>
            <w:numPr>
              <w:numId w:val="0"/>
            </w:numPr>
            <w:ind w:left="0" w:firstLine="0"/>
          </w:pPr>
        </w:pPrChange>
      </w:pPr>
      <w:del w:id="221" w:author="Author">
        <w:r w:rsidRPr="00FE002E">
          <w:rPr>
            <w:rFonts w:ascii="Symbol" w:eastAsia="Times New Roman" w:hAnsi="Symbol"/>
            <w:bCs/>
            <w:szCs w:val="17"/>
            <w:lang w:eastAsia="de-DE"/>
          </w:rPr>
          <w:delText></w:delText>
        </w:r>
        <w:r w:rsidRPr="00FE002E">
          <w:rPr>
            <w:rFonts w:ascii="Symbol" w:eastAsia="Times New Roman" w:hAnsi="Symbol"/>
            <w:bCs/>
            <w:szCs w:val="17"/>
            <w:lang w:eastAsia="de-DE"/>
          </w:rPr>
          <w:tab/>
        </w:r>
        <w:r w:rsidR="007A001B">
          <w:rPr>
            <w:rFonts w:eastAsia="Times New Roman"/>
            <w:bCs/>
            <w:szCs w:val="17"/>
            <w:lang w:eastAsia="de-DE"/>
          </w:rPr>
          <w:delText>t</w:delText>
        </w:r>
        <w:r w:rsidR="00F4754B" w:rsidRPr="00FE002E">
          <w:rPr>
            <w:rFonts w:eastAsia="Times New Roman"/>
            <w:bCs/>
            <w:szCs w:val="17"/>
            <w:lang w:eastAsia="de-DE"/>
          </w:rPr>
          <w:delText xml:space="preserve">he derivatives share referred to in paragraph </w:delText>
        </w:r>
        <w:r w:rsidR="007772F8">
          <w:rPr>
            <w:rFonts w:eastAsia="Times New Roman"/>
            <w:bCs/>
            <w:szCs w:val="17"/>
            <w:lang w:eastAsia="de-DE"/>
          </w:rPr>
          <w:delText>7</w:delText>
        </w:r>
      </w:del>
      <w:ins w:id="222" w:author="Author">
        <w:r w:rsidR="00C94ABE" w:rsidRPr="002304E0">
          <w:rPr>
            <w:rFonts w:eastAsia="Times New Roman"/>
            <w:bCs/>
            <w:szCs w:val="17"/>
            <w:lang w:eastAsia="de-DE"/>
          </w:rPr>
          <w:t>5</w:t>
        </w:r>
      </w:ins>
      <w:r w:rsidR="00C94ABE">
        <w:rPr>
          <w:rFonts w:eastAsia="Times New Roman"/>
          <w:bCs/>
          <w:szCs w:val="17"/>
          <w:lang w:eastAsia="de-DE"/>
        </w:rPr>
        <w:t xml:space="preserve"> </w:t>
      </w:r>
      <w:r w:rsidR="00F4754B" w:rsidRPr="007200D9">
        <w:rPr>
          <w:rFonts w:eastAsia="Times New Roman"/>
          <w:bCs/>
          <w:szCs w:val="17"/>
          <w:lang w:eastAsia="de-DE"/>
        </w:rPr>
        <w:t>exceeds 2.0%.</w:t>
      </w:r>
    </w:p>
    <w:p w14:paraId="20639D04" w14:textId="77777777" w:rsidR="00F4754B" w:rsidRPr="00FE002E" w:rsidRDefault="00F4754B" w:rsidP="007E2A41">
      <w:pPr>
        <w:pStyle w:val="BodyText1"/>
        <w:spacing w:line="240" w:lineRule="auto"/>
        <w:rPr>
          <w:del w:id="223" w:author="Author"/>
          <w:rFonts w:ascii="Times New Roman" w:hAnsi="Times New Roman"/>
        </w:rPr>
      </w:pPr>
    </w:p>
    <w:p w14:paraId="2F872F2A" w14:textId="288B5CAD" w:rsidR="00242493" w:rsidRPr="007200D9" w:rsidRDefault="00500508" w:rsidP="00242493">
      <w:pPr>
        <w:pStyle w:val="InstructionsText2"/>
        <w:numPr>
          <w:ilvl w:val="0"/>
          <w:numId w:val="0"/>
        </w:numPr>
        <w:ind w:left="709" w:firstLine="11"/>
        <w:rPr>
          <w:ins w:id="224" w:author="Author"/>
          <w:rFonts w:eastAsia="Times New Roman"/>
          <w:bCs/>
          <w:szCs w:val="17"/>
          <w:lang w:eastAsia="de-DE"/>
        </w:rPr>
      </w:pPr>
      <w:del w:id="225" w:author="Author">
        <w:r w:rsidRPr="00FE002E">
          <w:delText>12</w:delText>
        </w:r>
      </w:del>
      <w:ins w:id="226" w:author="Author">
        <w:r w:rsidR="00242493" w:rsidRPr="00242493">
          <w:rPr>
            <w:rFonts w:eastAsia="Times New Roman"/>
            <w:bCs/>
            <w:szCs w:val="17"/>
            <w:lang w:eastAsia="de-DE"/>
          </w:rPr>
          <w:t xml:space="preserve">The entry and exit criteria of Article 4 </w:t>
        </w:r>
        <w:r w:rsidR="00893B15">
          <w:rPr>
            <w:rFonts w:eastAsia="Times New Roman"/>
            <w:bCs/>
            <w:szCs w:val="17"/>
            <w:lang w:eastAsia="de-DE"/>
          </w:rPr>
          <w:t xml:space="preserve">of this Regulation </w:t>
        </w:r>
        <w:r w:rsidR="00242493" w:rsidRPr="00242493">
          <w:rPr>
            <w:rFonts w:eastAsia="Times New Roman"/>
            <w:bCs/>
            <w:szCs w:val="17"/>
            <w:lang w:eastAsia="de-DE"/>
          </w:rPr>
          <w:t>shall apply, except for point (b) where institutions shall start reporting information from the next reporting reference date, where they have exceeded the threshold on one reporting reference date.</w:t>
        </w:r>
      </w:ins>
    </w:p>
    <w:p w14:paraId="70291EC5" w14:textId="77777777" w:rsidR="00F4754B" w:rsidRPr="007200D9" w:rsidRDefault="00F4754B" w:rsidP="007E2A41">
      <w:pPr>
        <w:pStyle w:val="BodyText1"/>
        <w:spacing w:line="240" w:lineRule="auto"/>
        <w:rPr>
          <w:ins w:id="227" w:author="Author"/>
          <w:rFonts w:ascii="Times New Roman" w:hAnsi="Times New Roman"/>
        </w:rPr>
      </w:pPr>
    </w:p>
    <w:p w14:paraId="748E5477" w14:textId="22F3EF37" w:rsidR="00F4754B" w:rsidRDefault="00500508" w:rsidP="00500508">
      <w:pPr>
        <w:pStyle w:val="BodyText1"/>
        <w:spacing w:line="240" w:lineRule="auto"/>
        <w:ind w:left="720" w:hanging="360"/>
        <w:rPr>
          <w:rFonts w:ascii="Times New Roman" w:hAnsi="Times New Roman"/>
        </w:rPr>
      </w:pPr>
      <w:ins w:id="228" w:author="Author">
        <w:r w:rsidRPr="007200D9">
          <w:rPr>
            <w:rFonts w:ascii="Times New Roman" w:hAnsi="Times New Roman"/>
          </w:rPr>
          <w:t>1</w:t>
        </w:r>
        <w:r w:rsidR="006F588E">
          <w:rPr>
            <w:rFonts w:ascii="Times New Roman" w:hAnsi="Times New Roman"/>
          </w:rPr>
          <w:t>1</w:t>
        </w:r>
      </w:ins>
      <w:r w:rsidRPr="007200D9">
        <w:rPr>
          <w:rFonts w:ascii="Times New Roman" w:hAnsi="Times New Roman"/>
        </w:rPr>
        <w:t>.</w:t>
      </w:r>
      <w:r w:rsidRPr="007200D9">
        <w:rPr>
          <w:rFonts w:ascii="Times New Roman" w:hAnsi="Times New Roman"/>
        </w:rPr>
        <w:tab/>
      </w:r>
      <w:r w:rsidR="00F4754B" w:rsidRPr="007200D9">
        <w:rPr>
          <w:rFonts w:ascii="Times New Roman" w:hAnsi="Times New Roman"/>
        </w:rPr>
        <w:t xml:space="preserve">Institutions for which the total notional </w:t>
      </w:r>
      <w:del w:id="229" w:author="Author">
        <w:r w:rsidR="00F4754B" w:rsidRPr="00FE002E">
          <w:rPr>
            <w:rFonts w:ascii="Times New Roman" w:hAnsi="Times New Roman"/>
          </w:rPr>
          <w:delText>value</w:delText>
        </w:r>
      </w:del>
      <w:ins w:id="230" w:author="Author">
        <w:r w:rsidR="00506444">
          <w:rPr>
            <w:rFonts w:ascii="Times New Roman" w:hAnsi="Times New Roman"/>
          </w:rPr>
          <w:t>amount</w:t>
        </w:r>
      </w:ins>
      <w:r w:rsidR="00F4754B" w:rsidRPr="007200D9">
        <w:rPr>
          <w:rFonts w:ascii="Times New Roman" w:hAnsi="Times New Roman"/>
        </w:rPr>
        <w:t xml:space="preserve"> </w:t>
      </w:r>
      <w:r w:rsidR="00E77D62" w:rsidRPr="007200D9">
        <w:rPr>
          <w:rFonts w:ascii="Times New Roman" w:hAnsi="Times New Roman"/>
        </w:rPr>
        <w:t xml:space="preserve">referenced by </w:t>
      </w:r>
      <w:r w:rsidR="00F4754B" w:rsidRPr="007200D9">
        <w:rPr>
          <w:rFonts w:ascii="Times New Roman" w:hAnsi="Times New Roman"/>
        </w:rPr>
        <w:t xml:space="preserve">derivatives as defined in paragraph </w:t>
      </w:r>
      <w:del w:id="231" w:author="Author">
        <w:r w:rsidR="00EE771E">
          <w:rPr>
            <w:rFonts w:ascii="Times New Roman" w:hAnsi="Times New Roman"/>
          </w:rPr>
          <w:delText>9</w:delText>
        </w:r>
      </w:del>
      <w:ins w:id="232" w:author="Author">
        <w:r w:rsidR="00C94ABE" w:rsidRPr="002304E0">
          <w:rPr>
            <w:rFonts w:ascii="Times New Roman" w:hAnsi="Times New Roman"/>
          </w:rPr>
          <w:t>8</w:t>
        </w:r>
      </w:ins>
      <w:r w:rsidR="00C94ABE">
        <w:rPr>
          <w:rFonts w:ascii="Times New Roman" w:hAnsi="Times New Roman"/>
        </w:rPr>
        <w:t xml:space="preserve"> </w:t>
      </w:r>
      <w:r w:rsidR="00F4754B" w:rsidRPr="007200D9">
        <w:rPr>
          <w:rFonts w:ascii="Times New Roman" w:hAnsi="Times New Roman"/>
        </w:rPr>
        <w:t xml:space="preserve">exceeds 10 billion </w:t>
      </w:r>
      <w:r w:rsidR="00F1460A" w:rsidRPr="007200D9">
        <w:rPr>
          <w:rFonts w:ascii="Times New Roman" w:hAnsi="Times New Roman"/>
        </w:rPr>
        <w:t>€</w:t>
      </w:r>
      <w:r w:rsidR="00D85B72" w:rsidRPr="007200D9">
        <w:rPr>
          <w:rFonts w:ascii="Times New Roman" w:hAnsi="Times New Roman"/>
        </w:rPr>
        <w:t xml:space="preserve"> </w:t>
      </w:r>
      <w:r w:rsidR="006D7B47" w:rsidRPr="007200D9">
        <w:rPr>
          <w:rFonts w:ascii="Times New Roman" w:hAnsi="Times New Roman"/>
        </w:rPr>
        <w:t xml:space="preserve">shall </w:t>
      </w:r>
      <w:r w:rsidR="00F4754B" w:rsidRPr="007200D9">
        <w:rPr>
          <w:rFonts w:ascii="Times New Roman" w:hAnsi="Times New Roman"/>
        </w:rPr>
        <w:t xml:space="preserve">report the </w:t>
      </w:r>
      <w:r w:rsidR="00E8206D" w:rsidRPr="007200D9">
        <w:rPr>
          <w:rFonts w:ascii="Times New Roman" w:hAnsi="Times New Roman"/>
        </w:rPr>
        <w:t>cells</w:t>
      </w:r>
      <w:r w:rsidR="00F4754B" w:rsidRPr="007200D9">
        <w:rPr>
          <w:rFonts w:ascii="Times New Roman" w:hAnsi="Times New Roman"/>
        </w:rPr>
        <w:t xml:space="preserve"> referred to in paragraph </w:t>
      </w:r>
      <w:del w:id="233" w:author="Author">
        <w:r w:rsidR="00EB7F64">
          <w:rPr>
            <w:rFonts w:ascii="Times New Roman" w:hAnsi="Times New Roman"/>
          </w:rPr>
          <w:delText>1</w:delText>
        </w:r>
        <w:r w:rsidR="007772F8">
          <w:rPr>
            <w:rFonts w:ascii="Times New Roman" w:hAnsi="Times New Roman"/>
          </w:rPr>
          <w:delText>4</w:delText>
        </w:r>
      </w:del>
      <w:ins w:id="234" w:author="Author">
        <w:r w:rsidR="00C94ABE" w:rsidRPr="002304E0">
          <w:rPr>
            <w:rFonts w:ascii="Times New Roman" w:hAnsi="Times New Roman"/>
          </w:rPr>
          <w:t>13</w:t>
        </w:r>
      </w:ins>
      <w:r w:rsidR="00F4754B" w:rsidRPr="007200D9">
        <w:rPr>
          <w:rFonts w:ascii="Times New Roman" w:hAnsi="Times New Roman"/>
        </w:rPr>
        <w:t xml:space="preserve">, even though their derivatives share does not fulfil the conditions described in paragraph </w:t>
      </w:r>
      <w:del w:id="235" w:author="Author">
        <w:r w:rsidR="00B9185D" w:rsidRPr="00FE002E">
          <w:rPr>
            <w:rFonts w:ascii="Times New Roman" w:hAnsi="Times New Roman"/>
          </w:rPr>
          <w:delText>1</w:delText>
        </w:r>
        <w:r w:rsidR="007772F8">
          <w:rPr>
            <w:rFonts w:ascii="Times New Roman" w:hAnsi="Times New Roman"/>
          </w:rPr>
          <w:delText>1</w:delText>
        </w:r>
      </w:del>
      <w:ins w:id="236" w:author="Author">
        <w:r w:rsidR="00C94ABE" w:rsidRPr="002304E0">
          <w:rPr>
            <w:rFonts w:ascii="Times New Roman" w:hAnsi="Times New Roman"/>
          </w:rPr>
          <w:t>10</w:t>
        </w:r>
      </w:ins>
      <w:r w:rsidR="00F4754B" w:rsidRPr="007200D9">
        <w:rPr>
          <w:rFonts w:ascii="Times New Roman" w:hAnsi="Times New Roman"/>
        </w:rPr>
        <w:t>.</w:t>
      </w:r>
    </w:p>
    <w:p w14:paraId="134B3E76" w14:textId="77777777" w:rsidR="00242493" w:rsidRDefault="00242493">
      <w:pPr>
        <w:pStyle w:val="BodyText1"/>
        <w:spacing w:line="240" w:lineRule="auto"/>
        <w:ind w:left="720" w:hanging="360"/>
        <w:rPr>
          <w:rFonts w:ascii="Times New Roman" w:hAnsi="Times New Roman"/>
        </w:rPr>
        <w:pPrChange w:id="237" w:author="Author">
          <w:pPr>
            <w:pStyle w:val="BodyText1"/>
            <w:spacing w:line="240" w:lineRule="auto"/>
          </w:pPr>
        </w:pPrChange>
      </w:pPr>
    </w:p>
    <w:p w14:paraId="48A7F7A1" w14:textId="032CCFED" w:rsidR="00242493" w:rsidRPr="007200D9" w:rsidRDefault="00500508" w:rsidP="00500508">
      <w:pPr>
        <w:pStyle w:val="BodyText1"/>
        <w:spacing w:line="240" w:lineRule="auto"/>
        <w:ind w:left="720" w:hanging="360"/>
        <w:rPr>
          <w:ins w:id="238" w:author="Author"/>
          <w:rFonts w:ascii="Times New Roman" w:hAnsi="Times New Roman"/>
        </w:rPr>
      </w:pPr>
      <w:del w:id="239" w:author="Author">
        <w:r w:rsidRPr="00FE002E">
          <w:rPr>
            <w:rFonts w:ascii="Times New Roman" w:hAnsi="Times New Roman"/>
          </w:rPr>
          <w:delText>13.</w:delText>
        </w:r>
        <w:r w:rsidRPr="00FE002E">
          <w:rPr>
            <w:rFonts w:ascii="Times New Roman" w:hAnsi="Times New Roman"/>
          </w:rPr>
          <w:tab/>
        </w:r>
      </w:del>
      <w:ins w:id="240" w:author="Author">
        <w:r w:rsidR="00242493">
          <w:rPr>
            <w:rFonts w:ascii="Times New Roman" w:hAnsi="Times New Roman"/>
          </w:rPr>
          <w:tab/>
        </w:r>
        <w:r w:rsidR="00242493" w:rsidRPr="00242493">
          <w:rPr>
            <w:rFonts w:ascii="Times New Roman" w:hAnsi="Times New Roman"/>
          </w:rPr>
          <w:t>The entry criteria of Article 4</w:t>
        </w:r>
        <w:r w:rsidR="00893B15" w:rsidRPr="00893B15">
          <w:t xml:space="preserve"> </w:t>
        </w:r>
        <w:r w:rsidR="00893B15" w:rsidRPr="00893B15">
          <w:rPr>
            <w:rFonts w:ascii="Times New Roman" w:hAnsi="Times New Roman"/>
          </w:rPr>
          <w:t>of this Regulation</w:t>
        </w:r>
        <w:r w:rsidR="00242493" w:rsidRPr="00242493">
          <w:rPr>
            <w:rFonts w:ascii="Times New Roman" w:hAnsi="Times New Roman"/>
          </w:rPr>
          <w:t xml:space="preserve"> shall not apply for paragraph 4. </w:t>
        </w:r>
      </w:ins>
      <w:r w:rsidR="00242493" w:rsidRPr="00242493">
        <w:rPr>
          <w:rFonts w:ascii="Times New Roman" w:hAnsi="Times New Roman"/>
        </w:rPr>
        <w:t xml:space="preserve">Institutions </w:t>
      </w:r>
      <w:ins w:id="241" w:author="Author">
        <w:r w:rsidR="00242493" w:rsidRPr="00242493">
          <w:rPr>
            <w:rFonts w:ascii="Times New Roman" w:hAnsi="Times New Roman"/>
          </w:rPr>
          <w:t>shall start reporting information from the next reporting reference date where they have exceeded the threshold on one reporting reference date.</w:t>
        </w:r>
      </w:ins>
    </w:p>
    <w:p w14:paraId="6ED3AF41" w14:textId="77777777" w:rsidR="00FC2664" w:rsidRPr="007200D9" w:rsidRDefault="00FC2664" w:rsidP="007E2A41">
      <w:pPr>
        <w:pStyle w:val="BodyText1"/>
        <w:spacing w:line="240" w:lineRule="auto"/>
        <w:rPr>
          <w:ins w:id="242" w:author="Author"/>
          <w:rFonts w:ascii="Times New Roman" w:hAnsi="Times New Roman"/>
        </w:rPr>
      </w:pPr>
    </w:p>
    <w:p w14:paraId="49F753AA" w14:textId="69315A63" w:rsidR="00F4754B" w:rsidRPr="007200D9" w:rsidRDefault="00500508" w:rsidP="00500508">
      <w:pPr>
        <w:pStyle w:val="BodyText1"/>
        <w:spacing w:line="240" w:lineRule="auto"/>
        <w:ind w:left="720" w:hanging="360"/>
        <w:rPr>
          <w:rFonts w:ascii="Times New Roman" w:hAnsi="Times New Roman"/>
        </w:rPr>
      </w:pPr>
      <w:ins w:id="243" w:author="Author">
        <w:r w:rsidRPr="007200D9">
          <w:rPr>
            <w:rFonts w:ascii="Times New Roman" w:hAnsi="Times New Roman"/>
          </w:rPr>
          <w:t>1</w:t>
        </w:r>
        <w:r w:rsidR="006F588E">
          <w:rPr>
            <w:rFonts w:ascii="Times New Roman" w:hAnsi="Times New Roman"/>
          </w:rPr>
          <w:t>2</w:t>
        </w:r>
        <w:r w:rsidRPr="007200D9">
          <w:rPr>
            <w:rFonts w:ascii="Times New Roman" w:hAnsi="Times New Roman"/>
          </w:rPr>
          <w:t>.</w:t>
        </w:r>
        <w:r w:rsidRPr="007200D9">
          <w:rPr>
            <w:rFonts w:ascii="Times New Roman" w:hAnsi="Times New Roman"/>
          </w:rPr>
          <w:tab/>
        </w:r>
        <w:r w:rsidR="00F4754B" w:rsidRPr="007200D9">
          <w:rPr>
            <w:rFonts w:ascii="Times New Roman" w:hAnsi="Times New Roman"/>
          </w:rPr>
          <w:t xml:space="preserve">Institutions </w:t>
        </w:r>
      </w:ins>
      <w:r w:rsidR="00F4754B" w:rsidRPr="007200D9">
        <w:rPr>
          <w:rFonts w:ascii="Times New Roman" w:hAnsi="Times New Roman"/>
        </w:rPr>
        <w:t xml:space="preserve">are required to report the </w:t>
      </w:r>
      <w:r w:rsidR="00E8206D" w:rsidRPr="007200D9">
        <w:rPr>
          <w:rFonts w:ascii="Times New Roman" w:hAnsi="Times New Roman"/>
        </w:rPr>
        <w:t>cells</w:t>
      </w:r>
      <w:r w:rsidR="00F4754B" w:rsidRPr="007200D9">
        <w:rPr>
          <w:rFonts w:ascii="Times New Roman" w:hAnsi="Times New Roman"/>
        </w:rPr>
        <w:t xml:space="preserve"> referred to in paragraph </w:t>
      </w:r>
      <w:del w:id="244" w:author="Author">
        <w:r w:rsidR="00EB7F64">
          <w:rPr>
            <w:rFonts w:ascii="Times New Roman" w:hAnsi="Times New Roman"/>
          </w:rPr>
          <w:delText>1</w:delText>
        </w:r>
        <w:r w:rsidR="007772F8">
          <w:rPr>
            <w:rFonts w:ascii="Times New Roman" w:hAnsi="Times New Roman"/>
          </w:rPr>
          <w:delText>5</w:delText>
        </w:r>
      </w:del>
      <w:ins w:id="245" w:author="Author">
        <w:r w:rsidR="00EB7F64" w:rsidRPr="002304E0">
          <w:rPr>
            <w:rFonts w:ascii="Times New Roman" w:hAnsi="Times New Roman"/>
          </w:rPr>
          <w:t>1</w:t>
        </w:r>
        <w:r w:rsidR="00C94ABE" w:rsidRPr="002304E0">
          <w:rPr>
            <w:rFonts w:ascii="Times New Roman" w:hAnsi="Times New Roman"/>
          </w:rPr>
          <w:t>4</w:t>
        </w:r>
      </w:ins>
      <w:r w:rsidR="00F4754B" w:rsidRPr="007200D9">
        <w:rPr>
          <w:rFonts w:ascii="Times New Roman" w:hAnsi="Times New Roman"/>
        </w:rPr>
        <w:t xml:space="preserve"> if </w:t>
      </w:r>
      <w:r w:rsidR="00125CA1" w:rsidRPr="007200D9">
        <w:rPr>
          <w:rFonts w:ascii="Times New Roman" w:hAnsi="Times New Roman"/>
        </w:rPr>
        <w:t xml:space="preserve">any </w:t>
      </w:r>
      <w:r w:rsidR="00F4754B" w:rsidRPr="007200D9">
        <w:rPr>
          <w:rFonts w:ascii="Times New Roman" w:hAnsi="Times New Roman"/>
        </w:rPr>
        <w:t>of the following conditions is met:</w:t>
      </w:r>
    </w:p>
    <w:p w14:paraId="30516EC2" w14:textId="77777777" w:rsidR="00607A1B" w:rsidRPr="007200D9" w:rsidRDefault="00607A1B" w:rsidP="00607A1B">
      <w:pPr>
        <w:pStyle w:val="BodyText1"/>
        <w:spacing w:line="240" w:lineRule="auto"/>
        <w:rPr>
          <w:rFonts w:ascii="Times New Roman" w:hAnsi="Times New Roman"/>
        </w:rPr>
      </w:pPr>
    </w:p>
    <w:p w14:paraId="3F12E5B0" w14:textId="25657703" w:rsidR="00F4754B" w:rsidRPr="007200D9" w:rsidRDefault="00500508" w:rsidP="000D77FB">
      <w:pPr>
        <w:pStyle w:val="InstructionsText2"/>
        <w:numPr>
          <w:ilvl w:val="0"/>
          <w:numId w:val="40"/>
        </w:numPr>
        <w:rPr>
          <w:ins w:id="246" w:author="Author"/>
          <w:rFonts w:eastAsia="Times New Roman"/>
          <w:bCs/>
          <w:szCs w:val="17"/>
          <w:lang w:eastAsia="de-DE"/>
        </w:rPr>
      </w:pPr>
      <w:del w:id="247" w:author="Author">
        <w:r w:rsidRPr="00FE002E">
          <w:rPr>
            <w:rFonts w:ascii="Symbol" w:eastAsia="Times New Roman" w:hAnsi="Symbol"/>
            <w:bCs/>
            <w:szCs w:val="17"/>
            <w:lang w:eastAsia="de-DE"/>
          </w:rPr>
          <w:delText></w:delText>
        </w:r>
        <w:r w:rsidRPr="00FE002E">
          <w:rPr>
            <w:rFonts w:ascii="Symbol" w:eastAsia="Times New Roman" w:hAnsi="Symbol"/>
            <w:bCs/>
            <w:szCs w:val="17"/>
            <w:lang w:eastAsia="de-DE"/>
          </w:rPr>
          <w:tab/>
        </w:r>
      </w:del>
      <w:ins w:id="248" w:author="Author">
        <w:r w:rsidR="007A001B" w:rsidRPr="007200D9">
          <w:rPr>
            <w:rFonts w:eastAsia="Times New Roman"/>
            <w:bCs/>
            <w:szCs w:val="17"/>
            <w:lang w:eastAsia="de-DE"/>
          </w:rPr>
          <w:t>t</w:t>
        </w:r>
        <w:r w:rsidR="00F4754B" w:rsidRPr="007200D9">
          <w:rPr>
            <w:rFonts w:eastAsia="Times New Roman"/>
            <w:bCs/>
            <w:szCs w:val="17"/>
            <w:lang w:eastAsia="de-DE"/>
          </w:rPr>
          <w:t xml:space="preserve">he credit derivatives volume referred to in paragraph </w:t>
        </w:r>
        <w:r w:rsidR="00C94ABE" w:rsidRPr="002304E0">
          <w:rPr>
            <w:rFonts w:eastAsia="Times New Roman"/>
            <w:bCs/>
            <w:szCs w:val="17"/>
            <w:lang w:eastAsia="de-DE"/>
          </w:rPr>
          <w:t>9</w:t>
        </w:r>
        <w:r w:rsidR="00C94ABE" w:rsidRPr="007200D9">
          <w:rPr>
            <w:rFonts w:eastAsia="Times New Roman"/>
            <w:bCs/>
            <w:szCs w:val="17"/>
            <w:lang w:eastAsia="de-DE"/>
          </w:rPr>
          <w:t xml:space="preserve"> </w:t>
        </w:r>
        <w:r w:rsidR="00F4754B" w:rsidRPr="007200D9">
          <w:rPr>
            <w:rFonts w:eastAsia="Times New Roman"/>
            <w:bCs/>
            <w:szCs w:val="17"/>
            <w:lang w:eastAsia="de-DE"/>
          </w:rPr>
          <w:t>is more than 300 million €</w:t>
        </w:r>
        <w:r w:rsidR="00390B7F" w:rsidRPr="007200D9">
          <w:t>;</w:t>
        </w:r>
      </w:ins>
    </w:p>
    <w:p w14:paraId="40937FE9" w14:textId="77777777" w:rsidR="00F4754B" w:rsidRPr="00FE002E" w:rsidRDefault="007A001B" w:rsidP="00500508">
      <w:pPr>
        <w:pStyle w:val="InstructionsText2"/>
        <w:numPr>
          <w:ilvl w:val="0"/>
          <w:numId w:val="0"/>
        </w:numPr>
        <w:ind w:left="1080" w:hanging="360"/>
        <w:rPr>
          <w:del w:id="249" w:author="Author"/>
          <w:rFonts w:eastAsia="Times New Roman"/>
          <w:bCs/>
          <w:szCs w:val="17"/>
          <w:lang w:eastAsia="de-DE"/>
        </w:rPr>
      </w:pPr>
      <w:proofErr w:type="gramStart"/>
      <w:r w:rsidRPr="007200D9">
        <w:rPr>
          <w:rFonts w:eastAsia="Times New Roman"/>
          <w:bCs/>
          <w:szCs w:val="17"/>
          <w:lang w:eastAsia="de-DE"/>
        </w:rPr>
        <w:t>t</w:t>
      </w:r>
      <w:r w:rsidR="00F4754B" w:rsidRPr="007200D9">
        <w:rPr>
          <w:rFonts w:eastAsia="Times New Roman"/>
          <w:bCs/>
          <w:szCs w:val="17"/>
          <w:lang w:eastAsia="de-DE"/>
        </w:rPr>
        <w:t>he</w:t>
      </w:r>
      <w:proofErr w:type="gramEnd"/>
      <w:r w:rsidR="00F4754B" w:rsidRPr="007200D9">
        <w:rPr>
          <w:rFonts w:eastAsia="Times New Roman"/>
          <w:bCs/>
          <w:szCs w:val="17"/>
          <w:lang w:eastAsia="de-DE"/>
        </w:rPr>
        <w:t xml:space="preserve"> credit derivatives volume referred to in paragraph </w:t>
      </w:r>
      <w:del w:id="250" w:author="Author">
        <w:r w:rsidR="00621B0F" w:rsidRPr="00FE002E">
          <w:rPr>
            <w:rFonts w:eastAsia="Times New Roman"/>
            <w:bCs/>
            <w:szCs w:val="17"/>
            <w:lang w:eastAsia="de-DE"/>
          </w:rPr>
          <w:delText>1</w:delText>
        </w:r>
        <w:r w:rsidR="007772F8">
          <w:rPr>
            <w:rFonts w:eastAsia="Times New Roman"/>
            <w:bCs/>
            <w:szCs w:val="17"/>
            <w:lang w:eastAsia="de-DE"/>
          </w:rPr>
          <w:delText>0</w:delText>
        </w:r>
        <w:r w:rsidR="00F4754B" w:rsidRPr="00FE002E">
          <w:rPr>
            <w:rFonts w:eastAsia="Times New Roman"/>
            <w:bCs/>
            <w:szCs w:val="17"/>
            <w:lang w:eastAsia="de-DE"/>
          </w:rPr>
          <w:delText xml:space="preserve"> is more than 300 million €</w:delText>
        </w:r>
        <w:r w:rsidR="00390B7F" w:rsidRPr="00FE002E">
          <w:delText xml:space="preserve"> on two consecutive reporting reference dates;</w:delText>
        </w:r>
      </w:del>
    </w:p>
    <w:p w14:paraId="53026947" w14:textId="759EF4F8" w:rsidR="00675587" w:rsidRDefault="00500508">
      <w:pPr>
        <w:pStyle w:val="InstructionsText2"/>
        <w:numPr>
          <w:ilvl w:val="0"/>
          <w:numId w:val="40"/>
        </w:numPr>
        <w:rPr>
          <w:rFonts w:eastAsia="Times New Roman"/>
          <w:bCs/>
          <w:szCs w:val="17"/>
          <w:lang w:eastAsia="de-DE"/>
        </w:rPr>
        <w:pPrChange w:id="251" w:author="Author">
          <w:pPr>
            <w:pStyle w:val="InstructionsText2"/>
            <w:numPr>
              <w:numId w:val="0"/>
            </w:numPr>
            <w:ind w:left="0" w:firstLine="0"/>
          </w:pPr>
        </w:pPrChange>
      </w:pPr>
      <w:del w:id="252" w:author="Author">
        <w:r w:rsidRPr="00FE002E">
          <w:rPr>
            <w:rFonts w:ascii="Symbol" w:eastAsia="Times New Roman" w:hAnsi="Symbol"/>
            <w:bCs/>
            <w:szCs w:val="17"/>
            <w:lang w:eastAsia="de-DE"/>
          </w:rPr>
          <w:delText></w:delText>
        </w:r>
        <w:r w:rsidRPr="00FE002E">
          <w:rPr>
            <w:rFonts w:ascii="Symbol" w:eastAsia="Times New Roman" w:hAnsi="Symbol"/>
            <w:bCs/>
            <w:szCs w:val="17"/>
            <w:lang w:eastAsia="de-DE"/>
          </w:rPr>
          <w:tab/>
        </w:r>
        <w:r w:rsidR="007A001B">
          <w:rPr>
            <w:rFonts w:eastAsia="Times New Roman"/>
            <w:bCs/>
            <w:szCs w:val="17"/>
            <w:lang w:eastAsia="de-DE"/>
          </w:rPr>
          <w:delText>t</w:delText>
        </w:r>
        <w:r w:rsidR="00F4754B" w:rsidRPr="00FE002E">
          <w:rPr>
            <w:rFonts w:eastAsia="Times New Roman"/>
            <w:bCs/>
            <w:szCs w:val="17"/>
            <w:lang w:eastAsia="de-DE"/>
          </w:rPr>
          <w:delText xml:space="preserve">he credit derivatives volume referred to in paragraph </w:delText>
        </w:r>
        <w:r w:rsidR="00621B0F" w:rsidRPr="00FE002E">
          <w:rPr>
            <w:rFonts w:eastAsia="Times New Roman"/>
            <w:bCs/>
            <w:szCs w:val="17"/>
            <w:lang w:eastAsia="de-DE"/>
          </w:rPr>
          <w:delText>1</w:delText>
        </w:r>
        <w:r w:rsidR="007772F8">
          <w:rPr>
            <w:rFonts w:eastAsia="Times New Roman"/>
            <w:bCs/>
            <w:szCs w:val="17"/>
            <w:lang w:eastAsia="de-DE"/>
          </w:rPr>
          <w:delText>0</w:delText>
        </w:r>
      </w:del>
      <w:ins w:id="253" w:author="Author">
        <w:r w:rsidR="00C94ABE" w:rsidRPr="002304E0">
          <w:rPr>
            <w:rFonts w:eastAsia="Times New Roman"/>
            <w:bCs/>
            <w:szCs w:val="17"/>
            <w:lang w:eastAsia="de-DE"/>
          </w:rPr>
          <w:t>9</w:t>
        </w:r>
      </w:ins>
      <w:r w:rsidR="00C94ABE" w:rsidRPr="007200D9">
        <w:rPr>
          <w:rFonts w:eastAsia="Times New Roman"/>
          <w:bCs/>
          <w:szCs w:val="17"/>
          <w:lang w:eastAsia="de-DE"/>
        </w:rPr>
        <w:t xml:space="preserve"> </w:t>
      </w:r>
      <w:r w:rsidR="00F4754B" w:rsidRPr="007200D9">
        <w:rPr>
          <w:rFonts w:eastAsia="Times New Roman"/>
          <w:bCs/>
          <w:szCs w:val="17"/>
          <w:lang w:eastAsia="de-DE"/>
        </w:rPr>
        <w:t>exceeds 500 million €.</w:t>
      </w:r>
    </w:p>
    <w:p w14:paraId="6E28BA70" w14:textId="77777777" w:rsidR="00F4754B" w:rsidRPr="00FE002E" w:rsidRDefault="00F4754B" w:rsidP="00E5591F">
      <w:pPr>
        <w:pStyle w:val="BodyText1"/>
        <w:spacing w:line="240" w:lineRule="auto"/>
        <w:jc w:val="left"/>
        <w:rPr>
          <w:del w:id="254" w:author="Author"/>
          <w:rFonts w:ascii="Times New Roman" w:hAnsi="Times New Roman"/>
        </w:rPr>
      </w:pPr>
    </w:p>
    <w:p w14:paraId="1E8DA88E" w14:textId="2B854DB4" w:rsidR="00242493" w:rsidRPr="00785F3B" w:rsidRDefault="00500508" w:rsidP="00242493">
      <w:pPr>
        <w:pStyle w:val="InstructionsText2"/>
        <w:numPr>
          <w:ilvl w:val="0"/>
          <w:numId w:val="0"/>
        </w:numPr>
        <w:ind w:left="709" w:firstLine="11"/>
        <w:rPr>
          <w:ins w:id="255" w:author="Author"/>
          <w:rFonts w:eastAsia="Times New Roman"/>
          <w:bCs/>
          <w:szCs w:val="17"/>
          <w:lang w:eastAsia="de-DE"/>
        </w:rPr>
      </w:pPr>
      <w:del w:id="256" w:author="Author">
        <w:r w:rsidRPr="00FE002E">
          <w:delText>14</w:delText>
        </w:r>
      </w:del>
      <w:ins w:id="257" w:author="Author">
        <w:r w:rsidR="00242493" w:rsidRPr="00242493">
          <w:rPr>
            <w:rFonts w:eastAsia="Times New Roman"/>
            <w:bCs/>
            <w:szCs w:val="17"/>
            <w:lang w:eastAsia="de-DE"/>
          </w:rPr>
          <w:t xml:space="preserve">The entry and exit criteria of Article 4 </w:t>
        </w:r>
        <w:r w:rsidR="00893B15">
          <w:rPr>
            <w:rFonts w:eastAsia="Times New Roman"/>
            <w:bCs/>
            <w:szCs w:val="17"/>
            <w:lang w:eastAsia="de-DE"/>
          </w:rPr>
          <w:t xml:space="preserve">of this Regulation </w:t>
        </w:r>
        <w:r w:rsidR="00242493" w:rsidRPr="00242493">
          <w:rPr>
            <w:rFonts w:eastAsia="Times New Roman"/>
            <w:bCs/>
            <w:szCs w:val="17"/>
            <w:lang w:eastAsia="de-DE"/>
          </w:rPr>
          <w:t>shall apply, except for point (b) where institutions shall start reporting from the next reporting reference date where they have exceeded the threshold on one reporting reference date.</w:t>
        </w:r>
      </w:ins>
    </w:p>
    <w:p w14:paraId="3B88084F" w14:textId="77777777" w:rsidR="00F4754B" w:rsidRPr="007200D9" w:rsidRDefault="00F4754B" w:rsidP="00E5591F">
      <w:pPr>
        <w:pStyle w:val="BodyText1"/>
        <w:spacing w:line="240" w:lineRule="auto"/>
        <w:jc w:val="left"/>
        <w:rPr>
          <w:ins w:id="258" w:author="Author"/>
          <w:rFonts w:ascii="Times New Roman" w:hAnsi="Times New Roman"/>
        </w:rPr>
      </w:pPr>
    </w:p>
    <w:p w14:paraId="6CB3856E" w14:textId="1FCBBD4C" w:rsidR="00F4754B" w:rsidRPr="00785F3B" w:rsidRDefault="00500508" w:rsidP="00500508">
      <w:pPr>
        <w:pStyle w:val="BodyText1"/>
        <w:spacing w:line="240" w:lineRule="auto"/>
        <w:ind w:left="720" w:hanging="360"/>
        <w:rPr>
          <w:rFonts w:ascii="Times New Roman" w:hAnsi="Times New Roman"/>
        </w:rPr>
      </w:pPr>
      <w:ins w:id="259" w:author="Author">
        <w:r w:rsidRPr="00785F3B">
          <w:rPr>
            <w:rFonts w:ascii="Times New Roman" w:hAnsi="Times New Roman"/>
          </w:rPr>
          <w:t>1</w:t>
        </w:r>
        <w:r w:rsidR="006F588E">
          <w:rPr>
            <w:rFonts w:ascii="Times New Roman" w:hAnsi="Times New Roman"/>
          </w:rPr>
          <w:t>3</w:t>
        </w:r>
      </w:ins>
      <w:r w:rsidRPr="00785F3B">
        <w:rPr>
          <w:rFonts w:ascii="Times New Roman" w:hAnsi="Times New Roman"/>
        </w:rPr>
        <w:t>.</w:t>
      </w:r>
      <w:r w:rsidRPr="00785F3B">
        <w:rPr>
          <w:rFonts w:ascii="Times New Roman" w:hAnsi="Times New Roman"/>
        </w:rPr>
        <w:tab/>
      </w:r>
      <w:r w:rsidR="007129B2" w:rsidRPr="00785F3B">
        <w:rPr>
          <w:rFonts w:ascii="Times New Roman" w:hAnsi="Times New Roman"/>
        </w:rPr>
        <w:t xml:space="preserve">The cells which are required to be reported by institutions in accordance with </w:t>
      </w:r>
      <w:del w:id="260" w:author="Author">
        <w:r w:rsidR="007129B2" w:rsidRPr="007129B2">
          <w:rPr>
            <w:rFonts w:ascii="Times New Roman" w:hAnsi="Times New Roman"/>
          </w:rPr>
          <w:delText>paragraph</w:delText>
        </w:r>
      </w:del>
      <w:ins w:id="261" w:author="Author">
        <w:r w:rsidR="007129B2" w:rsidRPr="002304E0">
          <w:rPr>
            <w:rFonts w:ascii="Times New Roman" w:hAnsi="Times New Roman"/>
          </w:rPr>
          <w:t>paragraph</w:t>
        </w:r>
        <w:r w:rsidR="00C94ABE" w:rsidRPr="002304E0">
          <w:rPr>
            <w:rFonts w:ascii="Times New Roman" w:hAnsi="Times New Roman"/>
          </w:rPr>
          <w:t>s 10 and</w:t>
        </w:r>
      </w:ins>
      <w:r w:rsidR="007129B2" w:rsidRPr="002304E0">
        <w:rPr>
          <w:rFonts w:ascii="Times New Roman" w:hAnsi="Times New Roman"/>
        </w:rPr>
        <w:t xml:space="preserve"> 11</w:t>
      </w:r>
      <w:r w:rsidR="007129B2" w:rsidRPr="00785F3B">
        <w:rPr>
          <w:rFonts w:ascii="Times New Roman" w:hAnsi="Times New Roman"/>
        </w:rPr>
        <w:t xml:space="preserve"> are the following</w:t>
      </w:r>
      <w:r w:rsidR="007129B2" w:rsidRPr="00806A26">
        <w:rPr>
          <w:rFonts w:ascii="Times New Roman" w:hAnsi="Times New Roman"/>
        </w:rPr>
        <w:t xml:space="preserve">: </w:t>
      </w:r>
      <w:r w:rsidR="00F4754B" w:rsidRPr="00806A26">
        <w:rPr>
          <w:rFonts w:ascii="Times New Roman" w:hAnsi="Times New Roman"/>
        </w:rPr>
        <w:t>{LR1;</w:t>
      </w:r>
      <w:del w:id="262" w:author="Author">
        <w:r w:rsidR="00F4754B" w:rsidRPr="00FE002E">
          <w:rPr>
            <w:rFonts w:ascii="Times New Roman" w:hAnsi="Times New Roman"/>
          </w:rPr>
          <w:delText>010;</w:delText>
        </w:r>
        <w:r w:rsidR="00361101">
          <w:rPr>
            <w:rFonts w:ascii="Times New Roman" w:hAnsi="Times New Roman"/>
          </w:rPr>
          <w:delText>0</w:delText>
        </w:r>
        <w:r w:rsidR="00F4754B" w:rsidRPr="00FE002E">
          <w:rPr>
            <w:rFonts w:ascii="Times New Roman" w:hAnsi="Times New Roman"/>
          </w:rPr>
          <w:delText>1</w:delText>
        </w:r>
        <w:r w:rsidR="00361101">
          <w:rPr>
            <w:rFonts w:ascii="Times New Roman" w:hAnsi="Times New Roman"/>
          </w:rPr>
          <w:delText>0</w:delText>
        </w:r>
      </w:del>
      <w:ins w:id="263" w:author="Author">
        <w:r w:rsidR="00F4754B" w:rsidRPr="00806A26">
          <w:rPr>
            <w:rFonts w:ascii="Times New Roman" w:hAnsi="Times New Roman"/>
          </w:rPr>
          <w:t>0</w:t>
        </w:r>
        <w:r w:rsidR="00877421">
          <w:rPr>
            <w:rFonts w:ascii="Times New Roman" w:hAnsi="Times New Roman"/>
          </w:rPr>
          <w:t>0</w:t>
        </w:r>
        <w:r w:rsidR="00F4754B" w:rsidRPr="00806A26">
          <w:rPr>
            <w:rFonts w:ascii="Times New Roman" w:hAnsi="Times New Roman"/>
          </w:rPr>
          <w:t>10;</w:t>
        </w:r>
        <w:r w:rsidR="00361101" w:rsidRPr="00806A26">
          <w:rPr>
            <w:rFonts w:ascii="Times New Roman" w:hAnsi="Times New Roman"/>
          </w:rPr>
          <w:t>0</w:t>
        </w:r>
        <w:r w:rsidR="00877421">
          <w:rPr>
            <w:rFonts w:ascii="Times New Roman" w:hAnsi="Times New Roman"/>
          </w:rPr>
          <w:t>0</w:t>
        </w:r>
        <w:r w:rsidR="00F4754B" w:rsidRPr="00806A26">
          <w:rPr>
            <w:rFonts w:ascii="Times New Roman" w:hAnsi="Times New Roman"/>
          </w:rPr>
          <w:t>1</w:t>
        </w:r>
        <w:r w:rsidR="00361101" w:rsidRPr="00806A26">
          <w:rPr>
            <w:rFonts w:ascii="Times New Roman" w:hAnsi="Times New Roman"/>
          </w:rPr>
          <w:t>0</w:t>
        </w:r>
      </w:ins>
      <w:r w:rsidR="00F4754B" w:rsidRPr="00806A26">
        <w:rPr>
          <w:rFonts w:ascii="Times New Roman" w:hAnsi="Times New Roman"/>
        </w:rPr>
        <w:t>},</w:t>
      </w:r>
      <w:r w:rsidR="00A13F81" w:rsidRPr="00806A26">
        <w:rPr>
          <w:rFonts w:ascii="Times New Roman" w:hAnsi="Times New Roman"/>
        </w:rPr>
        <w:t xml:space="preserve"> </w:t>
      </w:r>
      <w:r w:rsidR="00F4754B" w:rsidRPr="00806A26">
        <w:rPr>
          <w:rFonts w:ascii="Times New Roman" w:hAnsi="Times New Roman"/>
        </w:rPr>
        <w:t>{LR1;</w:t>
      </w:r>
      <w:del w:id="264" w:author="Author">
        <w:r w:rsidR="00F4754B" w:rsidRPr="00FE002E">
          <w:rPr>
            <w:rFonts w:ascii="Times New Roman" w:hAnsi="Times New Roman"/>
          </w:rPr>
          <w:delText>010;</w:delText>
        </w:r>
        <w:r w:rsidR="00361101">
          <w:rPr>
            <w:rFonts w:ascii="Times New Roman" w:hAnsi="Times New Roman"/>
          </w:rPr>
          <w:delText>0</w:delText>
        </w:r>
        <w:r w:rsidR="00F4754B" w:rsidRPr="00FE002E">
          <w:rPr>
            <w:rFonts w:ascii="Times New Roman" w:hAnsi="Times New Roman"/>
          </w:rPr>
          <w:delText>2</w:delText>
        </w:r>
        <w:r w:rsidR="00361101">
          <w:rPr>
            <w:rFonts w:ascii="Times New Roman" w:hAnsi="Times New Roman"/>
          </w:rPr>
          <w:delText>0</w:delText>
        </w:r>
      </w:del>
      <w:ins w:id="265" w:author="Author">
        <w:r w:rsidR="00F4754B" w:rsidRPr="00806A26">
          <w:rPr>
            <w:rFonts w:ascii="Times New Roman" w:hAnsi="Times New Roman"/>
          </w:rPr>
          <w:t>0</w:t>
        </w:r>
        <w:r w:rsidR="00877421">
          <w:rPr>
            <w:rFonts w:ascii="Times New Roman" w:hAnsi="Times New Roman"/>
          </w:rPr>
          <w:t>0</w:t>
        </w:r>
        <w:r w:rsidR="00F4754B" w:rsidRPr="00806A26">
          <w:rPr>
            <w:rFonts w:ascii="Times New Roman" w:hAnsi="Times New Roman"/>
          </w:rPr>
          <w:t>10;</w:t>
        </w:r>
        <w:r w:rsidR="00361101" w:rsidRPr="00806A26">
          <w:rPr>
            <w:rFonts w:ascii="Times New Roman" w:hAnsi="Times New Roman"/>
          </w:rPr>
          <w:t>0</w:t>
        </w:r>
        <w:r w:rsidR="00877421">
          <w:rPr>
            <w:rFonts w:ascii="Times New Roman" w:hAnsi="Times New Roman"/>
          </w:rPr>
          <w:t>0</w:t>
        </w:r>
        <w:r w:rsidR="00F4754B" w:rsidRPr="00806A26">
          <w:rPr>
            <w:rFonts w:ascii="Times New Roman" w:hAnsi="Times New Roman"/>
          </w:rPr>
          <w:t>2</w:t>
        </w:r>
        <w:r w:rsidR="00361101" w:rsidRPr="00806A26">
          <w:rPr>
            <w:rFonts w:ascii="Times New Roman" w:hAnsi="Times New Roman"/>
          </w:rPr>
          <w:t>0</w:t>
        </w:r>
      </w:ins>
      <w:r w:rsidR="00F4754B" w:rsidRPr="00806A26">
        <w:rPr>
          <w:rFonts w:ascii="Times New Roman" w:hAnsi="Times New Roman"/>
        </w:rPr>
        <w:t>},</w:t>
      </w:r>
      <w:r w:rsidR="00A13F81" w:rsidRPr="00806A26">
        <w:rPr>
          <w:rFonts w:ascii="Times New Roman" w:hAnsi="Times New Roman"/>
        </w:rPr>
        <w:t xml:space="preserve"> </w:t>
      </w:r>
      <w:r w:rsidR="00F4754B" w:rsidRPr="00806A26">
        <w:rPr>
          <w:rFonts w:ascii="Times New Roman" w:hAnsi="Times New Roman"/>
        </w:rPr>
        <w:t>{LR1;</w:t>
      </w:r>
      <w:del w:id="266" w:author="Author">
        <w:r w:rsidR="00D85B72" w:rsidRPr="00FE002E">
          <w:rPr>
            <w:rFonts w:ascii="Times New Roman" w:hAnsi="Times New Roman"/>
          </w:rPr>
          <w:delText>010;</w:delText>
        </w:r>
        <w:r w:rsidR="00361101">
          <w:rPr>
            <w:rFonts w:ascii="Times New Roman" w:hAnsi="Times New Roman"/>
          </w:rPr>
          <w:delText>0</w:delText>
        </w:r>
        <w:r w:rsidR="00806216">
          <w:rPr>
            <w:rFonts w:ascii="Times New Roman" w:hAnsi="Times New Roman"/>
          </w:rPr>
          <w:delText>5</w:delText>
        </w:r>
        <w:r w:rsidR="00361101">
          <w:rPr>
            <w:rFonts w:ascii="Times New Roman" w:hAnsi="Times New Roman"/>
          </w:rPr>
          <w:delText>0</w:delText>
        </w:r>
      </w:del>
      <w:ins w:id="267" w:author="Author">
        <w:r w:rsidR="00F4754B" w:rsidRPr="00806A26">
          <w:rPr>
            <w:rFonts w:ascii="Times New Roman" w:hAnsi="Times New Roman"/>
          </w:rPr>
          <w:t>0</w:t>
        </w:r>
        <w:r w:rsidR="00877421">
          <w:rPr>
            <w:rFonts w:ascii="Times New Roman" w:hAnsi="Times New Roman"/>
          </w:rPr>
          <w:t>0</w:t>
        </w:r>
        <w:r w:rsidR="00F4754B" w:rsidRPr="00806A26">
          <w:rPr>
            <w:rFonts w:ascii="Times New Roman" w:hAnsi="Times New Roman"/>
          </w:rPr>
          <w:t>20;</w:t>
        </w:r>
        <w:r w:rsidR="00361101" w:rsidRPr="00806A26">
          <w:rPr>
            <w:rFonts w:ascii="Times New Roman" w:hAnsi="Times New Roman"/>
          </w:rPr>
          <w:t>0</w:t>
        </w:r>
        <w:r w:rsidR="00877421">
          <w:rPr>
            <w:rFonts w:ascii="Times New Roman" w:hAnsi="Times New Roman"/>
          </w:rPr>
          <w:t>0</w:t>
        </w:r>
        <w:r w:rsidR="00F4754B" w:rsidRPr="00806A26">
          <w:rPr>
            <w:rFonts w:ascii="Times New Roman" w:hAnsi="Times New Roman"/>
          </w:rPr>
          <w:t>1</w:t>
        </w:r>
        <w:r w:rsidR="00361101" w:rsidRPr="00806A26">
          <w:rPr>
            <w:rFonts w:ascii="Times New Roman" w:hAnsi="Times New Roman"/>
          </w:rPr>
          <w:t>0</w:t>
        </w:r>
      </w:ins>
      <w:r w:rsidR="00F4754B" w:rsidRPr="00806A26">
        <w:rPr>
          <w:rFonts w:ascii="Times New Roman" w:hAnsi="Times New Roman"/>
        </w:rPr>
        <w:t>},</w:t>
      </w:r>
      <w:r w:rsidR="00A13F81" w:rsidRPr="00806A26">
        <w:rPr>
          <w:rFonts w:ascii="Times New Roman" w:hAnsi="Times New Roman"/>
        </w:rPr>
        <w:t xml:space="preserve"> </w:t>
      </w:r>
      <w:r w:rsidR="00F4754B" w:rsidRPr="00806A26">
        <w:rPr>
          <w:rFonts w:ascii="Times New Roman" w:hAnsi="Times New Roman"/>
        </w:rPr>
        <w:t>{LR1;</w:t>
      </w:r>
      <w:del w:id="268" w:author="Author">
        <w:r w:rsidR="00F4754B" w:rsidRPr="00FE002E">
          <w:rPr>
            <w:rFonts w:ascii="Times New Roman" w:hAnsi="Times New Roman"/>
          </w:rPr>
          <w:delText>020;</w:delText>
        </w:r>
        <w:r w:rsidR="00361101">
          <w:rPr>
            <w:rFonts w:ascii="Times New Roman" w:hAnsi="Times New Roman"/>
          </w:rPr>
          <w:delText>0</w:delText>
        </w:r>
        <w:r w:rsidR="00F4754B" w:rsidRPr="00FE002E">
          <w:rPr>
            <w:rFonts w:ascii="Times New Roman" w:hAnsi="Times New Roman"/>
          </w:rPr>
          <w:delText>1</w:delText>
        </w:r>
        <w:r w:rsidR="00361101">
          <w:rPr>
            <w:rFonts w:ascii="Times New Roman" w:hAnsi="Times New Roman"/>
          </w:rPr>
          <w:delText>0</w:delText>
        </w:r>
      </w:del>
      <w:ins w:id="269" w:author="Author">
        <w:r w:rsidR="00F4754B" w:rsidRPr="00806A26">
          <w:rPr>
            <w:rFonts w:ascii="Times New Roman" w:hAnsi="Times New Roman"/>
          </w:rPr>
          <w:t>0</w:t>
        </w:r>
        <w:r w:rsidR="00877421">
          <w:rPr>
            <w:rFonts w:ascii="Times New Roman" w:hAnsi="Times New Roman"/>
          </w:rPr>
          <w:t>0</w:t>
        </w:r>
        <w:r w:rsidR="00F4754B" w:rsidRPr="00806A26">
          <w:rPr>
            <w:rFonts w:ascii="Times New Roman" w:hAnsi="Times New Roman"/>
          </w:rPr>
          <w:t>20;</w:t>
        </w:r>
        <w:r w:rsidR="00877421">
          <w:rPr>
            <w:rFonts w:ascii="Times New Roman" w:hAnsi="Times New Roman"/>
          </w:rPr>
          <w:t>0</w:t>
        </w:r>
        <w:r w:rsidR="00361101" w:rsidRPr="00806A26">
          <w:rPr>
            <w:rFonts w:ascii="Times New Roman" w:hAnsi="Times New Roman"/>
          </w:rPr>
          <w:t>0</w:t>
        </w:r>
        <w:r w:rsidR="00F4754B" w:rsidRPr="00806A26">
          <w:rPr>
            <w:rFonts w:ascii="Times New Roman" w:hAnsi="Times New Roman"/>
          </w:rPr>
          <w:t>2</w:t>
        </w:r>
        <w:r w:rsidR="00361101" w:rsidRPr="00806A26">
          <w:rPr>
            <w:rFonts w:ascii="Times New Roman" w:hAnsi="Times New Roman"/>
          </w:rPr>
          <w:t>0</w:t>
        </w:r>
      </w:ins>
      <w:r w:rsidR="00F4754B" w:rsidRPr="00806A26">
        <w:rPr>
          <w:rFonts w:ascii="Times New Roman" w:hAnsi="Times New Roman"/>
        </w:rPr>
        <w:t>},</w:t>
      </w:r>
      <w:r w:rsidR="00A13F81" w:rsidRPr="00806A26">
        <w:rPr>
          <w:rFonts w:ascii="Times New Roman" w:hAnsi="Times New Roman"/>
        </w:rPr>
        <w:t xml:space="preserve"> </w:t>
      </w:r>
      <w:r w:rsidR="00A55C01" w:rsidRPr="00806A26">
        <w:rPr>
          <w:rFonts w:ascii="Times New Roman" w:hAnsi="Times New Roman"/>
        </w:rPr>
        <w:t>{LR1;</w:t>
      </w:r>
      <w:del w:id="270" w:author="Author">
        <w:r w:rsidR="00F4754B" w:rsidRPr="00FE002E">
          <w:rPr>
            <w:rFonts w:ascii="Times New Roman" w:hAnsi="Times New Roman"/>
          </w:rPr>
          <w:delText>020;</w:delText>
        </w:r>
        <w:r w:rsidR="00361101">
          <w:rPr>
            <w:rFonts w:ascii="Times New Roman" w:hAnsi="Times New Roman"/>
          </w:rPr>
          <w:delText>0</w:delText>
        </w:r>
        <w:r w:rsidR="00F4754B" w:rsidRPr="00FE002E">
          <w:rPr>
            <w:rFonts w:ascii="Times New Roman" w:hAnsi="Times New Roman"/>
          </w:rPr>
          <w:delText>2</w:delText>
        </w:r>
        <w:r w:rsidR="00361101">
          <w:rPr>
            <w:rFonts w:ascii="Times New Roman" w:hAnsi="Times New Roman"/>
          </w:rPr>
          <w:delText>0</w:delText>
        </w:r>
      </w:del>
      <w:ins w:id="271" w:author="Author">
        <w:r w:rsidR="00877421">
          <w:rPr>
            <w:rFonts w:ascii="Times New Roman" w:hAnsi="Times New Roman"/>
          </w:rPr>
          <w:t>0</w:t>
        </w:r>
        <w:r w:rsidR="00A55C01" w:rsidRPr="00806A26">
          <w:rPr>
            <w:rFonts w:ascii="Times New Roman" w:hAnsi="Times New Roman"/>
          </w:rPr>
          <w:t>030;</w:t>
        </w:r>
        <w:r w:rsidR="00877421">
          <w:rPr>
            <w:rFonts w:ascii="Times New Roman" w:hAnsi="Times New Roman"/>
          </w:rPr>
          <w:t>0</w:t>
        </w:r>
        <w:r w:rsidR="00361101" w:rsidRPr="00806A26">
          <w:rPr>
            <w:rFonts w:ascii="Times New Roman" w:hAnsi="Times New Roman"/>
          </w:rPr>
          <w:t>0</w:t>
        </w:r>
        <w:r w:rsidR="00806216" w:rsidRPr="00806A26">
          <w:rPr>
            <w:rFonts w:ascii="Times New Roman" w:hAnsi="Times New Roman"/>
          </w:rPr>
          <w:t>7</w:t>
        </w:r>
        <w:r w:rsidR="00361101" w:rsidRPr="00806A26">
          <w:rPr>
            <w:rFonts w:ascii="Times New Roman" w:hAnsi="Times New Roman"/>
          </w:rPr>
          <w:t>0</w:t>
        </w:r>
      </w:ins>
      <w:r w:rsidR="00A55C01" w:rsidRPr="00806A26">
        <w:rPr>
          <w:rFonts w:ascii="Times New Roman" w:hAnsi="Times New Roman"/>
        </w:rPr>
        <w:t xml:space="preserve">}, </w:t>
      </w:r>
      <w:r w:rsidR="00916C6C" w:rsidRPr="00806A26">
        <w:rPr>
          <w:rFonts w:ascii="Times New Roman" w:hAnsi="Times New Roman"/>
        </w:rPr>
        <w:t>{LR1;</w:t>
      </w:r>
      <w:del w:id="272" w:author="Author">
        <w:r w:rsidR="00DF5A86" w:rsidRPr="00FE002E">
          <w:rPr>
            <w:rFonts w:ascii="Times New Roman" w:hAnsi="Times New Roman"/>
          </w:rPr>
          <w:delText>020;</w:delText>
        </w:r>
        <w:r w:rsidR="00361101">
          <w:rPr>
            <w:rFonts w:ascii="Times New Roman" w:hAnsi="Times New Roman"/>
          </w:rPr>
          <w:delText>0</w:delText>
        </w:r>
        <w:r w:rsidR="00806216">
          <w:rPr>
            <w:rFonts w:ascii="Times New Roman" w:hAnsi="Times New Roman"/>
          </w:rPr>
          <w:delText>5</w:delText>
        </w:r>
        <w:r w:rsidR="00361101">
          <w:rPr>
            <w:rFonts w:ascii="Times New Roman" w:hAnsi="Times New Roman"/>
          </w:rPr>
          <w:delText>0</w:delText>
        </w:r>
      </w:del>
      <w:ins w:id="273" w:author="Author">
        <w:r w:rsidR="00916C6C" w:rsidRPr="00806A26">
          <w:rPr>
            <w:rFonts w:ascii="Times New Roman" w:hAnsi="Times New Roman"/>
          </w:rPr>
          <w:t>0</w:t>
        </w:r>
        <w:r w:rsidR="00877421">
          <w:rPr>
            <w:rFonts w:ascii="Times New Roman" w:hAnsi="Times New Roman"/>
          </w:rPr>
          <w:t>0</w:t>
        </w:r>
        <w:r w:rsidR="00916C6C" w:rsidRPr="00806A26">
          <w:rPr>
            <w:rFonts w:ascii="Times New Roman" w:hAnsi="Times New Roman"/>
          </w:rPr>
          <w:t>40;</w:t>
        </w:r>
        <w:r w:rsidR="00361101" w:rsidRPr="00806A26">
          <w:rPr>
            <w:rFonts w:ascii="Times New Roman" w:hAnsi="Times New Roman"/>
          </w:rPr>
          <w:t>0</w:t>
        </w:r>
        <w:r w:rsidR="00877421">
          <w:rPr>
            <w:rFonts w:ascii="Times New Roman" w:hAnsi="Times New Roman"/>
          </w:rPr>
          <w:t>0</w:t>
        </w:r>
        <w:r w:rsidR="00806216" w:rsidRPr="00806A26">
          <w:rPr>
            <w:rFonts w:ascii="Times New Roman" w:hAnsi="Times New Roman"/>
          </w:rPr>
          <w:t>7</w:t>
        </w:r>
        <w:r w:rsidR="00361101" w:rsidRPr="00806A26">
          <w:rPr>
            <w:rFonts w:ascii="Times New Roman" w:hAnsi="Times New Roman"/>
          </w:rPr>
          <w:t>0</w:t>
        </w:r>
      </w:ins>
      <w:r w:rsidR="00916C6C" w:rsidRPr="00806A26">
        <w:rPr>
          <w:rFonts w:ascii="Times New Roman" w:hAnsi="Times New Roman"/>
        </w:rPr>
        <w:t xml:space="preserve">}, </w:t>
      </w:r>
      <w:r w:rsidR="00F4754B" w:rsidRPr="00806A26">
        <w:rPr>
          <w:rFonts w:ascii="Times New Roman" w:hAnsi="Times New Roman"/>
        </w:rPr>
        <w:t>{LR1;</w:t>
      </w:r>
      <w:del w:id="274" w:author="Author">
        <w:r w:rsidR="00F4754B" w:rsidRPr="00FE002E">
          <w:rPr>
            <w:rFonts w:ascii="Times New Roman" w:hAnsi="Times New Roman"/>
          </w:rPr>
          <w:delText>030;</w:delText>
        </w:r>
        <w:r w:rsidR="00361101">
          <w:rPr>
            <w:rFonts w:ascii="Times New Roman" w:hAnsi="Times New Roman"/>
          </w:rPr>
          <w:delText>0</w:delText>
        </w:r>
        <w:r w:rsidR="00806216">
          <w:rPr>
            <w:rFonts w:ascii="Times New Roman" w:hAnsi="Times New Roman"/>
          </w:rPr>
          <w:delText>5</w:delText>
        </w:r>
        <w:r w:rsidR="00361101">
          <w:rPr>
            <w:rFonts w:ascii="Times New Roman" w:hAnsi="Times New Roman"/>
          </w:rPr>
          <w:delText>0</w:delText>
        </w:r>
      </w:del>
      <w:ins w:id="275" w:author="Author">
        <w:r w:rsidR="00F4754B" w:rsidRPr="00806A26">
          <w:rPr>
            <w:rFonts w:ascii="Times New Roman" w:hAnsi="Times New Roman"/>
          </w:rPr>
          <w:t>0</w:t>
        </w:r>
        <w:r w:rsidR="00877421">
          <w:rPr>
            <w:rFonts w:ascii="Times New Roman" w:hAnsi="Times New Roman"/>
          </w:rPr>
          <w:t>0</w:t>
        </w:r>
        <w:r w:rsidR="00F4754B" w:rsidRPr="00806A26">
          <w:rPr>
            <w:rFonts w:ascii="Times New Roman" w:hAnsi="Times New Roman"/>
          </w:rPr>
          <w:t>50;</w:t>
        </w:r>
        <w:r w:rsidR="00877421">
          <w:rPr>
            <w:rFonts w:ascii="Times New Roman" w:hAnsi="Times New Roman"/>
          </w:rPr>
          <w:t>0</w:t>
        </w:r>
        <w:r w:rsidR="00361101" w:rsidRPr="00806A26">
          <w:rPr>
            <w:rFonts w:ascii="Times New Roman" w:hAnsi="Times New Roman"/>
          </w:rPr>
          <w:t>0</w:t>
        </w:r>
        <w:r w:rsidR="00F4754B" w:rsidRPr="00806A26">
          <w:rPr>
            <w:rFonts w:ascii="Times New Roman" w:hAnsi="Times New Roman"/>
          </w:rPr>
          <w:t>1</w:t>
        </w:r>
        <w:r w:rsidR="00361101" w:rsidRPr="00806A26">
          <w:rPr>
            <w:rFonts w:ascii="Times New Roman" w:hAnsi="Times New Roman"/>
          </w:rPr>
          <w:t>0</w:t>
        </w:r>
      </w:ins>
      <w:r w:rsidR="00F4754B" w:rsidRPr="00806A26">
        <w:rPr>
          <w:rFonts w:ascii="Times New Roman" w:hAnsi="Times New Roman"/>
        </w:rPr>
        <w:t>},</w:t>
      </w:r>
      <w:r w:rsidR="00A55C01" w:rsidRPr="00806A26">
        <w:rPr>
          <w:rFonts w:ascii="Times New Roman" w:hAnsi="Times New Roman"/>
        </w:rPr>
        <w:t xml:space="preserve"> </w:t>
      </w:r>
      <w:r w:rsidR="00F4754B" w:rsidRPr="00806A26">
        <w:rPr>
          <w:rFonts w:ascii="Times New Roman" w:hAnsi="Times New Roman"/>
        </w:rPr>
        <w:t>{LR1;</w:t>
      </w:r>
      <w:del w:id="276" w:author="Author">
        <w:r w:rsidR="00A55C01" w:rsidRPr="00FE002E">
          <w:rPr>
            <w:rFonts w:ascii="Times New Roman" w:hAnsi="Times New Roman"/>
          </w:rPr>
          <w:delText>030;</w:delText>
        </w:r>
        <w:r w:rsidR="00361101">
          <w:rPr>
            <w:rFonts w:ascii="Times New Roman" w:hAnsi="Times New Roman"/>
          </w:rPr>
          <w:delText>0</w:delText>
        </w:r>
        <w:r w:rsidR="00806216">
          <w:rPr>
            <w:rFonts w:ascii="Times New Roman" w:hAnsi="Times New Roman"/>
          </w:rPr>
          <w:delText>7</w:delText>
        </w:r>
        <w:r w:rsidR="00361101">
          <w:rPr>
            <w:rFonts w:ascii="Times New Roman" w:hAnsi="Times New Roman"/>
          </w:rPr>
          <w:delText>0</w:delText>
        </w:r>
      </w:del>
      <w:ins w:id="277" w:author="Author">
        <w:r w:rsidR="00F4754B" w:rsidRPr="00806A26">
          <w:rPr>
            <w:rFonts w:ascii="Times New Roman" w:hAnsi="Times New Roman"/>
          </w:rPr>
          <w:t>0</w:t>
        </w:r>
        <w:r w:rsidR="000D5FF7">
          <w:rPr>
            <w:rFonts w:ascii="Times New Roman" w:hAnsi="Times New Roman"/>
          </w:rPr>
          <w:t>0</w:t>
        </w:r>
        <w:r w:rsidR="00F4754B" w:rsidRPr="00806A26">
          <w:rPr>
            <w:rFonts w:ascii="Times New Roman" w:hAnsi="Times New Roman"/>
          </w:rPr>
          <w:t>50;</w:t>
        </w:r>
        <w:r w:rsidR="00361101" w:rsidRPr="00806A26">
          <w:rPr>
            <w:rFonts w:ascii="Times New Roman" w:hAnsi="Times New Roman"/>
          </w:rPr>
          <w:t>0</w:t>
        </w:r>
        <w:r w:rsidR="000D5FF7">
          <w:rPr>
            <w:rFonts w:ascii="Times New Roman" w:hAnsi="Times New Roman"/>
          </w:rPr>
          <w:t>0</w:t>
        </w:r>
        <w:r w:rsidR="00F4754B" w:rsidRPr="00806A26">
          <w:rPr>
            <w:rFonts w:ascii="Times New Roman" w:hAnsi="Times New Roman"/>
          </w:rPr>
          <w:t>2</w:t>
        </w:r>
        <w:r w:rsidR="00361101" w:rsidRPr="00806A26">
          <w:rPr>
            <w:rFonts w:ascii="Times New Roman" w:hAnsi="Times New Roman"/>
          </w:rPr>
          <w:t>0</w:t>
        </w:r>
      </w:ins>
      <w:r w:rsidR="00F4754B" w:rsidRPr="00806A26">
        <w:rPr>
          <w:rFonts w:ascii="Times New Roman" w:hAnsi="Times New Roman"/>
        </w:rPr>
        <w:t>},</w:t>
      </w:r>
      <w:r w:rsidR="00A55C01" w:rsidRPr="00806A26">
        <w:rPr>
          <w:rFonts w:ascii="Times New Roman" w:hAnsi="Times New Roman"/>
        </w:rPr>
        <w:t xml:space="preserve"> </w:t>
      </w:r>
      <w:r w:rsidR="00F4754B" w:rsidRPr="00806A26">
        <w:rPr>
          <w:rFonts w:ascii="Times New Roman" w:hAnsi="Times New Roman"/>
        </w:rPr>
        <w:t>{LR1;</w:t>
      </w:r>
      <w:del w:id="278" w:author="Author">
        <w:r w:rsidR="00916C6C" w:rsidRPr="00916C6C">
          <w:rPr>
            <w:rFonts w:ascii="Times New Roman" w:hAnsi="Times New Roman"/>
          </w:rPr>
          <w:delText>040;</w:delText>
        </w:r>
        <w:r w:rsidR="00361101">
          <w:rPr>
            <w:rFonts w:ascii="Times New Roman" w:hAnsi="Times New Roman"/>
          </w:rPr>
          <w:delText>0</w:delText>
        </w:r>
        <w:r w:rsidR="00806216">
          <w:rPr>
            <w:rFonts w:ascii="Times New Roman" w:hAnsi="Times New Roman"/>
          </w:rPr>
          <w:delText>5</w:delText>
        </w:r>
        <w:r w:rsidR="00361101">
          <w:rPr>
            <w:rFonts w:ascii="Times New Roman" w:hAnsi="Times New Roman"/>
          </w:rPr>
          <w:delText>0</w:delText>
        </w:r>
      </w:del>
      <w:ins w:id="279" w:author="Author">
        <w:r w:rsidR="00F4754B" w:rsidRPr="00806A26">
          <w:rPr>
            <w:rFonts w:ascii="Times New Roman" w:hAnsi="Times New Roman"/>
          </w:rPr>
          <w:t>0</w:t>
        </w:r>
        <w:r w:rsidR="00877421">
          <w:rPr>
            <w:rFonts w:ascii="Times New Roman" w:hAnsi="Times New Roman"/>
          </w:rPr>
          <w:t>0</w:t>
        </w:r>
        <w:r w:rsidR="00F4754B" w:rsidRPr="00806A26">
          <w:rPr>
            <w:rFonts w:ascii="Times New Roman" w:hAnsi="Times New Roman"/>
          </w:rPr>
          <w:t>60;</w:t>
        </w:r>
        <w:r w:rsidR="00361101" w:rsidRPr="00806A26">
          <w:rPr>
            <w:rFonts w:ascii="Times New Roman" w:hAnsi="Times New Roman"/>
          </w:rPr>
          <w:t>0</w:t>
        </w:r>
        <w:r w:rsidR="00877421">
          <w:rPr>
            <w:rFonts w:ascii="Times New Roman" w:hAnsi="Times New Roman"/>
          </w:rPr>
          <w:t>0</w:t>
        </w:r>
        <w:r w:rsidR="00F4754B" w:rsidRPr="00806A26">
          <w:rPr>
            <w:rFonts w:ascii="Times New Roman" w:hAnsi="Times New Roman"/>
          </w:rPr>
          <w:t>1</w:t>
        </w:r>
        <w:r w:rsidR="00361101" w:rsidRPr="00806A26">
          <w:rPr>
            <w:rFonts w:ascii="Times New Roman" w:hAnsi="Times New Roman"/>
          </w:rPr>
          <w:t>0</w:t>
        </w:r>
      </w:ins>
      <w:r w:rsidR="00F4754B" w:rsidRPr="00806A26">
        <w:rPr>
          <w:rFonts w:ascii="Times New Roman" w:hAnsi="Times New Roman"/>
        </w:rPr>
        <w:t>},</w:t>
      </w:r>
      <w:r w:rsidR="00A55C01" w:rsidRPr="00806A26">
        <w:rPr>
          <w:rFonts w:ascii="Times New Roman" w:hAnsi="Times New Roman"/>
        </w:rPr>
        <w:t xml:space="preserve"> </w:t>
      </w:r>
      <w:r w:rsidR="00F4754B" w:rsidRPr="00806A26">
        <w:rPr>
          <w:rFonts w:ascii="Times New Roman" w:hAnsi="Times New Roman"/>
        </w:rPr>
        <w:t>{LR1;</w:t>
      </w:r>
      <w:del w:id="280" w:author="Author">
        <w:r w:rsidR="00916C6C" w:rsidRPr="00916C6C">
          <w:rPr>
            <w:rFonts w:ascii="Times New Roman" w:hAnsi="Times New Roman"/>
          </w:rPr>
          <w:delText>040;</w:delText>
        </w:r>
        <w:r w:rsidR="00361101">
          <w:rPr>
            <w:rFonts w:ascii="Times New Roman" w:hAnsi="Times New Roman"/>
          </w:rPr>
          <w:delText>0</w:delText>
        </w:r>
        <w:r w:rsidR="00806216">
          <w:rPr>
            <w:rFonts w:ascii="Times New Roman" w:hAnsi="Times New Roman"/>
          </w:rPr>
          <w:delText>7</w:delText>
        </w:r>
        <w:r w:rsidR="00361101">
          <w:rPr>
            <w:rFonts w:ascii="Times New Roman" w:hAnsi="Times New Roman"/>
          </w:rPr>
          <w:delText>0</w:delText>
        </w:r>
        <w:r w:rsidR="00916C6C" w:rsidRPr="00916C6C">
          <w:rPr>
            <w:rFonts w:ascii="Times New Roman" w:hAnsi="Times New Roman"/>
          </w:rPr>
          <w:delText>},</w:delText>
        </w:r>
      </w:del>
      <w:ins w:id="281" w:author="Author">
        <w:r w:rsidR="00F4754B" w:rsidRPr="00806A26">
          <w:rPr>
            <w:rFonts w:ascii="Times New Roman" w:hAnsi="Times New Roman"/>
          </w:rPr>
          <w:t>0</w:t>
        </w:r>
        <w:r w:rsidR="00877421">
          <w:rPr>
            <w:rFonts w:ascii="Times New Roman" w:hAnsi="Times New Roman"/>
          </w:rPr>
          <w:t>0</w:t>
        </w:r>
        <w:r w:rsidR="00F4754B" w:rsidRPr="00806A26">
          <w:rPr>
            <w:rFonts w:ascii="Times New Roman" w:hAnsi="Times New Roman"/>
          </w:rPr>
          <w:t>60;</w:t>
        </w:r>
        <w:r w:rsidR="00877421">
          <w:rPr>
            <w:rFonts w:ascii="Times New Roman" w:hAnsi="Times New Roman"/>
          </w:rPr>
          <w:t>0</w:t>
        </w:r>
        <w:r w:rsidR="00361101" w:rsidRPr="00806A26">
          <w:rPr>
            <w:rFonts w:ascii="Times New Roman" w:hAnsi="Times New Roman"/>
          </w:rPr>
          <w:t>0</w:t>
        </w:r>
        <w:r w:rsidR="00F4754B" w:rsidRPr="00806A26">
          <w:rPr>
            <w:rFonts w:ascii="Times New Roman" w:hAnsi="Times New Roman"/>
          </w:rPr>
          <w:t>2</w:t>
        </w:r>
        <w:r w:rsidR="00361101" w:rsidRPr="00806A26">
          <w:rPr>
            <w:rFonts w:ascii="Times New Roman" w:hAnsi="Times New Roman"/>
          </w:rPr>
          <w:t>0</w:t>
        </w:r>
        <w:r w:rsidR="00F4754B" w:rsidRPr="00806A26">
          <w:rPr>
            <w:rFonts w:ascii="Times New Roman" w:hAnsi="Times New Roman"/>
          </w:rPr>
          <w:t>},</w:t>
        </w:r>
        <w:r w:rsidR="00A55C01" w:rsidRPr="00806A26">
          <w:rPr>
            <w:rFonts w:ascii="Times New Roman" w:hAnsi="Times New Roman"/>
          </w:rPr>
          <w:t xml:space="preserve"> </w:t>
        </w:r>
        <w:r w:rsidR="008E7068" w:rsidRPr="00806A26">
          <w:rPr>
            <w:rFonts w:ascii="Times New Roman" w:hAnsi="Times New Roman"/>
          </w:rPr>
          <w:t>and</w:t>
        </w:r>
      </w:ins>
      <w:r w:rsidR="00A55C01" w:rsidRPr="00806A26">
        <w:rPr>
          <w:rFonts w:ascii="Times New Roman" w:hAnsi="Times New Roman"/>
        </w:rPr>
        <w:t xml:space="preserve"> </w:t>
      </w:r>
      <w:r w:rsidR="007B37F0" w:rsidRPr="00806A26">
        <w:rPr>
          <w:rFonts w:ascii="Times New Roman" w:hAnsi="Times New Roman"/>
        </w:rPr>
        <w:t>{LR1;</w:t>
      </w:r>
      <w:del w:id="282" w:author="Author">
        <w:r w:rsidR="00F4754B" w:rsidRPr="00FE002E">
          <w:rPr>
            <w:rFonts w:ascii="Times New Roman" w:hAnsi="Times New Roman"/>
          </w:rPr>
          <w:delText>050;</w:delText>
        </w:r>
        <w:r w:rsidR="00361101">
          <w:rPr>
            <w:rFonts w:ascii="Times New Roman" w:hAnsi="Times New Roman"/>
          </w:rPr>
          <w:delText>0</w:delText>
        </w:r>
        <w:r w:rsidR="00F4754B" w:rsidRPr="00FE002E">
          <w:rPr>
            <w:rFonts w:ascii="Times New Roman" w:hAnsi="Times New Roman"/>
          </w:rPr>
          <w:delText>1</w:delText>
        </w:r>
        <w:r w:rsidR="00361101">
          <w:rPr>
            <w:rFonts w:ascii="Times New Roman" w:hAnsi="Times New Roman"/>
          </w:rPr>
          <w:delText>0</w:delText>
        </w:r>
        <w:r w:rsidR="00F4754B" w:rsidRPr="00FE002E">
          <w:rPr>
            <w:rFonts w:ascii="Times New Roman" w:hAnsi="Times New Roman"/>
          </w:rPr>
          <w:delText>},</w:delText>
        </w:r>
        <w:r w:rsidR="00A55C01">
          <w:rPr>
            <w:rFonts w:ascii="Times New Roman" w:hAnsi="Times New Roman"/>
          </w:rPr>
          <w:delText xml:space="preserve"> </w:delText>
        </w:r>
        <w:r w:rsidR="00F4754B" w:rsidRPr="00FE002E">
          <w:rPr>
            <w:rFonts w:ascii="Times New Roman" w:hAnsi="Times New Roman"/>
          </w:rPr>
          <w:delText>{LR1;050;</w:delText>
        </w:r>
        <w:r w:rsidR="00361101">
          <w:rPr>
            <w:rFonts w:ascii="Times New Roman" w:hAnsi="Times New Roman"/>
          </w:rPr>
          <w:delText>0</w:delText>
        </w:r>
        <w:r w:rsidR="00F4754B" w:rsidRPr="00FE002E">
          <w:rPr>
            <w:rFonts w:ascii="Times New Roman" w:hAnsi="Times New Roman"/>
          </w:rPr>
          <w:delText>2</w:delText>
        </w:r>
        <w:r w:rsidR="00361101">
          <w:rPr>
            <w:rFonts w:ascii="Times New Roman" w:hAnsi="Times New Roman"/>
          </w:rPr>
          <w:delText>0</w:delText>
        </w:r>
        <w:r w:rsidR="00F4754B" w:rsidRPr="00FE002E">
          <w:rPr>
            <w:rFonts w:ascii="Times New Roman" w:hAnsi="Times New Roman"/>
          </w:rPr>
          <w:delText>},</w:delText>
        </w:r>
        <w:r w:rsidR="00A55C01">
          <w:rPr>
            <w:rFonts w:ascii="Times New Roman" w:hAnsi="Times New Roman"/>
          </w:rPr>
          <w:delText xml:space="preserve"> </w:delText>
        </w:r>
        <w:r w:rsidR="00E82218">
          <w:rPr>
            <w:rFonts w:ascii="Times New Roman" w:hAnsi="Times New Roman"/>
          </w:rPr>
          <w:delText>{LR1;050;</w:delText>
        </w:r>
        <w:r w:rsidR="00361101">
          <w:rPr>
            <w:rFonts w:ascii="Times New Roman" w:hAnsi="Times New Roman"/>
          </w:rPr>
          <w:delText>0</w:delText>
        </w:r>
        <w:r w:rsidR="00806216">
          <w:rPr>
            <w:rFonts w:ascii="Times New Roman" w:hAnsi="Times New Roman"/>
          </w:rPr>
          <w:delText>5</w:delText>
        </w:r>
        <w:r w:rsidR="00361101">
          <w:rPr>
            <w:rFonts w:ascii="Times New Roman" w:hAnsi="Times New Roman"/>
          </w:rPr>
          <w:delText>0</w:delText>
        </w:r>
        <w:r w:rsidR="00E82218" w:rsidRPr="00FE002E">
          <w:rPr>
            <w:rFonts w:ascii="Times New Roman" w:hAnsi="Times New Roman"/>
          </w:rPr>
          <w:delText>},</w:delText>
        </w:r>
        <w:r w:rsidR="00E82218">
          <w:rPr>
            <w:rFonts w:ascii="Times New Roman" w:hAnsi="Times New Roman"/>
          </w:rPr>
          <w:delText xml:space="preserve"> </w:delText>
        </w:r>
        <w:r w:rsidR="00F4754B" w:rsidRPr="00FE002E">
          <w:rPr>
            <w:rFonts w:ascii="Times New Roman" w:hAnsi="Times New Roman"/>
          </w:rPr>
          <w:delText>{LR1;060;</w:delText>
        </w:r>
        <w:r w:rsidR="00361101">
          <w:rPr>
            <w:rFonts w:ascii="Times New Roman" w:hAnsi="Times New Roman"/>
          </w:rPr>
          <w:delText>0</w:delText>
        </w:r>
        <w:r w:rsidR="00F4754B" w:rsidRPr="00FE002E">
          <w:rPr>
            <w:rFonts w:ascii="Times New Roman" w:hAnsi="Times New Roman"/>
          </w:rPr>
          <w:delText>1</w:delText>
        </w:r>
        <w:r w:rsidR="00361101">
          <w:rPr>
            <w:rFonts w:ascii="Times New Roman" w:hAnsi="Times New Roman"/>
          </w:rPr>
          <w:delText>0</w:delText>
        </w:r>
        <w:r w:rsidR="00F4754B" w:rsidRPr="00FE002E">
          <w:rPr>
            <w:rFonts w:ascii="Times New Roman" w:hAnsi="Times New Roman"/>
          </w:rPr>
          <w:delText>},</w:delText>
        </w:r>
        <w:r w:rsidR="00A55C01">
          <w:rPr>
            <w:rFonts w:ascii="Times New Roman" w:hAnsi="Times New Roman"/>
          </w:rPr>
          <w:delText xml:space="preserve"> </w:delText>
        </w:r>
        <w:r w:rsidR="00F4754B" w:rsidRPr="00FE002E">
          <w:rPr>
            <w:rFonts w:ascii="Times New Roman" w:hAnsi="Times New Roman"/>
          </w:rPr>
          <w:delText>{LR1;060;</w:delText>
        </w:r>
        <w:r w:rsidR="00361101">
          <w:rPr>
            <w:rFonts w:ascii="Times New Roman" w:hAnsi="Times New Roman"/>
          </w:rPr>
          <w:delText>0</w:delText>
        </w:r>
        <w:r w:rsidR="00F4754B" w:rsidRPr="00FE002E">
          <w:rPr>
            <w:rFonts w:ascii="Times New Roman" w:hAnsi="Times New Roman"/>
          </w:rPr>
          <w:delText>2</w:delText>
        </w:r>
        <w:r w:rsidR="00361101">
          <w:rPr>
            <w:rFonts w:ascii="Times New Roman" w:hAnsi="Times New Roman"/>
          </w:rPr>
          <w:delText>0</w:delText>
        </w:r>
        <w:r w:rsidR="00F4754B" w:rsidRPr="00FE002E">
          <w:rPr>
            <w:rFonts w:ascii="Times New Roman" w:hAnsi="Times New Roman"/>
          </w:rPr>
          <w:delText>},</w:delText>
        </w:r>
        <w:r w:rsidR="00A55C01">
          <w:rPr>
            <w:rFonts w:ascii="Times New Roman" w:hAnsi="Times New Roman"/>
          </w:rPr>
          <w:delText xml:space="preserve"> </w:delText>
        </w:r>
        <w:r w:rsidR="00F4754B" w:rsidRPr="00FE002E">
          <w:rPr>
            <w:rFonts w:ascii="Times New Roman" w:hAnsi="Times New Roman"/>
          </w:rPr>
          <w:delText>{LR1;060;</w:delText>
        </w:r>
        <w:r w:rsidR="00361101">
          <w:rPr>
            <w:rFonts w:ascii="Times New Roman" w:hAnsi="Times New Roman"/>
          </w:rPr>
          <w:delText>0</w:delText>
        </w:r>
        <w:r w:rsidR="00806216">
          <w:rPr>
            <w:rFonts w:ascii="Times New Roman" w:hAnsi="Times New Roman"/>
          </w:rPr>
          <w:delText>5</w:delText>
        </w:r>
        <w:r w:rsidR="00361101">
          <w:rPr>
            <w:rFonts w:ascii="Times New Roman" w:hAnsi="Times New Roman"/>
          </w:rPr>
          <w:delText>0</w:delText>
        </w:r>
        <w:r w:rsidR="00F4754B" w:rsidRPr="00FE002E">
          <w:rPr>
            <w:rFonts w:ascii="Times New Roman" w:hAnsi="Times New Roman"/>
          </w:rPr>
          <w:delText>}</w:delText>
        </w:r>
        <w:r w:rsidR="008E7068">
          <w:rPr>
            <w:rFonts w:ascii="Times New Roman" w:hAnsi="Times New Roman"/>
          </w:rPr>
          <w:delText xml:space="preserve"> and</w:delText>
        </w:r>
        <w:r w:rsidR="00A55C01">
          <w:rPr>
            <w:rFonts w:ascii="Times New Roman" w:hAnsi="Times New Roman"/>
          </w:rPr>
          <w:delText xml:space="preserve"> </w:delText>
        </w:r>
        <w:r w:rsidR="007B37F0" w:rsidRPr="00FE002E">
          <w:rPr>
            <w:rFonts w:ascii="Times New Roman" w:hAnsi="Times New Roman"/>
          </w:rPr>
          <w:delText>{LR1;060;</w:delText>
        </w:r>
        <w:r w:rsidR="00361101">
          <w:rPr>
            <w:rFonts w:ascii="Times New Roman" w:hAnsi="Times New Roman"/>
          </w:rPr>
          <w:delText>0</w:delText>
        </w:r>
        <w:r w:rsidR="00806216">
          <w:rPr>
            <w:rFonts w:ascii="Times New Roman" w:hAnsi="Times New Roman"/>
          </w:rPr>
          <w:delText>7</w:delText>
        </w:r>
        <w:r w:rsidR="00361101">
          <w:rPr>
            <w:rFonts w:ascii="Times New Roman" w:hAnsi="Times New Roman"/>
          </w:rPr>
          <w:delText>0</w:delText>
        </w:r>
      </w:del>
      <w:ins w:id="283" w:author="Author">
        <w:r w:rsidR="00877421">
          <w:rPr>
            <w:rFonts w:ascii="Times New Roman" w:hAnsi="Times New Roman"/>
          </w:rPr>
          <w:t>0</w:t>
        </w:r>
        <w:r w:rsidR="007B37F0" w:rsidRPr="00806A26">
          <w:rPr>
            <w:rFonts w:ascii="Times New Roman" w:hAnsi="Times New Roman"/>
          </w:rPr>
          <w:t>060</w:t>
        </w:r>
        <w:r w:rsidR="007B37F0" w:rsidRPr="00785F3B">
          <w:rPr>
            <w:rFonts w:ascii="Times New Roman" w:hAnsi="Times New Roman"/>
          </w:rPr>
          <w:t>;</w:t>
        </w:r>
        <w:r w:rsidR="00361101" w:rsidRPr="00785F3B">
          <w:rPr>
            <w:rFonts w:ascii="Times New Roman" w:hAnsi="Times New Roman"/>
          </w:rPr>
          <w:t>0</w:t>
        </w:r>
        <w:r w:rsidR="00877421">
          <w:rPr>
            <w:rFonts w:ascii="Times New Roman" w:hAnsi="Times New Roman"/>
          </w:rPr>
          <w:t>0</w:t>
        </w:r>
        <w:r w:rsidR="00806216" w:rsidRPr="00785F3B">
          <w:rPr>
            <w:rFonts w:ascii="Times New Roman" w:hAnsi="Times New Roman"/>
          </w:rPr>
          <w:t>7</w:t>
        </w:r>
        <w:r w:rsidR="00361101" w:rsidRPr="00785F3B">
          <w:rPr>
            <w:rFonts w:ascii="Times New Roman" w:hAnsi="Times New Roman"/>
          </w:rPr>
          <w:t>0</w:t>
        </w:r>
      </w:ins>
      <w:r w:rsidR="007B37F0" w:rsidRPr="00785F3B">
        <w:rPr>
          <w:rFonts w:ascii="Times New Roman" w:hAnsi="Times New Roman"/>
        </w:rPr>
        <w:t>}</w:t>
      </w:r>
      <w:r w:rsidR="00F4754B" w:rsidRPr="00785F3B">
        <w:rPr>
          <w:rFonts w:ascii="Times New Roman" w:hAnsi="Times New Roman"/>
        </w:rPr>
        <w:t>.</w:t>
      </w:r>
    </w:p>
    <w:p w14:paraId="3E12B8C8" w14:textId="77777777" w:rsidR="00FC2664" w:rsidRPr="00785F3B" w:rsidRDefault="00FC2664" w:rsidP="007E2A41">
      <w:pPr>
        <w:pStyle w:val="BodyText1"/>
        <w:spacing w:line="240" w:lineRule="auto"/>
        <w:rPr>
          <w:rFonts w:ascii="Times New Roman" w:hAnsi="Times New Roman"/>
        </w:rPr>
      </w:pPr>
    </w:p>
    <w:p w14:paraId="6F47B92E" w14:textId="78C9DB83" w:rsidR="00F4754B" w:rsidRPr="00FE002E" w:rsidRDefault="00500508" w:rsidP="00500508">
      <w:pPr>
        <w:pStyle w:val="BodyText1"/>
        <w:spacing w:line="240" w:lineRule="auto"/>
        <w:ind w:left="720" w:hanging="360"/>
        <w:rPr>
          <w:rFonts w:ascii="Times New Roman" w:hAnsi="Times New Roman"/>
        </w:rPr>
      </w:pPr>
      <w:del w:id="284" w:author="Author">
        <w:r w:rsidRPr="00FE002E">
          <w:rPr>
            <w:rFonts w:ascii="Times New Roman" w:hAnsi="Times New Roman"/>
          </w:rPr>
          <w:delText>15</w:delText>
        </w:r>
      </w:del>
      <w:ins w:id="285" w:author="Author">
        <w:r w:rsidRPr="00785F3B">
          <w:rPr>
            <w:rFonts w:ascii="Times New Roman" w:hAnsi="Times New Roman"/>
          </w:rPr>
          <w:t>1</w:t>
        </w:r>
        <w:r w:rsidR="006F588E">
          <w:rPr>
            <w:rFonts w:ascii="Times New Roman" w:hAnsi="Times New Roman"/>
          </w:rPr>
          <w:t>4</w:t>
        </w:r>
      </w:ins>
      <w:r w:rsidRPr="00785F3B">
        <w:rPr>
          <w:rFonts w:ascii="Times New Roman" w:hAnsi="Times New Roman"/>
        </w:rPr>
        <w:t>.</w:t>
      </w:r>
      <w:r w:rsidRPr="00785F3B">
        <w:rPr>
          <w:rFonts w:ascii="Times New Roman" w:hAnsi="Times New Roman"/>
        </w:rPr>
        <w:tab/>
      </w:r>
      <w:r w:rsidR="007129B2" w:rsidRPr="00785F3B">
        <w:rPr>
          <w:rFonts w:ascii="Times New Roman" w:hAnsi="Times New Roman"/>
        </w:rPr>
        <w:t xml:space="preserve">The cells which are required to be reported by institutions in accordance with paragraph </w:t>
      </w:r>
      <w:del w:id="286" w:author="Author">
        <w:r w:rsidR="007129B2" w:rsidRPr="007129B2">
          <w:rPr>
            <w:rFonts w:ascii="Times New Roman" w:hAnsi="Times New Roman"/>
          </w:rPr>
          <w:delText>1</w:delText>
        </w:r>
        <w:r w:rsidR="007129B2">
          <w:rPr>
            <w:rFonts w:ascii="Times New Roman" w:hAnsi="Times New Roman"/>
          </w:rPr>
          <w:delText>3</w:delText>
        </w:r>
      </w:del>
      <w:ins w:id="287" w:author="Author">
        <w:r w:rsidR="00C94ABE" w:rsidRPr="002304E0">
          <w:rPr>
            <w:rFonts w:ascii="Times New Roman" w:hAnsi="Times New Roman"/>
          </w:rPr>
          <w:t>12</w:t>
        </w:r>
      </w:ins>
      <w:r w:rsidR="00C94ABE" w:rsidRPr="00785F3B">
        <w:rPr>
          <w:rFonts w:ascii="Times New Roman" w:hAnsi="Times New Roman"/>
        </w:rPr>
        <w:t xml:space="preserve"> </w:t>
      </w:r>
      <w:r w:rsidR="007129B2" w:rsidRPr="00785F3B">
        <w:rPr>
          <w:rFonts w:ascii="Times New Roman" w:hAnsi="Times New Roman"/>
        </w:rPr>
        <w:t xml:space="preserve">are the following: </w:t>
      </w:r>
      <w:r w:rsidR="007B7393" w:rsidRPr="00785F3B">
        <w:rPr>
          <w:rFonts w:ascii="Times New Roman" w:hAnsi="Times New Roman"/>
        </w:rPr>
        <w:t>{LR1</w:t>
      </w:r>
      <w:proofErr w:type="gramStart"/>
      <w:r w:rsidR="007B7393" w:rsidRPr="00785F3B">
        <w:rPr>
          <w:rFonts w:ascii="Times New Roman" w:hAnsi="Times New Roman"/>
        </w:rPr>
        <w:t>;</w:t>
      </w:r>
      <w:proofErr w:type="gramEnd"/>
      <w:del w:id="288" w:author="Author">
        <w:r w:rsidR="007B7393">
          <w:rPr>
            <w:rFonts w:ascii="Times New Roman" w:hAnsi="Times New Roman"/>
          </w:rPr>
          <w:delText>020;</w:delText>
        </w:r>
        <w:r w:rsidR="00361101">
          <w:rPr>
            <w:rFonts w:ascii="Times New Roman" w:hAnsi="Times New Roman"/>
          </w:rPr>
          <w:delText>0</w:delText>
        </w:r>
        <w:r w:rsidR="00806216">
          <w:rPr>
            <w:rFonts w:ascii="Times New Roman" w:hAnsi="Times New Roman"/>
          </w:rPr>
          <w:delText>75</w:delText>
        </w:r>
      </w:del>
      <w:ins w:id="289" w:author="Author">
        <w:r w:rsidR="007B7393" w:rsidRPr="00785F3B">
          <w:rPr>
            <w:rFonts w:ascii="Times New Roman" w:hAnsi="Times New Roman"/>
          </w:rPr>
          <w:t>0</w:t>
        </w:r>
        <w:r w:rsidR="00877421">
          <w:rPr>
            <w:rFonts w:ascii="Times New Roman" w:hAnsi="Times New Roman"/>
          </w:rPr>
          <w:t>0</w:t>
        </w:r>
        <w:r w:rsidR="007B7393" w:rsidRPr="00785F3B">
          <w:rPr>
            <w:rFonts w:ascii="Times New Roman" w:hAnsi="Times New Roman"/>
          </w:rPr>
          <w:t>20;</w:t>
        </w:r>
        <w:r w:rsidR="00361101" w:rsidRPr="00785F3B">
          <w:rPr>
            <w:rFonts w:ascii="Times New Roman" w:hAnsi="Times New Roman"/>
          </w:rPr>
          <w:t>0</w:t>
        </w:r>
        <w:r w:rsidR="00877421">
          <w:rPr>
            <w:rFonts w:ascii="Times New Roman" w:hAnsi="Times New Roman"/>
          </w:rPr>
          <w:t>0</w:t>
        </w:r>
        <w:r w:rsidR="00806216" w:rsidRPr="00785F3B">
          <w:rPr>
            <w:rFonts w:ascii="Times New Roman" w:hAnsi="Times New Roman"/>
          </w:rPr>
          <w:t>75</w:t>
        </w:r>
      </w:ins>
      <w:r w:rsidR="007B7393" w:rsidRPr="00785F3B">
        <w:rPr>
          <w:rFonts w:ascii="Times New Roman" w:hAnsi="Times New Roman"/>
        </w:rPr>
        <w:t xml:space="preserve">}, </w:t>
      </w:r>
      <w:r w:rsidR="00916C6C" w:rsidRPr="00785F3B">
        <w:rPr>
          <w:rFonts w:ascii="Times New Roman" w:hAnsi="Times New Roman"/>
        </w:rPr>
        <w:t>{LR1;</w:t>
      </w:r>
      <w:del w:id="290" w:author="Author">
        <w:r w:rsidR="00916C6C">
          <w:rPr>
            <w:rFonts w:ascii="Times New Roman" w:hAnsi="Times New Roman"/>
          </w:rPr>
          <w:delText>05</w:delText>
        </w:r>
        <w:r w:rsidR="00916C6C" w:rsidRPr="00916C6C">
          <w:rPr>
            <w:rFonts w:ascii="Times New Roman" w:hAnsi="Times New Roman"/>
          </w:rPr>
          <w:delText>0;</w:delText>
        </w:r>
        <w:r w:rsidR="00361101">
          <w:rPr>
            <w:rFonts w:ascii="Times New Roman" w:hAnsi="Times New Roman"/>
          </w:rPr>
          <w:delText>0</w:delText>
        </w:r>
        <w:r w:rsidR="00806216">
          <w:rPr>
            <w:rFonts w:ascii="Times New Roman" w:hAnsi="Times New Roman"/>
          </w:rPr>
          <w:delText>75</w:delText>
        </w:r>
      </w:del>
      <w:ins w:id="291" w:author="Author">
        <w:r w:rsidR="00916C6C" w:rsidRPr="00785F3B">
          <w:rPr>
            <w:rFonts w:ascii="Times New Roman" w:hAnsi="Times New Roman"/>
          </w:rPr>
          <w:t>0</w:t>
        </w:r>
        <w:r w:rsidR="00877421">
          <w:rPr>
            <w:rFonts w:ascii="Times New Roman" w:hAnsi="Times New Roman"/>
          </w:rPr>
          <w:t>0</w:t>
        </w:r>
        <w:r w:rsidR="00916C6C" w:rsidRPr="00785F3B">
          <w:rPr>
            <w:rFonts w:ascii="Times New Roman" w:hAnsi="Times New Roman"/>
          </w:rPr>
          <w:t>50;</w:t>
        </w:r>
        <w:r w:rsidR="00361101" w:rsidRPr="00785F3B">
          <w:rPr>
            <w:rFonts w:ascii="Times New Roman" w:hAnsi="Times New Roman"/>
          </w:rPr>
          <w:t>0</w:t>
        </w:r>
        <w:r w:rsidR="00877421">
          <w:rPr>
            <w:rFonts w:ascii="Times New Roman" w:hAnsi="Times New Roman"/>
          </w:rPr>
          <w:t>0</w:t>
        </w:r>
        <w:r w:rsidR="00806216" w:rsidRPr="00785F3B">
          <w:rPr>
            <w:rFonts w:ascii="Times New Roman" w:hAnsi="Times New Roman"/>
          </w:rPr>
          <w:t>75</w:t>
        </w:r>
      </w:ins>
      <w:r w:rsidR="00916C6C" w:rsidRPr="00785F3B">
        <w:rPr>
          <w:rFonts w:ascii="Times New Roman" w:hAnsi="Times New Roman"/>
        </w:rPr>
        <w:t>}</w:t>
      </w:r>
      <w:r w:rsidR="008E7068" w:rsidRPr="00785F3B">
        <w:rPr>
          <w:rFonts w:ascii="Times New Roman" w:hAnsi="Times New Roman"/>
        </w:rPr>
        <w:t xml:space="preserve"> and</w:t>
      </w:r>
      <w:r w:rsidR="00916C6C" w:rsidRPr="00785F3B">
        <w:rPr>
          <w:rFonts w:ascii="Times New Roman" w:hAnsi="Times New Roman"/>
        </w:rPr>
        <w:t xml:space="preserve"> </w:t>
      </w:r>
      <w:r w:rsidR="00F4754B" w:rsidRPr="00785F3B">
        <w:rPr>
          <w:rFonts w:ascii="Times New Roman" w:hAnsi="Times New Roman"/>
        </w:rPr>
        <w:t>{LR1;</w:t>
      </w:r>
      <w:del w:id="292" w:author="Author">
        <w:r w:rsidR="00F4754B" w:rsidRPr="00FE002E">
          <w:rPr>
            <w:rFonts w:ascii="Times New Roman" w:hAnsi="Times New Roman"/>
          </w:rPr>
          <w:delText>050;</w:delText>
        </w:r>
        <w:r w:rsidR="00361101">
          <w:rPr>
            <w:rFonts w:ascii="Times New Roman" w:hAnsi="Times New Roman"/>
          </w:rPr>
          <w:delText>0</w:delText>
        </w:r>
        <w:r w:rsidR="00806216">
          <w:rPr>
            <w:rFonts w:ascii="Times New Roman" w:hAnsi="Times New Roman"/>
          </w:rPr>
          <w:delText>85</w:delText>
        </w:r>
      </w:del>
      <w:ins w:id="293" w:author="Author">
        <w:r w:rsidR="00877421">
          <w:rPr>
            <w:rFonts w:ascii="Times New Roman" w:hAnsi="Times New Roman"/>
          </w:rPr>
          <w:t>0</w:t>
        </w:r>
        <w:r w:rsidR="00F4754B" w:rsidRPr="00785F3B">
          <w:rPr>
            <w:rFonts w:ascii="Times New Roman" w:hAnsi="Times New Roman"/>
          </w:rPr>
          <w:t>050;</w:t>
        </w:r>
        <w:r w:rsidR="00361101" w:rsidRPr="00785F3B">
          <w:rPr>
            <w:rFonts w:ascii="Times New Roman" w:hAnsi="Times New Roman"/>
          </w:rPr>
          <w:t>0</w:t>
        </w:r>
        <w:r w:rsidR="00877421">
          <w:rPr>
            <w:rFonts w:ascii="Times New Roman" w:hAnsi="Times New Roman"/>
          </w:rPr>
          <w:t>0</w:t>
        </w:r>
        <w:r w:rsidR="00806216" w:rsidRPr="00785F3B">
          <w:rPr>
            <w:rFonts w:ascii="Times New Roman" w:hAnsi="Times New Roman"/>
          </w:rPr>
          <w:t>85</w:t>
        </w:r>
      </w:ins>
      <w:r w:rsidR="00F4754B" w:rsidRPr="00785F3B">
        <w:rPr>
          <w:rFonts w:ascii="Times New Roman" w:hAnsi="Times New Roman"/>
        </w:rPr>
        <w:t>}</w:t>
      </w:r>
      <w:r w:rsidR="00E82218" w:rsidRPr="00785F3B">
        <w:rPr>
          <w:rFonts w:ascii="Times New Roman" w:hAnsi="Times New Roman"/>
        </w:rPr>
        <w:t>.</w:t>
      </w:r>
    </w:p>
    <w:p w14:paraId="2D980276" w14:textId="77777777" w:rsidR="00FC2664" w:rsidRPr="00FE002E" w:rsidRDefault="00FC2664" w:rsidP="007E2A41">
      <w:pPr>
        <w:pStyle w:val="BodyText1"/>
        <w:spacing w:line="240" w:lineRule="auto"/>
        <w:rPr>
          <w:rFonts w:ascii="Times New Roman" w:hAnsi="Times New Roman"/>
        </w:rPr>
      </w:pPr>
    </w:p>
    <w:p w14:paraId="3BA3404F" w14:textId="77777777" w:rsidR="00FC2664" w:rsidRPr="00FE002E" w:rsidRDefault="00FC2664" w:rsidP="007E2A41">
      <w:pPr>
        <w:pStyle w:val="BodyText1"/>
        <w:spacing w:line="240" w:lineRule="auto"/>
        <w:rPr>
          <w:rFonts w:ascii="Times New Roman" w:hAnsi="Times New Roman"/>
          <w:b/>
        </w:rPr>
      </w:pPr>
      <w:bookmarkStart w:id="294" w:name="_Toc351048506"/>
      <w:bookmarkStart w:id="295" w:name="_Toc322687879"/>
      <w:bookmarkStart w:id="296" w:name="_Toc315961853"/>
      <w:bookmarkEnd w:id="182"/>
    </w:p>
    <w:p w14:paraId="00E6EF91" w14:textId="77777777" w:rsidR="00217D1F" w:rsidRPr="00FE002E" w:rsidRDefault="00500508" w:rsidP="00500508">
      <w:pPr>
        <w:pStyle w:val="BodyText1"/>
        <w:ind w:left="357" w:hanging="357"/>
        <w:outlineLvl w:val="1"/>
        <w:rPr>
          <w:rFonts w:ascii="Times New Roman" w:hAnsi="Times New Roman"/>
          <w:b/>
        </w:rPr>
      </w:pPr>
      <w:bookmarkStart w:id="297" w:name="_Toc359414285"/>
      <w:bookmarkStart w:id="298" w:name="_Toc38472479"/>
      <w:bookmarkStart w:id="299" w:name="_Toc423089070"/>
      <w:r w:rsidRPr="00FE002E">
        <w:rPr>
          <w:rFonts w:ascii="Times New Roman" w:hAnsi="Times New Roman"/>
          <w:b/>
        </w:rPr>
        <w:t>4.</w:t>
      </w:r>
      <w:r w:rsidRPr="00FE002E">
        <w:rPr>
          <w:rFonts w:ascii="Times New Roman" w:hAnsi="Times New Roman"/>
          <w:b/>
        </w:rPr>
        <w:tab/>
      </w:r>
      <w:r w:rsidR="00F70A83">
        <w:rPr>
          <w:rFonts w:ascii="Times New Roman" w:hAnsi="Times New Roman"/>
          <w:b/>
        </w:rPr>
        <w:t>C</w:t>
      </w:r>
      <w:r w:rsidR="006423CC">
        <w:rPr>
          <w:rFonts w:ascii="Times New Roman" w:hAnsi="Times New Roman"/>
          <w:b/>
        </w:rPr>
        <w:t xml:space="preserve"> </w:t>
      </w:r>
      <w:r w:rsidR="00F70A83">
        <w:rPr>
          <w:rFonts w:ascii="Times New Roman" w:hAnsi="Times New Roman"/>
          <w:b/>
        </w:rPr>
        <w:t>47</w:t>
      </w:r>
      <w:r w:rsidR="00481854">
        <w:rPr>
          <w:rFonts w:ascii="Times New Roman" w:hAnsi="Times New Roman"/>
          <w:b/>
        </w:rPr>
        <w:t>.00 –</w:t>
      </w:r>
      <w:r w:rsidR="00A8295E">
        <w:rPr>
          <w:rFonts w:ascii="Times New Roman" w:hAnsi="Times New Roman"/>
          <w:b/>
        </w:rPr>
        <w:t xml:space="preserve"> </w:t>
      </w:r>
      <w:r w:rsidR="00F4754B" w:rsidRPr="00FE002E">
        <w:rPr>
          <w:rFonts w:ascii="Times New Roman" w:hAnsi="Times New Roman"/>
          <w:b/>
        </w:rPr>
        <w:t>Leverage ratio calculation</w:t>
      </w:r>
      <w:bookmarkEnd w:id="294"/>
      <w:bookmarkEnd w:id="297"/>
      <w:r w:rsidR="00481854">
        <w:rPr>
          <w:rFonts w:ascii="Times New Roman" w:hAnsi="Times New Roman"/>
          <w:b/>
        </w:rPr>
        <w:t xml:space="preserve"> (</w:t>
      </w:r>
      <w:proofErr w:type="spellStart"/>
      <w:r w:rsidR="00481854">
        <w:rPr>
          <w:rFonts w:ascii="Times New Roman" w:hAnsi="Times New Roman"/>
          <w:b/>
        </w:rPr>
        <w:t>LRCalc</w:t>
      </w:r>
      <w:proofErr w:type="spellEnd"/>
      <w:r w:rsidR="00481854">
        <w:rPr>
          <w:rFonts w:ascii="Times New Roman" w:hAnsi="Times New Roman"/>
          <w:b/>
        </w:rPr>
        <w:t>)</w:t>
      </w:r>
      <w:bookmarkEnd w:id="298"/>
      <w:bookmarkEnd w:id="299"/>
    </w:p>
    <w:p w14:paraId="3681517D" w14:textId="77777777" w:rsidR="00F4754B" w:rsidRDefault="00F4754B" w:rsidP="00F4754B">
      <w:pPr>
        <w:pStyle w:val="BodyText1"/>
        <w:rPr>
          <w:rFonts w:ascii="Times New Roman" w:hAnsi="Times New Roman"/>
        </w:rPr>
      </w:pPr>
    </w:p>
    <w:p w14:paraId="72F737AF" w14:textId="77777777" w:rsidR="00AE2798" w:rsidRPr="00FE002E" w:rsidRDefault="00AE2798" w:rsidP="00AE2798">
      <w:pPr>
        <w:pStyle w:val="BodyText1"/>
        <w:spacing w:line="240" w:lineRule="auto"/>
        <w:rPr>
          <w:del w:id="300" w:author="Author"/>
          <w:rFonts w:ascii="Times New Roman" w:hAnsi="Times New Roman"/>
        </w:rPr>
      </w:pPr>
    </w:p>
    <w:p w14:paraId="5579B71F" w14:textId="0C26E3FC" w:rsidR="00AE2798" w:rsidRPr="00FE002E" w:rsidRDefault="00500508" w:rsidP="00500508">
      <w:pPr>
        <w:pStyle w:val="BodyText1"/>
        <w:spacing w:line="240" w:lineRule="auto"/>
        <w:ind w:left="720" w:hanging="360"/>
        <w:rPr>
          <w:rFonts w:ascii="Times New Roman" w:hAnsi="Times New Roman"/>
        </w:rPr>
      </w:pPr>
      <w:del w:id="301" w:author="Author">
        <w:r w:rsidRPr="00FE002E">
          <w:rPr>
            <w:rFonts w:ascii="Times New Roman" w:hAnsi="Times New Roman"/>
          </w:rPr>
          <w:delText>16</w:delText>
        </w:r>
      </w:del>
      <w:ins w:id="302" w:author="Author">
        <w:r w:rsidRPr="00FE002E">
          <w:rPr>
            <w:rFonts w:ascii="Times New Roman" w:hAnsi="Times New Roman"/>
          </w:rPr>
          <w:t>1</w:t>
        </w:r>
        <w:r w:rsidR="006F588E">
          <w:rPr>
            <w:rFonts w:ascii="Times New Roman" w:hAnsi="Times New Roman"/>
          </w:rPr>
          <w:t>5</w:t>
        </w:r>
      </w:ins>
      <w:r w:rsidRPr="00FE002E">
        <w:rPr>
          <w:rFonts w:ascii="Times New Roman" w:hAnsi="Times New Roman"/>
        </w:rPr>
        <w:t>.</w:t>
      </w:r>
      <w:r w:rsidRPr="00FE002E">
        <w:rPr>
          <w:rFonts w:ascii="Times New Roman" w:hAnsi="Times New Roman"/>
        </w:rPr>
        <w:tab/>
      </w:r>
      <w:r w:rsidR="00AE2798" w:rsidRPr="00FE002E">
        <w:rPr>
          <w:rFonts w:ascii="Times New Roman" w:hAnsi="Times New Roman"/>
        </w:rPr>
        <w:t xml:space="preserve">This </w:t>
      </w:r>
      <w:del w:id="303" w:author="Author">
        <w:r w:rsidR="00AE2798" w:rsidRPr="00FE002E">
          <w:rPr>
            <w:rFonts w:ascii="Times New Roman" w:hAnsi="Times New Roman"/>
          </w:rPr>
          <w:delText xml:space="preserve">part of the reporting </w:delText>
        </w:r>
      </w:del>
      <w:r w:rsidR="00AE2798" w:rsidRPr="00FE002E">
        <w:rPr>
          <w:rFonts w:ascii="Times New Roman" w:hAnsi="Times New Roman"/>
        </w:rPr>
        <w:t>template collects the data that are needed to calculate the leverage ratio as defined in</w:t>
      </w:r>
      <w:r w:rsidR="00F7244B">
        <w:rPr>
          <w:rFonts w:ascii="Times New Roman" w:hAnsi="Times New Roman"/>
        </w:rPr>
        <w:t xml:space="preserve"> </w:t>
      </w:r>
      <w:del w:id="304" w:author="Author">
        <w:r w:rsidR="00AE2798" w:rsidRPr="00FE002E">
          <w:rPr>
            <w:rFonts w:ascii="Times New Roman" w:hAnsi="Times New Roman"/>
          </w:rPr>
          <w:delText>Article</w:delText>
        </w:r>
        <w:r w:rsidR="00AE2798">
          <w:rPr>
            <w:rFonts w:ascii="Times New Roman" w:hAnsi="Times New Roman"/>
          </w:rPr>
          <w:delText>s</w:delText>
        </w:r>
        <w:r w:rsidR="00AE2798" w:rsidRPr="00FE002E">
          <w:rPr>
            <w:rFonts w:ascii="Times New Roman" w:hAnsi="Times New Roman"/>
          </w:rPr>
          <w:delText xml:space="preserve"> 429</w:delText>
        </w:r>
        <w:r w:rsidR="00AE2798">
          <w:rPr>
            <w:rFonts w:ascii="Times New Roman" w:hAnsi="Times New Roman"/>
          </w:rPr>
          <w:delText>, 429a and 429b</w:delText>
        </w:r>
        <w:r w:rsidR="00AE2798" w:rsidRPr="00FE002E">
          <w:rPr>
            <w:rFonts w:ascii="Times New Roman" w:hAnsi="Times New Roman"/>
          </w:rPr>
          <w:delText xml:space="preserve"> of the </w:delText>
        </w:r>
      </w:del>
      <w:ins w:id="305" w:author="Author">
        <w:r w:rsidR="00F7244B">
          <w:rPr>
            <w:rFonts w:ascii="Times New Roman" w:hAnsi="Times New Roman"/>
          </w:rPr>
          <w:t xml:space="preserve">Part </w:t>
        </w:r>
        <w:r w:rsidR="00902B05">
          <w:rPr>
            <w:rFonts w:ascii="Times New Roman" w:hAnsi="Times New Roman"/>
          </w:rPr>
          <w:t>Seven</w:t>
        </w:r>
        <w:r w:rsidR="00AE2798" w:rsidRPr="00F7244B">
          <w:rPr>
            <w:rFonts w:ascii="Times New Roman" w:hAnsi="Times New Roman"/>
          </w:rPr>
          <w:t xml:space="preserve"> </w:t>
        </w:r>
      </w:ins>
      <w:r w:rsidR="00684733">
        <w:rPr>
          <w:rFonts w:ascii="Times New Roman" w:hAnsi="Times New Roman"/>
        </w:rPr>
        <w:t>CRR</w:t>
      </w:r>
      <w:r w:rsidR="00AE2798" w:rsidRPr="00F7244B">
        <w:rPr>
          <w:rFonts w:ascii="Times New Roman" w:hAnsi="Times New Roman"/>
        </w:rPr>
        <w:t>.</w:t>
      </w:r>
      <w:r w:rsidR="00AE2798" w:rsidRPr="00FE002E">
        <w:rPr>
          <w:rFonts w:ascii="Times New Roman" w:hAnsi="Times New Roman"/>
        </w:rPr>
        <w:t xml:space="preserve"> </w:t>
      </w:r>
    </w:p>
    <w:p w14:paraId="397311C7" w14:textId="77777777" w:rsidR="00AE2798" w:rsidRPr="00FE002E" w:rsidRDefault="00AE2798" w:rsidP="00AE2798">
      <w:pPr>
        <w:pStyle w:val="BodyText1"/>
        <w:spacing w:line="240" w:lineRule="auto"/>
        <w:rPr>
          <w:rFonts w:ascii="Times New Roman" w:hAnsi="Times New Roman"/>
        </w:rPr>
      </w:pPr>
    </w:p>
    <w:p w14:paraId="0E7DE041" w14:textId="4B04F178" w:rsidR="00AE2798" w:rsidRDefault="00500508" w:rsidP="00500508">
      <w:pPr>
        <w:pStyle w:val="BodyText1"/>
        <w:spacing w:line="240" w:lineRule="auto"/>
        <w:ind w:left="720" w:hanging="360"/>
        <w:rPr>
          <w:rFonts w:ascii="Times New Roman" w:hAnsi="Times New Roman"/>
        </w:rPr>
      </w:pPr>
      <w:del w:id="306" w:author="Author">
        <w:r>
          <w:rPr>
            <w:rFonts w:ascii="Times New Roman" w:hAnsi="Times New Roman"/>
          </w:rPr>
          <w:delText>17</w:delText>
        </w:r>
      </w:del>
      <w:ins w:id="307" w:author="Author">
        <w:r>
          <w:rPr>
            <w:rFonts w:ascii="Times New Roman" w:hAnsi="Times New Roman"/>
          </w:rPr>
          <w:t>1</w:t>
        </w:r>
        <w:r w:rsidR="006F588E">
          <w:rPr>
            <w:rFonts w:ascii="Times New Roman" w:hAnsi="Times New Roman"/>
          </w:rPr>
          <w:t>6</w:t>
        </w:r>
      </w:ins>
      <w:r>
        <w:rPr>
          <w:rFonts w:ascii="Times New Roman" w:hAnsi="Times New Roman"/>
        </w:rPr>
        <w:t>.</w:t>
      </w:r>
      <w:r>
        <w:rPr>
          <w:rFonts w:ascii="Times New Roman" w:hAnsi="Times New Roman"/>
        </w:rPr>
        <w:tab/>
      </w:r>
      <w:r w:rsidR="00AE2798" w:rsidRPr="00FE002E">
        <w:rPr>
          <w:rFonts w:ascii="Times New Roman" w:hAnsi="Times New Roman"/>
        </w:rPr>
        <w:t xml:space="preserve">Institutions shall perform the reporting of the leverage ratio quarterly. In each quarter, the </w:t>
      </w:r>
      <w:r w:rsidR="00AE2798">
        <w:rPr>
          <w:rFonts w:ascii="Times New Roman" w:hAnsi="Times New Roman"/>
        </w:rPr>
        <w:t xml:space="preserve">value </w:t>
      </w:r>
      <w:r w:rsidR="00AE2798" w:rsidRPr="00FE002E">
        <w:rPr>
          <w:rFonts w:ascii="Times New Roman" w:hAnsi="Times New Roman"/>
        </w:rPr>
        <w:t>“</w:t>
      </w:r>
      <w:r w:rsidR="00AE2798">
        <w:rPr>
          <w:rFonts w:ascii="Times New Roman" w:hAnsi="Times New Roman"/>
        </w:rPr>
        <w:t>at reporting reference date</w:t>
      </w:r>
      <w:r w:rsidR="00AE2798" w:rsidRPr="00FE002E">
        <w:rPr>
          <w:rFonts w:ascii="Times New Roman" w:hAnsi="Times New Roman"/>
        </w:rPr>
        <w:t>” shall be the value at the last calendar day of the third month of the respective quarter.</w:t>
      </w:r>
    </w:p>
    <w:p w14:paraId="0E10D2BE" w14:textId="77777777" w:rsidR="00C151ED" w:rsidRDefault="00C151ED" w:rsidP="00FD2C06">
      <w:pPr>
        <w:pStyle w:val="BodyText1"/>
        <w:spacing w:line="240" w:lineRule="auto"/>
        <w:ind w:left="720"/>
        <w:rPr>
          <w:rFonts w:ascii="Times New Roman" w:hAnsi="Times New Roman"/>
        </w:rPr>
      </w:pPr>
    </w:p>
    <w:p w14:paraId="36716E2F" w14:textId="5FC5BE92" w:rsidR="00941862" w:rsidRDefault="00500508" w:rsidP="00941862">
      <w:pPr>
        <w:pStyle w:val="BodyText1"/>
        <w:spacing w:line="240" w:lineRule="auto"/>
        <w:ind w:left="720" w:hanging="360"/>
        <w:rPr>
          <w:rFonts w:ascii="Times New Roman" w:hAnsi="Times New Roman"/>
        </w:rPr>
      </w:pPr>
      <w:del w:id="308" w:author="Author">
        <w:r w:rsidRPr="00FE002E">
          <w:rPr>
            <w:rFonts w:ascii="Times New Roman" w:hAnsi="Times New Roman"/>
          </w:rPr>
          <w:lastRenderedPageBreak/>
          <w:delText>18</w:delText>
        </w:r>
      </w:del>
      <w:ins w:id="309" w:author="Author">
        <w:r w:rsidR="008B4710" w:rsidRPr="00111F80">
          <w:rPr>
            <w:rFonts w:ascii="Times New Roman" w:hAnsi="Times New Roman"/>
          </w:rPr>
          <w:t>1</w:t>
        </w:r>
        <w:r w:rsidR="006A4991">
          <w:rPr>
            <w:rFonts w:ascii="Times New Roman" w:hAnsi="Times New Roman"/>
          </w:rPr>
          <w:t>7</w:t>
        </w:r>
      </w:ins>
      <w:r w:rsidR="008B4710" w:rsidRPr="00111F80">
        <w:rPr>
          <w:rFonts w:ascii="Times New Roman" w:hAnsi="Times New Roman"/>
        </w:rPr>
        <w:t>.</w:t>
      </w:r>
      <w:r w:rsidR="008B4710" w:rsidRPr="00111F80">
        <w:rPr>
          <w:rFonts w:ascii="Times New Roman" w:hAnsi="Times New Roman"/>
        </w:rPr>
        <w:tab/>
      </w:r>
      <w:r w:rsidR="00941862" w:rsidRPr="00111F80">
        <w:rPr>
          <w:rFonts w:ascii="Times New Roman" w:hAnsi="Times New Roman"/>
        </w:rPr>
        <w:t xml:space="preserve">Institutions shall report </w:t>
      </w:r>
      <w:del w:id="310" w:author="Author">
        <w:r w:rsidR="00C151ED">
          <w:rPr>
            <w:rFonts w:ascii="Times New Roman" w:hAnsi="Times New Roman"/>
          </w:rPr>
          <w:delText>{</w:delText>
        </w:r>
        <w:r w:rsidR="00F71479">
          <w:rPr>
            <w:rFonts w:ascii="Times New Roman" w:hAnsi="Times New Roman"/>
          </w:rPr>
          <w:delText>0</w:delText>
        </w:r>
        <w:r w:rsidR="00B011A0">
          <w:rPr>
            <w:rFonts w:ascii="Times New Roman" w:hAnsi="Times New Roman"/>
          </w:rPr>
          <w:delText>10</w:delText>
        </w:r>
        <w:r w:rsidR="00B011A0" w:rsidRPr="00F36D5B">
          <w:rPr>
            <w:rFonts w:ascii="Times New Roman" w:hAnsi="Times New Roman"/>
          </w:rPr>
          <w:delText>;</w:delText>
        </w:r>
        <w:r w:rsidR="00361101">
          <w:rPr>
            <w:rFonts w:ascii="Times New Roman" w:hAnsi="Times New Roman"/>
          </w:rPr>
          <w:delText>0</w:delText>
        </w:r>
        <w:r w:rsidR="00B011A0" w:rsidRPr="00F36D5B">
          <w:rPr>
            <w:rFonts w:ascii="Times New Roman" w:hAnsi="Times New Roman"/>
          </w:rPr>
          <w:delText>1</w:delText>
        </w:r>
        <w:r w:rsidR="00361101">
          <w:rPr>
            <w:rFonts w:ascii="Times New Roman" w:hAnsi="Times New Roman"/>
          </w:rPr>
          <w:delText>0</w:delText>
        </w:r>
        <w:r w:rsidR="00B011A0" w:rsidRPr="00F36D5B">
          <w:rPr>
            <w:rFonts w:ascii="Times New Roman" w:hAnsi="Times New Roman"/>
          </w:rPr>
          <w:delText>}</w:delText>
        </w:r>
        <w:r w:rsidR="00B011A0">
          <w:rPr>
            <w:rFonts w:ascii="Times New Roman" w:hAnsi="Times New Roman"/>
          </w:rPr>
          <w:delText xml:space="preserve"> to {</w:delText>
        </w:r>
        <w:r w:rsidR="00F71479">
          <w:rPr>
            <w:rFonts w:ascii="Times New Roman" w:hAnsi="Times New Roman"/>
          </w:rPr>
          <w:delText>0</w:delText>
        </w:r>
        <w:r w:rsidR="003264FC">
          <w:rPr>
            <w:rFonts w:ascii="Times New Roman" w:hAnsi="Times New Roman"/>
          </w:rPr>
          <w:delText>3</w:delText>
        </w:r>
        <w:r w:rsidR="00B011A0" w:rsidRPr="00F36D5B">
          <w:rPr>
            <w:rFonts w:ascii="Times New Roman" w:hAnsi="Times New Roman"/>
          </w:rPr>
          <w:delText>0;</w:delText>
        </w:r>
        <w:r w:rsidR="00361101">
          <w:rPr>
            <w:rFonts w:ascii="Times New Roman" w:hAnsi="Times New Roman"/>
          </w:rPr>
          <w:delText>0</w:delText>
        </w:r>
        <w:r w:rsidR="00B011A0" w:rsidRPr="00F36D5B">
          <w:rPr>
            <w:rFonts w:ascii="Times New Roman" w:hAnsi="Times New Roman"/>
          </w:rPr>
          <w:delText>1</w:delText>
        </w:r>
        <w:r w:rsidR="00361101">
          <w:rPr>
            <w:rFonts w:ascii="Times New Roman" w:hAnsi="Times New Roman"/>
          </w:rPr>
          <w:delText>0</w:delText>
        </w:r>
        <w:r w:rsidR="00B011A0" w:rsidRPr="00F36D5B">
          <w:rPr>
            <w:rFonts w:ascii="Times New Roman" w:hAnsi="Times New Roman"/>
          </w:rPr>
          <w:delText>}</w:delText>
        </w:r>
        <w:r w:rsidR="00B011A0">
          <w:rPr>
            <w:rFonts w:ascii="Times New Roman" w:hAnsi="Times New Roman"/>
          </w:rPr>
          <w:delText xml:space="preserve">, </w:delText>
        </w:r>
        <w:r w:rsidR="00B011A0" w:rsidRPr="00B011A0">
          <w:rPr>
            <w:rFonts w:ascii="Times New Roman" w:hAnsi="Times New Roman"/>
          </w:rPr>
          <w:delText>{</w:delText>
        </w:r>
        <w:r w:rsidR="00F71479">
          <w:rPr>
            <w:rFonts w:ascii="Times New Roman" w:hAnsi="Times New Roman"/>
          </w:rPr>
          <w:delText>0</w:delText>
        </w:r>
        <w:r w:rsidR="00B011A0">
          <w:rPr>
            <w:rFonts w:ascii="Times New Roman" w:hAnsi="Times New Roman"/>
          </w:rPr>
          <w:delText>60;</w:delText>
        </w:r>
        <w:r w:rsidR="00361101">
          <w:rPr>
            <w:rFonts w:ascii="Times New Roman" w:hAnsi="Times New Roman"/>
          </w:rPr>
          <w:delText>0</w:delText>
        </w:r>
        <w:r w:rsidR="00B011A0">
          <w:rPr>
            <w:rFonts w:ascii="Times New Roman" w:hAnsi="Times New Roman"/>
          </w:rPr>
          <w:delText>1</w:delText>
        </w:r>
        <w:r w:rsidR="00361101">
          <w:rPr>
            <w:rFonts w:ascii="Times New Roman" w:hAnsi="Times New Roman"/>
          </w:rPr>
          <w:delText>0</w:delText>
        </w:r>
        <w:r w:rsidR="00B011A0">
          <w:rPr>
            <w:rFonts w:ascii="Times New Roman" w:hAnsi="Times New Roman"/>
          </w:rPr>
          <w:delText xml:space="preserve">}, </w:delText>
        </w:r>
        <w:r w:rsidR="00B011A0" w:rsidRPr="00B011A0">
          <w:rPr>
            <w:rFonts w:ascii="Times New Roman" w:hAnsi="Times New Roman"/>
          </w:rPr>
          <w:delText>{</w:delText>
        </w:r>
        <w:r w:rsidR="00F71479">
          <w:rPr>
            <w:rFonts w:ascii="Times New Roman" w:hAnsi="Times New Roman"/>
          </w:rPr>
          <w:delText>0</w:delText>
        </w:r>
        <w:r w:rsidR="00B011A0">
          <w:rPr>
            <w:rFonts w:ascii="Times New Roman" w:hAnsi="Times New Roman"/>
          </w:rPr>
          <w:delText>9</w:delText>
        </w:r>
        <w:r w:rsidR="00B011A0" w:rsidRPr="00B011A0">
          <w:rPr>
            <w:rFonts w:ascii="Times New Roman" w:hAnsi="Times New Roman"/>
          </w:rPr>
          <w:delText>0;</w:delText>
        </w:r>
        <w:r w:rsidR="00361101">
          <w:rPr>
            <w:rFonts w:ascii="Times New Roman" w:hAnsi="Times New Roman"/>
          </w:rPr>
          <w:delText>0</w:delText>
        </w:r>
        <w:r w:rsidR="00B011A0" w:rsidRPr="00B011A0">
          <w:rPr>
            <w:rFonts w:ascii="Times New Roman" w:hAnsi="Times New Roman"/>
          </w:rPr>
          <w:delText>1</w:delText>
        </w:r>
        <w:r w:rsidR="00361101">
          <w:rPr>
            <w:rFonts w:ascii="Times New Roman" w:hAnsi="Times New Roman"/>
          </w:rPr>
          <w:delText>0</w:delText>
        </w:r>
        <w:r w:rsidR="00B011A0" w:rsidRPr="00B011A0">
          <w:rPr>
            <w:rFonts w:ascii="Times New Roman" w:hAnsi="Times New Roman"/>
          </w:rPr>
          <w:delText>}</w:delText>
        </w:r>
        <w:r w:rsidR="00B011A0">
          <w:rPr>
            <w:rFonts w:ascii="Times New Roman" w:hAnsi="Times New Roman"/>
          </w:rPr>
          <w:delText xml:space="preserve">, </w:delText>
        </w:r>
        <w:r w:rsidR="001D1678">
          <w:rPr>
            <w:rFonts w:ascii="Times New Roman" w:hAnsi="Times New Roman"/>
          </w:rPr>
          <w:delText>{110;</w:delText>
        </w:r>
        <w:r w:rsidR="00361101">
          <w:rPr>
            <w:rFonts w:ascii="Times New Roman" w:hAnsi="Times New Roman"/>
          </w:rPr>
          <w:delText>0</w:delText>
        </w:r>
        <w:r w:rsidR="001D1678">
          <w:rPr>
            <w:rFonts w:ascii="Times New Roman" w:hAnsi="Times New Roman"/>
          </w:rPr>
          <w:delText>1</w:delText>
        </w:r>
        <w:r w:rsidR="00361101">
          <w:rPr>
            <w:rFonts w:ascii="Times New Roman" w:hAnsi="Times New Roman"/>
          </w:rPr>
          <w:delText>0</w:delText>
        </w:r>
        <w:r w:rsidR="001D1678">
          <w:rPr>
            <w:rFonts w:ascii="Times New Roman" w:hAnsi="Times New Roman"/>
          </w:rPr>
          <w:delText>},</w:delText>
        </w:r>
      </w:del>
      <w:ins w:id="311" w:author="Author">
        <w:r w:rsidR="008B4710" w:rsidRPr="00111F80">
          <w:rPr>
            <w:rFonts w:ascii="Times New Roman" w:hAnsi="Times New Roman"/>
          </w:rPr>
          <w:t>the</w:t>
        </w:r>
        <w:r w:rsidR="00941862" w:rsidRPr="00111F80">
          <w:rPr>
            <w:rFonts w:ascii="Times New Roman" w:hAnsi="Times New Roman"/>
          </w:rPr>
          <w:t xml:space="preserve"> items </w:t>
        </w:r>
        <w:r w:rsidR="008B4710" w:rsidRPr="00111F80">
          <w:rPr>
            <w:rFonts w:ascii="Times New Roman" w:hAnsi="Times New Roman"/>
          </w:rPr>
          <w:t>in</w:t>
        </w:r>
        <w:r w:rsidR="00766E97" w:rsidRPr="00111F80">
          <w:rPr>
            <w:rFonts w:ascii="Times New Roman" w:hAnsi="Times New Roman"/>
          </w:rPr>
          <w:t xml:space="preserve"> the E</w:t>
        </w:r>
        <w:r w:rsidR="00941862" w:rsidRPr="00111F80">
          <w:rPr>
            <w:rFonts w:ascii="Times New Roman" w:hAnsi="Times New Roman"/>
          </w:rPr>
          <w:t>xposure value</w:t>
        </w:r>
        <w:r w:rsidR="00766E97" w:rsidRPr="00111F80">
          <w:rPr>
            <w:rFonts w:ascii="Times New Roman" w:hAnsi="Times New Roman"/>
          </w:rPr>
          <w:t>s</w:t>
        </w:r>
        <w:r w:rsidR="00941862" w:rsidRPr="00111F80">
          <w:rPr>
            <w:rFonts w:ascii="Times New Roman" w:hAnsi="Times New Roman"/>
          </w:rPr>
          <w:t xml:space="preserve"> section</w:t>
        </w:r>
        <w:r w:rsidR="008B4710" w:rsidRPr="00111F80">
          <w:rPr>
            <w:rFonts w:ascii="Times New Roman" w:hAnsi="Times New Roman"/>
          </w:rPr>
          <w:t xml:space="preserve"> </w:t>
        </w:r>
        <w:r w:rsidR="00941862" w:rsidRPr="00111F80">
          <w:rPr>
            <w:rFonts w:ascii="Times New Roman" w:hAnsi="Times New Roman"/>
          </w:rPr>
          <w:t xml:space="preserve">with positive sign in accordance with the sign convention </w:t>
        </w:r>
        <w:r w:rsidR="008B4710" w:rsidRPr="00111F80">
          <w:rPr>
            <w:rFonts w:ascii="Times New Roman" w:hAnsi="Times New Roman"/>
          </w:rPr>
          <w:t xml:space="preserve">in </w:t>
        </w:r>
        <w:r w:rsidR="00941862" w:rsidRPr="00111F80">
          <w:rPr>
            <w:rFonts w:ascii="Times New Roman" w:hAnsi="Times New Roman"/>
          </w:rPr>
          <w:t>paragraph 9</w:t>
        </w:r>
        <w:r w:rsidR="0087430D" w:rsidRPr="00111F80">
          <w:rPr>
            <w:rFonts w:ascii="Times New Roman" w:hAnsi="Times New Roman"/>
          </w:rPr>
          <w:t xml:space="preserve"> of Part I </w:t>
        </w:r>
        <w:r w:rsidR="0092237F">
          <w:rPr>
            <w:rFonts w:ascii="Times New Roman" w:hAnsi="Times New Roman"/>
          </w:rPr>
          <w:t xml:space="preserve">of this Annex </w:t>
        </w:r>
        <w:r w:rsidR="0087430D" w:rsidRPr="00111F80">
          <w:rPr>
            <w:rFonts w:ascii="Times New Roman" w:hAnsi="Times New Roman"/>
          </w:rPr>
          <w:t>(</w:t>
        </w:r>
        <w:r w:rsidR="0058174D" w:rsidRPr="00111F80">
          <w:rPr>
            <w:rFonts w:ascii="Times New Roman" w:hAnsi="Times New Roman"/>
          </w:rPr>
          <w:t>excluding {LRCalc;</w:t>
        </w:r>
        <w:r w:rsidR="000D5FF7">
          <w:rPr>
            <w:rFonts w:ascii="Times New Roman" w:hAnsi="Times New Roman"/>
          </w:rPr>
          <w:t>0</w:t>
        </w:r>
        <w:r w:rsidR="0058174D" w:rsidRPr="00111F80">
          <w:rPr>
            <w:rFonts w:ascii="Times New Roman" w:hAnsi="Times New Roman"/>
          </w:rPr>
          <w:t>27</w:t>
        </w:r>
        <w:r w:rsidR="0087430D" w:rsidRPr="00111F80">
          <w:rPr>
            <w:rFonts w:ascii="Times New Roman" w:hAnsi="Times New Roman"/>
          </w:rPr>
          <w:t>0;</w:t>
        </w:r>
        <w:r w:rsidR="000D5FF7">
          <w:rPr>
            <w:rFonts w:ascii="Times New Roman" w:hAnsi="Times New Roman"/>
          </w:rPr>
          <w:t>0</w:t>
        </w:r>
        <w:r w:rsidR="0087430D" w:rsidRPr="00111F80">
          <w:rPr>
            <w:rFonts w:ascii="Times New Roman" w:hAnsi="Times New Roman"/>
          </w:rPr>
          <w:t>010}</w:t>
        </w:r>
      </w:ins>
      <w:r w:rsidR="0087430D" w:rsidRPr="00111F80">
        <w:rPr>
          <w:rFonts w:ascii="Times New Roman" w:hAnsi="Times New Roman"/>
        </w:rPr>
        <w:t xml:space="preserve"> and {</w:t>
      </w:r>
      <w:del w:id="312" w:author="Author">
        <w:r w:rsidR="00B011A0">
          <w:rPr>
            <w:rFonts w:ascii="Times New Roman" w:hAnsi="Times New Roman"/>
          </w:rPr>
          <w:delText>1</w:delText>
        </w:r>
        <w:r w:rsidR="001D1678">
          <w:rPr>
            <w:rFonts w:ascii="Times New Roman" w:hAnsi="Times New Roman"/>
          </w:rPr>
          <w:delText>5</w:delText>
        </w:r>
        <w:r w:rsidR="00B011A0" w:rsidRPr="00B011A0">
          <w:rPr>
            <w:rFonts w:ascii="Times New Roman" w:hAnsi="Times New Roman"/>
          </w:rPr>
          <w:delText>0;</w:delText>
        </w:r>
        <w:r w:rsidR="00361101">
          <w:rPr>
            <w:rFonts w:ascii="Times New Roman" w:hAnsi="Times New Roman"/>
          </w:rPr>
          <w:delText>0</w:delText>
        </w:r>
        <w:r w:rsidR="00B011A0" w:rsidRPr="00B011A0">
          <w:rPr>
            <w:rFonts w:ascii="Times New Roman" w:hAnsi="Times New Roman"/>
          </w:rPr>
          <w:delText>1</w:delText>
        </w:r>
        <w:r w:rsidR="00361101">
          <w:rPr>
            <w:rFonts w:ascii="Times New Roman" w:hAnsi="Times New Roman"/>
          </w:rPr>
          <w:delText>0</w:delText>
        </w:r>
        <w:r w:rsidR="00B011A0" w:rsidRPr="00B011A0">
          <w:rPr>
            <w:rFonts w:ascii="Times New Roman" w:hAnsi="Times New Roman"/>
          </w:rPr>
          <w:delText>}</w:delText>
        </w:r>
        <w:r w:rsidR="00C151ED">
          <w:rPr>
            <w:rFonts w:ascii="Times New Roman" w:hAnsi="Times New Roman"/>
          </w:rPr>
          <w:delText xml:space="preserve"> to {</w:delText>
        </w:r>
        <w:r w:rsidR="001D1678">
          <w:rPr>
            <w:rFonts w:ascii="Times New Roman" w:hAnsi="Times New Roman"/>
          </w:rPr>
          <w:delText>190</w:delText>
        </w:r>
        <w:r w:rsidR="00B011A0">
          <w:rPr>
            <w:rFonts w:ascii="Times New Roman" w:hAnsi="Times New Roman"/>
          </w:rPr>
          <w:delText>;</w:delText>
        </w:r>
        <w:r w:rsidR="00361101">
          <w:rPr>
            <w:rFonts w:ascii="Times New Roman" w:hAnsi="Times New Roman"/>
          </w:rPr>
          <w:delText>0</w:delText>
        </w:r>
        <w:r w:rsidR="001D1678">
          <w:rPr>
            <w:rFonts w:ascii="Times New Roman" w:hAnsi="Times New Roman"/>
          </w:rPr>
          <w:delText>1</w:delText>
        </w:r>
        <w:r w:rsidR="00361101">
          <w:rPr>
            <w:rFonts w:ascii="Times New Roman" w:hAnsi="Times New Roman"/>
          </w:rPr>
          <w:delText>0</w:delText>
        </w:r>
        <w:r w:rsidR="00B011A0">
          <w:rPr>
            <w:rFonts w:ascii="Times New Roman" w:hAnsi="Times New Roman"/>
          </w:rPr>
          <w:delText>}</w:delText>
        </w:r>
      </w:del>
      <w:ins w:id="313" w:author="Author">
        <w:r w:rsidR="0087430D" w:rsidRPr="00111F80">
          <w:rPr>
            <w:rFonts w:ascii="Times New Roman" w:hAnsi="Times New Roman"/>
          </w:rPr>
          <w:t>LRCalc;</w:t>
        </w:r>
        <w:r w:rsidR="000D5FF7">
          <w:rPr>
            <w:rFonts w:ascii="Times New Roman" w:hAnsi="Times New Roman"/>
          </w:rPr>
          <w:t>0</w:t>
        </w:r>
        <w:r w:rsidR="0087430D" w:rsidRPr="00111F80">
          <w:rPr>
            <w:rFonts w:ascii="Times New Roman" w:hAnsi="Times New Roman"/>
          </w:rPr>
          <w:t>2</w:t>
        </w:r>
        <w:r w:rsidR="0058174D" w:rsidRPr="00111F80">
          <w:rPr>
            <w:rFonts w:ascii="Times New Roman" w:hAnsi="Times New Roman"/>
          </w:rPr>
          <w:t>8</w:t>
        </w:r>
        <w:r w:rsidR="0087430D" w:rsidRPr="00111F80">
          <w:rPr>
            <w:rFonts w:ascii="Times New Roman" w:hAnsi="Times New Roman"/>
          </w:rPr>
          <w:t>0;0</w:t>
        </w:r>
        <w:r w:rsidR="000D5FF7">
          <w:rPr>
            <w:rFonts w:ascii="Times New Roman" w:hAnsi="Times New Roman"/>
          </w:rPr>
          <w:t>0</w:t>
        </w:r>
        <w:r w:rsidR="0087430D" w:rsidRPr="00111F80">
          <w:rPr>
            <w:rFonts w:ascii="Times New Roman" w:hAnsi="Times New Roman"/>
          </w:rPr>
          <w:t>10})</w:t>
        </w:r>
        <w:r w:rsidR="008B4710" w:rsidRPr="00111F80">
          <w:rPr>
            <w:rFonts w:ascii="Times New Roman" w:hAnsi="Times New Roman"/>
          </w:rPr>
          <w:t>,</w:t>
        </w:r>
      </w:ins>
      <w:r w:rsidR="008B4710" w:rsidRPr="00111F80">
        <w:rPr>
          <w:rFonts w:ascii="Times New Roman" w:hAnsi="Times New Roman"/>
        </w:rPr>
        <w:t xml:space="preserve"> as</w:t>
      </w:r>
      <w:r w:rsidR="00941862" w:rsidRPr="00111F80">
        <w:rPr>
          <w:rFonts w:ascii="Times New Roman" w:hAnsi="Times New Roman"/>
        </w:rPr>
        <w:t xml:space="preserve"> if the</w:t>
      </w:r>
      <w:r w:rsidR="00941862" w:rsidRPr="0090331B">
        <w:rPr>
          <w:rFonts w:ascii="Times New Roman" w:hAnsi="Times New Roman"/>
        </w:rPr>
        <w:t xml:space="preserve"> </w:t>
      </w:r>
      <w:ins w:id="314" w:author="Author">
        <w:r w:rsidR="008B4710">
          <w:rPr>
            <w:rFonts w:ascii="Times New Roman" w:hAnsi="Times New Roman"/>
          </w:rPr>
          <w:t>items with a negative</w:t>
        </w:r>
        <w:r w:rsidR="00941862">
          <w:rPr>
            <w:rFonts w:ascii="Times New Roman" w:hAnsi="Times New Roman"/>
          </w:rPr>
          <w:t xml:space="preserve"> sign</w:t>
        </w:r>
        <w:r w:rsidR="008B4710">
          <w:rPr>
            <w:rFonts w:ascii="Times New Roman" w:hAnsi="Times New Roman"/>
          </w:rPr>
          <w:t xml:space="preserve"> (for example </w:t>
        </w:r>
      </w:ins>
      <w:r w:rsidR="008B4710">
        <w:rPr>
          <w:rFonts w:ascii="Times New Roman" w:hAnsi="Times New Roman"/>
        </w:rPr>
        <w:t>exemptions</w:t>
      </w:r>
      <w:del w:id="315" w:author="Author">
        <w:r w:rsidR="00B011A0">
          <w:rPr>
            <w:rFonts w:ascii="Times New Roman" w:hAnsi="Times New Roman"/>
          </w:rPr>
          <w:delText xml:space="preserve"> referred to in </w:delText>
        </w:r>
        <w:r w:rsidR="00C151ED">
          <w:rPr>
            <w:rFonts w:ascii="Times New Roman" w:hAnsi="Times New Roman"/>
          </w:rPr>
          <w:delText>{</w:delText>
        </w:r>
        <w:r w:rsidR="00F71479">
          <w:rPr>
            <w:rFonts w:ascii="Times New Roman" w:hAnsi="Times New Roman"/>
          </w:rPr>
          <w:delText>0</w:delText>
        </w:r>
        <w:r w:rsidR="00C151ED">
          <w:rPr>
            <w:rFonts w:ascii="Times New Roman" w:hAnsi="Times New Roman"/>
          </w:rPr>
          <w:delText>5</w:delText>
        </w:r>
        <w:r w:rsidR="00C151ED" w:rsidRPr="00C151ED">
          <w:rPr>
            <w:rFonts w:ascii="Times New Roman" w:hAnsi="Times New Roman"/>
          </w:rPr>
          <w:delText>0;</w:delText>
        </w:r>
        <w:r w:rsidR="00361101">
          <w:rPr>
            <w:rFonts w:ascii="Times New Roman" w:hAnsi="Times New Roman"/>
          </w:rPr>
          <w:delText>0</w:delText>
        </w:r>
        <w:r w:rsidR="00C151ED" w:rsidRPr="00C151ED">
          <w:rPr>
            <w:rFonts w:ascii="Times New Roman" w:hAnsi="Times New Roman"/>
          </w:rPr>
          <w:delText>1</w:delText>
        </w:r>
        <w:r w:rsidR="00361101">
          <w:rPr>
            <w:rFonts w:ascii="Times New Roman" w:hAnsi="Times New Roman"/>
          </w:rPr>
          <w:delText>0</w:delText>
        </w:r>
        <w:r w:rsidR="00C151ED" w:rsidRPr="00C151ED">
          <w:rPr>
            <w:rFonts w:ascii="Times New Roman" w:hAnsi="Times New Roman"/>
          </w:rPr>
          <w:delText>}, {</w:delText>
        </w:r>
        <w:r w:rsidR="00F71479">
          <w:rPr>
            <w:rFonts w:ascii="Times New Roman" w:hAnsi="Times New Roman"/>
          </w:rPr>
          <w:delText>0</w:delText>
        </w:r>
        <w:r w:rsidR="00C151ED">
          <w:rPr>
            <w:rFonts w:ascii="Times New Roman" w:hAnsi="Times New Roman"/>
          </w:rPr>
          <w:delText>8</w:delText>
        </w:r>
        <w:r w:rsidR="00C151ED" w:rsidRPr="00C151ED">
          <w:rPr>
            <w:rFonts w:ascii="Times New Roman" w:hAnsi="Times New Roman"/>
          </w:rPr>
          <w:delText>0;</w:delText>
        </w:r>
        <w:r w:rsidR="00361101">
          <w:rPr>
            <w:rFonts w:ascii="Times New Roman" w:hAnsi="Times New Roman"/>
          </w:rPr>
          <w:delText>0</w:delText>
        </w:r>
        <w:r w:rsidR="00C151ED" w:rsidRPr="00C151ED">
          <w:rPr>
            <w:rFonts w:ascii="Times New Roman" w:hAnsi="Times New Roman"/>
          </w:rPr>
          <w:delText>1</w:delText>
        </w:r>
        <w:r w:rsidR="00361101">
          <w:rPr>
            <w:rFonts w:ascii="Times New Roman" w:hAnsi="Times New Roman"/>
          </w:rPr>
          <w:delText>0</w:delText>
        </w:r>
        <w:r w:rsidR="00C151ED" w:rsidRPr="00C151ED">
          <w:rPr>
            <w:rFonts w:ascii="Times New Roman" w:hAnsi="Times New Roman"/>
          </w:rPr>
          <w:delText>}, {1</w:delText>
        </w:r>
        <w:r w:rsidR="00C151ED">
          <w:rPr>
            <w:rFonts w:ascii="Times New Roman" w:hAnsi="Times New Roman"/>
          </w:rPr>
          <w:delText>0</w:delText>
        </w:r>
        <w:r w:rsidR="00C151ED" w:rsidRPr="00C151ED">
          <w:rPr>
            <w:rFonts w:ascii="Times New Roman" w:hAnsi="Times New Roman"/>
          </w:rPr>
          <w:delText>0;</w:delText>
        </w:r>
        <w:r w:rsidR="00361101">
          <w:rPr>
            <w:rFonts w:ascii="Times New Roman" w:hAnsi="Times New Roman"/>
          </w:rPr>
          <w:delText>0</w:delText>
        </w:r>
        <w:r w:rsidR="00C151ED" w:rsidRPr="00C151ED">
          <w:rPr>
            <w:rFonts w:ascii="Times New Roman" w:hAnsi="Times New Roman"/>
          </w:rPr>
          <w:delText>1</w:delText>
        </w:r>
        <w:r w:rsidR="00361101">
          <w:rPr>
            <w:rFonts w:ascii="Times New Roman" w:hAnsi="Times New Roman"/>
          </w:rPr>
          <w:delText>0</w:delText>
        </w:r>
        <w:r w:rsidR="00C151ED" w:rsidRPr="00C151ED">
          <w:rPr>
            <w:rFonts w:ascii="Times New Roman" w:hAnsi="Times New Roman"/>
          </w:rPr>
          <w:delText>}</w:delText>
        </w:r>
        <w:r w:rsidR="00C151ED">
          <w:rPr>
            <w:rFonts w:ascii="Times New Roman" w:hAnsi="Times New Roman"/>
          </w:rPr>
          <w:delText>, {12</w:delText>
        </w:r>
        <w:r w:rsidR="00C151ED" w:rsidRPr="00C151ED">
          <w:rPr>
            <w:rFonts w:ascii="Times New Roman" w:hAnsi="Times New Roman"/>
          </w:rPr>
          <w:delText>0;</w:delText>
        </w:r>
        <w:r w:rsidR="00361101">
          <w:rPr>
            <w:rFonts w:ascii="Times New Roman" w:hAnsi="Times New Roman"/>
          </w:rPr>
          <w:delText>0</w:delText>
        </w:r>
        <w:r w:rsidR="00F71479">
          <w:rPr>
            <w:rFonts w:ascii="Times New Roman" w:hAnsi="Times New Roman"/>
          </w:rPr>
          <w:delText>1</w:delText>
        </w:r>
        <w:r w:rsidR="00361101">
          <w:rPr>
            <w:rFonts w:ascii="Times New Roman" w:hAnsi="Times New Roman"/>
          </w:rPr>
          <w:delText>0</w:delText>
        </w:r>
        <w:r w:rsidR="00C151ED" w:rsidRPr="00C151ED">
          <w:rPr>
            <w:rFonts w:ascii="Times New Roman" w:hAnsi="Times New Roman"/>
          </w:rPr>
          <w:delText>}</w:delText>
        </w:r>
        <w:r w:rsidR="00C151ED">
          <w:rPr>
            <w:rFonts w:ascii="Times New Roman" w:hAnsi="Times New Roman"/>
          </w:rPr>
          <w:delText xml:space="preserve">, and </w:delText>
        </w:r>
        <w:r w:rsidR="00B011A0" w:rsidRPr="00B95087">
          <w:rPr>
            <w:rFonts w:ascii="Times New Roman" w:hAnsi="Times New Roman"/>
          </w:rPr>
          <w:delText>{2</w:delText>
        </w:r>
        <w:r w:rsidR="00C151ED">
          <w:rPr>
            <w:rFonts w:ascii="Times New Roman" w:hAnsi="Times New Roman"/>
          </w:rPr>
          <w:delText>2</w:delText>
        </w:r>
        <w:r w:rsidR="00B011A0" w:rsidRPr="00B95087">
          <w:rPr>
            <w:rFonts w:ascii="Times New Roman" w:hAnsi="Times New Roman"/>
          </w:rPr>
          <w:delText>0;</w:delText>
        </w:r>
        <w:r w:rsidR="00361101">
          <w:rPr>
            <w:rFonts w:ascii="Times New Roman" w:hAnsi="Times New Roman"/>
          </w:rPr>
          <w:delText>0</w:delText>
        </w:r>
        <w:r w:rsidR="00B011A0" w:rsidRPr="00B95087">
          <w:rPr>
            <w:rFonts w:ascii="Times New Roman" w:hAnsi="Times New Roman"/>
          </w:rPr>
          <w:delText>1</w:delText>
        </w:r>
        <w:r w:rsidR="00361101">
          <w:rPr>
            <w:rFonts w:ascii="Times New Roman" w:hAnsi="Times New Roman"/>
          </w:rPr>
          <w:delText>0</w:delText>
        </w:r>
        <w:r w:rsidR="00B011A0" w:rsidRPr="00B95087">
          <w:rPr>
            <w:rFonts w:ascii="Times New Roman" w:hAnsi="Times New Roman"/>
          </w:rPr>
          <w:delText>}</w:delText>
        </w:r>
      </w:del>
      <w:ins w:id="316" w:author="Author">
        <w:r w:rsidR="008B4710">
          <w:rPr>
            <w:rFonts w:ascii="Times New Roman" w:hAnsi="Times New Roman"/>
          </w:rPr>
          <w:t>/deductions)</w:t>
        </w:r>
        <w:r w:rsidR="008B4710" w:rsidRPr="008B4710">
          <w:rPr>
            <w:rFonts w:ascii="Times New Roman" w:hAnsi="Times New Roman"/>
          </w:rPr>
          <w:t xml:space="preserve"> </w:t>
        </w:r>
        <w:r w:rsidR="008B4710">
          <w:rPr>
            <w:rFonts w:ascii="Times New Roman" w:hAnsi="Times New Roman"/>
          </w:rPr>
          <w:t xml:space="preserve">in accordance with the sign convention in paragraph 9 </w:t>
        </w:r>
        <w:r w:rsidR="0087430D">
          <w:rPr>
            <w:rFonts w:ascii="Times New Roman" w:hAnsi="Times New Roman"/>
          </w:rPr>
          <w:t>of Part I</w:t>
        </w:r>
        <w:r w:rsidR="0092237F">
          <w:rPr>
            <w:rFonts w:ascii="Times New Roman" w:hAnsi="Times New Roman"/>
          </w:rPr>
          <w:t xml:space="preserve"> of this Annex</w:t>
        </w:r>
      </w:ins>
      <w:r w:rsidR="0087430D" w:rsidRPr="0090331B">
        <w:rPr>
          <w:rFonts w:ascii="Times New Roman" w:hAnsi="Times New Roman"/>
        </w:rPr>
        <w:t xml:space="preserve"> </w:t>
      </w:r>
      <w:r w:rsidR="00941862" w:rsidRPr="0090331B">
        <w:rPr>
          <w:rFonts w:ascii="Times New Roman" w:hAnsi="Times New Roman"/>
        </w:rPr>
        <w:t>did not apply.</w:t>
      </w:r>
    </w:p>
    <w:p w14:paraId="389CCC87" w14:textId="77777777" w:rsidR="00720503" w:rsidRPr="00B3014E" w:rsidRDefault="00720503">
      <w:pPr>
        <w:rPr>
          <w:rFonts w:ascii="Times New Roman" w:hAnsi="Times New Roman"/>
        </w:rPr>
        <w:pPrChange w:id="317" w:author="Author">
          <w:pPr>
            <w:pStyle w:val="BodyText1"/>
            <w:spacing w:line="240" w:lineRule="auto"/>
            <w:ind w:left="720"/>
          </w:pPr>
        </w:pPrChange>
      </w:pPr>
    </w:p>
    <w:p w14:paraId="402CBE42" w14:textId="77777777" w:rsidR="00F36D5B" w:rsidRDefault="00500508" w:rsidP="00500508">
      <w:pPr>
        <w:pStyle w:val="BodyText1"/>
        <w:spacing w:line="240" w:lineRule="auto"/>
        <w:ind w:left="720" w:hanging="360"/>
        <w:rPr>
          <w:del w:id="318" w:author="Author"/>
          <w:rFonts w:ascii="Times New Roman" w:hAnsi="Times New Roman"/>
        </w:rPr>
      </w:pPr>
      <w:del w:id="319" w:author="Author">
        <w:r>
          <w:rPr>
            <w:rFonts w:ascii="Times New Roman" w:hAnsi="Times New Roman"/>
          </w:rPr>
          <w:delText>19.</w:delText>
        </w:r>
        <w:r>
          <w:rPr>
            <w:rFonts w:ascii="Times New Roman" w:hAnsi="Times New Roman"/>
          </w:rPr>
          <w:tab/>
        </w:r>
        <w:r w:rsidR="00F36D5B">
          <w:rPr>
            <w:rFonts w:ascii="Times New Roman" w:hAnsi="Times New Roman"/>
          </w:rPr>
          <w:delText xml:space="preserve">Institutions shall </w:delText>
        </w:r>
        <w:r w:rsidR="00C151ED">
          <w:rPr>
            <w:rFonts w:ascii="Times New Roman" w:hAnsi="Times New Roman"/>
          </w:rPr>
          <w:delText>report</w:delText>
        </w:r>
        <w:r w:rsidR="00F36D5B" w:rsidRPr="00F36D5B">
          <w:rPr>
            <w:rFonts w:ascii="Times New Roman" w:hAnsi="Times New Roman"/>
          </w:rPr>
          <w:delText xml:space="preserve"> {</w:delText>
        </w:r>
        <w:r w:rsidR="00F71479">
          <w:rPr>
            <w:rFonts w:ascii="Times New Roman" w:hAnsi="Times New Roman"/>
          </w:rPr>
          <w:delText>0</w:delText>
        </w:r>
        <w:r w:rsidR="00F36D5B">
          <w:rPr>
            <w:rFonts w:ascii="Times New Roman" w:hAnsi="Times New Roman"/>
          </w:rPr>
          <w:delText>10</w:delText>
        </w:r>
        <w:r w:rsidR="00F36D5B" w:rsidRPr="00F36D5B">
          <w:rPr>
            <w:rFonts w:ascii="Times New Roman" w:hAnsi="Times New Roman"/>
          </w:rPr>
          <w:delText>;</w:delText>
        </w:r>
        <w:r w:rsidR="00361101">
          <w:rPr>
            <w:rFonts w:ascii="Times New Roman" w:hAnsi="Times New Roman"/>
          </w:rPr>
          <w:delText>0</w:delText>
        </w:r>
        <w:r w:rsidR="00F36D5B" w:rsidRPr="00F36D5B">
          <w:rPr>
            <w:rFonts w:ascii="Times New Roman" w:hAnsi="Times New Roman"/>
          </w:rPr>
          <w:delText>1</w:delText>
        </w:r>
        <w:r w:rsidR="00361101">
          <w:rPr>
            <w:rFonts w:ascii="Times New Roman" w:hAnsi="Times New Roman"/>
          </w:rPr>
          <w:delText>0</w:delText>
        </w:r>
        <w:r w:rsidR="00F36D5B" w:rsidRPr="00F36D5B">
          <w:rPr>
            <w:rFonts w:ascii="Times New Roman" w:hAnsi="Times New Roman"/>
          </w:rPr>
          <w:delText>}</w:delText>
        </w:r>
        <w:r w:rsidR="00F36D5B">
          <w:rPr>
            <w:rFonts w:ascii="Times New Roman" w:hAnsi="Times New Roman"/>
          </w:rPr>
          <w:delText xml:space="preserve"> to </w:delText>
        </w:r>
        <w:r w:rsidR="00F36D5B" w:rsidRPr="00F36D5B">
          <w:rPr>
            <w:rFonts w:ascii="Times New Roman" w:hAnsi="Times New Roman"/>
          </w:rPr>
          <w:delText>{2</w:delText>
        </w:r>
        <w:r w:rsidR="00F36D5B">
          <w:rPr>
            <w:rFonts w:ascii="Times New Roman" w:hAnsi="Times New Roman"/>
          </w:rPr>
          <w:delText>4</w:delText>
        </w:r>
        <w:r w:rsidR="00F36D5B" w:rsidRPr="00F36D5B">
          <w:rPr>
            <w:rFonts w:ascii="Times New Roman" w:hAnsi="Times New Roman"/>
          </w:rPr>
          <w:delText>0;</w:delText>
        </w:r>
        <w:r w:rsidR="00C700A2">
          <w:rPr>
            <w:rFonts w:ascii="Times New Roman" w:hAnsi="Times New Roman"/>
          </w:rPr>
          <w:delText>0</w:delText>
        </w:r>
        <w:r w:rsidR="00F36D5B" w:rsidRPr="00F36D5B">
          <w:rPr>
            <w:rFonts w:ascii="Times New Roman" w:hAnsi="Times New Roman"/>
          </w:rPr>
          <w:delText>1</w:delText>
        </w:r>
        <w:r w:rsidR="00C700A2">
          <w:rPr>
            <w:rFonts w:ascii="Times New Roman" w:hAnsi="Times New Roman"/>
          </w:rPr>
          <w:delText>0</w:delText>
        </w:r>
        <w:r w:rsidR="00F36D5B" w:rsidRPr="00F36D5B">
          <w:rPr>
            <w:rFonts w:ascii="Times New Roman" w:hAnsi="Times New Roman"/>
          </w:rPr>
          <w:delText xml:space="preserve">} as if </w:delText>
        </w:r>
        <w:r w:rsidR="00B95087">
          <w:rPr>
            <w:rFonts w:ascii="Times New Roman" w:hAnsi="Times New Roman"/>
          </w:rPr>
          <w:delText>the</w:delText>
        </w:r>
        <w:r w:rsidR="00F36D5B" w:rsidRPr="00F36D5B">
          <w:rPr>
            <w:rFonts w:ascii="Times New Roman" w:hAnsi="Times New Roman"/>
          </w:rPr>
          <w:delText xml:space="preserve"> exemption</w:delText>
        </w:r>
        <w:r w:rsidR="00B95087">
          <w:rPr>
            <w:rFonts w:ascii="Times New Roman" w:hAnsi="Times New Roman"/>
          </w:rPr>
          <w:delText xml:space="preserve">s referred to in </w:delText>
        </w:r>
        <w:r w:rsidR="00B95087" w:rsidRPr="00B95087">
          <w:rPr>
            <w:rFonts w:ascii="Times New Roman" w:hAnsi="Times New Roman"/>
          </w:rPr>
          <w:delText>{250;</w:delText>
        </w:r>
        <w:r w:rsidR="00C700A2">
          <w:rPr>
            <w:rFonts w:ascii="Times New Roman" w:hAnsi="Times New Roman"/>
          </w:rPr>
          <w:delText>0</w:delText>
        </w:r>
        <w:r w:rsidR="00B95087" w:rsidRPr="00B95087">
          <w:rPr>
            <w:rFonts w:ascii="Times New Roman" w:hAnsi="Times New Roman"/>
          </w:rPr>
          <w:delText>1</w:delText>
        </w:r>
        <w:r w:rsidR="00C700A2">
          <w:rPr>
            <w:rFonts w:ascii="Times New Roman" w:hAnsi="Times New Roman"/>
          </w:rPr>
          <w:delText>0</w:delText>
        </w:r>
        <w:r w:rsidR="00B95087" w:rsidRPr="00B95087">
          <w:rPr>
            <w:rFonts w:ascii="Times New Roman" w:hAnsi="Times New Roman"/>
          </w:rPr>
          <w:delText>} and {260;</w:delText>
        </w:r>
        <w:r w:rsidR="00C700A2">
          <w:rPr>
            <w:rFonts w:ascii="Times New Roman" w:hAnsi="Times New Roman"/>
          </w:rPr>
          <w:delText>0</w:delText>
        </w:r>
        <w:r w:rsidR="00B95087" w:rsidRPr="00B95087">
          <w:rPr>
            <w:rFonts w:ascii="Times New Roman" w:hAnsi="Times New Roman"/>
          </w:rPr>
          <w:delText>1</w:delText>
        </w:r>
        <w:r w:rsidR="00C700A2">
          <w:rPr>
            <w:rFonts w:ascii="Times New Roman" w:hAnsi="Times New Roman"/>
          </w:rPr>
          <w:delText>0</w:delText>
        </w:r>
        <w:r w:rsidR="00B95087" w:rsidRPr="00B95087">
          <w:rPr>
            <w:rFonts w:ascii="Times New Roman" w:hAnsi="Times New Roman"/>
          </w:rPr>
          <w:delText>}</w:delText>
        </w:r>
        <w:r w:rsidR="00B95087">
          <w:rPr>
            <w:rFonts w:ascii="Times New Roman" w:hAnsi="Times New Roman"/>
          </w:rPr>
          <w:delText xml:space="preserve"> </w:delText>
        </w:r>
        <w:r w:rsidR="008E7068">
          <w:rPr>
            <w:rFonts w:ascii="Times New Roman" w:hAnsi="Times New Roman"/>
          </w:rPr>
          <w:delText xml:space="preserve">did </w:delText>
        </w:r>
        <w:r w:rsidR="00B95087">
          <w:rPr>
            <w:rFonts w:ascii="Times New Roman" w:hAnsi="Times New Roman"/>
          </w:rPr>
          <w:delText>not apply</w:delText>
        </w:r>
        <w:r w:rsidR="00F36D5B" w:rsidRPr="00F36D5B">
          <w:rPr>
            <w:rFonts w:ascii="Times New Roman" w:hAnsi="Times New Roman"/>
          </w:rPr>
          <w:delText>.</w:delText>
        </w:r>
      </w:del>
    </w:p>
    <w:p w14:paraId="0F8BADF1" w14:textId="77777777" w:rsidR="00720503" w:rsidRDefault="00720503" w:rsidP="00FD2C06">
      <w:pPr>
        <w:pStyle w:val="ListParagraph"/>
        <w:rPr>
          <w:del w:id="320" w:author="Author"/>
          <w:rFonts w:ascii="Times New Roman" w:hAnsi="Times New Roman"/>
        </w:rPr>
      </w:pPr>
    </w:p>
    <w:p w14:paraId="725F2D82" w14:textId="7C9CA05B" w:rsidR="00720503" w:rsidRDefault="00500508" w:rsidP="00500508">
      <w:pPr>
        <w:pStyle w:val="InstructionsText2"/>
        <w:numPr>
          <w:ilvl w:val="0"/>
          <w:numId w:val="0"/>
        </w:numPr>
        <w:ind w:left="720" w:hanging="360"/>
      </w:pPr>
      <w:del w:id="321" w:author="Author">
        <w:r w:rsidRPr="00B811B0">
          <w:delText>20</w:delText>
        </w:r>
      </w:del>
      <w:ins w:id="322" w:author="Author">
        <w:r w:rsidR="006F588E">
          <w:t>1</w:t>
        </w:r>
        <w:r w:rsidR="006A4991">
          <w:t>8</w:t>
        </w:r>
      </w:ins>
      <w:r w:rsidRPr="00B811B0">
        <w:t>.</w:t>
      </w:r>
      <w:r w:rsidRPr="00B811B0">
        <w:tab/>
      </w:r>
      <w:r w:rsidR="00720503" w:rsidRPr="00B811B0">
        <w:t xml:space="preserve">Any amount that increases the own funds or the </w:t>
      </w:r>
      <w:r w:rsidR="00720503">
        <w:t xml:space="preserve">leverage ratio exposure </w:t>
      </w:r>
      <w:r w:rsidR="00720503" w:rsidRPr="00B811B0">
        <w:t xml:space="preserve">shall be reported as a positive figure. On the contrary, any amount that reduces the total own funds or the </w:t>
      </w:r>
      <w:r w:rsidR="00720503">
        <w:t xml:space="preserve">leverage ratio exposure </w:t>
      </w:r>
      <w:r w:rsidR="00720503" w:rsidRPr="00B811B0">
        <w:t>shall be reported as a negative figure. Where there is a negative sign (-) preceding the label of an item no positive figure is expected to be reported for that item.</w:t>
      </w:r>
    </w:p>
    <w:p w14:paraId="1FC0D0E6" w14:textId="77777777" w:rsidR="00720503" w:rsidRPr="00FE002E" w:rsidRDefault="00720503">
      <w:pPr>
        <w:pStyle w:val="InstructionsText2"/>
        <w:numPr>
          <w:ilvl w:val="0"/>
          <w:numId w:val="0"/>
        </w:numPr>
        <w:ind w:left="720" w:hanging="360"/>
        <w:rPr>
          <w:del w:id="323" w:author="Author"/>
        </w:rPr>
        <w:pPrChange w:id="324" w:author="Author">
          <w:pPr>
            <w:pStyle w:val="BodyText1"/>
            <w:spacing w:line="240" w:lineRule="auto"/>
            <w:ind w:left="720"/>
          </w:pPr>
        </w:pPrChange>
      </w:pPr>
    </w:p>
    <w:p w14:paraId="69E62B50" w14:textId="029D4159" w:rsidR="00EC3422" w:rsidRDefault="006A4991">
      <w:pPr>
        <w:pStyle w:val="InstructionsText2"/>
        <w:numPr>
          <w:ilvl w:val="0"/>
          <w:numId w:val="0"/>
        </w:numPr>
        <w:ind w:left="720" w:hanging="360"/>
        <w:rPr>
          <w:ins w:id="325" w:author="Author"/>
        </w:rPr>
        <w:pPrChange w:id="326" w:author="Author">
          <w:pPr>
            <w:pStyle w:val="BodyText1"/>
          </w:pPr>
        </w:pPrChange>
      </w:pPr>
      <w:ins w:id="327" w:author="Author">
        <w:r w:rsidRPr="00B3014E">
          <w:t xml:space="preserve">19.  Where an amount </w:t>
        </w:r>
        <w:r w:rsidR="007D4A1E" w:rsidRPr="00B3014E">
          <w:t xml:space="preserve">could </w:t>
        </w:r>
        <w:r w:rsidRPr="00B3014E">
          <w:t xml:space="preserve">qualify for deduction on multiple grounds, the amount shall only be </w:t>
        </w:r>
        <w:r w:rsidR="00340711" w:rsidRPr="00B3014E">
          <w:t>reduced from the exposure</w:t>
        </w:r>
        <w:r w:rsidRPr="00B3014E">
          <w:t xml:space="preserve"> in one of the rows of template C47.00.</w:t>
        </w:r>
      </w:ins>
    </w:p>
    <w:p w14:paraId="4DF6B37E" w14:textId="77777777" w:rsidR="00AE2798" w:rsidRPr="00FE002E" w:rsidRDefault="00AE2798" w:rsidP="00AE2798">
      <w:pPr>
        <w:pStyle w:val="BodyText1"/>
        <w:rPr>
          <w:rFonts w:ascii="Times New Roman" w:hAnsi="Times New Roman"/>
        </w:rPr>
      </w:pPr>
    </w:p>
    <w:tbl>
      <w:tblPr>
        <w:tblW w:w="912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Change w:id="328" w:author="Author">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PrChange>
      </w:tblPr>
      <w:tblGrid>
        <w:gridCol w:w="1531"/>
        <w:gridCol w:w="28"/>
        <w:gridCol w:w="7513"/>
        <w:gridCol w:w="49"/>
        <w:tblGridChange w:id="329">
          <w:tblGrid>
            <w:gridCol w:w="565"/>
            <w:gridCol w:w="452"/>
            <w:gridCol w:w="113"/>
            <w:gridCol w:w="401"/>
            <w:gridCol w:w="593"/>
            <w:gridCol w:w="311"/>
            <w:gridCol w:w="113"/>
            <w:gridCol w:w="6573"/>
            <w:gridCol w:w="516"/>
            <w:gridCol w:w="388"/>
            <w:gridCol w:w="113"/>
          </w:tblGrid>
        </w:tblGridChange>
      </w:tblGrid>
      <w:tr w:rsidR="00AE2798" w:rsidRPr="00FE002E" w14:paraId="5579CB50" w14:textId="77777777" w:rsidTr="00011E14">
        <w:trPr>
          <w:trHeight w:val="304"/>
          <w:trPrChange w:id="330" w:author="Author">
            <w:trPr>
              <w:gridBefore w:val="2"/>
              <w:gridAfter w:val="0"/>
              <w:trHeight w:val="304"/>
            </w:trPr>
          </w:trPrChange>
        </w:trPr>
        <w:tc>
          <w:tcPr>
            <w:tcW w:w="1531" w:type="dxa"/>
            <w:shd w:val="clear" w:color="auto" w:fill="D9D9D9"/>
            <w:tcPrChange w:id="331" w:author="Author">
              <w:tcPr>
                <w:tcW w:w="1418" w:type="dxa"/>
                <w:gridSpan w:val="4"/>
                <w:shd w:val="clear" w:color="auto" w:fill="D9D9D9"/>
              </w:tcPr>
            </w:tcPrChange>
          </w:tcPr>
          <w:p w14:paraId="0C50BBA6" w14:textId="77777777" w:rsidR="00AE2798" w:rsidRPr="00FE002E" w:rsidRDefault="00AE2798" w:rsidP="00FE0FF1">
            <w:pPr>
              <w:pStyle w:val="BodyText1"/>
              <w:rPr>
                <w:rFonts w:ascii="Times New Roman" w:hAnsi="Times New Roman"/>
              </w:rPr>
            </w:pPr>
          </w:p>
        </w:tc>
        <w:tc>
          <w:tcPr>
            <w:tcW w:w="7590" w:type="dxa"/>
            <w:gridSpan w:val="3"/>
            <w:shd w:val="clear" w:color="auto" w:fill="D9D9D9"/>
            <w:tcPrChange w:id="332" w:author="Author">
              <w:tcPr>
                <w:tcW w:w="7590" w:type="dxa"/>
                <w:gridSpan w:val="4"/>
                <w:shd w:val="clear" w:color="auto" w:fill="D9D9D9"/>
              </w:tcPr>
            </w:tcPrChange>
          </w:tcPr>
          <w:p w14:paraId="103B7EBD" w14:textId="77777777" w:rsidR="00AE2798" w:rsidRPr="00FE002E" w:rsidRDefault="00AE2798" w:rsidP="00FE0FF1">
            <w:pPr>
              <w:pStyle w:val="BodyText1"/>
              <w:rPr>
                <w:rFonts w:ascii="Times New Roman" w:hAnsi="Times New Roman"/>
                <w:bCs/>
                <w:u w:val="single"/>
              </w:rPr>
            </w:pPr>
            <w:r w:rsidRPr="00FE002E">
              <w:rPr>
                <w:rFonts w:ascii="Times New Roman" w:hAnsi="Times New Roman"/>
              </w:rPr>
              <w:t>Legal references and instructions</w:t>
            </w:r>
          </w:p>
        </w:tc>
      </w:tr>
      <w:tr w:rsidR="00AE2798" w:rsidRPr="00FE002E" w14:paraId="699B1E0D" w14:textId="77777777" w:rsidTr="00011E14">
        <w:trPr>
          <w:trHeight w:val="304"/>
          <w:trPrChange w:id="333" w:author="Author">
            <w:trPr>
              <w:gridBefore w:val="2"/>
              <w:gridAfter w:val="0"/>
              <w:trHeight w:val="304"/>
            </w:trPr>
          </w:trPrChange>
        </w:trPr>
        <w:tc>
          <w:tcPr>
            <w:tcW w:w="1531" w:type="dxa"/>
            <w:shd w:val="clear" w:color="auto" w:fill="D9D9D9" w:themeFill="background1" w:themeFillShade="D9"/>
            <w:tcPrChange w:id="334" w:author="Author">
              <w:tcPr>
                <w:tcW w:w="1418" w:type="dxa"/>
                <w:gridSpan w:val="4"/>
                <w:shd w:val="clear" w:color="auto" w:fill="D9D9D9"/>
              </w:tcPr>
            </w:tcPrChange>
          </w:tcPr>
          <w:p w14:paraId="3C798DCF" w14:textId="77777777" w:rsidR="00AE2798" w:rsidRPr="00FE002E" w:rsidRDefault="00AE2798" w:rsidP="00500508">
            <w:pPr>
              <w:pStyle w:val="BodyText1"/>
              <w:rPr>
                <w:rFonts w:ascii="Times New Roman" w:hAnsi="Times New Roman"/>
                <w:b/>
              </w:rPr>
            </w:pPr>
            <w:r w:rsidRPr="00FE002E">
              <w:rPr>
                <w:rFonts w:ascii="Times New Roman" w:hAnsi="Times New Roman"/>
                <w:b/>
              </w:rPr>
              <w:t>Row and column</w:t>
            </w:r>
          </w:p>
        </w:tc>
        <w:tc>
          <w:tcPr>
            <w:tcW w:w="7590" w:type="dxa"/>
            <w:gridSpan w:val="3"/>
            <w:shd w:val="clear" w:color="auto" w:fill="D9D9D9" w:themeFill="background1" w:themeFillShade="D9"/>
            <w:tcPrChange w:id="335" w:author="Author">
              <w:tcPr>
                <w:tcW w:w="7590" w:type="dxa"/>
                <w:gridSpan w:val="4"/>
                <w:shd w:val="clear" w:color="auto" w:fill="D9D9D9"/>
              </w:tcPr>
            </w:tcPrChange>
          </w:tcPr>
          <w:p w14:paraId="1E421E8F" w14:textId="77777777" w:rsidR="00AE2798" w:rsidRPr="00FE002E" w:rsidRDefault="00AE2798" w:rsidP="00FE0FF1">
            <w:pPr>
              <w:pStyle w:val="BodyText1"/>
              <w:rPr>
                <w:rFonts w:ascii="Times New Roman" w:hAnsi="Times New Roman"/>
                <w:b/>
                <w:bCs/>
              </w:rPr>
            </w:pPr>
            <w:r w:rsidRPr="00FE002E">
              <w:rPr>
                <w:rFonts w:ascii="Times New Roman" w:hAnsi="Times New Roman"/>
                <w:b/>
                <w:bCs/>
              </w:rPr>
              <w:t>Exposure Values</w:t>
            </w:r>
          </w:p>
        </w:tc>
      </w:tr>
      <w:tr w:rsidR="00AE2798" w:rsidRPr="00FE002E" w14:paraId="2DE0B580" w14:textId="77777777" w:rsidTr="00011E14">
        <w:trPr>
          <w:trHeight w:val="304"/>
          <w:trPrChange w:id="336" w:author="Author">
            <w:trPr>
              <w:gridBefore w:val="2"/>
              <w:gridAfter w:val="0"/>
              <w:trHeight w:val="304"/>
            </w:trPr>
          </w:trPrChange>
        </w:trPr>
        <w:tc>
          <w:tcPr>
            <w:tcW w:w="1531" w:type="dxa"/>
            <w:shd w:val="clear" w:color="auto" w:fill="auto"/>
            <w:tcPrChange w:id="337" w:author="Author">
              <w:tcPr>
                <w:tcW w:w="1418" w:type="dxa"/>
                <w:gridSpan w:val="4"/>
              </w:tcPr>
            </w:tcPrChange>
          </w:tcPr>
          <w:p w14:paraId="431ADB8D" w14:textId="77777777" w:rsidR="00AE2798" w:rsidRPr="00FE002E" w:rsidRDefault="00AE2798" w:rsidP="00FE0FF1">
            <w:pPr>
              <w:pStyle w:val="BodyText1"/>
              <w:rPr>
                <w:del w:id="338" w:author="Author"/>
                <w:rFonts w:ascii="Times New Roman" w:hAnsi="Times New Roman"/>
                <w:bCs/>
              </w:rPr>
            </w:pPr>
            <w:r w:rsidRPr="00FE002E">
              <w:rPr>
                <w:rFonts w:ascii="Times New Roman" w:hAnsi="Times New Roman"/>
                <w:bCs/>
              </w:rPr>
              <w:t>{</w:t>
            </w:r>
            <w:del w:id="339" w:author="Author">
              <w:r w:rsidRPr="00FE002E">
                <w:rPr>
                  <w:rFonts w:ascii="Times New Roman" w:hAnsi="Times New Roman"/>
                  <w:bCs/>
                </w:rPr>
                <w:delText>010;</w:delText>
              </w:r>
              <w:r w:rsidR="00F71081">
                <w:rPr>
                  <w:rFonts w:ascii="Times New Roman" w:hAnsi="Times New Roman"/>
                  <w:bCs/>
                </w:rPr>
                <w:delText>0</w:delText>
              </w:r>
              <w:r>
                <w:rPr>
                  <w:rFonts w:ascii="Times New Roman" w:hAnsi="Times New Roman"/>
                  <w:bCs/>
                </w:rPr>
                <w:delText>1</w:delText>
              </w:r>
              <w:r w:rsidR="00F71081">
                <w:rPr>
                  <w:rFonts w:ascii="Times New Roman" w:hAnsi="Times New Roman"/>
                  <w:bCs/>
                </w:rPr>
                <w:delText>0</w:delText>
              </w:r>
              <w:r w:rsidRPr="00FE002E">
                <w:rPr>
                  <w:rFonts w:ascii="Times New Roman" w:hAnsi="Times New Roman"/>
                  <w:bCs/>
                </w:rPr>
                <w:delText>}</w:delText>
              </w:r>
            </w:del>
          </w:p>
          <w:p w14:paraId="7EDCCB36" w14:textId="14FD5563" w:rsidR="00AE2798" w:rsidRPr="00FE002E" w:rsidRDefault="00AE2798" w:rsidP="00FE0FF1">
            <w:pPr>
              <w:pStyle w:val="BodyText1"/>
              <w:rPr>
                <w:rFonts w:ascii="Times New Roman" w:hAnsi="Times New Roman"/>
                <w:bCs/>
              </w:rPr>
            </w:pPr>
            <w:ins w:id="340" w:author="Author">
              <w:r w:rsidRPr="00FE002E">
                <w:rPr>
                  <w:rFonts w:ascii="Times New Roman" w:hAnsi="Times New Roman"/>
                  <w:bCs/>
                </w:rPr>
                <w:t>0</w:t>
              </w:r>
              <w:r w:rsidR="009573B2">
                <w:rPr>
                  <w:rFonts w:ascii="Times New Roman" w:hAnsi="Times New Roman"/>
                  <w:bCs/>
                </w:rPr>
                <w:t>0</w:t>
              </w:r>
              <w:r w:rsidRPr="00FE002E">
                <w:rPr>
                  <w:rFonts w:ascii="Times New Roman" w:hAnsi="Times New Roman"/>
                  <w:bCs/>
                </w:rPr>
                <w:t>10;</w:t>
              </w:r>
              <w:r w:rsidR="00F71081">
                <w:rPr>
                  <w:rFonts w:ascii="Times New Roman" w:hAnsi="Times New Roman"/>
                  <w:bCs/>
                </w:rPr>
                <w:t>0</w:t>
              </w:r>
              <w:r w:rsidR="009573B2">
                <w:rPr>
                  <w:rFonts w:ascii="Times New Roman" w:hAnsi="Times New Roman"/>
                  <w:bCs/>
                </w:rPr>
                <w:t>0</w:t>
              </w:r>
              <w:r>
                <w:rPr>
                  <w:rFonts w:ascii="Times New Roman" w:hAnsi="Times New Roman"/>
                  <w:bCs/>
                </w:rPr>
                <w:t>1</w:t>
              </w:r>
              <w:r w:rsidR="00F71081">
                <w:rPr>
                  <w:rFonts w:ascii="Times New Roman" w:hAnsi="Times New Roman"/>
                  <w:bCs/>
                </w:rPr>
                <w:t>0</w:t>
              </w:r>
              <w:r w:rsidRPr="00FE002E">
                <w:rPr>
                  <w:rFonts w:ascii="Times New Roman" w:hAnsi="Times New Roman"/>
                  <w:bCs/>
                </w:rPr>
                <w:t>}</w:t>
              </w:r>
            </w:ins>
          </w:p>
        </w:tc>
        <w:tc>
          <w:tcPr>
            <w:tcW w:w="7590" w:type="dxa"/>
            <w:gridSpan w:val="3"/>
            <w:shd w:val="clear" w:color="auto" w:fill="auto"/>
            <w:tcPrChange w:id="341" w:author="Author">
              <w:tcPr>
                <w:tcW w:w="7590" w:type="dxa"/>
                <w:gridSpan w:val="4"/>
              </w:tcPr>
            </w:tcPrChange>
          </w:tcPr>
          <w:p w14:paraId="776CC56F" w14:textId="78657B73" w:rsidR="00AE2798" w:rsidRPr="00FE002E" w:rsidRDefault="00AE2798" w:rsidP="00FE0FF1">
            <w:pPr>
              <w:pStyle w:val="BodyText1"/>
              <w:spacing w:line="240" w:lineRule="auto"/>
              <w:rPr>
                <w:ins w:id="342" w:author="Author"/>
                <w:rFonts w:ascii="Times New Roman" w:hAnsi="Times New Roman"/>
                <w:b/>
                <w:bCs/>
                <w:u w:val="single"/>
              </w:rPr>
            </w:pPr>
            <w:r w:rsidRPr="007B2662">
              <w:rPr>
                <w:rFonts w:ascii="Times New Roman" w:hAnsi="Times New Roman"/>
                <w:b/>
                <w:bCs/>
              </w:rPr>
              <w:t xml:space="preserve">SFTs: Exposure </w:t>
            </w:r>
            <w:del w:id="343" w:author="Author">
              <w:r w:rsidR="00D85101">
                <w:rPr>
                  <w:rFonts w:ascii="Times New Roman" w:hAnsi="Times New Roman"/>
                  <w:b/>
                  <w:bCs/>
                </w:rPr>
                <w:delText>in accordance with</w:delText>
              </w:r>
              <w:r w:rsidRPr="007B2662">
                <w:rPr>
                  <w:rFonts w:ascii="Times New Roman" w:hAnsi="Times New Roman"/>
                  <w:b/>
                  <w:bCs/>
                </w:rPr>
                <w:delText xml:space="preserve"> </w:delText>
              </w:r>
              <w:r w:rsidR="007A001B">
                <w:rPr>
                  <w:rFonts w:ascii="Times New Roman" w:hAnsi="Times New Roman"/>
                  <w:b/>
                  <w:bCs/>
                </w:rPr>
                <w:delText xml:space="preserve">Articles </w:delText>
              </w:r>
              <w:r w:rsidRPr="007B2662">
                <w:rPr>
                  <w:rFonts w:ascii="Times New Roman" w:hAnsi="Times New Roman"/>
                  <w:b/>
                  <w:bCs/>
                </w:rPr>
                <w:delText>429(5) and 429(8</w:delText>
              </w:r>
            </w:del>
            <w:ins w:id="344" w:author="Author">
              <w:r w:rsidR="00902B05">
                <w:rPr>
                  <w:rFonts w:ascii="Times New Roman" w:hAnsi="Times New Roman"/>
                  <w:b/>
                  <w:bCs/>
                </w:rPr>
                <w:t xml:space="preserve">value </w:t>
              </w:r>
            </w:ins>
          </w:p>
          <w:p w14:paraId="22DF260B" w14:textId="77777777" w:rsidR="00AE2798" w:rsidRPr="00FE002E" w:rsidRDefault="00AE2798" w:rsidP="00FE0FF1">
            <w:pPr>
              <w:pStyle w:val="BodyText1"/>
              <w:spacing w:line="240" w:lineRule="auto"/>
              <w:rPr>
                <w:ins w:id="345" w:author="Author"/>
                <w:rFonts w:ascii="Times New Roman" w:hAnsi="Times New Roman"/>
                <w:bCs/>
              </w:rPr>
            </w:pPr>
          </w:p>
          <w:p w14:paraId="63EE4728" w14:textId="7EA86C4D" w:rsidR="00962812" w:rsidRDefault="00962812" w:rsidP="00FE0FF1">
            <w:pPr>
              <w:pStyle w:val="BodyText1"/>
              <w:spacing w:line="240" w:lineRule="auto"/>
              <w:rPr>
                <w:ins w:id="346" w:author="Author"/>
                <w:rFonts w:ascii="Times New Roman" w:hAnsi="Times New Roman"/>
                <w:bCs/>
              </w:rPr>
            </w:pPr>
          </w:p>
          <w:p w14:paraId="24BF7807" w14:textId="683DD2B3" w:rsidR="00962812" w:rsidRPr="00011E14" w:rsidRDefault="00962812" w:rsidP="00FE0FF1">
            <w:pPr>
              <w:pStyle w:val="BodyText1"/>
              <w:spacing w:line="240" w:lineRule="auto"/>
              <w:rPr>
                <w:rFonts w:ascii="Times New Roman" w:hAnsi="Times New Roman"/>
                <w:rPrChange w:id="347" w:author="Author">
                  <w:rPr>
                    <w:rFonts w:ascii="Times New Roman" w:hAnsi="Times New Roman"/>
                    <w:b/>
                    <w:u w:val="single"/>
                  </w:rPr>
                </w:rPrChange>
              </w:rPr>
            </w:pPr>
            <w:ins w:id="348" w:author="Author">
              <w:r>
                <w:rPr>
                  <w:rFonts w:ascii="Times New Roman" w:hAnsi="Times New Roman"/>
                  <w:bCs/>
                </w:rPr>
                <w:t>Point (b</w:t>
              </w:r>
            </w:ins>
            <w:r w:rsidRPr="00011E14">
              <w:rPr>
                <w:rFonts w:ascii="Times New Roman" w:hAnsi="Times New Roman"/>
                <w:rPrChange w:id="349" w:author="Author">
                  <w:rPr>
                    <w:rFonts w:ascii="Times New Roman" w:hAnsi="Times New Roman"/>
                    <w:b/>
                  </w:rPr>
                </w:rPrChange>
              </w:rPr>
              <w:t xml:space="preserve">) of </w:t>
            </w:r>
            <w:del w:id="350" w:author="Author">
              <w:r w:rsidR="007A001B">
                <w:rPr>
                  <w:rFonts w:ascii="Times New Roman" w:hAnsi="Times New Roman"/>
                  <w:b/>
                  <w:bCs/>
                </w:rPr>
                <w:delText>the</w:delText>
              </w:r>
            </w:del>
            <w:ins w:id="351" w:author="Author">
              <w:r w:rsidRPr="00962812">
                <w:rPr>
                  <w:rFonts w:ascii="Times New Roman" w:hAnsi="Times New Roman"/>
                  <w:bCs/>
                </w:rPr>
                <w:t>paragraph (1) and paragraphs (4) and (5) of A</w:t>
              </w:r>
              <w:r>
                <w:rPr>
                  <w:rFonts w:ascii="Times New Roman" w:hAnsi="Times New Roman"/>
                  <w:bCs/>
                </w:rPr>
                <w:t>r</w:t>
              </w:r>
              <w:r w:rsidRPr="00962812">
                <w:rPr>
                  <w:rFonts w:ascii="Times New Roman" w:hAnsi="Times New Roman"/>
                  <w:bCs/>
                </w:rPr>
                <w:t>ticle 429b</w:t>
              </w:r>
            </w:ins>
            <w:r w:rsidRPr="00011E14">
              <w:rPr>
                <w:rFonts w:ascii="Times New Roman" w:hAnsi="Times New Roman"/>
                <w:rPrChange w:id="352" w:author="Author">
                  <w:rPr>
                    <w:rFonts w:ascii="Times New Roman" w:hAnsi="Times New Roman"/>
                    <w:b/>
                  </w:rPr>
                </w:rPrChange>
              </w:rPr>
              <w:t xml:space="preserve"> CRR</w:t>
            </w:r>
          </w:p>
          <w:p w14:paraId="0B58186D" w14:textId="77777777" w:rsidR="00AE2798" w:rsidRPr="00FE002E" w:rsidRDefault="00AE2798" w:rsidP="00FE0FF1">
            <w:pPr>
              <w:pStyle w:val="BodyText1"/>
              <w:spacing w:line="240" w:lineRule="auto"/>
              <w:rPr>
                <w:rFonts w:ascii="Times New Roman" w:hAnsi="Times New Roman"/>
              </w:rPr>
            </w:pPr>
          </w:p>
          <w:p w14:paraId="26C91AD5" w14:textId="77777777" w:rsidR="00AE2798" w:rsidRPr="00FE002E" w:rsidRDefault="00AE2798" w:rsidP="00FE0FF1">
            <w:pPr>
              <w:pStyle w:val="BodyText1"/>
              <w:spacing w:line="240" w:lineRule="auto"/>
              <w:rPr>
                <w:del w:id="353" w:author="Author"/>
                <w:rFonts w:ascii="Times New Roman" w:hAnsi="Times New Roman"/>
                <w:bCs/>
              </w:rPr>
            </w:pPr>
            <w:del w:id="354" w:author="Author">
              <w:r w:rsidRPr="00FE002E">
                <w:rPr>
                  <w:rFonts w:ascii="Times New Roman" w:hAnsi="Times New Roman"/>
                  <w:bCs/>
                </w:rPr>
                <w:delText>Article</w:delText>
              </w:r>
              <w:r>
                <w:rPr>
                  <w:rFonts w:ascii="Times New Roman" w:hAnsi="Times New Roman"/>
                  <w:bCs/>
                </w:rPr>
                <w:delText>s</w:delText>
              </w:r>
              <w:r w:rsidRPr="00FE002E">
                <w:rPr>
                  <w:rFonts w:ascii="Times New Roman" w:hAnsi="Times New Roman"/>
                  <w:bCs/>
                </w:rPr>
                <w:delText xml:space="preserve"> 429(</w:delText>
              </w:r>
              <w:r>
                <w:rPr>
                  <w:rFonts w:ascii="Times New Roman" w:hAnsi="Times New Roman"/>
                  <w:bCs/>
                </w:rPr>
                <w:delText>5</w:delText>
              </w:r>
              <w:r w:rsidRPr="00FE002E">
                <w:rPr>
                  <w:rFonts w:ascii="Times New Roman" w:hAnsi="Times New Roman"/>
                  <w:bCs/>
                </w:rPr>
                <w:delText>)</w:delText>
              </w:r>
              <w:r>
                <w:rPr>
                  <w:rFonts w:ascii="Times New Roman" w:hAnsi="Times New Roman"/>
                  <w:bCs/>
                </w:rPr>
                <w:delText>(d)</w:delText>
              </w:r>
              <w:r w:rsidRPr="00FE002E">
                <w:rPr>
                  <w:rFonts w:ascii="Times New Roman" w:hAnsi="Times New Roman"/>
                  <w:bCs/>
                </w:rPr>
                <w:delText xml:space="preserve"> </w:delText>
              </w:r>
              <w:r>
                <w:rPr>
                  <w:rFonts w:ascii="Times New Roman" w:hAnsi="Times New Roman"/>
                  <w:bCs/>
                </w:rPr>
                <w:delText xml:space="preserve">and 429(8) </w:delText>
              </w:r>
              <w:r w:rsidRPr="00FE002E">
                <w:rPr>
                  <w:rFonts w:ascii="Times New Roman" w:hAnsi="Times New Roman"/>
                  <w:bCs/>
                </w:rPr>
                <w:delText xml:space="preserve">of the </w:delText>
              </w:r>
              <w:smartTag w:uri="urn:schemas-microsoft-com:office:smarttags" w:element="stockticker">
                <w:r w:rsidRPr="00FE002E">
                  <w:rPr>
                    <w:rFonts w:ascii="Times New Roman" w:hAnsi="Times New Roman"/>
                    <w:bCs/>
                  </w:rPr>
                  <w:delText>CRR</w:delText>
                </w:r>
              </w:smartTag>
            </w:del>
          </w:p>
          <w:p w14:paraId="0C17363F" w14:textId="77777777" w:rsidR="00AE2798" w:rsidRPr="00FE002E" w:rsidRDefault="00AE2798" w:rsidP="00FE0FF1">
            <w:pPr>
              <w:pStyle w:val="BodyText1"/>
              <w:spacing w:line="240" w:lineRule="auto"/>
              <w:rPr>
                <w:del w:id="355" w:author="Author"/>
                <w:rFonts w:ascii="Times New Roman" w:hAnsi="Times New Roman"/>
              </w:rPr>
            </w:pPr>
          </w:p>
          <w:p w14:paraId="4DADBAA1" w14:textId="2E0CFD0F"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 xml:space="preserve">The exposure for </w:t>
            </w:r>
            <w:r w:rsidR="008E7068">
              <w:rPr>
                <w:rFonts w:ascii="Times New Roman" w:hAnsi="Times New Roman"/>
                <w:bCs/>
              </w:rPr>
              <w:t>SFTs</w:t>
            </w:r>
            <w:r w:rsidRPr="00FE002E">
              <w:rPr>
                <w:rFonts w:ascii="Times New Roman" w:hAnsi="Times New Roman"/>
                <w:bCs/>
              </w:rPr>
              <w:t xml:space="preserve"> calculated in accordance with </w:t>
            </w:r>
            <w:del w:id="356" w:author="Author">
              <w:r w:rsidRPr="00FE002E">
                <w:rPr>
                  <w:rFonts w:ascii="Times New Roman" w:hAnsi="Times New Roman"/>
                  <w:bCs/>
                </w:rPr>
                <w:delText xml:space="preserve">Article </w:delText>
              </w:r>
              <w:r>
                <w:rPr>
                  <w:rFonts w:ascii="Times New Roman" w:hAnsi="Times New Roman"/>
                  <w:bCs/>
                </w:rPr>
                <w:delText>429</w:delText>
              </w:r>
              <w:r w:rsidRPr="00FE002E">
                <w:rPr>
                  <w:rFonts w:ascii="Times New Roman" w:hAnsi="Times New Roman"/>
                  <w:bCs/>
                </w:rPr>
                <w:delText>(</w:delText>
              </w:r>
              <w:r>
                <w:rPr>
                  <w:rFonts w:ascii="Times New Roman" w:hAnsi="Times New Roman"/>
                  <w:bCs/>
                </w:rPr>
                <w:delText>5</w:delText>
              </w:r>
              <w:r w:rsidRPr="00FE002E">
                <w:rPr>
                  <w:rFonts w:ascii="Times New Roman" w:hAnsi="Times New Roman"/>
                  <w:bCs/>
                </w:rPr>
                <w:delText>)</w:delText>
              </w:r>
              <w:r>
                <w:rPr>
                  <w:rFonts w:ascii="Times New Roman" w:hAnsi="Times New Roman"/>
                  <w:bCs/>
                </w:rPr>
                <w:delText>(d</w:delText>
              </w:r>
            </w:del>
            <w:ins w:id="357" w:author="Author">
              <w:r w:rsidR="002042A7">
                <w:rPr>
                  <w:rFonts w:ascii="Times New Roman" w:hAnsi="Times New Roman"/>
                  <w:bCs/>
                </w:rPr>
                <w:t>point (b</w:t>
              </w:r>
              <w:r w:rsidR="002042A7" w:rsidRPr="00962812">
                <w:rPr>
                  <w:rFonts w:ascii="Times New Roman" w:hAnsi="Times New Roman"/>
                  <w:bCs/>
                </w:rPr>
                <w:t>) of paragraph (1</w:t>
              </w:r>
            </w:ins>
            <w:r w:rsidR="002042A7" w:rsidRPr="00962812">
              <w:rPr>
                <w:rFonts w:ascii="Times New Roman" w:hAnsi="Times New Roman"/>
                <w:bCs/>
              </w:rPr>
              <w:t xml:space="preserve">) and </w:t>
            </w:r>
            <w:del w:id="358" w:author="Author">
              <w:r w:rsidRPr="00FE002E">
                <w:rPr>
                  <w:rFonts w:ascii="Times New Roman" w:hAnsi="Times New Roman"/>
                  <w:bCs/>
                </w:rPr>
                <w:delText>(</w:delText>
              </w:r>
              <w:r>
                <w:rPr>
                  <w:rFonts w:ascii="Times New Roman" w:hAnsi="Times New Roman"/>
                  <w:bCs/>
                </w:rPr>
                <w:delText>8</w:delText>
              </w:r>
            </w:del>
            <w:ins w:id="359" w:author="Author">
              <w:r w:rsidR="002042A7" w:rsidRPr="00962812">
                <w:rPr>
                  <w:rFonts w:ascii="Times New Roman" w:hAnsi="Times New Roman"/>
                  <w:bCs/>
                </w:rPr>
                <w:t>paragraphs (4) and (5</w:t>
              </w:r>
            </w:ins>
            <w:r w:rsidR="002042A7" w:rsidRPr="00962812">
              <w:rPr>
                <w:rFonts w:ascii="Times New Roman" w:hAnsi="Times New Roman"/>
                <w:bCs/>
              </w:rPr>
              <w:t xml:space="preserve">) of </w:t>
            </w:r>
            <w:del w:id="360" w:author="Author">
              <w:r>
                <w:rPr>
                  <w:rFonts w:ascii="Times New Roman" w:hAnsi="Times New Roman"/>
                  <w:bCs/>
                </w:rPr>
                <w:delText>the</w:delText>
              </w:r>
            </w:del>
            <w:ins w:id="361" w:author="Author">
              <w:r w:rsidR="002042A7" w:rsidRPr="00962812">
                <w:rPr>
                  <w:rFonts w:ascii="Times New Roman" w:hAnsi="Times New Roman"/>
                  <w:bCs/>
                </w:rPr>
                <w:t>A</w:t>
              </w:r>
              <w:r w:rsidR="002042A7">
                <w:rPr>
                  <w:rFonts w:ascii="Times New Roman" w:hAnsi="Times New Roman"/>
                  <w:bCs/>
                </w:rPr>
                <w:t>r</w:t>
              </w:r>
              <w:r w:rsidR="002042A7" w:rsidRPr="00962812">
                <w:rPr>
                  <w:rFonts w:ascii="Times New Roman" w:hAnsi="Times New Roman"/>
                  <w:bCs/>
                </w:rPr>
                <w:t>ticle 429b</w:t>
              </w:r>
            </w:ins>
            <w:r w:rsidR="002042A7">
              <w:rPr>
                <w:rFonts w:ascii="Times New Roman" w:hAnsi="Times New Roman"/>
                <w:bCs/>
              </w:rPr>
              <w:t xml:space="preserve"> CRR.</w:t>
            </w:r>
            <w:r w:rsidRPr="00FE002E">
              <w:rPr>
                <w:rFonts w:ascii="Times New Roman" w:hAnsi="Times New Roman"/>
                <w:bCs/>
              </w:rPr>
              <w:t xml:space="preserve"> </w:t>
            </w:r>
          </w:p>
          <w:p w14:paraId="1CDD92B3" w14:textId="77777777" w:rsidR="00AE2798" w:rsidRDefault="00AE2798" w:rsidP="00FE0FF1">
            <w:pPr>
              <w:pStyle w:val="BodyText1"/>
              <w:spacing w:line="240" w:lineRule="auto"/>
              <w:rPr>
                <w:rFonts w:ascii="Times New Roman" w:hAnsi="Times New Roman"/>
                <w:bCs/>
              </w:rPr>
            </w:pPr>
          </w:p>
          <w:p w14:paraId="7B519931" w14:textId="2E45CE11" w:rsidR="00AE2798" w:rsidRDefault="00AE2798" w:rsidP="00FE0FF1">
            <w:pPr>
              <w:pStyle w:val="BodyText1"/>
              <w:spacing w:line="240" w:lineRule="auto"/>
              <w:rPr>
                <w:rFonts w:ascii="Times New Roman" w:hAnsi="Times New Roman"/>
                <w:bCs/>
              </w:rPr>
            </w:pPr>
            <w:r>
              <w:rPr>
                <w:rFonts w:ascii="Times New Roman" w:hAnsi="Times New Roman"/>
                <w:bCs/>
              </w:rPr>
              <w:t xml:space="preserve">Institutions shall consider in this </w:t>
            </w:r>
            <w:r w:rsidR="00E8206D">
              <w:rPr>
                <w:rFonts w:ascii="Times New Roman" w:hAnsi="Times New Roman"/>
                <w:bCs/>
              </w:rPr>
              <w:t>cell</w:t>
            </w:r>
            <w:r>
              <w:rPr>
                <w:rFonts w:ascii="Times New Roman" w:hAnsi="Times New Roman"/>
                <w:bCs/>
              </w:rPr>
              <w:t xml:space="preserve"> transactions </w:t>
            </w:r>
            <w:r w:rsidR="00D85101">
              <w:rPr>
                <w:rFonts w:ascii="Times New Roman" w:hAnsi="Times New Roman"/>
                <w:bCs/>
              </w:rPr>
              <w:t>in accordance with</w:t>
            </w:r>
            <w:r w:rsidR="00A86BA8">
              <w:rPr>
                <w:rFonts w:ascii="Times New Roman" w:hAnsi="Times New Roman"/>
                <w:bCs/>
              </w:rPr>
              <w:t xml:space="preserve"> </w:t>
            </w:r>
            <w:del w:id="362" w:author="Author">
              <w:r>
                <w:rPr>
                  <w:rFonts w:ascii="Times New Roman" w:hAnsi="Times New Roman"/>
                  <w:bCs/>
                </w:rPr>
                <w:delText>Article 429b(6)(</w:delText>
              </w:r>
            </w:del>
            <w:ins w:id="363" w:author="Author">
              <w:r w:rsidR="00A86BA8">
                <w:rPr>
                  <w:rFonts w:ascii="Times New Roman" w:hAnsi="Times New Roman"/>
                  <w:bCs/>
                </w:rPr>
                <w:t>point (</w:t>
              </w:r>
            </w:ins>
            <w:r w:rsidR="00A86BA8">
              <w:rPr>
                <w:rFonts w:ascii="Times New Roman" w:hAnsi="Times New Roman"/>
                <w:bCs/>
              </w:rPr>
              <w:t>c</w:t>
            </w:r>
            <w:del w:id="364" w:author="Author">
              <w:r>
                <w:rPr>
                  <w:rFonts w:ascii="Times New Roman" w:hAnsi="Times New Roman"/>
                  <w:bCs/>
                </w:rPr>
                <w:delText>).</w:delText>
              </w:r>
            </w:del>
            <w:ins w:id="365" w:author="Author">
              <w:r w:rsidR="00A86BA8">
                <w:rPr>
                  <w:rFonts w:ascii="Times New Roman" w:hAnsi="Times New Roman"/>
                  <w:bCs/>
                </w:rPr>
                <w:t xml:space="preserve">) of </w:t>
              </w:r>
              <w:r>
                <w:rPr>
                  <w:rFonts w:ascii="Times New Roman" w:hAnsi="Times New Roman"/>
                  <w:bCs/>
                </w:rPr>
                <w:t xml:space="preserve">Article </w:t>
              </w:r>
              <w:r w:rsidR="00D46D80" w:rsidRPr="00E40713">
                <w:rPr>
                  <w:rFonts w:ascii="Times New Roman" w:hAnsi="Times New Roman"/>
                  <w:bCs/>
                </w:rPr>
                <w:t>429e(7)</w:t>
              </w:r>
              <w:r w:rsidR="000B46C7">
                <w:rPr>
                  <w:rFonts w:ascii="Times New Roman" w:hAnsi="Times New Roman"/>
                  <w:bCs/>
                </w:rPr>
                <w:t xml:space="preserve"> </w:t>
              </w:r>
              <w:r w:rsidR="00684733">
                <w:rPr>
                  <w:rFonts w:ascii="Times New Roman" w:hAnsi="Times New Roman"/>
                  <w:bCs/>
                </w:rPr>
                <w:t>CRR</w:t>
              </w:r>
              <w:r w:rsidR="00D46D80" w:rsidRPr="00E40713">
                <w:rPr>
                  <w:rFonts w:ascii="Times New Roman" w:hAnsi="Times New Roman"/>
                  <w:bCs/>
                </w:rPr>
                <w:t>.</w:t>
              </w:r>
            </w:ins>
          </w:p>
          <w:p w14:paraId="046EE78A" w14:textId="77777777" w:rsidR="00AE2798" w:rsidRPr="00FE002E" w:rsidRDefault="00AE2798" w:rsidP="00FE0FF1">
            <w:pPr>
              <w:pStyle w:val="BodyText1"/>
              <w:spacing w:line="240" w:lineRule="auto"/>
              <w:rPr>
                <w:rFonts w:ascii="Times New Roman" w:hAnsi="Times New Roman"/>
                <w:bCs/>
              </w:rPr>
            </w:pPr>
          </w:p>
          <w:p w14:paraId="2DB53AA1" w14:textId="46FF2AB5" w:rsidR="00AE2798" w:rsidRDefault="00AE2798" w:rsidP="00FE0FF1">
            <w:pPr>
              <w:pStyle w:val="BodyText1"/>
              <w:spacing w:line="240" w:lineRule="auto"/>
              <w:rPr>
                <w:rFonts w:ascii="Times New Roman" w:hAnsi="Times New Roman"/>
                <w:bCs/>
              </w:rPr>
            </w:pPr>
            <w:r w:rsidRPr="00FE002E">
              <w:rPr>
                <w:rFonts w:ascii="Times New Roman" w:hAnsi="Times New Roman"/>
                <w:bCs/>
              </w:rPr>
              <w:t>Institutions shall</w:t>
            </w:r>
            <w:r>
              <w:rPr>
                <w:rFonts w:ascii="Times New Roman" w:hAnsi="Times New Roman"/>
                <w:bCs/>
              </w:rPr>
              <w:t xml:space="preserve"> not include in this </w:t>
            </w:r>
            <w:r w:rsidR="00E8206D">
              <w:rPr>
                <w:rFonts w:ascii="Times New Roman" w:hAnsi="Times New Roman"/>
                <w:bCs/>
              </w:rPr>
              <w:t>cell</w:t>
            </w:r>
            <w:r>
              <w:rPr>
                <w:rFonts w:ascii="Times New Roman" w:hAnsi="Times New Roman"/>
                <w:bCs/>
              </w:rPr>
              <w:t xml:space="preserve"> cash </w:t>
            </w:r>
            <w:r w:rsidRPr="00FE002E">
              <w:rPr>
                <w:rFonts w:ascii="Times New Roman" w:hAnsi="Times New Roman"/>
                <w:bCs/>
              </w:rPr>
              <w:t xml:space="preserve">received or any security that is provided to a counterparty via the aforementioned transactions and is retained on the balance sheet (i.e. the accounting criteria for </w:t>
            </w:r>
            <w:proofErr w:type="spellStart"/>
            <w:r w:rsidRPr="00FE002E">
              <w:rPr>
                <w:rFonts w:ascii="Times New Roman" w:hAnsi="Times New Roman"/>
                <w:bCs/>
              </w:rPr>
              <w:t>derecognition</w:t>
            </w:r>
            <w:proofErr w:type="spellEnd"/>
            <w:r w:rsidRPr="00FE002E">
              <w:rPr>
                <w:rFonts w:ascii="Times New Roman" w:hAnsi="Times New Roman"/>
                <w:bCs/>
              </w:rPr>
              <w:t xml:space="preserve"> are not met).</w:t>
            </w:r>
            <w:r>
              <w:rPr>
                <w:rFonts w:ascii="Times New Roman" w:hAnsi="Times New Roman"/>
                <w:bCs/>
              </w:rPr>
              <w:t xml:space="preserve"> Institutions shall instead include those items in </w:t>
            </w:r>
            <w:r w:rsidRPr="00FE002E">
              <w:rPr>
                <w:rFonts w:ascii="Times New Roman" w:hAnsi="Times New Roman"/>
                <w:bCs/>
              </w:rPr>
              <w:t>{</w:t>
            </w:r>
            <w:del w:id="366" w:author="Author">
              <w:r w:rsidRPr="00FE002E">
                <w:rPr>
                  <w:rFonts w:ascii="Times New Roman" w:hAnsi="Times New Roman"/>
                  <w:bCs/>
                </w:rPr>
                <w:delText>1</w:delText>
              </w:r>
              <w:r>
                <w:rPr>
                  <w:rFonts w:ascii="Times New Roman" w:hAnsi="Times New Roman"/>
                  <w:bCs/>
                </w:rPr>
                <w:delText>9</w:delText>
              </w:r>
              <w:r w:rsidRPr="00FE002E">
                <w:rPr>
                  <w:rFonts w:ascii="Times New Roman" w:hAnsi="Times New Roman"/>
                  <w:bCs/>
                </w:rPr>
                <w:delText>0</w:delText>
              </w:r>
              <w:r w:rsidR="00BB4B8A" w:rsidRPr="00FE002E">
                <w:rPr>
                  <w:rFonts w:ascii="Times New Roman" w:hAnsi="Times New Roman"/>
                  <w:bCs/>
                </w:rPr>
                <w:delText>,</w:delText>
              </w:r>
              <w:r w:rsidR="00BB4B8A">
                <w:rPr>
                  <w:rFonts w:ascii="Times New Roman" w:hAnsi="Times New Roman"/>
                  <w:bCs/>
                </w:rPr>
                <w:delText>0</w:delText>
              </w:r>
              <w:r w:rsidRPr="00FE002E">
                <w:rPr>
                  <w:rFonts w:ascii="Times New Roman" w:hAnsi="Times New Roman"/>
                  <w:bCs/>
                </w:rPr>
                <w:delText>1</w:delText>
              </w:r>
              <w:r w:rsidR="00BB4B8A">
                <w:rPr>
                  <w:rFonts w:ascii="Times New Roman" w:hAnsi="Times New Roman"/>
                  <w:bCs/>
                </w:rPr>
                <w:delText>0</w:delText>
              </w:r>
            </w:del>
            <w:ins w:id="367" w:author="Author">
              <w:r w:rsidR="00A54499">
                <w:rPr>
                  <w:rFonts w:ascii="Times New Roman" w:hAnsi="Times New Roman"/>
                  <w:bCs/>
                </w:rPr>
                <w:t>0</w:t>
              </w:r>
              <w:r w:rsidRPr="00FE002E">
                <w:rPr>
                  <w:rFonts w:ascii="Times New Roman" w:hAnsi="Times New Roman"/>
                  <w:bCs/>
                </w:rPr>
                <w:t>1</w:t>
              </w:r>
              <w:r>
                <w:rPr>
                  <w:rFonts w:ascii="Times New Roman" w:hAnsi="Times New Roman"/>
                  <w:bCs/>
                </w:rPr>
                <w:t>9</w:t>
              </w:r>
              <w:r w:rsidRPr="00FE002E">
                <w:rPr>
                  <w:rFonts w:ascii="Times New Roman" w:hAnsi="Times New Roman"/>
                  <w:bCs/>
                </w:rPr>
                <w:t>0</w:t>
              </w:r>
              <w:r w:rsidR="00A54499">
                <w:rPr>
                  <w:rFonts w:ascii="Times New Roman" w:hAnsi="Times New Roman"/>
                  <w:bCs/>
                </w:rPr>
                <w:t>;0</w:t>
              </w:r>
              <w:r w:rsidR="00BB4B8A">
                <w:rPr>
                  <w:rFonts w:ascii="Times New Roman" w:hAnsi="Times New Roman"/>
                  <w:bCs/>
                </w:rPr>
                <w:t>0</w:t>
              </w:r>
              <w:r w:rsidRPr="00FE002E">
                <w:rPr>
                  <w:rFonts w:ascii="Times New Roman" w:hAnsi="Times New Roman"/>
                  <w:bCs/>
                </w:rPr>
                <w:t>1</w:t>
              </w:r>
              <w:r w:rsidR="00BB4B8A">
                <w:rPr>
                  <w:rFonts w:ascii="Times New Roman" w:hAnsi="Times New Roman"/>
                  <w:bCs/>
                </w:rPr>
                <w:t>0</w:t>
              </w:r>
            </w:ins>
            <w:r w:rsidRPr="00FE002E">
              <w:rPr>
                <w:rFonts w:ascii="Times New Roman" w:hAnsi="Times New Roman"/>
                <w:bCs/>
              </w:rPr>
              <w:t>}.</w:t>
            </w:r>
          </w:p>
          <w:p w14:paraId="1C96ED62" w14:textId="77777777" w:rsidR="00AE2798" w:rsidRDefault="00AE2798" w:rsidP="00FE0FF1">
            <w:pPr>
              <w:pStyle w:val="BodyText1"/>
              <w:spacing w:line="240" w:lineRule="auto"/>
              <w:rPr>
                <w:rFonts w:ascii="Times New Roman" w:hAnsi="Times New Roman"/>
                <w:bCs/>
              </w:rPr>
            </w:pPr>
          </w:p>
          <w:p w14:paraId="651D9999" w14:textId="46163500" w:rsidR="00AE2798" w:rsidRPr="00FE002E" w:rsidRDefault="00AE2798" w:rsidP="00FE0FF1">
            <w:pPr>
              <w:pStyle w:val="BodyText1"/>
              <w:spacing w:line="240" w:lineRule="auto"/>
              <w:rPr>
                <w:rFonts w:ascii="Times New Roman" w:hAnsi="Times New Roman"/>
                <w:bCs/>
              </w:rPr>
            </w:pPr>
            <w:r>
              <w:rPr>
                <w:rFonts w:ascii="Times New Roman" w:hAnsi="Times New Roman"/>
                <w:bCs/>
              </w:rPr>
              <w:t xml:space="preserve">Institutions shall not include in this </w:t>
            </w:r>
            <w:r w:rsidR="00E8206D">
              <w:rPr>
                <w:rFonts w:ascii="Times New Roman" w:hAnsi="Times New Roman"/>
                <w:bCs/>
              </w:rPr>
              <w:t>cell</w:t>
            </w:r>
            <w:r>
              <w:rPr>
                <w:rFonts w:ascii="Times New Roman" w:hAnsi="Times New Roman"/>
                <w:bCs/>
              </w:rPr>
              <w:t xml:space="preserve"> agent</w:t>
            </w:r>
            <w:r w:rsidR="00865326">
              <w:rPr>
                <w:rFonts w:ascii="Times New Roman" w:hAnsi="Times New Roman"/>
                <w:bCs/>
              </w:rPr>
              <w:t xml:space="preserve"> </w:t>
            </w:r>
            <w:r w:rsidR="008E7068">
              <w:rPr>
                <w:rFonts w:ascii="Times New Roman" w:hAnsi="Times New Roman"/>
                <w:bCs/>
              </w:rPr>
              <w:t>SFTs</w:t>
            </w:r>
            <w:r w:rsidR="00865326">
              <w:rPr>
                <w:rFonts w:ascii="Times New Roman" w:hAnsi="Times New Roman"/>
                <w:bCs/>
              </w:rPr>
              <w:t xml:space="preserve"> </w:t>
            </w:r>
            <w:r>
              <w:rPr>
                <w:rFonts w:ascii="Times New Roman" w:hAnsi="Times New Roman"/>
                <w:bCs/>
              </w:rPr>
              <w:t xml:space="preserve">where the institution provides an indemnity </w:t>
            </w:r>
            <w:r w:rsidRPr="006871A5">
              <w:rPr>
                <w:rFonts w:ascii="Times New Roman" w:hAnsi="Times New Roman"/>
                <w:bCs/>
              </w:rPr>
              <w:t>or guarantee to a customer or counterparty limited to any difference between the value of the security or cash the customer has lent and the value of collateral the borrower has provided</w:t>
            </w:r>
            <w:r>
              <w:rPr>
                <w:rFonts w:ascii="Times New Roman" w:hAnsi="Times New Roman"/>
                <w:bCs/>
              </w:rPr>
              <w:t xml:space="preserve"> </w:t>
            </w:r>
            <w:r w:rsidR="00D85101">
              <w:rPr>
                <w:rFonts w:ascii="Times New Roman" w:hAnsi="Times New Roman"/>
                <w:bCs/>
              </w:rPr>
              <w:t>in accordance with</w:t>
            </w:r>
            <w:r w:rsidR="00A86BA8">
              <w:rPr>
                <w:rFonts w:ascii="Times New Roman" w:hAnsi="Times New Roman"/>
                <w:bCs/>
              </w:rPr>
              <w:t xml:space="preserve"> </w:t>
            </w:r>
            <w:ins w:id="368" w:author="Author">
              <w:r w:rsidR="00A86BA8">
                <w:rPr>
                  <w:rFonts w:ascii="Times New Roman" w:hAnsi="Times New Roman"/>
                  <w:bCs/>
                </w:rPr>
                <w:t>point (a)</w:t>
              </w:r>
              <w:r>
                <w:rPr>
                  <w:rFonts w:ascii="Times New Roman" w:hAnsi="Times New Roman"/>
                  <w:bCs/>
                </w:rPr>
                <w:t xml:space="preserve"> </w:t>
              </w:r>
              <w:r w:rsidR="002042A7">
                <w:rPr>
                  <w:rFonts w:ascii="Times New Roman" w:hAnsi="Times New Roman"/>
                  <w:bCs/>
                </w:rPr>
                <w:t xml:space="preserve">of </w:t>
              </w:r>
            </w:ins>
            <w:r>
              <w:rPr>
                <w:rFonts w:ascii="Times New Roman" w:hAnsi="Times New Roman"/>
                <w:bCs/>
              </w:rPr>
              <w:t xml:space="preserve">Article </w:t>
            </w:r>
            <w:del w:id="369" w:author="Author">
              <w:r>
                <w:rPr>
                  <w:rFonts w:ascii="Times New Roman" w:hAnsi="Times New Roman"/>
                  <w:bCs/>
                </w:rPr>
                <w:delText>429b(6)(a) of the</w:delText>
              </w:r>
            </w:del>
            <w:ins w:id="370" w:author="Author">
              <w:r w:rsidR="00D46D80" w:rsidRPr="00E40713">
                <w:rPr>
                  <w:rFonts w:ascii="Times New Roman" w:hAnsi="Times New Roman"/>
                  <w:bCs/>
                </w:rPr>
                <w:t>429</w:t>
              </w:r>
              <w:r w:rsidR="00D46D80">
                <w:rPr>
                  <w:rFonts w:ascii="Times New Roman" w:hAnsi="Times New Roman"/>
                  <w:bCs/>
                </w:rPr>
                <w:t>e</w:t>
              </w:r>
              <w:r w:rsidR="00D46D80" w:rsidRPr="00E40713">
                <w:rPr>
                  <w:rFonts w:ascii="Times New Roman" w:hAnsi="Times New Roman"/>
                  <w:bCs/>
                </w:rPr>
                <w:t>(</w:t>
              </w:r>
              <w:r w:rsidR="00D46D80">
                <w:rPr>
                  <w:rFonts w:ascii="Times New Roman" w:hAnsi="Times New Roman"/>
                  <w:bCs/>
                </w:rPr>
                <w:t>7</w:t>
              </w:r>
              <w:r w:rsidR="00D46D80" w:rsidRPr="00E40713">
                <w:rPr>
                  <w:rFonts w:ascii="Times New Roman" w:hAnsi="Times New Roman"/>
                  <w:bCs/>
                </w:rPr>
                <w:t>)</w:t>
              </w:r>
            </w:ins>
            <w:r w:rsidR="00D46D80" w:rsidRPr="00E40713">
              <w:rPr>
                <w:rFonts w:ascii="Times New Roman" w:hAnsi="Times New Roman"/>
                <w:bCs/>
              </w:rPr>
              <w:t xml:space="preserve"> </w:t>
            </w:r>
            <w:r w:rsidR="00684733">
              <w:rPr>
                <w:rFonts w:ascii="Times New Roman" w:hAnsi="Times New Roman"/>
                <w:bCs/>
              </w:rPr>
              <w:t>CRR</w:t>
            </w:r>
            <w:r>
              <w:rPr>
                <w:rFonts w:ascii="Times New Roman" w:hAnsi="Times New Roman"/>
                <w:bCs/>
              </w:rPr>
              <w:t>.</w:t>
            </w:r>
          </w:p>
          <w:p w14:paraId="3B9A69FC" w14:textId="77777777" w:rsidR="00AE2798" w:rsidRPr="00FE002E" w:rsidRDefault="00AE2798" w:rsidP="004B6D3B">
            <w:pPr>
              <w:pStyle w:val="BodyText1"/>
              <w:spacing w:line="240" w:lineRule="auto"/>
              <w:rPr>
                <w:rFonts w:ascii="Times New Roman" w:hAnsi="Times New Roman"/>
                <w:bCs/>
                <w:u w:val="single"/>
              </w:rPr>
            </w:pPr>
          </w:p>
        </w:tc>
      </w:tr>
      <w:tr w:rsidR="00AE2798" w:rsidRPr="00FE002E" w14:paraId="76B5A234" w14:textId="77777777" w:rsidTr="00011E14">
        <w:trPr>
          <w:trHeight w:val="304"/>
          <w:trPrChange w:id="371" w:author="Author">
            <w:trPr>
              <w:gridBefore w:val="2"/>
              <w:gridAfter w:val="0"/>
              <w:trHeight w:val="304"/>
            </w:trPr>
          </w:trPrChange>
        </w:trPr>
        <w:tc>
          <w:tcPr>
            <w:tcW w:w="1531" w:type="dxa"/>
            <w:tcPrChange w:id="372" w:author="Author">
              <w:tcPr>
                <w:tcW w:w="1418" w:type="dxa"/>
                <w:gridSpan w:val="4"/>
              </w:tcPr>
            </w:tcPrChange>
          </w:tcPr>
          <w:p w14:paraId="209FB7E2" w14:textId="5CFC1345" w:rsidR="00AE2798" w:rsidRPr="00FE002E" w:rsidRDefault="00AE2798" w:rsidP="00F71081">
            <w:pPr>
              <w:pStyle w:val="BodyText1"/>
              <w:rPr>
                <w:rFonts w:ascii="Times New Roman" w:hAnsi="Times New Roman"/>
                <w:bCs/>
              </w:rPr>
            </w:pPr>
            <w:r>
              <w:rPr>
                <w:rFonts w:ascii="Times New Roman" w:hAnsi="Times New Roman"/>
                <w:bCs/>
              </w:rPr>
              <w:t>{</w:t>
            </w:r>
            <w:del w:id="373" w:author="Author">
              <w:r>
                <w:rPr>
                  <w:rFonts w:ascii="Times New Roman" w:hAnsi="Times New Roman"/>
                  <w:bCs/>
                </w:rPr>
                <w:delText>020;</w:delText>
              </w:r>
              <w:r w:rsidR="00F71081">
                <w:rPr>
                  <w:rFonts w:ascii="Times New Roman" w:hAnsi="Times New Roman"/>
                  <w:bCs/>
                </w:rPr>
                <w:delText>0</w:delText>
              </w:r>
              <w:r>
                <w:rPr>
                  <w:rFonts w:ascii="Times New Roman" w:hAnsi="Times New Roman"/>
                  <w:bCs/>
                </w:rPr>
                <w:delText>1</w:delText>
              </w:r>
              <w:r w:rsidR="00F71081">
                <w:rPr>
                  <w:rFonts w:ascii="Times New Roman" w:hAnsi="Times New Roman"/>
                  <w:bCs/>
                </w:rPr>
                <w:delText>0</w:delText>
              </w:r>
            </w:del>
            <w:ins w:id="374" w:author="Author">
              <w:r>
                <w:rPr>
                  <w:rFonts w:ascii="Times New Roman" w:hAnsi="Times New Roman"/>
                  <w:bCs/>
                </w:rPr>
                <w:t>0</w:t>
              </w:r>
              <w:r w:rsidR="009573B2">
                <w:rPr>
                  <w:rFonts w:ascii="Times New Roman" w:hAnsi="Times New Roman"/>
                  <w:bCs/>
                </w:rPr>
                <w:t>0</w:t>
              </w:r>
              <w:r>
                <w:rPr>
                  <w:rFonts w:ascii="Times New Roman" w:hAnsi="Times New Roman"/>
                  <w:bCs/>
                </w:rPr>
                <w:t>20;</w:t>
              </w:r>
              <w:r w:rsidR="00F71081">
                <w:rPr>
                  <w:rFonts w:ascii="Times New Roman" w:hAnsi="Times New Roman"/>
                  <w:bCs/>
                </w:rPr>
                <w:t>0</w:t>
              </w:r>
              <w:r w:rsidR="009573B2">
                <w:rPr>
                  <w:rFonts w:ascii="Times New Roman" w:hAnsi="Times New Roman"/>
                  <w:bCs/>
                </w:rPr>
                <w:t>0</w:t>
              </w:r>
              <w:r>
                <w:rPr>
                  <w:rFonts w:ascii="Times New Roman" w:hAnsi="Times New Roman"/>
                  <w:bCs/>
                </w:rPr>
                <w:t>1</w:t>
              </w:r>
              <w:r w:rsidR="00F71081">
                <w:rPr>
                  <w:rFonts w:ascii="Times New Roman" w:hAnsi="Times New Roman"/>
                  <w:bCs/>
                </w:rPr>
                <w:t>0</w:t>
              </w:r>
            </w:ins>
            <w:r>
              <w:rPr>
                <w:rFonts w:ascii="Times New Roman" w:hAnsi="Times New Roman"/>
                <w:bCs/>
              </w:rPr>
              <w:t>}</w:t>
            </w:r>
          </w:p>
        </w:tc>
        <w:tc>
          <w:tcPr>
            <w:tcW w:w="7590" w:type="dxa"/>
            <w:gridSpan w:val="3"/>
            <w:tcPrChange w:id="375" w:author="Author">
              <w:tcPr>
                <w:tcW w:w="7590" w:type="dxa"/>
                <w:gridSpan w:val="4"/>
              </w:tcPr>
            </w:tcPrChange>
          </w:tcPr>
          <w:p w14:paraId="2A5E1E69" w14:textId="77777777" w:rsidR="00AE2798" w:rsidRDefault="00AE2798" w:rsidP="00FE0FF1">
            <w:pPr>
              <w:pStyle w:val="BodyText1"/>
              <w:spacing w:line="240" w:lineRule="auto"/>
              <w:rPr>
                <w:rFonts w:ascii="Times New Roman" w:hAnsi="Times New Roman"/>
                <w:b/>
                <w:bCs/>
              </w:rPr>
            </w:pPr>
            <w:r w:rsidRPr="00D243F2">
              <w:rPr>
                <w:rFonts w:ascii="Times New Roman" w:hAnsi="Times New Roman"/>
                <w:b/>
                <w:bCs/>
              </w:rPr>
              <w:t>SFTs: Add-on for counterparty credit risk</w:t>
            </w:r>
          </w:p>
          <w:p w14:paraId="77C17CA8" w14:textId="77777777" w:rsidR="00AE2798" w:rsidRPr="0084012A" w:rsidRDefault="00AE2798" w:rsidP="00FE0FF1">
            <w:pPr>
              <w:pStyle w:val="BodyText1"/>
              <w:spacing w:line="240" w:lineRule="auto"/>
              <w:rPr>
                <w:rFonts w:ascii="Times New Roman" w:hAnsi="Times New Roman"/>
                <w:bCs/>
              </w:rPr>
            </w:pPr>
          </w:p>
          <w:p w14:paraId="54D8230E" w14:textId="2F3793BA" w:rsidR="00AE2798" w:rsidRDefault="00AE2798" w:rsidP="00FE0FF1">
            <w:pPr>
              <w:pStyle w:val="BodyText1"/>
              <w:spacing w:line="240" w:lineRule="auto"/>
              <w:rPr>
                <w:rFonts w:ascii="Times New Roman" w:hAnsi="Times New Roman"/>
                <w:bCs/>
              </w:rPr>
            </w:pPr>
            <w:r>
              <w:rPr>
                <w:rFonts w:ascii="Times New Roman" w:hAnsi="Times New Roman"/>
                <w:bCs/>
              </w:rPr>
              <w:t xml:space="preserve">Article </w:t>
            </w:r>
            <w:del w:id="376" w:author="Author">
              <w:r>
                <w:rPr>
                  <w:rFonts w:ascii="Times New Roman" w:hAnsi="Times New Roman"/>
                  <w:bCs/>
                </w:rPr>
                <w:delText>429b</w:delText>
              </w:r>
            </w:del>
            <w:ins w:id="377" w:author="Author">
              <w:r w:rsidR="00B84DC3">
                <w:rPr>
                  <w:rFonts w:ascii="Times New Roman" w:hAnsi="Times New Roman"/>
                  <w:bCs/>
                </w:rPr>
                <w:t>429e</w:t>
              </w:r>
            </w:ins>
            <w:r>
              <w:rPr>
                <w:rFonts w:ascii="Times New Roman" w:hAnsi="Times New Roman"/>
                <w:bCs/>
              </w:rPr>
              <w:t xml:space="preserve">(1) </w:t>
            </w:r>
            <w:del w:id="378" w:author="Author">
              <w:r>
                <w:rPr>
                  <w:rFonts w:ascii="Times New Roman" w:hAnsi="Times New Roman"/>
                  <w:bCs/>
                </w:rPr>
                <w:delText xml:space="preserve">of the </w:delText>
              </w:r>
            </w:del>
            <w:r w:rsidR="00684733">
              <w:rPr>
                <w:rFonts w:ascii="Times New Roman" w:hAnsi="Times New Roman"/>
                <w:bCs/>
              </w:rPr>
              <w:t>CRR</w:t>
            </w:r>
          </w:p>
          <w:p w14:paraId="02C5AAD4" w14:textId="77777777" w:rsidR="00AE2798" w:rsidRDefault="00AE2798" w:rsidP="00FE0FF1">
            <w:pPr>
              <w:pStyle w:val="BodyText1"/>
              <w:spacing w:line="240" w:lineRule="auto"/>
              <w:rPr>
                <w:rFonts w:ascii="Times New Roman" w:hAnsi="Times New Roman"/>
                <w:bCs/>
              </w:rPr>
            </w:pPr>
          </w:p>
          <w:p w14:paraId="74373937" w14:textId="49DDC0F5" w:rsidR="00AE2798" w:rsidRDefault="00AE2798" w:rsidP="00FE0FF1">
            <w:pPr>
              <w:pStyle w:val="BodyText1"/>
              <w:spacing w:line="240" w:lineRule="auto"/>
              <w:rPr>
                <w:rFonts w:ascii="Times New Roman" w:hAnsi="Times New Roman"/>
                <w:bCs/>
              </w:rPr>
            </w:pPr>
            <w:r>
              <w:rPr>
                <w:rFonts w:ascii="Times New Roman" w:hAnsi="Times New Roman"/>
                <w:bCs/>
              </w:rPr>
              <w:t xml:space="preserve">The add-on for counterparty credit risk of </w:t>
            </w:r>
            <w:r w:rsidR="008E7068">
              <w:rPr>
                <w:rFonts w:ascii="Times New Roman" w:hAnsi="Times New Roman"/>
                <w:bCs/>
              </w:rPr>
              <w:t>SFTs,</w:t>
            </w:r>
            <w:r w:rsidRPr="000A58E1">
              <w:rPr>
                <w:rFonts w:ascii="Times New Roman" w:hAnsi="Times New Roman"/>
                <w:bCs/>
              </w:rPr>
              <w:t xml:space="preserve"> </w:t>
            </w:r>
            <w:r>
              <w:rPr>
                <w:rFonts w:ascii="Times New Roman" w:hAnsi="Times New Roman"/>
                <w:bCs/>
              </w:rPr>
              <w:t>including those that are off-balance sheet</w:t>
            </w:r>
            <w:r w:rsidR="008E7068">
              <w:rPr>
                <w:rFonts w:ascii="Times New Roman" w:hAnsi="Times New Roman"/>
                <w:bCs/>
              </w:rPr>
              <w:t>,</w:t>
            </w:r>
            <w:r>
              <w:rPr>
                <w:rFonts w:ascii="Times New Roman" w:hAnsi="Times New Roman"/>
                <w:bCs/>
              </w:rPr>
              <w:t xml:space="preserve"> determined in accordance </w:t>
            </w:r>
            <w:r w:rsidR="007C68B3">
              <w:rPr>
                <w:rFonts w:ascii="Times New Roman" w:hAnsi="Times New Roman"/>
                <w:bCs/>
              </w:rPr>
              <w:t xml:space="preserve">with </w:t>
            </w:r>
            <w:del w:id="379" w:author="Author">
              <w:r>
                <w:rPr>
                  <w:rFonts w:ascii="Times New Roman" w:hAnsi="Times New Roman"/>
                  <w:bCs/>
                </w:rPr>
                <w:delText>Article 429b</w:delText>
              </w:r>
            </w:del>
            <w:ins w:id="380" w:author="Author">
              <w:r w:rsidR="00D61481">
                <w:rPr>
                  <w:rFonts w:ascii="Times New Roman" w:hAnsi="Times New Roman"/>
                  <w:bCs/>
                </w:rPr>
                <w:t xml:space="preserve">paragraph </w:t>
              </w:r>
            </w:ins>
            <w:r w:rsidR="00D61481">
              <w:rPr>
                <w:rFonts w:ascii="Times New Roman" w:hAnsi="Times New Roman"/>
                <w:bCs/>
              </w:rPr>
              <w:t xml:space="preserve">(2) or (3) </w:t>
            </w:r>
            <w:ins w:id="381" w:author="Author">
              <w:r w:rsidR="00D61481">
                <w:rPr>
                  <w:rFonts w:ascii="Times New Roman" w:hAnsi="Times New Roman"/>
                  <w:bCs/>
                </w:rPr>
                <w:t xml:space="preserve">and paragraph (4) </w:t>
              </w:r>
            </w:ins>
            <w:r w:rsidR="00D61481">
              <w:rPr>
                <w:rFonts w:ascii="Times New Roman" w:hAnsi="Times New Roman"/>
                <w:bCs/>
              </w:rPr>
              <w:t xml:space="preserve">of </w:t>
            </w:r>
            <w:del w:id="382" w:author="Author">
              <w:r>
                <w:rPr>
                  <w:rFonts w:ascii="Times New Roman" w:hAnsi="Times New Roman"/>
                  <w:bCs/>
                </w:rPr>
                <w:delText>the</w:delText>
              </w:r>
            </w:del>
            <w:ins w:id="383" w:author="Author">
              <w:r>
                <w:rPr>
                  <w:rFonts w:ascii="Times New Roman" w:hAnsi="Times New Roman"/>
                  <w:bCs/>
                </w:rPr>
                <w:t>Article 429</w:t>
              </w:r>
              <w:r w:rsidR="009436BE">
                <w:rPr>
                  <w:rFonts w:ascii="Times New Roman" w:hAnsi="Times New Roman"/>
                  <w:bCs/>
                </w:rPr>
                <w:t>e</w:t>
              </w:r>
            </w:ins>
            <w:r w:rsidR="00D61481">
              <w:rPr>
                <w:rFonts w:ascii="Times New Roman" w:hAnsi="Times New Roman"/>
                <w:bCs/>
              </w:rPr>
              <w:t xml:space="preserve"> </w:t>
            </w:r>
            <w:r w:rsidR="00684733">
              <w:rPr>
                <w:rFonts w:ascii="Times New Roman" w:hAnsi="Times New Roman"/>
                <w:bCs/>
              </w:rPr>
              <w:t>CRR</w:t>
            </w:r>
            <w:r>
              <w:rPr>
                <w:rFonts w:ascii="Times New Roman" w:hAnsi="Times New Roman"/>
                <w:bCs/>
              </w:rPr>
              <w:t>, as applicable.</w:t>
            </w:r>
          </w:p>
          <w:p w14:paraId="059AE7A6" w14:textId="77777777" w:rsidR="00AE2798" w:rsidRDefault="00AE2798" w:rsidP="00FE0FF1">
            <w:pPr>
              <w:pStyle w:val="BodyText1"/>
              <w:spacing w:line="240" w:lineRule="auto"/>
              <w:rPr>
                <w:rFonts w:ascii="Times New Roman" w:hAnsi="Times New Roman"/>
                <w:bCs/>
              </w:rPr>
            </w:pPr>
          </w:p>
          <w:p w14:paraId="22B58EAB" w14:textId="5B404C80" w:rsidR="00AE2798" w:rsidRDefault="00AE2798" w:rsidP="00FE0FF1">
            <w:pPr>
              <w:pStyle w:val="BodyText1"/>
              <w:spacing w:line="240" w:lineRule="auto"/>
              <w:rPr>
                <w:rFonts w:ascii="Times New Roman" w:hAnsi="Times New Roman"/>
                <w:bCs/>
              </w:rPr>
            </w:pPr>
            <w:r>
              <w:rPr>
                <w:rFonts w:ascii="Times New Roman" w:hAnsi="Times New Roman"/>
                <w:bCs/>
              </w:rPr>
              <w:lastRenderedPageBreak/>
              <w:t xml:space="preserve">Institutions shall consider in this </w:t>
            </w:r>
            <w:r w:rsidR="00E8206D">
              <w:rPr>
                <w:rFonts w:ascii="Times New Roman" w:hAnsi="Times New Roman"/>
                <w:bCs/>
              </w:rPr>
              <w:t>cell</w:t>
            </w:r>
            <w:r>
              <w:rPr>
                <w:rFonts w:ascii="Times New Roman" w:hAnsi="Times New Roman"/>
                <w:bCs/>
              </w:rPr>
              <w:t xml:space="preserve"> transactions </w:t>
            </w:r>
            <w:r w:rsidR="00D85101">
              <w:rPr>
                <w:rFonts w:ascii="Times New Roman" w:hAnsi="Times New Roman"/>
                <w:bCs/>
              </w:rPr>
              <w:t>in accordance with</w:t>
            </w:r>
            <w:r>
              <w:rPr>
                <w:rFonts w:ascii="Times New Roman" w:hAnsi="Times New Roman"/>
                <w:bCs/>
              </w:rPr>
              <w:t xml:space="preserve"> </w:t>
            </w:r>
            <w:ins w:id="384" w:author="Author">
              <w:r w:rsidR="00A86BA8">
                <w:rPr>
                  <w:rFonts w:ascii="Times New Roman" w:hAnsi="Times New Roman"/>
                  <w:bCs/>
                </w:rPr>
                <w:t xml:space="preserve">point </w:t>
              </w:r>
              <w:r w:rsidR="00A86BA8" w:rsidRPr="00E40713">
                <w:rPr>
                  <w:rFonts w:ascii="Times New Roman" w:hAnsi="Times New Roman"/>
                  <w:bCs/>
                </w:rPr>
                <w:t>(c)</w:t>
              </w:r>
              <w:r w:rsidR="00A86BA8">
                <w:rPr>
                  <w:rFonts w:ascii="Times New Roman" w:hAnsi="Times New Roman"/>
                  <w:bCs/>
                </w:rPr>
                <w:t xml:space="preserve"> </w:t>
              </w:r>
            </w:ins>
            <w:r>
              <w:rPr>
                <w:rFonts w:ascii="Times New Roman" w:hAnsi="Times New Roman"/>
                <w:bCs/>
              </w:rPr>
              <w:t xml:space="preserve">Article </w:t>
            </w:r>
            <w:del w:id="385" w:author="Author">
              <w:r>
                <w:rPr>
                  <w:rFonts w:ascii="Times New Roman" w:hAnsi="Times New Roman"/>
                  <w:bCs/>
                </w:rPr>
                <w:delText>429b(6)(c).</w:delText>
              </w:r>
            </w:del>
            <w:ins w:id="386" w:author="Author">
              <w:r w:rsidR="00E40713" w:rsidRPr="00E40713">
                <w:rPr>
                  <w:rFonts w:ascii="Times New Roman" w:hAnsi="Times New Roman"/>
                  <w:bCs/>
                </w:rPr>
                <w:t>429e(7)</w:t>
              </w:r>
              <w:r w:rsidR="00684733">
                <w:rPr>
                  <w:rFonts w:ascii="Times New Roman" w:hAnsi="Times New Roman"/>
                  <w:bCs/>
                </w:rPr>
                <w:t>CRR</w:t>
              </w:r>
              <w:r w:rsidR="00E40713" w:rsidRPr="00E40713">
                <w:rPr>
                  <w:rFonts w:ascii="Times New Roman" w:hAnsi="Times New Roman"/>
                  <w:bCs/>
                </w:rPr>
                <w:t>.</w:t>
              </w:r>
            </w:ins>
          </w:p>
          <w:p w14:paraId="2A2EF4EA" w14:textId="77777777" w:rsidR="00AE2798" w:rsidRDefault="00AE2798" w:rsidP="00FE0FF1">
            <w:pPr>
              <w:pStyle w:val="BodyText1"/>
              <w:spacing w:line="240" w:lineRule="auto"/>
              <w:rPr>
                <w:rFonts w:ascii="Times New Roman" w:hAnsi="Times New Roman"/>
                <w:bCs/>
              </w:rPr>
            </w:pPr>
          </w:p>
          <w:p w14:paraId="667670B9" w14:textId="07A9F91C" w:rsidR="00AE2798" w:rsidRDefault="00AE2798" w:rsidP="00FE0FF1">
            <w:pPr>
              <w:pStyle w:val="BodyText1"/>
              <w:spacing w:line="240" w:lineRule="auto"/>
              <w:rPr>
                <w:rFonts w:ascii="Times New Roman" w:hAnsi="Times New Roman"/>
                <w:bCs/>
              </w:rPr>
            </w:pPr>
            <w:r>
              <w:rPr>
                <w:rFonts w:ascii="Times New Roman" w:hAnsi="Times New Roman"/>
                <w:bCs/>
              </w:rPr>
              <w:t xml:space="preserve">Institutions shall not include in this </w:t>
            </w:r>
            <w:r w:rsidR="00E8206D">
              <w:rPr>
                <w:rFonts w:ascii="Times New Roman" w:hAnsi="Times New Roman"/>
                <w:bCs/>
              </w:rPr>
              <w:t>cell</w:t>
            </w:r>
            <w:r>
              <w:rPr>
                <w:rFonts w:ascii="Times New Roman" w:hAnsi="Times New Roman"/>
                <w:bCs/>
              </w:rPr>
              <w:t xml:space="preserve"> agent </w:t>
            </w:r>
            <w:r w:rsidR="008E7068">
              <w:rPr>
                <w:rFonts w:ascii="Times New Roman" w:hAnsi="Times New Roman"/>
                <w:bCs/>
              </w:rPr>
              <w:t>SFTs</w:t>
            </w:r>
            <w:r w:rsidR="00865326" w:rsidRPr="00865326">
              <w:rPr>
                <w:rFonts w:ascii="Times New Roman" w:hAnsi="Times New Roman"/>
                <w:bCs/>
              </w:rPr>
              <w:t xml:space="preserve"> </w:t>
            </w:r>
            <w:r>
              <w:rPr>
                <w:rFonts w:ascii="Times New Roman" w:hAnsi="Times New Roman"/>
                <w:bCs/>
              </w:rPr>
              <w:t xml:space="preserve">where the institution provides an indemnity </w:t>
            </w:r>
            <w:r w:rsidRPr="006871A5">
              <w:rPr>
                <w:rFonts w:ascii="Times New Roman" w:hAnsi="Times New Roman"/>
                <w:bCs/>
              </w:rPr>
              <w:t>or guarantee to a customer or counterparty limited to any difference between the value of the security or cash the customer has lent and the value of collateral the borrower has provided</w:t>
            </w:r>
            <w:r>
              <w:rPr>
                <w:rFonts w:ascii="Times New Roman" w:hAnsi="Times New Roman"/>
                <w:bCs/>
              </w:rPr>
              <w:t xml:space="preserve"> </w:t>
            </w:r>
            <w:r w:rsidR="00D85101">
              <w:rPr>
                <w:rFonts w:ascii="Times New Roman" w:hAnsi="Times New Roman"/>
                <w:bCs/>
              </w:rPr>
              <w:t>in accordance with</w:t>
            </w:r>
            <w:r>
              <w:rPr>
                <w:rFonts w:ascii="Times New Roman" w:hAnsi="Times New Roman"/>
                <w:bCs/>
              </w:rPr>
              <w:t xml:space="preserve"> </w:t>
            </w:r>
            <w:ins w:id="387" w:author="Author">
              <w:r w:rsidR="002042A7">
                <w:rPr>
                  <w:rFonts w:ascii="Times New Roman" w:hAnsi="Times New Roman"/>
                  <w:bCs/>
                </w:rPr>
                <w:t xml:space="preserve">point (a) of </w:t>
              </w:r>
            </w:ins>
            <w:r>
              <w:rPr>
                <w:rFonts w:ascii="Times New Roman" w:hAnsi="Times New Roman"/>
                <w:bCs/>
              </w:rPr>
              <w:t xml:space="preserve">Article </w:t>
            </w:r>
            <w:del w:id="388" w:author="Author">
              <w:r>
                <w:rPr>
                  <w:rFonts w:ascii="Times New Roman" w:hAnsi="Times New Roman"/>
                  <w:bCs/>
                </w:rPr>
                <w:delText>429b(6)(a) of the</w:delText>
              </w:r>
            </w:del>
            <w:ins w:id="389" w:author="Author">
              <w:r w:rsidR="00B84DC3" w:rsidRPr="00E40713">
                <w:rPr>
                  <w:rFonts w:ascii="Times New Roman" w:hAnsi="Times New Roman"/>
                  <w:bCs/>
                </w:rPr>
                <w:t>429</w:t>
              </w:r>
              <w:r w:rsidR="00B84DC3">
                <w:rPr>
                  <w:rFonts w:ascii="Times New Roman" w:hAnsi="Times New Roman"/>
                  <w:bCs/>
                </w:rPr>
                <w:t>e</w:t>
              </w:r>
              <w:r w:rsidR="00B84DC3" w:rsidRPr="00E40713">
                <w:rPr>
                  <w:rFonts w:ascii="Times New Roman" w:hAnsi="Times New Roman"/>
                  <w:bCs/>
                </w:rPr>
                <w:t>(</w:t>
              </w:r>
              <w:r w:rsidR="00B84DC3">
                <w:rPr>
                  <w:rFonts w:ascii="Times New Roman" w:hAnsi="Times New Roman"/>
                  <w:bCs/>
                </w:rPr>
                <w:t>7</w:t>
              </w:r>
              <w:r w:rsidR="00B84DC3" w:rsidRPr="00E40713">
                <w:rPr>
                  <w:rFonts w:ascii="Times New Roman" w:hAnsi="Times New Roman"/>
                  <w:bCs/>
                </w:rPr>
                <w:t xml:space="preserve">) </w:t>
              </w:r>
            </w:ins>
            <w:r w:rsidR="00B84DC3">
              <w:rPr>
                <w:rFonts w:ascii="Times New Roman" w:hAnsi="Times New Roman"/>
                <w:bCs/>
              </w:rPr>
              <w:t xml:space="preserve"> </w:t>
            </w:r>
            <w:r w:rsidR="00684733">
              <w:rPr>
                <w:rFonts w:ascii="Times New Roman" w:hAnsi="Times New Roman"/>
                <w:bCs/>
              </w:rPr>
              <w:t>CRR</w:t>
            </w:r>
            <w:r>
              <w:rPr>
                <w:rFonts w:ascii="Times New Roman" w:hAnsi="Times New Roman"/>
                <w:bCs/>
              </w:rPr>
              <w:t>. Institutions shall instead include those items in {</w:t>
            </w:r>
            <w:del w:id="390" w:author="Author">
              <w:r>
                <w:rPr>
                  <w:rFonts w:ascii="Times New Roman" w:hAnsi="Times New Roman"/>
                  <w:bCs/>
                </w:rPr>
                <w:delText>040</w:delText>
              </w:r>
              <w:r w:rsidR="00BB4B8A">
                <w:rPr>
                  <w:rFonts w:ascii="Times New Roman" w:hAnsi="Times New Roman"/>
                  <w:bCs/>
                </w:rPr>
                <w:delText>;010</w:delText>
              </w:r>
            </w:del>
            <w:ins w:id="391" w:author="Author">
              <w:r>
                <w:rPr>
                  <w:rFonts w:ascii="Times New Roman" w:hAnsi="Times New Roman"/>
                  <w:bCs/>
                </w:rPr>
                <w:t>0</w:t>
              </w:r>
              <w:r w:rsidR="00A54499">
                <w:rPr>
                  <w:rFonts w:ascii="Times New Roman" w:hAnsi="Times New Roman"/>
                  <w:bCs/>
                </w:rPr>
                <w:t>0</w:t>
              </w:r>
              <w:r>
                <w:rPr>
                  <w:rFonts w:ascii="Times New Roman" w:hAnsi="Times New Roman"/>
                  <w:bCs/>
                </w:rPr>
                <w:t>40</w:t>
              </w:r>
              <w:r w:rsidR="00BB4B8A">
                <w:rPr>
                  <w:rFonts w:ascii="Times New Roman" w:hAnsi="Times New Roman"/>
                  <w:bCs/>
                </w:rPr>
                <w:t>;0</w:t>
              </w:r>
              <w:r w:rsidR="00A54499">
                <w:rPr>
                  <w:rFonts w:ascii="Times New Roman" w:hAnsi="Times New Roman"/>
                  <w:bCs/>
                </w:rPr>
                <w:t>0</w:t>
              </w:r>
              <w:r w:rsidR="00BB4B8A">
                <w:rPr>
                  <w:rFonts w:ascii="Times New Roman" w:hAnsi="Times New Roman"/>
                  <w:bCs/>
                </w:rPr>
                <w:t>10</w:t>
              </w:r>
            </w:ins>
            <w:r w:rsidR="00BB4B8A">
              <w:rPr>
                <w:rFonts w:ascii="Times New Roman" w:hAnsi="Times New Roman"/>
                <w:bCs/>
              </w:rPr>
              <w:t>}</w:t>
            </w:r>
            <w:r>
              <w:rPr>
                <w:rFonts w:ascii="Times New Roman" w:hAnsi="Times New Roman"/>
                <w:bCs/>
              </w:rPr>
              <w:t>.</w:t>
            </w:r>
          </w:p>
          <w:p w14:paraId="68CF607E" w14:textId="77777777" w:rsidR="00AE2798" w:rsidRPr="0084012A" w:rsidRDefault="00AE2798" w:rsidP="00FE0FF1">
            <w:pPr>
              <w:pStyle w:val="BodyText1"/>
              <w:spacing w:line="240" w:lineRule="auto"/>
              <w:rPr>
                <w:rFonts w:ascii="Times New Roman" w:hAnsi="Times New Roman"/>
                <w:bCs/>
              </w:rPr>
            </w:pPr>
          </w:p>
        </w:tc>
      </w:tr>
      <w:tr w:rsidR="00AE2798" w:rsidRPr="00FE002E" w14:paraId="0276DE00" w14:textId="77777777" w:rsidTr="00011E14">
        <w:trPr>
          <w:trHeight w:val="304"/>
          <w:trPrChange w:id="392" w:author="Author">
            <w:trPr>
              <w:gridBefore w:val="2"/>
              <w:gridAfter w:val="0"/>
              <w:trHeight w:val="304"/>
            </w:trPr>
          </w:trPrChange>
        </w:trPr>
        <w:tc>
          <w:tcPr>
            <w:tcW w:w="1531" w:type="dxa"/>
            <w:tcPrChange w:id="393" w:author="Author">
              <w:tcPr>
                <w:tcW w:w="1418" w:type="dxa"/>
                <w:gridSpan w:val="4"/>
              </w:tcPr>
            </w:tcPrChange>
          </w:tcPr>
          <w:p w14:paraId="311C9C54" w14:textId="1EC6607F" w:rsidR="00AE2798" w:rsidRPr="00FE002E" w:rsidRDefault="00AE2798" w:rsidP="00FE0FF1">
            <w:pPr>
              <w:pStyle w:val="BodyText1"/>
              <w:rPr>
                <w:rFonts w:ascii="Times New Roman" w:hAnsi="Times New Roman"/>
                <w:bCs/>
              </w:rPr>
            </w:pPr>
            <w:r w:rsidRPr="00FE002E">
              <w:rPr>
                <w:rFonts w:ascii="Times New Roman" w:hAnsi="Times New Roman"/>
                <w:bCs/>
              </w:rPr>
              <w:lastRenderedPageBreak/>
              <w:t>{</w:t>
            </w:r>
            <w:del w:id="394" w:author="Author">
              <w:r w:rsidRPr="00FE002E">
                <w:rPr>
                  <w:rFonts w:ascii="Times New Roman" w:hAnsi="Times New Roman"/>
                  <w:bCs/>
                </w:rPr>
                <w:delText>0</w:delText>
              </w:r>
              <w:r>
                <w:rPr>
                  <w:rFonts w:ascii="Times New Roman" w:hAnsi="Times New Roman"/>
                  <w:bCs/>
                </w:rPr>
                <w:delText>3</w:delText>
              </w:r>
              <w:r w:rsidRPr="00FE002E">
                <w:rPr>
                  <w:rFonts w:ascii="Times New Roman" w:hAnsi="Times New Roman"/>
                  <w:bCs/>
                </w:rPr>
                <w:delText>0;</w:delText>
              </w:r>
              <w:r w:rsidR="00F71081">
                <w:rPr>
                  <w:rFonts w:ascii="Times New Roman" w:hAnsi="Times New Roman"/>
                  <w:bCs/>
                </w:rPr>
                <w:delText>0</w:delText>
              </w:r>
              <w:r>
                <w:rPr>
                  <w:rFonts w:ascii="Times New Roman" w:hAnsi="Times New Roman"/>
                  <w:bCs/>
                </w:rPr>
                <w:delText>1</w:delText>
              </w:r>
              <w:r w:rsidR="00F71081">
                <w:rPr>
                  <w:rFonts w:ascii="Times New Roman" w:hAnsi="Times New Roman"/>
                  <w:bCs/>
                </w:rPr>
                <w:delText>0</w:delText>
              </w:r>
            </w:del>
            <w:ins w:id="395" w:author="Author">
              <w:r w:rsidRPr="00FE002E">
                <w:rPr>
                  <w:rFonts w:ascii="Times New Roman" w:hAnsi="Times New Roman"/>
                  <w:bCs/>
                </w:rPr>
                <w:t>0</w:t>
              </w:r>
              <w:r w:rsidR="009573B2">
                <w:rPr>
                  <w:rFonts w:ascii="Times New Roman" w:hAnsi="Times New Roman"/>
                  <w:bCs/>
                </w:rPr>
                <w:t>0</w:t>
              </w:r>
              <w:r>
                <w:rPr>
                  <w:rFonts w:ascii="Times New Roman" w:hAnsi="Times New Roman"/>
                  <w:bCs/>
                </w:rPr>
                <w:t>3</w:t>
              </w:r>
              <w:r w:rsidRPr="00FE002E">
                <w:rPr>
                  <w:rFonts w:ascii="Times New Roman" w:hAnsi="Times New Roman"/>
                  <w:bCs/>
                </w:rPr>
                <w:t>0;</w:t>
              </w:r>
              <w:r w:rsidR="00F71081">
                <w:rPr>
                  <w:rFonts w:ascii="Times New Roman" w:hAnsi="Times New Roman"/>
                  <w:bCs/>
                </w:rPr>
                <w:t>0</w:t>
              </w:r>
              <w:r w:rsidR="009573B2">
                <w:rPr>
                  <w:rFonts w:ascii="Times New Roman" w:hAnsi="Times New Roman"/>
                  <w:bCs/>
                </w:rPr>
                <w:t>0</w:t>
              </w:r>
              <w:r>
                <w:rPr>
                  <w:rFonts w:ascii="Times New Roman" w:hAnsi="Times New Roman"/>
                  <w:bCs/>
                </w:rPr>
                <w:t>1</w:t>
              </w:r>
              <w:r w:rsidR="00F71081">
                <w:rPr>
                  <w:rFonts w:ascii="Times New Roman" w:hAnsi="Times New Roman"/>
                  <w:bCs/>
                </w:rPr>
                <w:t>0</w:t>
              </w:r>
            </w:ins>
            <w:r w:rsidRPr="00FE002E">
              <w:rPr>
                <w:rFonts w:ascii="Times New Roman" w:hAnsi="Times New Roman"/>
                <w:bCs/>
              </w:rPr>
              <w:t>}</w:t>
            </w:r>
          </w:p>
          <w:p w14:paraId="31A60AAC" w14:textId="77777777" w:rsidR="00AE2798" w:rsidRPr="00FE002E" w:rsidRDefault="00AE2798" w:rsidP="00FE0FF1">
            <w:pPr>
              <w:pStyle w:val="BodyText1"/>
              <w:rPr>
                <w:rFonts w:ascii="Times New Roman" w:hAnsi="Times New Roman"/>
                <w:bCs/>
              </w:rPr>
            </w:pPr>
          </w:p>
        </w:tc>
        <w:tc>
          <w:tcPr>
            <w:tcW w:w="7590" w:type="dxa"/>
            <w:gridSpan w:val="3"/>
            <w:tcPrChange w:id="396" w:author="Author">
              <w:tcPr>
                <w:tcW w:w="7590" w:type="dxa"/>
                <w:gridSpan w:val="4"/>
              </w:tcPr>
            </w:tcPrChange>
          </w:tcPr>
          <w:p w14:paraId="49F43F40" w14:textId="69CC8AAE" w:rsidR="00AE2798" w:rsidRPr="00FE002E" w:rsidRDefault="00AE2798" w:rsidP="00FE0FF1">
            <w:pPr>
              <w:pStyle w:val="BodyText1"/>
              <w:spacing w:line="240" w:lineRule="auto"/>
              <w:rPr>
                <w:rFonts w:ascii="Times New Roman" w:hAnsi="Times New Roman"/>
                <w:b/>
                <w:bCs/>
              </w:rPr>
            </w:pPr>
            <w:r>
              <w:rPr>
                <w:rFonts w:ascii="Times New Roman" w:hAnsi="Times New Roman"/>
                <w:b/>
                <w:bCs/>
              </w:rPr>
              <w:t xml:space="preserve">Derogation for </w:t>
            </w:r>
            <w:r w:rsidRPr="00FE002E">
              <w:rPr>
                <w:rFonts w:ascii="Times New Roman" w:hAnsi="Times New Roman"/>
                <w:b/>
                <w:bCs/>
              </w:rPr>
              <w:t>SFTs</w:t>
            </w:r>
            <w:r>
              <w:rPr>
                <w:rFonts w:ascii="Times New Roman" w:hAnsi="Times New Roman"/>
                <w:b/>
                <w:bCs/>
              </w:rPr>
              <w:t>: Add-on</w:t>
            </w:r>
            <w:r w:rsidRPr="00FE002E">
              <w:rPr>
                <w:rFonts w:ascii="Times New Roman" w:hAnsi="Times New Roman"/>
                <w:b/>
                <w:bCs/>
              </w:rPr>
              <w:t xml:space="preserve"> </w:t>
            </w:r>
            <w:r w:rsidR="00D85101">
              <w:rPr>
                <w:rFonts w:ascii="Times New Roman" w:hAnsi="Times New Roman"/>
                <w:b/>
                <w:bCs/>
              </w:rPr>
              <w:t>in accordance with</w:t>
            </w:r>
            <w:r w:rsidRPr="00FE002E">
              <w:rPr>
                <w:rFonts w:ascii="Times New Roman" w:hAnsi="Times New Roman"/>
                <w:b/>
                <w:bCs/>
              </w:rPr>
              <w:t xml:space="preserve"> </w:t>
            </w:r>
            <w:r w:rsidR="009B2324">
              <w:rPr>
                <w:rFonts w:ascii="Times New Roman" w:hAnsi="Times New Roman"/>
                <w:b/>
                <w:bCs/>
              </w:rPr>
              <w:t xml:space="preserve">Articles </w:t>
            </w:r>
            <w:del w:id="397" w:author="Author">
              <w:r>
                <w:rPr>
                  <w:rFonts w:ascii="Times New Roman" w:hAnsi="Times New Roman"/>
                  <w:b/>
                  <w:bCs/>
                </w:rPr>
                <w:delText>429b(4</w:delText>
              </w:r>
            </w:del>
            <w:ins w:id="398" w:author="Author">
              <w:r w:rsidR="00901759">
                <w:rPr>
                  <w:rFonts w:ascii="Times New Roman" w:hAnsi="Times New Roman"/>
                  <w:b/>
                  <w:bCs/>
                </w:rPr>
                <w:t>429e(5</w:t>
              </w:r>
            </w:ins>
            <w:r w:rsidR="00901759">
              <w:rPr>
                <w:rFonts w:ascii="Times New Roman" w:hAnsi="Times New Roman"/>
                <w:b/>
                <w:bCs/>
              </w:rPr>
              <w:t xml:space="preserve">) </w:t>
            </w:r>
            <w:r w:rsidRPr="003310AE">
              <w:rPr>
                <w:rFonts w:ascii="Times New Roman" w:hAnsi="Times New Roman"/>
                <w:b/>
                <w:bCs/>
              </w:rPr>
              <w:t>and 222</w:t>
            </w:r>
            <w:r w:rsidR="009B2324">
              <w:rPr>
                <w:rFonts w:ascii="Times New Roman" w:hAnsi="Times New Roman"/>
                <w:b/>
                <w:bCs/>
              </w:rPr>
              <w:t xml:space="preserve"> </w:t>
            </w:r>
            <w:del w:id="399" w:author="Author">
              <w:r w:rsidR="009B2324">
                <w:rPr>
                  <w:rFonts w:ascii="Times New Roman" w:hAnsi="Times New Roman"/>
                  <w:b/>
                  <w:bCs/>
                </w:rPr>
                <w:delText xml:space="preserve">of the </w:delText>
              </w:r>
            </w:del>
            <w:r w:rsidR="00684733">
              <w:rPr>
                <w:rFonts w:ascii="Times New Roman" w:hAnsi="Times New Roman"/>
                <w:b/>
                <w:bCs/>
              </w:rPr>
              <w:t>CRR</w:t>
            </w:r>
          </w:p>
          <w:p w14:paraId="3A2B6121" w14:textId="77777777" w:rsidR="00AE2798" w:rsidRPr="00FE002E" w:rsidRDefault="00AE2798" w:rsidP="00FE0FF1">
            <w:pPr>
              <w:pStyle w:val="BodyText1"/>
              <w:spacing w:line="240" w:lineRule="auto"/>
              <w:rPr>
                <w:rFonts w:ascii="Times New Roman" w:hAnsi="Times New Roman"/>
                <w:bCs/>
              </w:rPr>
            </w:pPr>
          </w:p>
          <w:p w14:paraId="2D39F187" w14:textId="4B7EB901"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 xml:space="preserve">Article </w:t>
            </w:r>
            <w:del w:id="400" w:author="Author">
              <w:r w:rsidRPr="00FE002E">
                <w:rPr>
                  <w:rFonts w:ascii="Times New Roman" w:hAnsi="Times New Roman"/>
                  <w:bCs/>
                </w:rPr>
                <w:delText>429</w:delText>
              </w:r>
              <w:r>
                <w:rPr>
                  <w:rFonts w:ascii="Times New Roman" w:hAnsi="Times New Roman"/>
                  <w:bCs/>
                </w:rPr>
                <w:delText>b</w:delText>
              </w:r>
              <w:r w:rsidRPr="00FE002E">
                <w:rPr>
                  <w:rFonts w:ascii="Times New Roman" w:hAnsi="Times New Roman"/>
                  <w:bCs/>
                </w:rPr>
                <w:delText>(</w:delText>
              </w:r>
              <w:r>
                <w:rPr>
                  <w:rFonts w:ascii="Times New Roman" w:hAnsi="Times New Roman"/>
                  <w:bCs/>
                </w:rPr>
                <w:delText>4</w:delText>
              </w:r>
            </w:del>
            <w:ins w:id="401" w:author="Author">
              <w:r w:rsidR="009436BE" w:rsidRPr="009436BE">
                <w:rPr>
                  <w:rFonts w:ascii="Times New Roman" w:hAnsi="Times New Roman"/>
                  <w:bCs/>
                </w:rPr>
                <w:t>429e(5</w:t>
              </w:r>
            </w:ins>
            <w:r w:rsidR="009436BE" w:rsidRPr="009436BE">
              <w:rPr>
                <w:rFonts w:ascii="Times New Roman" w:hAnsi="Times New Roman"/>
                <w:bCs/>
              </w:rPr>
              <w:t>)</w:t>
            </w:r>
            <w:r w:rsidRPr="00FE002E">
              <w:rPr>
                <w:rFonts w:ascii="Times New Roman" w:hAnsi="Times New Roman"/>
                <w:bCs/>
              </w:rPr>
              <w:t xml:space="preserve"> </w:t>
            </w:r>
            <w:r w:rsidR="009B2324">
              <w:rPr>
                <w:rFonts w:ascii="Times New Roman" w:hAnsi="Times New Roman"/>
                <w:bCs/>
              </w:rPr>
              <w:t xml:space="preserve">and 222 </w:t>
            </w:r>
            <w:del w:id="402" w:author="Author">
              <w:r w:rsidRPr="00FE002E">
                <w:rPr>
                  <w:rFonts w:ascii="Times New Roman" w:hAnsi="Times New Roman"/>
                  <w:bCs/>
                </w:rPr>
                <w:delText xml:space="preserve">of the </w:delText>
              </w:r>
            </w:del>
            <w:r w:rsidR="00684733">
              <w:rPr>
                <w:rFonts w:ascii="Times New Roman" w:hAnsi="Times New Roman"/>
                <w:bCs/>
              </w:rPr>
              <w:t>CRR</w:t>
            </w:r>
          </w:p>
          <w:p w14:paraId="22F386E9" w14:textId="77777777" w:rsidR="00AE2798" w:rsidRPr="00FE002E" w:rsidRDefault="00AE2798" w:rsidP="00FE0FF1">
            <w:pPr>
              <w:pStyle w:val="BodyText1"/>
              <w:spacing w:line="240" w:lineRule="auto"/>
              <w:rPr>
                <w:rFonts w:ascii="Times New Roman" w:hAnsi="Times New Roman"/>
                <w:bCs/>
              </w:rPr>
            </w:pPr>
          </w:p>
          <w:p w14:paraId="738B5B54" w14:textId="578C2B63"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 xml:space="preserve">The exposure value for </w:t>
            </w:r>
            <w:r w:rsidR="008E7068">
              <w:rPr>
                <w:rFonts w:ascii="Times New Roman" w:hAnsi="Times New Roman"/>
                <w:bCs/>
              </w:rPr>
              <w:t>SFTs,</w:t>
            </w:r>
            <w:r w:rsidRPr="00FE002E">
              <w:rPr>
                <w:rFonts w:ascii="Times New Roman" w:hAnsi="Times New Roman"/>
                <w:bCs/>
              </w:rPr>
              <w:t xml:space="preserve"> </w:t>
            </w:r>
            <w:r>
              <w:rPr>
                <w:rFonts w:ascii="Times New Roman" w:hAnsi="Times New Roman"/>
                <w:bCs/>
              </w:rPr>
              <w:t>including those that are off-balance sheet</w:t>
            </w:r>
            <w:r w:rsidR="008E7068">
              <w:rPr>
                <w:rFonts w:ascii="Times New Roman" w:hAnsi="Times New Roman"/>
                <w:bCs/>
              </w:rPr>
              <w:t>,</w:t>
            </w:r>
            <w:r>
              <w:rPr>
                <w:rFonts w:ascii="Times New Roman" w:hAnsi="Times New Roman"/>
                <w:bCs/>
              </w:rPr>
              <w:t xml:space="preserve"> </w:t>
            </w:r>
            <w:r w:rsidRPr="00FE002E">
              <w:rPr>
                <w:rFonts w:ascii="Times New Roman" w:hAnsi="Times New Roman"/>
                <w:bCs/>
              </w:rPr>
              <w:t>calculated in accordance with Article 222</w:t>
            </w:r>
            <w:r>
              <w:rPr>
                <w:rFonts w:ascii="Times New Roman" w:hAnsi="Times New Roman"/>
                <w:bCs/>
              </w:rPr>
              <w:t xml:space="preserve"> </w:t>
            </w:r>
            <w:del w:id="403" w:author="Author">
              <w:r>
                <w:rPr>
                  <w:rFonts w:ascii="Times New Roman" w:hAnsi="Times New Roman"/>
                  <w:bCs/>
                </w:rPr>
                <w:delText xml:space="preserve">of the </w:delText>
              </w:r>
            </w:del>
            <w:r w:rsidR="00684733">
              <w:rPr>
                <w:rFonts w:ascii="Times New Roman" w:hAnsi="Times New Roman"/>
                <w:bCs/>
              </w:rPr>
              <w:t>CRR</w:t>
            </w:r>
            <w:r w:rsidRPr="003960D6">
              <w:rPr>
                <w:rFonts w:ascii="Times New Roman" w:hAnsi="Times New Roman"/>
                <w:bCs/>
              </w:rPr>
              <w:t>, subject to a 20% floor for the applicable risk weigh</w:t>
            </w:r>
            <w:r>
              <w:rPr>
                <w:rFonts w:ascii="Times New Roman" w:hAnsi="Times New Roman"/>
                <w:bCs/>
              </w:rPr>
              <w:t>t</w:t>
            </w:r>
            <w:r w:rsidRPr="00FE002E">
              <w:rPr>
                <w:rFonts w:ascii="Times New Roman" w:hAnsi="Times New Roman"/>
                <w:bCs/>
              </w:rPr>
              <w:t xml:space="preserve">. </w:t>
            </w:r>
          </w:p>
          <w:p w14:paraId="443B98AE" w14:textId="77777777" w:rsidR="00AE2798" w:rsidRDefault="00AE2798" w:rsidP="00FE0FF1">
            <w:pPr>
              <w:pStyle w:val="BodyText1"/>
              <w:spacing w:line="240" w:lineRule="auto"/>
              <w:rPr>
                <w:rFonts w:ascii="Times New Roman" w:hAnsi="Times New Roman"/>
                <w:bCs/>
              </w:rPr>
            </w:pPr>
          </w:p>
          <w:p w14:paraId="3D5D2C18" w14:textId="37694E81" w:rsidR="00AE2798" w:rsidRDefault="00AE2798" w:rsidP="00FE0FF1">
            <w:pPr>
              <w:pStyle w:val="BodyText1"/>
              <w:spacing w:line="240" w:lineRule="auto"/>
              <w:rPr>
                <w:rFonts w:ascii="Times New Roman" w:hAnsi="Times New Roman"/>
                <w:bCs/>
              </w:rPr>
            </w:pPr>
            <w:r>
              <w:rPr>
                <w:rFonts w:ascii="Times New Roman" w:hAnsi="Times New Roman"/>
                <w:bCs/>
              </w:rPr>
              <w:t xml:space="preserve">Institutions shall consider in this </w:t>
            </w:r>
            <w:r w:rsidR="00E8206D">
              <w:rPr>
                <w:rFonts w:ascii="Times New Roman" w:hAnsi="Times New Roman"/>
                <w:bCs/>
              </w:rPr>
              <w:t>cell</w:t>
            </w:r>
            <w:r>
              <w:rPr>
                <w:rFonts w:ascii="Times New Roman" w:hAnsi="Times New Roman"/>
                <w:bCs/>
              </w:rPr>
              <w:t xml:space="preserve"> transactions </w:t>
            </w:r>
            <w:r w:rsidR="00D85101">
              <w:rPr>
                <w:rFonts w:ascii="Times New Roman" w:hAnsi="Times New Roman"/>
                <w:bCs/>
              </w:rPr>
              <w:t>in accordance with</w:t>
            </w:r>
            <w:r>
              <w:rPr>
                <w:rFonts w:ascii="Times New Roman" w:hAnsi="Times New Roman"/>
                <w:bCs/>
              </w:rPr>
              <w:t xml:space="preserve"> </w:t>
            </w:r>
            <w:ins w:id="404" w:author="Author">
              <w:r w:rsidR="002042A7">
                <w:rPr>
                  <w:rFonts w:ascii="Times New Roman" w:hAnsi="Times New Roman"/>
                  <w:bCs/>
                </w:rPr>
                <w:t xml:space="preserve">point </w:t>
              </w:r>
              <w:r w:rsidR="002042A7" w:rsidRPr="00E40713">
                <w:rPr>
                  <w:rFonts w:ascii="Times New Roman" w:hAnsi="Times New Roman"/>
                  <w:bCs/>
                </w:rPr>
                <w:t>(c)</w:t>
              </w:r>
              <w:r w:rsidR="002042A7">
                <w:rPr>
                  <w:rFonts w:ascii="Times New Roman" w:hAnsi="Times New Roman"/>
                  <w:bCs/>
                </w:rPr>
                <w:t xml:space="preserve"> of </w:t>
              </w:r>
            </w:ins>
            <w:r>
              <w:rPr>
                <w:rFonts w:ascii="Times New Roman" w:hAnsi="Times New Roman"/>
                <w:bCs/>
              </w:rPr>
              <w:t xml:space="preserve">Article </w:t>
            </w:r>
            <w:del w:id="405" w:author="Author">
              <w:r>
                <w:rPr>
                  <w:rFonts w:ascii="Times New Roman" w:hAnsi="Times New Roman"/>
                  <w:bCs/>
                </w:rPr>
                <w:delText>429b(6)(c)</w:delText>
              </w:r>
              <w:r w:rsidR="009B2324">
                <w:rPr>
                  <w:rFonts w:ascii="Times New Roman" w:hAnsi="Times New Roman"/>
                  <w:bCs/>
                </w:rPr>
                <w:delText xml:space="preserve"> of the</w:delText>
              </w:r>
            </w:del>
            <w:ins w:id="406" w:author="Author">
              <w:r w:rsidR="009436BE" w:rsidRPr="00E40713">
                <w:rPr>
                  <w:rFonts w:ascii="Times New Roman" w:hAnsi="Times New Roman"/>
                  <w:bCs/>
                </w:rPr>
                <w:t>429e(7)</w:t>
              </w:r>
            </w:ins>
            <w:r w:rsidR="009436BE">
              <w:rPr>
                <w:rFonts w:ascii="Times New Roman" w:hAnsi="Times New Roman"/>
                <w:bCs/>
              </w:rPr>
              <w:t xml:space="preserve"> </w:t>
            </w:r>
            <w:r w:rsidR="00684733">
              <w:rPr>
                <w:rFonts w:ascii="Times New Roman" w:hAnsi="Times New Roman"/>
                <w:bCs/>
              </w:rPr>
              <w:t>CRR</w:t>
            </w:r>
            <w:r>
              <w:rPr>
                <w:rFonts w:ascii="Times New Roman" w:hAnsi="Times New Roman"/>
                <w:bCs/>
              </w:rPr>
              <w:t>.</w:t>
            </w:r>
          </w:p>
          <w:p w14:paraId="3A71693D" w14:textId="77777777" w:rsidR="00AE2798" w:rsidRPr="00FE002E" w:rsidRDefault="00AE2798" w:rsidP="00FE0FF1">
            <w:pPr>
              <w:pStyle w:val="BodyText1"/>
              <w:spacing w:line="240" w:lineRule="auto"/>
              <w:rPr>
                <w:rFonts w:ascii="Times New Roman" w:hAnsi="Times New Roman"/>
                <w:bCs/>
              </w:rPr>
            </w:pPr>
          </w:p>
          <w:p w14:paraId="2BDF1ECE" w14:textId="3F6574D0" w:rsidR="00AE2798" w:rsidRDefault="00AE2798" w:rsidP="00FE0FF1">
            <w:pPr>
              <w:pStyle w:val="BodyText1"/>
              <w:spacing w:line="240" w:lineRule="auto"/>
              <w:rPr>
                <w:rFonts w:ascii="Times New Roman" w:hAnsi="Times New Roman"/>
                <w:bCs/>
              </w:rPr>
            </w:pPr>
            <w:r w:rsidRPr="00FE002E">
              <w:rPr>
                <w:rFonts w:ascii="Times New Roman" w:hAnsi="Times New Roman"/>
                <w:bCs/>
              </w:rPr>
              <w:t xml:space="preserve">Institutions shall not consider in this </w:t>
            </w:r>
            <w:r w:rsidR="00E8206D">
              <w:rPr>
                <w:rFonts w:ascii="Times New Roman" w:hAnsi="Times New Roman"/>
                <w:bCs/>
              </w:rPr>
              <w:t>cell</w:t>
            </w:r>
            <w:r w:rsidRPr="00FE002E">
              <w:rPr>
                <w:rFonts w:ascii="Times New Roman" w:hAnsi="Times New Roman"/>
                <w:bCs/>
              </w:rPr>
              <w:t xml:space="preserve"> transactions for which the</w:t>
            </w:r>
            <w:r>
              <w:rPr>
                <w:rFonts w:ascii="Times New Roman" w:hAnsi="Times New Roman"/>
                <w:bCs/>
              </w:rPr>
              <w:t xml:space="preserve"> add-on part of the</w:t>
            </w:r>
            <w:r w:rsidRPr="00FE002E">
              <w:rPr>
                <w:rFonts w:ascii="Times New Roman" w:hAnsi="Times New Roman"/>
                <w:bCs/>
              </w:rPr>
              <w:t xml:space="preserve"> leverage ratio exposure value is determined in accordance with the method </w:t>
            </w:r>
            <w:del w:id="407" w:author="Author">
              <w:r w:rsidRPr="00FE002E">
                <w:rPr>
                  <w:rFonts w:ascii="Times New Roman" w:hAnsi="Times New Roman"/>
                  <w:bCs/>
                </w:rPr>
                <w:delText>defined</w:delText>
              </w:r>
            </w:del>
            <w:ins w:id="408" w:author="Author">
              <w:r w:rsidR="00836A89">
                <w:rPr>
                  <w:rFonts w:ascii="Times New Roman" w:hAnsi="Times New Roman"/>
                  <w:bCs/>
                </w:rPr>
                <w:t>refer to</w:t>
              </w:r>
            </w:ins>
            <w:r w:rsidR="00836A89" w:rsidRPr="00FE002E">
              <w:rPr>
                <w:rFonts w:ascii="Times New Roman" w:hAnsi="Times New Roman"/>
                <w:bCs/>
              </w:rPr>
              <w:t xml:space="preserve"> </w:t>
            </w:r>
            <w:r w:rsidRPr="00FE002E">
              <w:rPr>
                <w:rFonts w:ascii="Times New Roman" w:hAnsi="Times New Roman"/>
                <w:bCs/>
              </w:rPr>
              <w:t xml:space="preserve">in Article </w:t>
            </w:r>
            <w:del w:id="409" w:author="Author">
              <w:r>
                <w:rPr>
                  <w:rFonts w:ascii="Times New Roman" w:hAnsi="Times New Roman"/>
                  <w:bCs/>
                </w:rPr>
                <w:delText>429b</w:delText>
              </w:r>
            </w:del>
            <w:ins w:id="410" w:author="Author">
              <w:r>
                <w:rPr>
                  <w:rFonts w:ascii="Times New Roman" w:hAnsi="Times New Roman"/>
                  <w:bCs/>
                </w:rPr>
                <w:t>429</w:t>
              </w:r>
              <w:r w:rsidR="003310AE">
                <w:rPr>
                  <w:rFonts w:ascii="Times New Roman" w:hAnsi="Times New Roman"/>
                  <w:bCs/>
                </w:rPr>
                <w:t>e</w:t>
              </w:r>
            </w:ins>
            <w:r>
              <w:rPr>
                <w:rFonts w:ascii="Times New Roman" w:hAnsi="Times New Roman"/>
                <w:bCs/>
              </w:rPr>
              <w:t>(1)</w:t>
            </w:r>
            <w:del w:id="411" w:author="Author">
              <w:r w:rsidRPr="00FE002E">
                <w:rPr>
                  <w:rFonts w:ascii="Times New Roman" w:hAnsi="Times New Roman"/>
                  <w:bCs/>
                </w:rPr>
                <w:delText xml:space="preserve"> </w:delText>
              </w:r>
              <w:r w:rsidR="00D63B0D">
                <w:rPr>
                  <w:rFonts w:ascii="Times New Roman" w:hAnsi="Times New Roman"/>
                  <w:bCs/>
                </w:rPr>
                <w:delText>of the</w:delText>
              </w:r>
            </w:del>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w:t>
            </w:r>
          </w:p>
          <w:p w14:paraId="29AD8FEA" w14:textId="77777777" w:rsidR="00AE2798" w:rsidRPr="00FE002E" w:rsidRDefault="00AE2798" w:rsidP="00FE0FF1">
            <w:pPr>
              <w:pStyle w:val="BodyText1"/>
              <w:spacing w:line="240" w:lineRule="auto"/>
              <w:rPr>
                <w:rFonts w:ascii="Times New Roman" w:hAnsi="Times New Roman"/>
                <w:bCs/>
              </w:rPr>
            </w:pPr>
          </w:p>
        </w:tc>
      </w:tr>
      <w:tr w:rsidR="00AE2798" w:rsidRPr="00FE002E" w14:paraId="5E04553E" w14:textId="77777777" w:rsidTr="00011E14">
        <w:trPr>
          <w:trHeight w:val="304"/>
          <w:trPrChange w:id="412" w:author="Author">
            <w:trPr>
              <w:gridBefore w:val="2"/>
              <w:gridAfter w:val="0"/>
              <w:trHeight w:val="304"/>
            </w:trPr>
          </w:trPrChange>
        </w:trPr>
        <w:tc>
          <w:tcPr>
            <w:tcW w:w="1531" w:type="dxa"/>
            <w:tcPrChange w:id="413" w:author="Author">
              <w:tcPr>
                <w:tcW w:w="1418" w:type="dxa"/>
                <w:gridSpan w:val="4"/>
              </w:tcPr>
            </w:tcPrChange>
          </w:tcPr>
          <w:p w14:paraId="252F5F3F" w14:textId="323F2967" w:rsidR="00AE2798" w:rsidRPr="00FE002E" w:rsidRDefault="00AE2798" w:rsidP="00F71081">
            <w:pPr>
              <w:pStyle w:val="BodyText1"/>
              <w:rPr>
                <w:rFonts w:ascii="Times New Roman" w:hAnsi="Times New Roman"/>
                <w:bCs/>
              </w:rPr>
            </w:pPr>
            <w:r>
              <w:rPr>
                <w:rFonts w:ascii="Times New Roman" w:hAnsi="Times New Roman"/>
                <w:bCs/>
              </w:rPr>
              <w:t>{</w:t>
            </w:r>
            <w:del w:id="414" w:author="Author">
              <w:r>
                <w:rPr>
                  <w:rFonts w:ascii="Times New Roman" w:hAnsi="Times New Roman"/>
                  <w:bCs/>
                </w:rPr>
                <w:delText>040;</w:delText>
              </w:r>
              <w:r w:rsidR="00F71081">
                <w:rPr>
                  <w:rFonts w:ascii="Times New Roman" w:hAnsi="Times New Roman"/>
                  <w:bCs/>
                </w:rPr>
                <w:delText>0</w:delText>
              </w:r>
              <w:r>
                <w:rPr>
                  <w:rFonts w:ascii="Times New Roman" w:hAnsi="Times New Roman"/>
                  <w:bCs/>
                </w:rPr>
                <w:delText>1</w:delText>
              </w:r>
              <w:r w:rsidR="00F71081">
                <w:rPr>
                  <w:rFonts w:ascii="Times New Roman" w:hAnsi="Times New Roman"/>
                  <w:bCs/>
                </w:rPr>
                <w:delText>0</w:delText>
              </w:r>
            </w:del>
            <w:ins w:id="415" w:author="Author">
              <w:r>
                <w:rPr>
                  <w:rFonts w:ascii="Times New Roman" w:hAnsi="Times New Roman"/>
                  <w:bCs/>
                </w:rPr>
                <w:t>0</w:t>
              </w:r>
              <w:r w:rsidR="009573B2">
                <w:rPr>
                  <w:rFonts w:ascii="Times New Roman" w:hAnsi="Times New Roman"/>
                  <w:bCs/>
                </w:rPr>
                <w:t>0</w:t>
              </w:r>
              <w:r>
                <w:rPr>
                  <w:rFonts w:ascii="Times New Roman" w:hAnsi="Times New Roman"/>
                  <w:bCs/>
                </w:rPr>
                <w:t>40;</w:t>
              </w:r>
              <w:r w:rsidR="00F71081">
                <w:rPr>
                  <w:rFonts w:ascii="Times New Roman" w:hAnsi="Times New Roman"/>
                  <w:bCs/>
                </w:rPr>
                <w:t>0</w:t>
              </w:r>
              <w:r w:rsidR="009573B2">
                <w:rPr>
                  <w:rFonts w:ascii="Times New Roman" w:hAnsi="Times New Roman"/>
                  <w:bCs/>
                </w:rPr>
                <w:t>0</w:t>
              </w:r>
              <w:r>
                <w:rPr>
                  <w:rFonts w:ascii="Times New Roman" w:hAnsi="Times New Roman"/>
                  <w:bCs/>
                </w:rPr>
                <w:t>1</w:t>
              </w:r>
              <w:r w:rsidR="00F71081">
                <w:rPr>
                  <w:rFonts w:ascii="Times New Roman" w:hAnsi="Times New Roman"/>
                  <w:bCs/>
                </w:rPr>
                <w:t>0</w:t>
              </w:r>
            </w:ins>
            <w:r>
              <w:rPr>
                <w:rFonts w:ascii="Times New Roman" w:hAnsi="Times New Roman"/>
                <w:bCs/>
              </w:rPr>
              <w:t>}</w:t>
            </w:r>
          </w:p>
        </w:tc>
        <w:tc>
          <w:tcPr>
            <w:tcW w:w="7590" w:type="dxa"/>
            <w:gridSpan w:val="3"/>
            <w:tcPrChange w:id="416" w:author="Author">
              <w:tcPr>
                <w:tcW w:w="7590" w:type="dxa"/>
                <w:gridSpan w:val="4"/>
              </w:tcPr>
            </w:tcPrChange>
          </w:tcPr>
          <w:p w14:paraId="2565C50A" w14:textId="3C242617" w:rsidR="00AE2798" w:rsidRDefault="00AE2798" w:rsidP="00FE0FF1">
            <w:pPr>
              <w:pStyle w:val="BodyText1"/>
              <w:spacing w:line="240" w:lineRule="auto"/>
              <w:rPr>
                <w:ins w:id="417" w:author="Author"/>
                <w:rFonts w:ascii="Times New Roman" w:hAnsi="Times New Roman"/>
                <w:bCs/>
              </w:rPr>
            </w:pPr>
            <w:r w:rsidRPr="002600C6">
              <w:rPr>
                <w:rFonts w:ascii="Times New Roman" w:hAnsi="Times New Roman"/>
                <w:b/>
                <w:bCs/>
              </w:rPr>
              <w:t xml:space="preserve">Counterparty credit risk of SFT agent transactions </w:t>
            </w:r>
            <w:del w:id="418" w:author="Author">
              <w:r w:rsidR="00D85101">
                <w:rPr>
                  <w:rFonts w:ascii="Times New Roman" w:hAnsi="Times New Roman"/>
                  <w:b/>
                  <w:bCs/>
                </w:rPr>
                <w:delText>in accordance with</w:delText>
              </w:r>
              <w:r w:rsidRPr="002600C6">
                <w:rPr>
                  <w:rFonts w:ascii="Times New Roman" w:hAnsi="Times New Roman"/>
                  <w:b/>
                  <w:bCs/>
                </w:rPr>
                <w:delText xml:space="preserve"> </w:delText>
              </w:r>
              <w:r w:rsidR="009B2324">
                <w:rPr>
                  <w:rFonts w:ascii="Times New Roman" w:hAnsi="Times New Roman"/>
                  <w:b/>
                  <w:bCs/>
                </w:rPr>
                <w:delText xml:space="preserve">Article </w:delText>
              </w:r>
              <w:r w:rsidRPr="002600C6">
                <w:rPr>
                  <w:rFonts w:ascii="Times New Roman" w:hAnsi="Times New Roman"/>
                  <w:b/>
                  <w:bCs/>
                </w:rPr>
                <w:delText>429b(6</w:delText>
              </w:r>
            </w:del>
          </w:p>
          <w:p w14:paraId="4C44D03F" w14:textId="77777777" w:rsidR="00AE2798" w:rsidRDefault="00AE2798" w:rsidP="00FE0FF1">
            <w:pPr>
              <w:pStyle w:val="BodyText1"/>
              <w:spacing w:line="240" w:lineRule="auto"/>
              <w:rPr>
                <w:ins w:id="419" w:author="Author"/>
                <w:rFonts w:ascii="Times New Roman" w:hAnsi="Times New Roman"/>
                <w:bCs/>
              </w:rPr>
            </w:pPr>
          </w:p>
          <w:p w14:paraId="51D619BF" w14:textId="77777777" w:rsidR="00AE2798" w:rsidRDefault="00E1045E" w:rsidP="00FE0FF1">
            <w:pPr>
              <w:pStyle w:val="BodyText1"/>
              <w:spacing w:line="240" w:lineRule="auto"/>
              <w:rPr>
                <w:del w:id="420" w:author="Author"/>
                <w:rFonts w:ascii="Times New Roman" w:hAnsi="Times New Roman"/>
                <w:bCs/>
              </w:rPr>
            </w:pPr>
            <w:ins w:id="421" w:author="Author">
              <w:r>
                <w:rPr>
                  <w:rFonts w:ascii="Times New Roman" w:hAnsi="Times New Roman"/>
                  <w:bCs/>
                </w:rPr>
                <w:t>Point (a</w:t>
              </w:r>
            </w:ins>
            <w:r w:rsidRPr="00011E14">
              <w:rPr>
                <w:rFonts w:ascii="Times New Roman" w:hAnsi="Times New Roman"/>
                <w:rPrChange w:id="422" w:author="Author">
                  <w:rPr>
                    <w:rFonts w:ascii="Times New Roman" w:hAnsi="Times New Roman"/>
                    <w:b/>
                  </w:rPr>
                </w:rPrChange>
              </w:rPr>
              <w:t xml:space="preserve">) of </w:t>
            </w:r>
            <w:del w:id="423" w:author="Author">
              <w:r w:rsidR="009B2324">
                <w:rPr>
                  <w:rFonts w:ascii="Times New Roman" w:hAnsi="Times New Roman"/>
                  <w:b/>
                  <w:bCs/>
                </w:rPr>
                <w:delText>the CRR</w:delText>
              </w:r>
            </w:del>
          </w:p>
          <w:p w14:paraId="1DA6829D" w14:textId="77777777" w:rsidR="00AE2798" w:rsidRDefault="00AE2798" w:rsidP="00FE0FF1">
            <w:pPr>
              <w:pStyle w:val="BodyText1"/>
              <w:spacing w:line="240" w:lineRule="auto"/>
              <w:rPr>
                <w:del w:id="424" w:author="Author"/>
                <w:rFonts w:ascii="Times New Roman" w:hAnsi="Times New Roman"/>
                <w:bCs/>
              </w:rPr>
            </w:pPr>
          </w:p>
          <w:p w14:paraId="475F166E" w14:textId="0F3EED5D" w:rsidR="00E1045E" w:rsidRPr="00FE002E" w:rsidRDefault="00AE2798" w:rsidP="00E1045E">
            <w:pPr>
              <w:pStyle w:val="BodyText1"/>
              <w:spacing w:line="240" w:lineRule="auto"/>
              <w:rPr>
                <w:ins w:id="425" w:author="Author"/>
                <w:rFonts w:ascii="Times New Roman" w:hAnsi="Times New Roman"/>
                <w:bCs/>
              </w:rPr>
            </w:pPr>
            <w:del w:id="426" w:author="Author">
              <w:r>
                <w:rPr>
                  <w:rFonts w:ascii="Times New Roman" w:hAnsi="Times New Roman"/>
                  <w:bCs/>
                </w:rPr>
                <w:delText>Article 429b(6)(a),</w:delText>
              </w:r>
            </w:del>
            <w:ins w:id="427" w:author="Author">
              <w:r w:rsidR="00E1045E">
                <w:rPr>
                  <w:rFonts w:ascii="Times New Roman" w:hAnsi="Times New Roman"/>
                  <w:bCs/>
                </w:rPr>
                <w:t>paragraph (7) and paragraphs</w:t>
              </w:r>
            </w:ins>
            <w:r w:rsidR="00E1045E">
              <w:rPr>
                <w:rFonts w:ascii="Times New Roman" w:hAnsi="Times New Roman"/>
                <w:bCs/>
              </w:rPr>
              <w:t xml:space="preserve"> (2) and (3</w:t>
            </w:r>
            <w:r w:rsidR="00E1045E" w:rsidRPr="00962812">
              <w:rPr>
                <w:rFonts w:ascii="Times New Roman" w:hAnsi="Times New Roman"/>
                <w:bCs/>
              </w:rPr>
              <w:t xml:space="preserve">) of </w:t>
            </w:r>
            <w:del w:id="428" w:author="Author">
              <w:r>
                <w:rPr>
                  <w:rFonts w:ascii="Times New Roman" w:hAnsi="Times New Roman"/>
                  <w:bCs/>
                </w:rPr>
                <w:delText>the</w:delText>
              </w:r>
            </w:del>
            <w:ins w:id="429" w:author="Author">
              <w:r w:rsidR="00E1045E" w:rsidRPr="00962812">
                <w:rPr>
                  <w:rFonts w:ascii="Times New Roman" w:hAnsi="Times New Roman"/>
                  <w:bCs/>
                </w:rPr>
                <w:t>A</w:t>
              </w:r>
              <w:r w:rsidR="00E1045E">
                <w:rPr>
                  <w:rFonts w:ascii="Times New Roman" w:hAnsi="Times New Roman"/>
                  <w:bCs/>
                </w:rPr>
                <w:t>r</w:t>
              </w:r>
              <w:r w:rsidR="00E1045E" w:rsidRPr="00962812">
                <w:rPr>
                  <w:rFonts w:ascii="Times New Roman" w:hAnsi="Times New Roman"/>
                  <w:bCs/>
                </w:rPr>
                <w:t>ticle 429</w:t>
              </w:r>
              <w:r w:rsidR="00E1045E">
                <w:rPr>
                  <w:rFonts w:ascii="Times New Roman" w:hAnsi="Times New Roman"/>
                  <w:bCs/>
                </w:rPr>
                <w:t>e</w:t>
              </w:r>
            </w:ins>
            <w:r w:rsidR="00E1045E">
              <w:rPr>
                <w:rFonts w:ascii="Times New Roman" w:hAnsi="Times New Roman"/>
                <w:bCs/>
              </w:rPr>
              <w:t xml:space="preserve"> CRR</w:t>
            </w:r>
          </w:p>
          <w:p w14:paraId="06F5E2E6" w14:textId="68A8EEF5" w:rsidR="00AE2798" w:rsidRDefault="00AE2798" w:rsidP="00FE0FF1">
            <w:pPr>
              <w:pStyle w:val="BodyText1"/>
              <w:spacing w:line="240" w:lineRule="auto"/>
              <w:rPr>
                <w:rFonts w:ascii="Times New Roman" w:hAnsi="Times New Roman"/>
                <w:bCs/>
              </w:rPr>
            </w:pPr>
          </w:p>
          <w:p w14:paraId="220E3526" w14:textId="77777777" w:rsidR="00AE2798" w:rsidRDefault="00AE2798" w:rsidP="00FE0FF1">
            <w:pPr>
              <w:pStyle w:val="BodyText1"/>
              <w:spacing w:line="240" w:lineRule="auto"/>
              <w:rPr>
                <w:rFonts w:ascii="Times New Roman" w:hAnsi="Times New Roman"/>
                <w:bCs/>
              </w:rPr>
            </w:pPr>
          </w:p>
          <w:p w14:paraId="1619B100" w14:textId="3081B634" w:rsidR="00AE2798" w:rsidRDefault="00AE2798" w:rsidP="00FE0FF1">
            <w:pPr>
              <w:pStyle w:val="BodyText1"/>
              <w:spacing w:line="240" w:lineRule="auto"/>
              <w:rPr>
                <w:rFonts w:ascii="Times New Roman" w:hAnsi="Times New Roman"/>
                <w:bCs/>
              </w:rPr>
            </w:pPr>
            <w:r>
              <w:rPr>
                <w:rFonts w:ascii="Times New Roman" w:hAnsi="Times New Roman"/>
                <w:bCs/>
              </w:rPr>
              <w:t>The exposure value for agent</w:t>
            </w:r>
            <w:r w:rsidR="00865326">
              <w:rPr>
                <w:rFonts w:ascii="Times New Roman" w:hAnsi="Times New Roman"/>
                <w:bCs/>
              </w:rPr>
              <w:t xml:space="preserve"> </w:t>
            </w:r>
            <w:r w:rsidR="008E7068">
              <w:rPr>
                <w:rFonts w:ascii="Times New Roman" w:hAnsi="Times New Roman"/>
                <w:bCs/>
              </w:rPr>
              <w:t>SFTs</w:t>
            </w:r>
            <w:r>
              <w:rPr>
                <w:rFonts w:ascii="Times New Roman" w:hAnsi="Times New Roman"/>
                <w:bCs/>
              </w:rPr>
              <w:t xml:space="preserve"> where the institution provides an indemnity </w:t>
            </w:r>
            <w:r w:rsidRPr="006871A5">
              <w:rPr>
                <w:rFonts w:ascii="Times New Roman" w:hAnsi="Times New Roman"/>
                <w:bCs/>
              </w:rPr>
              <w:t>or guarantee to a customer or counterparty limited to any difference between the value of the security or cash the customer has lent and the value of collateral the borrower has provided</w:t>
            </w:r>
            <w:r>
              <w:rPr>
                <w:rFonts w:ascii="Times New Roman" w:hAnsi="Times New Roman"/>
                <w:bCs/>
              </w:rPr>
              <w:t xml:space="preserve"> </w:t>
            </w:r>
            <w:r w:rsidR="00D85101">
              <w:rPr>
                <w:rFonts w:ascii="Times New Roman" w:hAnsi="Times New Roman"/>
                <w:bCs/>
              </w:rPr>
              <w:t>in accordance with</w:t>
            </w:r>
            <w:r>
              <w:rPr>
                <w:rFonts w:ascii="Times New Roman" w:hAnsi="Times New Roman"/>
                <w:bCs/>
              </w:rPr>
              <w:t xml:space="preserve"> </w:t>
            </w:r>
            <w:ins w:id="430" w:author="Author">
              <w:r w:rsidR="00E1045E">
                <w:rPr>
                  <w:rFonts w:ascii="Times New Roman" w:hAnsi="Times New Roman"/>
                  <w:bCs/>
                </w:rPr>
                <w:t xml:space="preserve">point (a) of </w:t>
              </w:r>
            </w:ins>
            <w:r>
              <w:rPr>
                <w:rFonts w:ascii="Times New Roman" w:hAnsi="Times New Roman"/>
                <w:bCs/>
              </w:rPr>
              <w:t xml:space="preserve">Article </w:t>
            </w:r>
            <w:del w:id="431" w:author="Author">
              <w:r>
                <w:rPr>
                  <w:rFonts w:ascii="Times New Roman" w:hAnsi="Times New Roman"/>
                  <w:bCs/>
                </w:rPr>
                <w:delText>429b(6)(a) of the</w:delText>
              </w:r>
            </w:del>
            <w:ins w:id="432" w:author="Author">
              <w:r>
                <w:rPr>
                  <w:rFonts w:ascii="Times New Roman" w:hAnsi="Times New Roman"/>
                  <w:bCs/>
                </w:rPr>
                <w:t>429</w:t>
              </w:r>
              <w:r w:rsidR="008B509E">
                <w:rPr>
                  <w:rFonts w:ascii="Times New Roman" w:hAnsi="Times New Roman"/>
                  <w:bCs/>
                </w:rPr>
                <w:t>e</w:t>
              </w:r>
              <w:r>
                <w:rPr>
                  <w:rFonts w:ascii="Times New Roman" w:hAnsi="Times New Roman"/>
                  <w:bCs/>
                </w:rPr>
                <w:t>(</w:t>
              </w:r>
              <w:r w:rsidR="008B509E">
                <w:rPr>
                  <w:rFonts w:ascii="Times New Roman" w:hAnsi="Times New Roman"/>
                  <w:bCs/>
                </w:rPr>
                <w:t>7</w:t>
              </w:r>
              <w:r>
                <w:rPr>
                  <w:rFonts w:ascii="Times New Roman" w:hAnsi="Times New Roman"/>
                  <w:bCs/>
                </w:rPr>
                <w:t>)</w:t>
              </w:r>
            </w:ins>
            <w:r>
              <w:rPr>
                <w:rFonts w:ascii="Times New Roman" w:hAnsi="Times New Roman"/>
                <w:bCs/>
              </w:rPr>
              <w:t xml:space="preserve"> </w:t>
            </w:r>
            <w:r w:rsidR="00684733">
              <w:rPr>
                <w:rFonts w:ascii="Times New Roman" w:hAnsi="Times New Roman"/>
                <w:bCs/>
              </w:rPr>
              <w:t>CRR</w:t>
            </w:r>
            <w:r>
              <w:rPr>
                <w:rFonts w:ascii="Times New Roman" w:hAnsi="Times New Roman"/>
                <w:bCs/>
              </w:rPr>
              <w:t xml:space="preserve">, consists only of the add-on determined in accordance with </w:t>
            </w:r>
            <w:del w:id="433" w:author="Author">
              <w:r>
                <w:rPr>
                  <w:rFonts w:ascii="Times New Roman" w:hAnsi="Times New Roman"/>
                  <w:bCs/>
                </w:rPr>
                <w:delText>Article 429b</w:delText>
              </w:r>
            </w:del>
            <w:ins w:id="434" w:author="Author">
              <w:r w:rsidR="003D2141">
                <w:rPr>
                  <w:rFonts w:ascii="Times New Roman" w:hAnsi="Times New Roman"/>
                  <w:bCs/>
                </w:rPr>
                <w:t xml:space="preserve">paragraph </w:t>
              </w:r>
            </w:ins>
            <w:r w:rsidR="003D2141">
              <w:rPr>
                <w:rFonts w:ascii="Times New Roman" w:hAnsi="Times New Roman"/>
                <w:bCs/>
              </w:rPr>
              <w:t xml:space="preserve">(2) or (3) of </w:t>
            </w:r>
            <w:del w:id="435" w:author="Author">
              <w:r>
                <w:rPr>
                  <w:rFonts w:ascii="Times New Roman" w:hAnsi="Times New Roman"/>
                  <w:bCs/>
                </w:rPr>
                <w:delText>the</w:delText>
              </w:r>
            </w:del>
            <w:ins w:id="436" w:author="Author">
              <w:r>
                <w:rPr>
                  <w:rFonts w:ascii="Times New Roman" w:hAnsi="Times New Roman"/>
                  <w:bCs/>
                </w:rPr>
                <w:t>Article 429</w:t>
              </w:r>
              <w:r w:rsidR="008B509E">
                <w:rPr>
                  <w:rFonts w:ascii="Times New Roman" w:hAnsi="Times New Roman"/>
                  <w:bCs/>
                </w:rPr>
                <w:t>e</w:t>
              </w:r>
            </w:ins>
            <w:r w:rsidR="003D2141">
              <w:rPr>
                <w:rFonts w:ascii="Times New Roman" w:hAnsi="Times New Roman"/>
                <w:bCs/>
              </w:rPr>
              <w:t xml:space="preserve"> </w:t>
            </w:r>
            <w:r w:rsidR="00684733">
              <w:rPr>
                <w:rFonts w:ascii="Times New Roman" w:hAnsi="Times New Roman"/>
                <w:bCs/>
              </w:rPr>
              <w:t>CRR</w:t>
            </w:r>
            <w:r>
              <w:rPr>
                <w:rFonts w:ascii="Times New Roman" w:hAnsi="Times New Roman"/>
                <w:bCs/>
              </w:rPr>
              <w:t>, as applicable.</w:t>
            </w:r>
          </w:p>
          <w:p w14:paraId="72A7F755" w14:textId="77777777" w:rsidR="00AE2798" w:rsidRDefault="00AE2798" w:rsidP="00FE0FF1">
            <w:pPr>
              <w:pStyle w:val="BodyText1"/>
              <w:spacing w:line="240" w:lineRule="auto"/>
              <w:rPr>
                <w:rFonts w:ascii="Times New Roman" w:hAnsi="Times New Roman"/>
                <w:bCs/>
              </w:rPr>
            </w:pPr>
          </w:p>
          <w:p w14:paraId="30C869C5" w14:textId="39943491" w:rsidR="00AE2798" w:rsidRDefault="00AE2798" w:rsidP="00FE0FF1">
            <w:pPr>
              <w:pStyle w:val="BodyText1"/>
              <w:spacing w:line="240" w:lineRule="auto"/>
              <w:rPr>
                <w:rFonts w:ascii="Times New Roman" w:hAnsi="Times New Roman"/>
                <w:bCs/>
              </w:rPr>
            </w:pPr>
            <w:r>
              <w:rPr>
                <w:rFonts w:ascii="Times New Roman" w:hAnsi="Times New Roman"/>
                <w:bCs/>
              </w:rPr>
              <w:t xml:space="preserve">Institutions shall not include in this </w:t>
            </w:r>
            <w:r w:rsidR="00E8206D">
              <w:rPr>
                <w:rFonts w:ascii="Times New Roman" w:hAnsi="Times New Roman"/>
                <w:bCs/>
              </w:rPr>
              <w:t>cell</w:t>
            </w:r>
            <w:r>
              <w:rPr>
                <w:rFonts w:ascii="Times New Roman" w:hAnsi="Times New Roman"/>
                <w:bCs/>
              </w:rPr>
              <w:t xml:space="preserve"> transactions </w:t>
            </w:r>
            <w:r w:rsidR="00D85101">
              <w:rPr>
                <w:rFonts w:ascii="Times New Roman" w:hAnsi="Times New Roman"/>
                <w:bCs/>
              </w:rPr>
              <w:t>in accordance with</w:t>
            </w:r>
            <w:r w:rsidR="00E1045E">
              <w:rPr>
                <w:rFonts w:ascii="Times New Roman" w:hAnsi="Times New Roman"/>
                <w:bCs/>
              </w:rPr>
              <w:t xml:space="preserve"> </w:t>
            </w:r>
            <w:ins w:id="437" w:author="Author">
              <w:r w:rsidR="00E1045E">
                <w:rPr>
                  <w:rFonts w:ascii="Times New Roman" w:hAnsi="Times New Roman"/>
                  <w:bCs/>
                </w:rPr>
                <w:t>point (c) of</w:t>
              </w:r>
              <w:r>
                <w:rPr>
                  <w:rFonts w:ascii="Times New Roman" w:hAnsi="Times New Roman"/>
                  <w:bCs/>
                </w:rPr>
                <w:t xml:space="preserve"> </w:t>
              </w:r>
            </w:ins>
            <w:r>
              <w:rPr>
                <w:rFonts w:ascii="Times New Roman" w:hAnsi="Times New Roman"/>
                <w:bCs/>
              </w:rPr>
              <w:t xml:space="preserve">Article </w:t>
            </w:r>
            <w:del w:id="438" w:author="Author">
              <w:r>
                <w:rPr>
                  <w:rFonts w:ascii="Times New Roman" w:hAnsi="Times New Roman"/>
                  <w:bCs/>
                </w:rPr>
                <w:delText>429b(6)(c</w:delText>
              </w:r>
            </w:del>
            <w:ins w:id="439" w:author="Author">
              <w:r w:rsidR="009436BE" w:rsidRPr="00E40713">
                <w:rPr>
                  <w:rFonts w:ascii="Times New Roman" w:hAnsi="Times New Roman"/>
                  <w:bCs/>
                </w:rPr>
                <w:t>429e(7</w:t>
              </w:r>
            </w:ins>
            <w:r w:rsidR="009436BE" w:rsidRPr="00E40713">
              <w:rPr>
                <w:rFonts w:ascii="Times New Roman" w:hAnsi="Times New Roman"/>
                <w:bCs/>
              </w:rPr>
              <w:t>).</w:t>
            </w:r>
            <w:r>
              <w:rPr>
                <w:rFonts w:ascii="Times New Roman" w:hAnsi="Times New Roman"/>
                <w:bCs/>
              </w:rPr>
              <w:t xml:space="preserve"> Institutions shall instead include those items in {</w:t>
            </w:r>
            <w:del w:id="440" w:author="Author">
              <w:r>
                <w:rPr>
                  <w:rFonts w:ascii="Times New Roman" w:hAnsi="Times New Roman"/>
                  <w:bCs/>
                </w:rPr>
                <w:delText>010</w:delText>
              </w:r>
              <w:r w:rsidR="00BB4B8A">
                <w:rPr>
                  <w:rFonts w:ascii="Times New Roman" w:hAnsi="Times New Roman"/>
                  <w:bCs/>
                </w:rPr>
                <w:delText>;010</w:delText>
              </w:r>
            </w:del>
            <w:ins w:id="441" w:author="Author">
              <w:r>
                <w:rPr>
                  <w:rFonts w:ascii="Times New Roman" w:hAnsi="Times New Roman"/>
                  <w:bCs/>
                </w:rPr>
                <w:t>0</w:t>
              </w:r>
              <w:r w:rsidR="00A54499">
                <w:rPr>
                  <w:rFonts w:ascii="Times New Roman" w:hAnsi="Times New Roman"/>
                  <w:bCs/>
                </w:rPr>
                <w:t>0</w:t>
              </w:r>
              <w:r>
                <w:rPr>
                  <w:rFonts w:ascii="Times New Roman" w:hAnsi="Times New Roman"/>
                  <w:bCs/>
                </w:rPr>
                <w:t>10</w:t>
              </w:r>
              <w:r w:rsidR="00BB4B8A">
                <w:rPr>
                  <w:rFonts w:ascii="Times New Roman" w:hAnsi="Times New Roman"/>
                  <w:bCs/>
                </w:rPr>
                <w:t>;0</w:t>
              </w:r>
              <w:r w:rsidR="00A54499">
                <w:rPr>
                  <w:rFonts w:ascii="Times New Roman" w:hAnsi="Times New Roman"/>
                  <w:bCs/>
                </w:rPr>
                <w:t>0</w:t>
              </w:r>
              <w:r w:rsidR="00BB4B8A">
                <w:rPr>
                  <w:rFonts w:ascii="Times New Roman" w:hAnsi="Times New Roman"/>
                  <w:bCs/>
                </w:rPr>
                <w:t>10</w:t>
              </w:r>
            </w:ins>
            <w:r w:rsidR="00BB4B8A">
              <w:rPr>
                <w:rFonts w:ascii="Times New Roman" w:hAnsi="Times New Roman"/>
                <w:bCs/>
              </w:rPr>
              <w:t>}</w:t>
            </w:r>
            <w:r w:rsidR="000E62A7">
              <w:rPr>
                <w:rFonts w:ascii="Times New Roman" w:hAnsi="Times New Roman"/>
                <w:bCs/>
              </w:rPr>
              <w:t xml:space="preserve"> and</w:t>
            </w:r>
            <w:r>
              <w:rPr>
                <w:rFonts w:ascii="Times New Roman" w:hAnsi="Times New Roman"/>
                <w:bCs/>
              </w:rPr>
              <w:t xml:space="preserve"> {</w:t>
            </w:r>
            <w:del w:id="442" w:author="Author">
              <w:r>
                <w:rPr>
                  <w:rFonts w:ascii="Times New Roman" w:hAnsi="Times New Roman"/>
                  <w:bCs/>
                </w:rPr>
                <w:delText>020</w:delText>
              </w:r>
              <w:r w:rsidR="00BB4B8A">
                <w:rPr>
                  <w:rFonts w:ascii="Times New Roman" w:hAnsi="Times New Roman"/>
                  <w:bCs/>
                </w:rPr>
                <w:delText>;010</w:delText>
              </w:r>
            </w:del>
            <w:ins w:id="443" w:author="Author">
              <w:r>
                <w:rPr>
                  <w:rFonts w:ascii="Times New Roman" w:hAnsi="Times New Roman"/>
                  <w:bCs/>
                </w:rPr>
                <w:t>0</w:t>
              </w:r>
              <w:r w:rsidR="00A54499">
                <w:rPr>
                  <w:rFonts w:ascii="Times New Roman" w:hAnsi="Times New Roman"/>
                  <w:bCs/>
                </w:rPr>
                <w:t>0</w:t>
              </w:r>
              <w:r>
                <w:rPr>
                  <w:rFonts w:ascii="Times New Roman" w:hAnsi="Times New Roman"/>
                  <w:bCs/>
                </w:rPr>
                <w:t>20</w:t>
              </w:r>
              <w:r w:rsidR="00BB4B8A">
                <w:rPr>
                  <w:rFonts w:ascii="Times New Roman" w:hAnsi="Times New Roman"/>
                  <w:bCs/>
                </w:rPr>
                <w:t>;0</w:t>
              </w:r>
              <w:r w:rsidR="00A54499">
                <w:rPr>
                  <w:rFonts w:ascii="Times New Roman" w:hAnsi="Times New Roman"/>
                  <w:bCs/>
                </w:rPr>
                <w:t>0</w:t>
              </w:r>
              <w:r w:rsidR="00BB4B8A">
                <w:rPr>
                  <w:rFonts w:ascii="Times New Roman" w:hAnsi="Times New Roman"/>
                  <w:bCs/>
                </w:rPr>
                <w:t>10</w:t>
              </w:r>
            </w:ins>
            <w:r w:rsidR="00BB4B8A">
              <w:rPr>
                <w:rFonts w:ascii="Times New Roman" w:hAnsi="Times New Roman"/>
                <w:bCs/>
              </w:rPr>
              <w:t>}</w:t>
            </w:r>
            <w:r>
              <w:rPr>
                <w:rFonts w:ascii="Times New Roman" w:hAnsi="Times New Roman"/>
                <w:bCs/>
              </w:rPr>
              <w:t xml:space="preserve"> or </w:t>
            </w:r>
            <w:r w:rsidR="000E62A7">
              <w:rPr>
                <w:rFonts w:ascii="Times New Roman" w:hAnsi="Times New Roman"/>
                <w:bCs/>
              </w:rPr>
              <w:t>{</w:t>
            </w:r>
            <w:del w:id="444" w:author="Author">
              <w:r w:rsidR="000E62A7">
                <w:rPr>
                  <w:rFonts w:ascii="Times New Roman" w:hAnsi="Times New Roman"/>
                  <w:bCs/>
                </w:rPr>
                <w:delText>010;010</w:delText>
              </w:r>
            </w:del>
            <w:ins w:id="445" w:author="Author">
              <w:r w:rsidR="000E62A7">
                <w:rPr>
                  <w:rFonts w:ascii="Times New Roman" w:hAnsi="Times New Roman"/>
                  <w:bCs/>
                </w:rPr>
                <w:t>0</w:t>
              </w:r>
              <w:r w:rsidR="00A54499">
                <w:rPr>
                  <w:rFonts w:ascii="Times New Roman" w:hAnsi="Times New Roman"/>
                  <w:bCs/>
                </w:rPr>
                <w:t>0</w:t>
              </w:r>
              <w:r w:rsidR="000E62A7">
                <w:rPr>
                  <w:rFonts w:ascii="Times New Roman" w:hAnsi="Times New Roman"/>
                  <w:bCs/>
                </w:rPr>
                <w:t>10;0</w:t>
              </w:r>
              <w:r w:rsidR="00A54499">
                <w:rPr>
                  <w:rFonts w:ascii="Times New Roman" w:hAnsi="Times New Roman"/>
                  <w:bCs/>
                </w:rPr>
                <w:t>0</w:t>
              </w:r>
              <w:r w:rsidR="000E62A7">
                <w:rPr>
                  <w:rFonts w:ascii="Times New Roman" w:hAnsi="Times New Roman"/>
                  <w:bCs/>
                </w:rPr>
                <w:t>10</w:t>
              </w:r>
            </w:ins>
            <w:r w:rsidR="000E62A7">
              <w:rPr>
                <w:rFonts w:ascii="Times New Roman" w:hAnsi="Times New Roman"/>
                <w:bCs/>
              </w:rPr>
              <w:t xml:space="preserve">} and </w:t>
            </w:r>
            <w:r>
              <w:rPr>
                <w:rFonts w:ascii="Times New Roman" w:hAnsi="Times New Roman"/>
                <w:bCs/>
              </w:rPr>
              <w:t>{</w:t>
            </w:r>
            <w:del w:id="446" w:author="Author">
              <w:r>
                <w:rPr>
                  <w:rFonts w:ascii="Times New Roman" w:hAnsi="Times New Roman"/>
                  <w:bCs/>
                </w:rPr>
                <w:delText>030</w:delText>
              </w:r>
              <w:r w:rsidR="00BB4B8A">
                <w:rPr>
                  <w:rFonts w:ascii="Times New Roman" w:hAnsi="Times New Roman"/>
                  <w:bCs/>
                </w:rPr>
                <w:delText>;010</w:delText>
              </w:r>
            </w:del>
            <w:ins w:id="447" w:author="Author">
              <w:r>
                <w:rPr>
                  <w:rFonts w:ascii="Times New Roman" w:hAnsi="Times New Roman"/>
                  <w:bCs/>
                </w:rPr>
                <w:t>0</w:t>
              </w:r>
              <w:r w:rsidR="00A54499">
                <w:rPr>
                  <w:rFonts w:ascii="Times New Roman" w:hAnsi="Times New Roman"/>
                  <w:bCs/>
                </w:rPr>
                <w:t>0</w:t>
              </w:r>
              <w:r>
                <w:rPr>
                  <w:rFonts w:ascii="Times New Roman" w:hAnsi="Times New Roman"/>
                  <w:bCs/>
                </w:rPr>
                <w:t>30</w:t>
              </w:r>
              <w:r w:rsidR="00BB4B8A">
                <w:rPr>
                  <w:rFonts w:ascii="Times New Roman" w:hAnsi="Times New Roman"/>
                  <w:bCs/>
                </w:rPr>
                <w:t>;</w:t>
              </w:r>
              <w:r w:rsidR="00A54499">
                <w:rPr>
                  <w:rFonts w:ascii="Times New Roman" w:hAnsi="Times New Roman"/>
                  <w:bCs/>
                </w:rPr>
                <w:t>0</w:t>
              </w:r>
              <w:r w:rsidR="00BB4B8A">
                <w:rPr>
                  <w:rFonts w:ascii="Times New Roman" w:hAnsi="Times New Roman"/>
                  <w:bCs/>
                </w:rPr>
                <w:t>010</w:t>
              </w:r>
            </w:ins>
            <w:r w:rsidR="00BB4B8A">
              <w:rPr>
                <w:rFonts w:ascii="Times New Roman" w:hAnsi="Times New Roman"/>
                <w:bCs/>
              </w:rPr>
              <w:t>}</w:t>
            </w:r>
            <w:r w:rsidR="009B2324">
              <w:rPr>
                <w:rFonts w:ascii="Times New Roman" w:hAnsi="Times New Roman"/>
                <w:bCs/>
              </w:rPr>
              <w:t>, as applicable</w:t>
            </w:r>
            <w:r>
              <w:rPr>
                <w:rFonts w:ascii="Times New Roman" w:hAnsi="Times New Roman"/>
                <w:bCs/>
              </w:rPr>
              <w:t>.</w:t>
            </w:r>
          </w:p>
          <w:p w14:paraId="138E8801" w14:textId="77777777" w:rsidR="00AE2798" w:rsidRPr="0084012A" w:rsidRDefault="00AE2798" w:rsidP="00FE0FF1">
            <w:pPr>
              <w:pStyle w:val="BodyText1"/>
              <w:spacing w:line="240" w:lineRule="auto"/>
              <w:rPr>
                <w:rFonts w:ascii="Times New Roman" w:hAnsi="Times New Roman"/>
                <w:bCs/>
              </w:rPr>
            </w:pPr>
          </w:p>
        </w:tc>
      </w:tr>
      <w:tr w:rsidR="00AE2798" w:rsidRPr="00FE002E" w14:paraId="730C9B47" w14:textId="77777777" w:rsidTr="00011E14">
        <w:trPr>
          <w:trHeight w:val="304"/>
          <w:trPrChange w:id="448" w:author="Author">
            <w:trPr>
              <w:gridBefore w:val="2"/>
              <w:gridAfter w:val="0"/>
              <w:trHeight w:val="304"/>
            </w:trPr>
          </w:trPrChange>
        </w:trPr>
        <w:tc>
          <w:tcPr>
            <w:tcW w:w="1531" w:type="dxa"/>
            <w:tcPrChange w:id="449" w:author="Author">
              <w:tcPr>
                <w:tcW w:w="1418" w:type="dxa"/>
                <w:gridSpan w:val="4"/>
              </w:tcPr>
            </w:tcPrChange>
          </w:tcPr>
          <w:p w14:paraId="67472548" w14:textId="05B163C3" w:rsidR="00AE2798" w:rsidRPr="00FE002E" w:rsidRDefault="00AE2798" w:rsidP="00F71081">
            <w:pPr>
              <w:pStyle w:val="BodyText1"/>
              <w:rPr>
                <w:rFonts w:ascii="Times New Roman" w:hAnsi="Times New Roman"/>
                <w:bCs/>
              </w:rPr>
            </w:pPr>
            <w:r>
              <w:rPr>
                <w:rFonts w:ascii="Times New Roman" w:hAnsi="Times New Roman"/>
                <w:bCs/>
              </w:rPr>
              <w:t>{</w:t>
            </w:r>
            <w:del w:id="450" w:author="Author">
              <w:r>
                <w:rPr>
                  <w:rFonts w:ascii="Times New Roman" w:hAnsi="Times New Roman"/>
                  <w:bCs/>
                </w:rPr>
                <w:delText>050;</w:delText>
              </w:r>
              <w:r w:rsidR="00F71081">
                <w:rPr>
                  <w:rFonts w:ascii="Times New Roman" w:hAnsi="Times New Roman"/>
                  <w:bCs/>
                </w:rPr>
                <w:delText>0</w:delText>
              </w:r>
              <w:r>
                <w:rPr>
                  <w:rFonts w:ascii="Times New Roman" w:hAnsi="Times New Roman"/>
                  <w:bCs/>
                </w:rPr>
                <w:delText>1</w:delText>
              </w:r>
              <w:r w:rsidR="00F71081">
                <w:rPr>
                  <w:rFonts w:ascii="Times New Roman" w:hAnsi="Times New Roman"/>
                  <w:bCs/>
                </w:rPr>
                <w:delText>0</w:delText>
              </w:r>
            </w:del>
            <w:ins w:id="451" w:author="Author">
              <w:r>
                <w:rPr>
                  <w:rFonts w:ascii="Times New Roman" w:hAnsi="Times New Roman"/>
                  <w:bCs/>
                </w:rPr>
                <w:t>0</w:t>
              </w:r>
              <w:r w:rsidR="009573B2">
                <w:rPr>
                  <w:rFonts w:ascii="Times New Roman" w:hAnsi="Times New Roman"/>
                  <w:bCs/>
                </w:rPr>
                <w:t>0</w:t>
              </w:r>
              <w:r>
                <w:rPr>
                  <w:rFonts w:ascii="Times New Roman" w:hAnsi="Times New Roman"/>
                  <w:bCs/>
                </w:rPr>
                <w:t>50;</w:t>
              </w:r>
              <w:r w:rsidR="00F71081">
                <w:rPr>
                  <w:rFonts w:ascii="Times New Roman" w:hAnsi="Times New Roman"/>
                  <w:bCs/>
                </w:rPr>
                <w:t>0</w:t>
              </w:r>
              <w:r w:rsidR="009573B2">
                <w:rPr>
                  <w:rFonts w:ascii="Times New Roman" w:hAnsi="Times New Roman"/>
                  <w:bCs/>
                </w:rPr>
                <w:t>0</w:t>
              </w:r>
              <w:r>
                <w:rPr>
                  <w:rFonts w:ascii="Times New Roman" w:hAnsi="Times New Roman"/>
                  <w:bCs/>
                </w:rPr>
                <w:t>1</w:t>
              </w:r>
              <w:r w:rsidR="00F71081">
                <w:rPr>
                  <w:rFonts w:ascii="Times New Roman" w:hAnsi="Times New Roman"/>
                  <w:bCs/>
                </w:rPr>
                <w:t>0</w:t>
              </w:r>
            </w:ins>
            <w:r>
              <w:rPr>
                <w:rFonts w:ascii="Times New Roman" w:hAnsi="Times New Roman"/>
                <w:bCs/>
              </w:rPr>
              <w:t>}</w:t>
            </w:r>
          </w:p>
        </w:tc>
        <w:tc>
          <w:tcPr>
            <w:tcW w:w="7590" w:type="dxa"/>
            <w:gridSpan w:val="3"/>
            <w:tcPrChange w:id="452" w:author="Author">
              <w:tcPr>
                <w:tcW w:w="7590" w:type="dxa"/>
                <w:gridSpan w:val="4"/>
              </w:tcPr>
            </w:tcPrChange>
          </w:tcPr>
          <w:p w14:paraId="2F6E1B5E" w14:textId="77777777" w:rsidR="00AE2798" w:rsidRDefault="005556DC" w:rsidP="00FE0FF1">
            <w:pPr>
              <w:pStyle w:val="BodyText1"/>
              <w:spacing w:line="240" w:lineRule="auto"/>
              <w:rPr>
                <w:rFonts w:ascii="Times New Roman" w:hAnsi="Times New Roman"/>
                <w:bCs/>
              </w:rPr>
            </w:pPr>
            <w:r>
              <w:rPr>
                <w:rFonts w:ascii="Times New Roman" w:hAnsi="Times New Roman"/>
                <w:b/>
                <w:bCs/>
              </w:rPr>
              <w:t xml:space="preserve">(-) </w:t>
            </w:r>
            <w:r w:rsidR="00AE2798" w:rsidRPr="002600C6">
              <w:rPr>
                <w:rFonts w:ascii="Times New Roman" w:hAnsi="Times New Roman"/>
                <w:b/>
                <w:bCs/>
              </w:rPr>
              <w:t>Exempted CCP leg of client-cleared SFT exposures</w:t>
            </w:r>
          </w:p>
          <w:p w14:paraId="2E1CA151" w14:textId="77777777" w:rsidR="00AE2798" w:rsidRDefault="00AE2798" w:rsidP="00FE0FF1">
            <w:pPr>
              <w:pStyle w:val="BodyText1"/>
              <w:spacing w:line="240" w:lineRule="auto"/>
              <w:rPr>
                <w:rFonts w:ascii="Times New Roman" w:hAnsi="Times New Roman"/>
                <w:bCs/>
              </w:rPr>
            </w:pPr>
          </w:p>
          <w:p w14:paraId="1B6574CC" w14:textId="0C04EE04" w:rsidR="00AE2798" w:rsidRDefault="00AE2798" w:rsidP="00FE0FF1">
            <w:pPr>
              <w:pStyle w:val="BodyText1"/>
              <w:spacing w:line="240" w:lineRule="auto"/>
              <w:rPr>
                <w:rFonts w:ascii="Times New Roman" w:hAnsi="Times New Roman"/>
                <w:bCs/>
              </w:rPr>
            </w:pPr>
            <w:del w:id="453" w:author="Author">
              <w:r>
                <w:rPr>
                  <w:rFonts w:ascii="Times New Roman" w:hAnsi="Times New Roman"/>
                  <w:bCs/>
                </w:rPr>
                <w:delText>Articles 429(11</w:delText>
              </w:r>
            </w:del>
            <w:ins w:id="454" w:author="Author">
              <w:r w:rsidR="00E1045E">
                <w:rPr>
                  <w:rFonts w:ascii="Times New Roman" w:hAnsi="Times New Roman"/>
                  <w:bCs/>
                </w:rPr>
                <w:t xml:space="preserve">Point (g) of </w:t>
              </w:r>
              <w:r>
                <w:rPr>
                  <w:rFonts w:ascii="Times New Roman" w:hAnsi="Times New Roman"/>
                  <w:bCs/>
                </w:rPr>
                <w:t xml:space="preserve">Article </w:t>
              </w:r>
              <w:r w:rsidR="0062501E">
                <w:rPr>
                  <w:rFonts w:ascii="Times New Roman" w:hAnsi="Times New Roman"/>
                  <w:bCs/>
                </w:rPr>
                <w:t>429a(1</w:t>
              </w:r>
            </w:ins>
            <w:r w:rsidR="0062501E">
              <w:rPr>
                <w:rFonts w:ascii="Times New Roman" w:hAnsi="Times New Roman"/>
                <w:bCs/>
              </w:rPr>
              <w:t>)</w:t>
            </w:r>
            <w:r w:rsidR="009B2324">
              <w:rPr>
                <w:rFonts w:ascii="Times New Roman" w:hAnsi="Times New Roman"/>
                <w:bCs/>
              </w:rPr>
              <w:t xml:space="preserve"> and</w:t>
            </w:r>
            <w:r w:rsidR="00E1045E">
              <w:rPr>
                <w:rFonts w:ascii="Times New Roman" w:hAnsi="Times New Roman"/>
                <w:bCs/>
              </w:rPr>
              <w:t xml:space="preserve"> </w:t>
            </w:r>
            <w:del w:id="455" w:author="Author">
              <w:r>
                <w:rPr>
                  <w:rFonts w:ascii="Times New Roman" w:hAnsi="Times New Roman"/>
                  <w:bCs/>
                </w:rPr>
                <w:delText>306(1)(</w:delText>
              </w:r>
            </w:del>
            <w:ins w:id="456" w:author="Author">
              <w:r w:rsidR="00E1045E">
                <w:rPr>
                  <w:rFonts w:ascii="Times New Roman" w:hAnsi="Times New Roman"/>
                  <w:bCs/>
                </w:rPr>
                <w:t>point (</w:t>
              </w:r>
            </w:ins>
            <w:r w:rsidR="00E1045E">
              <w:rPr>
                <w:rFonts w:ascii="Times New Roman" w:hAnsi="Times New Roman"/>
                <w:bCs/>
              </w:rPr>
              <w:t>c)</w:t>
            </w:r>
            <w:r>
              <w:rPr>
                <w:rFonts w:ascii="Times New Roman" w:hAnsi="Times New Roman"/>
                <w:bCs/>
              </w:rPr>
              <w:t xml:space="preserve"> </w:t>
            </w:r>
            <w:r w:rsidR="00E1045E">
              <w:rPr>
                <w:rFonts w:ascii="Times New Roman" w:hAnsi="Times New Roman"/>
                <w:bCs/>
              </w:rPr>
              <w:t xml:space="preserve">of </w:t>
            </w:r>
            <w:del w:id="457" w:author="Author">
              <w:r>
                <w:rPr>
                  <w:rFonts w:ascii="Times New Roman" w:hAnsi="Times New Roman"/>
                  <w:bCs/>
                </w:rPr>
                <w:delText>the</w:delText>
              </w:r>
            </w:del>
            <w:ins w:id="458" w:author="Author">
              <w:r w:rsidR="00E1045E">
                <w:rPr>
                  <w:rFonts w:ascii="Times New Roman" w:hAnsi="Times New Roman"/>
                  <w:bCs/>
                </w:rPr>
                <w:t xml:space="preserve">Article </w:t>
              </w:r>
              <w:r>
                <w:rPr>
                  <w:rFonts w:ascii="Times New Roman" w:hAnsi="Times New Roman"/>
                  <w:bCs/>
                </w:rPr>
                <w:t>306(1)</w:t>
              </w:r>
            </w:ins>
            <w:r w:rsidR="00E1045E">
              <w:rPr>
                <w:rFonts w:ascii="Times New Roman" w:hAnsi="Times New Roman"/>
                <w:bCs/>
              </w:rPr>
              <w:t xml:space="preserve"> </w:t>
            </w:r>
            <w:r w:rsidR="00684733">
              <w:rPr>
                <w:rFonts w:ascii="Times New Roman" w:hAnsi="Times New Roman"/>
                <w:bCs/>
              </w:rPr>
              <w:t>CRR</w:t>
            </w:r>
          </w:p>
          <w:p w14:paraId="1E3E7DD1" w14:textId="77777777" w:rsidR="00AE2798" w:rsidRDefault="00AE2798" w:rsidP="00FE0FF1">
            <w:pPr>
              <w:pStyle w:val="BodyText1"/>
              <w:spacing w:line="240" w:lineRule="auto"/>
              <w:rPr>
                <w:rFonts w:ascii="Times New Roman" w:hAnsi="Times New Roman"/>
                <w:bCs/>
              </w:rPr>
            </w:pPr>
          </w:p>
          <w:p w14:paraId="5E6D8E3F" w14:textId="342BD0C0" w:rsidR="00AE2798" w:rsidRDefault="00AE2798" w:rsidP="00FE0FF1">
            <w:pPr>
              <w:pStyle w:val="BodyText1"/>
              <w:spacing w:line="240" w:lineRule="auto"/>
              <w:rPr>
                <w:rFonts w:ascii="Times New Roman" w:hAnsi="Times New Roman"/>
                <w:bCs/>
              </w:rPr>
            </w:pPr>
            <w:r>
              <w:rPr>
                <w:rFonts w:ascii="Times New Roman" w:hAnsi="Times New Roman"/>
                <w:bCs/>
              </w:rPr>
              <w:t xml:space="preserve">The exempted CCP leg of client-cleared trade exposures of </w:t>
            </w:r>
            <w:r w:rsidR="008E7068">
              <w:rPr>
                <w:rFonts w:ascii="Times New Roman" w:hAnsi="Times New Roman"/>
                <w:bCs/>
              </w:rPr>
              <w:t>SFTs</w:t>
            </w:r>
            <w:r>
              <w:rPr>
                <w:rFonts w:ascii="Times New Roman" w:hAnsi="Times New Roman"/>
                <w:bCs/>
              </w:rPr>
              <w:t xml:space="preserve">, provided that those items meet the conditions laid down in </w:t>
            </w:r>
            <w:ins w:id="459" w:author="Author">
              <w:r w:rsidR="00E1045E">
                <w:rPr>
                  <w:rFonts w:ascii="Times New Roman" w:hAnsi="Times New Roman"/>
                  <w:bCs/>
                </w:rPr>
                <w:t xml:space="preserve">point (c) of </w:t>
              </w:r>
            </w:ins>
            <w:r>
              <w:rPr>
                <w:rFonts w:ascii="Times New Roman" w:hAnsi="Times New Roman"/>
                <w:bCs/>
              </w:rPr>
              <w:t>Article 306(1</w:t>
            </w:r>
            <w:del w:id="460" w:author="Author">
              <w:r>
                <w:rPr>
                  <w:rFonts w:ascii="Times New Roman" w:hAnsi="Times New Roman"/>
                  <w:bCs/>
                </w:rPr>
                <w:delText>)(c) of the</w:delText>
              </w:r>
            </w:del>
            <w:ins w:id="461" w:author="Author">
              <w:r>
                <w:rPr>
                  <w:rFonts w:ascii="Times New Roman" w:hAnsi="Times New Roman"/>
                  <w:bCs/>
                </w:rPr>
                <w:t>)</w:t>
              </w:r>
            </w:ins>
            <w:r>
              <w:rPr>
                <w:rFonts w:ascii="Times New Roman" w:hAnsi="Times New Roman"/>
                <w:bCs/>
              </w:rPr>
              <w:t xml:space="preserve"> </w:t>
            </w:r>
            <w:r w:rsidR="00684733">
              <w:rPr>
                <w:rFonts w:ascii="Times New Roman" w:hAnsi="Times New Roman"/>
                <w:bCs/>
              </w:rPr>
              <w:t>CRR</w:t>
            </w:r>
            <w:r>
              <w:rPr>
                <w:rFonts w:ascii="Times New Roman" w:hAnsi="Times New Roman"/>
                <w:bCs/>
              </w:rPr>
              <w:t>.</w:t>
            </w:r>
          </w:p>
          <w:p w14:paraId="2BF6E021" w14:textId="77777777" w:rsidR="004052F0" w:rsidRDefault="004052F0" w:rsidP="00FE0FF1">
            <w:pPr>
              <w:pStyle w:val="BodyText1"/>
              <w:spacing w:line="240" w:lineRule="auto"/>
              <w:rPr>
                <w:rFonts w:ascii="Times New Roman" w:hAnsi="Times New Roman"/>
                <w:bCs/>
              </w:rPr>
            </w:pPr>
          </w:p>
          <w:p w14:paraId="39011247" w14:textId="0FF43748" w:rsidR="004052F0" w:rsidRDefault="004052F0" w:rsidP="00FE0FF1">
            <w:pPr>
              <w:pStyle w:val="BodyText1"/>
              <w:spacing w:line="240" w:lineRule="auto"/>
              <w:rPr>
                <w:rFonts w:ascii="Times New Roman" w:hAnsi="Times New Roman"/>
                <w:bCs/>
              </w:rPr>
            </w:pPr>
            <w:r>
              <w:rPr>
                <w:rFonts w:ascii="Times New Roman" w:hAnsi="Times New Roman"/>
                <w:bCs/>
              </w:rPr>
              <w:t>Where the exempted leg to the CCP is a</w:t>
            </w:r>
            <w:r w:rsidR="009479A1">
              <w:rPr>
                <w:rFonts w:ascii="Times New Roman" w:hAnsi="Times New Roman"/>
                <w:bCs/>
              </w:rPr>
              <w:t xml:space="preserve"> </w:t>
            </w:r>
            <w:r>
              <w:rPr>
                <w:rFonts w:ascii="Times New Roman" w:hAnsi="Times New Roman"/>
                <w:bCs/>
              </w:rPr>
              <w:t xml:space="preserve">security it shall not be reported </w:t>
            </w:r>
            <w:r w:rsidR="009479A1">
              <w:rPr>
                <w:rFonts w:ascii="Times New Roman" w:hAnsi="Times New Roman"/>
                <w:bCs/>
              </w:rPr>
              <w:t xml:space="preserve">in this cell </w:t>
            </w:r>
            <w:r>
              <w:rPr>
                <w:rFonts w:ascii="Times New Roman" w:hAnsi="Times New Roman"/>
                <w:bCs/>
              </w:rPr>
              <w:t>unless it</w:t>
            </w:r>
            <w:r w:rsidR="009479A1">
              <w:rPr>
                <w:rFonts w:ascii="Times New Roman" w:hAnsi="Times New Roman"/>
                <w:bCs/>
              </w:rPr>
              <w:t xml:space="preserve"> is a re</w:t>
            </w:r>
            <w:r w:rsidR="008E7068">
              <w:rPr>
                <w:rFonts w:ascii="Times New Roman" w:hAnsi="Times New Roman"/>
                <w:bCs/>
              </w:rPr>
              <w:t>-</w:t>
            </w:r>
            <w:r w:rsidR="009479A1">
              <w:rPr>
                <w:rFonts w:ascii="Times New Roman" w:hAnsi="Times New Roman"/>
                <w:bCs/>
              </w:rPr>
              <w:t xml:space="preserve">pledged security that under the applicable accounting framework </w:t>
            </w:r>
            <w:r w:rsidR="001B3BF0">
              <w:rPr>
                <w:rFonts w:ascii="Times New Roman" w:hAnsi="Times New Roman"/>
                <w:bCs/>
              </w:rPr>
              <w:t>(i</w:t>
            </w:r>
            <w:r w:rsidR="00DE64B2">
              <w:rPr>
                <w:rFonts w:ascii="Times New Roman" w:hAnsi="Times New Roman"/>
                <w:bCs/>
              </w:rPr>
              <w:t>.</w:t>
            </w:r>
            <w:r w:rsidR="001B3BF0">
              <w:rPr>
                <w:rFonts w:ascii="Times New Roman" w:hAnsi="Times New Roman"/>
                <w:bCs/>
              </w:rPr>
              <w:t>e</w:t>
            </w:r>
            <w:r w:rsidR="00DE64B2">
              <w:rPr>
                <w:rFonts w:ascii="Times New Roman" w:hAnsi="Times New Roman"/>
                <w:bCs/>
              </w:rPr>
              <w:t>.</w:t>
            </w:r>
            <w:r>
              <w:rPr>
                <w:rFonts w:ascii="Times New Roman" w:hAnsi="Times New Roman"/>
                <w:bCs/>
              </w:rPr>
              <w:t xml:space="preserve"> </w:t>
            </w:r>
            <w:r w:rsidR="00D85101">
              <w:rPr>
                <w:rFonts w:ascii="Times New Roman" w:hAnsi="Times New Roman"/>
                <w:bCs/>
              </w:rPr>
              <w:t>in accordance with</w:t>
            </w:r>
            <w:r>
              <w:rPr>
                <w:rFonts w:ascii="Times New Roman" w:hAnsi="Times New Roman"/>
                <w:bCs/>
              </w:rPr>
              <w:t xml:space="preserve"> the first sentence of Article 111(1) </w:t>
            </w:r>
            <w:del w:id="462" w:author="Author">
              <w:r>
                <w:rPr>
                  <w:rFonts w:ascii="Times New Roman" w:hAnsi="Times New Roman"/>
                  <w:bCs/>
                </w:rPr>
                <w:delText xml:space="preserve">of the </w:delText>
              </w:r>
            </w:del>
            <w:r w:rsidR="00684733">
              <w:rPr>
                <w:rFonts w:ascii="Times New Roman" w:hAnsi="Times New Roman"/>
                <w:bCs/>
              </w:rPr>
              <w:t>CRR</w:t>
            </w:r>
            <w:r w:rsidR="001B3BF0">
              <w:rPr>
                <w:rFonts w:ascii="Times New Roman" w:hAnsi="Times New Roman"/>
                <w:bCs/>
              </w:rPr>
              <w:t>) is included at full value</w:t>
            </w:r>
            <w:r>
              <w:rPr>
                <w:rFonts w:ascii="Times New Roman" w:hAnsi="Times New Roman"/>
                <w:bCs/>
              </w:rPr>
              <w:t>.</w:t>
            </w:r>
          </w:p>
          <w:p w14:paraId="792701C9" w14:textId="77777777" w:rsidR="004052F0" w:rsidRDefault="004052F0" w:rsidP="00FE0FF1">
            <w:pPr>
              <w:pStyle w:val="BodyText1"/>
              <w:spacing w:line="240" w:lineRule="auto"/>
              <w:rPr>
                <w:rFonts w:ascii="Times New Roman" w:hAnsi="Times New Roman"/>
                <w:bCs/>
              </w:rPr>
            </w:pPr>
          </w:p>
          <w:p w14:paraId="687C6D9C" w14:textId="26F9843F" w:rsidR="005A1D6D" w:rsidRDefault="005A1D6D" w:rsidP="005A1D6D">
            <w:pPr>
              <w:pStyle w:val="BodyText1"/>
              <w:spacing w:line="240" w:lineRule="auto"/>
              <w:rPr>
                <w:rFonts w:ascii="Times New Roman" w:hAnsi="Times New Roman"/>
                <w:bCs/>
              </w:rPr>
            </w:pPr>
            <w:r>
              <w:rPr>
                <w:rFonts w:ascii="Times New Roman" w:hAnsi="Times New Roman"/>
                <w:bCs/>
              </w:rPr>
              <w:t xml:space="preserve">Institutions shall, as if no exemption applies, also include the amount reported in this cell in </w:t>
            </w:r>
            <w:r w:rsidRPr="00FE002E">
              <w:rPr>
                <w:rFonts w:ascii="Times New Roman" w:hAnsi="Times New Roman"/>
                <w:bCs/>
              </w:rPr>
              <w:t>{</w:t>
            </w:r>
            <w:del w:id="463" w:author="Author">
              <w:r w:rsidR="004052F0" w:rsidRPr="00FE002E">
                <w:rPr>
                  <w:rFonts w:ascii="Times New Roman" w:hAnsi="Times New Roman"/>
                  <w:bCs/>
                </w:rPr>
                <w:delText>010</w:delText>
              </w:r>
              <w:r w:rsidR="00BB4B8A">
                <w:rPr>
                  <w:rFonts w:ascii="Times New Roman" w:hAnsi="Times New Roman"/>
                  <w:bCs/>
                </w:rPr>
                <w:delText>;010}</w:delText>
              </w:r>
              <w:r w:rsidR="00595A81">
                <w:rPr>
                  <w:rFonts w:ascii="Times New Roman" w:hAnsi="Times New Roman"/>
                  <w:bCs/>
                </w:rPr>
                <w:delText xml:space="preserve">, </w:delText>
              </w:r>
              <w:r w:rsidR="00595A81" w:rsidRPr="00FE002E">
                <w:rPr>
                  <w:rFonts w:ascii="Times New Roman" w:hAnsi="Times New Roman"/>
                  <w:bCs/>
                </w:rPr>
                <w:delText>{0</w:delText>
              </w:r>
              <w:r w:rsidR="00595A81">
                <w:rPr>
                  <w:rFonts w:ascii="Times New Roman" w:hAnsi="Times New Roman"/>
                  <w:bCs/>
                </w:rPr>
                <w:delText>2</w:delText>
              </w:r>
              <w:r w:rsidR="00595A81" w:rsidRPr="00FE002E">
                <w:rPr>
                  <w:rFonts w:ascii="Times New Roman" w:hAnsi="Times New Roman"/>
                  <w:bCs/>
                </w:rPr>
                <w:delText>0</w:delText>
              </w:r>
              <w:r w:rsidR="00BB4B8A">
                <w:rPr>
                  <w:rFonts w:ascii="Times New Roman" w:hAnsi="Times New Roman"/>
                  <w:bCs/>
                </w:rPr>
                <w:delText>;010}</w:delText>
              </w:r>
              <w:r w:rsidR="00595A81">
                <w:rPr>
                  <w:rFonts w:ascii="Times New Roman" w:hAnsi="Times New Roman"/>
                  <w:bCs/>
                </w:rPr>
                <w:delText xml:space="preserve"> and </w:delText>
              </w:r>
              <w:r w:rsidR="00595A81" w:rsidRPr="00FE002E">
                <w:rPr>
                  <w:rFonts w:ascii="Times New Roman" w:hAnsi="Times New Roman"/>
                  <w:bCs/>
                </w:rPr>
                <w:delText>{0</w:delText>
              </w:r>
              <w:r w:rsidR="00595A81">
                <w:rPr>
                  <w:rFonts w:ascii="Times New Roman" w:hAnsi="Times New Roman"/>
                  <w:bCs/>
                </w:rPr>
                <w:delText>3</w:delText>
              </w:r>
              <w:r w:rsidR="00595A81" w:rsidRPr="00FE002E">
                <w:rPr>
                  <w:rFonts w:ascii="Times New Roman" w:hAnsi="Times New Roman"/>
                  <w:bCs/>
                </w:rPr>
                <w:delText>0</w:delText>
              </w:r>
              <w:r w:rsidR="00BB4B8A">
                <w:rPr>
                  <w:rFonts w:ascii="Times New Roman" w:hAnsi="Times New Roman"/>
                  <w:bCs/>
                </w:rPr>
                <w:delText>;010}</w:delText>
              </w:r>
              <w:r w:rsidR="00595A81">
                <w:rPr>
                  <w:rFonts w:ascii="Times New Roman" w:hAnsi="Times New Roman"/>
                  <w:bCs/>
                </w:rPr>
                <w:delText xml:space="preserve">, </w:delText>
              </w:r>
              <w:r w:rsidR="004052F0">
                <w:rPr>
                  <w:rFonts w:ascii="Times New Roman" w:hAnsi="Times New Roman"/>
                  <w:bCs/>
                </w:rPr>
                <w:delText>and</w:delText>
              </w:r>
              <w:r w:rsidR="009479A1">
                <w:rPr>
                  <w:rFonts w:ascii="Times New Roman" w:hAnsi="Times New Roman"/>
                  <w:bCs/>
                </w:rPr>
                <w:delText>,</w:delText>
              </w:r>
              <w:r w:rsidR="004052F0">
                <w:rPr>
                  <w:rFonts w:ascii="Times New Roman" w:hAnsi="Times New Roman"/>
                  <w:bCs/>
                </w:rPr>
                <w:delText xml:space="preserve"> </w:delText>
              </w:r>
              <w:r w:rsidR="009479A1">
                <w:rPr>
                  <w:rFonts w:ascii="Times New Roman" w:hAnsi="Times New Roman"/>
                  <w:bCs/>
                </w:rPr>
                <w:delText xml:space="preserve">if the condition in the second half of the previous sentence is met, in </w:delText>
              </w:r>
              <w:r w:rsidR="004052F0" w:rsidRPr="004052F0">
                <w:rPr>
                  <w:rFonts w:ascii="Times New Roman" w:hAnsi="Times New Roman"/>
                  <w:bCs/>
                </w:rPr>
                <w:delText>{190</w:delText>
              </w:r>
              <w:r w:rsidR="00BB4B8A">
                <w:rPr>
                  <w:rFonts w:ascii="Times New Roman" w:hAnsi="Times New Roman"/>
                  <w:bCs/>
                </w:rPr>
                <w:delText>;010</w:delText>
              </w:r>
            </w:del>
            <w:ins w:id="464" w:author="Author">
              <w:r w:rsidRPr="00FE002E">
                <w:rPr>
                  <w:rFonts w:ascii="Times New Roman" w:hAnsi="Times New Roman"/>
                  <w:bCs/>
                </w:rPr>
                <w:t>0</w:t>
              </w:r>
              <w:r w:rsidR="00A54499">
                <w:rPr>
                  <w:rFonts w:ascii="Times New Roman" w:hAnsi="Times New Roman"/>
                  <w:bCs/>
                </w:rPr>
                <w:t>0</w:t>
              </w:r>
              <w:r w:rsidRPr="00FE002E">
                <w:rPr>
                  <w:rFonts w:ascii="Times New Roman" w:hAnsi="Times New Roman"/>
                  <w:bCs/>
                </w:rPr>
                <w:t>10</w:t>
              </w:r>
              <w:r>
                <w:rPr>
                  <w:rFonts w:ascii="Times New Roman" w:hAnsi="Times New Roman"/>
                  <w:bCs/>
                </w:rPr>
                <w:t>;0</w:t>
              </w:r>
              <w:r w:rsidR="00A54499">
                <w:rPr>
                  <w:rFonts w:ascii="Times New Roman" w:hAnsi="Times New Roman"/>
                  <w:bCs/>
                </w:rPr>
                <w:t>0</w:t>
              </w:r>
              <w:r>
                <w:rPr>
                  <w:rFonts w:ascii="Times New Roman" w:hAnsi="Times New Roman"/>
                  <w:bCs/>
                </w:rPr>
                <w:t xml:space="preserve">10}, </w:t>
              </w:r>
              <w:r w:rsidRPr="00FE002E">
                <w:rPr>
                  <w:rFonts w:ascii="Times New Roman" w:hAnsi="Times New Roman"/>
                  <w:bCs/>
                </w:rPr>
                <w:t>{0</w:t>
              </w:r>
              <w:r w:rsidR="00A54499">
                <w:rPr>
                  <w:rFonts w:ascii="Times New Roman" w:hAnsi="Times New Roman"/>
                  <w:bCs/>
                </w:rPr>
                <w:t>0</w:t>
              </w:r>
              <w:r>
                <w:rPr>
                  <w:rFonts w:ascii="Times New Roman" w:hAnsi="Times New Roman"/>
                  <w:bCs/>
                </w:rPr>
                <w:t>2</w:t>
              </w:r>
              <w:r w:rsidRPr="00FE002E">
                <w:rPr>
                  <w:rFonts w:ascii="Times New Roman" w:hAnsi="Times New Roman"/>
                  <w:bCs/>
                </w:rPr>
                <w:t>0</w:t>
              </w:r>
              <w:r>
                <w:rPr>
                  <w:rFonts w:ascii="Times New Roman" w:hAnsi="Times New Roman"/>
                  <w:bCs/>
                </w:rPr>
                <w:t>;0</w:t>
              </w:r>
              <w:r w:rsidR="00A54499">
                <w:rPr>
                  <w:rFonts w:ascii="Times New Roman" w:hAnsi="Times New Roman"/>
                  <w:bCs/>
                </w:rPr>
                <w:t>0</w:t>
              </w:r>
              <w:r>
                <w:rPr>
                  <w:rFonts w:ascii="Times New Roman" w:hAnsi="Times New Roman"/>
                  <w:bCs/>
                </w:rPr>
                <w:t xml:space="preserve">10} and </w:t>
              </w:r>
              <w:r w:rsidRPr="00FE002E">
                <w:rPr>
                  <w:rFonts w:ascii="Times New Roman" w:hAnsi="Times New Roman"/>
                  <w:bCs/>
                </w:rPr>
                <w:t>{0</w:t>
              </w:r>
              <w:r w:rsidR="00A54499">
                <w:rPr>
                  <w:rFonts w:ascii="Times New Roman" w:hAnsi="Times New Roman"/>
                  <w:bCs/>
                </w:rPr>
                <w:t>0</w:t>
              </w:r>
              <w:r>
                <w:rPr>
                  <w:rFonts w:ascii="Times New Roman" w:hAnsi="Times New Roman"/>
                  <w:bCs/>
                </w:rPr>
                <w:t>3</w:t>
              </w:r>
              <w:r w:rsidRPr="00FE002E">
                <w:rPr>
                  <w:rFonts w:ascii="Times New Roman" w:hAnsi="Times New Roman"/>
                  <w:bCs/>
                </w:rPr>
                <w:t>0</w:t>
              </w:r>
              <w:r>
                <w:rPr>
                  <w:rFonts w:ascii="Times New Roman" w:hAnsi="Times New Roman"/>
                  <w:bCs/>
                </w:rPr>
                <w:t>;0</w:t>
              </w:r>
              <w:r w:rsidR="00A54499">
                <w:rPr>
                  <w:rFonts w:ascii="Times New Roman" w:hAnsi="Times New Roman"/>
                  <w:bCs/>
                </w:rPr>
                <w:t>0</w:t>
              </w:r>
              <w:r>
                <w:rPr>
                  <w:rFonts w:ascii="Times New Roman" w:hAnsi="Times New Roman"/>
                  <w:bCs/>
                </w:rPr>
                <w:t xml:space="preserve">10}, and, if it </w:t>
              </w:r>
              <w:r w:rsidRPr="005A1D6D">
                <w:rPr>
                  <w:rFonts w:ascii="Times New Roman" w:hAnsi="Times New Roman"/>
                  <w:bCs/>
                </w:rPr>
                <w:t>is a re-pledged security that under the applicable accounting framework</w:t>
              </w:r>
              <w:r>
                <w:rPr>
                  <w:rFonts w:ascii="Times New Roman" w:hAnsi="Times New Roman"/>
                  <w:bCs/>
                </w:rPr>
                <w:t xml:space="preserve"> is included at full value, </w:t>
              </w:r>
              <w:r w:rsidRPr="005A1D6D">
                <w:rPr>
                  <w:rFonts w:ascii="Times New Roman" w:hAnsi="Times New Roman"/>
                  <w:bCs/>
                </w:rPr>
                <w:t xml:space="preserve"> </w:t>
              </w:r>
              <w:r>
                <w:rPr>
                  <w:rFonts w:ascii="Times New Roman" w:hAnsi="Times New Roman"/>
                  <w:bCs/>
                </w:rPr>
                <w:t xml:space="preserve">, additionally in </w:t>
              </w:r>
              <w:r w:rsidRPr="004052F0">
                <w:rPr>
                  <w:rFonts w:ascii="Times New Roman" w:hAnsi="Times New Roman"/>
                  <w:bCs/>
                </w:rPr>
                <w:t>{</w:t>
              </w:r>
              <w:r w:rsidR="00A54499">
                <w:rPr>
                  <w:rFonts w:ascii="Times New Roman" w:hAnsi="Times New Roman"/>
                  <w:bCs/>
                </w:rPr>
                <w:t>0</w:t>
              </w:r>
              <w:r w:rsidRPr="004052F0">
                <w:rPr>
                  <w:rFonts w:ascii="Times New Roman" w:hAnsi="Times New Roman"/>
                  <w:bCs/>
                </w:rPr>
                <w:t>190</w:t>
              </w:r>
              <w:r>
                <w:rPr>
                  <w:rFonts w:ascii="Times New Roman" w:hAnsi="Times New Roman"/>
                  <w:bCs/>
                </w:rPr>
                <w:t>;</w:t>
              </w:r>
              <w:r w:rsidR="00A54499">
                <w:rPr>
                  <w:rFonts w:ascii="Times New Roman" w:hAnsi="Times New Roman"/>
                  <w:bCs/>
                </w:rPr>
                <w:t>0</w:t>
              </w:r>
              <w:r>
                <w:rPr>
                  <w:rFonts w:ascii="Times New Roman" w:hAnsi="Times New Roman"/>
                  <w:bCs/>
                </w:rPr>
                <w:t>010</w:t>
              </w:r>
            </w:ins>
            <w:r>
              <w:rPr>
                <w:rFonts w:ascii="Times New Roman" w:hAnsi="Times New Roman"/>
                <w:bCs/>
              </w:rPr>
              <w:t>}.</w:t>
            </w:r>
          </w:p>
          <w:p w14:paraId="0885E19A" w14:textId="77777777" w:rsidR="00AF6C6D" w:rsidRDefault="00AF6C6D" w:rsidP="00FD2C06">
            <w:pPr>
              <w:pStyle w:val="BodyText1"/>
              <w:spacing w:line="240" w:lineRule="auto"/>
              <w:rPr>
                <w:rFonts w:ascii="Times New Roman" w:hAnsi="Times New Roman"/>
                <w:bCs/>
              </w:rPr>
            </w:pPr>
          </w:p>
          <w:p w14:paraId="132C81F4" w14:textId="0405B632" w:rsidR="00AF6C6D" w:rsidRPr="00FE002E" w:rsidRDefault="00AF6C6D" w:rsidP="00FD2C06">
            <w:pPr>
              <w:pStyle w:val="BodyText1"/>
              <w:spacing w:line="240" w:lineRule="auto"/>
              <w:rPr>
                <w:rFonts w:ascii="Times New Roman" w:hAnsi="Times New Roman"/>
                <w:bCs/>
              </w:rPr>
            </w:pPr>
            <w:r>
              <w:rPr>
                <w:rFonts w:ascii="Times New Roman" w:hAnsi="Times New Roman"/>
                <w:bCs/>
              </w:rPr>
              <w:lastRenderedPageBreak/>
              <w:t>Where there is initial margin posted by the institution for an exempt</w:t>
            </w:r>
            <w:r w:rsidR="008E7068">
              <w:rPr>
                <w:rFonts w:ascii="Times New Roman" w:hAnsi="Times New Roman"/>
                <w:bCs/>
              </w:rPr>
              <w:t>ed</w:t>
            </w:r>
            <w:r>
              <w:rPr>
                <w:rFonts w:ascii="Times New Roman" w:hAnsi="Times New Roman"/>
                <w:bCs/>
              </w:rPr>
              <w:t xml:space="preserve"> leg of a</w:t>
            </w:r>
            <w:r w:rsidR="008E7068">
              <w:rPr>
                <w:rFonts w:ascii="Times New Roman" w:hAnsi="Times New Roman"/>
                <w:bCs/>
              </w:rPr>
              <w:t>n</w:t>
            </w:r>
            <w:r>
              <w:rPr>
                <w:rFonts w:ascii="Times New Roman" w:hAnsi="Times New Roman"/>
                <w:bCs/>
              </w:rPr>
              <w:t xml:space="preserve"> </w:t>
            </w:r>
            <w:r w:rsidR="008E7068">
              <w:rPr>
                <w:rFonts w:ascii="Times New Roman" w:hAnsi="Times New Roman"/>
                <w:bCs/>
              </w:rPr>
              <w:t>SFT</w:t>
            </w:r>
            <w:r>
              <w:rPr>
                <w:rFonts w:ascii="Times New Roman" w:hAnsi="Times New Roman"/>
                <w:bCs/>
              </w:rPr>
              <w:t xml:space="preserve"> that is reported in {</w:t>
            </w:r>
            <w:del w:id="465" w:author="Author">
              <w:r>
                <w:rPr>
                  <w:rFonts w:ascii="Times New Roman" w:hAnsi="Times New Roman"/>
                  <w:bCs/>
                </w:rPr>
                <w:delText>190</w:delText>
              </w:r>
              <w:r w:rsidR="00BB4B8A">
                <w:rPr>
                  <w:rFonts w:ascii="Times New Roman" w:hAnsi="Times New Roman"/>
                  <w:bCs/>
                </w:rPr>
                <w:delText>;010</w:delText>
              </w:r>
            </w:del>
            <w:ins w:id="466" w:author="Author">
              <w:r w:rsidR="00A54499">
                <w:rPr>
                  <w:rFonts w:ascii="Times New Roman" w:hAnsi="Times New Roman"/>
                  <w:bCs/>
                </w:rPr>
                <w:t>0</w:t>
              </w:r>
              <w:r>
                <w:rPr>
                  <w:rFonts w:ascii="Times New Roman" w:hAnsi="Times New Roman"/>
                  <w:bCs/>
                </w:rPr>
                <w:t>190</w:t>
              </w:r>
              <w:r w:rsidR="00A54499">
                <w:rPr>
                  <w:rFonts w:ascii="Times New Roman" w:hAnsi="Times New Roman"/>
                  <w:bCs/>
                </w:rPr>
                <w:t>;</w:t>
              </w:r>
              <w:r w:rsidR="00BB4B8A">
                <w:rPr>
                  <w:rFonts w:ascii="Times New Roman" w:hAnsi="Times New Roman"/>
                  <w:bCs/>
                </w:rPr>
                <w:t>0</w:t>
              </w:r>
              <w:r w:rsidR="00A54499">
                <w:rPr>
                  <w:rFonts w:ascii="Times New Roman" w:hAnsi="Times New Roman"/>
                  <w:bCs/>
                </w:rPr>
                <w:t>0</w:t>
              </w:r>
              <w:r w:rsidR="00BB4B8A">
                <w:rPr>
                  <w:rFonts w:ascii="Times New Roman" w:hAnsi="Times New Roman"/>
                  <w:bCs/>
                </w:rPr>
                <w:t>10</w:t>
              </w:r>
            </w:ins>
            <w:r w:rsidR="00BB4B8A">
              <w:rPr>
                <w:rFonts w:ascii="Times New Roman" w:hAnsi="Times New Roman"/>
                <w:bCs/>
              </w:rPr>
              <w:t>}</w:t>
            </w:r>
            <w:r>
              <w:rPr>
                <w:rFonts w:ascii="Times New Roman" w:hAnsi="Times New Roman"/>
                <w:bCs/>
              </w:rPr>
              <w:t xml:space="preserve"> and not reported in </w:t>
            </w:r>
            <w:r w:rsidRPr="00AF6C6D">
              <w:rPr>
                <w:rFonts w:ascii="Times New Roman" w:hAnsi="Times New Roman"/>
                <w:bCs/>
              </w:rPr>
              <w:t>{</w:t>
            </w:r>
            <w:del w:id="467" w:author="Author">
              <w:r w:rsidRPr="00AF6C6D">
                <w:rPr>
                  <w:rFonts w:ascii="Times New Roman" w:hAnsi="Times New Roman"/>
                  <w:bCs/>
                </w:rPr>
                <w:delText>020</w:delText>
              </w:r>
              <w:r w:rsidR="00BB4B8A">
                <w:rPr>
                  <w:rFonts w:ascii="Times New Roman" w:hAnsi="Times New Roman"/>
                  <w:bCs/>
                </w:rPr>
                <w:delText>;010</w:delText>
              </w:r>
            </w:del>
            <w:ins w:id="468" w:author="Author">
              <w:r w:rsidRPr="00AF6C6D">
                <w:rPr>
                  <w:rFonts w:ascii="Times New Roman" w:hAnsi="Times New Roman"/>
                  <w:bCs/>
                </w:rPr>
                <w:t>0</w:t>
              </w:r>
              <w:r w:rsidR="00A54499">
                <w:rPr>
                  <w:rFonts w:ascii="Times New Roman" w:hAnsi="Times New Roman"/>
                  <w:bCs/>
                </w:rPr>
                <w:t>0</w:t>
              </w:r>
              <w:r w:rsidRPr="00AF6C6D">
                <w:rPr>
                  <w:rFonts w:ascii="Times New Roman" w:hAnsi="Times New Roman"/>
                  <w:bCs/>
                </w:rPr>
                <w:t>20</w:t>
              </w:r>
              <w:r w:rsidR="00BB4B8A">
                <w:rPr>
                  <w:rFonts w:ascii="Times New Roman" w:hAnsi="Times New Roman"/>
                  <w:bCs/>
                </w:rPr>
                <w:t>;0</w:t>
              </w:r>
              <w:r w:rsidR="00A54499">
                <w:rPr>
                  <w:rFonts w:ascii="Times New Roman" w:hAnsi="Times New Roman"/>
                  <w:bCs/>
                </w:rPr>
                <w:t>0</w:t>
              </w:r>
              <w:r w:rsidR="00BB4B8A">
                <w:rPr>
                  <w:rFonts w:ascii="Times New Roman" w:hAnsi="Times New Roman"/>
                  <w:bCs/>
                </w:rPr>
                <w:t>10</w:t>
              </w:r>
            </w:ins>
            <w:r w:rsidR="00BB4B8A">
              <w:rPr>
                <w:rFonts w:ascii="Times New Roman" w:hAnsi="Times New Roman"/>
                <w:bCs/>
              </w:rPr>
              <w:t>}</w:t>
            </w:r>
            <w:r w:rsidRPr="00AF6C6D">
              <w:rPr>
                <w:rFonts w:ascii="Times New Roman" w:hAnsi="Times New Roman"/>
                <w:bCs/>
              </w:rPr>
              <w:t xml:space="preserve"> </w:t>
            </w:r>
            <w:r>
              <w:rPr>
                <w:rFonts w:ascii="Times New Roman" w:hAnsi="Times New Roman"/>
                <w:bCs/>
              </w:rPr>
              <w:t>or</w:t>
            </w:r>
            <w:r w:rsidRPr="00AF6C6D">
              <w:rPr>
                <w:rFonts w:ascii="Times New Roman" w:hAnsi="Times New Roman"/>
                <w:bCs/>
              </w:rPr>
              <w:t xml:space="preserve"> {</w:t>
            </w:r>
            <w:del w:id="469" w:author="Author">
              <w:r w:rsidRPr="00AF6C6D">
                <w:rPr>
                  <w:rFonts w:ascii="Times New Roman" w:hAnsi="Times New Roman"/>
                  <w:bCs/>
                </w:rPr>
                <w:delText>030</w:delText>
              </w:r>
              <w:r w:rsidR="00BB4B8A">
                <w:rPr>
                  <w:rFonts w:ascii="Times New Roman" w:hAnsi="Times New Roman"/>
                  <w:bCs/>
                </w:rPr>
                <w:delText>;010</w:delText>
              </w:r>
            </w:del>
            <w:ins w:id="470" w:author="Author">
              <w:r w:rsidRPr="00AF6C6D">
                <w:rPr>
                  <w:rFonts w:ascii="Times New Roman" w:hAnsi="Times New Roman"/>
                  <w:bCs/>
                </w:rPr>
                <w:t>0</w:t>
              </w:r>
              <w:r w:rsidR="00A54499">
                <w:rPr>
                  <w:rFonts w:ascii="Times New Roman" w:hAnsi="Times New Roman"/>
                  <w:bCs/>
                </w:rPr>
                <w:t>0</w:t>
              </w:r>
              <w:r w:rsidRPr="00AF6C6D">
                <w:rPr>
                  <w:rFonts w:ascii="Times New Roman" w:hAnsi="Times New Roman"/>
                  <w:bCs/>
                </w:rPr>
                <w:t>30</w:t>
              </w:r>
              <w:r w:rsidR="00BB4B8A">
                <w:rPr>
                  <w:rFonts w:ascii="Times New Roman" w:hAnsi="Times New Roman"/>
                  <w:bCs/>
                </w:rPr>
                <w:t>;0</w:t>
              </w:r>
              <w:r w:rsidR="00A54499">
                <w:rPr>
                  <w:rFonts w:ascii="Times New Roman" w:hAnsi="Times New Roman"/>
                  <w:bCs/>
                </w:rPr>
                <w:t>0</w:t>
              </w:r>
              <w:r w:rsidR="00BB4B8A">
                <w:rPr>
                  <w:rFonts w:ascii="Times New Roman" w:hAnsi="Times New Roman"/>
                  <w:bCs/>
                </w:rPr>
                <w:t>10</w:t>
              </w:r>
            </w:ins>
            <w:r w:rsidR="00BB4B8A">
              <w:rPr>
                <w:rFonts w:ascii="Times New Roman" w:hAnsi="Times New Roman"/>
                <w:bCs/>
              </w:rPr>
              <w:t>}</w:t>
            </w:r>
            <w:r w:rsidRPr="00AF6C6D">
              <w:rPr>
                <w:rFonts w:ascii="Times New Roman" w:hAnsi="Times New Roman"/>
                <w:bCs/>
              </w:rPr>
              <w:t>,</w:t>
            </w:r>
            <w:r>
              <w:rPr>
                <w:rFonts w:ascii="Times New Roman" w:hAnsi="Times New Roman"/>
                <w:bCs/>
              </w:rPr>
              <w:t xml:space="preserve"> then the institution can report it </w:t>
            </w:r>
            <w:r w:rsidR="005C09F7">
              <w:rPr>
                <w:rFonts w:ascii="Times New Roman" w:hAnsi="Times New Roman"/>
                <w:bCs/>
              </w:rPr>
              <w:t>in this cell.</w:t>
            </w:r>
          </w:p>
          <w:p w14:paraId="2D82192D" w14:textId="77777777" w:rsidR="00AE2798" w:rsidRPr="0084012A" w:rsidRDefault="00AE2798" w:rsidP="00C0429A">
            <w:pPr>
              <w:pStyle w:val="BodyText1"/>
              <w:spacing w:line="240" w:lineRule="auto"/>
              <w:rPr>
                <w:rFonts w:ascii="Times New Roman" w:hAnsi="Times New Roman"/>
                <w:bCs/>
              </w:rPr>
            </w:pPr>
          </w:p>
        </w:tc>
      </w:tr>
      <w:tr w:rsidR="00AA0445" w:rsidRPr="00FE002E" w14:paraId="22358CE2" w14:textId="77777777" w:rsidTr="00011E14">
        <w:trPr>
          <w:trHeight w:val="304"/>
          <w:trPrChange w:id="471" w:author="Author">
            <w:trPr>
              <w:gridBefore w:val="2"/>
              <w:gridAfter w:val="0"/>
              <w:trHeight w:val="304"/>
            </w:trPr>
          </w:trPrChange>
        </w:trPr>
        <w:tc>
          <w:tcPr>
            <w:tcW w:w="1531" w:type="dxa"/>
            <w:tcBorders>
              <w:bottom w:val="single" w:sz="4" w:space="0" w:color="auto"/>
            </w:tcBorders>
            <w:tcPrChange w:id="472" w:author="Author">
              <w:tcPr>
                <w:tcW w:w="1418" w:type="dxa"/>
                <w:gridSpan w:val="4"/>
              </w:tcPr>
            </w:tcPrChange>
          </w:tcPr>
          <w:p w14:paraId="45ADDB05" w14:textId="6A2B5F26" w:rsidR="00AE3377" w:rsidRPr="006463CA" w:rsidRDefault="00AE3377" w:rsidP="00AE3377">
            <w:pPr>
              <w:pStyle w:val="BodyText1"/>
              <w:rPr>
                <w:rFonts w:ascii="Times New Roman" w:hAnsi="Times New Roman"/>
                <w:bCs/>
              </w:rPr>
            </w:pPr>
            <w:r w:rsidRPr="006463CA">
              <w:rPr>
                <w:rFonts w:ascii="Times New Roman" w:hAnsi="Times New Roman"/>
                <w:bCs/>
              </w:rPr>
              <w:lastRenderedPageBreak/>
              <w:t>{</w:t>
            </w:r>
            <w:del w:id="473" w:author="Author">
              <w:r w:rsidR="00AE2798" w:rsidRPr="00FE002E">
                <w:rPr>
                  <w:rFonts w:ascii="Times New Roman" w:hAnsi="Times New Roman"/>
                  <w:bCs/>
                </w:rPr>
                <w:delText>0</w:delText>
              </w:r>
              <w:r w:rsidR="00AE2798">
                <w:rPr>
                  <w:rFonts w:ascii="Times New Roman" w:hAnsi="Times New Roman"/>
                  <w:bCs/>
                </w:rPr>
                <w:delText>6</w:delText>
              </w:r>
              <w:r w:rsidR="00AE2798" w:rsidRPr="00FE002E">
                <w:rPr>
                  <w:rFonts w:ascii="Times New Roman" w:hAnsi="Times New Roman"/>
                  <w:bCs/>
                </w:rPr>
                <w:delText>0;</w:delText>
              </w:r>
              <w:r w:rsidR="00F71081">
                <w:rPr>
                  <w:rFonts w:ascii="Times New Roman" w:hAnsi="Times New Roman"/>
                  <w:bCs/>
                </w:rPr>
                <w:delText>0</w:delText>
              </w:r>
              <w:r w:rsidR="00AE2798">
                <w:rPr>
                  <w:rFonts w:ascii="Times New Roman" w:hAnsi="Times New Roman"/>
                  <w:bCs/>
                </w:rPr>
                <w:delText>1</w:delText>
              </w:r>
              <w:r w:rsidR="00F71081">
                <w:rPr>
                  <w:rFonts w:ascii="Times New Roman" w:hAnsi="Times New Roman"/>
                  <w:bCs/>
                </w:rPr>
                <w:delText>0</w:delText>
              </w:r>
            </w:del>
            <w:ins w:id="474" w:author="Author">
              <w:r w:rsidRPr="006463CA">
                <w:rPr>
                  <w:rFonts w:ascii="Times New Roman" w:hAnsi="Times New Roman"/>
                  <w:bCs/>
                </w:rPr>
                <w:t>0</w:t>
              </w:r>
              <w:r w:rsidR="009573B2">
                <w:rPr>
                  <w:rFonts w:ascii="Times New Roman" w:hAnsi="Times New Roman"/>
                  <w:bCs/>
                </w:rPr>
                <w:t>0</w:t>
              </w:r>
              <w:r w:rsidRPr="006463CA">
                <w:rPr>
                  <w:rFonts w:ascii="Times New Roman" w:hAnsi="Times New Roman"/>
                  <w:bCs/>
                </w:rPr>
                <w:t>61;0</w:t>
              </w:r>
              <w:r w:rsidR="009573B2">
                <w:rPr>
                  <w:rFonts w:ascii="Times New Roman" w:hAnsi="Times New Roman"/>
                  <w:bCs/>
                </w:rPr>
                <w:t>0</w:t>
              </w:r>
              <w:r w:rsidRPr="006463CA">
                <w:rPr>
                  <w:rFonts w:ascii="Times New Roman" w:hAnsi="Times New Roman"/>
                  <w:bCs/>
                </w:rPr>
                <w:t>10</w:t>
              </w:r>
            </w:ins>
            <w:r w:rsidRPr="006463CA">
              <w:rPr>
                <w:rFonts w:ascii="Times New Roman" w:hAnsi="Times New Roman"/>
                <w:bCs/>
              </w:rPr>
              <w:t>}</w:t>
            </w:r>
          </w:p>
          <w:p w14:paraId="39B81BC5" w14:textId="77777777" w:rsidR="00AE3377" w:rsidRPr="006463CA" w:rsidRDefault="00AE3377" w:rsidP="00AA0445">
            <w:pPr>
              <w:pStyle w:val="BodyText1"/>
              <w:rPr>
                <w:ins w:id="475" w:author="Author"/>
                <w:rFonts w:ascii="Times New Roman" w:hAnsi="Times New Roman"/>
                <w:bCs/>
              </w:rPr>
            </w:pPr>
          </w:p>
          <w:p w14:paraId="670E1CF2" w14:textId="77777777" w:rsidR="00AA0445" w:rsidRPr="006463CA" w:rsidRDefault="00AA0445" w:rsidP="00AA0445">
            <w:pPr>
              <w:pStyle w:val="BodyText1"/>
              <w:rPr>
                <w:rFonts w:ascii="Times New Roman" w:hAnsi="Times New Roman"/>
                <w:bCs/>
              </w:rPr>
            </w:pPr>
          </w:p>
        </w:tc>
        <w:tc>
          <w:tcPr>
            <w:tcW w:w="7590" w:type="dxa"/>
            <w:gridSpan w:val="3"/>
            <w:tcBorders>
              <w:bottom w:val="single" w:sz="4" w:space="0" w:color="auto"/>
            </w:tcBorders>
            <w:tcPrChange w:id="476" w:author="Author">
              <w:tcPr>
                <w:tcW w:w="7590" w:type="dxa"/>
                <w:gridSpan w:val="4"/>
              </w:tcPr>
            </w:tcPrChange>
          </w:tcPr>
          <w:p w14:paraId="23795B97" w14:textId="1CEE1D7B" w:rsidR="00AE3377" w:rsidRPr="006463CA" w:rsidRDefault="00AE3377" w:rsidP="00AE3377">
            <w:pPr>
              <w:pStyle w:val="BodyText1"/>
              <w:spacing w:line="240" w:lineRule="auto"/>
              <w:rPr>
                <w:rFonts w:ascii="Times New Roman" w:hAnsi="Times New Roman"/>
                <w:bCs/>
              </w:rPr>
            </w:pPr>
            <w:r w:rsidRPr="006463CA">
              <w:rPr>
                <w:rFonts w:ascii="Times New Roman" w:hAnsi="Times New Roman"/>
                <w:b/>
                <w:bCs/>
              </w:rPr>
              <w:t xml:space="preserve">Derivatives: </w:t>
            </w:r>
            <w:del w:id="477" w:author="Author">
              <w:r w:rsidR="00AE2798">
                <w:rPr>
                  <w:rFonts w:ascii="Times New Roman" w:hAnsi="Times New Roman"/>
                  <w:b/>
                  <w:bCs/>
                </w:rPr>
                <w:delText xml:space="preserve">Current </w:delText>
              </w:r>
            </w:del>
            <w:r w:rsidR="00E36559">
              <w:rPr>
                <w:rFonts w:ascii="Times New Roman" w:hAnsi="Times New Roman"/>
                <w:b/>
                <w:bCs/>
              </w:rPr>
              <w:t>r</w:t>
            </w:r>
            <w:r w:rsidRPr="006463CA">
              <w:rPr>
                <w:rFonts w:ascii="Times New Roman" w:hAnsi="Times New Roman"/>
                <w:b/>
                <w:bCs/>
              </w:rPr>
              <w:t xml:space="preserve">eplacement cost </w:t>
            </w:r>
            <w:ins w:id="478" w:author="Author">
              <w:r>
                <w:rPr>
                  <w:rFonts w:ascii="Times New Roman" w:hAnsi="Times New Roman"/>
                  <w:b/>
                  <w:bCs/>
                </w:rPr>
                <w:t xml:space="preserve">contribution </w:t>
              </w:r>
              <w:r w:rsidRPr="006463CA">
                <w:rPr>
                  <w:rFonts w:ascii="Times New Roman" w:hAnsi="Times New Roman"/>
                  <w:b/>
                  <w:bCs/>
                </w:rPr>
                <w:t>under the SA-CCR (</w:t>
              </w:r>
              <w:r>
                <w:rPr>
                  <w:rFonts w:ascii="Times New Roman" w:hAnsi="Times New Roman"/>
                  <w:b/>
                  <w:bCs/>
                </w:rPr>
                <w:t>without the effect of collateral on</w:t>
              </w:r>
              <w:r w:rsidRPr="006463CA">
                <w:rPr>
                  <w:rFonts w:ascii="Times New Roman" w:hAnsi="Times New Roman"/>
                  <w:b/>
                  <w:bCs/>
                </w:rPr>
                <w:t xml:space="preserve"> NICA) </w:t>
              </w:r>
            </w:ins>
          </w:p>
          <w:p w14:paraId="01BB6402" w14:textId="77777777" w:rsidR="00AE3377" w:rsidRPr="006463CA" w:rsidRDefault="00AE3377" w:rsidP="00AA0445">
            <w:pPr>
              <w:pStyle w:val="BodyText1"/>
              <w:spacing w:line="240" w:lineRule="auto"/>
              <w:rPr>
                <w:rFonts w:ascii="Times New Roman" w:hAnsi="Times New Roman"/>
                <w:bCs/>
              </w:rPr>
            </w:pPr>
          </w:p>
          <w:p w14:paraId="303004A2" w14:textId="75EDC801" w:rsidR="00AA0445" w:rsidRPr="006463CA" w:rsidRDefault="00AA0445" w:rsidP="007C74A8">
            <w:pPr>
              <w:pStyle w:val="BodyText1"/>
              <w:spacing w:line="240" w:lineRule="auto"/>
              <w:rPr>
                <w:rFonts w:ascii="Times New Roman" w:hAnsi="Times New Roman"/>
                <w:bCs/>
              </w:rPr>
            </w:pPr>
            <w:r w:rsidRPr="006463CA">
              <w:rPr>
                <w:rFonts w:ascii="Times New Roman" w:hAnsi="Times New Roman"/>
                <w:bCs/>
              </w:rPr>
              <w:t xml:space="preserve">Articles </w:t>
            </w:r>
            <w:del w:id="479" w:author="Author">
              <w:r w:rsidR="00877186" w:rsidRPr="00FE002E">
                <w:rPr>
                  <w:rFonts w:ascii="Times New Roman" w:hAnsi="Times New Roman"/>
                  <w:bCs/>
                </w:rPr>
                <w:delText>429</w:delText>
              </w:r>
              <w:r w:rsidR="00877186">
                <w:rPr>
                  <w:rFonts w:ascii="Times New Roman" w:hAnsi="Times New Roman"/>
                  <w:bCs/>
                </w:rPr>
                <w:delText>a,</w:delText>
              </w:r>
              <w:r w:rsidR="00877186" w:rsidRPr="00FE002E">
                <w:rPr>
                  <w:rFonts w:ascii="Times New Roman" w:hAnsi="Times New Roman"/>
                  <w:bCs/>
                </w:rPr>
                <w:delText xml:space="preserve"> </w:delText>
              </w:r>
              <w:r w:rsidR="00AE2798" w:rsidRPr="00FE002E">
                <w:rPr>
                  <w:rFonts w:ascii="Times New Roman" w:hAnsi="Times New Roman"/>
                  <w:bCs/>
                </w:rPr>
                <w:delText xml:space="preserve">274, 295, 296, 297 </w:delText>
              </w:r>
              <w:r w:rsidR="00877186">
                <w:rPr>
                  <w:rFonts w:ascii="Times New Roman" w:hAnsi="Times New Roman"/>
                  <w:bCs/>
                </w:rPr>
                <w:delText xml:space="preserve">and </w:delText>
              </w:r>
              <w:r w:rsidR="00AE2798" w:rsidRPr="00FE002E">
                <w:rPr>
                  <w:rFonts w:ascii="Times New Roman" w:hAnsi="Times New Roman"/>
                  <w:bCs/>
                </w:rPr>
                <w:delText xml:space="preserve">298 of the </w:delText>
              </w:r>
            </w:del>
            <w:ins w:id="480" w:author="Author">
              <w:r w:rsidRPr="0020297E">
                <w:rPr>
                  <w:rFonts w:ascii="Times New Roman" w:hAnsi="Times New Roman"/>
                  <w:bCs/>
                </w:rPr>
                <w:t>429c (1)</w:t>
              </w:r>
              <w:r w:rsidRPr="006463CA">
                <w:rPr>
                  <w:rFonts w:ascii="Times New Roman" w:hAnsi="Times New Roman"/>
                  <w:bCs/>
                </w:rPr>
                <w:t xml:space="preserve"> </w:t>
              </w:r>
            </w:ins>
            <w:r w:rsidR="00684733">
              <w:rPr>
                <w:rFonts w:ascii="Times New Roman" w:hAnsi="Times New Roman"/>
                <w:bCs/>
              </w:rPr>
              <w:t>CRR</w:t>
            </w:r>
            <w:r w:rsidRPr="006463CA">
              <w:rPr>
                <w:rFonts w:ascii="Times New Roman" w:hAnsi="Times New Roman"/>
                <w:bCs/>
              </w:rPr>
              <w:t>.</w:t>
            </w:r>
          </w:p>
          <w:p w14:paraId="3D2E7D14" w14:textId="77777777" w:rsidR="00AA0445" w:rsidRDefault="00AA0445" w:rsidP="007C74A8">
            <w:pPr>
              <w:pStyle w:val="BodyText1"/>
              <w:spacing w:line="240" w:lineRule="auto"/>
              <w:rPr>
                <w:rFonts w:ascii="Times New Roman" w:hAnsi="Times New Roman"/>
                <w:bCs/>
              </w:rPr>
            </w:pPr>
          </w:p>
          <w:p w14:paraId="3E1EC3C7" w14:textId="77777777" w:rsidR="00AE2798" w:rsidRPr="00FE002E" w:rsidRDefault="00AE2798" w:rsidP="00FE0FF1">
            <w:pPr>
              <w:pStyle w:val="BodyText1"/>
              <w:spacing w:line="240" w:lineRule="auto"/>
              <w:rPr>
                <w:del w:id="481" w:author="Author"/>
                <w:rFonts w:ascii="Times New Roman" w:hAnsi="Times New Roman"/>
                <w:bCs/>
              </w:rPr>
            </w:pPr>
            <w:del w:id="482" w:author="Author">
              <w:r w:rsidRPr="00FE002E">
                <w:rPr>
                  <w:rFonts w:ascii="Times New Roman" w:hAnsi="Times New Roman"/>
                  <w:bCs/>
                </w:rPr>
                <w:delText xml:space="preserve">The current replacement cost as specified in Article 274(1) </w:delText>
              </w:r>
              <w:r>
                <w:rPr>
                  <w:rFonts w:ascii="Times New Roman" w:hAnsi="Times New Roman"/>
                  <w:bCs/>
                </w:rPr>
                <w:delText xml:space="preserve">of the CRR </w:delText>
              </w:r>
              <w:r w:rsidRPr="00FE002E">
                <w:rPr>
                  <w:rFonts w:ascii="Times New Roman" w:hAnsi="Times New Roman"/>
                  <w:bCs/>
                </w:rPr>
                <w:delText>of contracts listed in Annex II of the CRR and credit derivatives</w:delText>
              </w:r>
              <w:r>
                <w:rPr>
                  <w:rFonts w:ascii="Times New Roman" w:hAnsi="Times New Roman"/>
                  <w:bCs/>
                </w:rPr>
                <w:delText xml:space="preserve"> including those that are off-balance sheet reported gross of variation margin</w:delText>
              </w:r>
              <w:r w:rsidR="00DE0F90">
                <w:rPr>
                  <w:rFonts w:ascii="Times New Roman" w:hAnsi="Times New Roman"/>
                  <w:bCs/>
                </w:rPr>
                <w:delText xml:space="preserve"> received</w:delText>
              </w:r>
              <w:r w:rsidRPr="00FE002E">
                <w:rPr>
                  <w:rFonts w:ascii="Times New Roman" w:hAnsi="Times New Roman"/>
                  <w:bCs/>
                </w:rPr>
                <w:delText>.</w:delText>
              </w:r>
            </w:del>
          </w:p>
          <w:p w14:paraId="3D49750C" w14:textId="77777777" w:rsidR="00AE2798" w:rsidRPr="00FE002E" w:rsidRDefault="00AE2798" w:rsidP="00FE0FF1">
            <w:pPr>
              <w:pStyle w:val="BodyText1"/>
              <w:spacing w:line="240" w:lineRule="auto"/>
              <w:rPr>
                <w:del w:id="483" w:author="Author"/>
                <w:rFonts w:ascii="Times New Roman" w:hAnsi="Times New Roman"/>
                <w:bCs/>
              </w:rPr>
            </w:pPr>
          </w:p>
          <w:p w14:paraId="3B8148BD" w14:textId="77B866C6" w:rsidR="000864F6" w:rsidRDefault="004E204E" w:rsidP="007C74A8">
            <w:pPr>
              <w:pStyle w:val="BodyText1"/>
              <w:spacing w:line="240" w:lineRule="auto"/>
              <w:rPr>
                <w:ins w:id="484" w:author="Author"/>
                <w:rFonts w:ascii="Times New Roman" w:hAnsi="Times New Roman"/>
                <w:bCs/>
              </w:rPr>
            </w:pPr>
            <w:ins w:id="485" w:author="Author">
              <w:r>
                <w:rPr>
                  <w:rFonts w:ascii="Times New Roman" w:hAnsi="Times New Roman"/>
                  <w:bCs/>
                </w:rPr>
                <w:t>The r</w:t>
              </w:r>
              <w:r w:rsidR="00143A3F">
                <w:rPr>
                  <w:rFonts w:ascii="Times New Roman" w:hAnsi="Times New Roman"/>
                  <w:bCs/>
                </w:rPr>
                <w:t xml:space="preserve">eplacement </w:t>
              </w:r>
              <w:r w:rsidR="00891072">
                <w:rPr>
                  <w:rFonts w:ascii="Times New Roman" w:hAnsi="Times New Roman"/>
                  <w:bCs/>
                </w:rPr>
                <w:t>C</w:t>
              </w:r>
              <w:r w:rsidR="00143A3F">
                <w:rPr>
                  <w:rFonts w:ascii="Times New Roman" w:hAnsi="Times New Roman"/>
                  <w:bCs/>
                </w:rPr>
                <w:t>ost</w:t>
              </w:r>
              <w:r w:rsidR="00C950C3">
                <w:rPr>
                  <w:rFonts w:ascii="Times New Roman" w:hAnsi="Times New Roman"/>
                  <w:bCs/>
                </w:rPr>
                <w:t xml:space="preserve"> as per </w:t>
              </w:r>
              <w:r w:rsidR="00E1045E">
                <w:rPr>
                  <w:rFonts w:ascii="Times New Roman" w:hAnsi="Times New Roman"/>
                  <w:bCs/>
                </w:rPr>
                <w:t xml:space="preserve">Article </w:t>
              </w:r>
              <w:r w:rsidR="00C950C3">
                <w:rPr>
                  <w:rFonts w:ascii="Times New Roman" w:hAnsi="Times New Roman"/>
                  <w:bCs/>
                </w:rPr>
                <w:t xml:space="preserve">275 </w:t>
              </w:r>
              <w:r w:rsidR="00684733">
                <w:rPr>
                  <w:rFonts w:ascii="Times New Roman" w:hAnsi="Times New Roman"/>
                  <w:bCs/>
                </w:rPr>
                <w:t>CRR</w:t>
              </w:r>
              <w:r w:rsidR="00C1091E">
                <w:rPr>
                  <w:rFonts w:ascii="Times New Roman" w:hAnsi="Times New Roman"/>
                  <w:bCs/>
                </w:rPr>
                <w:t xml:space="preserve"> </w:t>
              </w:r>
              <w:r w:rsidR="00C950C3">
                <w:rPr>
                  <w:rFonts w:ascii="Times New Roman" w:hAnsi="Times New Roman"/>
                  <w:bCs/>
                </w:rPr>
                <w:t xml:space="preserve">without </w:t>
              </w:r>
              <w:r w:rsidR="0020297E">
                <w:rPr>
                  <w:rFonts w:ascii="Times New Roman" w:hAnsi="Times New Roman"/>
                  <w:bCs/>
                </w:rPr>
                <w:t xml:space="preserve">the effect of collateral on </w:t>
              </w:r>
              <w:r w:rsidR="00C950C3">
                <w:rPr>
                  <w:rFonts w:ascii="Times New Roman" w:hAnsi="Times New Roman"/>
                  <w:bCs/>
                </w:rPr>
                <w:t>N</w:t>
              </w:r>
              <w:r w:rsidR="00891072">
                <w:rPr>
                  <w:rFonts w:ascii="Times New Roman" w:hAnsi="Times New Roman"/>
                  <w:bCs/>
                </w:rPr>
                <w:t>ICA</w:t>
              </w:r>
              <w:r w:rsidR="00133533">
                <w:rPr>
                  <w:rFonts w:ascii="Times New Roman" w:hAnsi="Times New Roman"/>
                  <w:bCs/>
                </w:rPr>
                <w:t xml:space="preserve">, </w:t>
              </w:r>
              <w:r w:rsidR="00C46DA4">
                <w:rPr>
                  <w:rFonts w:ascii="Times New Roman" w:hAnsi="Times New Roman"/>
                  <w:bCs/>
                </w:rPr>
                <w:t xml:space="preserve"> </w:t>
              </w:r>
              <w:r w:rsidR="00C46DA4" w:rsidRPr="00C46DA4">
                <w:rPr>
                  <w:rFonts w:ascii="Times New Roman" w:hAnsi="Times New Roman"/>
                  <w:bCs/>
                </w:rPr>
                <w:t>and without the effect of any variation margin</w:t>
              </w:r>
              <w:r w:rsidR="00C46DA4">
                <w:rPr>
                  <w:rFonts w:ascii="Times New Roman" w:hAnsi="Times New Roman"/>
                  <w:bCs/>
                </w:rPr>
                <w:t>. Institutions shall not apply</w:t>
              </w:r>
              <w:r w:rsidR="0020297E">
                <w:rPr>
                  <w:rFonts w:ascii="Times New Roman" w:hAnsi="Times New Roman"/>
                  <w:bCs/>
                </w:rPr>
                <w:t xml:space="preserve"> the derogation</w:t>
              </w:r>
              <w:r w:rsidR="003B08DC">
                <w:rPr>
                  <w:rFonts w:ascii="Times New Roman" w:hAnsi="Times New Roman"/>
                  <w:bCs/>
                </w:rPr>
                <w:t>s</w:t>
              </w:r>
              <w:r w:rsidR="0020297E">
                <w:rPr>
                  <w:rFonts w:ascii="Times New Roman" w:hAnsi="Times New Roman"/>
                  <w:bCs/>
                </w:rPr>
                <w:t xml:space="preserve"> of </w:t>
              </w:r>
              <w:r w:rsidR="0073197F">
                <w:rPr>
                  <w:rFonts w:ascii="Times New Roman" w:hAnsi="Times New Roman"/>
                  <w:bCs/>
                </w:rPr>
                <w:t xml:space="preserve">paragraph (3) and (4) of </w:t>
              </w:r>
              <w:r w:rsidR="003B08DC">
                <w:rPr>
                  <w:rFonts w:ascii="Times New Roman" w:hAnsi="Times New Roman"/>
                  <w:bCs/>
                </w:rPr>
                <w:t xml:space="preserve">Article </w:t>
              </w:r>
              <w:r w:rsidR="0020297E">
                <w:rPr>
                  <w:rFonts w:ascii="Times New Roman" w:hAnsi="Times New Roman"/>
                  <w:bCs/>
                </w:rPr>
                <w:t>429c</w:t>
              </w:r>
              <w:r w:rsidR="002B0AAC">
                <w:rPr>
                  <w:rFonts w:ascii="Times New Roman" w:hAnsi="Times New Roman"/>
                  <w:bCs/>
                </w:rPr>
                <w:t xml:space="preserve"> </w:t>
              </w:r>
              <w:r w:rsidR="003B08DC" w:rsidRPr="003B08DC">
                <w:rPr>
                  <w:rFonts w:ascii="Times New Roman" w:hAnsi="Times New Roman"/>
                  <w:bCs/>
                </w:rPr>
                <w:t xml:space="preserve">and </w:t>
              </w:r>
              <w:r w:rsidR="00E1045E">
                <w:rPr>
                  <w:rFonts w:ascii="Times New Roman" w:hAnsi="Times New Roman"/>
                  <w:bCs/>
                </w:rPr>
                <w:t xml:space="preserve">point (g) of Article </w:t>
              </w:r>
              <w:r w:rsidR="003B08DC" w:rsidRPr="003B08DC">
                <w:rPr>
                  <w:rFonts w:ascii="Times New Roman" w:hAnsi="Times New Roman"/>
                  <w:bCs/>
                </w:rPr>
                <w:t>429a(1)</w:t>
              </w:r>
              <w:r w:rsidR="00C1091E">
                <w:rPr>
                  <w:rFonts w:ascii="Times New Roman" w:hAnsi="Times New Roman"/>
                  <w:bCs/>
                </w:rPr>
                <w:t xml:space="preserve"> </w:t>
              </w:r>
              <w:r w:rsidR="00684733">
                <w:rPr>
                  <w:rFonts w:ascii="Times New Roman" w:hAnsi="Times New Roman"/>
                  <w:bCs/>
                </w:rPr>
                <w:t>CRR</w:t>
              </w:r>
              <w:r w:rsidR="00C46DA4">
                <w:rPr>
                  <w:rFonts w:ascii="Times New Roman" w:hAnsi="Times New Roman"/>
                  <w:bCs/>
                </w:rPr>
                <w:t xml:space="preserve"> for the purposes of this cell</w:t>
              </w:r>
              <w:r w:rsidR="00143A3F" w:rsidRPr="003B08DC">
                <w:rPr>
                  <w:rFonts w:ascii="Times New Roman" w:hAnsi="Times New Roman"/>
                  <w:bCs/>
                </w:rPr>
                <w:t>.</w:t>
              </w:r>
              <w:r w:rsidR="00AE3377">
                <w:rPr>
                  <w:rFonts w:ascii="Times New Roman" w:hAnsi="Times New Roman"/>
                  <w:bCs/>
                </w:rPr>
                <w:t xml:space="preserve"> </w:t>
              </w:r>
              <w:r w:rsidR="00143A3F">
                <w:rPr>
                  <w:rFonts w:ascii="Times New Roman" w:hAnsi="Times New Roman"/>
                  <w:bCs/>
                </w:rPr>
                <w:t>The amount shall be</w:t>
              </w:r>
              <w:r w:rsidR="00C950C3">
                <w:rPr>
                  <w:rFonts w:ascii="Times New Roman" w:hAnsi="Times New Roman"/>
                  <w:bCs/>
                </w:rPr>
                <w:t xml:space="preserve"> </w:t>
              </w:r>
              <w:r w:rsidR="00191467">
                <w:rPr>
                  <w:rFonts w:ascii="Times New Roman" w:hAnsi="Times New Roman"/>
                  <w:bCs/>
                </w:rPr>
                <w:t xml:space="preserve">reported with the </w:t>
              </w:r>
              <w:r w:rsidR="00C950C3">
                <w:rPr>
                  <w:rFonts w:ascii="Times New Roman" w:hAnsi="Times New Roman"/>
                  <w:bCs/>
                </w:rPr>
                <w:t>1</w:t>
              </w:r>
              <w:r w:rsidR="00191467">
                <w:rPr>
                  <w:rFonts w:ascii="Times New Roman" w:hAnsi="Times New Roman"/>
                  <w:bCs/>
                </w:rPr>
                <w:t>,</w:t>
              </w:r>
              <w:r w:rsidR="00C950C3">
                <w:rPr>
                  <w:rFonts w:ascii="Times New Roman" w:hAnsi="Times New Roman"/>
                  <w:bCs/>
                </w:rPr>
                <w:t xml:space="preserve">4 </w:t>
              </w:r>
              <w:r w:rsidR="00191467">
                <w:rPr>
                  <w:rFonts w:ascii="Times New Roman" w:hAnsi="Times New Roman"/>
                  <w:bCs/>
                </w:rPr>
                <w:t xml:space="preserve">alpha factor applied as specified in </w:t>
              </w:r>
              <w:r w:rsidR="00C950C3">
                <w:rPr>
                  <w:rFonts w:ascii="Times New Roman" w:hAnsi="Times New Roman"/>
                  <w:bCs/>
                </w:rPr>
                <w:t xml:space="preserve"> </w:t>
              </w:r>
              <w:r w:rsidR="0020297E">
                <w:rPr>
                  <w:rFonts w:ascii="Times New Roman" w:hAnsi="Times New Roman"/>
                  <w:bCs/>
                </w:rPr>
                <w:t>A</w:t>
              </w:r>
              <w:r w:rsidR="00C950C3">
                <w:rPr>
                  <w:rFonts w:ascii="Times New Roman" w:hAnsi="Times New Roman"/>
                  <w:bCs/>
                </w:rPr>
                <w:t>rticle 274</w:t>
              </w:r>
              <w:r w:rsidR="008F3E64">
                <w:rPr>
                  <w:rFonts w:ascii="Times New Roman" w:hAnsi="Times New Roman"/>
                  <w:bCs/>
                </w:rPr>
                <w:t>(2)</w:t>
              </w:r>
              <w:r w:rsidR="0020297E">
                <w:rPr>
                  <w:rFonts w:ascii="Times New Roman" w:hAnsi="Times New Roman"/>
                  <w:bCs/>
                </w:rPr>
                <w:t xml:space="preserve"> </w:t>
              </w:r>
              <w:r w:rsidR="00684733">
                <w:rPr>
                  <w:rFonts w:ascii="Times New Roman" w:hAnsi="Times New Roman"/>
                  <w:bCs/>
                </w:rPr>
                <w:t>CRR</w:t>
              </w:r>
              <w:r w:rsidR="0020297E">
                <w:rPr>
                  <w:rFonts w:ascii="Times New Roman" w:hAnsi="Times New Roman"/>
                  <w:bCs/>
                </w:rPr>
                <w:t>.</w:t>
              </w:r>
            </w:ins>
          </w:p>
          <w:p w14:paraId="69D03BFF" w14:textId="2EBA3112" w:rsidR="000864F6" w:rsidRPr="000864F6" w:rsidRDefault="000864F6" w:rsidP="007C74A8">
            <w:pPr>
              <w:pStyle w:val="BodyText1"/>
              <w:spacing w:line="240" w:lineRule="auto"/>
              <w:rPr>
                <w:rFonts w:ascii="Times New Roman" w:hAnsi="Times New Roman"/>
                <w:bCs/>
              </w:rPr>
            </w:pPr>
            <w:r w:rsidRPr="000864F6">
              <w:rPr>
                <w:rFonts w:ascii="Times New Roman" w:hAnsi="Times New Roman"/>
                <w:bCs/>
              </w:rPr>
              <w:t xml:space="preserve">As determined by Article </w:t>
            </w:r>
            <w:del w:id="486" w:author="Author">
              <w:r w:rsidR="00AE2798" w:rsidRPr="00FE002E">
                <w:rPr>
                  <w:rFonts w:ascii="Times New Roman" w:hAnsi="Times New Roman"/>
                  <w:bCs/>
                </w:rPr>
                <w:delText>429</w:delText>
              </w:r>
              <w:r w:rsidR="00AE2798">
                <w:rPr>
                  <w:rFonts w:ascii="Times New Roman" w:hAnsi="Times New Roman"/>
                  <w:bCs/>
                </w:rPr>
                <w:delText>a</w:delText>
              </w:r>
            </w:del>
            <w:ins w:id="487" w:author="Author">
              <w:r w:rsidRPr="000864F6">
                <w:rPr>
                  <w:rFonts w:ascii="Times New Roman" w:hAnsi="Times New Roman"/>
                  <w:bCs/>
                </w:rPr>
                <w:t>429c</w:t>
              </w:r>
            </w:ins>
            <w:r w:rsidRPr="000864F6">
              <w:rPr>
                <w:rFonts w:ascii="Times New Roman" w:hAnsi="Times New Roman"/>
                <w:bCs/>
              </w:rPr>
              <w:t>(1)</w:t>
            </w:r>
            <w:del w:id="488" w:author="Author">
              <w:r w:rsidR="00AE2798" w:rsidRPr="00FE002E">
                <w:rPr>
                  <w:rFonts w:ascii="Times New Roman" w:hAnsi="Times New Roman"/>
                  <w:bCs/>
                </w:rPr>
                <w:delText xml:space="preserve"> of the</w:delText>
              </w:r>
            </w:del>
            <w:r w:rsidRPr="000864F6">
              <w:rPr>
                <w:rFonts w:ascii="Times New Roman" w:hAnsi="Times New Roman"/>
                <w:bCs/>
              </w:rPr>
              <w:t xml:space="preserve"> </w:t>
            </w:r>
            <w:r w:rsidR="00684733">
              <w:rPr>
                <w:rFonts w:ascii="Times New Roman" w:hAnsi="Times New Roman"/>
                <w:bCs/>
              </w:rPr>
              <w:t>CRR</w:t>
            </w:r>
            <w:r w:rsidRPr="000864F6">
              <w:rPr>
                <w:rFonts w:ascii="Times New Roman" w:hAnsi="Times New Roman"/>
                <w:bCs/>
              </w:rPr>
              <w:t xml:space="preserve">, institutions may take into account the effects of contracts for novation and other netting agreements in accordance with Article 295 </w:t>
            </w:r>
            <w:del w:id="489" w:author="Author">
              <w:r w:rsidR="00AE2798" w:rsidRPr="00FE002E">
                <w:rPr>
                  <w:rFonts w:ascii="Times New Roman" w:hAnsi="Times New Roman"/>
                </w:rPr>
                <w:delText xml:space="preserve">of the </w:delText>
              </w:r>
            </w:del>
            <w:r w:rsidR="00684733">
              <w:rPr>
                <w:rFonts w:ascii="Times New Roman" w:hAnsi="Times New Roman"/>
                <w:bCs/>
              </w:rPr>
              <w:t>CRR</w:t>
            </w:r>
            <w:r w:rsidRPr="000864F6">
              <w:rPr>
                <w:rFonts w:ascii="Times New Roman" w:hAnsi="Times New Roman"/>
                <w:bCs/>
              </w:rPr>
              <w:t xml:space="preserve">. Cross-product netting shall not apply. However, institutions may net within the product category referred to in point (25)(c) of Article 272 </w:t>
            </w:r>
            <w:del w:id="490" w:author="Author">
              <w:r w:rsidR="00AE2798">
                <w:rPr>
                  <w:rFonts w:ascii="Times New Roman" w:hAnsi="Times New Roman"/>
                </w:rPr>
                <w:delText xml:space="preserve">of the </w:delText>
              </w:r>
            </w:del>
            <w:r w:rsidR="00684733">
              <w:rPr>
                <w:rFonts w:ascii="Times New Roman" w:hAnsi="Times New Roman"/>
                <w:bCs/>
              </w:rPr>
              <w:t>CRR</w:t>
            </w:r>
            <w:r w:rsidRPr="000864F6">
              <w:rPr>
                <w:rFonts w:ascii="Times New Roman" w:hAnsi="Times New Roman"/>
                <w:bCs/>
              </w:rPr>
              <w:t xml:space="preserve"> and credit derivatives when they are subj</w:t>
            </w:r>
            <w:r w:rsidR="00201339">
              <w:rPr>
                <w:rFonts w:ascii="Times New Roman" w:hAnsi="Times New Roman"/>
                <w:bCs/>
              </w:rPr>
              <w:t>ect to a contractual cross-prod</w:t>
            </w:r>
            <w:r w:rsidRPr="000864F6">
              <w:rPr>
                <w:rFonts w:ascii="Times New Roman" w:hAnsi="Times New Roman"/>
                <w:bCs/>
              </w:rPr>
              <w:t xml:space="preserve">uct netting agreement referred to in Article 295(c) </w:t>
            </w:r>
            <w:del w:id="491" w:author="Author">
              <w:r w:rsidR="00AE2798">
                <w:rPr>
                  <w:rFonts w:ascii="Times New Roman" w:hAnsi="Times New Roman"/>
                </w:rPr>
                <w:delText xml:space="preserve">of the </w:delText>
              </w:r>
            </w:del>
            <w:r w:rsidR="00684733">
              <w:rPr>
                <w:rFonts w:ascii="Times New Roman" w:hAnsi="Times New Roman"/>
                <w:bCs/>
              </w:rPr>
              <w:t>CRR</w:t>
            </w:r>
            <w:r w:rsidRPr="000864F6">
              <w:rPr>
                <w:rFonts w:ascii="Times New Roman" w:hAnsi="Times New Roman"/>
                <w:bCs/>
              </w:rPr>
              <w:t>.</w:t>
            </w:r>
          </w:p>
          <w:p w14:paraId="37F95987" w14:textId="77777777" w:rsidR="00AE2798" w:rsidRPr="00FE002E" w:rsidRDefault="00AE2798" w:rsidP="00FE0FF1">
            <w:pPr>
              <w:pStyle w:val="BodyText1"/>
              <w:spacing w:line="240" w:lineRule="auto"/>
              <w:rPr>
                <w:del w:id="492" w:author="Author"/>
                <w:rFonts w:ascii="Times New Roman" w:hAnsi="Times New Roman"/>
              </w:rPr>
            </w:pPr>
          </w:p>
          <w:p w14:paraId="749A8E75" w14:textId="73EC6FA6" w:rsidR="000864F6" w:rsidRPr="006463CA" w:rsidRDefault="000864F6" w:rsidP="007C74A8">
            <w:pPr>
              <w:pStyle w:val="BodyText1"/>
              <w:spacing w:line="240" w:lineRule="auto"/>
              <w:rPr>
                <w:ins w:id="493" w:author="Author"/>
                <w:rFonts w:ascii="Times New Roman" w:hAnsi="Times New Roman"/>
                <w:bCs/>
              </w:rPr>
            </w:pPr>
            <w:r w:rsidRPr="000864F6">
              <w:rPr>
                <w:rFonts w:ascii="Times New Roman" w:hAnsi="Times New Roman"/>
                <w:bCs/>
              </w:rPr>
              <w:t xml:space="preserve">Institutions shall </w:t>
            </w:r>
            <w:del w:id="494" w:author="Author">
              <w:r w:rsidR="00AE2798" w:rsidRPr="00FE002E">
                <w:rPr>
                  <w:rFonts w:ascii="Times New Roman" w:hAnsi="Times New Roman"/>
                  <w:bCs/>
                </w:rPr>
                <w:delText xml:space="preserve">not </w:delText>
              </w:r>
            </w:del>
            <w:r w:rsidRPr="000864F6">
              <w:rPr>
                <w:rFonts w:ascii="Times New Roman" w:hAnsi="Times New Roman"/>
                <w:bCs/>
              </w:rPr>
              <w:t xml:space="preserve">include </w:t>
            </w:r>
            <w:ins w:id="495" w:author="Author">
              <w:r w:rsidRPr="000864F6">
                <w:rPr>
                  <w:rFonts w:ascii="Times New Roman" w:hAnsi="Times New Roman"/>
                  <w:bCs/>
                </w:rPr>
                <w:t>all credit derivatives, not solely those in the trading book.</w:t>
              </w:r>
            </w:ins>
          </w:p>
          <w:p w14:paraId="68582320" w14:textId="77777777" w:rsidR="00AA0445" w:rsidRDefault="00AA0445" w:rsidP="007C74A8">
            <w:pPr>
              <w:pStyle w:val="BodyText1"/>
              <w:spacing w:line="240" w:lineRule="auto"/>
              <w:rPr>
                <w:ins w:id="496" w:author="Author"/>
                <w:rFonts w:ascii="Times New Roman" w:hAnsi="Times New Roman"/>
                <w:bCs/>
              </w:rPr>
            </w:pPr>
          </w:p>
          <w:p w14:paraId="18486FF3" w14:textId="50842AD1" w:rsidR="008C451E" w:rsidRPr="006463CA" w:rsidRDefault="008C451E" w:rsidP="007C74A8">
            <w:pPr>
              <w:pStyle w:val="BodyText1"/>
              <w:spacing w:line="240" w:lineRule="auto"/>
              <w:rPr>
                <w:rFonts w:ascii="Times New Roman" w:hAnsi="Times New Roman"/>
                <w:bCs/>
              </w:rPr>
            </w:pPr>
            <w:ins w:id="497" w:author="Author">
              <w:r w:rsidRPr="00FC0528">
                <w:rPr>
                  <w:rFonts w:ascii="Times New Roman" w:hAnsi="Times New Roman"/>
                  <w:bCs/>
                </w:rPr>
                <w:t xml:space="preserve">Institutions shall not consider </w:t>
              </w:r>
            </w:ins>
            <w:r w:rsidRPr="00FC0528">
              <w:rPr>
                <w:rFonts w:ascii="Times New Roman" w:hAnsi="Times New Roman"/>
                <w:bCs/>
              </w:rPr>
              <w:t xml:space="preserve">in this cell contracts measured by application of the </w:t>
            </w:r>
            <w:ins w:id="498" w:author="Author">
              <w:r w:rsidRPr="00FC0528">
                <w:rPr>
                  <w:rFonts w:ascii="Times New Roman" w:hAnsi="Times New Roman"/>
                  <w:bCs/>
                </w:rPr>
                <w:t xml:space="preserve">simplified standardised approach or the </w:t>
              </w:r>
            </w:ins>
            <w:r w:rsidRPr="00FC0528">
              <w:rPr>
                <w:rFonts w:ascii="Times New Roman" w:hAnsi="Times New Roman"/>
                <w:bCs/>
              </w:rPr>
              <w:t>original exposure method</w:t>
            </w:r>
            <w:del w:id="499" w:author="Author">
              <w:r w:rsidR="00AE2798" w:rsidRPr="00FE002E">
                <w:rPr>
                  <w:rFonts w:ascii="Times New Roman" w:hAnsi="Times New Roman"/>
                  <w:bCs/>
                </w:rPr>
                <w:delText xml:space="preserve"> in accordance with Articles 429</w:delText>
              </w:r>
              <w:r w:rsidR="00AE2798">
                <w:rPr>
                  <w:rFonts w:ascii="Times New Roman" w:hAnsi="Times New Roman"/>
                  <w:bCs/>
                </w:rPr>
                <w:delText>a</w:delText>
              </w:r>
              <w:r w:rsidR="00AE2798" w:rsidRPr="00FE002E">
                <w:rPr>
                  <w:rFonts w:ascii="Times New Roman" w:hAnsi="Times New Roman"/>
                  <w:bCs/>
                </w:rPr>
                <w:delText>(</w:delText>
              </w:r>
              <w:r w:rsidR="00AE2798">
                <w:rPr>
                  <w:rFonts w:ascii="Times New Roman" w:hAnsi="Times New Roman"/>
                  <w:bCs/>
                </w:rPr>
                <w:delText>8</w:delText>
              </w:r>
              <w:r w:rsidR="00AE2798" w:rsidRPr="00FE002E">
                <w:rPr>
                  <w:rFonts w:ascii="Times New Roman" w:hAnsi="Times New Roman"/>
                  <w:bCs/>
                </w:rPr>
                <w:delText>) and 275 of the CRR</w:delText>
              </w:r>
            </w:del>
            <w:r w:rsidRPr="00FC0528">
              <w:rPr>
                <w:rFonts w:ascii="Times New Roman" w:hAnsi="Times New Roman"/>
                <w:bCs/>
              </w:rPr>
              <w:t>.</w:t>
            </w:r>
          </w:p>
          <w:p w14:paraId="2DFB7147" w14:textId="77777777" w:rsidR="00AA0445" w:rsidRPr="00011E14" w:rsidRDefault="00AA0445" w:rsidP="00860FBF">
            <w:pPr>
              <w:pStyle w:val="BodyText1"/>
              <w:spacing w:line="240" w:lineRule="auto"/>
              <w:rPr>
                <w:rFonts w:ascii="Times New Roman" w:hAnsi="Times New Roman"/>
                <w:b/>
                <w:rPrChange w:id="500" w:author="Author">
                  <w:rPr>
                    <w:rFonts w:ascii="Times New Roman" w:hAnsi="Times New Roman"/>
                    <w:u w:val="single"/>
                  </w:rPr>
                </w:rPrChange>
              </w:rPr>
            </w:pPr>
          </w:p>
        </w:tc>
      </w:tr>
      <w:tr w:rsidR="00AA0445" w:rsidRPr="00FE002E" w14:paraId="6839640F" w14:textId="77777777" w:rsidTr="00011E14">
        <w:tblPrEx>
          <w:tblPrExChange w:id="501" w:author="Author">
            <w:tblPrEx>
              <w:tblW w:w="9121" w:type="dxa"/>
              <w:tblInd w:w="137" w:type="dxa"/>
            </w:tblPrEx>
          </w:tblPrExChange>
        </w:tblPrEx>
        <w:trPr>
          <w:trHeight w:val="304"/>
          <w:trPrChange w:id="502" w:author="Author">
            <w:trPr>
              <w:gridBefore w:val="3"/>
              <w:wBefore w:w="113" w:type="dxa"/>
              <w:trHeight w:val="304"/>
            </w:trPr>
          </w:trPrChange>
        </w:trPr>
        <w:tc>
          <w:tcPr>
            <w:tcW w:w="1531" w:type="dxa"/>
            <w:tcBorders>
              <w:bottom w:val="single" w:sz="4" w:space="0" w:color="auto"/>
            </w:tcBorders>
            <w:tcPrChange w:id="503" w:author="Author">
              <w:tcPr>
                <w:tcW w:w="1418" w:type="dxa"/>
                <w:gridSpan w:val="4"/>
                <w:tcBorders>
                  <w:bottom w:val="single" w:sz="4" w:space="0" w:color="auto"/>
                </w:tcBorders>
              </w:tcPr>
            </w:tcPrChange>
          </w:tcPr>
          <w:p w14:paraId="7B6A76A4" w14:textId="48C3F797" w:rsidR="00AE3377" w:rsidRPr="006463CA" w:rsidRDefault="00AE3377" w:rsidP="00AE3377">
            <w:pPr>
              <w:pStyle w:val="BodyText1"/>
              <w:rPr>
                <w:rFonts w:ascii="Times New Roman" w:hAnsi="Times New Roman"/>
                <w:bCs/>
              </w:rPr>
            </w:pPr>
            <w:r w:rsidRPr="006463CA">
              <w:rPr>
                <w:rFonts w:ascii="Times New Roman" w:hAnsi="Times New Roman"/>
                <w:bCs/>
              </w:rPr>
              <w:t>{0</w:t>
            </w:r>
            <w:r w:rsidR="009573B2">
              <w:rPr>
                <w:rFonts w:ascii="Times New Roman" w:hAnsi="Times New Roman"/>
                <w:bCs/>
              </w:rPr>
              <w:t>0</w:t>
            </w:r>
            <w:r w:rsidRPr="006463CA">
              <w:rPr>
                <w:rFonts w:ascii="Times New Roman" w:hAnsi="Times New Roman"/>
                <w:bCs/>
              </w:rPr>
              <w:t>65;0</w:t>
            </w:r>
            <w:r w:rsidR="009573B2">
              <w:rPr>
                <w:rFonts w:ascii="Times New Roman" w:hAnsi="Times New Roman"/>
                <w:bCs/>
              </w:rPr>
              <w:t>0</w:t>
            </w:r>
            <w:r w:rsidRPr="006463CA">
              <w:rPr>
                <w:rFonts w:ascii="Times New Roman" w:hAnsi="Times New Roman"/>
                <w:bCs/>
              </w:rPr>
              <w:t>10}</w:t>
            </w:r>
          </w:p>
          <w:p w14:paraId="3E5668CA" w14:textId="77777777" w:rsidR="00AE3377" w:rsidRPr="006463CA" w:rsidRDefault="00AE3377" w:rsidP="00AA0445">
            <w:pPr>
              <w:pStyle w:val="BodyText1"/>
              <w:rPr>
                <w:rFonts w:ascii="Times New Roman" w:hAnsi="Times New Roman"/>
                <w:bCs/>
              </w:rPr>
            </w:pPr>
          </w:p>
          <w:p w14:paraId="13FEE6ED" w14:textId="77777777" w:rsidR="00AA0445" w:rsidRPr="00554069" w:rsidRDefault="00AA0445" w:rsidP="00AA0445">
            <w:pPr>
              <w:pStyle w:val="BodyText1"/>
              <w:rPr>
                <w:rFonts w:ascii="Times New Roman" w:hAnsi="Times New Roman"/>
                <w:bCs/>
              </w:rPr>
            </w:pPr>
          </w:p>
        </w:tc>
        <w:tc>
          <w:tcPr>
            <w:tcW w:w="7590" w:type="dxa"/>
            <w:gridSpan w:val="3"/>
            <w:tcBorders>
              <w:bottom w:val="single" w:sz="4" w:space="0" w:color="auto"/>
            </w:tcBorders>
            <w:tcPrChange w:id="504" w:author="Author">
              <w:tcPr>
                <w:tcW w:w="7590" w:type="dxa"/>
                <w:gridSpan w:val="4"/>
                <w:tcBorders>
                  <w:bottom w:val="single" w:sz="4" w:space="0" w:color="auto"/>
                </w:tcBorders>
              </w:tcPr>
            </w:tcPrChange>
          </w:tcPr>
          <w:p w14:paraId="34EDC7E6" w14:textId="3E0D75A1" w:rsidR="00AE3377" w:rsidRPr="007C74A8" w:rsidRDefault="00AE3377" w:rsidP="007C74A8">
            <w:pPr>
              <w:pStyle w:val="BodyText1"/>
              <w:spacing w:line="240" w:lineRule="auto"/>
              <w:rPr>
                <w:rFonts w:ascii="Times New Roman" w:hAnsi="Times New Roman"/>
                <w:b/>
                <w:bCs/>
              </w:rPr>
            </w:pPr>
            <w:r w:rsidRPr="007C74A8">
              <w:rPr>
                <w:rFonts w:ascii="Times New Roman" w:hAnsi="Times New Roman"/>
                <w:b/>
                <w:bCs/>
              </w:rPr>
              <w:t xml:space="preserve">(-) Effect of the recognition of collateral on NICA on QCCP </w:t>
            </w:r>
            <w:r w:rsidR="00B85438" w:rsidRPr="007C74A8">
              <w:rPr>
                <w:rFonts w:ascii="Times New Roman" w:hAnsi="Times New Roman"/>
                <w:b/>
                <w:bCs/>
              </w:rPr>
              <w:t>client-</w:t>
            </w:r>
            <w:r w:rsidRPr="007C74A8">
              <w:rPr>
                <w:rFonts w:ascii="Times New Roman" w:hAnsi="Times New Roman"/>
                <w:b/>
                <w:bCs/>
              </w:rPr>
              <w:t xml:space="preserve">cleared transactions (SA-CCR </w:t>
            </w:r>
            <w:r w:rsidR="00275423" w:rsidRPr="007C74A8">
              <w:rPr>
                <w:rFonts w:ascii="Times New Roman" w:hAnsi="Times New Roman"/>
                <w:b/>
                <w:bCs/>
              </w:rPr>
              <w:t xml:space="preserve">- </w:t>
            </w:r>
            <w:r w:rsidRPr="007C74A8">
              <w:rPr>
                <w:rFonts w:ascii="Times New Roman" w:hAnsi="Times New Roman"/>
                <w:b/>
                <w:bCs/>
              </w:rPr>
              <w:t>replacement cost)</w:t>
            </w:r>
          </w:p>
          <w:p w14:paraId="119606E8" w14:textId="77777777" w:rsidR="00AA0445" w:rsidRPr="006463CA" w:rsidRDefault="00AA0445" w:rsidP="007C74A8">
            <w:pPr>
              <w:pStyle w:val="BodyText1"/>
              <w:spacing w:line="240" w:lineRule="auto"/>
              <w:rPr>
                <w:rFonts w:ascii="Times New Roman" w:hAnsi="Times New Roman"/>
                <w:bCs/>
              </w:rPr>
            </w:pPr>
          </w:p>
          <w:p w14:paraId="4393A5C2" w14:textId="5DD7E969" w:rsidR="00AA0445" w:rsidRPr="00A16F39" w:rsidRDefault="00AA0445" w:rsidP="007C74A8">
            <w:pPr>
              <w:pStyle w:val="BodyText1"/>
              <w:spacing w:line="240" w:lineRule="auto"/>
              <w:rPr>
                <w:rFonts w:ascii="Times New Roman" w:hAnsi="Times New Roman"/>
                <w:bCs/>
              </w:rPr>
            </w:pPr>
            <w:r w:rsidRPr="00A16F39">
              <w:rPr>
                <w:rFonts w:ascii="Times New Roman" w:hAnsi="Times New Roman"/>
                <w:bCs/>
              </w:rPr>
              <w:t xml:space="preserve">Article 429c(4) </w:t>
            </w:r>
            <w:r w:rsidR="00684733">
              <w:rPr>
                <w:rFonts w:ascii="Times New Roman" w:hAnsi="Times New Roman"/>
                <w:bCs/>
              </w:rPr>
              <w:t>CRR</w:t>
            </w:r>
            <w:r w:rsidRPr="00A16F39">
              <w:rPr>
                <w:rFonts w:ascii="Times New Roman" w:hAnsi="Times New Roman"/>
                <w:bCs/>
              </w:rPr>
              <w:t>.</w:t>
            </w:r>
          </w:p>
          <w:p w14:paraId="124AD527" w14:textId="77777777" w:rsidR="0020297E" w:rsidRPr="003E62FE" w:rsidRDefault="0020297E" w:rsidP="007C74A8">
            <w:pPr>
              <w:pStyle w:val="BodyText1"/>
              <w:spacing w:line="240" w:lineRule="auto"/>
              <w:rPr>
                <w:rFonts w:ascii="Times New Roman" w:hAnsi="Times New Roman"/>
                <w:bCs/>
              </w:rPr>
            </w:pPr>
            <w:r w:rsidRPr="003E62FE">
              <w:rPr>
                <w:rFonts w:ascii="Times New Roman" w:hAnsi="Times New Roman"/>
                <w:bCs/>
              </w:rPr>
              <w:t xml:space="preserve">  </w:t>
            </w:r>
          </w:p>
          <w:p w14:paraId="5BDFEC31" w14:textId="38299D03" w:rsidR="00AA0445" w:rsidRDefault="00143A3F" w:rsidP="007C74A8">
            <w:pPr>
              <w:pStyle w:val="BodyText1"/>
              <w:spacing w:line="240" w:lineRule="auto"/>
              <w:rPr>
                <w:rFonts w:ascii="Times New Roman" w:hAnsi="Times New Roman"/>
                <w:bCs/>
              </w:rPr>
            </w:pPr>
            <w:r>
              <w:rPr>
                <w:rFonts w:ascii="Times New Roman" w:hAnsi="Times New Roman"/>
                <w:bCs/>
              </w:rPr>
              <w:t>A</w:t>
            </w:r>
            <w:r w:rsidR="00C93876" w:rsidRPr="003E62FE">
              <w:rPr>
                <w:rFonts w:ascii="Times New Roman" w:hAnsi="Times New Roman"/>
                <w:bCs/>
              </w:rPr>
              <w:t xml:space="preserve">pplication of </w:t>
            </w:r>
            <w:r w:rsidR="00A16F39" w:rsidRPr="00A16F39">
              <w:rPr>
                <w:rFonts w:ascii="Times New Roman" w:hAnsi="Times New Roman"/>
                <w:bCs/>
              </w:rPr>
              <w:t>t</w:t>
            </w:r>
            <w:r w:rsidR="00C93876" w:rsidRPr="00A16F39">
              <w:rPr>
                <w:rFonts w:ascii="Times New Roman" w:hAnsi="Times New Roman"/>
                <w:bCs/>
              </w:rPr>
              <w:t>h</w:t>
            </w:r>
            <w:r w:rsidR="00A16F39" w:rsidRPr="00A16F39">
              <w:rPr>
                <w:rFonts w:ascii="Times New Roman" w:hAnsi="Times New Roman"/>
                <w:bCs/>
              </w:rPr>
              <w:t>e</w:t>
            </w:r>
            <w:r w:rsidR="00C93876" w:rsidRPr="00A16F39">
              <w:rPr>
                <w:rFonts w:ascii="Times New Roman" w:hAnsi="Times New Roman"/>
                <w:bCs/>
              </w:rPr>
              <w:t xml:space="preserve"> derogation of 429c</w:t>
            </w:r>
            <w:r w:rsidR="00275423">
              <w:rPr>
                <w:rFonts w:ascii="Times New Roman" w:hAnsi="Times New Roman"/>
                <w:bCs/>
              </w:rPr>
              <w:t>(</w:t>
            </w:r>
            <w:r w:rsidR="00C93876" w:rsidRPr="00A16F39">
              <w:rPr>
                <w:rFonts w:ascii="Times New Roman" w:hAnsi="Times New Roman"/>
                <w:bCs/>
              </w:rPr>
              <w:t>4</w:t>
            </w:r>
            <w:r w:rsidR="00275423">
              <w:rPr>
                <w:rFonts w:ascii="Times New Roman" w:hAnsi="Times New Roman"/>
                <w:bCs/>
              </w:rPr>
              <w:t>)</w:t>
            </w:r>
            <w:r w:rsidR="00C93876" w:rsidRPr="00A16F39">
              <w:rPr>
                <w:rFonts w:ascii="Times New Roman" w:hAnsi="Times New Roman"/>
                <w:bCs/>
              </w:rPr>
              <w:t xml:space="preserve"> </w:t>
            </w:r>
            <w:r w:rsidR="00684733">
              <w:rPr>
                <w:rFonts w:ascii="Times New Roman" w:hAnsi="Times New Roman"/>
                <w:bCs/>
              </w:rPr>
              <w:t>CRR</w:t>
            </w:r>
            <w:r w:rsidR="00C93876" w:rsidRPr="00A16F39">
              <w:rPr>
                <w:rFonts w:ascii="Times New Roman" w:hAnsi="Times New Roman"/>
                <w:bCs/>
              </w:rPr>
              <w:t xml:space="preserve"> on the calculat</w:t>
            </w:r>
            <w:r w:rsidR="00A16F39">
              <w:rPr>
                <w:rFonts w:ascii="Times New Roman" w:hAnsi="Times New Roman"/>
                <w:bCs/>
              </w:rPr>
              <w:t>ion of the replacement cost for</w:t>
            </w:r>
            <w:r w:rsidR="00C93876" w:rsidRPr="00A16F39">
              <w:rPr>
                <w:rFonts w:ascii="Times New Roman" w:hAnsi="Times New Roman"/>
                <w:bCs/>
              </w:rPr>
              <w:t xml:space="preserve"> </w:t>
            </w:r>
            <w:r w:rsidR="00B85438" w:rsidRPr="00B85438">
              <w:rPr>
                <w:rFonts w:ascii="Times New Roman" w:hAnsi="Times New Roman"/>
                <w:bCs/>
              </w:rPr>
              <w:t>derivative contracts with clients where those contracts are cleared by a QCCP.</w:t>
            </w:r>
            <w:r w:rsidR="00AE3377">
              <w:rPr>
                <w:rFonts w:ascii="Times New Roman" w:hAnsi="Times New Roman"/>
                <w:bCs/>
              </w:rPr>
              <w:t xml:space="preserve"> </w:t>
            </w:r>
            <w:r w:rsidR="00860608">
              <w:rPr>
                <w:rFonts w:ascii="Times New Roman" w:hAnsi="Times New Roman"/>
                <w:bCs/>
              </w:rPr>
              <w:t xml:space="preserve">The amount shall be reported with the 1,4 alpha factor applied as specified in  Article 274(2) </w:t>
            </w:r>
            <w:r w:rsidR="00684733">
              <w:rPr>
                <w:rFonts w:ascii="Times New Roman" w:hAnsi="Times New Roman"/>
                <w:bCs/>
              </w:rPr>
              <w:t>CRR</w:t>
            </w:r>
            <w:r w:rsidR="00860608">
              <w:rPr>
                <w:rFonts w:ascii="Times New Roman" w:hAnsi="Times New Roman"/>
                <w:bCs/>
              </w:rPr>
              <w:t>.</w:t>
            </w:r>
          </w:p>
          <w:p w14:paraId="38750864" w14:textId="77777777" w:rsidR="00C622B3" w:rsidRDefault="00C622B3" w:rsidP="007C74A8">
            <w:pPr>
              <w:pStyle w:val="BodyText1"/>
              <w:spacing w:line="240" w:lineRule="auto"/>
              <w:rPr>
                <w:ins w:id="505" w:author="Author"/>
                <w:rFonts w:ascii="Times New Roman" w:hAnsi="Times New Roman"/>
                <w:bCs/>
              </w:rPr>
            </w:pPr>
          </w:p>
          <w:p w14:paraId="7CCFB014" w14:textId="314C0454" w:rsidR="00C622B3" w:rsidRDefault="00C622B3" w:rsidP="007C74A8">
            <w:pPr>
              <w:pStyle w:val="BodyText1"/>
              <w:spacing w:line="240" w:lineRule="auto"/>
              <w:rPr>
                <w:rFonts w:ascii="Times New Roman" w:hAnsi="Times New Roman"/>
                <w:bCs/>
              </w:rPr>
            </w:pPr>
            <w:ins w:id="506" w:author="Author">
              <w:r w:rsidRPr="001B3BF0">
                <w:rPr>
                  <w:rFonts w:ascii="Times New Roman" w:hAnsi="Times New Roman"/>
                  <w:bCs/>
                </w:rPr>
                <w:t xml:space="preserve">Institutions shall </w:t>
              </w:r>
            </w:ins>
            <w:r w:rsidRPr="001B3BF0">
              <w:rPr>
                <w:rFonts w:ascii="Times New Roman" w:hAnsi="Times New Roman"/>
                <w:bCs/>
              </w:rPr>
              <w:t>include the amount r</w:t>
            </w:r>
            <w:r>
              <w:rPr>
                <w:rFonts w:ascii="Times New Roman" w:hAnsi="Times New Roman"/>
                <w:bCs/>
              </w:rPr>
              <w:t>eported in this cell also in {</w:t>
            </w:r>
            <w:r w:rsidR="00A54499">
              <w:rPr>
                <w:rFonts w:ascii="Times New Roman" w:hAnsi="Times New Roman"/>
                <w:bCs/>
              </w:rPr>
              <w:t>0</w:t>
            </w:r>
            <w:r>
              <w:rPr>
                <w:rFonts w:ascii="Times New Roman" w:hAnsi="Times New Roman"/>
                <w:bCs/>
              </w:rPr>
              <w:t>061;0</w:t>
            </w:r>
            <w:r w:rsidR="00A54499">
              <w:rPr>
                <w:rFonts w:ascii="Times New Roman" w:hAnsi="Times New Roman"/>
                <w:bCs/>
              </w:rPr>
              <w:t>0</w:t>
            </w:r>
            <w:r>
              <w:rPr>
                <w:rFonts w:ascii="Times New Roman" w:hAnsi="Times New Roman"/>
                <w:bCs/>
              </w:rPr>
              <w:t xml:space="preserve">10} as if no </w:t>
            </w:r>
            <w:r w:rsidRPr="00A16F39">
              <w:rPr>
                <w:rFonts w:ascii="Times New Roman" w:hAnsi="Times New Roman"/>
                <w:bCs/>
              </w:rPr>
              <w:t xml:space="preserve">derogation </w:t>
            </w:r>
            <w:r>
              <w:rPr>
                <w:rFonts w:ascii="Times New Roman" w:hAnsi="Times New Roman"/>
                <w:bCs/>
              </w:rPr>
              <w:t>applies</w:t>
            </w:r>
            <w:r w:rsidRPr="001B3BF0">
              <w:rPr>
                <w:rFonts w:ascii="Times New Roman" w:hAnsi="Times New Roman"/>
                <w:bCs/>
              </w:rPr>
              <w:t>.</w:t>
            </w:r>
          </w:p>
          <w:p w14:paraId="71B5D857" w14:textId="77777777" w:rsidR="00860608" w:rsidRPr="007C74A8" w:rsidRDefault="00860608" w:rsidP="007C74A8">
            <w:pPr>
              <w:pStyle w:val="BodyText1"/>
              <w:spacing w:line="240" w:lineRule="auto"/>
              <w:rPr>
                <w:rFonts w:ascii="Times New Roman" w:hAnsi="Times New Roman"/>
                <w:bCs/>
              </w:rPr>
            </w:pPr>
          </w:p>
        </w:tc>
      </w:tr>
      <w:tr w:rsidR="00350D74" w:rsidRPr="00FE002E" w:rsidDel="00B54E92" w14:paraId="6D65D527" w14:textId="3CE099FF" w:rsidTr="00011E14">
        <w:tblPrEx>
          <w:tblPrExChange w:id="507" w:author="Author">
            <w:tblPrEx>
              <w:tblW w:w="9121" w:type="dxa"/>
              <w:tblInd w:w="137" w:type="dxa"/>
            </w:tblPrEx>
          </w:tblPrExChange>
        </w:tblPrEx>
        <w:trPr>
          <w:gridAfter w:val="1"/>
          <w:wAfter w:w="49" w:type="dxa"/>
          <w:trHeight w:val="304"/>
          <w:del w:id="508" w:author="Author"/>
          <w:trPrChange w:id="509" w:author="Author">
            <w:trPr>
              <w:gridBefore w:val="2"/>
              <w:gridAfter w:val="1"/>
              <w:wAfter w:w="113" w:type="dxa"/>
              <w:trHeight w:val="304"/>
            </w:trPr>
          </w:trPrChange>
        </w:trPr>
        <w:tc>
          <w:tcPr>
            <w:tcW w:w="1559" w:type="dxa"/>
            <w:gridSpan w:val="2"/>
            <w:tcBorders>
              <w:bottom w:val="single" w:sz="4" w:space="0" w:color="auto"/>
            </w:tcBorders>
            <w:tcPrChange w:id="510" w:author="Author">
              <w:tcPr>
                <w:tcW w:w="1418" w:type="dxa"/>
                <w:gridSpan w:val="4"/>
                <w:tcBorders>
                  <w:bottom w:val="single" w:sz="4" w:space="0" w:color="auto"/>
                </w:tcBorders>
              </w:tcPr>
            </w:tcPrChange>
          </w:tcPr>
          <w:p w14:paraId="15299E79" w14:textId="4C0CE13A" w:rsidR="00350D74" w:rsidRPr="00FE002E" w:rsidDel="00B54E92" w:rsidRDefault="00350D74" w:rsidP="00086398">
            <w:pPr>
              <w:pStyle w:val="BodyText1"/>
              <w:rPr>
                <w:del w:id="511" w:author="Author"/>
                <w:rFonts w:ascii="Times New Roman" w:hAnsi="Times New Roman"/>
                <w:bCs/>
              </w:rPr>
            </w:pPr>
            <w:del w:id="512" w:author="Author">
              <w:r w:rsidDel="00350D74">
                <w:rPr>
                  <w:rFonts w:ascii="Times New Roman" w:hAnsi="Times New Roman"/>
                  <w:bCs/>
                </w:rPr>
                <w:delText>{070;010}</w:delText>
              </w:r>
            </w:del>
          </w:p>
        </w:tc>
        <w:tc>
          <w:tcPr>
            <w:tcW w:w="7513" w:type="dxa"/>
            <w:tcBorders>
              <w:bottom w:val="single" w:sz="4" w:space="0" w:color="auto"/>
            </w:tcBorders>
            <w:tcPrChange w:id="513" w:author="Author">
              <w:tcPr>
                <w:tcW w:w="7590" w:type="dxa"/>
                <w:gridSpan w:val="4"/>
                <w:tcBorders>
                  <w:bottom w:val="single" w:sz="4" w:space="0" w:color="auto"/>
                </w:tcBorders>
              </w:tcPr>
            </w:tcPrChange>
          </w:tcPr>
          <w:p w14:paraId="78B132D0" w14:textId="08AC6D35" w:rsidR="00350D74" w:rsidDel="00350D74" w:rsidRDefault="00350D74" w:rsidP="00086398">
            <w:pPr>
              <w:pStyle w:val="BodyText1"/>
              <w:spacing w:line="240" w:lineRule="auto"/>
              <w:rPr>
                <w:del w:id="514" w:author="Author"/>
                <w:rFonts w:ascii="Times New Roman" w:hAnsi="Times New Roman"/>
                <w:bCs/>
              </w:rPr>
            </w:pPr>
            <w:del w:id="515" w:author="Author">
              <w:r w:rsidDel="00350D74">
                <w:rPr>
                  <w:rFonts w:ascii="Times New Roman" w:hAnsi="Times New Roman"/>
                  <w:b/>
                  <w:bCs/>
                </w:rPr>
                <w:delText xml:space="preserve">(-) </w:delText>
              </w:r>
              <w:r w:rsidRPr="004F03F5" w:rsidDel="00350D74">
                <w:rPr>
                  <w:rFonts w:ascii="Times New Roman" w:hAnsi="Times New Roman"/>
                  <w:b/>
                  <w:bCs/>
                </w:rPr>
                <w:delText>Eligible cash variation margin received offset against derivatives market value</w:delText>
              </w:r>
            </w:del>
          </w:p>
          <w:p w14:paraId="40F751DE" w14:textId="59E64333" w:rsidR="00350D74" w:rsidDel="00350D74" w:rsidRDefault="00350D74" w:rsidP="00086398">
            <w:pPr>
              <w:pStyle w:val="BodyText1"/>
              <w:spacing w:line="240" w:lineRule="auto"/>
              <w:rPr>
                <w:del w:id="516" w:author="Author"/>
                <w:rFonts w:ascii="Times New Roman" w:hAnsi="Times New Roman"/>
                <w:bCs/>
              </w:rPr>
            </w:pPr>
          </w:p>
          <w:p w14:paraId="6B0C98AC" w14:textId="0EC745B8" w:rsidR="00350D74" w:rsidDel="00350D74" w:rsidRDefault="00350D74" w:rsidP="00086398">
            <w:pPr>
              <w:pStyle w:val="BodyText1"/>
              <w:spacing w:line="240" w:lineRule="auto"/>
              <w:rPr>
                <w:del w:id="517" w:author="Author"/>
                <w:rFonts w:ascii="Times New Roman" w:hAnsi="Times New Roman"/>
                <w:bCs/>
              </w:rPr>
            </w:pPr>
            <w:del w:id="518" w:author="Author">
              <w:r w:rsidDel="00350D74">
                <w:rPr>
                  <w:rFonts w:ascii="Times New Roman" w:hAnsi="Times New Roman"/>
                  <w:bCs/>
                </w:rPr>
                <w:delText>Article 429a(3) of the CRR</w:delText>
              </w:r>
            </w:del>
          </w:p>
          <w:p w14:paraId="5D49F552" w14:textId="0DCA6735" w:rsidR="00350D74" w:rsidDel="00350D74" w:rsidRDefault="00350D74" w:rsidP="00086398">
            <w:pPr>
              <w:pStyle w:val="BodyText1"/>
              <w:spacing w:line="240" w:lineRule="auto"/>
              <w:rPr>
                <w:del w:id="519" w:author="Author"/>
                <w:rFonts w:ascii="Times New Roman" w:hAnsi="Times New Roman"/>
                <w:bCs/>
              </w:rPr>
            </w:pPr>
          </w:p>
          <w:p w14:paraId="795527EC" w14:textId="0E515000" w:rsidR="00350D74" w:rsidDel="00350D74" w:rsidRDefault="00350D74" w:rsidP="00086398">
            <w:pPr>
              <w:pStyle w:val="BodyText1"/>
              <w:spacing w:line="240" w:lineRule="auto"/>
              <w:rPr>
                <w:del w:id="520" w:author="Author"/>
                <w:rFonts w:ascii="Times New Roman" w:hAnsi="Times New Roman"/>
                <w:bCs/>
              </w:rPr>
            </w:pPr>
            <w:del w:id="521" w:author="Author">
              <w:r w:rsidDel="00350D74">
                <w:rPr>
                  <w:rFonts w:ascii="Times New Roman" w:hAnsi="Times New Roman"/>
                  <w:bCs/>
                </w:rPr>
                <w:delText>V</w:delText>
              </w:r>
              <w:r w:rsidRPr="00491758" w:rsidDel="00350D74">
                <w:rPr>
                  <w:rFonts w:ascii="Times New Roman" w:hAnsi="Times New Roman"/>
                  <w:bCs/>
                </w:rPr>
                <w:delText>ariation margin received in cash from the counterparty</w:delText>
              </w:r>
              <w:r w:rsidDel="00350D74">
                <w:rPr>
                  <w:rFonts w:ascii="Times New Roman" w:hAnsi="Times New Roman"/>
                  <w:bCs/>
                </w:rPr>
                <w:delText xml:space="preserve"> eligible for offsetting against the replacement cost portion of the derivatives exposure in accordance with Article 429a(3) of the CRR.</w:delText>
              </w:r>
            </w:del>
          </w:p>
          <w:p w14:paraId="52E98078" w14:textId="6076D8D4" w:rsidR="00350D74" w:rsidDel="00350D74" w:rsidRDefault="00350D74" w:rsidP="00086398">
            <w:pPr>
              <w:pStyle w:val="BodyText1"/>
              <w:spacing w:line="240" w:lineRule="auto"/>
              <w:rPr>
                <w:del w:id="522" w:author="Author"/>
                <w:rFonts w:ascii="Times New Roman" w:hAnsi="Times New Roman"/>
                <w:bCs/>
              </w:rPr>
            </w:pPr>
          </w:p>
          <w:p w14:paraId="62F25F9F" w14:textId="53A10149" w:rsidR="00350D74" w:rsidDel="00350D74" w:rsidRDefault="00350D74" w:rsidP="00086398">
            <w:pPr>
              <w:pStyle w:val="BodyText1"/>
              <w:spacing w:line="240" w:lineRule="auto"/>
              <w:rPr>
                <w:del w:id="523" w:author="Author"/>
                <w:rFonts w:ascii="Times New Roman" w:hAnsi="Times New Roman"/>
                <w:bCs/>
              </w:rPr>
            </w:pPr>
            <w:del w:id="524" w:author="Author">
              <w:r w:rsidDel="00350D74">
                <w:rPr>
                  <w:rFonts w:ascii="Times New Roman" w:hAnsi="Times New Roman"/>
                  <w:bCs/>
                </w:rPr>
                <w:delText>Any cash variation margin received on an exempted CCP leg in accordance with Article 429(11) of the CRR shall not be reported.</w:delText>
              </w:r>
            </w:del>
          </w:p>
          <w:p w14:paraId="074B4369" w14:textId="25294FA1" w:rsidR="00350D74" w:rsidRPr="0084012A" w:rsidDel="00B54E92" w:rsidRDefault="00350D74" w:rsidP="00086398">
            <w:pPr>
              <w:pStyle w:val="BodyText1"/>
              <w:spacing w:line="240" w:lineRule="auto"/>
              <w:rPr>
                <w:del w:id="525" w:author="Author"/>
                <w:rFonts w:ascii="Times New Roman" w:hAnsi="Times New Roman"/>
                <w:bCs/>
              </w:rPr>
            </w:pPr>
          </w:p>
        </w:tc>
      </w:tr>
      <w:tr w:rsidR="00B451A5" w:rsidRPr="00FE002E" w14:paraId="708471F4" w14:textId="77777777" w:rsidTr="00011E14">
        <w:tblPrEx>
          <w:tblPrExChange w:id="526" w:author="Author">
            <w:tblPrEx>
              <w:tblW w:w="9121" w:type="dxa"/>
              <w:tblInd w:w="137" w:type="dxa"/>
            </w:tblPrEx>
          </w:tblPrExChange>
        </w:tblPrEx>
        <w:trPr>
          <w:gridAfter w:val="1"/>
          <w:wAfter w:w="49" w:type="dxa"/>
          <w:trHeight w:val="304"/>
          <w:ins w:id="527" w:author="Author"/>
          <w:trPrChange w:id="528" w:author="Author">
            <w:trPr>
              <w:gridBefore w:val="1"/>
              <w:gridAfter w:val="1"/>
              <w:wAfter w:w="49" w:type="dxa"/>
              <w:trHeight w:val="304"/>
            </w:trPr>
          </w:trPrChange>
        </w:trPr>
        <w:tc>
          <w:tcPr>
            <w:tcW w:w="1559" w:type="dxa"/>
            <w:gridSpan w:val="2"/>
            <w:tcBorders>
              <w:top w:val="single" w:sz="4" w:space="0" w:color="auto"/>
              <w:left w:val="single" w:sz="4" w:space="0" w:color="auto"/>
              <w:bottom w:val="single" w:sz="4" w:space="0" w:color="auto"/>
              <w:right w:val="single" w:sz="4" w:space="0" w:color="auto"/>
            </w:tcBorders>
            <w:tcPrChange w:id="529" w:author="Author">
              <w:tcPr>
                <w:tcW w:w="1559" w:type="dxa"/>
                <w:gridSpan w:val="4"/>
                <w:tcBorders>
                  <w:top w:val="single" w:sz="4" w:space="0" w:color="auto"/>
                  <w:left w:val="single" w:sz="4" w:space="0" w:color="auto"/>
                  <w:bottom w:val="single" w:sz="4" w:space="0" w:color="auto"/>
                  <w:right w:val="single" w:sz="4" w:space="0" w:color="auto"/>
                </w:tcBorders>
              </w:tcPr>
            </w:tcPrChange>
          </w:tcPr>
          <w:p w14:paraId="4BC05902" w14:textId="77777777" w:rsidR="00B451A5" w:rsidRDefault="00B451A5" w:rsidP="00086398">
            <w:pPr>
              <w:pStyle w:val="BodyText1"/>
              <w:rPr>
                <w:ins w:id="530" w:author="Author"/>
                <w:rFonts w:ascii="Times New Roman" w:hAnsi="Times New Roman"/>
                <w:bCs/>
              </w:rPr>
            </w:pPr>
            <w:ins w:id="531" w:author="Author">
              <w:r>
                <w:rPr>
                  <w:rFonts w:ascii="Times New Roman" w:hAnsi="Times New Roman"/>
                  <w:bCs/>
                </w:rPr>
                <w:t>{0071;0010}</w:t>
              </w:r>
            </w:ins>
          </w:p>
        </w:tc>
        <w:tc>
          <w:tcPr>
            <w:tcW w:w="7513" w:type="dxa"/>
            <w:tcBorders>
              <w:top w:val="single" w:sz="4" w:space="0" w:color="auto"/>
              <w:left w:val="single" w:sz="4" w:space="0" w:color="auto"/>
              <w:bottom w:val="single" w:sz="4" w:space="0" w:color="auto"/>
              <w:right w:val="single" w:sz="4" w:space="0" w:color="auto"/>
            </w:tcBorders>
            <w:tcPrChange w:id="532" w:author="Author">
              <w:tcPr>
                <w:tcW w:w="7513" w:type="dxa"/>
                <w:gridSpan w:val="4"/>
                <w:tcBorders>
                  <w:top w:val="single" w:sz="4" w:space="0" w:color="auto"/>
                  <w:left w:val="single" w:sz="4" w:space="0" w:color="auto"/>
                  <w:bottom w:val="single" w:sz="4" w:space="0" w:color="auto"/>
                  <w:right w:val="single" w:sz="4" w:space="0" w:color="auto"/>
                </w:tcBorders>
              </w:tcPr>
            </w:tcPrChange>
          </w:tcPr>
          <w:p w14:paraId="2D238DD9" w14:textId="77777777" w:rsidR="00B451A5" w:rsidRPr="00B451A5" w:rsidRDefault="00B451A5" w:rsidP="00086398">
            <w:pPr>
              <w:pStyle w:val="BodyText1"/>
              <w:spacing w:line="240" w:lineRule="auto"/>
              <w:rPr>
                <w:ins w:id="533" w:author="Author"/>
                <w:rFonts w:ascii="Times New Roman" w:hAnsi="Times New Roman"/>
                <w:b/>
                <w:bCs/>
              </w:rPr>
            </w:pPr>
            <w:ins w:id="534" w:author="Author">
              <w:r>
                <w:rPr>
                  <w:rFonts w:ascii="Times New Roman" w:hAnsi="Times New Roman"/>
                  <w:b/>
                  <w:bCs/>
                </w:rPr>
                <w:t>(-) Effect of the e</w:t>
              </w:r>
              <w:r w:rsidRPr="004F03F5">
                <w:rPr>
                  <w:rFonts w:ascii="Times New Roman" w:hAnsi="Times New Roman"/>
                  <w:b/>
                  <w:bCs/>
                </w:rPr>
                <w:t xml:space="preserve">ligible cash variation margin received offset against derivatives market </w:t>
              </w:r>
              <w:r w:rsidRPr="00BE4B9E">
                <w:rPr>
                  <w:rFonts w:ascii="Times New Roman" w:hAnsi="Times New Roman"/>
                  <w:b/>
                  <w:bCs/>
                </w:rPr>
                <w:t>value (SA-CCR -</w:t>
              </w:r>
              <w:r>
                <w:rPr>
                  <w:rFonts w:ascii="Times New Roman" w:hAnsi="Times New Roman"/>
                  <w:b/>
                  <w:bCs/>
                </w:rPr>
                <w:t xml:space="preserve"> </w:t>
              </w:r>
              <w:r w:rsidRPr="00BE4B9E">
                <w:rPr>
                  <w:rFonts w:ascii="Times New Roman" w:hAnsi="Times New Roman"/>
                  <w:b/>
                  <w:bCs/>
                </w:rPr>
                <w:t>replacement cost)</w:t>
              </w:r>
            </w:ins>
          </w:p>
          <w:p w14:paraId="48059BCB" w14:textId="77777777" w:rsidR="00B451A5" w:rsidRPr="00B451A5" w:rsidRDefault="00B451A5" w:rsidP="00086398">
            <w:pPr>
              <w:pStyle w:val="BodyText1"/>
              <w:spacing w:line="240" w:lineRule="auto"/>
              <w:rPr>
                <w:ins w:id="535" w:author="Author"/>
                <w:rFonts w:ascii="Times New Roman" w:hAnsi="Times New Roman"/>
                <w:b/>
                <w:bCs/>
              </w:rPr>
            </w:pPr>
          </w:p>
          <w:p w14:paraId="1A368C0C" w14:textId="77777777" w:rsidR="00B451A5" w:rsidRPr="00B451A5" w:rsidRDefault="00B451A5" w:rsidP="00086398">
            <w:pPr>
              <w:pStyle w:val="BodyText1"/>
              <w:spacing w:line="240" w:lineRule="auto"/>
              <w:rPr>
                <w:ins w:id="536" w:author="Author"/>
                <w:rFonts w:ascii="Times New Roman" w:hAnsi="Times New Roman"/>
                <w:bCs/>
              </w:rPr>
            </w:pPr>
            <w:ins w:id="537" w:author="Author">
              <w:r w:rsidRPr="00B451A5">
                <w:rPr>
                  <w:rFonts w:ascii="Times New Roman" w:hAnsi="Times New Roman"/>
                  <w:bCs/>
                </w:rPr>
                <w:t>Article 429c(3) CRR</w:t>
              </w:r>
            </w:ins>
          </w:p>
          <w:p w14:paraId="39A75EE8" w14:textId="77777777" w:rsidR="00B451A5" w:rsidRPr="00B451A5" w:rsidRDefault="00B451A5" w:rsidP="00086398">
            <w:pPr>
              <w:pStyle w:val="BodyText1"/>
              <w:spacing w:line="240" w:lineRule="auto"/>
              <w:rPr>
                <w:ins w:id="538" w:author="Author"/>
                <w:rFonts w:ascii="Times New Roman" w:hAnsi="Times New Roman"/>
                <w:bCs/>
              </w:rPr>
            </w:pPr>
          </w:p>
          <w:p w14:paraId="64F0CD1C" w14:textId="77777777" w:rsidR="00B451A5" w:rsidRPr="00B451A5" w:rsidRDefault="00B451A5" w:rsidP="00086398">
            <w:pPr>
              <w:pStyle w:val="BodyText1"/>
              <w:spacing w:line="240" w:lineRule="auto"/>
              <w:rPr>
                <w:ins w:id="539" w:author="Author"/>
                <w:rFonts w:ascii="Times New Roman" w:hAnsi="Times New Roman"/>
                <w:bCs/>
              </w:rPr>
            </w:pPr>
            <w:ins w:id="540" w:author="Author">
              <w:r w:rsidRPr="00B451A5">
                <w:rPr>
                  <w:rFonts w:ascii="Times New Roman" w:hAnsi="Times New Roman"/>
                  <w:bCs/>
                </w:rPr>
                <w:lastRenderedPageBreak/>
                <w:t>Variation margin received in cash from the counterparty eligible for offsetting against the replacement cost portion of the derivatives exposure in accordance with Article 429c(3) CRR. The amount shall be reported with the 1,4 alpha factor applied as specified in  Article 274(2) CRR.</w:t>
              </w:r>
            </w:ins>
          </w:p>
          <w:p w14:paraId="04F99B6B" w14:textId="77777777" w:rsidR="00B451A5" w:rsidRPr="00B451A5" w:rsidRDefault="00B451A5" w:rsidP="00086398">
            <w:pPr>
              <w:pStyle w:val="BodyText1"/>
              <w:spacing w:line="240" w:lineRule="auto"/>
              <w:rPr>
                <w:ins w:id="541" w:author="Author"/>
                <w:rFonts w:ascii="Times New Roman" w:hAnsi="Times New Roman"/>
                <w:bCs/>
              </w:rPr>
            </w:pPr>
          </w:p>
          <w:p w14:paraId="76CC0F17" w14:textId="77777777" w:rsidR="00B451A5" w:rsidRPr="00B451A5" w:rsidRDefault="00B451A5" w:rsidP="00086398">
            <w:pPr>
              <w:pStyle w:val="BodyText1"/>
              <w:spacing w:line="240" w:lineRule="auto"/>
              <w:rPr>
                <w:ins w:id="542" w:author="Author"/>
                <w:rFonts w:ascii="Times New Roman" w:hAnsi="Times New Roman"/>
                <w:bCs/>
              </w:rPr>
            </w:pPr>
            <w:ins w:id="543" w:author="Author">
              <w:r w:rsidRPr="00B451A5">
                <w:rPr>
                  <w:rFonts w:ascii="Times New Roman" w:hAnsi="Times New Roman"/>
                  <w:bCs/>
                </w:rPr>
                <w:t>Any cash variation margin received on an exempted CCP leg in accordance with point (g) of Article 429a(1) CRR shall not be reported.</w:t>
              </w:r>
            </w:ins>
          </w:p>
          <w:p w14:paraId="0D6BE08A" w14:textId="77777777" w:rsidR="00B451A5" w:rsidRPr="00B451A5" w:rsidRDefault="00B451A5" w:rsidP="00086398">
            <w:pPr>
              <w:pStyle w:val="BodyText1"/>
              <w:spacing w:line="240" w:lineRule="auto"/>
              <w:rPr>
                <w:ins w:id="544" w:author="Author"/>
                <w:rFonts w:ascii="Times New Roman" w:hAnsi="Times New Roman"/>
                <w:bCs/>
              </w:rPr>
            </w:pPr>
          </w:p>
          <w:p w14:paraId="7E91D948" w14:textId="77777777" w:rsidR="00B451A5" w:rsidRPr="00B451A5" w:rsidRDefault="00B451A5" w:rsidP="00086398">
            <w:pPr>
              <w:pStyle w:val="BodyText1"/>
              <w:spacing w:line="240" w:lineRule="auto"/>
              <w:rPr>
                <w:ins w:id="545" w:author="Author"/>
                <w:rFonts w:ascii="Times New Roman" w:hAnsi="Times New Roman"/>
                <w:bCs/>
              </w:rPr>
            </w:pPr>
            <w:ins w:id="546" w:author="Author">
              <w:r w:rsidRPr="00B451A5">
                <w:rPr>
                  <w:rFonts w:ascii="Times New Roman" w:hAnsi="Times New Roman"/>
                  <w:bCs/>
                </w:rPr>
                <w:t>Institutions shall include the amount reported in this cell also in {0061;0010} as if no deduction of cash variation margin applies.</w:t>
              </w:r>
            </w:ins>
          </w:p>
          <w:p w14:paraId="3C49A67A" w14:textId="77777777" w:rsidR="00B451A5" w:rsidRDefault="00B451A5" w:rsidP="00086398">
            <w:pPr>
              <w:pStyle w:val="BodyText1"/>
              <w:spacing w:line="240" w:lineRule="auto"/>
              <w:rPr>
                <w:ins w:id="547" w:author="Author"/>
                <w:rFonts w:ascii="Times New Roman" w:hAnsi="Times New Roman"/>
                <w:b/>
                <w:bCs/>
              </w:rPr>
            </w:pPr>
          </w:p>
        </w:tc>
      </w:tr>
      <w:tr w:rsidR="00350D74" w:rsidRPr="00FE002E" w:rsidDel="00B54E92" w14:paraId="74ECA688" w14:textId="6DC2E914" w:rsidTr="00011E14">
        <w:tblPrEx>
          <w:tblPrExChange w:id="548" w:author="Author">
            <w:tblPrEx>
              <w:tblW w:w="9121" w:type="dxa"/>
              <w:tblInd w:w="137" w:type="dxa"/>
            </w:tblPrEx>
          </w:tblPrExChange>
        </w:tblPrEx>
        <w:trPr>
          <w:gridAfter w:val="1"/>
          <w:wAfter w:w="49" w:type="dxa"/>
          <w:trHeight w:val="304"/>
          <w:del w:id="549" w:author="Author"/>
          <w:trPrChange w:id="550" w:author="Author">
            <w:trPr>
              <w:gridBefore w:val="2"/>
              <w:gridAfter w:val="1"/>
              <w:wAfter w:w="113" w:type="dxa"/>
              <w:trHeight w:val="304"/>
            </w:trPr>
          </w:trPrChange>
        </w:trPr>
        <w:tc>
          <w:tcPr>
            <w:tcW w:w="1559" w:type="dxa"/>
            <w:gridSpan w:val="2"/>
            <w:tcBorders>
              <w:bottom w:val="single" w:sz="4" w:space="0" w:color="auto"/>
            </w:tcBorders>
            <w:tcPrChange w:id="551" w:author="Author">
              <w:tcPr>
                <w:tcW w:w="1418" w:type="dxa"/>
                <w:gridSpan w:val="4"/>
                <w:tcBorders>
                  <w:bottom w:val="single" w:sz="4" w:space="0" w:color="auto"/>
                </w:tcBorders>
              </w:tcPr>
            </w:tcPrChange>
          </w:tcPr>
          <w:p w14:paraId="76AF3A57" w14:textId="39A99583" w:rsidR="00350D74" w:rsidRPr="00FE002E" w:rsidDel="00B54E92" w:rsidRDefault="00350D74" w:rsidP="00086398">
            <w:pPr>
              <w:pStyle w:val="BodyText1"/>
              <w:rPr>
                <w:del w:id="552" w:author="Author"/>
                <w:rFonts w:ascii="Times New Roman" w:hAnsi="Times New Roman"/>
                <w:bCs/>
              </w:rPr>
            </w:pPr>
            <w:del w:id="553" w:author="Author">
              <w:r w:rsidDel="00350D74">
                <w:rPr>
                  <w:rFonts w:ascii="Times New Roman" w:hAnsi="Times New Roman"/>
                  <w:bCs/>
                </w:rPr>
                <w:lastRenderedPageBreak/>
                <w:delText>{080;010}</w:delText>
              </w:r>
            </w:del>
          </w:p>
        </w:tc>
        <w:tc>
          <w:tcPr>
            <w:tcW w:w="7513" w:type="dxa"/>
            <w:tcBorders>
              <w:bottom w:val="single" w:sz="4" w:space="0" w:color="auto"/>
            </w:tcBorders>
            <w:tcPrChange w:id="554" w:author="Author">
              <w:tcPr>
                <w:tcW w:w="7590" w:type="dxa"/>
                <w:gridSpan w:val="4"/>
                <w:tcBorders>
                  <w:bottom w:val="single" w:sz="4" w:space="0" w:color="auto"/>
                </w:tcBorders>
              </w:tcPr>
            </w:tcPrChange>
          </w:tcPr>
          <w:p w14:paraId="3B5E2181" w14:textId="165B9E6D" w:rsidR="00350D74" w:rsidDel="00350D74" w:rsidRDefault="00350D74" w:rsidP="00086398">
            <w:pPr>
              <w:pStyle w:val="BodyText1"/>
              <w:spacing w:line="240" w:lineRule="auto"/>
              <w:rPr>
                <w:del w:id="555" w:author="Author"/>
                <w:rFonts w:ascii="Times New Roman" w:hAnsi="Times New Roman"/>
                <w:bCs/>
              </w:rPr>
            </w:pPr>
            <w:del w:id="556" w:author="Author">
              <w:r w:rsidDel="00350D74">
                <w:rPr>
                  <w:rFonts w:ascii="Times New Roman" w:hAnsi="Times New Roman"/>
                  <w:b/>
                  <w:bCs/>
                </w:rPr>
                <w:delText xml:space="preserve">(-) </w:delText>
              </w:r>
              <w:r w:rsidRPr="004F03F5" w:rsidDel="00350D74">
                <w:rPr>
                  <w:rFonts w:ascii="Times New Roman" w:hAnsi="Times New Roman"/>
                  <w:b/>
                  <w:bCs/>
                </w:rPr>
                <w:delText>Exempted CCP leg of client-cleared trade exposures (replacement costs)</w:delText>
              </w:r>
            </w:del>
          </w:p>
          <w:p w14:paraId="25381C1F" w14:textId="53D980E8" w:rsidR="00350D74" w:rsidDel="00350D74" w:rsidRDefault="00350D74" w:rsidP="00086398">
            <w:pPr>
              <w:pStyle w:val="BodyText1"/>
              <w:spacing w:line="240" w:lineRule="auto"/>
              <w:rPr>
                <w:del w:id="557" w:author="Author"/>
                <w:rFonts w:ascii="Times New Roman" w:hAnsi="Times New Roman"/>
                <w:bCs/>
              </w:rPr>
            </w:pPr>
          </w:p>
          <w:p w14:paraId="749B84F6" w14:textId="76313BC4" w:rsidR="00350D74" w:rsidDel="00350D74" w:rsidRDefault="00350D74" w:rsidP="00086398">
            <w:pPr>
              <w:pStyle w:val="BodyText1"/>
              <w:spacing w:line="240" w:lineRule="auto"/>
              <w:rPr>
                <w:del w:id="558" w:author="Author"/>
                <w:rFonts w:ascii="Times New Roman" w:hAnsi="Times New Roman"/>
                <w:bCs/>
              </w:rPr>
            </w:pPr>
            <w:del w:id="559" w:author="Author">
              <w:r w:rsidDel="00350D74">
                <w:rPr>
                  <w:rFonts w:ascii="Times New Roman" w:hAnsi="Times New Roman"/>
                  <w:bCs/>
                </w:rPr>
                <w:delText>Article 429(11) of the CRR</w:delText>
              </w:r>
            </w:del>
          </w:p>
          <w:p w14:paraId="0D48B7F3" w14:textId="59CECF3A" w:rsidR="00350D74" w:rsidDel="00350D74" w:rsidRDefault="00350D74" w:rsidP="00086398">
            <w:pPr>
              <w:pStyle w:val="BodyText1"/>
              <w:spacing w:line="240" w:lineRule="auto"/>
              <w:rPr>
                <w:del w:id="560" w:author="Author"/>
                <w:rFonts w:ascii="Times New Roman" w:hAnsi="Times New Roman"/>
                <w:bCs/>
              </w:rPr>
            </w:pPr>
          </w:p>
          <w:p w14:paraId="39C58C04" w14:textId="74541356" w:rsidR="00350D74" w:rsidDel="00350D74" w:rsidRDefault="00350D74" w:rsidP="00086398">
            <w:pPr>
              <w:pStyle w:val="BodyText1"/>
              <w:spacing w:line="240" w:lineRule="auto"/>
              <w:rPr>
                <w:del w:id="561" w:author="Author"/>
                <w:rFonts w:ascii="Times New Roman" w:hAnsi="Times New Roman"/>
                <w:bCs/>
              </w:rPr>
            </w:pPr>
            <w:del w:id="562" w:author="Author">
              <w:r w:rsidRPr="00696866" w:rsidDel="00350D74">
                <w:rPr>
                  <w:rFonts w:ascii="Times New Roman" w:hAnsi="Times New Roman"/>
                  <w:bCs/>
                </w:rPr>
                <w:delText xml:space="preserve">The replacement cost portion of exempted trade exposures to a QCCP from client-cleared derivatives transactions, </w:delText>
              </w:r>
              <w:r w:rsidDel="00350D74">
                <w:rPr>
                  <w:rFonts w:ascii="Times New Roman" w:hAnsi="Times New Roman"/>
                  <w:bCs/>
                </w:rPr>
                <w:delText>provided that those items meet the conditions laid down in Article 306(1)(c) of the CRR. This amount shall be reported gross of cash variation margin received on this leg.</w:delText>
              </w:r>
            </w:del>
          </w:p>
          <w:p w14:paraId="6A994BC5" w14:textId="5876D276" w:rsidR="00350D74" w:rsidDel="00350D74" w:rsidRDefault="00350D74" w:rsidP="00086398">
            <w:pPr>
              <w:pStyle w:val="BodyText1"/>
              <w:spacing w:line="240" w:lineRule="auto"/>
              <w:rPr>
                <w:del w:id="563" w:author="Author"/>
                <w:rFonts w:ascii="Times New Roman" w:hAnsi="Times New Roman"/>
                <w:bCs/>
              </w:rPr>
            </w:pPr>
          </w:p>
          <w:p w14:paraId="15FCA800" w14:textId="4025AC55" w:rsidR="00350D74" w:rsidDel="00350D74" w:rsidRDefault="00350D74" w:rsidP="00086398">
            <w:pPr>
              <w:pStyle w:val="BodyText1"/>
              <w:spacing w:line="240" w:lineRule="auto"/>
              <w:rPr>
                <w:del w:id="564" w:author="Author"/>
                <w:rFonts w:ascii="Times New Roman" w:hAnsi="Times New Roman"/>
                <w:bCs/>
              </w:rPr>
            </w:pPr>
            <w:del w:id="565" w:author="Author">
              <w:r w:rsidRPr="001B3BF0" w:rsidDel="00350D74">
                <w:rPr>
                  <w:rFonts w:ascii="Times New Roman" w:hAnsi="Times New Roman"/>
                  <w:bCs/>
                </w:rPr>
                <w:delText>Institutions shall include the amount r</w:delText>
              </w:r>
              <w:r w:rsidDel="00350D74">
                <w:rPr>
                  <w:rFonts w:ascii="Times New Roman" w:hAnsi="Times New Roman"/>
                  <w:bCs/>
                </w:rPr>
                <w:delText>eported in this cell also in {06</w:delText>
              </w:r>
              <w:r w:rsidRPr="001B3BF0" w:rsidDel="00350D74">
                <w:rPr>
                  <w:rFonts w:ascii="Times New Roman" w:hAnsi="Times New Roman"/>
                  <w:bCs/>
                </w:rPr>
                <w:delText>0</w:delText>
              </w:r>
              <w:r w:rsidDel="00350D74">
                <w:rPr>
                  <w:rFonts w:ascii="Times New Roman" w:hAnsi="Times New Roman"/>
                  <w:bCs/>
                </w:rPr>
                <w:delText>;010} as if no exemption applied</w:delText>
              </w:r>
              <w:r w:rsidRPr="001B3BF0" w:rsidDel="00350D74">
                <w:rPr>
                  <w:rFonts w:ascii="Times New Roman" w:hAnsi="Times New Roman"/>
                  <w:bCs/>
                </w:rPr>
                <w:delText>.</w:delText>
              </w:r>
            </w:del>
          </w:p>
          <w:p w14:paraId="18C5BCE7" w14:textId="39D9A605" w:rsidR="00350D74" w:rsidRPr="0084012A" w:rsidDel="00B54E92" w:rsidRDefault="00350D74" w:rsidP="00086398">
            <w:pPr>
              <w:pStyle w:val="BodyText1"/>
              <w:spacing w:line="240" w:lineRule="auto"/>
              <w:rPr>
                <w:del w:id="566" w:author="Author"/>
                <w:rFonts w:ascii="Times New Roman" w:hAnsi="Times New Roman"/>
                <w:bCs/>
              </w:rPr>
            </w:pPr>
          </w:p>
        </w:tc>
      </w:tr>
      <w:tr w:rsidR="00B451A5" w:rsidRPr="00FE002E" w14:paraId="2A6BC469" w14:textId="77777777" w:rsidTr="00011E14">
        <w:tblPrEx>
          <w:tblPrExChange w:id="567" w:author="Author">
            <w:tblPrEx>
              <w:tblW w:w="9121" w:type="dxa"/>
              <w:tblInd w:w="137" w:type="dxa"/>
            </w:tblPrEx>
          </w:tblPrExChange>
        </w:tblPrEx>
        <w:trPr>
          <w:gridAfter w:val="1"/>
          <w:wAfter w:w="49" w:type="dxa"/>
          <w:trHeight w:val="304"/>
          <w:ins w:id="568" w:author="Author"/>
          <w:trPrChange w:id="569" w:author="Author">
            <w:trPr>
              <w:gridBefore w:val="1"/>
              <w:gridAfter w:val="1"/>
              <w:wAfter w:w="49" w:type="dxa"/>
              <w:trHeight w:val="304"/>
            </w:trPr>
          </w:trPrChange>
        </w:trPr>
        <w:tc>
          <w:tcPr>
            <w:tcW w:w="1559" w:type="dxa"/>
            <w:gridSpan w:val="2"/>
            <w:tcBorders>
              <w:top w:val="single" w:sz="4" w:space="0" w:color="auto"/>
              <w:left w:val="single" w:sz="4" w:space="0" w:color="auto"/>
              <w:bottom w:val="single" w:sz="4" w:space="0" w:color="auto"/>
              <w:right w:val="single" w:sz="4" w:space="0" w:color="auto"/>
            </w:tcBorders>
            <w:tcPrChange w:id="570" w:author="Author">
              <w:tcPr>
                <w:tcW w:w="1559" w:type="dxa"/>
                <w:gridSpan w:val="4"/>
                <w:tcBorders>
                  <w:top w:val="single" w:sz="4" w:space="0" w:color="auto"/>
                  <w:left w:val="single" w:sz="4" w:space="0" w:color="auto"/>
                  <w:bottom w:val="single" w:sz="4" w:space="0" w:color="auto"/>
                  <w:right w:val="single" w:sz="4" w:space="0" w:color="auto"/>
                </w:tcBorders>
              </w:tcPr>
            </w:tcPrChange>
          </w:tcPr>
          <w:p w14:paraId="30AAB0D5" w14:textId="77777777" w:rsidR="00B451A5" w:rsidRPr="00FE002E" w:rsidDel="002D1CE8" w:rsidRDefault="00B451A5" w:rsidP="00086398">
            <w:pPr>
              <w:pStyle w:val="BodyText1"/>
              <w:rPr>
                <w:ins w:id="571" w:author="Author"/>
                <w:rFonts w:ascii="Times New Roman" w:hAnsi="Times New Roman"/>
                <w:bCs/>
              </w:rPr>
            </w:pPr>
            <w:ins w:id="572" w:author="Author">
              <w:r>
                <w:rPr>
                  <w:rFonts w:ascii="Times New Roman" w:hAnsi="Times New Roman"/>
                  <w:bCs/>
                </w:rPr>
                <w:t>{0081;0010}</w:t>
              </w:r>
            </w:ins>
          </w:p>
        </w:tc>
        <w:tc>
          <w:tcPr>
            <w:tcW w:w="7513" w:type="dxa"/>
            <w:tcBorders>
              <w:top w:val="single" w:sz="4" w:space="0" w:color="auto"/>
              <w:left w:val="single" w:sz="4" w:space="0" w:color="auto"/>
              <w:bottom w:val="single" w:sz="4" w:space="0" w:color="auto"/>
              <w:right w:val="single" w:sz="4" w:space="0" w:color="auto"/>
            </w:tcBorders>
            <w:tcPrChange w:id="573" w:author="Author">
              <w:tcPr>
                <w:tcW w:w="7513" w:type="dxa"/>
                <w:gridSpan w:val="4"/>
                <w:tcBorders>
                  <w:top w:val="single" w:sz="4" w:space="0" w:color="auto"/>
                  <w:left w:val="single" w:sz="4" w:space="0" w:color="auto"/>
                  <w:bottom w:val="single" w:sz="4" w:space="0" w:color="auto"/>
                  <w:right w:val="single" w:sz="4" w:space="0" w:color="auto"/>
                </w:tcBorders>
              </w:tcPr>
            </w:tcPrChange>
          </w:tcPr>
          <w:p w14:paraId="1F4EB90B" w14:textId="77777777" w:rsidR="00B451A5" w:rsidRPr="00B451A5" w:rsidRDefault="00B451A5" w:rsidP="00086398">
            <w:pPr>
              <w:pStyle w:val="BodyText1"/>
              <w:spacing w:line="240" w:lineRule="auto"/>
              <w:rPr>
                <w:ins w:id="574" w:author="Author"/>
                <w:rFonts w:ascii="Times New Roman" w:hAnsi="Times New Roman"/>
                <w:b/>
                <w:bCs/>
              </w:rPr>
            </w:pPr>
            <w:ins w:id="575" w:author="Author">
              <w:r>
                <w:rPr>
                  <w:rFonts w:ascii="Times New Roman" w:hAnsi="Times New Roman"/>
                  <w:b/>
                  <w:bCs/>
                </w:rPr>
                <w:t>(-) Effect of the e</w:t>
              </w:r>
              <w:r w:rsidRPr="004F03F5">
                <w:rPr>
                  <w:rFonts w:ascii="Times New Roman" w:hAnsi="Times New Roman"/>
                  <w:b/>
                  <w:bCs/>
                </w:rPr>
                <w:t>xempted CCP leg of client-cleared trade exposures (</w:t>
              </w:r>
              <w:r>
                <w:rPr>
                  <w:rFonts w:ascii="Times New Roman" w:hAnsi="Times New Roman"/>
                  <w:b/>
                  <w:bCs/>
                </w:rPr>
                <w:t>SA-CCR -replacement cost</w:t>
              </w:r>
              <w:r w:rsidRPr="004F03F5">
                <w:rPr>
                  <w:rFonts w:ascii="Times New Roman" w:hAnsi="Times New Roman"/>
                  <w:b/>
                  <w:bCs/>
                </w:rPr>
                <w:t>)</w:t>
              </w:r>
            </w:ins>
          </w:p>
          <w:p w14:paraId="2A1D906C" w14:textId="77777777" w:rsidR="00B451A5" w:rsidRPr="00B451A5" w:rsidRDefault="00B451A5" w:rsidP="00086398">
            <w:pPr>
              <w:pStyle w:val="BodyText1"/>
              <w:spacing w:line="240" w:lineRule="auto"/>
              <w:rPr>
                <w:ins w:id="576" w:author="Author"/>
                <w:rFonts w:ascii="Times New Roman" w:hAnsi="Times New Roman"/>
                <w:b/>
                <w:bCs/>
              </w:rPr>
            </w:pPr>
          </w:p>
          <w:p w14:paraId="4B3A4644" w14:textId="77777777" w:rsidR="00B451A5" w:rsidRPr="00B451A5" w:rsidRDefault="00B451A5" w:rsidP="00086398">
            <w:pPr>
              <w:pStyle w:val="BodyText1"/>
              <w:spacing w:line="240" w:lineRule="auto"/>
              <w:rPr>
                <w:ins w:id="577" w:author="Author"/>
                <w:rFonts w:ascii="Times New Roman" w:hAnsi="Times New Roman"/>
                <w:bCs/>
              </w:rPr>
            </w:pPr>
            <w:ins w:id="578" w:author="Author">
              <w:r w:rsidRPr="00B451A5">
                <w:rPr>
                  <w:rFonts w:ascii="Times New Roman" w:hAnsi="Times New Roman"/>
                  <w:bCs/>
                </w:rPr>
                <w:t>Point (g) of Article 429a(1) CRR</w:t>
              </w:r>
            </w:ins>
          </w:p>
          <w:p w14:paraId="15A6800A" w14:textId="77777777" w:rsidR="00B451A5" w:rsidRPr="00B451A5" w:rsidRDefault="00B451A5" w:rsidP="00086398">
            <w:pPr>
              <w:pStyle w:val="BodyText1"/>
              <w:spacing w:line="240" w:lineRule="auto"/>
              <w:rPr>
                <w:ins w:id="579" w:author="Author"/>
                <w:rFonts w:ascii="Times New Roman" w:hAnsi="Times New Roman"/>
                <w:bCs/>
              </w:rPr>
            </w:pPr>
          </w:p>
          <w:p w14:paraId="2F8AB13D" w14:textId="77777777" w:rsidR="00B451A5" w:rsidRPr="00B451A5" w:rsidRDefault="00B451A5" w:rsidP="00086398">
            <w:pPr>
              <w:pStyle w:val="BodyText1"/>
              <w:spacing w:line="240" w:lineRule="auto"/>
              <w:rPr>
                <w:ins w:id="580" w:author="Author"/>
                <w:rFonts w:ascii="Times New Roman" w:hAnsi="Times New Roman"/>
                <w:bCs/>
              </w:rPr>
            </w:pPr>
            <w:ins w:id="581" w:author="Author">
              <w:r w:rsidRPr="00B451A5">
                <w:rPr>
                  <w:rFonts w:ascii="Times New Roman" w:hAnsi="Times New Roman"/>
                  <w:bCs/>
                </w:rPr>
                <w:t>The replacement cost portion of exempted trade exposures to a QCCP from client-cleared derivatives transactions, provided that those items meet the conditions laid down in point (c) of Article 306(1) CRR. This amount shall be reported gross of cash variation margin received on this leg. The amount shall be reported with the 1,4 alpha factor applied as specified in  Article 274(2) CRR.</w:t>
              </w:r>
            </w:ins>
          </w:p>
          <w:p w14:paraId="76BE2E13" w14:textId="77777777" w:rsidR="00B451A5" w:rsidRPr="00B451A5" w:rsidRDefault="00B451A5" w:rsidP="00086398">
            <w:pPr>
              <w:pStyle w:val="BodyText1"/>
              <w:spacing w:line="240" w:lineRule="auto"/>
              <w:rPr>
                <w:ins w:id="582" w:author="Author"/>
                <w:rFonts w:ascii="Times New Roman" w:hAnsi="Times New Roman"/>
                <w:bCs/>
              </w:rPr>
            </w:pPr>
          </w:p>
          <w:p w14:paraId="78FA8297" w14:textId="77777777" w:rsidR="00B451A5" w:rsidRPr="00B451A5" w:rsidRDefault="00B451A5" w:rsidP="00086398">
            <w:pPr>
              <w:pStyle w:val="BodyText1"/>
              <w:spacing w:line="240" w:lineRule="auto"/>
              <w:rPr>
                <w:ins w:id="583" w:author="Author"/>
                <w:rFonts w:ascii="Times New Roman" w:hAnsi="Times New Roman"/>
                <w:bCs/>
              </w:rPr>
            </w:pPr>
            <w:ins w:id="584" w:author="Author">
              <w:r w:rsidRPr="00B451A5">
                <w:rPr>
                  <w:rFonts w:ascii="Times New Roman" w:hAnsi="Times New Roman"/>
                  <w:bCs/>
                </w:rPr>
                <w:t>Institutions shall include the amount reported in this cell also in {0061;0010} as if no exemption applies.</w:t>
              </w:r>
            </w:ins>
          </w:p>
          <w:p w14:paraId="3D70C614" w14:textId="77777777" w:rsidR="00B451A5" w:rsidRPr="00FE002E" w:rsidDel="002D1CE8" w:rsidRDefault="00B451A5" w:rsidP="00086398">
            <w:pPr>
              <w:pStyle w:val="BodyText1"/>
              <w:spacing w:line="240" w:lineRule="auto"/>
              <w:rPr>
                <w:ins w:id="585" w:author="Author"/>
                <w:rFonts w:ascii="Times New Roman" w:hAnsi="Times New Roman"/>
                <w:b/>
                <w:bCs/>
              </w:rPr>
            </w:pPr>
          </w:p>
        </w:tc>
      </w:tr>
      <w:tr w:rsidR="00350D74" w:rsidRPr="00FE002E" w:rsidDel="00B54E92" w14:paraId="1D70DE08" w14:textId="7782B06A" w:rsidTr="00011E14">
        <w:tblPrEx>
          <w:tblPrExChange w:id="586" w:author="Author">
            <w:tblPrEx>
              <w:tblW w:w="9121" w:type="dxa"/>
              <w:tblInd w:w="137" w:type="dxa"/>
            </w:tblPrEx>
          </w:tblPrExChange>
        </w:tblPrEx>
        <w:trPr>
          <w:gridAfter w:val="1"/>
          <w:wAfter w:w="49" w:type="dxa"/>
          <w:trHeight w:val="304"/>
          <w:del w:id="587" w:author="Author"/>
          <w:trPrChange w:id="588" w:author="Author">
            <w:trPr>
              <w:gridBefore w:val="2"/>
              <w:gridAfter w:val="1"/>
              <w:wAfter w:w="113" w:type="dxa"/>
              <w:trHeight w:val="304"/>
            </w:trPr>
          </w:trPrChange>
        </w:trPr>
        <w:tc>
          <w:tcPr>
            <w:tcW w:w="1559" w:type="dxa"/>
            <w:gridSpan w:val="2"/>
            <w:tcBorders>
              <w:bottom w:val="single" w:sz="4" w:space="0" w:color="auto"/>
            </w:tcBorders>
            <w:tcPrChange w:id="589" w:author="Author">
              <w:tcPr>
                <w:tcW w:w="1418" w:type="dxa"/>
                <w:gridSpan w:val="4"/>
                <w:tcBorders>
                  <w:bottom w:val="single" w:sz="4" w:space="0" w:color="auto"/>
                </w:tcBorders>
              </w:tcPr>
            </w:tcPrChange>
          </w:tcPr>
          <w:p w14:paraId="35BDAD96" w14:textId="2C3E00BE" w:rsidR="00350D74" w:rsidRPr="00FE002E" w:rsidDel="00350D74" w:rsidRDefault="00350D74" w:rsidP="00086398">
            <w:pPr>
              <w:pStyle w:val="BodyText1"/>
              <w:rPr>
                <w:del w:id="590" w:author="Author"/>
                <w:rFonts w:ascii="Times New Roman" w:hAnsi="Times New Roman"/>
                <w:bCs/>
              </w:rPr>
            </w:pPr>
            <w:del w:id="591" w:author="Author">
              <w:r w:rsidRPr="00FE002E" w:rsidDel="00350D74">
                <w:rPr>
                  <w:rFonts w:ascii="Times New Roman" w:hAnsi="Times New Roman"/>
                  <w:bCs/>
                </w:rPr>
                <w:delText>{0</w:delText>
              </w:r>
              <w:r w:rsidDel="00350D74">
                <w:rPr>
                  <w:rFonts w:ascii="Times New Roman" w:hAnsi="Times New Roman"/>
                  <w:bCs/>
                </w:rPr>
                <w:delText>9</w:delText>
              </w:r>
              <w:r w:rsidRPr="00FE002E" w:rsidDel="00350D74">
                <w:rPr>
                  <w:rFonts w:ascii="Times New Roman" w:hAnsi="Times New Roman"/>
                  <w:bCs/>
                </w:rPr>
                <w:delText>0;</w:delText>
              </w:r>
              <w:r w:rsidDel="00350D74">
                <w:rPr>
                  <w:rFonts w:ascii="Times New Roman" w:hAnsi="Times New Roman"/>
                  <w:bCs/>
                </w:rPr>
                <w:delText>010</w:delText>
              </w:r>
              <w:r w:rsidRPr="00FE002E" w:rsidDel="00350D74">
                <w:rPr>
                  <w:rFonts w:ascii="Times New Roman" w:hAnsi="Times New Roman"/>
                  <w:bCs/>
                </w:rPr>
                <w:delText>}</w:delText>
              </w:r>
            </w:del>
          </w:p>
          <w:p w14:paraId="48B928D6" w14:textId="41B0F78B" w:rsidR="00350D74" w:rsidRPr="00FE002E" w:rsidDel="00B54E92" w:rsidRDefault="00350D74" w:rsidP="00086398">
            <w:pPr>
              <w:pStyle w:val="BodyText1"/>
              <w:rPr>
                <w:del w:id="592" w:author="Author"/>
                <w:rFonts w:ascii="Times New Roman" w:hAnsi="Times New Roman"/>
                <w:bCs/>
              </w:rPr>
            </w:pPr>
          </w:p>
        </w:tc>
        <w:tc>
          <w:tcPr>
            <w:tcW w:w="7513" w:type="dxa"/>
            <w:tcBorders>
              <w:bottom w:val="single" w:sz="4" w:space="0" w:color="auto"/>
            </w:tcBorders>
            <w:tcPrChange w:id="593" w:author="Author">
              <w:tcPr>
                <w:tcW w:w="7590" w:type="dxa"/>
                <w:gridSpan w:val="4"/>
                <w:tcBorders>
                  <w:bottom w:val="single" w:sz="4" w:space="0" w:color="auto"/>
                </w:tcBorders>
              </w:tcPr>
            </w:tcPrChange>
          </w:tcPr>
          <w:p w14:paraId="02606F50" w14:textId="17E87DE3" w:rsidR="00350D74" w:rsidRPr="00FE002E" w:rsidDel="00350D74" w:rsidRDefault="00350D74" w:rsidP="00086398">
            <w:pPr>
              <w:pStyle w:val="BodyText1"/>
              <w:spacing w:line="240" w:lineRule="auto"/>
              <w:rPr>
                <w:del w:id="594" w:author="Author"/>
                <w:rFonts w:ascii="Times New Roman" w:hAnsi="Times New Roman"/>
                <w:bCs/>
              </w:rPr>
            </w:pPr>
            <w:del w:id="595" w:author="Author">
              <w:r w:rsidRPr="00FE002E" w:rsidDel="00350D74">
                <w:rPr>
                  <w:rFonts w:ascii="Times New Roman" w:hAnsi="Times New Roman"/>
                  <w:b/>
                  <w:bCs/>
                </w:rPr>
                <w:delText xml:space="preserve">Derivatives: Add-on </w:delText>
              </w:r>
              <w:r w:rsidDel="00350D74">
                <w:rPr>
                  <w:rFonts w:ascii="Times New Roman" w:hAnsi="Times New Roman"/>
                  <w:b/>
                  <w:bCs/>
                </w:rPr>
                <w:delText>under the mark-to-market m</w:delText>
              </w:r>
              <w:r w:rsidRPr="00FE002E" w:rsidDel="00350D74">
                <w:rPr>
                  <w:rFonts w:ascii="Times New Roman" w:hAnsi="Times New Roman"/>
                  <w:b/>
                  <w:bCs/>
                </w:rPr>
                <w:delText>ethod</w:delText>
              </w:r>
            </w:del>
          </w:p>
          <w:p w14:paraId="489B142C" w14:textId="4D3220CA" w:rsidR="00350D74" w:rsidRPr="00FE002E" w:rsidDel="00350D74" w:rsidRDefault="00350D74" w:rsidP="00086398">
            <w:pPr>
              <w:pStyle w:val="BodyText1"/>
              <w:spacing w:line="240" w:lineRule="auto"/>
              <w:rPr>
                <w:del w:id="596" w:author="Author"/>
                <w:rFonts w:ascii="Times New Roman" w:hAnsi="Times New Roman"/>
                <w:bCs/>
              </w:rPr>
            </w:pPr>
          </w:p>
          <w:p w14:paraId="0061BA1A" w14:textId="2D7810F9" w:rsidR="00350D74" w:rsidRPr="00FE002E" w:rsidDel="00350D74" w:rsidRDefault="00350D74" w:rsidP="00086398">
            <w:pPr>
              <w:pStyle w:val="BodyText1"/>
              <w:spacing w:line="240" w:lineRule="auto"/>
              <w:rPr>
                <w:del w:id="597" w:author="Author"/>
                <w:rFonts w:ascii="Times New Roman" w:hAnsi="Times New Roman"/>
                <w:bCs/>
              </w:rPr>
            </w:pPr>
            <w:del w:id="598" w:author="Author">
              <w:r w:rsidRPr="00FE002E" w:rsidDel="00350D74">
                <w:rPr>
                  <w:rFonts w:ascii="Times New Roman" w:hAnsi="Times New Roman"/>
                  <w:bCs/>
                </w:rPr>
                <w:delText xml:space="preserve">Articles </w:delText>
              </w:r>
              <w:r w:rsidRPr="00877186" w:rsidDel="00350D74">
                <w:rPr>
                  <w:rFonts w:ascii="Times New Roman" w:hAnsi="Times New Roman"/>
                  <w:bCs/>
                </w:rPr>
                <w:delText>429a</w:delText>
              </w:r>
              <w:r w:rsidDel="00350D74">
                <w:rPr>
                  <w:rFonts w:ascii="Times New Roman" w:hAnsi="Times New Roman"/>
                  <w:bCs/>
                </w:rPr>
                <w:delText xml:space="preserve">, </w:delText>
              </w:r>
              <w:r w:rsidRPr="00FE002E" w:rsidDel="00350D74">
                <w:rPr>
                  <w:rFonts w:ascii="Times New Roman" w:hAnsi="Times New Roman"/>
                  <w:bCs/>
                </w:rPr>
                <w:delText>274, 295, 296, 297, 298</w:delText>
              </w:r>
              <w:r w:rsidDel="00350D74">
                <w:rPr>
                  <w:rFonts w:ascii="Times New Roman" w:hAnsi="Times New Roman"/>
                  <w:bCs/>
                </w:rPr>
                <w:delText xml:space="preserve"> and</w:delText>
              </w:r>
              <w:r w:rsidRPr="00FE002E" w:rsidDel="00350D74">
                <w:rPr>
                  <w:rFonts w:ascii="Times New Roman" w:hAnsi="Times New Roman"/>
                  <w:bCs/>
                </w:rPr>
                <w:delText xml:space="preserve"> 299(2)</w:delText>
              </w:r>
              <w:r w:rsidDel="00350D74">
                <w:rPr>
                  <w:rFonts w:ascii="Times New Roman" w:hAnsi="Times New Roman"/>
                  <w:bCs/>
                </w:rPr>
                <w:delText xml:space="preserve"> </w:delText>
              </w:r>
              <w:r w:rsidRPr="00FE002E" w:rsidDel="00350D74">
                <w:rPr>
                  <w:rFonts w:ascii="Times New Roman" w:hAnsi="Times New Roman"/>
                  <w:bCs/>
                </w:rPr>
                <w:delText xml:space="preserve">of the </w:delText>
              </w:r>
              <w:smartTag w:uri="urn:schemas-microsoft-com:office:smarttags" w:element="stockticker">
                <w:r w:rsidRPr="00FE002E" w:rsidDel="00350D74">
                  <w:rPr>
                    <w:rFonts w:ascii="Times New Roman" w:hAnsi="Times New Roman"/>
                    <w:bCs/>
                  </w:rPr>
                  <w:delText>CRR</w:delText>
                </w:r>
              </w:smartTag>
            </w:del>
          </w:p>
          <w:p w14:paraId="402D20F5" w14:textId="3F65161A" w:rsidR="00350D74" w:rsidRPr="00FE002E" w:rsidDel="00350D74" w:rsidRDefault="00350D74" w:rsidP="00086398">
            <w:pPr>
              <w:pStyle w:val="BodyText1"/>
              <w:spacing w:line="240" w:lineRule="auto"/>
              <w:rPr>
                <w:del w:id="599" w:author="Author"/>
                <w:rFonts w:ascii="Times New Roman" w:hAnsi="Times New Roman"/>
                <w:bCs/>
              </w:rPr>
            </w:pPr>
          </w:p>
          <w:p w14:paraId="1E56229C" w14:textId="01664EA9" w:rsidR="00350D74" w:rsidRPr="00FE002E" w:rsidDel="00350D74" w:rsidRDefault="00350D74" w:rsidP="00086398">
            <w:pPr>
              <w:pStyle w:val="BodyText1"/>
              <w:spacing w:line="240" w:lineRule="auto"/>
              <w:rPr>
                <w:del w:id="600" w:author="Author"/>
                <w:rFonts w:ascii="Times New Roman" w:hAnsi="Times New Roman"/>
                <w:bCs/>
              </w:rPr>
            </w:pPr>
            <w:del w:id="601" w:author="Author">
              <w:r w:rsidRPr="00FE002E" w:rsidDel="00350D74">
                <w:rPr>
                  <w:rFonts w:ascii="Times New Roman" w:hAnsi="Times New Roman"/>
                  <w:bCs/>
                </w:rPr>
                <w:delText xml:space="preserve">This </w:delText>
              </w:r>
              <w:r w:rsidDel="00350D74">
                <w:rPr>
                  <w:rFonts w:ascii="Times New Roman" w:hAnsi="Times New Roman"/>
                  <w:bCs/>
                </w:rPr>
                <w:delText>cell</w:delText>
              </w:r>
              <w:r w:rsidRPr="00FE002E" w:rsidDel="00350D74">
                <w:rPr>
                  <w:rFonts w:ascii="Times New Roman" w:hAnsi="Times New Roman"/>
                  <w:bCs/>
                </w:rPr>
                <w:delText xml:space="preserve"> provides the add-on for the potential future exposure of contracts listed in Annex II of the CRR and of credit derivatives</w:delText>
              </w:r>
              <w:r w:rsidDel="00350D74">
                <w:rPr>
                  <w:rFonts w:ascii="Times New Roman" w:hAnsi="Times New Roman"/>
                  <w:bCs/>
                </w:rPr>
                <w:delText xml:space="preserve"> including those that are off-balance sheet</w:delText>
              </w:r>
              <w:r w:rsidRPr="00FE002E" w:rsidDel="00350D74">
                <w:rPr>
                  <w:rFonts w:ascii="Times New Roman" w:hAnsi="Times New Roman"/>
                  <w:bCs/>
                </w:rPr>
                <w:delText xml:space="preserve"> cal</w:delText>
              </w:r>
              <w:r w:rsidDel="00350D74">
                <w:rPr>
                  <w:rFonts w:ascii="Times New Roman" w:hAnsi="Times New Roman"/>
                  <w:bCs/>
                </w:rPr>
                <w:delText>culated in accordance with the m</w:delText>
              </w:r>
              <w:r w:rsidRPr="00FE002E" w:rsidDel="00350D74">
                <w:rPr>
                  <w:rFonts w:ascii="Times New Roman" w:hAnsi="Times New Roman"/>
                  <w:bCs/>
                </w:rPr>
                <w:delText xml:space="preserve">ark-to-market Method (Article 274 of the CRR for contracts listed in Annex II of the CRR and Article 299(2) of the CRR for credit derivatives) and applying netting rules </w:delText>
              </w:r>
              <w:r w:rsidDel="00350D74">
                <w:rPr>
                  <w:rFonts w:ascii="Times New Roman" w:hAnsi="Times New Roman"/>
                  <w:bCs/>
                </w:rPr>
                <w:delText>in accordance with</w:delText>
              </w:r>
              <w:r w:rsidRPr="00FE002E" w:rsidDel="00350D74">
                <w:rPr>
                  <w:rFonts w:ascii="Times New Roman" w:hAnsi="Times New Roman"/>
                  <w:bCs/>
                </w:rPr>
                <w:delText xml:space="preserve"> Article 429</w:delText>
              </w:r>
              <w:r w:rsidDel="00350D74">
                <w:rPr>
                  <w:rFonts w:ascii="Times New Roman" w:hAnsi="Times New Roman"/>
                  <w:bCs/>
                </w:rPr>
                <w:delText>a</w:delText>
              </w:r>
              <w:r w:rsidRPr="00FE002E" w:rsidDel="00350D74">
                <w:rPr>
                  <w:rFonts w:ascii="Times New Roman" w:hAnsi="Times New Roman"/>
                  <w:bCs/>
                </w:rPr>
                <w:delText>(</w:delText>
              </w:r>
              <w:r w:rsidDel="00350D74">
                <w:rPr>
                  <w:rFonts w:ascii="Times New Roman" w:hAnsi="Times New Roman"/>
                  <w:bCs/>
                </w:rPr>
                <w:delText>1</w:delText>
              </w:r>
              <w:r w:rsidRPr="00FE002E" w:rsidDel="00350D74">
                <w:rPr>
                  <w:rFonts w:ascii="Times New Roman" w:hAnsi="Times New Roman"/>
                  <w:bCs/>
                </w:rPr>
                <w:delText xml:space="preserve">) of the CRR. In determining the exposure value of those contracts, institutions </w:delText>
              </w:r>
              <w:r w:rsidDel="00350D74">
                <w:rPr>
                  <w:rFonts w:ascii="Times New Roman" w:hAnsi="Times New Roman"/>
                  <w:bCs/>
                </w:rPr>
                <w:delText>may</w:delText>
              </w:r>
              <w:r w:rsidRPr="00FE002E" w:rsidDel="00350D74">
                <w:rPr>
                  <w:rFonts w:ascii="Times New Roman" w:hAnsi="Times New Roman"/>
                  <w:bCs/>
                </w:rPr>
                <w:delText xml:space="preserve"> take into account the effects of contracts for novation and other netting agreements in accordance with Article 295 of the CRR</w:delText>
              </w:r>
              <w:r w:rsidDel="00350D74">
                <w:rPr>
                  <w:rFonts w:ascii="Times New Roman" w:hAnsi="Times New Roman"/>
                  <w:bCs/>
                </w:rPr>
                <w:delText>.</w:delText>
              </w:r>
              <w:r w:rsidDel="00350D74">
                <w:rPr>
                  <w:rFonts w:ascii="Times New Roman" w:hAnsi="Times New Roman"/>
                </w:rPr>
                <w:delText xml:space="preserve"> C</w:delText>
              </w:r>
              <w:r w:rsidRPr="00FE002E" w:rsidDel="00350D74">
                <w:rPr>
                  <w:rFonts w:ascii="Times New Roman" w:hAnsi="Times New Roman"/>
                </w:rPr>
                <w:delText xml:space="preserve">ross-product netting </w:delText>
              </w:r>
              <w:r w:rsidDel="00350D74">
                <w:rPr>
                  <w:rFonts w:ascii="Times New Roman" w:hAnsi="Times New Roman"/>
                </w:rPr>
                <w:delText xml:space="preserve">shall not apply. However, institutions may net within the product category referred to in point (25)(c) of Article 272 of the CRR and credit derivatives when they are subject to a contractual cross-product netting </w:delText>
              </w:r>
              <w:r w:rsidRPr="00FE002E" w:rsidDel="00350D74">
                <w:rPr>
                  <w:rFonts w:ascii="Times New Roman" w:hAnsi="Times New Roman"/>
                </w:rPr>
                <w:delText>agreement</w:delText>
              </w:r>
              <w:r w:rsidDel="00350D74">
                <w:rPr>
                  <w:rFonts w:ascii="Times New Roman" w:hAnsi="Times New Roman"/>
                </w:rPr>
                <w:delText xml:space="preserve"> referred to in Article 295(c) of the CRR.</w:delText>
              </w:r>
              <w:r w:rsidRPr="00FE002E" w:rsidDel="00350D74">
                <w:rPr>
                  <w:rFonts w:ascii="Times New Roman" w:hAnsi="Times New Roman"/>
                  <w:bCs/>
                </w:rPr>
                <w:delText xml:space="preserve"> </w:delText>
              </w:r>
            </w:del>
          </w:p>
          <w:p w14:paraId="697A8719" w14:textId="4CE45DC5" w:rsidR="00350D74" w:rsidRPr="00FE002E" w:rsidDel="00350D74" w:rsidRDefault="00350D74" w:rsidP="00086398">
            <w:pPr>
              <w:pStyle w:val="BodyText1"/>
              <w:spacing w:line="240" w:lineRule="auto"/>
              <w:rPr>
                <w:del w:id="602" w:author="Author"/>
                <w:rFonts w:ascii="Times New Roman" w:hAnsi="Times New Roman"/>
                <w:bCs/>
              </w:rPr>
            </w:pPr>
          </w:p>
          <w:p w14:paraId="1C9DAE6A" w14:textId="7886AF5E" w:rsidR="00350D74" w:rsidRPr="00FE002E" w:rsidDel="00350D74" w:rsidRDefault="00350D74" w:rsidP="00086398">
            <w:pPr>
              <w:pStyle w:val="BodyText1"/>
              <w:spacing w:line="240" w:lineRule="auto"/>
              <w:rPr>
                <w:del w:id="603" w:author="Author"/>
                <w:rFonts w:ascii="Times New Roman" w:hAnsi="Times New Roman"/>
                <w:bCs/>
              </w:rPr>
            </w:pPr>
            <w:del w:id="604" w:author="Author">
              <w:r w:rsidRPr="00FE002E" w:rsidDel="00350D74">
                <w:rPr>
                  <w:rFonts w:ascii="Times New Roman" w:hAnsi="Times New Roman"/>
                  <w:bCs/>
                </w:rPr>
                <w:delText xml:space="preserve">In accordance with </w:delText>
              </w:r>
              <w:r w:rsidDel="00350D74">
                <w:rPr>
                  <w:rFonts w:ascii="Times New Roman" w:hAnsi="Times New Roman"/>
                  <w:bCs/>
                </w:rPr>
                <w:delText xml:space="preserve">the second subparagraph of </w:delText>
              </w:r>
              <w:r w:rsidRPr="00FE002E" w:rsidDel="00350D74">
                <w:rPr>
                  <w:rFonts w:ascii="Times New Roman" w:hAnsi="Times New Roman"/>
                  <w:bCs/>
                </w:rPr>
                <w:delText>Article 429</w:delText>
              </w:r>
              <w:r w:rsidDel="00350D74">
                <w:rPr>
                  <w:rFonts w:ascii="Times New Roman" w:hAnsi="Times New Roman"/>
                  <w:bCs/>
                </w:rPr>
                <w:delText>a</w:delText>
              </w:r>
              <w:r w:rsidRPr="00FE002E" w:rsidDel="00350D74">
                <w:rPr>
                  <w:rFonts w:ascii="Times New Roman" w:hAnsi="Times New Roman"/>
                  <w:bCs/>
                </w:rPr>
                <w:delText>(</w:delText>
              </w:r>
              <w:r w:rsidDel="00350D74">
                <w:rPr>
                  <w:rFonts w:ascii="Times New Roman" w:hAnsi="Times New Roman"/>
                  <w:bCs/>
                </w:rPr>
                <w:delText>1</w:delText>
              </w:r>
              <w:r w:rsidRPr="00FE002E" w:rsidDel="00350D74">
                <w:rPr>
                  <w:rFonts w:ascii="Times New Roman" w:hAnsi="Times New Roman"/>
                  <w:bCs/>
                </w:rPr>
                <w:delText>) of the CRR, when determining the potential future credit exposure of credit derivatives, institutions shall apply the principles laid down in Article 299(2)</w:delText>
              </w:r>
              <w:r w:rsidDel="00350D74">
                <w:rPr>
                  <w:rFonts w:ascii="Times New Roman" w:hAnsi="Times New Roman"/>
                  <w:bCs/>
                </w:rPr>
                <w:delText>(a)</w:delText>
              </w:r>
              <w:r w:rsidRPr="00FE002E" w:rsidDel="00350D74">
                <w:rPr>
                  <w:rFonts w:ascii="Times New Roman" w:hAnsi="Times New Roman"/>
                  <w:bCs/>
                </w:rPr>
                <w:delText xml:space="preserve"> of the CRR to all their credit derivatives, not just those assigned to the trading book. </w:delText>
              </w:r>
            </w:del>
          </w:p>
          <w:p w14:paraId="6838D44C" w14:textId="62029AD0" w:rsidR="00350D74" w:rsidRPr="00FE002E" w:rsidDel="00350D74" w:rsidRDefault="00350D74" w:rsidP="00086398">
            <w:pPr>
              <w:pStyle w:val="BodyText1"/>
              <w:spacing w:line="240" w:lineRule="auto"/>
              <w:rPr>
                <w:del w:id="605" w:author="Author"/>
                <w:rFonts w:ascii="Times New Roman" w:hAnsi="Times New Roman"/>
                <w:bCs/>
              </w:rPr>
            </w:pPr>
          </w:p>
          <w:p w14:paraId="673565DD" w14:textId="5E1ED7B8" w:rsidR="00350D74" w:rsidRPr="00FE002E" w:rsidDel="00350D74" w:rsidRDefault="00350D74" w:rsidP="00086398">
            <w:pPr>
              <w:pStyle w:val="BodyText1"/>
              <w:spacing w:line="240" w:lineRule="auto"/>
              <w:rPr>
                <w:del w:id="606" w:author="Author"/>
                <w:rFonts w:ascii="Times New Roman" w:hAnsi="Times New Roman"/>
              </w:rPr>
            </w:pPr>
            <w:del w:id="607" w:author="Author">
              <w:r w:rsidRPr="00FE002E" w:rsidDel="00350D74">
                <w:rPr>
                  <w:rFonts w:ascii="Times New Roman" w:hAnsi="Times New Roman"/>
                  <w:bCs/>
                </w:rPr>
                <w:lastRenderedPageBreak/>
                <w:delText xml:space="preserve">Institutions shall not include in this </w:delText>
              </w:r>
              <w:r w:rsidDel="00350D74">
                <w:rPr>
                  <w:rFonts w:ascii="Times New Roman" w:hAnsi="Times New Roman"/>
                  <w:bCs/>
                </w:rPr>
                <w:delText>cell</w:delText>
              </w:r>
              <w:r w:rsidRPr="00FE002E" w:rsidDel="00350D74">
                <w:rPr>
                  <w:rFonts w:ascii="Times New Roman" w:hAnsi="Times New Roman"/>
                  <w:bCs/>
                </w:rPr>
                <w:delText xml:space="preserve"> contracts measured by application of the </w:delText>
              </w:r>
              <w:r w:rsidDel="00350D74">
                <w:rPr>
                  <w:rFonts w:ascii="Times New Roman" w:hAnsi="Times New Roman"/>
                  <w:bCs/>
                </w:rPr>
                <w:delText>original exposure m</w:delText>
              </w:r>
              <w:r w:rsidRPr="00FE002E" w:rsidDel="00350D74">
                <w:rPr>
                  <w:rFonts w:ascii="Times New Roman" w:hAnsi="Times New Roman"/>
                  <w:bCs/>
                </w:rPr>
                <w:delText>ethod in accordance with Articles 429</w:delText>
              </w:r>
              <w:r w:rsidDel="00350D74">
                <w:rPr>
                  <w:rFonts w:ascii="Times New Roman" w:hAnsi="Times New Roman"/>
                  <w:bCs/>
                </w:rPr>
                <w:delText>a</w:delText>
              </w:r>
              <w:r w:rsidRPr="00FE002E" w:rsidDel="00350D74">
                <w:rPr>
                  <w:rFonts w:ascii="Times New Roman" w:hAnsi="Times New Roman"/>
                  <w:bCs/>
                </w:rPr>
                <w:delText>(</w:delText>
              </w:r>
              <w:r w:rsidDel="00350D74">
                <w:rPr>
                  <w:rFonts w:ascii="Times New Roman" w:hAnsi="Times New Roman"/>
                  <w:bCs/>
                </w:rPr>
                <w:delText>8</w:delText>
              </w:r>
              <w:r w:rsidRPr="00FE002E" w:rsidDel="00350D74">
                <w:rPr>
                  <w:rFonts w:ascii="Times New Roman" w:hAnsi="Times New Roman"/>
                  <w:bCs/>
                </w:rPr>
                <w:delText>) and 275 of the CRR.</w:delText>
              </w:r>
            </w:del>
          </w:p>
          <w:p w14:paraId="0691AB9A" w14:textId="3D155C4C" w:rsidR="00350D74" w:rsidRPr="00FE002E" w:rsidDel="00B54E92" w:rsidRDefault="00350D74" w:rsidP="00086398">
            <w:pPr>
              <w:pStyle w:val="BodyText1"/>
              <w:spacing w:line="240" w:lineRule="auto"/>
              <w:rPr>
                <w:del w:id="608" w:author="Author"/>
                <w:rFonts w:ascii="Times New Roman" w:hAnsi="Times New Roman"/>
                <w:bCs/>
                <w:u w:val="single"/>
              </w:rPr>
            </w:pPr>
          </w:p>
        </w:tc>
      </w:tr>
      <w:tr w:rsidR="00BE4B9E" w:rsidRPr="00FE002E" w14:paraId="21C5C5EE" w14:textId="77777777" w:rsidTr="00011E14">
        <w:tblPrEx>
          <w:tblPrExChange w:id="609" w:author="Author">
            <w:tblPrEx>
              <w:tblW w:w="9121" w:type="dxa"/>
              <w:tblInd w:w="137" w:type="dxa"/>
            </w:tblPrEx>
          </w:tblPrExChange>
        </w:tblPrEx>
        <w:trPr>
          <w:trHeight w:val="304"/>
          <w:ins w:id="610" w:author="Author"/>
          <w:trPrChange w:id="611" w:author="Author">
            <w:trPr>
              <w:gridBefore w:val="3"/>
              <w:wBefore w:w="113" w:type="dxa"/>
              <w:trHeight w:val="304"/>
            </w:trPr>
          </w:trPrChange>
        </w:trPr>
        <w:tc>
          <w:tcPr>
            <w:tcW w:w="1531" w:type="dxa"/>
            <w:tcPrChange w:id="612" w:author="Author">
              <w:tcPr>
                <w:tcW w:w="1418" w:type="dxa"/>
                <w:gridSpan w:val="4"/>
              </w:tcPr>
            </w:tcPrChange>
          </w:tcPr>
          <w:p w14:paraId="12F2B1DD" w14:textId="54C860E8" w:rsidR="00BE4B9E" w:rsidRPr="006463CA" w:rsidRDefault="00BE4B9E" w:rsidP="00BE4B9E">
            <w:pPr>
              <w:pStyle w:val="BodyText1"/>
              <w:rPr>
                <w:ins w:id="613" w:author="Author"/>
                <w:rFonts w:ascii="Times New Roman" w:hAnsi="Times New Roman"/>
                <w:bCs/>
              </w:rPr>
            </w:pPr>
            <w:ins w:id="614" w:author="Author">
              <w:r w:rsidRPr="006463CA">
                <w:rPr>
                  <w:rFonts w:ascii="Times New Roman" w:hAnsi="Times New Roman"/>
                  <w:bCs/>
                </w:rPr>
                <w:lastRenderedPageBreak/>
                <w:t>{0</w:t>
              </w:r>
              <w:r w:rsidR="009573B2">
                <w:rPr>
                  <w:rFonts w:ascii="Times New Roman" w:hAnsi="Times New Roman"/>
                  <w:bCs/>
                </w:rPr>
                <w:t>0</w:t>
              </w:r>
              <w:r w:rsidRPr="006463CA">
                <w:rPr>
                  <w:rFonts w:ascii="Times New Roman" w:hAnsi="Times New Roman"/>
                  <w:bCs/>
                </w:rPr>
                <w:t>91;0</w:t>
              </w:r>
              <w:r w:rsidR="009573B2">
                <w:rPr>
                  <w:rFonts w:ascii="Times New Roman" w:hAnsi="Times New Roman"/>
                  <w:bCs/>
                </w:rPr>
                <w:t>0</w:t>
              </w:r>
              <w:r w:rsidRPr="006463CA">
                <w:rPr>
                  <w:rFonts w:ascii="Times New Roman" w:hAnsi="Times New Roman"/>
                  <w:bCs/>
                </w:rPr>
                <w:t>10}</w:t>
              </w:r>
            </w:ins>
          </w:p>
        </w:tc>
        <w:tc>
          <w:tcPr>
            <w:tcW w:w="7590" w:type="dxa"/>
            <w:gridSpan w:val="3"/>
            <w:tcPrChange w:id="615" w:author="Author">
              <w:tcPr>
                <w:tcW w:w="7590" w:type="dxa"/>
                <w:gridSpan w:val="4"/>
              </w:tcPr>
            </w:tcPrChange>
          </w:tcPr>
          <w:p w14:paraId="039E3624" w14:textId="77777777" w:rsidR="00BE4B9E" w:rsidRDefault="00BE4B9E" w:rsidP="00BE4B9E">
            <w:pPr>
              <w:pStyle w:val="BodyText1"/>
              <w:spacing w:line="240" w:lineRule="auto"/>
              <w:rPr>
                <w:ins w:id="616" w:author="Author"/>
                <w:rFonts w:ascii="Times New Roman" w:hAnsi="Times New Roman"/>
                <w:b/>
                <w:bCs/>
              </w:rPr>
            </w:pPr>
            <w:ins w:id="617" w:author="Author">
              <w:r w:rsidRPr="006463CA">
                <w:rPr>
                  <w:rFonts w:ascii="Times New Roman" w:hAnsi="Times New Roman"/>
                  <w:b/>
                  <w:bCs/>
                </w:rPr>
                <w:t xml:space="preserve">Derivatives: Potential future exposure </w:t>
              </w:r>
              <w:r>
                <w:rPr>
                  <w:rFonts w:ascii="Times New Roman" w:hAnsi="Times New Roman"/>
                  <w:b/>
                  <w:bCs/>
                </w:rPr>
                <w:t>contribution</w:t>
              </w:r>
              <w:r w:rsidRPr="006463CA">
                <w:rPr>
                  <w:rFonts w:ascii="Times New Roman" w:hAnsi="Times New Roman"/>
                  <w:b/>
                  <w:bCs/>
                </w:rPr>
                <w:t xml:space="preserve"> </w:t>
              </w:r>
              <w:r>
                <w:rPr>
                  <w:rFonts w:ascii="Times New Roman" w:hAnsi="Times New Roman"/>
                  <w:b/>
                  <w:bCs/>
                </w:rPr>
                <w:t>under</w:t>
              </w:r>
              <w:r w:rsidRPr="006463CA">
                <w:rPr>
                  <w:rFonts w:ascii="Times New Roman" w:hAnsi="Times New Roman"/>
                  <w:b/>
                  <w:bCs/>
                </w:rPr>
                <w:t xml:space="preserve"> SA-CCR (multiplier at 1) </w:t>
              </w:r>
            </w:ins>
          </w:p>
          <w:p w14:paraId="678FC829" w14:textId="77777777" w:rsidR="00BE4B9E" w:rsidRDefault="00BE4B9E" w:rsidP="00BE4B9E">
            <w:pPr>
              <w:pStyle w:val="BodyText1"/>
              <w:spacing w:line="240" w:lineRule="auto"/>
              <w:rPr>
                <w:ins w:id="618" w:author="Author"/>
                <w:rFonts w:ascii="Times New Roman" w:hAnsi="Times New Roman"/>
                <w:b/>
                <w:bCs/>
              </w:rPr>
            </w:pPr>
          </w:p>
          <w:p w14:paraId="11FEB8DF" w14:textId="5E3F076A" w:rsidR="00BE4B9E" w:rsidRDefault="00BE4B9E" w:rsidP="00BE4B9E">
            <w:pPr>
              <w:pStyle w:val="BodyText1"/>
              <w:spacing w:line="240" w:lineRule="auto"/>
              <w:rPr>
                <w:ins w:id="619" w:author="Author"/>
                <w:rFonts w:ascii="Times New Roman" w:hAnsi="Times New Roman"/>
                <w:bCs/>
              </w:rPr>
            </w:pPr>
            <w:ins w:id="620" w:author="Author">
              <w:r>
                <w:rPr>
                  <w:rFonts w:ascii="Times New Roman" w:hAnsi="Times New Roman"/>
                  <w:bCs/>
                </w:rPr>
                <w:t xml:space="preserve">Article 429c(5) </w:t>
              </w:r>
              <w:r w:rsidR="00684733">
                <w:rPr>
                  <w:rFonts w:ascii="Times New Roman" w:hAnsi="Times New Roman"/>
                  <w:bCs/>
                </w:rPr>
                <w:t>CRR</w:t>
              </w:r>
            </w:ins>
          </w:p>
          <w:p w14:paraId="48B25C06" w14:textId="77777777" w:rsidR="00BE4B9E" w:rsidRDefault="00BE4B9E" w:rsidP="00BE4B9E">
            <w:pPr>
              <w:pStyle w:val="BodyText1"/>
              <w:spacing w:line="240" w:lineRule="auto"/>
              <w:rPr>
                <w:ins w:id="621" w:author="Author"/>
                <w:rFonts w:ascii="Times New Roman" w:hAnsi="Times New Roman"/>
                <w:b/>
                <w:bCs/>
              </w:rPr>
            </w:pPr>
          </w:p>
          <w:p w14:paraId="5FDE8959" w14:textId="43487C62" w:rsidR="00CB48F7" w:rsidRPr="002B0AAC" w:rsidRDefault="00BE4B9E" w:rsidP="00BE4B9E">
            <w:pPr>
              <w:pStyle w:val="BodyText1"/>
              <w:spacing w:line="240" w:lineRule="auto"/>
              <w:rPr>
                <w:ins w:id="622" w:author="Author"/>
                <w:rFonts w:ascii="Times New Roman" w:hAnsi="Times New Roman"/>
                <w:bCs/>
              </w:rPr>
            </w:pPr>
            <w:ins w:id="623" w:author="Author">
              <w:r w:rsidRPr="00133533">
                <w:rPr>
                  <w:rFonts w:ascii="Times New Roman" w:hAnsi="Times New Roman"/>
                  <w:bCs/>
                </w:rPr>
                <w:t>Potential future exposure</w:t>
              </w:r>
              <w:r>
                <w:rPr>
                  <w:rFonts w:ascii="Times New Roman" w:hAnsi="Times New Roman"/>
                  <w:bCs/>
                </w:rPr>
                <w:t xml:space="preserve"> as per Article 278 </w:t>
              </w:r>
              <w:r w:rsidR="00684733">
                <w:rPr>
                  <w:rFonts w:ascii="Times New Roman" w:hAnsi="Times New Roman"/>
                  <w:bCs/>
                </w:rPr>
                <w:t>CRR</w:t>
              </w:r>
              <w:r w:rsidR="009C2536">
                <w:rPr>
                  <w:rFonts w:ascii="Times New Roman" w:hAnsi="Times New Roman"/>
                  <w:bCs/>
                </w:rPr>
                <w:t xml:space="preserve"> </w:t>
              </w:r>
              <w:r>
                <w:rPr>
                  <w:rFonts w:ascii="Times New Roman" w:hAnsi="Times New Roman"/>
                  <w:bCs/>
                </w:rPr>
                <w:t xml:space="preserve">assuming a multiplier of 1, i.e. without the application of the derogation </w:t>
              </w:r>
              <w:r w:rsidR="00EF77D7" w:rsidRPr="00EF77D7">
                <w:rPr>
                  <w:rFonts w:ascii="Times New Roman" w:hAnsi="Times New Roman"/>
                  <w:bCs/>
                </w:rPr>
                <w:t xml:space="preserve">regarding contracts with clients where those contracts are cleared by a QCCP </w:t>
              </w:r>
              <w:r>
                <w:rPr>
                  <w:rFonts w:ascii="Times New Roman" w:hAnsi="Times New Roman"/>
                  <w:bCs/>
                </w:rPr>
                <w:t>of 429c(5)</w:t>
              </w:r>
              <w:r w:rsidR="009C2536">
                <w:rPr>
                  <w:rFonts w:ascii="Times New Roman" w:hAnsi="Times New Roman"/>
                  <w:bCs/>
                </w:rPr>
                <w:t xml:space="preserve"> </w:t>
              </w:r>
              <w:r w:rsidR="00684733">
                <w:rPr>
                  <w:rFonts w:ascii="Times New Roman" w:hAnsi="Times New Roman"/>
                  <w:bCs/>
                </w:rPr>
                <w:t>CRR</w:t>
              </w:r>
              <w:r w:rsidR="00334535">
                <w:rPr>
                  <w:rFonts w:ascii="Times New Roman" w:hAnsi="Times New Roman"/>
                  <w:bCs/>
                </w:rPr>
                <w:t xml:space="preserve">. The amount shall be reported with the 1,4 alpha factor applied as specified in  Article 274(2) </w:t>
              </w:r>
              <w:r w:rsidR="00684733">
                <w:rPr>
                  <w:rFonts w:ascii="Times New Roman" w:hAnsi="Times New Roman"/>
                  <w:bCs/>
                </w:rPr>
                <w:t>CRR</w:t>
              </w:r>
              <w:r w:rsidR="00334535">
                <w:rPr>
                  <w:rFonts w:ascii="Times New Roman" w:hAnsi="Times New Roman"/>
                  <w:bCs/>
                </w:rPr>
                <w:t>.</w:t>
              </w:r>
            </w:ins>
          </w:p>
          <w:p w14:paraId="77480A73" w14:textId="77777777" w:rsidR="00BE4B9E" w:rsidRPr="006463CA" w:rsidRDefault="00BE4B9E" w:rsidP="00BE4B9E">
            <w:pPr>
              <w:pStyle w:val="BodyText1"/>
              <w:spacing w:line="240" w:lineRule="auto"/>
              <w:rPr>
                <w:ins w:id="624" w:author="Author"/>
                <w:rFonts w:ascii="Times New Roman" w:hAnsi="Times New Roman"/>
                <w:b/>
                <w:bCs/>
              </w:rPr>
            </w:pPr>
          </w:p>
        </w:tc>
      </w:tr>
      <w:tr w:rsidR="00BE4B9E" w:rsidRPr="00FE002E" w14:paraId="1F0CF2B9" w14:textId="77777777" w:rsidTr="00011E14">
        <w:tblPrEx>
          <w:tblPrExChange w:id="625" w:author="Author">
            <w:tblPrEx>
              <w:tblW w:w="9121" w:type="dxa"/>
              <w:tblInd w:w="137" w:type="dxa"/>
            </w:tblPrEx>
          </w:tblPrExChange>
        </w:tblPrEx>
        <w:trPr>
          <w:trHeight w:val="304"/>
          <w:ins w:id="626" w:author="Author"/>
          <w:trPrChange w:id="627" w:author="Author">
            <w:trPr>
              <w:gridBefore w:val="3"/>
              <w:wBefore w:w="113" w:type="dxa"/>
              <w:trHeight w:val="304"/>
            </w:trPr>
          </w:trPrChange>
        </w:trPr>
        <w:tc>
          <w:tcPr>
            <w:tcW w:w="1531" w:type="dxa"/>
            <w:tcPrChange w:id="628" w:author="Author">
              <w:tcPr>
                <w:tcW w:w="1418" w:type="dxa"/>
                <w:gridSpan w:val="4"/>
              </w:tcPr>
            </w:tcPrChange>
          </w:tcPr>
          <w:p w14:paraId="3B470185" w14:textId="419934C4" w:rsidR="00BE4B9E" w:rsidRPr="006463CA" w:rsidRDefault="00BE4B9E" w:rsidP="00BE4B9E">
            <w:pPr>
              <w:pStyle w:val="BodyText1"/>
              <w:rPr>
                <w:ins w:id="629" w:author="Author"/>
                <w:rFonts w:ascii="Times New Roman" w:hAnsi="Times New Roman"/>
                <w:bCs/>
              </w:rPr>
            </w:pPr>
            <w:ins w:id="630" w:author="Author">
              <w:r w:rsidRPr="006463CA">
                <w:rPr>
                  <w:rFonts w:ascii="Times New Roman" w:hAnsi="Times New Roman"/>
                  <w:bCs/>
                </w:rPr>
                <w:t>{0</w:t>
              </w:r>
              <w:r w:rsidR="009573B2">
                <w:rPr>
                  <w:rFonts w:ascii="Times New Roman" w:hAnsi="Times New Roman"/>
                  <w:bCs/>
                </w:rPr>
                <w:t>0</w:t>
              </w:r>
              <w:r w:rsidRPr="006463CA">
                <w:rPr>
                  <w:rFonts w:ascii="Times New Roman" w:hAnsi="Times New Roman"/>
                  <w:bCs/>
                </w:rPr>
                <w:t>9</w:t>
              </w:r>
              <w:r w:rsidR="00721D6C">
                <w:rPr>
                  <w:rFonts w:ascii="Times New Roman" w:hAnsi="Times New Roman"/>
                  <w:bCs/>
                </w:rPr>
                <w:t>2</w:t>
              </w:r>
              <w:r w:rsidRPr="006463CA">
                <w:rPr>
                  <w:rFonts w:ascii="Times New Roman" w:hAnsi="Times New Roman"/>
                  <w:bCs/>
                </w:rPr>
                <w:t>;0</w:t>
              </w:r>
              <w:r w:rsidR="009573B2">
                <w:rPr>
                  <w:rFonts w:ascii="Times New Roman" w:hAnsi="Times New Roman"/>
                  <w:bCs/>
                </w:rPr>
                <w:t>0</w:t>
              </w:r>
              <w:r w:rsidRPr="006463CA">
                <w:rPr>
                  <w:rFonts w:ascii="Times New Roman" w:hAnsi="Times New Roman"/>
                  <w:bCs/>
                </w:rPr>
                <w:t>10}</w:t>
              </w:r>
            </w:ins>
          </w:p>
        </w:tc>
        <w:tc>
          <w:tcPr>
            <w:tcW w:w="7590" w:type="dxa"/>
            <w:gridSpan w:val="3"/>
            <w:tcPrChange w:id="631" w:author="Author">
              <w:tcPr>
                <w:tcW w:w="7590" w:type="dxa"/>
                <w:gridSpan w:val="4"/>
              </w:tcPr>
            </w:tcPrChange>
          </w:tcPr>
          <w:p w14:paraId="2E121ECA" w14:textId="77777777" w:rsidR="00BE4B9E" w:rsidRDefault="00BE4B9E" w:rsidP="00BE4B9E">
            <w:pPr>
              <w:pStyle w:val="BodyText1"/>
              <w:spacing w:line="240" w:lineRule="auto"/>
              <w:rPr>
                <w:ins w:id="632" w:author="Author"/>
                <w:rFonts w:ascii="Times New Roman" w:hAnsi="Times New Roman"/>
                <w:b/>
                <w:bCs/>
              </w:rPr>
            </w:pPr>
            <w:ins w:id="633" w:author="Author">
              <w:r w:rsidRPr="006463CA">
                <w:rPr>
                  <w:rFonts w:ascii="Times New Roman" w:hAnsi="Times New Roman"/>
                  <w:b/>
                  <w:bCs/>
                </w:rPr>
                <w:t xml:space="preserve">(-) Effect lower multiplier for QCCP </w:t>
              </w:r>
              <w:r w:rsidR="00B85438">
                <w:rPr>
                  <w:rFonts w:ascii="Times New Roman" w:hAnsi="Times New Roman"/>
                  <w:b/>
                  <w:bCs/>
                </w:rPr>
                <w:t>client-</w:t>
              </w:r>
              <w:r w:rsidRPr="006463CA">
                <w:rPr>
                  <w:rFonts w:ascii="Times New Roman" w:hAnsi="Times New Roman"/>
                  <w:b/>
                  <w:bCs/>
                </w:rPr>
                <w:t>cleared transactions</w:t>
              </w:r>
              <w:r>
                <w:rPr>
                  <w:rFonts w:ascii="Times New Roman" w:hAnsi="Times New Roman"/>
                  <w:b/>
                  <w:bCs/>
                </w:rPr>
                <w:t xml:space="preserve"> on the PFE contribution</w:t>
              </w:r>
              <w:r w:rsidRPr="006463CA">
                <w:rPr>
                  <w:rFonts w:ascii="Times New Roman" w:hAnsi="Times New Roman"/>
                  <w:b/>
                  <w:bCs/>
                </w:rPr>
                <w:t xml:space="preserve"> </w:t>
              </w:r>
              <w:r w:rsidR="00275423">
                <w:rPr>
                  <w:rFonts w:ascii="Times New Roman" w:hAnsi="Times New Roman"/>
                  <w:b/>
                  <w:bCs/>
                </w:rPr>
                <w:t xml:space="preserve">(SA-CCR - </w:t>
              </w:r>
              <w:r w:rsidR="00275423" w:rsidRPr="006463CA">
                <w:rPr>
                  <w:rFonts w:ascii="Times New Roman" w:hAnsi="Times New Roman"/>
                  <w:b/>
                  <w:bCs/>
                </w:rPr>
                <w:t>Potential future exposure</w:t>
              </w:r>
              <w:r w:rsidR="00275423">
                <w:rPr>
                  <w:rFonts w:ascii="Times New Roman" w:hAnsi="Times New Roman"/>
                  <w:b/>
                  <w:bCs/>
                </w:rPr>
                <w:t>)</w:t>
              </w:r>
            </w:ins>
          </w:p>
          <w:p w14:paraId="4AF91893" w14:textId="77777777" w:rsidR="00BE4B9E" w:rsidRPr="006463CA" w:rsidRDefault="00BE4B9E" w:rsidP="00BE4B9E">
            <w:pPr>
              <w:pStyle w:val="BodyText1"/>
              <w:spacing w:line="240" w:lineRule="auto"/>
              <w:rPr>
                <w:ins w:id="634" w:author="Author"/>
                <w:rFonts w:ascii="Times New Roman" w:hAnsi="Times New Roman"/>
                <w:bCs/>
              </w:rPr>
            </w:pPr>
          </w:p>
          <w:p w14:paraId="51309425" w14:textId="0AFF2A13" w:rsidR="00BE4B9E" w:rsidRPr="00A16F39" w:rsidRDefault="00BE4B9E" w:rsidP="00BE4B9E">
            <w:pPr>
              <w:pStyle w:val="BodyText1"/>
              <w:spacing w:line="240" w:lineRule="auto"/>
              <w:rPr>
                <w:ins w:id="635" w:author="Author"/>
                <w:rFonts w:ascii="Times New Roman" w:hAnsi="Times New Roman"/>
                <w:bCs/>
              </w:rPr>
            </w:pPr>
            <w:ins w:id="636" w:author="Author">
              <w:r w:rsidRPr="00A16F39">
                <w:rPr>
                  <w:rFonts w:ascii="Times New Roman" w:hAnsi="Times New Roman"/>
                  <w:bCs/>
                </w:rPr>
                <w:t xml:space="preserve">Article 429c(5) </w:t>
              </w:r>
              <w:r w:rsidR="00684733">
                <w:rPr>
                  <w:rFonts w:ascii="Times New Roman" w:hAnsi="Times New Roman"/>
                  <w:bCs/>
                </w:rPr>
                <w:t>CRR</w:t>
              </w:r>
              <w:r w:rsidRPr="00A16F39">
                <w:rPr>
                  <w:rFonts w:ascii="Times New Roman" w:hAnsi="Times New Roman"/>
                  <w:bCs/>
                </w:rPr>
                <w:t>.</w:t>
              </w:r>
            </w:ins>
          </w:p>
          <w:p w14:paraId="4FB039FD" w14:textId="77777777" w:rsidR="00BE4B9E" w:rsidRPr="00A16F39" w:rsidRDefault="00BE4B9E" w:rsidP="00BE4B9E">
            <w:pPr>
              <w:pStyle w:val="BodyText1"/>
              <w:spacing w:line="240" w:lineRule="auto"/>
              <w:rPr>
                <w:ins w:id="637" w:author="Author"/>
                <w:rFonts w:ascii="Times New Roman" w:hAnsi="Times New Roman"/>
                <w:bCs/>
              </w:rPr>
            </w:pPr>
            <w:ins w:id="638" w:author="Author">
              <w:r w:rsidRPr="00A16F39">
                <w:rPr>
                  <w:rFonts w:ascii="Times New Roman" w:hAnsi="Times New Roman"/>
                  <w:bCs/>
                </w:rPr>
                <w:t xml:space="preserve">  </w:t>
              </w:r>
            </w:ins>
          </w:p>
          <w:p w14:paraId="36AD83FD" w14:textId="6042A3D2" w:rsidR="00BE4B9E" w:rsidRDefault="00334535" w:rsidP="00334535">
            <w:pPr>
              <w:pStyle w:val="BodyText1"/>
              <w:spacing w:line="240" w:lineRule="auto"/>
              <w:rPr>
                <w:ins w:id="639" w:author="Author"/>
                <w:rFonts w:ascii="Times New Roman" w:hAnsi="Times New Roman"/>
                <w:bCs/>
              </w:rPr>
            </w:pPr>
            <w:ins w:id="640" w:author="Author">
              <w:r>
                <w:rPr>
                  <w:rFonts w:ascii="Times New Roman" w:hAnsi="Times New Roman"/>
                  <w:bCs/>
                </w:rPr>
                <w:t>A</w:t>
              </w:r>
              <w:r w:rsidR="00BE4B9E" w:rsidRPr="00A16F39">
                <w:rPr>
                  <w:rFonts w:ascii="Times New Roman" w:hAnsi="Times New Roman"/>
                  <w:bCs/>
                </w:rPr>
                <w:t xml:space="preserve">pplication of the derogation of </w:t>
              </w:r>
              <w:r w:rsidR="002F3BA4">
                <w:rPr>
                  <w:rFonts w:ascii="Times New Roman" w:hAnsi="Times New Roman"/>
                  <w:bCs/>
                </w:rPr>
                <w:t xml:space="preserve">Article </w:t>
              </w:r>
              <w:r w:rsidR="00BE4B9E" w:rsidRPr="00A16F39">
                <w:rPr>
                  <w:rFonts w:ascii="Times New Roman" w:hAnsi="Times New Roman"/>
                  <w:bCs/>
                </w:rPr>
                <w:t xml:space="preserve">429c(5) </w:t>
              </w:r>
              <w:r w:rsidR="00684733">
                <w:rPr>
                  <w:rFonts w:ascii="Times New Roman" w:hAnsi="Times New Roman"/>
                  <w:bCs/>
                </w:rPr>
                <w:t>CRR</w:t>
              </w:r>
              <w:r w:rsidR="00BE4B9E" w:rsidRPr="00A16F39">
                <w:rPr>
                  <w:rFonts w:ascii="Times New Roman" w:hAnsi="Times New Roman"/>
                  <w:bCs/>
                </w:rPr>
                <w:t xml:space="preserve"> on the calculation of the PFE </w:t>
              </w:r>
              <w:r>
                <w:rPr>
                  <w:rFonts w:ascii="Times New Roman" w:hAnsi="Times New Roman"/>
                  <w:bCs/>
                </w:rPr>
                <w:t xml:space="preserve"> for  </w:t>
              </w:r>
              <w:r w:rsidR="00B85438" w:rsidRPr="00B85438">
                <w:rPr>
                  <w:rFonts w:ascii="Times New Roman" w:hAnsi="Times New Roman"/>
                  <w:bCs/>
                </w:rPr>
                <w:t>derivative contracts with clients where those contracts are cleared by a QCCP.</w:t>
              </w:r>
              <w:r>
                <w:rPr>
                  <w:rFonts w:ascii="Times New Roman" w:hAnsi="Times New Roman"/>
                  <w:bCs/>
                </w:rPr>
                <w:t xml:space="preserve"> The amount shall be reported with the 1,4 alpha factor applied as specified in  Article 274(2) </w:t>
              </w:r>
              <w:r w:rsidR="00684733">
                <w:rPr>
                  <w:rFonts w:ascii="Times New Roman" w:hAnsi="Times New Roman"/>
                  <w:bCs/>
                </w:rPr>
                <w:t>CRR</w:t>
              </w:r>
              <w:r>
                <w:rPr>
                  <w:rFonts w:ascii="Times New Roman" w:hAnsi="Times New Roman"/>
                  <w:bCs/>
                </w:rPr>
                <w:t>.</w:t>
              </w:r>
            </w:ins>
          </w:p>
          <w:p w14:paraId="39AD5C06" w14:textId="77777777" w:rsidR="00C622B3" w:rsidRDefault="00C622B3" w:rsidP="00334535">
            <w:pPr>
              <w:pStyle w:val="BodyText1"/>
              <w:spacing w:line="240" w:lineRule="auto"/>
              <w:rPr>
                <w:ins w:id="641" w:author="Author"/>
                <w:rFonts w:ascii="Times New Roman" w:hAnsi="Times New Roman"/>
                <w:bCs/>
              </w:rPr>
            </w:pPr>
          </w:p>
          <w:p w14:paraId="4AB02739" w14:textId="50DA5BBC" w:rsidR="00C622B3" w:rsidRDefault="00C622B3" w:rsidP="00C622B3">
            <w:pPr>
              <w:pStyle w:val="BodyText1"/>
              <w:spacing w:line="240" w:lineRule="auto"/>
              <w:rPr>
                <w:ins w:id="642" w:author="Author"/>
                <w:rFonts w:ascii="Times New Roman" w:hAnsi="Times New Roman"/>
                <w:bCs/>
              </w:rPr>
            </w:pPr>
            <w:ins w:id="643" w:author="Author">
              <w:r w:rsidRPr="001B3BF0">
                <w:rPr>
                  <w:rFonts w:ascii="Times New Roman" w:hAnsi="Times New Roman"/>
                  <w:bCs/>
                </w:rPr>
                <w:t>Institutions shall include the amount r</w:t>
              </w:r>
              <w:r>
                <w:rPr>
                  <w:rFonts w:ascii="Times New Roman" w:hAnsi="Times New Roman"/>
                  <w:bCs/>
                </w:rPr>
                <w:t>eported in this cell also in {0</w:t>
              </w:r>
              <w:r w:rsidR="00A54499">
                <w:rPr>
                  <w:rFonts w:ascii="Times New Roman" w:hAnsi="Times New Roman"/>
                  <w:bCs/>
                </w:rPr>
                <w:t>0</w:t>
              </w:r>
              <w:r>
                <w:rPr>
                  <w:rFonts w:ascii="Times New Roman" w:hAnsi="Times New Roman"/>
                  <w:bCs/>
                </w:rPr>
                <w:t>91;0</w:t>
              </w:r>
              <w:r w:rsidR="00A54499">
                <w:rPr>
                  <w:rFonts w:ascii="Times New Roman" w:hAnsi="Times New Roman"/>
                  <w:bCs/>
                </w:rPr>
                <w:t>0</w:t>
              </w:r>
              <w:r>
                <w:rPr>
                  <w:rFonts w:ascii="Times New Roman" w:hAnsi="Times New Roman"/>
                  <w:bCs/>
                </w:rPr>
                <w:t xml:space="preserve">10} as if no </w:t>
              </w:r>
              <w:r w:rsidRPr="00A16F39">
                <w:rPr>
                  <w:rFonts w:ascii="Times New Roman" w:hAnsi="Times New Roman"/>
                  <w:bCs/>
                </w:rPr>
                <w:t xml:space="preserve">derogation </w:t>
              </w:r>
              <w:r>
                <w:rPr>
                  <w:rFonts w:ascii="Times New Roman" w:hAnsi="Times New Roman"/>
                  <w:bCs/>
                </w:rPr>
                <w:t>applies</w:t>
              </w:r>
              <w:r w:rsidRPr="001B3BF0">
                <w:rPr>
                  <w:rFonts w:ascii="Times New Roman" w:hAnsi="Times New Roman"/>
                  <w:bCs/>
                </w:rPr>
                <w:t>.</w:t>
              </w:r>
            </w:ins>
          </w:p>
          <w:p w14:paraId="69C754CC" w14:textId="587FFD04" w:rsidR="00334535" w:rsidRPr="006463CA" w:rsidRDefault="00334535" w:rsidP="00334535">
            <w:pPr>
              <w:pStyle w:val="BodyText1"/>
              <w:spacing w:line="240" w:lineRule="auto"/>
              <w:rPr>
                <w:ins w:id="644" w:author="Author"/>
                <w:rFonts w:ascii="Times New Roman" w:hAnsi="Times New Roman"/>
                <w:b/>
                <w:bCs/>
              </w:rPr>
            </w:pPr>
          </w:p>
        </w:tc>
      </w:tr>
      <w:tr w:rsidR="00721D6C" w:rsidRPr="00FE002E" w14:paraId="337DFBE3" w14:textId="77777777" w:rsidTr="00011E14">
        <w:tblPrEx>
          <w:tblPrExChange w:id="645" w:author="Author">
            <w:tblPrEx>
              <w:tblW w:w="9121" w:type="dxa"/>
              <w:tblInd w:w="137" w:type="dxa"/>
            </w:tblPrEx>
          </w:tblPrExChange>
        </w:tblPrEx>
        <w:trPr>
          <w:trHeight w:val="304"/>
          <w:ins w:id="646" w:author="Author"/>
          <w:trPrChange w:id="647" w:author="Author">
            <w:trPr>
              <w:gridBefore w:val="3"/>
              <w:wBefore w:w="113" w:type="dxa"/>
              <w:trHeight w:val="304"/>
            </w:trPr>
          </w:trPrChange>
        </w:trPr>
        <w:tc>
          <w:tcPr>
            <w:tcW w:w="1531" w:type="dxa"/>
            <w:tcPrChange w:id="648" w:author="Author">
              <w:tcPr>
                <w:tcW w:w="1418" w:type="dxa"/>
                <w:gridSpan w:val="4"/>
              </w:tcPr>
            </w:tcPrChange>
          </w:tcPr>
          <w:p w14:paraId="4EC86A2A" w14:textId="23F426EB" w:rsidR="00721D6C" w:rsidRPr="00D76974" w:rsidRDefault="00721D6C" w:rsidP="00721D6C">
            <w:pPr>
              <w:pStyle w:val="BodyText1"/>
              <w:rPr>
                <w:ins w:id="649" w:author="Author"/>
                <w:rFonts w:ascii="Times New Roman" w:hAnsi="Times New Roman"/>
                <w:bCs/>
              </w:rPr>
            </w:pPr>
            <w:ins w:id="650" w:author="Author">
              <w:r>
                <w:rPr>
                  <w:rFonts w:ascii="Times New Roman" w:hAnsi="Times New Roman"/>
                  <w:bCs/>
                </w:rPr>
                <w:t>{0</w:t>
              </w:r>
              <w:r w:rsidR="009573B2">
                <w:rPr>
                  <w:rFonts w:ascii="Times New Roman" w:hAnsi="Times New Roman"/>
                  <w:bCs/>
                </w:rPr>
                <w:t>0</w:t>
              </w:r>
              <w:r>
                <w:rPr>
                  <w:rFonts w:ascii="Times New Roman" w:hAnsi="Times New Roman"/>
                  <w:bCs/>
                </w:rPr>
                <w:t>93;0</w:t>
              </w:r>
              <w:r w:rsidR="009573B2">
                <w:rPr>
                  <w:rFonts w:ascii="Times New Roman" w:hAnsi="Times New Roman"/>
                  <w:bCs/>
                </w:rPr>
                <w:t>0</w:t>
              </w:r>
              <w:r>
                <w:rPr>
                  <w:rFonts w:ascii="Times New Roman" w:hAnsi="Times New Roman"/>
                  <w:bCs/>
                </w:rPr>
                <w:t>10}</w:t>
              </w:r>
            </w:ins>
          </w:p>
        </w:tc>
        <w:tc>
          <w:tcPr>
            <w:tcW w:w="7590" w:type="dxa"/>
            <w:gridSpan w:val="3"/>
            <w:tcPrChange w:id="651" w:author="Author">
              <w:tcPr>
                <w:tcW w:w="7590" w:type="dxa"/>
                <w:gridSpan w:val="4"/>
              </w:tcPr>
            </w:tcPrChange>
          </w:tcPr>
          <w:p w14:paraId="799DA79E" w14:textId="77777777" w:rsidR="00721D6C" w:rsidRDefault="00721D6C" w:rsidP="00E849C2">
            <w:pPr>
              <w:pStyle w:val="BodyText1"/>
              <w:spacing w:line="240" w:lineRule="auto"/>
              <w:rPr>
                <w:ins w:id="652" w:author="Author"/>
                <w:rFonts w:ascii="Times New Roman" w:hAnsi="Times New Roman"/>
                <w:bCs/>
              </w:rPr>
            </w:pPr>
            <w:ins w:id="653" w:author="Author">
              <w:r>
                <w:rPr>
                  <w:rFonts w:ascii="Times New Roman" w:hAnsi="Times New Roman"/>
                  <w:b/>
                  <w:bCs/>
                </w:rPr>
                <w:t>(-)Effect of the e</w:t>
              </w:r>
              <w:r w:rsidRPr="00BB34AA">
                <w:rPr>
                  <w:rFonts w:ascii="Times New Roman" w:hAnsi="Times New Roman"/>
                  <w:b/>
                  <w:bCs/>
                </w:rPr>
                <w:t>xempted CCP leg of client-cleared trade exposures (</w:t>
              </w:r>
              <w:r>
                <w:rPr>
                  <w:rFonts w:ascii="Times New Roman" w:hAnsi="Times New Roman"/>
                  <w:b/>
                  <w:bCs/>
                </w:rPr>
                <w:t>SA-CCR approach-</w:t>
              </w:r>
              <w:r w:rsidRPr="00BB34AA">
                <w:rPr>
                  <w:rFonts w:ascii="Times New Roman" w:hAnsi="Times New Roman"/>
                  <w:b/>
                  <w:bCs/>
                </w:rPr>
                <w:t>potential future exposure)</w:t>
              </w:r>
            </w:ins>
          </w:p>
          <w:p w14:paraId="30345ADA" w14:textId="77777777" w:rsidR="00721D6C" w:rsidRDefault="00721D6C" w:rsidP="00E849C2">
            <w:pPr>
              <w:pStyle w:val="BodyText1"/>
              <w:spacing w:line="240" w:lineRule="auto"/>
              <w:rPr>
                <w:ins w:id="654" w:author="Author"/>
                <w:rFonts w:ascii="Times New Roman" w:hAnsi="Times New Roman"/>
                <w:bCs/>
              </w:rPr>
            </w:pPr>
          </w:p>
          <w:p w14:paraId="638E19CF" w14:textId="71B8ABE4" w:rsidR="00721D6C" w:rsidRDefault="002F3BA4" w:rsidP="00E849C2">
            <w:pPr>
              <w:pStyle w:val="BodyText1"/>
              <w:spacing w:line="240" w:lineRule="auto"/>
              <w:rPr>
                <w:ins w:id="655" w:author="Author"/>
                <w:rFonts w:ascii="Times New Roman" w:hAnsi="Times New Roman"/>
                <w:bCs/>
              </w:rPr>
            </w:pPr>
            <w:ins w:id="656" w:author="Author">
              <w:r>
                <w:rPr>
                  <w:rFonts w:ascii="Times New Roman" w:hAnsi="Times New Roman"/>
                  <w:bCs/>
                </w:rPr>
                <w:t xml:space="preserve">Point (g) of </w:t>
              </w:r>
              <w:r w:rsidR="00721D6C">
                <w:rPr>
                  <w:rFonts w:ascii="Times New Roman" w:hAnsi="Times New Roman"/>
                  <w:bCs/>
                </w:rPr>
                <w:t xml:space="preserve">Article 429a(1) </w:t>
              </w:r>
              <w:r w:rsidR="00684733">
                <w:rPr>
                  <w:rFonts w:ascii="Times New Roman" w:hAnsi="Times New Roman"/>
                  <w:bCs/>
                </w:rPr>
                <w:t>CRR</w:t>
              </w:r>
            </w:ins>
          </w:p>
          <w:p w14:paraId="5D811861" w14:textId="77777777" w:rsidR="00721D6C" w:rsidRDefault="00721D6C" w:rsidP="00E849C2">
            <w:pPr>
              <w:pStyle w:val="BodyText1"/>
              <w:spacing w:line="240" w:lineRule="auto"/>
              <w:rPr>
                <w:ins w:id="657" w:author="Author"/>
                <w:rFonts w:ascii="Times New Roman" w:hAnsi="Times New Roman"/>
                <w:bCs/>
              </w:rPr>
            </w:pPr>
          </w:p>
          <w:p w14:paraId="3C911695" w14:textId="3127CB2D" w:rsidR="00721D6C" w:rsidRDefault="00721D6C" w:rsidP="00E849C2">
            <w:pPr>
              <w:pStyle w:val="BodyText1"/>
              <w:spacing w:line="240" w:lineRule="auto"/>
              <w:rPr>
                <w:moveTo w:id="658" w:author="Author"/>
                <w:rFonts w:ascii="Times New Roman" w:hAnsi="Times New Roman"/>
                <w:bCs/>
              </w:rPr>
            </w:pPr>
            <w:ins w:id="659" w:author="Author">
              <w:r w:rsidRPr="00696866">
                <w:rPr>
                  <w:rFonts w:ascii="Times New Roman" w:hAnsi="Times New Roman"/>
                  <w:bCs/>
                </w:rPr>
                <w:t xml:space="preserve">The </w:t>
              </w:r>
              <w:r>
                <w:rPr>
                  <w:rFonts w:ascii="Times New Roman" w:hAnsi="Times New Roman"/>
                  <w:bCs/>
                </w:rPr>
                <w:t xml:space="preserve">potential future exposure </w:t>
              </w:r>
              <w:r w:rsidRPr="00696866">
                <w:rPr>
                  <w:rFonts w:ascii="Times New Roman" w:hAnsi="Times New Roman"/>
                  <w:bCs/>
                </w:rPr>
                <w:t xml:space="preserve">of exempted trade exposures to a QCCP from client-cleared derivatives transactions, </w:t>
              </w:r>
              <w:r>
                <w:rPr>
                  <w:rFonts w:ascii="Times New Roman" w:hAnsi="Times New Roman"/>
                  <w:bCs/>
                </w:rPr>
                <w:t>provided that those items meet the conditions laid down in</w:t>
              </w:r>
              <w:r w:rsidR="002F3BA4">
                <w:rPr>
                  <w:rFonts w:ascii="Times New Roman" w:hAnsi="Times New Roman"/>
                  <w:bCs/>
                </w:rPr>
                <w:t xml:space="preserve"> point (c) of</w:t>
              </w:r>
              <w:r>
                <w:rPr>
                  <w:rFonts w:ascii="Times New Roman" w:hAnsi="Times New Roman"/>
                  <w:bCs/>
                </w:rPr>
                <w:t xml:space="preserve"> Article 306(1) </w:t>
              </w:r>
              <w:r w:rsidR="00684733">
                <w:rPr>
                  <w:rFonts w:ascii="Times New Roman" w:hAnsi="Times New Roman"/>
                  <w:bCs/>
                </w:rPr>
                <w:t>CRR</w:t>
              </w:r>
              <w:r>
                <w:rPr>
                  <w:rFonts w:ascii="Times New Roman" w:hAnsi="Times New Roman"/>
                  <w:bCs/>
                </w:rPr>
                <w:t xml:space="preserve">. The amount shall be reported with the 1,4 alpha factor applied as specified in  Article 274(2) </w:t>
              </w:r>
              <w:r w:rsidR="00684733">
                <w:rPr>
                  <w:rFonts w:ascii="Times New Roman" w:hAnsi="Times New Roman"/>
                  <w:bCs/>
                </w:rPr>
                <w:t>CRR</w:t>
              </w:r>
              <w:r>
                <w:rPr>
                  <w:rFonts w:ascii="Times New Roman" w:hAnsi="Times New Roman"/>
                  <w:bCs/>
                </w:rPr>
                <w:t>.</w:t>
              </w:r>
            </w:ins>
            <w:moveToRangeStart w:id="660" w:author="Author" w:name="move40188953"/>
          </w:p>
          <w:p w14:paraId="251C27B3" w14:textId="77777777" w:rsidR="00721D6C" w:rsidRDefault="00721D6C" w:rsidP="00E849C2">
            <w:pPr>
              <w:pStyle w:val="BodyText1"/>
              <w:spacing w:line="240" w:lineRule="auto"/>
              <w:rPr>
                <w:moveTo w:id="661" w:author="Author"/>
                <w:rFonts w:ascii="Times New Roman" w:hAnsi="Times New Roman"/>
                <w:bCs/>
              </w:rPr>
            </w:pPr>
          </w:p>
          <w:p w14:paraId="442BC223" w14:textId="5EFBDEF5" w:rsidR="00721D6C" w:rsidRDefault="00721D6C" w:rsidP="00E849C2">
            <w:pPr>
              <w:pStyle w:val="BodyText1"/>
              <w:spacing w:line="240" w:lineRule="auto"/>
              <w:rPr>
                <w:ins w:id="662" w:author="Author"/>
                <w:rFonts w:ascii="Times New Roman" w:hAnsi="Times New Roman"/>
                <w:bCs/>
              </w:rPr>
            </w:pPr>
            <w:moveTo w:id="663" w:author="Author">
              <w:r w:rsidRPr="001B3BF0">
                <w:rPr>
                  <w:rFonts w:ascii="Times New Roman" w:hAnsi="Times New Roman"/>
                  <w:bCs/>
                </w:rPr>
                <w:t xml:space="preserve">Institutions shall </w:t>
              </w:r>
            </w:moveTo>
            <w:moveToRangeEnd w:id="660"/>
            <w:ins w:id="664" w:author="Author">
              <w:r w:rsidRPr="001B3BF0">
                <w:rPr>
                  <w:rFonts w:ascii="Times New Roman" w:hAnsi="Times New Roman"/>
                  <w:bCs/>
                </w:rPr>
                <w:t>include the amount r</w:t>
              </w:r>
              <w:r>
                <w:rPr>
                  <w:rFonts w:ascii="Times New Roman" w:hAnsi="Times New Roman"/>
                  <w:bCs/>
                </w:rPr>
                <w:t>eported in this cell also in {0</w:t>
              </w:r>
              <w:r w:rsidR="00A54499">
                <w:rPr>
                  <w:rFonts w:ascii="Times New Roman" w:hAnsi="Times New Roman"/>
                  <w:bCs/>
                </w:rPr>
                <w:t>0</w:t>
              </w:r>
              <w:r>
                <w:rPr>
                  <w:rFonts w:ascii="Times New Roman" w:hAnsi="Times New Roman"/>
                  <w:bCs/>
                </w:rPr>
                <w:t>91</w:t>
              </w:r>
              <w:r w:rsidR="00C622B3">
                <w:rPr>
                  <w:rFonts w:ascii="Times New Roman" w:hAnsi="Times New Roman"/>
                  <w:bCs/>
                </w:rPr>
                <w:t>;0</w:t>
              </w:r>
              <w:r w:rsidR="00A54499">
                <w:rPr>
                  <w:rFonts w:ascii="Times New Roman" w:hAnsi="Times New Roman"/>
                  <w:bCs/>
                </w:rPr>
                <w:t>0</w:t>
              </w:r>
              <w:r w:rsidR="00C622B3">
                <w:rPr>
                  <w:rFonts w:ascii="Times New Roman" w:hAnsi="Times New Roman"/>
                  <w:bCs/>
                </w:rPr>
                <w:t>10} as if no exemption applies</w:t>
              </w:r>
              <w:r w:rsidRPr="001B3BF0">
                <w:rPr>
                  <w:rFonts w:ascii="Times New Roman" w:hAnsi="Times New Roman"/>
                  <w:bCs/>
                </w:rPr>
                <w:t>.</w:t>
              </w:r>
            </w:ins>
          </w:p>
          <w:p w14:paraId="5DC396D3" w14:textId="77777777" w:rsidR="00721D6C" w:rsidRPr="00D76974" w:rsidRDefault="00721D6C" w:rsidP="00E849C2">
            <w:pPr>
              <w:pStyle w:val="BodyText1"/>
              <w:spacing w:line="240" w:lineRule="auto"/>
              <w:rPr>
                <w:ins w:id="665" w:author="Author"/>
                <w:rFonts w:ascii="Times New Roman" w:hAnsi="Times New Roman"/>
                <w:b/>
                <w:bCs/>
              </w:rPr>
            </w:pPr>
          </w:p>
        </w:tc>
      </w:tr>
      <w:tr w:rsidR="00E1595A" w:rsidRPr="00FE002E" w:rsidDel="00B54E92" w14:paraId="52190C48" w14:textId="7E6FC5FB" w:rsidTr="00E1595A">
        <w:trPr>
          <w:trHeight w:val="304"/>
          <w:del w:id="666" w:author="Author"/>
        </w:trPr>
        <w:tc>
          <w:tcPr>
            <w:tcW w:w="1531" w:type="dxa"/>
            <w:tcBorders>
              <w:top w:val="single" w:sz="4" w:space="0" w:color="auto"/>
              <w:left w:val="single" w:sz="4" w:space="0" w:color="auto"/>
              <w:bottom w:val="single" w:sz="4" w:space="0" w:color="auto"/>
              <w:right w:val="single" w:sz="4" w:space="0" w:color="auto"/>
            </w:tcBorders>
          </w:tcPr>
          <w:p w14:paraId="1FD6DE6D" w14:textId="0D4CF427" w:rsidR="00E1595A" w:rsidRPr="00FE002E" w:rsidDel="00B54E92" w:rsidRDefault="00E1595A" w:rsidP="00086398">
            <w:pPr>
              <w:pStyle w:val="BodyText1"/>
              <w:rPr>
                <w:del w:id="667" w:author="Author"/>
                <w:rFonts w:ascii="Times New Roman" w:hAnsi="Times New Roman"/>
                <w:bCs/>
              </w:rPr>
            </w:pPr>
            <w:del w:id="668" w:author="Author">
              <w:r w:rsidDel="00E1595A">
                <w:rPr>
                  <w:rFonts w:ascii="Times New Roman" w:hAnsi="Times New Roman"/>
                  <w:bCs/>
                </w:rPr>
                <w:delText>{100;010}</w:delText>
              </w:r>
            </w:del>
          </w:p>
        </w:tc>
        <w:tc>
          <w:tcPr>
            <w:tcW w:w="7590" w:type="dxa"/>
            <w:gridSpan w:val="3"/>
            <w:tcBorders>
              <w:top w:val="single" w:sz="4" w:space="0" w:color="auto"/>
              <w:left w:val="single" w:sz="4" w:space="0" w:color="auto"/>
              <w:bottom w:val="single" w:sz="4" w:space="0" w:color="auto"/>
              <w:right w:val="single" w:sz="4" w:space="0" w:color="auto"/>
            </w:tcBorders>
          </w:tcPr>
          <w:p w14:paraId="111FCDF2" w14:textId="1282E876" w:rsidR="00E1595A" w:rsidRPr="00E1595A" w:rsidDel="00E1595A" w:rsidRDefault="00E1595A" w:rsidP="00086398">
            <w:pPr>
              <w:pStyle w:val="BodyText1"/>
              <w:spacing w:line="240" w:lineRule="auto"/>
              <w:rPr>
                <w:del w:id="669" w:author="Author"/>
                <w:rFonts w:ascii="Times New Roman" w:hAnsi="Times New Roman"/>
                <w:b/>
                <w:bCs/>
              </w:rPr>
            </w:pPr>
            <w:del w:id="670" w:author="Author">
              <w:r w:rsidDel="00E1595A">
                <w:rPr>
                  <w:rFonts w:ascii="Times New Roman" w:hAnsi="Times New Roman"/>
                  <w:b/>
                  <w:bCs/>
                </w:rPr>
                <w:delText xml:space="preserve">(-) </w:delText>
              </w:r>
              <w:r w:rsidRPr="00BB34AA" w:rsidDel="00E1595A">
                <w:rPr>
                  <w:rFonts w:ascii="Times New Roman" w:hAnsi="Times New Roman"/>
                  <w:b/>
                  <w:bCs/>
                </w:rPr>
                <w:delText>Exempted CCP leg of client-cleared trade exposures (potential future exposure)</w:delText>
              </w:r>
            </w:del>
          </w:p>
          <w:p w14:paraId="0C2C884C" w14:textId="431CA33A" w:rsidR="00E1595A" w:rsidRPr="00E1595A" w:rsidDel="00E1595A" w:rsidRDefault="00E1595A" w:rsidP="00086398">
            <w:pPr>
              <w:pStyle w:val="BodyText1"/>
              <w:spacing w:line="240" w:lineRule="auto"/>
              <w:rPr>
                <w:del w:id="671" w:author="Author"/>
                <w:rFonts w:ascii="Times New Roman" w:hAnsi="Times New Roman"/>
                <w:b/>
                <w:bCs/>
              </w:rPr>
            </w:pPr>
          </w:p>
          <w:p w14:paraId="237574BF" w14:textId="149FF85C" w:rsidR="00E1595A" w:rsidRPr="00E1595A" w:rsidDel="00E1595A" w:rsidRDefault="00E1595A" w:rsidP="00086398">
            <w:pPr>
              <w:pStyle w:val="BodyText1"/>
              <w:spacing w:line="240" w:lineRule="auto"/>
              <w:rPr>
                <w:del w:id="672" w:author="Author"/>
                <w:rFonts w:ascii="Times New Roman" w:hAnsi="Times New Roman"/>
                <w:bCs/>
              </w:rPr>
            </w:pPr>
            <w:del w:id="673" w:author="Author">
              <w:r w:rsidRPr="00E1595A" w:rsidDel="00E1595A">
                <w:rPr>
                  <w:rFonts w:ascii="Times New Roman" w:hAnsi="Times New Roman"/>
                  <w:bCs/>
                </w:rPr>
                <w:delText>Article 429(11) of the CRR</w:delText>
              </w:r>
            </w:del>
          </w:p>
          <w:p w14:paraId="6C0C9282" w14:textId="58078C0E" w:rsidR="00E1595A" w:rsidRPr="00E1595A" w:rsidDel="00E1595A" w:rsidRDefault="00E1595A" w:rsidP="00086398">
            <w:pPr>
              <w:pStyle w:val="BodyText1"/>
              <w:spacing w:line="240" w:lineRule="auto"/>
              <w:rPr>
                <w:del w:id="674" w:author="Author"/>
                <w:rFonts w:ascii="Times New Roman" w:hAnsi="Times New Roman"/>
                <w:bCs/>
              </w:rPr>
            </w:pPr>
          </w:p>
          <w:p w14:paraId="395D7E3D" w14:textId="28EADF0D" w:rsidR="00E1595A" w:rsidRPr="00E1595A" w:rsidDel="00E1595A" w:rsidRDefault="00E1595A" w:rsidP="00086398">
            <w:pPr>
              <w:pStyle w:val="BodyText1"/>
              <w:spacing w:line="240" w:lineRule="auto"/>
              <w:rPr>
                <w:del w:id="675" w:author="Author"/>
                <w:rFonts w:ascii="Times New Roman" w:hAnsi="Times New Roman"/>
                <w:bCs/>
              </w:rPr>
            </w:pPr>
            <w:del w:id="676" w:author="Author">
              <w:r w:rsidRPr="00E1595A" w:rsidDel="00E1595A">
                <w:rPr>
                  <w:rFonts w:ascii="Times New Roman" w:hAnsi="Times New Roman"/>
                  <w:bCs/>
                </w:rPr>
                <w:delText>The potential future exposure of exempted trade exposures to a QCCP from client-cleared derivatives transactions, provided that those items meet the conditions laid down in Article 306(1)(c) of the CRR.</w:delText>
              </w:r>
            </w:del>
          </w:p>
          <w:p w14:paraId="52C0AB1F" w14:textId="557BC05A" w:rsidR="00E1595A" w:rsidRPr="00E1595A" w:rsidDel="00E1595A" w:rsidRDefault="00E1595A" w:rsidP="00086398">
            <w:pPr>
              <w:pStyle w:val="BodyText1"/>
              <w:spacing w:line="240" w:lineRule="auto"/>
              <w:rPr>
                <w:del w:id="677" w:author="Author"/>
                <w:rFonts w:ascii="Times New Roman" w:hAnsi="Times New Roman"/>
                <w:bCs/>
              </w:rPr>
            </w:pPr>
          </w:p>
          <w:p w14:paraId="4471B09C" w14:textId="5C3F27A1" w:rsidR="00E1595A" w:rsidRPr="00E1595A" w:rsidDel="00E1595A" w:rsidRDefault="00E1595A" w:rsidP="00086398">
            <w:pPr>
              <w:pStyle w:val="BodyText1"/>
              <w:spacing w:line="240" w:lineRule="auto"/>
              <w:rPr>
                <w:del w:id="678" w:author="Author"/>
                <w:rFonts w:ascii="Times New Roman" w:hAnsi="Times New Roman"/>
                <w:bCs/>
              </w:rPr>
            </w:pPr>
            <w:del w:id="679" w:author="Author">
              <w:r w:rsidRPr="00E1595A" w:rsidDel="00E1595A">
                <w:rPr>
                  <w:rFonts w:ascii="Times New Roman" w:hAnsi="Times New Roman"/>
                  <w:bCs/>
                </w:rPr>
                <w:delText>Institutions shall include the amount reported in this cell also in {090;010} as if no exemption applied.</w:delText>
              </w:r>
            </w:del>
          </w:p>
          <w:p w14:paraId="58911D2C" w14:textId="5C3F2B5F" w:rsidR="00E1595A" w:rsidRPr="00E1595A" w:rsidDel="00B54E92" w:rsidRDefault="00E1595A" w:rsidP="00086398">
            <w:pPr>
              <w:pStyle w:val="BodyText1"/>
              <w:spacing w:line="240" w:lineRule="auto"/>
              <w:rPr>
                <w:del w:id="680" w:author="Author"/>
                <w:rFonts w:ascii="Times New Roman" w:hAnsi="Times New Roman"/>
                <w:b/>
                <w:bCs/>
              </w:rPr>
            </w:pPr>
          </w:p>
        </w:tc>
      </w:tr>
      <w:tr w:rsidR="001D7778" w:rsidRPr="00FE002E" w14:paraId="7D779BBC" w14:textId="77777777" w:rsidTr="001D7778">
        <w:trPr>
          <w:trHeight w:val="304"/>
          <w:ins w:id="681" w:author="Author"/>
        </w:trPr>
        <w:tc>
          <w:tcPr>
            <w:tcW w:w="1531" w:type="dxa"/>
            <w:tcBorders>
              <w:top w:val="single" w:sz="4" w:space="0" w:color="auto"/>
              <w:left w:val="single" w:sz="4" w:space="0" w:color="auto"/>
              <w:bottom w:val="single" w:sz="4" w:space="0" w:color="auto"/>
              <w:right w:val="single" w:sz="4" w:space="0" w:color="auto"/>
            </w:tcBorders>
          </w:tcPr>
          <w:p w14:paraId="70492254" w14:textId="77777777" w:rsidR="001D7778" w:rsidRPr="00D76974" w:rsidRDefault="001D7778" w:rsidP="00F24609">
            <w:pPr>
              <w:pStyle w:val="BodyText1"/>
              <w:rPr>
                <w:ins w:id="682" w:author="Author"/>
                <w:rFonts w:ascii="Times New Roman" w:hAnsi="Times New Roman"/>
                <w:bCs/>
              </w:rPr>
            </w:pPr>
            <w:ins w:id="683" w:author="Author">
              <w:r w:rsidRPr="00D76974">
                <w:rPr>
                  <w:rFonts w:ascii="Times New Roman" w:hAnsi="Times New Roman"/>
                  <w:bCs/>
                </w:rPr>
                <w:t>{</w:t>
              </w:r>
              <w:r>
                <w:rPr>
                  <w:rFonts w:ascii="Times New Roman" w:hAnsi="Times New Roman"/>
                  <w:bCs/>
                </w:rPr>
                <w:t>0</w:t>
              </w:r>
              <w:r w:rsidRPr="00D76974">
                <w:rPr>
                  <w:rFonts w:ascii="Times New Roman" w:hAnsi="Times New Roman"/>
                  <w:bCs/>
                </w:rPr>
                <w:t>10</w:t>
              </w:r>
              <w:r>
                <w:rPr>
                  <w:rFonts w:ascii="Times New Roman" w:hAnsi="Times New Roman"/>
                  <w:bCs/>
                </w:rPr>
                <w:t>1</w:t>
              </w:r>
              <w:r w:rsidRPr="00D76974">
                <w:rPr>
                  <w:rFonts w:ascii="Times New Roman" w:hAnsi="Times New Roman"/>
                  <w:bCs/>
                </w:rPr>
                <w:t>;</w:t>
              </w:r>
              <w:r>
                <w:rPr>
                  <w:rFonts w:ascii="Times New Roman" w:hAnsi="Times New Roman"/>
                  <w:bCs/>
                </w:rPr>
                <w:t>0</w:t>
              </w:r>
              <w:r w:rsidRPr="00D76974">
                <w:rPr>
                  <w:rFonts w:ascii="Times New Roman" w:hAnsi="Times New Roman"/>
                  <w:bCs/>
                </w:rPr>
                <w:t>010}</w:t>
              </w:r>
            </w:ins>
          </w:p>
        </w:tc>
        <w:tc>
          <w:tcPr>
            <w:tcW w:w="7590" w:type="dxa"/>
            <w:gridSpan w:val="3"/>
            <w:tcBorders>
              <w:top w:val="single" w:sz="4" w:space="0" w:color="auto"/>
              <w:left w:val="single" w:sz="4" w:space="0" w:color="auto"/>
              <w:bottom w:val="single" w:sz="4" w:space="0" w:color="auto"/>
              <w:right w:val="single" w:sz="4" w:space="0" w:color="auto"/>
            </w:tcBorders>
          </w:tcPr>
          <w:p w14:paraId="40B6E3AE" w14:textId="77777777" w:rsidR="001D7778" w:rsidRPr="00D76974" w:rsidRDefault="001D7778" w:rsidP="00F24609">
            <w:pPr>
              <w:pStyle w:val="BodyText1"/>
              <w:spacing w:line="240" w:lineRule="auto"/>
              <w:rPr>
                <w:ins w:id="684" w:author="Author"/>
                <w:rFonts w:ascii="Times New Roman" w:hAnsi="Times New Roman"/>
                <w:b/>
                <w:bCs/>
              </w:rPr>
            </w:pPr>
            <w:ins w:id="685" w:author="Author">
              <w:r w:rsidRPr="00D76974">
                <w:rPr>
                  <w:rFonts w:ascii="Times New Roman" w:hAnsi="Times New Roman"/>
                  <w:b/>
                  <w:bCs/>
                </w:rPr>
                <w:t xml:space="preserve">Derogation for derivatives: </w:t>
              </w:r>
              <w:r w:rsidRPr="00C00AF2">
                <w:rPr>
                  <w:rFonts w:ascii="Times New Roman" w:hAnsi="Times New Roman"/>
                  <w:b/>
                  <w:bCs/>
                </w:rPr>
                <w:t xml:space="preserve">replacement costs </w:t>
              </w:r>
              <w:r>
                <w:rPr>
                  <w:rFonts w:ascii="Times New Roman" w:hAnsi="Times New Roman"/>
                  <w:b/>
                  <w:bCs/>
                </w:rPr>
                <w:t xml:space="preserve">contribution </w:t>
              </w:r>
              <w:r w:rsidRPr="00C00AF2">
                <w:rPr>
                  <w:rFonts w:ascii="Times New Roman" w:hAnsi="Times New Roman"/>
                  <w:b/>
                  <w:bCs/>
                </w:rPr>
                <w:t xml:space="preserve">under </w:t>
              </w:r>
              <w:r>
                <w:rPr>
                  <w:rFonts w:ascii="Times New Roman" w:hAnsi="Times New Roman"/>
                  <w:b/>
                  <w:bCs/>
                </w:rPr>
                <w:t xml:space="preserve">the </w:t>
              </w:r>
              <w:r w:rsidRPr="00D76974">
                <w:rPr>
                  <w:rFonts w:ascii="Times New Roman" w:hAnsi="Times New Roman"/>
                  <w:b/>
                  <w:bCs/>
                </w:rPr>
                <w:t xml:space="preserve">simplified standardised approach </w:t>
              </w:r>
            </w:ins>
          </w:p>
          <w:p w14:paraId="43496B18" w14:textId="77777777" w:rsidR="001D7778" w:rsidRPr="001D7778" w:rsidRDefault="001D7778" w:rsidP="00F24609">
            <w:pPr>
              <w:pStyle w:val="BodyText1"/>
              <w:spacing w:line="240" w:lineRule="auto"/>
              <w:rPr>
                <w:ins w:id="686" w:author="Author"/>
                <w:rFonts w:ascii="Times New Roman" w:hAnsi="Times New Roman"/>
                <w:b/>
                <w:bCs/>
              </w:rPr>
            </w:pPr>
          </w:p>
          <w:p w14:paraId="729E4C3C" w14:textId="77777777" w:rsidR="001D7778" w:rsidRPr="001D7778" w:rsidRDefault="001D7778" w:rsidP="00F24609">
            <w:pPr>
              <w:pStyle w:val="BodyText1"/>
              <w:spacing w:line="240" w:lineRule="auto"/>
              <w:rPr>
                <w:ins w:id="687" w:author="Author"/>
                <w:rFonts w:ascii="Times New Roman" w:hAnsi="Times New Roman"/>
                <w:b/>
                <w:bCs/>
              </w:rPr>
            </w:pPr>
            <w:ins w:id="688" w:author="Author">
              <w:r w:rsidRPr="001D7778">
                <w:rPr>
                  <w:rFonts w:ascii="Times New Roman" w:hAnsi="Times New Roman"/>
                  <w:b/>
                  <w:bCs/>
                </w:rPr>
                <w:t>Articles 429c(6) and 281 CRR</w:t>
              </w:r>
            </w:ins>
          </w:p>
          <w:p w14:paraId="3DDF95CE" w14:textId="77777777" w:rsidR="001D7778" w:rsidRPr="001D7778" w:rsidRDefault="001D7778" w:rsidP="00F24609">
            <w:pPr>
              <w:pStyle w:val="BodyText1"/>
              <w:spacing w:line="240" w:lineRule="auto"/>
              <w:rPr>
                <w:ins w:id="689" w:author="Author"/>
                <w:rFonts w:ascii="Times New Roman" w:hAnsi="Times New Roman"/>
                <w:b/>
                <w:bCs/>
              </w:rPr>
            </w:pPr>
          </w:p>
          <w:p w14:paraId="4582CAFD" w14:textId="4A32616F" w:rsidR="001D7778" w:rsidRPr="001D7778" w:rsidRDefault="001D7778" w:rsidP="00F24609">
            <w:pPr>
              <w:pStyle w:val="BodyText1"/>
              <w:spacing w:line="240" w:lineRule="auto"/>
              <w:rPr>
                <w:ins w:id="690" w:author="Author"/>
                <w:rFonts w:ascii="Times New Roman" w:hAnsi="Times New Roman"/>
                <w:bCs/>
              </w:rPr>
            </w:pPr>
            <w:ins w:id="691" w:author="Author">
              <w:r w:rsidRPr="001D7778">
                <w:rPr>
                  <w:rFonts w:ascii="Times New Roman" w:hAnsi="Times New Roman"/>
                  <w:bCs/>
                </w:rPr>
                <w:t>This cell provides the exposure measure of contracts listed in points 1 and 2 of Annex II CRR calculated in accordance with the simplified standardised approach set out in Article 281 CRR. The amount shall be reported with the 1,4 alpha factor applied as specified in  Article 274(2) CRR.</w:t>
              </w:r>
            </w:ins>
          </w:p>
          <w:p w14:paraId="45B22CDE" w14:textId="77777777" w:rsidR="001D7778" w:rsidRPr="001D7778" w:rsidRDefault="001D7778" w:rsidP="00F24609">
            <w:pPr>
              <w:pStyle w:val="BodyText1"/>
              <w:spacing w:line="240" w:lineRule="auto"/>
              <w:rPr>
                <w:ins w:id="692" w:author="Author"/>
                <w:rFonts w:ascii="Times New Roman" w:hAnsi="Times New Roman"/>
                <w:bCs/>
              </w:rPr>
            </w:pPr>
          </w:p>
          <w:p w14:paraId="5F701C22" w14:textId="77777777" w:rsidR="001D7778" w:rsidRPr="001D7778" w:rsidRDefault="001D7778" w:rsidP="001D7778">
            <w:pPr>
              <w:pStyle w:val="BodyText1"/>
              <w:spacing w:line="240" w:lineRule="auto"/>
              <w:rPr>
                <w:ins w:id="693" w:author="Author"/>
                <w:rFonts w:ascii="Times New Roman" w:hAnsi="Times New Roman"/>
                <w:bCs/>
              </w:rPr>
            </w:pPr>
            <w:ins w:id="694" w:author="Author">
              <w:r w:rsidRPr="001D7778">
                <w:rPr>
                  <w:rFonts w:ascii="Times New Roman" w:hAnsi="Times New Roman"/>
                  <w:bCs/>
                </w:rPr>
                <w:lastRenderedPageBreak/>
                <w:t>Institutions that apply the simplified standardised approach shall not reduce the total exposure measure by the amount of margin received in accordance with Article 429c(6) CRR. Hence the exception for derivative contracts with clients where those contracts are cleared by a QCCP in Article 429c(4) CRR shall not apply.</w:t>
              </w:r>
            </w:ins>
          </w:p>
          <w:p w14:paraId="6AF43C3C" w14:textId="77777777" w:rsidR="001D7778" w:rsidRPr="001D7778" w:rsidRDefault="001D7778" w:rsidP="00F24609">
            <w:pPr>
              <w:pStyle w:val="BodyText1"/>
              <w:spacing w:line="240" w:lineRule="auto"/>
              <w:rPr>
                <w:ins w:id="695" w:author="Author"/>
                <w:rFonts w:ascii="Times New Roman" w:hAnsi="Times New Roman"/>
                <w:bCs/>
              </w:rPr>
            </w:pPr>
          </w:p>
          <w:p w14:paraId="36B7BB9D" w14:textId="77777777" w:rsidR="001D7778" w:rsidRPr="001D7778" w:rsidRDefault="001D7778" w:rsidP="00F24609">
            <w:pPr>
              <w:pStyle w:val="BodyText1"/>
              <w:spacing w:line="240" w:lineRule="auto"/>
              <w:rPr>
                <w:ins w:id="696" w:author="Author"/>
                <w:rFonts w:ascii="Times New Roman" w:hAnsi="Times New Roman"/>
                <w:bCs/>
              </w:rPr>
            </w:pPr>
            <w:ins w:id="697" w:author="Author">
              <w:r w:rsidRPr="001D7778">
                <w:rPr>
                  <w:rFonts w:ascii="Times New Roman" w:hAnsi="Times New Roman"/>
                  <w:bCs/>
                </w:rPr>
                <w:t>Institutions shall not consider in this cell contracts measured by application of the  SA-CCR or the original exposure method.</w:t>
              </w:r>
            </w:ins>
          </w:p>
          <w:p w14:paraId="41A54C94" w14:textId="77777777" w:rsidR="001D7778" w:rsidRPr="00D76974" w:rsidRDefault="001D7778" w:rsidP="00F24609">
            <w:pPr>
              <w:pStyle w:val="BodyText1"/>
              <w:spacing w:line="240" w:lineRule="auto"/>
              <w:rPr>
                <w:ins w:id="698" w:author="Author"/>
                <w:rFonts w:ascii="Times New Roman" w:hAnsi="Times New Roman"/>
                <w:b/>
                <w:bCs/>
              </w:rPr>
            </w:pPr>
          </w:p>
        </w:tc>
      </w:tr>
      <w:tr w:rsidR="00CB48CC" w:rsidRPr="00FE002E" w14:paraId="177E0E57" w14:textId="77777777" w:rsidTr="00011E14">
        <w:tblPrEx>
          <w:tblPrExChange w:id="699" w:author="Author">
            <w:tblPrEx>
              <w:tblW w:w="9121" w:type="dxa"/>
              <w:tblInd w:w="137" w:type="dxa"/>
            </w:tblPrEx>
          </w:tblPrExChange>
        </w:tblPrEx>
        <w:trPr>
          <w:trHeight w:val="304"/>
          <w:ins w:id="700" w:author="Author"/>
          <w:trPrChange w:id="701" w:author="Author">
            <w:trPr>
              <w:gridBefore w:val="3"/>
              <w:wBefore w:w="113" w:type="dxa"/>
              <w:trHeight w:val="304"/>
            </w:trPr>
          </w:trPrChange>
        </w:trPr>
        <w:tc>
          <w:tcPr>
            <w:tcW w:w="1531" w:type="dxa"/>
            <w:tcPrChange w:id="702" w:author="Author">
              <w:tcPr>
                <w:tcW w:w="1418" w:type="dxa"/>
                <w:gridSpan w:val="4"/>
              </w:tcPr>
            </w:tcPrChange>
          </w:tcPr>
          <w:p w14:paraId="1A21B8B9" w14:textId="3A3A59D4" w:rsidR="00CB48CC" w:rsidRPr="00554069" w:rsidRDefault="001F3E84" w:rsidP="00DA1771">
            <w:pPr>
              <w:pStyle w:val="BodyText1"/>
              <w:rPr>
                <w:ins w:id="703" w:author="Author"/>
                <w:rFonts w:ascii="Times New Roman" w:hAnsi="Times New Roman"/>
                <w:bCs/>
              </w:rPr>
            </w:pPr>
            <w:ins w:id="704" w:author="Author">
              <w:r>
                <w:rPr>
                  <w:rFonts w:ascii="Times New Roman" w:hAnsi="Times New Roman"/>
                  <w:bCs/>
                </w:rPr>
                <w:lastRenderedPageBreak/>
                <w:t>{</w:t>
              </w:r>
              <w:r w:rsidR="009573B2">
                <w:rPr>
                  <w:rFonts w:ascii="Times New Roman" w:hAnsi="Times New Roman"/>
                  <w:bCs/>
                </w:rPr>
                <w:t>0</w:t>
              </w:r>
              <w:r>
                <w:rPr>
                  <w:rFonts w:ascii="Times New Roman" w:hAnsi="Times New Roman"/>
                  <w:bCs/>
                </w:rPr>
                <w:t>10</w:t>
              </w:r>
              <w:r w:rsidR="0066353E">
                <w:rPr>
                  <w:rFonts w:ascii="Times New Roman" w:hAnsi="Times New Roman"/>
                  <w:bCs/>
                </w:rPr>
                <w:t>2</w:t>
              </w:r>
              <w:r w:rsidRPr="00D76974">
                <w:rPr>
                  <w:rFonts w:ascii="Times New Roman" w:hAnsi="Times New Roman"/>
                  <w:bCs/>
                </w:rPr>
                <w:t>;</w:t>
              </w:r>
              <w:r w:rsidR="009573B2">
                <w:rPr>
                  <w:rFonts w:ascii="Times New Roman" w:hAnsi="Times New Roman"/>
                  <w:bCs/>
                </w:rPr>
                <w:t>0</w:t>
              </w:r>
              <w:r w:rsidRPr="00D76974">
                <w:rPr>
                  <w:rFonts w:ascii="Times New Roman" w:hAnsi="Times New Roman"/>
                  <w:bCs/>
                </w:rPr>
                <w:t>010}</w:t>
              </w:r>
            </w:ins>
          </w:p>
        </w:tc>
        <w:tc>
          <w:tcPr>
            <w:tcW w:w="7590" w:type="dxa"/>
            <w:gridSpan w:val="3"/>
            <w:tcPrChange w:id="705" w:author="Author">
              <w:tcPr>
                <w:tcW w:w="7590" w:type="dxa"/>
                <w:gridSpan w:val="4"/>
              </w:tcPr>
            </w:tcPrChange>
          </w:tcPr>
          <w:p w14:paraId="1AB84BA7" w14:textId="77777777" w:rsidR="00CB48CC" w:rsidRDefault="00CB48CC" w:rsidP="00CB48CC">
            <w:pPr>
              <w:pStyle w:val="BodyText1"/>
              <w:spacing w:line="240" w:lineRule="auto"/>
              <w:rPr>
                <w:ins w:id="706" w:author="Author"/>
                <w:rFonts w:ascii="Times New Roman" w:hAnsi="Times New Roman"/>
                <w:b/>
                <w:bCs/>
              </w:rPr>
            </w:pPr>
            <w:ins w:id="707" w:author="Author">
              <w:r w:rsidRPr="00554069">
                <w:rPr>
                  <w:rFonts w:ascii="Times New Roman" w:hAnsi="Times New Roman"/>
                  <w:b/>
                  <w:bCs/>
                </w:rPr>
                <w:t xml:space="preserve">(-) </w:t>
              </w:r>
              <w:r>
                <w:rPr>
                  <w:rFonts w:ascii="Times New Roman" w:hAnsi="Times New Roman"/>
                  <w:b/>
                  <w:bCs/>
                </w:rPr>
                <w:t>Effect of e</w:t>
              </w:r>
              <w:r w:rsidRPr="00554069">
                <w:rPr>
                  <w:rFonts w:ascii="Times New Roman" w:hAnsi="Times New Roman"/>
                  <w:b/>
                  <w:bCs/>
                </w:rPr>
                <w:t>xempted CCP leg of client-cleared trade exposures (simplified</w:t>
              </w:r>
              <w:r>
                <w:rPr>
                  <w:rFonts w:ascii="Times New Roman" w:hAnsi="Times New Roman"/>
                  <w:b/>
                  <w:bCs/>
                </w:rPr>
                <w:t xml:space="preserve"> standardised approach - </w:t>
              </w:r>
              <w:r w:rsidRPr="00554069">
                <w:rPr>
                  <w:rFonts w:ascii="Times New Roman" w:hAnsi="Times New Roman"/>
                  <w:b/>
                  <w:bCs/>
                </w:rPr>
                <w:t>replacement costs)</w:t>
              </w:r>
            </w:ins>
          </w:p>
          <w:p w14:paraId="2B3B1338" w14:textId="77777777" w:rsidR="00CB48CC" w:rsidRDefault="00CB48CC" w:rsidP="00CB48CC">
            <w:pPr>
              <w:pStyle w:val="BodyText1"/>
              <w:spacing w:line="240" w:lineRule="auto"/>
              <w:rPr>
                <w:ins w:id="708" w:author="Author"/>
                <w:rFonts w:ascii="Times New Roman" w:hAnsi="Times New Roman"/>
                <w:bCs/>
              </w:rPr>
            </w:pPr>
          </w:p>
          <w:p w14:paraId="145D251C" w14:textId="0940A089" w:rsidR="00CB48CC" w:rsidRDefault="00803EDD" w:rsidP="00CB48CC">
            <w:pPr>
              <w:pStyle w:val="BodyText1"/>
              <w:spacing w:line="240" w:lineRule="auto"/>
              <w:rPr>
                <w:ins w:id="709" w:author="Author"/>
                <w:rFonts w:ascii="Times New Roman" w:hAnsi="Times New Roman"/>
                <w:bCs/>
              </w:rPr>
            </w:pPr>
            <w:ins w:id="710" w:author="Author">
              <w:r>
                <w:rPr>
                  <w:rFonts w:ascii="Times New Roman" w:hAnsi="Times New Roman"/>
                  <w:bCs/>
                </w:rPr>
                <w:t xml:space="preserve">Point (g) of </w:t>
              </w:r>
              <w:r w:rsidR="00CB48CC">
                <w:rPr>
                  <w:rFonts w:ascii="Times New Roman" w:hAnsi="Times New Roman"/>
                  <w:bCs/>
                </w:rPr>
                <w:t xml:space="preserve">Article 429a(1) </w:t>
              </w:r>
              <w:r w:rsidR="00684733">
                <w:rPr>
                  <w:rFonts w:ascii="Times New Roman" w:hAnsi="Times New Roman"/>
                  <w:bCs/>
                </w:rPr>
                <w:t>CRR</w:t>
              </w:r>
            </w:ins>
          </w:p>
          <w:p w14:paraId="54656DE0" w14:textId="77777777" w:rsidR="00CB48CC" w:rsidRDefault="00CB48CC" w:rsidP="00CB48CC">
            <w:pPr>
              <w:pStyle w:val="BodyText1"/>
              <w:spacing w:line="240" w:lineRule="auto"/>
              <w:rPr>
                <w:ins w:id="711" w:author="Author"/>
                <w:rFonts w:ascii="Times New Roman" w:hAnsi="Times New Roman"/>
                <w:bCs/>
              </w:rPr>
            </w:pPr>
          </w:p>
          <w:p w14:paraId="523507E2" w14:textId="72C6F32E" w:rsidR="00CB48CC" w:rsidRDefault="00CB48CC" w:rsidP="00CB48CC">
            <w:pPr>
              <w:pStyle w:val="BodyText1"/>
              <w:spacing w:line="240" w:lineRule="auto"/>
              <w:rPr>
                <w:ins w:id="712" w:author="Author"/>
                <w:rFonts w:ascii="Times New Roman" w:hAnsi="Times New Roman"/>
                <w:bCs/>
              </w:rPr>
            </w:pPr>
            <w:ins w:id="713" w:author="Author">
              <w:r w:rsidRPr="00696866">
                <w:rPr>
                  <w:rFonts w:ascii="Times New Roman" w:hAnsi="Times New Roman"/>
                  <w:bCs/>
                </w:rPr>
                <w:t xml:space="preserve">The replacement cost portion of exempted trade exposures to a QCCP from client-cleared derivatives transactions, </w:t>
              </w:r>
              <w:r>
                <w:rPr>
                  <w:rFonts w:ascii="Times New Roman" w:hAnsi="Times New Roman"/>
                  <w:bCs/>
                </w:rPr>
                <w:t>provided that those items meet the conditions laid down in</w:t>
              </w:r>
              <w:r w:rsidR="00803EDD">
                <w:rPr>
                  <w:rFonts w:ascii="Times New Roman" w:hAnsi="Times New Roman"/>
                  <w:bCs/>
                </w:rPr>
                <w:t xml:space="preserve"> point (c) of</w:t>
              </w:r>
              <w:r>
                <w:rPr>
                  <w:rFonts w:ascii="Times New Roman" w:hAnsi="Times New Roman"/>
                  <w:bCs/>
                </w:rPr>
                <w:t xml:space="preserve"> Article 306(1) </w:t>
              </w:r>
              <w:r w:rsidR="00684733">
                <w:rPr>
                  <w:rFonts w:ascii="Times New Roman" w:hAnsi="Times New Roman"/>
                  <w:bCs/>
                </w:rPr>
                <w:t>CRR</w:t>
              </w:r>
              <w:r>
                <w:rPr>
                  <w:rFonts w:ascii="Times New Roman" w:hAnsi="Times New Roman"/>
                  <w:bCs/>
                </w:rPr>
                <w:t>. This amount shall be reported gross of cash variation margin received on this leg</w:t>
              </w:r>
              <w:r w:rsidR="009544FF">
                <w:rPr>
                  <w:rFonts w:ascii="Times New Roman" w:hAnsi="Times New Roman"/>
                  <w:bCs/>
                </w:rPr>
                <w:t xml:space="preserve">. The amount shall be reported with the 1,4 alpha factor applied as specified in  Article 274(2) </w:t>
              </w:r>
              <w:r w:rsidR="00684733">
                <w:rPr>
                  <w:rFonts w:ascii="Times New Roman" w:hAnsi="Times New Roman"/>
                  <w:bCs/>
                </w:rPr>
                <w:t>CRR</w:t>
              </w:r>
              <w:r w:rsidR="009544FF">
                <w:rPr>
                  <w:rFonts w:ascii="Times New Roman" w:hAnsi="Times New Roman"/>
                  <w:bCs/>
                </w:rPr>
                <w:t>.</w:t>
              </w:r>
              <w:r>
                <w:rPr>
                  <w:rFonts w:ascii="Times New Roman" w:hAnsi="Times New Roman"/>
                  <w:bCs/>
                </w:rPr>
                <w:t xml:space="preserve"> </w:t>
              </w:r>
            </w:ins>
          </w:p>
          <w:p w14:paraId="577C5D50" w14:textId="77777777" w:rsidR="00CB48CC" w:rsidRDefault="00CB48CC" w:rsidP="00CB48CC">
            <w:pPr>
              <w:pStyle w:val="BodyText1"/>
              <w:spacing w:line="240" w:lineRule="auto"/>
              <w:rPr>
                <w:ins w:id="714" w:author="Author"/>
                <w:rFonts w:ascii="Times New Roman" w:hAnsi="Times New Roman"/>
                <w:bCs/>
              </w:rPr>
            </w:pPr>
          </w:p>
          <w:p w14:paraId="5914BBB3" w14:textId="7D36AEE8" w:rsidR="00CB48CC" w:rsidRDefault="00CB48CC" w:rsidP="00CB48CC">
            <w:pPr>
              <w:pStyle w:val="BodyText1"/>
              <w:spacing w:line="240" w:lineRule="auto"/>
              <w:rPr>
                <w:ins w:id="715" w:author="Author"/>
                <w:rFonts w:ascii="Times New Roman" w:hAnsi="Times New Roman"/>
                <w:bCs/>
              </w:rPr>
            </w:pPr>
            <w:ins w:id="716" w:author="Author">
              <w:r w:rsidRPr="001B3BF0">
                <w:rPr>
                  <w:rFonts w:ascii="Times New Roman" w:hAnsi="Times New Roman"/>
                  <w:bCs/>
                </w:rPr>
                <w:t>Institutions shall include the amount r</w:t>
              </w:r>
              <w:r>
                <w:rPr>
                  <w:rFonts w:ascii="Times New Roman" w:hAnsi="Times New Roman"/>
                  <w:bCs/>
                </w:rPr>
                <w:t>eported in this cell also in {</w:t>
              </w:r>
              <w:r w:rsidR="003A5EB5">
                <w:rPr>
                  <w:rFonts w:ascii="Times New Roman" w:hAnsi="Times New Roman"/>
                  <w:bCs/>
                </w:rPr>
                <w:t>0</w:t>
              </w:r>
              <w:r>
                <w:rPr>
                  <w:rFonts w:ascii="Times New Roman" w:hAnsi="Times New Roman"/>
                  <w:bCs/>
                </w:rPr>
                <w:t>10</w:t>
              </w:r>
              <w:r w:rsidR="00721D6C">
                <w:rPr>
                  <w:rFonts w:ascii="Times New Roman" w:hAnsi="Times New Roman"/>
                  <w:bCs/>
                </w:rPr>
                <w:t>1</w:t>
              </w:r>
              <w:r>
                <w:rPr>
                  <w:rFonts w:ascii="Times New Roman" w:hAnsi="Times New Roman"/>
                  <w:bCs/>
                </w:rPr>
                <w:t>;0</w:t>
              </w:r>
              <w:r w:rsidR="003A5EB5">
                <w:rPr>
                  <w:rFonts w:ascii="Times New Roman" w:hAnsi="Times New Roman"/>
                  <w:bCs/>
                </w:rPr>
                <w:t>0</w:t>
              </w:r>
              <w:r>
                <w:rPr>
                  <w:rFonts w:ascii="Times New Roman" w:hAnsi="Times New Roman"/>
                  <w:bCs/>
                </w:rPr>
                <w:t>10} as if no exemption applied</w:t>
              </w:r>
              <w:r w:rsidRPr="001B3BF0">
                <w:rPr>
                  <w:rFonts w:ascii="Times New Roman" w:hAnsi="Times New Roman"/>
                  <w:bCs/>
                </w:rPr>
                <w:t>.</w:t>
              </w:r>
            </w:ins>
          </w:p>
          <w:p w14:paraId="217819AF" w14:textId="77777777" w:rsidR="00CB48CC" w:rsidRPr="00554069" w:rsidRDefault="00CB48CC" w:rsidP="00CB48CC">
            <w:pPr>
              <w:pStyle w:val="BodyText1"/>
              <w:spacing w:line="240" w:lineRule="auto"/>
              <w:rPr>
                <w:ins w:id="717" w:author="Author"/>
                <w:rFonts w:ascii="Times New Roman" w:hAnsi="Times New Roman"/>
                <w:b/>
                <w:bCs/>
              </w:rPr>
            </w:pPr>
          </w:p>
        </w:tc>
      </w:tr>
      <w:tr w:rsidR="00CB48CC" w:rsidRPr="00FE002E" w14:paraId="77B81E13" w14:textId="77777777" w:rsidTr="00011E14">
        <w:tblPrEx>
          <w:tblPrExChange w:id="718" w:author="Author">
            <w:tblPrEx>
              <w:tblW w:w="9121" w:type="dxa"/>
              <w:tblInd w:w="137" w:type="dxa"/>
            </w:tblPrEx>
          </w:tblPrExChange>
        </w:tblPrEx>
        <w:trPr>
          <w:trHeight w:val="304"/>
          <w:ins w:id="719" w:author="Author"/>
          <w:trPrChange w:id="720" w:author="Author">
            <w:trPr>
              <w:gridBefore w:val="3"/>
              <w:wBefore w:w="113" w:type="dxa"/>
              <w:trHeight w:val="304"/>
            </w:trPr>
          </w:trPrChange>
        </w:trPr>
        <w:tc>
          <w:tcPr>
            <w:tcW w:w="1531" w:type="dxa"/>
            <w:tcPrChange w:id="721" w:author="Author">
              <w:tcPr>
                <w:tcW w:w="1418" w:type="dxa"/>
                <w:gridSpan w:val="4"/>
              </w:tcPr>
            </w:tcPrChange>
          </w:tcPr>
          <w:p w14:paraId="59F8E92F" w14:textId="10EA4427" w:rsidR="00CB48CC" w:rsidRPr="006463CA" w:rsidRDefault="00CB48CC" w:rsidP="0066353E">
            <w:pPr>
              <w:pStyle w:val="BodyText1"/>
              <w:rPr>
                <w:ins w:id="722" w:author="Author"/>
                <w:rFonts w:ascii="Times New Roman" w:hAnsi="Times New Roman"/>
                <w:bCs/>
              </w:rPr>
            </w:pPr>
            <w:ins w:id="723" w:author="Author">
              <w:r w:rsidRPr="006463CA">
                <w:rPr>
                  <w:rFonts w:ascii="Times New Roman" w:hAnsi="Times New Roman"/>
                  <w:bCs/>
                </w:rPr>
                <w:t>{</w:t>
              </w:r>
              <w:r w:rsidR="009573B2">
                <w:rPr>
                  <w:rFonts w:ascii="Times New Roman" w:hAnsi="Times New Roman"/>
                  <w:bCs/>
                </w:rPr>
                <w:t>0</w:t>
              </w:r>
              <w:r w:rsidRPr="006463CA">
                <w:rPr>
                  <w:rFonts w:ascii="Times New Roman" w:hAnsi="Times New Roman"/>
                  <w:bCs/>
                </w:rPr>
                <w:t>10</w:t>
              </w:r>
              <w:r w:rsidR="0066353E">
                <w:rPr>
                  <w:rFonts w:ascii="Times New Roman" w:hAnsi="Times New Roman"/>
                  <w:bCs/>
                </w:rPr>
                <w:t>3</w:t>
              </w:r>
              <w:r w:rsidRPr="006463CA">
                <w:rPr>
                  <w:rFonts w:ascii="Times New Roman" w:hAnsi="Times New Roman"/>
                  <w:bCs/>
                </w:rPr>
                <w:t>;</w:t>
              </w:r>
              <w:r w:rsidR="009573B2">
                <w:rPr>
                  <w:rFonts w:ascii="Times New Roman" w:hAnsi="Times New Roman"/>
                  <w:bCs/>
                </w:rPr>
                <w:t>0</w:t>
              </w:r>
              <w:r w:rsidRPr="006463CA">
                <w:rPr>
                  <w:rFonts w:ascii="Times New Roman" w:hAnsi="Times New Roman"/>
                  <w:bCs/>
                </w:rPr>
                <w:t>010}</w:t>
              </w:r>
            </w:ins>
          </w:p>
        </w:tc>
        <w:tc>
          <w:tcPr>
            <w:tcW w:w="7590" w:type="dxa"/>
            <w:gridSpan w:val="3"/>
            <w:tcPrChange w:id="724" w:author="Author">
              <w:tcPr>
                <w:tcW w:w="7590" w:type="dxa"/>
                <w:gridSpan w:val="4"/>
              </w:tcPr>
            </w:tcPrChange>
          </w:tcPr>
          <w:p w14:paraId="3D169826" w14:textId="77777777" w:rsidR="00CB48CC" w:rsidRDefault="00CB48CC" w:rsidP="00CB48CC">
            <w:pPr>
              <w:pStyle w:val="BodyText1"/>
              <w:spacing w:line="240" w:lineRule="auto"/>
              <w:rPr>
                <w:ins w:id="725" w:author="Author"/>
                <w:rFonts w:ascii="Times New Roman" w:hAnsi="Times New Roman"/>
                <w:b/>
                <w:bCs/>
              </w:rPr>
            </w:pPr>
            <w:ins w:id="726" w:author="Author">
              <w:r w:rsidRPr="00554069">
                <w:rPr>
                  <w:rFonts w:ascii="Times New Roman" w:hAnsi="Times New Roman"/>
                  <w:b/>
                  <w:bCs/>
                </w:rPr>
                <w:t xml:space="preserve">Derogation for derivatives: Potential future exposure </w:t>
              </w:r>
              <w:r w:rsidR="00A14F42">
                <w:rPr>
                  <w:rFonts w:ascii="Times New Roman" w:hAnsi="Times New Roman"/>
                  <w:b/>
                  <w:bCs/>
                </w:rPr>
                <w:t xml:space="preserve">contribution </w:t>
              </w:r>
              <w:r w:rsidRPr="00554069">
                <w:rPr>
                  <w:rFonts w:ascii="Times New Roman" w:hAnsi="Times New Roman"/>
                  <w:b/>
                  <w:bCs/>
                </w:rPr>
                <w:t xml:space="preserve">under the simplified standardised approach </w:t>
              </w:r>
              <w:r w:rsidR="00275254" w:rsidRPr="00523570">
                <w:rPr>
                  <w:rFonts w:ascii="Times New Roman" w:hAnsi="Times New Roman"/>
                  <w:b/>
                  <w:bCs/>
                </w:rPr>
                <w:t xml:space="preserve">(multiplier at 1) </w:t>
              </w:r>
            </w:ins>
          </w:p>
          <w:p w14:paraId="26D7CF1C" w14:textId="77777777" w:rsidR="00CB48CC" w:rsidRDefault="00CB48CC" w:rsidP="00CB48CC">
            <w:pPr>
              <w:pStyle w:val="BodyText1"/>
              <w:spacing w:line="240" w:lineRule="auto"/>
              <w:rPr>
                <w:ins w:id="727" w:author="Author"/>
                <w:rFonts w:ascii="Times New Roman" w:hAnsi="Times New Roman"/>
                <w:b/>
                <w:bCs/>
              </w:rPr>
            </w:pPr>
          </w:p>
          <w:p w14:paraId="40312ED4" w14:textId="5566A680" w:rsidR="009E7F70" w:rsidRDefault="00803EDD" w:rsidP="009E7F70">
            <w:pPr>
              <w:pStyle w:val="BodyText1"/>
              <w:spacing w:line="240" w:lineRule="auto"/>
              <w:rPr>
                <w:ins w:id="728" w:author="Author"/>
                <w:rFonts w:ascii="Times New Roman" w:hAnsi="Times New Roman"/>
                <w:bCs/>
              </w:rPr>
            </w:pPr>
            <w:ins w:id="729" w:author="Author">
              <w:r>
                <w:rPr>
                  <w:rFonts w:ascii="Times New Roman" w:hAnsi="Times New Roman"/>
                  <w:bCs/>
                </w:rPr>
                <w:t xml:space="preserve">Point (f) of </w:t>
              </w:r>
              <w:r w:rsidR="00275254" w:rsidRPr="00CB48F7">
                <w:rPr>
                  <w:rFonts w:ascii="Times New Roman" w:hAnsi="Times New Roman"/>
                  <w:bCs/>
                </w:rPr>
                <w:t xml:space="preserve">Article </w:t>
              </w:r>
              <w:r w:rsidR="00717454">
                <w:rPr>
                  <w:rFonts w:ascii="Times New Roman" w:hAnsi="Times New Roman"/>
                  <w:bCs/>
                </w:rPr>
                <w:t xml:space="preserve">281(2) </w:t>
              </w:r>
              <w:r w:rsidR="004148B2">
                <w:rPr>
                  <w:rFonts w:ascii="Times New Roman" w:hAnsi="Times New Roman"/>
                  <w:bCs/>
                </w:rPr>
                <w:t xml:space="preserve">and </w:t>
              </w:r>
              <w:r w:rsidR="004148B2" w:rsidRPr="004148B2">
                <w:rPr>
                  <w:rFonts w:ascii="Times New Roman" w:hAnsi="Times New Roman"/>
                  <w:bCs/>
                </w:rPr>
                <w:t xml:space="preserve">Article 429c(6) </w:t>
              </w:r>
              <w:r w:rsidR="00684733">
                <w:rPr>
                  <w:rFonts w:ascii="Times New Roman" w:hAnsi="Times New Roman"/>
                  <w:bCs/>
                </w:rPr>
                <w:t>CRR</w:t>
              </w:r>
            </w:ins>
          </w:p>
          <w:p w14:paraId="39DE43B2" w14:textId="77777777" w:rsidR="009E7F70" w:rsidRDefault="009E7F70" w:rsidP="009E7F70">
            <w:pPr>
              <w:pStyle w:val="BodyText1"/>
              <w:spacing w:line="240" w:lineRule="auto"/>
              <w:rPr>
                <w:ins w:id="730" w:author="Author"/>
                <w:rFonts w:ascii="Times New Roman" w:hAnsi="Times New Roman"/>
                <w:b/>
                <w:bCs/>
              </w:rPr>
            </w:pPr>
          </w:p>
          <w:p w14:paraId="1ED7E4D9" w14:textId="6B182AFA" w:rsidR="009E7F70" w:rsidRDefault="009E7F70" w:rsidP="00CB48F7">
            <w:pPr>
              <w:pStyle w:val="BodyText1"/>
              <w:rPr>
                <w:moveTo w:id="731" w:author="Author"/>
                <w:rFonts w:ascii="Times New Roman" w:hAnsi="Times New Roman"/>
                <w:bCs/>
              </w:rPr>
            </w:pPr>
            <w:ins w:id="732" w:author="Author">
              <w:r>
                <w:rPr>
                  <w:rFonts w:ascii="Times New Roman" w:hAnsi="Times New Roman"/>
                  <w:bCs/>
                </w:rPr>
                <w:t>The p</w:t>
              </w:r>
              <w:r w:rsidRPr="00133533">
                <w:rPr>
                  <w:rFonts w:ascii="Times New Roman" w:hAnsi="Times New Roman"/>
                  <w:bCs/>
                </w:rPr>
                <w:t>otential future exposure</w:t>
              </w:r>
              <w:r>
                <w:rPr>
                  <w:rFonts w:ascii="Times New Roman" w:hAnsi="Times New Roman"/>
                  <w:bCs/>
                </w:rPr>
                <w:t xml:space="preserve"> </w:t>
              </w:r>
              <w:r w:rsidRPr="00FA1C7B">
                <w:rPr>
                  <w:rFonts w:ascii="Times New Roman" w:hAnsi="Times New Roman"/>
                  <w:bCs/>
                </w:rPr>
                <w:t>in accord</w:t>
              </w:r>
              <w:r w:rsidRPr="00D76974">
                <w:rPr>
                  <w:rFonts w:ascii="Times New Roman" w:hAnsi="Times New Roman"/>
                  <w:bCs/>
                </w:rPr>
                <w:t xml:space="preserve">ance with the simplified standardised approach set out in Article 281 </w:t>
              </w:r>
              <w:r w:rsidR="00684733">
                <w:rPr>
                  <w:rFonts w:ascii="Times New Roman" w:hAnsi="Times New Roman"/>
                  <w:bCs/>
                </w:rPr>
                <w:t>CRR</w:t>
              </w:r>
              <w:r>
                <w:rPr>
                  <w:rFonts w:ascii="Times New Roman" w:hAnsi="Times New Roman"/>
                  <w:bCs/>
                </w:rPr>
                <w:t xml:space="preserve">, assuming a multiplier of 1. The amount shall be reported with the 1,4 alpha factor applied as specified in  Article 274(2) </w:t>
              </w:r>
              <w:r w:rsidR="00684733">
                <w:rPr>
                  <w:rFonts w:ascii="Times New Roman" w:hAnsi="Times New Roman"/>
                  <w:bCs/>
                </w:rPr>
                <w:t>CRR</w:t>
              </w:r>
            </w:ins>
            <w:moveToRangeStart w:id="733" w:author="Author" w:name="move40188954"/>
            <w:moveTo w:id="734" w:author="Author">
              <w:r>
                <w:rPr>
                  <w:rFonts w:ascii="Times New Roman" w:hAnsi="Times New Roman"/>
                  <w:bCs/>
                </w:rPr>
                <w:t>.</w:t>
              </w:r>
            </w:moveTo>
          </w:p>
          <w:p w14:paraId="5B7322DC" w14:textId="77777777" w:rsidR="00201339" w:rsidRDefault="00201339" w:rsidP="00CB48F7">
            <w:pPr>
              <w:pStyle w:val="BodyText1"/>
              <w:rPr>
                <w:moveTo w:id="735" w:author="Author"/>
                <w:rFonts w:ascii="Times New Roman" w:hAnsi="Times New Roman"/>
                <w:bCs/>
              </w:rPr>
            </w:pPr>
          </w:p>
          <w:p w14:paraId="6B0D3D71" w14:textId="1935A70B" w:rsidR="00201339" w:rsidRPr="009C2536" w:rsidRDefault="00201339" w:rsidP="00CB48F7">
            <w:pPr>
              <w:pStyle w:val="BodyText1"/>
              <w:rPr>
                <w:ins w:id="736" w:author="Author"/>
                <w:rFonts w:ascii="Times New Roman" w:hAnsi="Times New Roman"/>
                <w:bCs/>
              </w:rPr>
            </w:pPr>
            <w:moveTo w:id="737" w:author="Author">
              <w:r w:rsidRPr="009C2536">
                <w:rPr>
                  <w:rFonts w:ascii="Times New Roman" w:hAnsi="Times New Roman"/>
                  <w:bCs/>
                </w:rPr>
                <w:t xml:space="preserve">Institutions </w:t>
              </w:r>
            </w:moveTo>
            <w:moveToRangeEnd w:id="733"/>
            <w:ins w:id="738" w:author="Author">
              <w:r w:rsidRPr="009C2536">
                <w:rPr>
                  <w:rFonts w:ascii="Times New Roman" w:hAnsi="Times New Roman"/>
                  <w:bCs/>
                </w:rPr>
                <w:t xml:space="preserve">that apply the simplified standardised approach shall not reduce the total exposure measure by the amount of margin received in accordance with Article 429c(6) </w:t>
              </w:r>
              <w:r w:rsidR="00684733">
                <w:rPr>
                  <w:rFonts w:ascii="Times New Roman" w:hAnsi="Times New Roman"/>
                  <w:bCs/>
                </w:rPr>
                <w:t>CRR</w:t>
              </w:r>
              <w:r w:rsidRPr="009C2536">
                <w:rPr>
                  <w:rFonts w:ascii="Times New Roman" w:hAnsi="Times New Roman"/>
                  <w:bCs/>
                </w:rPr>
                <w:t>.</w:t>
              </w:r>
              <w:r w:rsidR="004148B2" w:rsidRPr="009C2536">
                <w:t xml:space="preserve"> </w:t>
              </w:r>
            </w:ins>
          </w:p>
          <w:p w14:paraId="3AE17E54" w14:textId="77777777" w:rsidR="00CB48CC" w:rsidRPr="00554069" w:rsidRDefault="00CB48CC" w:rsidP="00CB48CC">
            <w:pPr>
              <w:pStyle w:val="BodyText1"/>
              <w:spacing w:line="240" w:lineRule="auto"/>
              <w:rPr>
                <w:ins w:id="739" w:author="Author"/>
                <w:rFonts w:ascii="Times New Roman" w:hAnsi="Times New Roman"/>
                <w:b/>
                <w:bCs/>
              </w:rPr>
            </w:pPr>
          </w:p>
        </w:tc>
      </w:tr>
      <w:tr w:rsidR="00E1595A" w:rsidRPr="00FE002E" w14:paraId="65B70708" w14:textId="77777777" w:rsidTr="00E1595A">
        <w:trPr>
          <w:trHeight w:val="304"/>
          <w:ins w:id="740" w:author="Author"/>
        </w:trPr>
        <w:tc>
          <w:tcPr>
            <w:tcW w:w="1531" w:type="dxa"/>
            <w:tcBorders>
              <w:top w:val="single" w:sz="4" w:space="0" w:color="auto"/>
              <w:left w:val="single" w:sz="4" w:space="0" w:color="auto"/>
              <w:bottom w:val="single" w:sz="4" w:space="0" w:color="auto"/>
              <w:right w:val="single" w:sz="4" w:space="0" w:color="auto"/>
            </w:tcBorders>
          </w:tcPr>
          <w:p w14:paraId="2B7E5996" w14:textId="77777777" w:rsidR="00E1595A" w:rsidRPr="00FE002E" w:rsidRDefault="00E1595A" w:rsidP="00086398">
            <w:pPr>
              <w:pStyle w:val="BodyText1"/>
              <w:rPr>
                <w:ins w:id="741" w:author="Author"/>
                <w:rFonts w:ascii="Times New Roman" w:hAnsi="Times New Roman"/>
                <w:bCs/>
              </w:rPr>
            </w:pPr>
            <w:ins w:id="742" w:author="Author">
              <w:r>
                <w:rPr>
                  <w:rFonts w:ascii="Times New Roman" w:hAnsi="Times New Roman"/>
                  <w:bCs/>
                </w:rPr>
                <w:t>{0104</w:t>
              </w:r>
              <w:r w:rsidRPr="00D76974">
                <w:rPr>
                  <w:rFonts w:ascii="Times New Roman" w:hAnsi="Times New Roman"/>
                  <w:bCs/>
                </w:rPr>
                <w:t>;</w:t>
              </w:r>
              <w:r>
                <w:rPr>
                  <w:rFonts w:ascii="Times New Roman" w:hAnsi="Times New Roman"/>
                  <w:bCs/>
                </w:rPr>
                <w:t>0</w:t>
              </w:r>
              <w:r w:rsidRPr="00D76974">
                <w:rPr>
                  <w:rFonts w:ascii="Times New Roman" w:hAnsi="Times New Roman"/>
                  <w:bCs/>
                </w:rPr>
                <w:t>010}</w:t>
              </w:r>
            </w:ins>
          </w:p>
        </w:tc>
        <w:tc>
          <w:tcPr>
            <w:tcW w:w="7590" w:type="dxa"/>
            <w:gridSpan w:val="3"/>
            <w:tcBorders>
              <w:top w:val="single" w:sz="4" w:space="0" w:color="auto"/>
              <w:left w:val="single" w:sz="4" w:space="0" w:color="auto"/>
              <w:bottom w:val="single" w:sz="4" w:space="0" w:color="auto"/>
              <w:right w:val="single" w:sz="4" w:space="0" w:color="auto"/>
            </w:tcBorders>
          </w:tcPr>
          <w:p w14:paraId="293F8B96" w14:textId="77777777" w:rsidR="00E1595A" w:rsidRDefault="00E1595A" w:rsidP="00086398">
            <w:pPr>
              <w:pStyle w:val="BodyText1"/>
              <w:spacing w:line="240" w:lineRule="auto"/>
              <w:rPr>
                <w:ins w:id="743" w:author="Author"/>
                <w:rFonts w:ascii="Times New Roman" w:hAnsi="Times New Roman"/>
                <w:b/>
                <w:bCs/>
              </w:rPr>
            </w:pPr>
            <w:ins w:id="744" w:author="Author">
              <w:r w:rsidRPr="00554069">
                <w:rPr>
                  <w:rFonts w:ascii="Times New Roman" w:hAnsi="Times New Roman"/>
                  <w:b/>
                  <w:bCs/>
                </w:rPr>
                <w:t>(-)</w:t>
              </w:r>
              <w:r>
                <w:rPr>
                  <w:rFonts w:ascii="Times New Roman" w:hAnsi="Times New Roman"/>
                  <w:b/>
                  <w:bCs/>
                </w:rPr>
                <w:t>Effect of e</w:t>
              </w:r>
              <w:r w:rsidRPr="00554069">
                <w:rPr>
                  <w:rFonts w:ascii="Times New Roman" w:hAnsi="Times New Roman"/>
                  <w:b/>
                  <w:bCs/>
                </w:rPr>
                <w:t>xempted CCP leg of client-cleared trade exposures (simplified standardised approach - potential future exposure)</w:t>
              </w:r>
            </w:ins>
          </w:p>
          <w:p w14:paraId="05DAC6E6" w14:textId="77777777" w:rsidR="00E1595A" w:rsidRDefault="00E1595A" w:rsidP="00086398">
            <w:pPr>
              <w:pStyle w:val="BodyText1"/>
              <w:spacing w:line="240" w:lineRule="auto"/>
              <w:rPr>
                <w:ins w:id="745" w:author="Author"/>
                <w:rFonts w:ascii="Times New Roman" w:hAnsi="Times New Roman"/>
                <w:b/>
                <w:bCs/>
              </w:rPr>
            </w:pPr>
          </w:p>
          <w:p w14:paraId="350D0B05" w14:textId="77777777" w:rsidR="00E1595A" w:rsidRPr="00E1595A" w:rsidRDefault="00E1595A" w:rsidP="00086398">
            <w:pPr>
              <w:pStyle w:val="BodyText1"/>
              <w:spacing w:line="240" w:lineRule="auto"/>
              <w:rPr>
                <w:ins w:id="746" w:author="Author"/>
                <w:rFonts w:ascii="Times New Roman" w:hAnsi="Times New Roman"/>
                <w:bCs/>
              </w:rPr>
            </w:pPr>
            <w:ins w:id="747" w:author="Author">
              <w:r w:rsidRPr="00E1595A">
                <w:rPr>
                  <w:rFonts w:ascii="Times New Roman" w:hAnsi="Times New Roman"/>
                  <w:bCs/>
                </w:rPr>
                <w:t>Point (g) of Article 429a(1) CRR.</w:t>
              </w:r>
            </w:ins>
          </w:p>
          <w:p w14:paraId="506C91C3" w14:textId="77777777" w:rsidR="00E1595A" w:rsidRPr="00E1595A" w:rsidRDefault="00E1595A" w:rsidP="00086398">
            <w:pPr>
              <w:pStyle w:val="BodyText1"/>
              <w:spacing w:line="240" w:lineRule="auto"/>
              <w:rPr>
                <w:ins w:id="748" w:author="Author"/>
                <w:rFonts w:ascii="Times New Roman" w:hAnsi="Times New Roman"/>
                <w:bCs/>
              </w:rPr>
            </w:pPr>
          </w:p>
          <w:p w14:paraId="7020C299" w14:textId="77777777" w:rsidR="00E1595A" w:rsidRPr="00E1595A" w:rsidRDefault="00E1595A" w:rsidP="00086398">
            <w:pPr>
              <w:pStyle w:val="BodyText1"/>
              <w:spacing w:line="240" w:lineRule="auto"/>
              <w:rPr>
                <w:ins w:id="749" w:author="Author"/>
                <w:rFonts w:ascii="Times New Roman" w:hAnsi="Times New Roman"/>
                <w:bCs/>
              </w:rPr>
            </w:pPr>
            <w:ins w:id="750" w:author="Author">
              <w:r w:rsidRPr="00E1595A">
                <w:rPr>
                  <w:rFonts w:ascii="Times New Roman" w:hAnsi="Times New Roman"/>
                  <w:bCs/>
                </w:rPr>
                <w:t>The potential future exposure of exempted trade exposures to a QCCP from client-cleared derivatives transactions, provided that those items meet the conditions laid down in point (c) of Article 306(1) CRR. The amount shall be reported with the 1,4 alpha factor applied as specified in  Article 274(2) CRR.</w:t>
              </w:r>
            </w:ins>
          </w:p>
          <w:p w14:paraId="33D662D7" w14:textId="77777777" w:rsidR="00E1595A" w:rsidRPr="00E1595A" w:rsidRDefault="00E1595A" w:rsidP="00086398">
            <w:pPr>
              <w:pStyle w:val="BodyText1"/>
              <w:spacing w:line="240" w:lineRule="auto"/>
              <w:rPr>
                <w:ins w:id="751" w:author="Author"/>
                <w:rFonts w:ascii="Times New Roman" w:hAnsi="Times New Roman"/>
                <w:bCs/>
              </w:rPr>
            </w:pPr>
          </w:p>
          <w:p w14:paraId="429AA44D" w14:textId="77777777" w:rsidR="00E1595A" w:rsidRPr="00E1595A" w:rsidRDefault="00E1595A" w:rsidP="00086398">
            <w:pPr>
              <w:pStyle w:val="BodyText1"/>
              <w:spacing w:line="240" w:lineRule="auto"/>
              <w:rPr>
                <w:ins w:id="752" w:author="Author"/>
                <w:rFonts w:ascii="Times New Roman" w:hAnsi="Times New Roman"/>
                <w:bCs/>
              </w:rPr>
            </w:pPr>
            <w:ins w:id="753" w:author="Author">
              <w:r w:rsidRPr="00E1595A">
                <w:rPr>
                  <w:rFonts w:ascii="Times New Roman" w:hAnsi="Times New Roman"/>
                  <w:bCs/>
                </w:rPr>
                <w:t>Institutions shall include the amount reported in this cell also in {0103;0010} as if no exemption applied.</w:t>
              </w:r>
            </w:ins>
          </w:p>
          <w:p w14:paraId="419E01C7" w14:textId="77777777" w:rsidR="00E1595A" w:rsidRPr="00FE002E" w:rsidRDefault="00E1595A" w:rsidP="00086398">
            <w:pPr>
              <w:pStyle w:val="BodyText1"/>
              <w:spacing w:line="240" w:lineRule="auto"/>
              <w:rPr>
                <w:ins w:id="754" w:author="Author"/>
                <w:rFonts w:ascii="Times New Roman" w:hAnsi="Times New Roman"/>
                <w:b/>
                <w:bCs/>
              </w:rPr>
            </w:pPr>
          </w:p>
        </w:tc>
      </w:tr>
      <w:tr w:rsidR="00CB48CC" w:rsidRPr="00FE002E" w14:paraId="28BF0347" w14:textId="77777777" w:rsidTr="00E1595A">
        <w:trPr>
          <w:trHeight w:val="304"/>
        </w:trPr>
        <w:tc>
          <w:tcPr>
            <w:tcW w:w="1531" w:type="dxa"/>
          </w:tcPr>
          <w:p w14:paraId="313EA046" w14:textId="44D4D198" w:rsidR="00CB48CC" w:rsidRPr="00FE002E" w:rsidRDefault="00CB48CC" w:rsidP="00CB48CC">
            <w:pPr>
              <w:pStyle w:val="BodyText1"/>
              <w:rPr>
                <w:rFonts w:ascii="Times New Roman" w:hAnsi="Times New Roman"/>
                <w:bCs/>
              </w:rPr>
            </w:pPr>
            <w:r w:rsidRPr="00FE002E">
              <w:rPr>
                <w:rFonts w:ascii="Times New Roman" w:hAnsi="Times New Roman"/>
                <w:bCs/>
              </w:rPr>
              <w:t>{</w:t>
            </w:r>
            <w:del w:id="755" w:author="Author">
              <w:r w:rsidR="00AE2798">
                <w:rPr>
                  <w:rFonts w:ascii="Times New Roman" w:hAnsi="Times New Roman"/>
                  <w:bCs/>
                </w:rPr>
                <w:delText>11</w:delText>
              </w:r>
              <w:r w:rsidR="00AE2798" w:rsidRPr="00FE002E">
                <w:rPr>
                  <w:rFonts w:ascii="Times New Roman" w:hAnsi="Times New Roman"/>
                  <w:bCs/>
                </w:rPr>
                <w:delText>0;</w:delText>
              </w:r>
              <w:r w:rsidR="00F71081">
                <w:rPr>
                  <w:rFonts w:ascii="Times New Roman" w:hAnsi="Times New Roman"/>
                  <w:bCs/>
                </w:rPr>
                <w:delText>0</w:delText>
              </w:r>
              <w:r w:rsidR="00AE2798">
                <w:rPr>
                  <w:rFonts w:ascii="Times New Roman" w:hAnsi="Times New Roman"/>
                  <w:bCs/>
                </w:rPr>
                <w:delText>1</w:delText>
              </w:r>
              <w:r w:rsidR="00F71081">
                <w:rPr>
                  <w:rFonts w:ascii="Times New Roman" w:hAnsi="Times New Roman"/>
                  <w:bCs/>
                </w:rPr>
                <w:delText>0</w:delText>
              </w:r>
            </w:del>
            <w:ins w:id="756" w:author="Author">
              <w:r w:rsidR="009573B2">
                <w:rPr>
                  <w:rFonts w:ascii="Times New Roman" w:hAnsi="Times New Roman"/>
                  <w:bCs/>
                </w:rPr>
                <w:t>0</w:t>
              </w:r>
              <w:r>
                <w:rPr>
                  <w:rFonts w:ascii="Times New Roman" w:hAnsi="Times New Roman"/>
                  <w:bCs/>
                </w:rPr>
                <w:t>11</w:t>
              </w:r>
              <w:r w:rsidRPr="00FE002E">
                <w:rPr>
                  <w:rFonts w:ascii="Times New Roman" w:hAnsi="Times New Roman"/>
                  <w:bCs/>
                </w:rPr>
                <w:t>0;</w:t>
              </w:r>
              <w:r w:rsidR="009573B2">
                <w:rPr>
                  <w:rFonts w:ascii="Times New Roman" w:hAnsi="Times New Roman"/>
                  <w:bCs/>
                </w:rPr>
                <w:t>0</w:t>
              </w:r>
              <w:r>
                <w:rPr>
                  <w:rFonts w:ascii="Times New Roman" w:hAnsi="Times New Roman"/>
                  <w:bCs/>
                </w:rPr>
                <w:t>010</w:t>
              </w:r>
            </w:ins>
            <w:r w:rsidRPr="00FE002E">
              <w:rPr>
                <w:rFonts w:ascii="Times New Roman" w:hAnsi="Times New Roman"/>
                <w:bCs/>
              </w:rPr>
              <w:t>}</w:t>
            </w:r>
          </w:p>
          <w:p w14:paraId="4A976476" w14:textId="77777777" w:rsidR="00CB48CC" w:rsidRPr="00FE002E" w:rsidRDefault="00CB48CC" w:rsidP="00CB48CC">
            <w:pPr>
              <w:pStyle w:val="BodyText1"/>
              <w:rPr>
                <w:rFonts w:ascii="Times New Roman" w:hAnsi="Times New Roman"/>
                <w:bCs/>
              </w:rPr>
            </w:pPr>
          </w:p>
        </w:tc>
        <w:tc>
          <w:tcPr>
            <w:tcW w:w="7590" w:type="dxa"/>
            <w:gridSpan w:val="3"/>
          </w:tcPr>
          <w:p w14:paraId="2CF5E433" w14:textId="77777777" w:rsidR="00CB48CC" w:rsidRPr="00FE002E" w:rsidRDefault="00CB48CC" w:rsidP="00CB48CC">
            <w:pPr>
              <w:pStyle w:val="BodyText1"/>
              <w:spacing w:line="240" w:lineRule="auto"/>
              <w:rPr>
                <w:rFonts w:ascii="Times New Roman" w:hAnsi="Times New Roman"/>
                <w:bCs/>
              </w:rPr>
            </w:pPr>
            <w:r w:rsidRPr="00FE002E">
              <w:rPr>
                <w:rFonts w:ascii="Times New Roman" w:hAnsi="Times New Roman"/>
                <w:b/>
                <w:bCs/>
              </w:rPr>
              <w:t>D</w:t>
            </w:r>
            <w:r>
              <w:rPr>
                <w:rFonts w:ascii="Times New Roman" w:hAnsi="Times New Roman"/>
                <w:b/>
                <w:bCs/>
              </w:rPr>
              <w:t>erogation for derivatives: o</w:t>
            </w:r>
            <w:r w:rsidRPr="00FE002E">
              <w:rPr>
                <w:rFonts w:ascii="Times New Roman" w:hAnsi="Times New Roman"/>
                <w:b/>
                <w:bCs/>
              </w:rPr>
              <w:t xml:space="preserve">riginal </w:t>
            </w:r>
            <w:r>
              <w:rPr>
                <w:rFonts w:ascii="Times New Roman" w:hAnsi="Times New Roman"/>
                <w:b/>
                <w:bCs/>
              </w:rPr>
              <w:t>e</w:t>
            </w:r>
            <w:r w:rsidRPr="00FE002E">
              <w:rPr>
                <w:rFonts w:ascii="Times New Roman" w:hAnsi="Times New Roman"/>
                <w:b/>
                <w:bCs/>
              </w:rPr>
              <w:t xml:space="preserve">xposure </w:t>
            </w:r>
            <w:r w:rsidRPr="00862A5A">
              <w:rPr>
                <w:rFonts w:ascii="Times New Roman" w:hAnsi="Times New Roman"/>
                <w:b/>
                <w:bCs/>
              </w:rPr>
              <w:t>method</w:t>
            </w:r>
          </w:p>
          <w:p w14:paraId="7040507E" w14:textId="77777777" w:rsidR="00CB48CC" w:rsidRPr="00FE002E" w:rsidRDefault="00CB48CC" w:rsidP="00CB48CC">
            <w:pPr>
              <w:pStyle w:val="BodyText1"/>
              <w:spacing w:line="240" w:lineRule="auto"/>
              <w:rPr>
                <w:rFonts w:ascii="Times New Roman" w:hAnsi="Times New Roman"/>
                <w:bCs/>
              </w:rPr>
            </w:pPr>
            <w:ins w:id="757" w:author="Author">
              <w:r>
                <w:rPr>
                  <w:rFonts w:ascii="Times New Roman" w:hAnsi="Times New Roman"/>
                  <w:bCs/>
                </w:rPr>
                <w:t xml:space="preserve"> </w:t>
              </w:r>
            </w:ins>
          </w:p>
          <w:p w14:paraId="6E5CD50D" w14:textId="5820B492" w:rsidR="00CB48CC" w:rsidRPr="00FE002E" w:rsidRDefault="00CB48CC" w:rsidP="00CB48CC">
            <w:pPr>
              <w:pStyle w:val="BodyText1"/>
              <w:spacing w:line="240" w:lineRule="auto"/>
              <w:rPr>
                <w:rFonts w:ascii="Times New Roman" w:hAnsi="Times New Roman"/>
                <w:bCs/>
              </w:rPr>
            </w:pPr>
            <w:r w:rsidRPr="00FE002E">
              <w:rPr>
                <w:rFonts w:ascii="Times New Roman" w:hAnsi="Times New Roman"/>
                <w:bCs/>
              </w:rPr>
              <w:t>Article</w:t>
            </w:r>
            <w:r>
              <w:rPr>
                <w:rFonts w:ascii="Times New Roman" w:hAnsi="Times New Roman"/>
                <w:bCs/>
              </w:rPr>
              <w:t xml:space="preserve">s </w:t>
            </w:r>
            <w:del w:id="758" w:author="Author">
              <w:r w:rsidR="00AE2798" w:rsidRPr="00FE002E">
                <w:rPr>
                  <w:rFonts w:ascii="Times New Roman" w:hAnsi="Times New Roman"/>
                  <w:bCs/>
                </w:rPr>
                <w:delText>429</w:delText>
              </w:r>
              <w:r w:rsidR="00AE2798">
                <w:rPr>
                  <w:rFonts w:ascii="Times New Roman" w:hAnsi="Times New Roman"/>
                  <w:bCs/>
                </w:rPr>
                <w:delText>a</w:delText>
              </w:r>
              <w:r w:rsidR="00AE2798" w:rsidRPr="00FE002E">
                <w:rPr>
                  <w:rFonts w:ascii="Times New Roman" w:hAnsi="Times New Roman"/>
                  <w:bCs/>
                </w:rPr>
                <w:delText>(</w:delText>
              </w:r>
              <w:r w:rsidR="00AE2798">
                <w:rPr>
                  <w:rFonts w:ascii="Times New Roman" w:hAnsi="Times New Roman"/>
                  <w:bCs/>
                </w:rPr>
                <w:delText>8</w:delText>
              </w:r>
            </w:del>
            <w:ins w:id="759" w:author="Author">
              <w:r w:rsidRPr="00FE002E">
                <w:rPr>
                  <w:rFonts w:ascii="Times New Roman" w:hAnsi="Times New Roman"/>
                  <w:bCs/>
                </w:rPr>
                <w:t>429</w:t>
              </w:r>
              <w:r>
                <w:rPr>
                  <w:rFonts w:ascii="Times New Roman" w:hAnsi="Times New Roman"/>
                  <w:bCs/>
                </w:rPr>
                <w:t>c</w:t>
              </w:r>
              <w:r w:rsidRPr="00FE002E">
                <w:rPr>
                  <w:rFonts w:ascii="Times New Roman" w:hAnsi="Times New Roman"/>
                  <w:bCs/>
                </w:rPr>
                <w:t>(</w:t>
              </w:r>
              <w:r>
                <w:rPr>
                  <w:rFonts w:ascii="Times New Roman" w:hAnsi="Times New Roman"/>
                  <w:bCs/>
                </w:rPr>
                <w:t>6</w:t>
              </w:r>
            </w:ins>
            <w:r w:rsidRPr="00FE002E">
              <w:rPr>
                <w:rFonts w:ascii="Times New Roman" w:hAnsi="Times New Roman"/>
                <w:bCs/>
              </w:rPr>
              <w:t>)</w:t>
            </w:r>
            <w:r>
              <w:rPr>
                <w:rFonts w:ascii="Times New Roman" w:hAnsi="Times New Roman"/>
                <w:bCs/>
              </w:rPr>
              <w:t xml:space="preserve"> and </w:t>
            </w:r>
            <w:del w:id="760" w:author="Author">
              <w:r w:rsidR="00AE2798">
                <w:rPr>
                  <w:rFonts w:ascii="Times New Roman" w:hAnsi="Times New Roman"/>
                  <w:bCs/>
                </w:rPr>
                <w:delText>275</w:delText>
              </w:r>
              <w:r w:rsidR="00AE2798" w:rsidRPr="00FE002E">
                <w:rPr>
                  <w:rFonts w:ascii="Times New Roman" w:hAnsi="Times New Roman"/>
                  <w:bCs/>
                </w:rPr>
                <w:delText xml:space="preserve"> of the</w:delText>
              </w:r>
            </w:del>
            <w:ins w:id="761" w:author="Author">
              <w:r>
                <w:rPr>
                  <w:rFonts w:ascii="Times New Roman" w:hAnsi="Times New Roman"/>
                  <w:bCs/>
                </w:rPr>
                <w:t>282</w:t>
              </w:r>
            </w:ins>
            <w:r w:rsidRPr="00FE002E">
              <w:rPr>
                <w:rFonts w:ascii="Times New Roman" w:hAnsi="Times New Roman"/>
                <w:bCs/>
              </w:rPr>
              <w:t xml:space="preserve"> </w:t>
            </w:r>
            <w:r w:rsidR="00684733">
              <w:rPr>
                <w:rFonts w:ascii="Times New Roman" w:hAnsi="Times New Roman"/>
                <w:bCs/>
              </w:rPr>
              <w:t>CRR</w:t>
            </w:r>
          </w:p>
          <w:p w14:paraId="7A66477C" w14:textId="77777777" w:rsidR="00CB48CC" w:rsidRPr="00FE002E" w:rsidRDefault="00CB48CC" w:rsidP="00CB48CC">
            <w:pPr>
              <w:pStyle w:val="BodyText1"/>
              <w:spacing w:line="240" w:lineRule="auto"/>
              <w:rPr>
                <w:rFonts w:ascii="Times New Roman" w:hAnsi="Times New Roman"/>
                <w:bCs/>
              </w:rPr>
            </w:pPr>
          </w:p>
          <w:p w14:paraId="40D15250" w14:textId="41E524CE" w:rsidR="00CB48CC" w:rsidRDefault="00CB48CC" w:rsidP="00CB48CC">
            <w:pPr>
              <w:pStyle w:val="BodyText1"/>
              <w:spacing w:line="240" w:lineRule="auto"/>
              <w:rPr>
                <w:rFonts w:ascii="Times New Roman" w:hAnsi="Times New Roman"/>
                <w:bCs/>
              </w:rPr>
            </w:pPr>
            <w:r w:rsidRPr="00FE002E">
              <w:rPr>
                <w:rFonts w:ascii="Times New Roman" w:hAnsi="Times New Roman"/>
                <w:bCs/>
              </w:rPr>
              <w:t xml:space="preserve">This </w:t>
            </w:r>
            <w:r>
              <w:rPr>
                <w:rFonts w:ascii="Times New Roman" w:hAnsi="Times New Roman"/>
                <w:bCs/>
              </w:rPr>
              <w:t>cell</w:t>
            </w:r>
            <w:r w:rsidRPr="00FE002E">
              <w:rPr>
                <w:rFonts w:ascii="Times New Roman" w:hAnsi="Times New Roman"/>
                <w:bCs/>
              </w:rPr>
              <w:t xml:space="preserve"> provides the exposure measure of </w:t>
            </w:r>
            <w:r w:rsidRPr="00534C51">
              <w:rPr>
                <w:rFonts w:ascii="Times New Roman" w:hAnsi="Times New Roman"/>
                <w:bCs/>
              </w:rPr>
              <w:t>contracts listed in points 1 and 2 of Annex II</w:t>
            </w:r>
            <w:r>
              <w:rPr>
                <w:rFonts w:ascii="Times New Roman" w:hAnsi="Times New Roman"/>
                <w:bCs/>
              </w:rPr>
              <w:t xml:space="preserve"> </w:t>
            </w:r>
            <w:del w:id="762" w:author="Author">
              <w:r w:rsidR="00AE2798">
                <w:rPr>
                  <w:rFonts w:ascii="Times New Roman" w:hAnsi="Times New Roman"/>
                  <w:bCs/>
                </w:rPr>
                <w:delText xml:space="preserve">of the </w:delText>
              </w:r>
            </w:del>
            <w:r w:rsidR="00684733">
              <w:rPr>
                <w:rFonts w:ascii="Times New Roman" w:hAnsi="Times New Roman"/>
                <w:bCs/>
              </w:rPr>
              <w:t>CRR</w:t>
            </w:r>
            <w:r w:rsidRPr="00FE002E">
              <w:rPr>
                <w:rFonts w:ascii="Times New Roman" w:hAnsi="Times New Roman"/>
                <w:bCs/>
              </w:rPr>
              <w:t xml:space="preserve"> calculated </w:t>
            </w:r>
            <w:r>
              <w:rPr>
                <w:rFonts w:ascii="Times New Roman" w:hAnsi="Times New Roman"/>
                <w:bCs/>
              </w:rPr>
              <w:t>in accordance with</w:t>
            </w:r>
            <w:r w:rsidRPr="00FE002E">
              <w:rPr>
                <w:rFonts w:ascii="Times New Roman" w:hAnsi="Times New Roman"/>
                <w:bCs/>
              </w:rPr>
              <w:t xml:space="preserve"> the </w:t>
            </w:r>
            <w:r>
              <w:rPr>
                <w:rFonts w:ascii="Times New Roman" w:hAnsi="Times New Roman"/>
                <w:bCs/>
              </w:rPr>
              <w:t>o</w:t>
            </w:r>
            <w:r w:rsidRPr="00FE002E">
              <w:rPr>
                <w:rFonts w:ascii="Times New Roman" w:hAnsi="Times New Roman"/>
                <w:bCs/>
              </w:rPr>
              <w:t xml:space="preserve">riginal </w:t>
            </w:r>
            <w:r>
              <w:rPr>
                <w:rFonts w:ascii="Times New Roman" w:hAnsi="Times New Roman"/>
                <w:bCs/>
              </w:rPr>
              <w:t>e</w:t>
            </w:r>
            <w:r w:rsidRPr="00FE002E">
              <w:rPr>
                <w:rFonts w:ascii="Times New Roman" w:hAnsi="Times New Roman"/>
                <w:bCs/>
              </w:rPr>
              <w:t xml:space="preserve">xposure </w:t>
            </w:r>
            <w:r>
              <w:rPr>
                <w:rFonts w:ascii="Times New Roman" w:hAnsi="Times New Roman"/>
                <w:bCs/>
              </w:rPr>
              <w:t>m</w:t>
            </w:r>
            <w:r w:rsidRPr="00FE002E">
              <w:rPr>
                <w:rFonts w:ascii="Times New Roman" w:hAnsi="Times New Roman"/>
                <w:bCs/>
              </w:rPr>
              <w:t xml:space="preserve">ethod set out in Article </w:t>
            </w:r>
            <w:del w:id="763" w:author="Author">
              <w:r w:rsidR="00AE2798" w:rsidRPr="00FE002E">
                <w:rPr>
                  <w:rFonts w:ascii="Times New Roman" w:hAnsi="Times New Roman"/>
                  <w:bCs/>
                </w:rPr>
                <w:delText>275 of the</w:delText>
              </w:r>
            </w:del>
            <w:ins w:id="764" w:author="Author">
              <w:r w:rsidRPr="00FE002E">
                <w:rPr>
                  <w:rFonts w:ascii="Times New Roman" w:hAnsi="Times New Roman"/>
                  <w:bCs/>
                </w:rPr>
                <w:t>2</w:t>
              </w:r>
              <w:r>
                <w:rPr>
                  <w:rFonts w:ascii="Times New Roman" w:hAnsi="Times New Roman"/>
                  <w:bCs/>
                </w:rPr>
                <w:t>82</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w:t>
            </w:r>
          </w:p>
          <w:p w14:paraId="394FA10D" w14:textId="77777777" w:rsidR="00CB48CC" w:rsidRDefault="00CB48CC" w:rsidP="00CB48CC">
            <w:pPr>
              <w:pStyle w:val="BodyText1"/>
              <w:spacing w:line="240" w:lineRule="auto"/>
              <w:rPr>
                <w:rFonts w:ascii="Times New Roman" w:hAnsi="Times New Roman"/>
                <w:bCs/>
              </w:rPr>
            </w:pPr>
          </w:p>
          <w:p w14:paraId="3EE24F55" w14:textId="377B07A6" w:rsidR="00CB48CC" w:rsidRPr="00FE002E" w:rsidRDefault="00CB48CC" w:rsidP="00CB48CC">
            <w:pPr>
              <w:pStyle w:val="BodyText1"/>
              <w:spacing w:line="240" w:lineRule="auto"/>
              <w:rPr>
                <w:rFonts w:ascii="Times New Roman" w:hAnsi="Times New Roman"/>
                <w:bCs/>
              </w:rPr>
            </w:pPr>
            <w:r>
              <w:rPr>
                <w:rFonts w:ascii="Times New Roman" w:hAnsi="Times New Roman"/>
                <w:bCs/>
              </w:rPr>
              <w:lastRenderedPageBreak/>
              <w:t xml:space="preserve">Institutions that apply the original exposure method shall not reduce the </w:t>
            </w:r>
            <w:ins w:id="765" w:author="Author">
              <w:r>
                <w:rPr>
                  <w:rFonts w:ascii="Times New Roman" w:hAnsi="Times New Roman"/>
                  <w:bCs/>
                </w:rPr>
                <w:t xml:space="preserve">total </w:t>
              </w:r>
            </w:ins>
            <w:r>
              <w:rPr>
                <w:rFonts w:ascii="Times New Roman" w:hAnsi="Times New Roman"/>
                <w:bCs/>
              </w:rPr>
              <w:t xml:space="preserve">exposure measure by the amount of </w:t>
            </w:r>
            <w:del w:id="766" w:author="Author">
              <w:r w:rsidR="00AE2798">
                <w:rPr>
                  <w:rFonts w:ascii="Times New Roman" w:hAnsi="Times New Roman"/>
                  <w:bCs/>
                </w:rPr>
                <w:delText xml:space="preserve">variation </w:delText>
              </w:r>
            </w:del>
            <w:r>
              <w:rPr>
                <w:rFonts w:ascii="Times New Roman" w:hAnsi="Times New Roman"/>
                <w:bCs/>
              </w:rPr>
              <w:t xml:space="preserve">margin received in </w:t>
            </w:r>
            <w:del w:id="767" w:author="Author">
              <w:r w:rsidR="00AE2798">
                <w:rPr>
                  <w:rFonts w:ascii="Times New Roman" w:hAnsi="Times New Roman"/>
                  <w:bCs/>
                </w:rPr>
                <w:delText xml:space="preserve">cash </w:delText>
              </w:r>
              <w:r w:rsidR="00D85101">
                <w:rPr>
                  <w:rFonts w:ascii="Times New Roman" w:hAnsi="Times New Roman"/>
                  <w:bCs/>
                </w:rPr>
                <w:delText xml:space="preserve">in </w:delText>
              </w:r>
            </w:del>
            <w:r>
              <w:rPr>
                <w:rFonts w:ascii="Times New Roman" w:hAnsi="Times New Roman"/>
                <w:bCs/>
              </w:rPr>
              <w:t xml:space="preserve">accordance with Article </w:t>
            </w:r>
            <w:del w:id="768" w:author="Author">
              <w:r w:rsidR="00AE2798">
                <w:rPr>
                  <w:rFonts w:ascii="Times New Roman" w:hAnsi="Times New Roman"/>
                  <w:bCs/>
                </w:rPr>
                <w:delText>429a(8) of the</w:delText>
              </w:r>
            </w:del>
            <w:ins w:id="769" w:author="Author">
              <w:r>
                <w:rPr>
                  <w:rFonts w:ascii="Times New Roman" w:hAnsi="Times New Roman"/>
                  <w:bCs/>
                </w:rPr>
                <w:t>429c(6)</w:t>
              </w:r>
            </w:ins>
            <w:r>
              <w:rPr>
                <w:rFonts w:ascii="Times New Roman" w:hAnsi="Times New Roman"/>
                <w:bCs/>
              </w:rPr>
              <w:t xml:space="preserve"> </w:t>
            </w:r>
            <w:r w:rsidR="00684733">
              <w:rPr>
                <w:rFonts w:ascii="Times New Roman" w:hAnsi="Times New Roman"/>
                <w:bCs/>
              </w:rPr>
              <w:t>CRR</w:t>
            </w:r>
            <w:r>
              <w:rPr>
                <w:rFonts w:ascii="Times New Roman" w:hAnsi="Times New Roman"/>
                <w:bCs/>
              </w:rPr>
              <w:t>.</w:t>
            </w:r>
          </w:p>
          <w:p w14:paraId="0B0A4108" w14:textId="77777777" w:rsidR="00CB48CC" w:rsidRPr="00FE002E" w:rsidRDefault="00CB48CC" w:rsidP="00CB48CC">
            <w:pPr>
              <w:pStyle w:val="BodyText1"/>
              <w:spacing w:line="240" w:lineRule="auto"/>
              <w:rPr>
                <w:rFonts w:ascii="Times New Roman" w:hAnsi="Times New Roman"/>
                <w:bCs/>
              </w:rPr>
            </w:pPr>
          </w:p>
          <w:p w14:paraId="236D7885" w14:textId="77777777" w:rsidR="00CB48CC" w:rsidRPr="00FE002E" w:rsidRDefault="00CB48CC" w:rsidP="00CB48CC">
            <w:pPr>
              <w:pStyle w:val="BodyText1"/>
              <w:spacing w:line="240" w:lineRule="auto"/>
              <w:rPr>
                <w:rFonts w:ascii="Times New Roman" w:hAnsi="Times New Roman"/>
                <w:bCs/>
              </w:rPr>
            </w:pPr>
            <w:r w:rsidRPr="00FE002E">
              <w:rPr>
                <w:rFonts w:ascii="Times New Roman" w:hAnsi="Times New Roman"/>
                <w:bCs/>
              </w:rPr>
              <w:t xml:space="preserve">Institutions that do not use the </w:t>
            </w:r>
            <w:r>
              <w:rPr>
                <w:rFonts w:ascii="Times New Roman" w:hAnsi="Times New Roman"/>
                <w:bCs/>
              </w:rPr>
              <w:t>o</w:t>
            </w:r>
            <w:r w:rsidRPr="00FE002E">
              <w:rPr>
                <w:rFonts w:ascii="Times New Roman" w:hAnsi="Times New Roman"/>
                <w:bCs/>
              </w:rPr>
              <w:t xml:space="preserve">riginal </w:t>
            </w:r>
            <w:r>
              <w:rPr>
                <w:rFonts w:ascii="Times New Roman" w:hAnsi="Times New Roman"/>
                <w:bCs/>
              </w:rPr>
              <w:t>e</w:t>
            </w:r>
            <w:r w:rsidRPr="00FE002E">
              <w:rPr>
                <w:rFonts w:ascii="Times New Roman" w:hAnsi="Times New Roman"/>
                <w:bCs/>
              </w:rPr>
              <w:t xml:space="preserve">xposure </w:t>
            </w:r>
            <w:r>
              <w:rPr>
                <w:rFonts w:ascii="Times New Roman" w:hAnsi="Times New Roman"/>
                <w:bCs/>
              </w:rPr>
              <w:t>m</w:t>
            </w:r>
            <w:r w:rsidRPr="00FE002E">
              <w:rPr>
                <w:rFonts w:ascii="Times New Roman" w:hAnsi="Times New Roman"/>
                <w:bCs/>
              </w:rPr>
              <w:t xml:space="preserve">ethod shall not report this </w:t>
            </w:r>
            <w:r>
              <w:rPr>
                <w:rFonts w:ascii="Times New Roman" w:hAnsi="Times New Roman"/>
                <w:bCs/>
              </w:rPr>
              <w:t>cell</w:t>
            </w:r>
            <w:r w:rsidRPr="00FE002E">
              <w:rPr>
                <w:rFonts w:ascii="Times New Roman" w:hAnsi="Times New Roman"/>
                <w:bCs/>
              </w:rPr>
              <w:t>.</w:t>
            </w:r>
          </w:p>
          <w:p w14:paraId="39B54B07" w14:textId="77777777" w:rsidR="00CB48CC" w:rsidRPr="00FE002E" w:rsidRDefault="00CB48CC" w:rsidP="00CB48CC">
            <w:pPr>
              <w:pStyle w:val="BodyText1"/>
              <w:spacing w:line="240" w:lineRule="auto"/>
              <w:rPr>
                <w:rFonts w:ascii="Times New Roman" w:hAnsi="Times New Roman"/>
                <w:bCs/>
              </w:rPr>
            </w:pPr>
          </w:p>
          <w:p w14:paraId="7B0C14AB" w14:textId="05E135A3" w:rsidR="00CB48CC" w:rsidRPr="00FE002E" w:rsidRDefault="00CB48CC" w:rsidP="00CB48CC">
            <w:pPr>
              <w:pStyle w:val="BodyText1"/>
              <w:spacing w:line="240" w:lineRule="auto"/>
              <w:rPr>
                <w:rFonts w:ascii="Times New Roman" w:hAnsi="Times New Roman"/>
              </w:rPr>
            </w:pPr>
            <w:r w:rsidRPr="00FE002E">
              <w:rPr>
                <w:rFonts w:ascii="Times New Roman" w:hAnsi="Times New Roman"/>
                <w:bCs/>
              </w:rPr>
              <w:t xml:space="preserve">Institutions shall not consider in this </w:t>
            </w:r>
            <w:r>
              <w:rPr>
                <w:rFonts w:ascii="Times New Roman" w:hAnsi="Times New Roman"/>
                <w:bCs/>
              </w:rPr>
              <w:t>cell</w:t>
            </w:r>
            <w:r w:rsidRPr="00FE002E">
              <w:rPr>
                <w:rFonts w:ascii="Times New Roman" w:hAnsi="Times New Roman"/>
                <w:bCs/>
              </w:rPr>
              <w:t xml:space="preserve"> contracts </w:t>
            </w:r>
            <w:r>
              <w:rPr>
                <w:rFonts w:ascii="Times New Roman" w:hAnsi="Times New Roman"/>
                <w:bCs/>
              </w:rPr>
              <w:t xml:space="preserve">measured by application of the </w:t>
            </w:r>
            <w:del w:id="770" w:author="Author">
              <w:r w:rsidR="003F598C">
                <w:rPr>
                  <w:rFonts w:ascii="Times New Roman" w:hAnsi="Times New Roman"/>
                  <w:bCs/>
                </w:rPr>
                <w:delText>m</w:delText>
              </w:r>
              <w:r w:rsidR="00AE2798" w:rsidRPr="00FE002E">
                <w:rPr>
                  <w:rFonts w:ascii="Times New Roman" w:hAnsi="Times New Roman"/>
                  <w:bCs/>
                </w:rPr>
                <w:delText>ark-to-market method in accordance with Articles 429</w:delText>
              </w:r>
              <w:r w:rsidR="00AE2798">
                <w:rPr>
                  <w:rFonts w:ascii="Times New Roman" w:hAnsi="Times New Roman"/>
                  <w:bCs/>
                </w:rPr>
                <w:delText>a</w:delText>
              </w:r>
              <w:r w:rsidR="00AE2798" w:rsidRPr="00FE002E">
                <w:rPr>
                  <w:rFonts w:ascii="Times New Roman" w:hAnsi="Times New Roman"/>
                  <w:bCs/>
                </w:rPr>
                <w:delText>(</w:delText>
              </w:r>
              <w:r w:rsidR="00AE2798">
                <w:rPr>
                  <w:rFonts w:ascii="Times New Roman" w:hAnsi="Times New Roman"/>
                  <w:bCs/>
                </w:rPr>
                <w:delText>1</w:delText>
              </w:r>
              <w:r w:rsidR="00AE2798" w:rsidRPr="00FE002E">
                <w:rPr>
                  <w:rFonts w:ascii="Times New Roman" w:hAnsi="Times New Roman"/>
                  <w:bCs/>
                </w:rPr>
                <w:delText>) and 274 of the CRR</w:delText>
              </w:r>
            </w:del>
            <w:ins w:id="771" w:author="Author">
              <w:r>
                <w:rPr>
                  <w:rFonts w:ascii="Times New Roman" w:hAnsi="Times New Roman"/>
                  <w:bCs/>
                </w:rPr>
                <w:t>SA-CCR or the simplified standardised</w:t>
              </w:r>
              <w:r w:rsidR="008C451E">
                <w:rPr>
                  <w:rFonts w:ascii="Times New Roman" w:hAnsi="Times New Roman"/>
                  <w:bCs/>
                </w:rPr>
                <w:t xml:space="preserve"> approach</w:t>
              </w:r>
            </w:ins>
            <w:r w:rsidR="008C451E">
              <w:rPr>
                <w:rFonts w:ascii="Times New Roman" w:hAnsi="Times New Roman"/>
                <w:bCs/>
              </w:rPr>
              <w:t>.</w:t>
            </w:r>
          </w:p>
          <w:p w14:paraId="1981EF1E" w14:textId="77777777" w:rsidR="00CB48CC" w:rsidRPr="00FE002E" w:rsidRDefault="00CB48CC" w:rsidP="00CB48CC">
            <w:pPr>
              <w:pStyle w:val="BodyText1"/>
              <w:spacing w:line="240" w:lineRule="auto"/>
              <w:rPr>
                <w:rFonts w:ascii="Times New Roman" w:hAnsi="Times New Roman"/>
                <w:bCs/>
                <w:u w:val="single"/>
              </w:rPr>
            </w:pPr>
          </w:p>
        </w:tc>
      </w:tr>
      <w:tr w:rsidR="00CB48CC" w:rsidRPr="00FE002E" w14:paraId="3B7D8618" w14:textId="77777777" w:rsidTr="00E1595A">
        <w:trPr>
          <w:trHeight w:val="304"/>
        </w:trPr>
        <w:tc>
          <w:tcPr>
            <w:tcW w:w="1531" w:type="dxa"/>
          </w:tcPr>
          <w:p w14:paraId="42ED892B" w14:textId="2BD368E3" w:rsidR="00CB48CC" w:rsidRPr="00FE002E" w:rsidRDefault="00CB48CC" w:rsidP="00CB48CC">
            <w:pPr>
              <w:pStyle w:val="BodyText1"/>
              <w:rPr>
                <w:rFonts w:ascii="Times New Roman" w:hAnsi="Times New Roman"/>
                <w:bCs/>
              </w:rPr>
            </w:pPr>
            <w:r>
              <w:rPr>
                <w:rFonts w:ascii="Times New Roman" w:hAnsi="Times New Roman"/>
                <w:bCs/>
              </w:rPr>
              <w:lastRenderedPageBreak/>
              <w:t>{</w:t>
            </w:r>
            <w:del w:id="772" w:author="Author">
              <w:r w:rsidR="00AE2798">
                <w:rPr>
                  <w:rFonts w:ascii="Times New Roman" w:hAnsi="Times New Roman"/>
                  <w:bCs/>
                </w:rPr>
                <w:delText>120;</w:delText>
              </w:r>
              <w:r w:rsidR="00F71081">
                <w:rPr>
                  <w:rFonts w:ascii="Times New Roman" w:hAnsi="Times New Roman"/>
                  <w:bCs/>
                </w:rPr>
                <w:delText>0</w:delText>
              </w:r>
              <w:r w:rsidR="00AE2798">
                <w:rPr>
                  <w:rFonts w:ascii="Times New Roman" w:hAnsi="Times New Roman"/>
                  <w:bCs/>
                </w:rPr>
                <w:delText>1</w:delText>
              </w:r>
              <w:r w:rsidR="00F71081">
                <w:rPr>
                  <w:rFonts w:ascii="Times New Roman" w:hAnsi="Times New Roman"/>
                  <w:bCs/>
                </w:rPr>
                <w:delText>0</w:delText>
              </w:r>
            </w:del>
            <w:ins w:id="773" w:author="Author">
              <w:r w:rsidR="009573B2">
                <w:rPr>
                  <w:rFonts w:ascii="Times New Roman" w:hAnsi="Times New Roman"/>
                  <w:bCs/>
                </w:rPr>
                <w:t>0</w:t>
              </w:r>
              <w:r>
                <w:rPr>
                  <w:rFonts w:ascii="Times New Roman" w:hAnsi="Times New Roman"/>
                  <w:bCs/>
                </w:rPr>
                <w:t>120;</w:t>
              </w:r>
              <w:r w:rsidR="009573B2">
                <w:rPr>
                  <w:rFonts w:ascii="Times New Roman" w:hAnsi="Times New Roman"/>
                  <w:bCs/>
                </w:rPr>
                <w:t>0</w:t>
              </w:r>
              <w:r>
                <w:rPr>
                  <w:rFonts w:ascii="Times New Roman" w:hAnsi="Times New Roman"/>
                  <w:bCs/>
                </w:rPr>
                <w:t>010</w:t>
              </w:r>
            </w:ins>
            <w:r>
              <w:rPr>
                <w:rFonts w:ascii="Times New Roman" w:hAnsi="Times New Roman"/>
                <w:bCs/>
              </w:rPr>
              <w:t>}</w:t>
            </w:r>
          </w:p>
        </w:tc>
        <w:tc>
          <w:tcPr>
            <w:tcW w:w="7590" w:type="dxa"/>
            <w:gridSpan w:val="3"/>
          </w:tcPr>
          <w:p w14:paraId="2DB41050" w14:textId="77777777" w:rsidR="00CB48CC" w:rsidRDefault="00CB48CC" w:rsidP="00CB48CC">
            <w:pPr>
              <w:pStyle w:val="BodyText1"/>
              <w:spacing w:line="240" w:lineRule="auto"/>
              <w:rPr>
                <w:rFonts w:ascii="Times New Roman" w:hAnsi="Times New Roman"/>
                <w:bCs/>
              </w:rPr>
            </w:pPr>
            <w:r>
              <w:rPr>
                <w:rFonts w:ascii="Times New Roman" w:hAnsi="Times New Roman"/>
                <w:b/>
                <w:bCs/>
              </w:rPr>
              <w:t xml:space="preserve">(-) </w:t>
            </w:r>
            <w:r w:rsidRPr="00BB34AA">
              <w:rPr>
                <w:rFonts w:ascii="Times New Roman" w:hAnsi="Times New Roman"/>
                <w:b/>
                <w:bCs/>
              </w:rPr>
              <w:t>Exempted CCP leg of c</w:t>
            </w:r>
            <w:r>
              <w:rPr>
                <w:rFonts w:ascii="Times New Roman" w:hAnsi="Times New Roman"/>
                <w:b/>
                <w:bCs/>
              </w:rPr>
              <w:t>lient-cleared trade exposures (o</w:t>
            </w:r>
            <w:r w:rsidRPr="00BB34AA">
              <w:rPr>
                <w:rFonts w:ascii="Times New Roman" w:hAnsi="Times New Roman"/>
                <w:b/>
                <w:bCs/>
              </w:rPr>
              <w:t xml:space="preserve">riginal </w:t>
            </w:r>
            <w:r>
              <w:rPr>
                <w:rFonts w:ascii="Times New Roman" w:hAnsi="Times New Roman"/>
                <w:b/>
                <w:bCs/>
              </w:rPr>
              <w:t>e</w:t>
            </w:r>
            <w:r w:rsidRPr="00BB34AA">
              <w:rPr>
                <w:rFonts w:ascii="Times New Roman" w:hAnsi="Times New Roman"/>
                <w:b/>
                <w:bCs/>
              </w:rPr>
              <w:t xml:space="preserve">xposure </w:t>
            </w:r>
            <w:r>
              <w:rPr>
                <w:rFonts w:ascii="Times New Roman" w:hAnsi="Times New Roman"/>
                <w:b/>
                <w:bCs/>
              </w:rPr>
              <w:t>m</w:t>
            </w:r>
            <w:r w:rsidRPr="00BB34AA">
              <w:rPr>
                <w:rFonts w:ascii="Times New Roman" w:hAnsi="Times New Roman"/>
                <w:b/>
                <w:bCs/>
              </w:rPr>
              <w:t>ethod)</w:t>
            </w:r>
          </w:p>
          <w:p w14:paraId="6FE290CC" w14:textId="77777777" w:rsidR="00CB48CC" w:rsidRDefault="00CB48CC" w:rsidP="00CB48CC">
            <w:pPr>
              <w:pStyle w:val="BodyText1"/>
              <w:spacing w:line="240" w:lineRule="auto"/>
              <w:rPr>
                <w:rFonts w:ascii="Times New Roman" w:hAnsi="Times New Roman"/>
                <w:bCs/>
              </w:rPr>
            </w:pPr>
          </w:p>
          <w:p w14:paraId="61D9C3BD" w14:textId="686B888E" w:rsidR="00CB48CC" w:rsidRDefault="00803EDD" w:rsidP="00CB48CC">
            <w:pPr>
              <w:pStyle w:val="BodyText1"/>
              <w:spacing w:line="240" w:lineRule="auto"/>
              <w:rPr>
                <w:rFonts w:ascii="Times New Roman" w:hAnsi="Times New Roman"/>
                <w:bCs/>
              </w:rPr>
            </w:pPr>
            <w:ins w:id="774" w:author="Author">
              <w:r>
                <w:rPr>
                  <w:rFonts w:ascii="Times New Roman" w:hAnsi="Times New Roman"/>
                  <w:bCs/>
                </w:rPr>
                <w:t xml:space="preserve">Point (g) of </w:t>
              </w:r>
            </w:ins>
            <w:r w:rsidR="00CB48CC">
              <w:rPr>
                <w:rFonts w:ascii="Times New Roman" w:hAnsi="Times New Roman"/>
                <w:bCs/>
              </w:rPr>
              <w:t xml:space="preserve">Article </w:t>
            </w:r>
            <w:del w:id="775" w:author="Author">
              <w:r w:rsidR="00AE2798">
                <w:rPr>
                  <w:rFonts w:ascii="Times New Roman" w:hAnsi="Times New Roman"/>
                  <w:bCs/>
                </w:rPr>
                <w:delText>429(11) of the</w:delText>
              </w:r>
            </w:del>
            <w:ins w:id="776" w:author="Author">
              <w:r w:rsidR="00CB48CC">
                <w:rPr>
                  <w:rFonts w:ascii="Times New Roman" w:hAnsi="Times New Roman"/>
                  <w:bCs/>
                </w:rPr>
                <w:t>429a(1)</w:t>
              </w:r>
            </w:ins>
            <w:r w:rsidR="00CB48CC">
              <w:rPr>
                <w:rFonts w:ascii="Times New Roman" w:hAnsi="Times New Roman"/>
                <w:bCs/>
              </w:rPr>
              <w:t xml:space="preserve"> </w:t>
            </w:r>
            <w:r w:rsidR="00684733">
              <w:rPr>
                <w:rFonts w:ascii="Times New Roman" w:hAnsi="Times New Roman"/>
                <w:bCs/>
              </w:rPr>
              <w:t>CRR</w:t>
            </w:r>
          </w:p>
          <w:p w14:paraId="7A371D92" w14:textId="77777777" w:rsidR="00CB48CC" w:rsidRDefault="00CB48CC" w:rsidP="00CB48CC">
            <w:pPr>
              <w:pStyle w:val="BodyText1"/>
              <w:spacing w:line="240" w:lineRule="auto"/>
              <w:rPr>
                <w:rFonts w:ascii="Times New Roman" w:hAnsi="Times New Roman"/>
                <w:bCs/>
              </w:rPr>
            </w:pPr>
          </w:p>
          <w:p w14:paraId="2F766A2B" w14:textId="63217F85" w:rsidR="00CB48CC" w:rsidRDefault="00CB48CC" w:rsidP="00CB48CC">
            <w:pPr>
              <w:pStyle w:val="BodyText1"/>
              <w:spacing w:line="240" w:lineRule="auto"/>
              <w:rPr>
                <w:rFonts w:ascii="Times New Roman" w:hAnsi="Times New Roman"/>
                <w:bCs/>
              </w:rPr>
            </w:pPr>
            <w:r>
              <w:rPr>
                <w:rFonts w:ascii="Times New Roman" w:hAnsi="Times New Roman"/>
                <w:bCs/>
              </w:rPr>
              <w:t xml:space="preserve">The exempted CCP leg of client-cleared trade exposures when applying the original exposure method as set out in Article </w:t>
            </w:r>
            <w:del w:id="777" w:author="Author">
              <w:r w:rsidR="00AE2798">
                <w:rPr>
                  <w:rFonts w:ascii="Times New Roman" w:hAnsi="Times New Roman"/>
                  <w:bCs/>
                </w:rPr>
                <w:delText>275 of the</w:delText>
              </w:r>
            </w:del>
            <w:ins w:id="778" w:author="Author">
              <w:r>
                <w:rPr>
                  <w:rFonts w:ascii="Times New Roman" w:hAnsi="Times New Roman"/>
                  <w:bCs/>
                </w:rPr>
                <w:t>282</w:t>
              </w:r>
            </w:ins>
            <w:r>
              <w:rPr>
                <w:rFonts w:ascii="Times New Roman" w:hAnsi="Times New Roman"/>
                <w:bCs/>
              </w:rPr>
              <w:t xml:space="preserve"> </w:t>
            </w:r>
            <w:r w:rsidR="00684733">
              <w:rPr>
                <w:rFonts w:ascii="Times New Roman" w:hAnsi="Times New Roman"/>
                <w:bCs/>
              </w:rPr>
              <w:t>CRR</w:t>
            </w:r>
            <w:r>
              <w:rPr>
                <w:rFonts w:ascii="Times New Roman" w:hAnsi="Times New Roman"/>
                <w:bCs/>
              </w:rPr>
              <w:t>, provided that those items meet the conditions laid down in</w:t>
            </w:r>
            <w:r w:rsidR="00803EDD">
              <w:rPr>
                <w:rFonts w:ascii="Times New Roman" w:hAnsi="Times New Roman"/>
                <w:bCs/>
              </w:rPr>
              <w:t xml:space="preserve"> </w:t>
            </w:r>
            <w:ins w:id="779" w:author="Author">
              <w:r w:rsidR="00803EDD">
                <w:rPr>
                  <w:rFonts w:ascii="Times New Roman" w:hAnsi="Times New Roman"/>
                  <w:bCs/>
                </w:rPr>
                <w:t>point (c) of</w:t>
              </w:r>
              <w:r>
                <w:rPr>
                  <w:rFonts w:ascii="Times New Roman" w:hAnsi="Times New Roman"/>
                  <w:bCs/>
                </w:rPr>
                <w:t xml:space="preserve"> </w:t>
              </w:r>
            </w:ins>
            <w:r>
              <w:rPr>
                <w:rFonts w:ascii="Times New Roman" w:hAnsi="Times New Roman"/>
                <w:bCs/>
              </w:rPr>
              <w:t>Article 306(1</w:t>
            </w:r>
            <w:del w:id="780" w:author="Author">
              <w:r w:rsidR="00AE2798">
                <w:rPr>
                  <w:rFonts w:ascii="Times New Roman" w:hAnsi="Times New Roman"/>
                  <w:bCs/>
                </w:rPr>
                <w:delText>)(c) of the</w:delText>
              </w:r>
            </w:del>
            <w:ins w:id="781" w:author="Author">
              <w:r>
                <w:rPr>
                  <w:rFonts w:ascii="Times New Roman" w:hAnsi="Times New Roman"/>
                  <w:bCs/>
                </w:rPr>
                <w:t>)</w:t>
              </w:r>
            </w:ins>
            <w:r>
              <w:rPr>
                <w:rFonts w:ascii="Times New Roman" w:hAnsi="Times New Roman"/>
                <w:bCs/>
              </w:rPr>
              <w:t xml:space="preserve"> </w:t>
            </w:r>
            <w:r w:rsidR="00684733">
              <w:rPr>
                <w:rFonts w:ascii="Times New Roman" w:hAnsi="Times New Roman"/>
                <w:bCs/>
              </w:rPr>
              <w:t>CRR</w:t>
            </w:r>
            <w:r>
              <w:rPr>
                <w:rFonts w:ascii="Times New Roman" w:hAnsi="Times New Roman"/>
                <w:bCs/>
              </w:rPr>
              <w:t>.</w:t>
            </w:r>
          </w:p>
          <w:p w14:paraId="6CD3BE79" w14:textId="77777777" w:rsidR="00CB48CC" w:rsidRDefault="00CB48CC" w:rsidP="00CB48CC">
            <w:pPr>
              <w:pStyle w:val="BodyText1"/>
              <w:spacing w:line="240" w:lineRule="auto"/>
              <w:rPr>
                <w:rFonts w:ascii="Times New Roman" w:hAnsi="Times New Roman"/>
                <w:bCs/>
              </w:rPr>
            </w:pPr>
          </w:p>
          <w:p w14:paraId="123F1368" w14:textId="17260AA1" w:rsidR="00CB48CC" w:rsidRDefault="00CB48CC" w:rsidP="00CB48CC">
            <w:pPr>
              <w:pStyle w:val="BodyText1"/>
              <w:spacing w:line="240" w:lineRule="auto"/>
              <w:rPr>
                <w:rFonts w:ascii="Times New Roman" w:hAnsi="Times New Roman"/>
                <w:bCs/>
              </w:rPr>
            </w:pPr>
            <w:r w:rsidRPr="001B3BF0">
              <w:rPr>
                <w:rFonts w:ascii="Times New Roman" w:hAnsi="Times New Roman"/>
                <w:bCs/>
              </w:rPr>
              <w:t xml:space="preserve">Institutions shall include the amount reported in this cell </w:t>
            </w:r>
            <w:r>
              <w:rPr>
                <w:rFonts w:ascii="Times New Roman" w:hAnsi="Times New Roman"/>
                <w:bCs/>
              </w:rPr>
              <w:t xml:space="preserve">also </w:t>
            </w:r>
            <w:r w:rsidRPr="001B3BF0">
              <w:rPr>
                <w:rFonts w:ascii="Times New Roman" w:hAnsi="Times New Roman"/>
                <w:bCs/>
              </w:rPr>
              <w:t>in {</w:t>
            </w:r>
            <w:del w:id="782" w:author="Author">
              <w:r w:rsidR="001B3BF0">
                <w:rPr>
                  <w:rFonts w:ascii="Times New Roman" w:hAnsi="Times New Roman"/>
                  <w:bCs/>
                </w:rPr>
                <w:delText>1</w:delText>
              </w:r>
              <w:r w:rsidR="001B3BF0" w:rsidRPr="001B3BF0">
                <w:rPr>
                  <w:rFonts w:ascii="Times New Roman" w:hAnsi="Times New Roman"/>
                  <w:bCs/>
                </w:rPr>
                <w:delText>10</w:delText>
              </w:r>
              <w:r w:rsidR="00BB4B8A">
                <w:rPr>
                  <w:rFonts w:ascii="Times New Roman" w:hAnsi="Times New Roman"/>
                  <w:bCs/>
                </w:rPr>
                <w:delText>;010</w:delText>
              </w:r>
            </w:del>
            <w:ins w:id="783" w:author="Author">
              <w:r w:rsidR="003A5EB5">
                <w:rPr>
                  <w:rFonts w:ascii="Times New Roman" w:hAnsi="Times New Roman"/>
                  <w:bCs/>
                </w:rPr>
                <w:t>0</w:t>
              </w:r>
              <w:r>
                <w:rPr>
                  <w:rFonts w:ascii="Times New Roman" w:hAnsi="Times New Roman"/>
                  <w:bCs/>
                </w:rPr>
                <w:t>1</w:t>
              </w:r>
              <w:r w:rsidRPr="001B3BF0">
                <w:rPr>
                  <w:rFonts w:ascii="Times New Roman" w:hAnsi="Times New Roman"/>
                  <w:bCs/>
                </w:rPr>
                <w:t>10</w:t>
              </w:r>
              <w:r>
                <w:rPr>
                  <w:rFonts w:ascii="Times New Roman" w:hAnsi="Times New Roman"/>
                  <w:bCs/>
                </w:rPr>
                <w:t>;</w:t>
              </w:r>
              <w:r w:rsidR="003A5EB5">
                <w:rPr>
                  <w:rFonts w:ascii="Times New Roman" w:hAnsi="Times New Roman"/>
                  <w:bCs/>
                </w:rPr>
                <w:t>0</w:t>
              </w:r>
              <w:r>
                <w:rPr>
                  <w:rFonts w:ascii="Times New Roman" w:hAnsi="Times New Roman"/>
                  <w:bCs/>
                </w:rPr>
                <w:t>010</w:t>
              </w:r>
            </w:ins>
            <w:r>
              <w:rPr>
                <w:rFonts w:ascii="Times New Roman" w:hAnsi="Times New Roman"/>
                <w:bCs/>
              </w:rPr>
              <w:t>} as if no exemption applied</w:t>
            </w:r>
            <w:r w:rsidRPr="001B3BF0">
              <w:rPr>
                <w:rFonts w:ascii="Times New Roman" w:hAnsi="Times New Roman"/>
                <w:bCs/>
              </w:rPr>
              <w:t>.</w:t>
            </w:r>
          </w:p>
          <w:p w14:paraId="18D8428B" w14:textId="77777777" w:rsidR="00CB48CC" w:rsidRPr="0084012A" w:rsidRDefault="00CB48CC" w:rsidP="00CB48CC">
            <w:pPr>
              <w:pStyle w:val="BodyText1"/>
              <w:spacing w:line="240" w:lineRule="auto"/>
              <w:rPr>
                <w:rFonts w:ascii="Times New Roman" w:hAnsi="Times New Roman"/>
                <w:bCs/>
              </w:rPr>
            </w:pPr>
          </w:p>
        </w:tc>
      </w:tr>
      <w:tr w:rsidR="00CB48CC" w:rsidRPr="00FE002E" w14:paraId="5029F8E7" w14:textId="77777777" w:rsidTr="00E1595A">
        <w:trPr>
          <w:trHeight w:val="304"/>
        </w:trPr>
        <w:tc>
          <w:tcPr>
            <w:tcW w:w="1531" w:type="dxa"/>
          </w:tcPr>
          <w:p w14:paraId="598E1804" w14:textId="29728746" w:rsidR="00CB48CC" w:rsidRPr="00A963A5" w:rsidRDefault="00CB48CC" w:rsidP="00CB48CC">
            <w:pPr>
              <w:pStyle w:val="BodyText1"/>
              <w:rPr>
                <w:rFonts w:ascii="Times New Roman" w:hAnsi="Times New Roman"/>
                <w:bCs/>
              </w:rPr>
            </w:pPr>
            <w:r w:rsidRPr="00A963A5">
              <w:rPr>
                <w:rFonts w:ascii="Times New Roman" w:hAnsi="Times New Roman"/>
                <w:bCs/>
              </w:rPr>
              <w:t>{</w:t>
            </w:r>
            <w:del w:id="784" w:author="Author">
              <w:r w:rsidR="00AE2798">
                <w:rPr>
                  <w:rFonts w:ascii="Times New Roman" w:hAnsi="Times New Roman"/>
                  <w:bCs/>
                </w:rPr>
                <w:delText>130</w:delText>
              </w:r>
              <w:r w:rsidR="00F71081">
                <w:rPr>
                  <w:rFonts w:ascii="Times New Roman" w:hAnsi="Times New Roman"/>
                  <w:bCs/>
                </w:rPr>
                <w:delText>;010</w:delText>
              </w:r>
            </w:del>
            <w:ins w:id="785" w:author="Author">
              <w:r w:rsidR="009573B2">
                <w:rPr>
                  <w:rFonts w:ascii="Times New Roman" w:hAnsi="Times New Roman"/>
                  <w:bCs/>
                </w:rPr>
                <w:t>0</w:t>
              </w:r>
              <w:r w:rsidRPr="00A963A5">
                <w:rPr>
                  <w:rFonts w:ascii="Times New Roman" w:hAnsi="Times New Roman"/>
                  <w:bCs/>
                </w:rPr>
                <w:t>130;</w:t>
              </w:r>
              <w:r w:rsidR="009573B2">
                <w:rPr>
                  <w:rFonts w:ascii="Times New Roman" w:hAnsi="Times New Roman"/>
                  <w:bCs/>
                </w:rPr>
                <w:t>0</w:t>
              </w:r>
              <w:r w:rsidRPr="00A963A5">
                <w:rPr>
                  <w:rFonts w:ascii="Times New Roman" w:hAnsi="Times New Roman"/>
                  <w:bCs/>
                </w:rPr>
                <w:t>010</w:t>
              </w:r>
            </w:ins>
            <w:r w:rsidRPr="00A963A5">
              <w:rPr>
                <w:rFonts w:ascii="Times New Roman" w:hAnsi="Times New Roman"/>
                <w:bCs/>
              </w:rPr>
              <w:t>}</w:t>
            </w:r>
          </w:p>
        </w:tc>
        <w:tc>
          <w:tcPr>
            <w:tcW w:w="7590" w:type="dxa"/>
            <w:gridSpan w:val="3"/>
          </w:tcPr>
          <w:p w14:paraId="3B3C2E5D" w14:textId="77777777" w:rsidR="00CB48CC" w:rsidRPr="00A963A5" w:rsidRDefault="00CB48CC" w:rsidP="00CB48CC">
            <w:pPr>
              <w:pStyle w:val="BodyText1"/>
              <w:spacing w:line="240" w:lineRule="auto"/>
              <w:rPr>
                <w:rFonts w:ascii="Times New Roman" w:hAnsi="Times New Roman"/>
                <w:bCs/>
              </w:rPr>
            </w:pPr>
            <w:r w:rsidRPr="00A963A5">
              <w:rPr>
                <w:rFonts w:ascii="Times New Roman" w:hAnsi="Times New Roman"/>
                <w:b/>
                <w:bCs/>
              </w:rPr>
              <w:t>Capped notional amount of written credit derivatives</w:t>
            </w:r>
          </w:p>
          <w:p w14:paraId="0ECB889E" w14:textId="77777777" w:rsidR="00CB48CC" w:rsidRPr="00A963A5" w:rsidRDefault="00CB48CC" w:rsidP="00CB48CC">
            <w:pPr>
              <w:pStyle w:val="BodyText1"/>
              <w:spacing w:line="240" w:lineRule="auto"/>
              <w:rPr>
                <w:rFonts w:ascii="Times New Roman" w:hAnsi="Times New Roman"/>
                <w:bCs/>
              </w:rPr>
            </w:pPr>
          </w:p>
          <w:p w14:paraId="3144DF47" w14:textId="29BC5888" w:rsidR="00CB48CC" w:rsidRPr="00A963A5" w:rsidRDefault="00CB48CC" w:rsidP="00CB48CC">
            <w:pPr>
              <w:pStyle w:val="BodyText1"/>
              <w:spacing w:line="240" w:lineRule="auto"/>
              <w:rPr>
                <w:rFonts w:ascii="Times New Roman" w:hAnsi="Times New Roman"/>
                <w:bCs/>
              </w:rPr>
            </w:pPr>
            <w:r w:rsidRPr="00A963A5">
              <w:rPr>
                <w:rFonts w:ascii="Times New Roman" w:hAnsi="Times New Roman"/>
                <w:bCs/>
              </w:rPr>
              <w:t xml:space="preserve">Article </w:t>
            </w:r>
            <w:del w:id="786" w:author="Author">
              <w:r w:rsidR="00AE2798">
                <w:rPr>
                  <w:rFonts w:ascii="Times New Roman" w:hAnsi="Times New Roman"/>
                  <w:bCs/>
                </w:rPr>
                <w:delText>429a(5) to (7) of the</w:delText>
              </w:r>
            </w:del>
            <w:ins w:id="787" w:author="Author">
              <w:r w:rsidRPr="00A963A5">
                <w:rPr>
                  <w:rFonts w:ascii="Times New Roman" w:hAnsi="Times New Roman"/>
                  <w:bCs/>
                </w:rPr>
                <w:t>429</w:t>
              </w:r>
              <w:r w:rsidRPr="00AA40B0">
                <w:rPr>
                  <w:rFonts w:ascii="Times New Roman" w:hAnsi="Times New Roman"/>
                  <w:bCs/>
                </w:rPr>
                <w:t>d</w:t>
              </w:r>
            </w:ins>
            <w:r w:rsidRPr="00A963A5">
              <w:rPr>
                <w:rFonts w:ascii="Times New Roman" w:hAnsi="Times New Roman"/>
                <w:bCs/>
              </w:rPr>
              <w:t xml:space="preserve"> </w:t>
            </w:r>
            <w:r w:rsidR="00684733">
              <w:rPr>
                <w:rFonts w:ascii="Times New Roman" w:hAnsi="Times New Roman"/>
                <w:bCs/>
              </w:rPr>
              <w:t>CRR</w:t>
            </w:r>
          </w:p>
          <w:p w14:paraId="3A368461" w14:textId="77777777" w:rsidR="00CB48CC" w:rsidRPr="00AA40B0" w:rsidRDefault="00CB48CC" w:rsidP="00CB48CC">
            <w:pPr>
              <w:pStyle w:val="BodyText1"/>
              <w:spacing w:line="240" w:lineRule="auto"/>
              <w:rPr>
                <w:rFonts w:ascii="Times New Roman" w:hAnsi="Times New Roman"/>
                <w:bCs/>
              </w:rPr>
            </w:pPr>
          </w:p>
          <w:p w14:paraId="5881520E" w14:textId="61BF5496" w:rsidR="00CB48CC" w:rsidRPr="00A963A5" w:rsidRDefault="00CB48CC" w:rsidP="00CB48CC">
            <w:pPr>
              <w:pStyle w:val="BodyText1"/>
              <w:spacing w:line="240" w:lineRule="auto"/>
              <w:rPr>
                <w:rFonts w:ascii="Times New Roman" w:hAnsi="Times New Roman"/>
                <w:bCs/>
              </w:rPr>
            </w:pPr>
            <w:r w:rsidRPr="00F62ED1">
              <w:rPr>
                <w:rFonts w:ascii="Times New Roman" w:hAnsi="Times New Roman"/>
                <w:bCs/>
              </w:rPr>
              <w:t xml:space="preserve">Capped notional </w:t>
            </w:r>
            <w:del w:id="788" w:author="Author">
              <w:r w:rsidR="00AE2798" w:rsidRPr="00F23061">
                <w:rPr>
                  <w:rFonts w:ascii="Times New Roman" w:hAnsi="Times New Roman"/>
                  <w:bCs/>
                </w:rPr>
                <w:delText>value</w:delText>
              </w:r>
            </w:del>
            <w:ins w:id="789" w:author="Author">
              <w:r w:rsidR="00506444">
                <w:rPr>
                  <w:rFonts w:ascii="Times New Roman" w:hAnsi="Times New Roman"/>
                  <w:bCs/>
                </w:rPr>
                <w:t>amount</w:t>
              </w:r>
            </w:ins>
            <w:r w:rsidR="00506444" w:rsidRPr="00F62ED1">
              <w:rPr>
                <w:rFonts w:ascii="Times New Roman" w:hAnsi="Times New Roman"/>
                <w:bCs/>
              </w:rPr>
              <w:t xml:space="preserve"> </w:t>
            </w:r>
            <w:r w:rsidRPr="00F62ED1">
              <w:rPr>
                <w:rFonts w:ascii="Times New Roman" w:hAnsi="Times New Roman"/>
                <w:bCs/>
              </w:rPr>
              <w:t>of written credit derivatives (</w:t>
            </w:r>
            <w:del w:id="790" w:author="Author">
              <w:r w:rsidR="00AE2798" w:rsidRPr="00F23061">
                <w:rPr>
                  <w:rFonts w:ascii="Times New Roman" w:hAnsi="Times New Roman"/>
                  <w:bCs/>
                </w:rPr>
                <w:delText>i</w:delText>
              </w:r>
              <w:r w:rsidR="00AE2798">
                <w:rPr>
                  <w:rFonts w:ascii="Times New Roman" w:hAnsi="Times New Roman"/>
                  <w:bCs/>
                </w:rPr>
                <w:delText>.</w:delText>
              </w:r>
              <w:r w:rsidR="00AE2798" w:rsidRPr="00F23061">
                <w:rPr>
                  <w:rFonts w:ascii="Times New Roman" w:hAnsi="Times New Roman"/>
                  <w:bCs/>
                </w:rPr>
                <w:delText>e</w:delText>
              </w:r>
              <w:r w:rsidR="00AE2798">
                <w:rPr>
                  <w:rFonts w:ascii="Times New Roman" w:hAnsi="Times New Roman"/>
                  <w:bCs/>
                </w:rPr>
                <w:delText>.</w:delText>
              </w:r>
              <w:r w:rsidR="00AE2798" w:rsidRPr="00F23061">
                <w:rPr>
                  <w:rFonts w:ascii="Times New Roman" w:hAnsi="Times New Roman"/>
                  <w:bCs/>
                </w:rPr>
                <w:delText xml:space="preserve"> where the </w:delText>
              </w:r>
              <w:r w:rsidR="00703D5A">
                <w:rPr>
                  <w:rFonts w:ascii="Times New Roman" w:hAnsi="Times New Roman"/>
                  <w:bCs/>
                </w:rPr>
                <w:delText>institution</w:delText>
              </w:r>
              <w:r w:rsidR="00703D5A" w:rsidRPr="00F23061">
                <w:rPr>
                  <w:rFonts w:ascii="Times New Roman" w:hAnsi="Times New Roman"/>
                  <w:bCs/>
                </w:rPr>
                <w:delText xml:space="preserve"> </w:delText>
              </w:r>
              <w:r w:rsidR="00AE2798" w:rsidRPr="00F23061">
                <w:rPr>
                  <w:rFonts w:ascii="Times New Roman" w:hAnsi="Times New Roman"/>
                  <w:bCs/>
                </w:rPr>
                <w:delText>is providing credit protection to a counterparty)</w:delText>
              </w:r>
            </w:del>
            <w:ins w:id="791" w:author="Author">
              <w:r w:rsidRPr="009D5E42">
                <w:rPr>
                  <w:rFonts w:ascii="Times New Roman" w:hAnsi="Times New Roman"/>
                  <w:bCs/>
                </w:rPr>
                <w:t>as defined in Article 429d(1)</w:t>
              </w:r>
              <w:r w:rsidRPr="00A963A5">
                <w:rPr>
                  <w:rFonts w:ascii="Times New Roman" w:hAnsi="Times New Roman"/>
                  <w:bCs/>
                </w:rPr>
                <w:t>)</w:t>
              </w:r>
            </w:ins>
            <w:r w:rsidRPr="00A963A5">
              <w:rPr>
                <w:rFonts w:ascii="Times New Roman" w:hAnsi="Times New Roman"/>
                <w:bCs/>
              </w:rPr>
              <w:t xml:space="preserve"> as set out in Article </w:t>
            </w:r>
            <w:del w:id="792" w:author="Author">
              <w:r w:rsidR="00AE2798">
                <w:rPr>
                  <w:rFonts w:ascii="Times New Roman" w:hAnsi="Times New Roman"/>
                  <w:bCs/>
                </w:rPr>
                <w:delText>429a</w:delText>
              </w:r>
              <w:r w:rsidR="00C62E9A">
                <w:rPr>
                  <w:rFonts w:ascii="Times New Roman" w:hAnsi="Times New Roman"/>
                  <w:bCs/>
                </w:rPr>
                <w:delText>(5) to (7)</w:delText>
              </w:r>
              <w:r w:rsidR="00AE2798">
                <w:rPr>
                  <w:rFonts w:ascii="Times New Roman" w:hAnsi="Times New Roman"/>
                  <w:bCs/>
                </w:rPr>
                <w:delText xml:space="preserve"> of the</w:delText>
              </w:r>
            </w:del>
            <w:ins w:id="793" w:author="Author">
              <w:r w:rsidRPr="00A963A5">
                <w:rPr>
                  <w:rFonts w:ascii="Times New Roman" w:hAnsi="Times New Roman"/>
                  <w:bCs/>
                </w:rPr>
                <w:t>429</w:t>
              </w:r>
              <w:r>
                <w:rPr>
                  <w:rFonts w:ascii="Times New Roman" w:hAnsi="Times New Roman"/>
                  <w:bCs/>
                </w:rPr>
                <w:t>d</w:t>
              </w:r>
            </w:ins>
            <w:r>
              <w:rPr>
                <w:rFonts w:ascii="Times New Roman" w:hAnsi="Times New Roman"/>
                <w:bCs/>
              </w:rPr>
              <w:t xml:space="preserve"> </w:t>
            </w:r>
            <w:r w:rsidR="00684733">
              <w:rPr>
                <w:rFonts w:ascii="Times New Roman" w:hAnsi="Times New Roman"/>
                <w:bCs/>
              </w:rPr>
              <w:t>CRR</w:t>
            </w:r>
            <w:r w:rsidRPr="00A963A5">
              <w:rPr>
                <w:rFonts w:ascii="Times New Roman" w:hAnsi="Times New Roman"/>
                <w:bCs/>
              </w:rPr>
              <w:t>.</w:t>
            </w:r>
          </w:p>
          <w:p w14:paraId="7435D499" w14:textId="77777777" w:rsidR="00CB48CC" w:rsidRPr="00AA40B0" w:rsidRDefault="00CB48CC" w:rsidP="00CB48CC">
            <w:pPr>
              <w:pStyle w:val="BodyText1"/>
              <w:spacing w:line="240" w:lineRule="auto"/>
              <w:rPr>
                <w:rFonts w:ascii="Times New Roman" w:hAnsi="Times New Roman"/>
                <w:bCs/>
              </w:rPr>
            </w:pPr>
          </w:p>
        </w:tc>
      </w:tr>
      <w:tr w:rsidR="00CB48CC" w:rsidRPr="00FE002E" w14:paraId="5DA0B9DC" w14:textId="77777777" w:rsidTr="00E1595A">
        <w:trPr>
          <w:trHeight w:val="304"/>
        </w:trPr>
        <w:tc>
          <w:tcPr>
            <w:tcW w:w="1531" w:type="dxa"/>
          </w:tcPr>
          <w:p w14:paraId="753E918D" w14:textId="041CEE10" w:rsidR="00CB48CC" w:rsidRPr="00AA40B0" w:rsidRDefault="00CB48CC" w:rsidP="00CB48CC">
            <w:pPr>
              <w:pStyle w:val="BodyText1"/>
              <w:rPr>
                <w:rFonts w:ascii="Times New Roman" w:hAnsi="Times New Roman"/>
                <w:bCs/>
              </w:rPr>
            </w:pPr>
            <w:r w:rsidRPr="00AA40B0">
              <w:rPr>
                <w:rFonts w:ascii="Times New Roman" w:hAnsi="Times New Roman"/>
                <w:bCs/>
              </w:rPr>
              <w:t>{</w:t>
            </w:r>
            <w:del w:id="794" w:author="Author">
              <w:r w:rsidR="00AE2798">
                <w:rPr>
                  <w:rFonts w:ascii="Times New Roman" w:hAnsi="Times New Roman"/>
                  <w:bCs/>
                </w:rPr>
                <w:delText>140</w:delText>
              </w:r>
              <w:r w:rsidR="00F71081">
                <w:rPr>
                  <w:rFonts w:ascii="Times New Roman" w:hAnsi="Times New Roman"/>
                  <w:bCs/>
                </w:rPr>
                <w:delText>;010</w:delText>
              </w:r>
            </w:del>
            <w:ins w:id="795" w:author="Author">
              <w:r w:rsidR="009573B2">
                <w:rPr>
                  <w:rFonts w:ascii="Times New Roman" w:hAnsi="Times New Roman"/>
                  <w:bCs/>
                </w:rPr>
                <w:t>0</w:t>
              </w:r>
              <w:r w:rsidRPr="00AA40B0">
                <w:rPr>
                  <w:rFonts w:ascii="Times New Roman" w:hAnsi="Times New Roman"/>
                  <w:bCs/>
                </w:rPr>
                <w:t>140;</w:t>
              </w:r>
              <w:r w:rsidR="009573B2">
                <w:rPr>
                  <w:rFonts w:ascii="Times New Roman" w:hAnsi="Times New Roman"/>
                  <w:bCs/>
                </w:rPr>
                <w:t>0</w:t>
              </w:r>
              <w:r w:rsidRPr="00AA40B0">
                <w:rPr>
                  <w:rFonts w:ascii="Times New Roman" w:hAnsi="Times New Roman"/>
                  <w:bCs/>
                </w:rPr>
                <w:t>010</w:t>
              </w:r>
            </w:ins>
            <w:r w:rsidRPr="00AA40B0">
              <w:rPr>
                <w:rFonts w:ascii="Times New Roman" w:hAnsi="Times New Roman"/>
                <w:bCs/>
              </w:rPr>
              <w:t>}</w:t>
            </w:r>
          </w:p>
        </w:tc>
        <w:tc>
          <w:tcPr>
            <w:tcW w:w="7590" w:type="dxa"/>
            <w:gridSpan w:val="3"/>
          </w:tcPr>
          <w:p w14:paraId="7C62D40B" w14:textId="77777777" w:rsidR="00CB48CC" w:rsidRPr="00AA40B0" w:rsidRDefault="00CB48CC" w:rsidP="00CB48CC">
            <w:pPr>
              <w:pStyle w:val="BodyText1"/>
              <w:spacing w:line="240" w:lineRule="auto"/>
              <w:rPr>
                <w:rFonts w:ascii="Times New Roman" w:hAnsi="Times New Roman"/>
                <w:bCs/>
              </w:rPr>
            </w:pPr>
            <w:r w:rsidRPr="00AA40B0">
              <w:rPr>
                <w:rFonts w:ascii="Times New Roman" w:hAnsi="Times New Roman"/>
                <w:b/>
                <w:bCs/>
              </w:rPr>
              <w:t>(-) Eligible purchased credit derivatives offset against written credit derivatives</w:t>
            </w:r>
          </w:p>
          <w:p w14:paraId="766D93B8" w14:textId="77777777" w:rsidR="00CB48CC" w:rsidRPr="00AA40B0" w:rsidRDefault="00CB48CC" w:rsidP="00CB48CC">
            <w:pPr>
              <w:pStyle w:val="BodyText1"/>
              <w:spacing w:line="240" w:lineRule="auto"/>
              <w:rPr>
                <w:rFonts w:ascii="Times New Roman" w:hAnsi="Times New Roman"/>
                <w:bCs/>
              </w:rPr>
            </w:pPr>
          </w:p>
          <w:p w14:paraId="64C8DF12" w14:textId="64E5A10B" w:rsidR="00CB48CC" w:rsidRPr="00AA40B0" w:rsidRDefault="00CB48CC" w:rsidP="00CB48CC">
            <w:pPr>
              <w:pStyle w:val="BodyText1"/>
              <w:spacing w:line="240" w:lineRule="auto"/>
              <w:rPr>
                <w:rFonts w:ascii="Times New Roman" w:hAnsi="Times New Roman"/>
                <w:bCs/>
              </w:rPr>
            </w:pPr>
            <w:r w:rsidRPr="00AA40B0">
              <w:rPr>
                <w:rFonts w:ascii="Times New Roman" w:hAnsi="Times New Roman"/>
                <w:bCs/>
              </w:rPr>
              <w:t xml:space="preserve">Article </w:t>
            </w:r>
            <w:del w:id="796" w:author="Author">
              <w:r w:rsidR="00AE2798">
                <w:rPr>
                  <w:rFonts w:ascii="Times New Roman" w:hAnsi="Times New Roman"/>
                  <w:bCs/>
                </w:rPr>
                <w:delText>429a(5) to (7) of the</w:delText>
              </w:r>
            </w:del>
            <w:ins w:id="797" w:author="Author">
              <w:r w:rsidRPr="00AA40B0">
                <w:rPr>
                  <w:rFonts w:ascii="Times New Roman" w:hAnsi="Times New Roman"/>
                  <w:bCs/>
                </w:rPr>
                <w:t>429</w:t>
              </w:r>
              <w:r>
                <w:rPr>
                  <w:rFonts w:ascii="Times New Roman" w:hAnsi="Times New Roman"/>
                  <w:bCs/>
                </w:rPr>
                <w:t>d</w:t>
              </w:r>
            </w:ins>
            <w:r>
              <w:rPr>
                <w:rFonts w:ascii="Times New Roman" w:hAnsi="Times New Roman"/>
                <w:bCs/>
              </w:rPr>
              <w:t xml:space="preserve"> </w:t>
            </w:r>
            <w:r w:rsidR="00684733">
              <w:rPr>
                <w:rFonts w:ascii="Times New Roman" w:hAnsi="Times New Roman"/>
                <w:bCs/>
              </w:rPr>
              <w:t>CRR</w:t>
            </w:r>
          </w:p>
          <w:p w14:paraId="09229EAB" w14:textId="77777777" w:rsidR="00CB48CC" w:rsidRPr="00AA40B0" w:rsidRDefault="00CB48CC" w:rsidP="00CB48CC">
            <w:pPr>
              <w:pStyle w:val="BodyText1"/>
              <w:spacing w:line="240" w:lineRule="auto"/>
              <w:rPr>
                <w:rFonts w:ascii="Times New Roman" w:hAnsi="Times New Roman"/>
                <w:bCs/>
              </w:rPr>
            </w:pPr>
          </w:p>
          <w:p w14:paraId="102DB388" w14:textId="7A41B80F" w:rsidR="00CB48CC" w:rsidRPr="00AA40B0" w:rsidRDefault="00CB48CC" w:rsidP="00CB48CC">
            <w:pPr>
              <w:pStyle w:val="BodyText1"/>
              <w:spacing w:line="240" w:lineRule="auto"/>
              <w:rPr>
                <w:rFonts w:ascii="Times New Roman" w:hAnsi="Times New Roman"/>
                <w:bCs/>
              </w:rPr>
            </w:pPr>
            <w:r w:rsidRPr="00AA40B0">
              <w:rPr>
                <w:rFonts w:ascii="Times New Roman" w:hAnsi="Times New Roman"/>
                <w:bCs/>
              </w:rPr>
              <w:t xml:space="preserve">Capped notional </w:t>
            </w:r>
            <w:del w:id="798" w:author="Author">
              <w:r w:rsidR="00AE2798" w:rsidRPr="00F23061">
                <w:rPr>
                  <w:rFonts w:ascii="Times New Roman" w:hAnsi="Times New Roman"/>
                  <w:bCs/>
                </w:rPr>
                <w:delText>value</w:delText>
              </w:r>
            </w:del>
            <w:ins w:id="799" w:author="Author">
              <w:r w:rsidR="00506444">
                <w:rPr>
                  <w:rFonts w:ascii="Times New Roman" w:hAnsi="Times New Roman"/>
                  <w:bCs/>
                </w:rPr>
                <w:t>amount</w:t>
              </w:r>
            </w:ins>
            <w:r w:rsidR="00506444" w:rsidRPr="00AA40B0">
              <w:rPr>
                <w:rFonts w:ascii="Times New Roman" w:hAnsi="Times New Roman"/>
                <w:bCs/>
              </w:rPr>
              <w:t xml:space="preserve"> </w:t>
            </w:r>
            <w:r w:rsidRPr="00AA40B0">
              <w:rPr>
                <w:rFonts w:ascii="Times New Roman" w:hAnsi="Times New Roman"/>
                <w:bCs/>
              </w:rPr>
              <w:t>of purchased credit derivatives (i.e. where the institution is buying credit protection from a counterparty) on the same reference names as those credit derivatives written by the institution, where the remaining maturity of the purchased protection is equal to or greater than the remaining maturity of the sold protection. Hence, the value shall not be greater than the value entered in {</w:t>
            </w:r>
            <w:del w:id="800" w:author="Author">
              <w:r w:rsidR="00AE2798">
                <w:rPr>
                  <w:rFonts w:ascii="Times New Roman" w:hAnsi="Times New Roman"/>
                  <w:bCs/>
                </w:rPr>
                <w:delText>130</w:delText>
              </w:r>
              <w:r w:rsidR="00BB4B8A">
                <w:rPr>
                  <w:rFonts w:ascii="Times New Roman" w:hAnsi="Times New Roman"/>
                  <w:bCs/>
                </w:rPr>
                <w:delText>;010</w:delText>
              </w:r>
            </w:del>
            <w:ins w:id="801" w:author="Author">
              <w:r w:rsidR="003A5EB5">
                <w:rPr>
                  <w:rFonts w:ascii="Times New Roman" w:hAnsi="Times New Roman"/>
                  <w:bCs/>
                </w:rPr>
                <w:t>0</w:t>
              </w:r>
              <w:r w:rsidRPr="00AA40B0">
                <w:rPr>
                  <w:rFonts w:ascii="Times New Roman" w:hAnsi="Times New Roman"/>
                  <w:bCs/>
                </w:rPr>
                <w:t>130;</w:t>
              </w:r>
              <w:r w:rsidR="003A5EB5">
                <w:rPr>
                  <w:rFonts w:ascii="Times New Roman" w:hAnsi="Times New Roman"/>
                  <w:bCs/>
                </w:rPr>
                <w:t>0</w:t>
              </w:r>
              <w:r w:rsidRPr="00AA40B0">
                <w:rPr>
                  <w:rFonts w:ascii="Times New Roman" w:hAnsi="Times New Roman"/>
                  <w:bCs/>
                </w:rPr>
                <w:t>010</w:t>
              </w:r>
            </w:ins>
            <w:r w:rsidRPr="00AA40B0">
              <w:rPr>
                <w:rFonts w:ascii="Times New Roman" w:hAnsi="Times New Roman"/>
                <w:bCs/>
              </w:rPr>
              <w:t>} for each reference name.</w:t>
            </w:r>
          </w:p>
          <w:p w14:paraId="444D1EBB" w14:textId="77777777" w:rsidR="00CB48CC" w:rsidRPr="00AA40B0" w:rsidRDefault="00CB48CC" w:rsidP="00CB48CC">
            <w:pPr>
              <w:pStyle w:val="BodyText1"/>
              <w:spacing w:line="240" w:lineRule="auto"/>
              <w:rPr>
                <w:rFonts w:ascii="Times New Roman" w:hAnsi="Times New Roman"/>
                <w:bCs/>
              </w:rPr>
            </w:pPr>
          </w:p>
        </w:tc>
      </w:tr>
      <w:tr w:rsidR="00CB48CC" w:rsidRPr="00FE002E" w14:paraId="31F41404" w14:textId="77777777" w:rsidTr="00E1595A">
        <w:trPr>
          <w:trHeight w:val="983"/>
        </w:trPr>
        <w:tc>
          <w:tcPr>
            <w:tcW w:w="1531" w:type="dxa"/>
          </w:tcPr>
          <w:p w14:paraId="7A070329" w14:textId="463F181A" w:rsidR="00CB48CC" w:rsidRPr="00FE002E" w:rsidRDefault="00CB48CC" w:rsidP="00CB48CC">
            <w:pPr>
              <w:pStyle w:val="BodyText1"/>
              <w:rPr>
                <w:rFonts w:ascii="Times New Roman" w:hAnsi="Times New Roman"/>
                <w:bCs/>
              </w:rPr>
            </w:pPr>
            <w:r w:rsidRPr="00FE002E">
              <w:rPr>
                <w:rFonts w:ascii="Times New Roman" w:hAnsi="Times New Roman"/>
                <w:bCs/>
              </w:rPr>
              <w:t>{</w:t>
            </w:r>
            <w:del w:id="802" w:author="Author">
              <w:r w:rsidR="00AE2798">
                <w:rPr>
                  <w:rFonts w:ascii="Times New Roman" w:hAnsi="Times New Roman"/>
                  <w:bCs/>
                </w:rPr>
                <w:delText>15</w:delText>
              </w:r>
              <w:r w:rsidR="00AE2798" w:rsidRPr="00FE002E">
                <w:rPr>
                  <w:rFonts w:ascii="Times New Roman" w:hAnsi="Times New Roman"/>
                  <w:bCs/>
                </w:rPr>
                <w:delText>0</w:delText>
              </w:r>
              <w:r w:rsidR="00F71081">
                <w:rPr>
                  <w:rFonts w:ascii="Times New Roman" w:hAnsi="Times New Roman"/>
                  <w:bCs/>
                </w:rPr>
                <w:delText>;010</w:delText>
              </w:r>
            </w:del>
            <w:ins w:id="803" w:author="Author">
              <w:r w:rsidR="009573B2">
                <w:rPr>
                  <w:rFonts w:ascii="Times New Roman" w:hAnsi="Times New Roman"/>
                  <w:bCs/>
                </w:rPr>
                <w:t>0</w:t>
              </w:r>
              <w:r>
                <w:rPr>
                  <w:rFonts w:ascii="Times New Roman" w:hAnsi="Times New Roman"/>
                  <w:bCs/>
                </w:rPr>
                <w:t>15</w:t>
              </w:r>
              <w:r w:rsidRPr="00FE002E">
                <w:rPr>
                  <w:rFonts w:ascii="Times New Roman" w:hAnsi="Times New Roman"/>
                  <w:bCs/>
                </w:rPr>
                <w:t>0</w:t>
              </w:r>
              <w:r>
                <w:rPr>
                  <w:rFonts w:ascii="Times New Roman" w:hAnsi="Times New Roman"/>
                  <w:bCs/>
                </w:rPr>
                <w:t>;</w:t>
              </w:r>
              <w:r w:rsidR="009573B2">
                <w:rPr>
                  <w:rFonts w:ascii="Times New Roman" w:hAnsi="Times New Roman"/>
                  <w:bCs/>
                </w:rPr>
                <w:t>0</w:t>
              </w:r>
              <w:r>
                <w:rPr>
                  <w:rFonts w:ascii="Times New Roman" w:hAnsi="Times New Roman"/>
                  <w:bCs/>
                </w:rPr>
                <w:t>010</w:t>
              </w:r>
            </w:ins>
            <w:r>
              <w:rPr>
                <w:rFonts w:ascii="Times New Roman" w:hAnsi="Times New Roman"/>
                <w:bCs/>
              </w:rPr>
              <w:t>}</w:t>
            </w:r>
          </w:p>
          <w:p w14:paraId="7A113EB7" w14:textId="77777777" w:rsidR="00CB48CC" w:rsidRPr="00FE002E" w:rsidRDefault="00CB48CC" w:rsidP="00CB48CC">
            <w:pPr>
              <w:pStyle w:val="BodyText1"/>
              <w:rPr>
                <w:rFonts w:ascii="Times New Roman" w:hAnsi="Times New Roman"/>
                <w:bCs/>
              </w:rPr>
            </w:pPr>
          </w:p>
        </w:tc>
        <w:tc>
          <w:tcPr>
            <w:tcW w:w="7590" w:type="dxa"/>
            <w:gridSpan w:val="3"/>
          </w:tcPr>
          <w:p w14:paraId="029FF862" w14:textId="7D8C72A3" w:rsidR="00CB48CC" w:rsidRPr="00FE002E" w:rsidRDefault="00CB48CC" w:rsidP="00CB48CC">
            <w:pPr>
              <w:pStyle w:val="BodyText1"/>
              <w:spacing w:line="240" w:lineRule="auto"/>
              <w:rPr>
                <w:rFonts w:ascii="Times New Roman" w:hAnsi="Times New Roman"/>
                <w:bCs/>
              </w:rPr>
            </w:pPr>
            <w:r w:rsidRPr="00D83A7F">
              <w:rPr>
                <w:rFonts w:ascii="Times New Roman" w:hAnsi="Times New Roman"/>
                <w:b/>
                <w:bCs/>
              </w:rPr>
              <w:t xml:space="preserve">Off-balance sheet items with a 10% CCF </w:t>
            </w:r>
            <w:r>
              <w:rPr>
                <w:rFonts w:ascii="Times New Roman" w:hAnsi="Times New Roman"/>
                <w:b/>
                <w:bCs/>
              </w:rPr>
              <w:t>in accordance with</w:t>
            </w:r>
            <w:r w:rsidRPr="00D83A7F">
              <w:rPr>
                <w:rFonts w:ascii="Times New Roman" w:hAnsi="Times New Roman"/>
                <w:b/>
                <w:bCs/>
              </w:rPr>
              <w:t xml:space="preserve"> </w:t>
            </w:r>
            <w:r>
              <w:rPr>
                <w:rFonts w:ascii="Times New Roman" w:hAnsi="Times New Roman"/>
                <w:b/>
                <w:bCs/>
              </w:rPr>
              <w:t>Article</w:t>
            </w:r>
            <w:r w:rsidRPr="00D83A7F">
              <w:rPr>
                <w:rFonts w:ascii="Times New Roman" w:hAnsi="Times New Roman"/>
                <w:b/>
                <w:bCs/>
              </w:rPr>
              <w:t xml:space="preserve"> </w:t>
            </w:r>
            <w:del w:id="804" w:author="Author">
              <w:r w:rsidR="00AE2798" w:rsidRPr="00D83A7F">
                <w:rPr>
                  <w:rFonts w:ascii="Times New Roman" w:hAnsi="Times New Roman"/>
                  <w:b/>
                  <w:bCs/>
                </w:rPr>
                <w:delText>429(10)</w:delText>
              </w:r>
              <w:r w:rsidR="00C62E9A">
                <w:rPr>
                  <w:rFonts w:ascii="Times New Roman" w:hAnsi="Times New Roman"/>
                  <w:b/>
                  <w:bCs/>
                </w:rPr>
                <w:delText xml:space="preserve"> of the</w:delText>
              </w:r>
            </w:del>
            <w:ins w:id="805" w:author="Author">
              <w:r w:rsidRPr="00072F44">
                <w:rPr>
                  <w:rFonts w:ascii="Times New Roman" w:hAnsi="Times New Roman"/>
                  <w:b/>
                  <w:bCs/>
                </w:rPr>
                <w:t>429f</w:t>
              </w:r>
            </w:ins>
            <w:r w:rsidRPr="00072F44">
              <w:rPr>
                <w:rFonts w:ascii="Times New Roman" w:hAnsi="Times New Roman"/>
                <w:b/>
                <w:bCs/>
              </w:rPr>
              <w:t xml:space="preserve"> </w:t>
            </w:r>
            <w:r w:rsidR="00684733">
              <w:rPr>
                <w:rFonts w:ascii="Times New Roman" w:hAnsi="Times New Roman"/>
                <w:b/>
                <w:bCs/>
              </w:rPr>
              <w:t>CRR</w:t>
            </w:r>
          </w:p>
          <w:p w14:paraId="4E086B7E" w14:textId="77777777" w:rsidR="00CB48CC" w:rsidRPr="00FE002E" w:rsidRDefault="00CB48CC" w:rsidP="00CB48CC">
            <w:pPr>
              <w:pStyle w:val="BodyText1"/>
              <w:spacing w:line="240" w:lineRule="auto"/>
              <w:rPr>
                <w:rFonts w:ascii="Times New Roman" w:hAnsi="Times New Roman"/>
                <w:bCs/>
              </w:rPr>
            </w:pPr>
          </w:p>
          <w:p w14:paraId="34109AD7" w14:textId="77CC2B74" w:rsidR="00CB48CC" w:rsidRPr="00FE002E" w:rsidRDefault="00AE2798" w:rsidP="00CB48CC">
            <w:pPr>
              <w:pStyle w:val="BodyText1"/>
              <w:spacing w:line="240" w:lineRule="auto"/>
              <w:rPr>
                <w:rFonts w:ascii="Times New Roman" w:hAnsi="Times New Roman"/>
                <w:bCs/>
              </w:rPr>
            </w:pPr>
            <w:del w:id="806" w:author="Author">
              <w:r w:rsidRPr="00FE002E">
                <w:rPr>
                  <w:rFonts w:ascii="Times New Roman" w:hAnsi="Times New Roman"/>
                  <w:bCs/>
                </w:rPr>
                <w:delText>Article</w:delText>
              </w:r>
              <w:r>
                <w:rPr>
                  <w:rFonts w:ascii="Times New Roman" w:hAnsi="Times New Roman"/>
                  <w:bCs/>
                </w:rPr>
                <w:delText>s</w:delText>
              </w:r>
              <w:r w:rsidRPr="00FE002E">
                <w:rPr>
                  <w:rFonts w:ascii="Times New Roman" w:hAnsi="Times New Roman"/>
                  <w:bCs/>
                </w:rPr>
                <w:delText xml:space="preserve"> 429(10)</w:delText>
              </w:r>
              <w:r>
                <w:rPr>
                  <w:rFonts w:ascii="Times New Roman" w:hAnsi="Times New Roman"/>
                  <w:bCs/>
                </w:rPr>
                <w:delText>,</w:delText>
              </w:r>
            </w:del>
            <w:ins w:id="807" w:author="Author">
              <w:r w:rsidR="00CB48CC" w:rsidRPr="00FE002E">
                <w:rPr>
                  <w:rFonts w:ascii="Times New Roman" w:hAnsi="Times New Roman"/>
                  <w:bCs/>
                </w:rPr>
                <w:t xml:space="preserve">Article </w:t>
              </w:r>
              <w:r w:rsidR="00CB48CC" w:rsidRPr="00072F44">
                <w:rPr>
                  <w:rFonts w:ascii="Times New Roman" w:hAnsi="Times New Roman"/>
                  <w:bCs/>
                </w:rPr>
                <w:t xml:space="preserve">429f </w:t>
              </w:r>
              <w:r w:rsidR="00CB48CC">
                <w:rPr>
                  <w:rFonts w:ascii="Times New Roman" w:hAnsi="Times New Roman"/>
                  <w:bCs/>
                </w:rPr>
                <w:t>,</w:t>
              </w:r>
              <w:r w:rsidR="00803EDD">
                <w:rPr>
                  <w:rFonts w:ascii="Times New Roman" w:hAnsi="Times New Roman"/>
                  <w:bCs/>
                </w:rPr>
                <w:t xml:space="preserve"> point (d) of Article</w:t>
              </w:r>
            </w:ins>
            <w:r w:rsidR="00803EDD">
              <w:rPr>
                <w:rFonts w:ascii="Times New Roman" w:hAnsi="Times New Roman"/>
                <w:bCs/>
              </w:rPr>
              <w:t xml:space="preserve"> </w:t>
            </w:r>
            <w:r w:rsidR="00CB48CC">
              <w:rPr>
                <w:rFonts w:ascii="Times New Roman" w:hAnsi="Times New Roman"/>
                <w:bCs/>
              </w:rPr>
              <w:t>111(1</w:t>
            </w:r>
            <w:del w:id="808" w:author="Author">
              <w:r>
                <w:rPr>
                  <w:rFonts w:ascii="Times New Roman" w:hAnsi="Times New Roman"/>
                  <w:bCs/>
                </w:rPr>
                <w:delText>)(d</w:delText>
              </w:r>
            </w:del>
            <w:r w:rsidR="00CB48CC">
              <w:rPr>
                <w:rFonts w:ascii="Times New Roman" w:hAnsi="Times New Roman"/>
                <w:bCs/>
              </w:rPr>
              <w:t>) and</w:t>
            </w:r>
            <w:r w:rsidR="00803EDD">
              <w:rPr>
                <w:rFonts w:ascii="Times New Roman" w:hAnsi="Times New Roman"/>
                <w:bCs/>
              </w:rPr>
              <w:t xml:space="preserve"> </w:t>
            </w:r>
            <w:ins w:id="809" w:author="Author">
              <w:r w:rsidR="00803EDD">
                <w:rPr>
                  <w:rFonts w:ascii="Times New Roman" w:hAnsi="Times New Roman"/>
                  <w:bCs/>
                </w:rPr>
                <w:t>Article</w:t>
              </w:r>
              <w:r w:rsidR="00CB48CC">
                <w:rPr>
                  <w:rFonts w:ascii="Times New Roman" w:hAnsi="Times New Roman"/>
                  <w:bCs/>
                </w:rPr>
                <w:t xml:space="preserve"> </w:t>
              </w:r>
            </w:ins>
            <w:r w:rsidR="00CB48CC">
              <w:rPr>
                <w:rFonts w:ascii="Times New Roman" w:hAnsi="Times New Roman"/>
                <w:bCs/>
              </w:rPr>
              <w:t>166(9)</w:t>
            </w:r>
            <w:r w:rsidR="00CB48CC" w:rsidRPr="00FE002E">
              <w:rPr>
                <w:rFonts w:ascii="Times New Roman" w:hAnsi="Times New Roman"/>
                <w:bCs/>
              </w:rPr>
              <w:t xml:space="preserve"> </w:t>
            </w:r>
            <w:del w:id="810" w:author="Author">
              <w:r w:rsidRPr="00FE002E">
                <w:rPr>
                  <w:rFonts w:ascii="Times New Roman" w:hAnsi="Times New Roman"/>
                  <w:bCs/>
                </w:rPr>
                <w:delText xml:space="preserve">of the </w:delText>
              </w:r>
            </w:del>
            <w:r w:rsidR="00684733">
              <w:rPr>
                <w:rFonts w:ascii="Times New Roman" w:hAnsi="Times New Roman"/>
                <w:bCs/>
              </w:rPr>
              <w:t>CRR</w:t>
            </w:r>
          </w:p>
          <w:p w14:paraId="7C110152" w14:textId="77777777" w:rsidR="00CB48CC" w:rsidRPr="00FE002E" w:rsidRDefault="00CB48CC" w:rsidP="00CB48CC">
            <w:pPr>
              <w:pStyle w:val="BodyText1"/>
              <w:spacing w:line="240" w:lineRule="auto"/>
              <w:rPr>
                <w:rFonts w:ascii="Times New Roman" w:hAnsi="Times New Roman"/>
                <w:bCs/>
              </w:rPr>
            </w:pPr>
          </w:p>
          <w:p w14:paraId="336C911D" w14:textId="427B73F6" w:rsidR="00494A67" w:rsidRPr="00011E14" w:rsidRDefault="00CB48CC" w:rsidP="00CB48CC">
            <w:pPr>
              <w:pStyle w:val="BodyText1"/>
              <w:spacing w:line="240" w:lineRule="auto"/>
              <w:rPr>
                <w:rPrChange w:id="811" w:author="Author">
                  <w:rPr>
                    <w:rFonts w:ascii="Times New Roman" w:hAnsi="Times New Roman"/>
                  </w:rPr>
                </w:rPrChange>
              </w:rPr>
            </w:pPr>
            <w:r w:rsidRPr="00FE002E">
              <w:rPr>
                <w:rFonts w:ascii="Times New Roman" w:hAnsi="Times New Roman"/>
                <w:bCs/>
              </w:rPr>
              <w:t xml:space="preserve">The exposure value, in accordance with </w:t>
            </w:r>
            <w:r>
              <w:rPr>
                <w:rFonts w:ascii="Times New Roman" w:hAnsi="Times New Roman"/>
                <w:bCs/>
              </w:rPr>
              <w:t xml:space="preserve">Articles </w:t>
            </w:r>
            <w:del w:id="812" w:author="Author">
              <w:r w:rsidR="00AE2798" w:rsidRPr="00FE002E">
                <w:rPr>
                  <w:rFonts w:ascii="Times New Roman" w:hAnsi="Times New Roman"/>
                  <w:bCs/>
                </w:rPr>
                <w:delText>429(10)</w:delText>
              </w:r>
            </w:del>
            <w:ins w:id="813" w:author="Author">
              <w:r w:rsidRPr="00072F44">
                <w:rPr>
                  <w:rFonts w:ascii="Times New Roman" w:hAnsi="Times New Roman"/>
                  <w:bCs/>
                </w:rPr>
                <w:t xml:space="preserve">429f </w:t>
              </w:r>
            </w:ins>
            <w:r>
              <w:rPr>
                <w:rFonts w:ascii="Times New Roman" w:hAnsi="Times New Roman"/>
                <w:bCs/>
              </w:rPr>
              <w:t xml:space="preserve"> and </w:t>
            </w:r>
            <w:del w:id="814" w:author="Author">
              <w:r w:rsidR="00AE2798">
                <w:rPr>
                  <w:rFonts w:ascii="Times New Roman" w:hAnsi="Times New Roman"/>
                  <w:bCs/>
                </w:rPr>
                <w:delText>111(1)(</w:delText>
              </w:r>
            </w:del>
            <w:ins w:id="815" w:author="Author">
              <w:r w:rsidR="00803EDD">
                <w:rPr>
                  <w:rFonts w:ascii="Times New Roman" w:hAnsi="Times New Roman"/>
                  <w:bCs/>
                </w:rPr>
                <w:t>point (</w:t>
              </w:r>
            </w:ins>
            <w:r w:rsidR="00803EDD">
              <w:rPr>
                <w:rFonts w:ascii="Times New Roman" w:hAnsi="Times New Roman"/>
                <w:bCs/>
              </w:rPr>
              <w:t xml:space="preserve">d) of </w:t>
            </w:r>
            <w:del w:id="816" w:author="Author">
              <w:r w:rsidR="00AE2798" w:rsidRPr="00FE002E">
                <w:rPr>
                  <w:rFonts w:ascii="Times New Roman" w:hAnsi="Times New Roman"/>
                  <w:bCs/>
                </w:rPr>
                <w:delText>the</w:delText>
              </w:r>
            </w:del>
            <w:ins w:id="817" w:author="Author">
              <w:r w:rsidR="00803EDD">
                <w:rPr>
                  <w:rFonts w:ascii="Times New Roman" w:hAnsi="Times New Roman"/>
                  <w:bCs/>
                </w:rPr>
                <w:t xml:space="preserve">Article </w:t>
              </w:r>
              <w:r>
                <w:rPr>
                  <w:rFonts w:ascii="Times New Roman" w:hAnsi="Times New Roman"/>
                  <w:bCs/>
                </w:rPr>
                <w:t>111(1)</w:t>
              </w:r>
            </w:ins>
            <w:r>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of </w:t>
            </w:r>
            <w:r>
              <w:rPr>
                <w:rFonts w:ascii="Times New Roman" w:hAnsi="Times New Roman"/>
                <w:bCs/>
              </w:rPr>
              <w:t xml:space="preserve">low risk off-balance sheet items that would be assigned a 0% credit conversion factor </w:t>
            </w:r>
            <w:r>
              <w:rPr>
                <w:rFonts w:ascii="Times New Roman" w:hAnsi="Times New Roman"/>
                <w:iCs/>
                <w:lang w:val="en-US"/>
              </w:rPr>
              <w:t xml:space="preserve">referred to in </w:t>
            </w:r>
            <w:r w:rsidRPr="00FE002E">
              <w:rPr>
                <w:rFonts w:ascii="Times New Roman" w:hAnsi="Times New Roman"/>
                <w:iCs/>
                <w:lang w:val="en-US"/>
              </w:rPr>
              <w:t xml:space="preserve">points </w:t>
            </w:r>
            <w:r>
              <w:rPr>
                <w:rFonts w:ascii="Times New Roman" w:hAnsi="Times New Roman"/>
                <w:iCs/>
                <w:lang w:val="en-US"/>
              </w:rPr>
              <w:t>4(a) to (c</w:t>
            </w:r>
            <w:r w:rsidRPr="00FE002E">
              <w:rPr>
                <w:rFonts w:ascii="Times New Roman" w:hAnsi="Times New Roman"/>
                <w:iCs/>
                <w:lang w:val="en-US"/>
              </w:rPr>
              <w:t>)</w:t>
            </w:r>
            <w:r>
              <w:rPr>
                <w:rFonts w:ascii="Times New Roman" w:hAnsi="Times New Roman"/>
                <w:iCs/>
                <w:lang w:val="en-US"/>
              </w:rPr>
              <w:t xml:space="preserve"> </w:t>
            </w:r>
            <w:r w:rsidRPr="00FE002E">
              <w:rPr>
                <w:rFonts w:ascii="Times New Roman" w:hAnsi="Times New Roman"/>
                <w:iCs/>
                <w:lang w:val="en-US"/>
              </w:rPr>
              <w:t>of Annex I</w:t>
            </w:r>
            <w:r w:rsidRPr="00FE002E">
              <w:rPr>
                <w:rFonts w:ascii="Times New Roman" w:hAnsi="Times New Roman"/>
                <w:bCs/>
              </w:rPr>
              <w:t xml:space="preserve"> </w:t>
            </w:r>
            <w:del w:id="818" w:author="Author">
              <w:r w:rsidR="00AE2798" w:rsidRPr="00FE002E">
                <w:rPr>
                  <w:rFonts w:ascii="Times New Roman" w:hAnsi="Times New Roman"/>
                  <w:bCs/>
                </w:rPr>
                <w:delText xml:space="preserve">of the </w:delText>
              </w:r>
            </w:del>
            <w:r w:rsidR="00684733">
              <w:rPr>
                <w:rFonts w:ascii="Times New Roman" w:hAnsi="Times New Roman"/>
                <w:bCs/>
              </w:rPr>
              <w:t>CRR</w:t>
            </w:r>
            <w:r w:rsidRPr="00FE002E">
              <w:rPr>
                <w:rFonts w:ascii="Times New Roman" w:hAnsi="Times New Roman"/>
                <w:bCs/>
              </w:rPr>
              <w:t xml:space="preserve"> (as a reminder the exposure value here shall be 10% of the nominal value)</w:t>
            </w:r>
            <w:r>
              <w:rPr>
                <w:rFonts w:ascii="Times New Roman" w:hAnsi="Times New Roman"/>
                <w:bCs/>
              </w:rPr>
              <w:t>. That is commitments</w:t>
            </w:r>
            <w:r w:rsidRPr="00FE002E">
              <w:rPr>
                <w:rFonts w:ascii="Times New Roman" w:hAnsi="Times New Roman"/>
                <w:iCs/>
                <w:lang w:val="en-US"/>
              </w:rPr>
              <w:t xml:space="preserve"> which may be cancelled unconditionally at any time </w:t>
            </w:r>
            <w:r>
              <w:rPr>
                <w:rFonts w:ascii="Times New Roman" w:hAnsi="Times New Roman"/>
                <w:iCs/>
                <w:lang w:val="en-US"/>
              </w:rPr>
              <w:t xml:space="preserve">by the institution </w:t>
            </w:r>
            <w:r w:rsidRPr="00FE002E">
              <w:rPr>
                <w:rFonts w:ascii="Times New Roman" w:hAnsi="Times New Roman"/>
                <w:iCs/>
                <w:lang w:val="en-US"/>
              </w:rPr>
              <w:t xml:space="preserve">without </w:t>
            </w:r>
            <w:r>
              <w:rPr>
                <w:rFonts w:ascii="Times New Roman" w:hAnsi="Times New Roman"/>
                <w:iCs/>
                <w:lang w:val="en-US"/>
              </w:rPr>
              <w:t xml:space="preserve">prior </w:t>
            </w:r>
            <w:r w:rsidRPr="00FE002E">
              <w:rPr>
                <w:rFonts w:ascii="Times New Roman" w:hAnsi="Times New Roman"/>
                <w:iCs/>
                <w:lang w:val="en-US"/>
              </w:rPr>
              <w:t>notice</w:t>
            </w:r>
            <w:r>
              <w:rPr>
                <w:rFonts w:ascii="Times New Roman" w:hAnsi="Times New Roman"/>
                <w:iCs/>
                <w:lang w:val="en-US"/>
              </w:rPr>
              <w:t xml:space="preserve"> (UCC)</w:t>
            </w:r>
            <w:r w:rsidRPr="00F050BC">
              <w:rPr>
                <w:rFonts w:ascii="Times New Roman" w:hAnsi="Times New Roman"/>
                <w:bCs/>
              </w:rPr>
              <w:t>, or that effectively provide for automatic cancellation due to deterioration in a borrower’s creditworthiness.</w:t>
            </w:r>
            <w:r>
              <w:t xml:space="preserve"> </w:t>
            </w:r>
            <w:moveFromRangeStart w:id="819" w:author="Author" w:name="move40188955"/>
            <w:moveFrom w:id="820" w:author="Author">
              <w:r w:rsidRPr="00D70961">
                <w:rPr>
                  <w:rFonts w:ascii="Times New Roman" w:hAnsi="Times New Roman"/>
                  <w:bCs/>
                </w:rPr>
                <w:t>A</w:t>
              </w:r>
              <w:r w:rsidRPr="008C7B98">
                <w:rPr>
                  <w:rFonts w:ascii="Times New Roman" w:hAnsi="Times New Roman"/>
                  <w:bCs/>
                </w:rPr>
                <w:t>s a reminder the nominal value shall not be reduced by specific credit risk adjustments</w:t>
              </w:r>
              <w:r>
                <w:rPr>
                  <w:rFonts w:ascii="Times New Roman" w:hAnsi="Times New Roman"/>
                  <w:bCs/>
                </w:rPr>
                <w:t>.</w:t>
              </w:r>
            </w:moveFrom>
            <w:moveFromRangeEnd w:id="819"/>
          </w:p>
          <w:p w14:paraId="6707D5C8" w14:textId="77777777" w:rsidR="00494A67" w:rsidRDefault="00494A67" w:rsidP="00CB48CC">
            <w:pPr>
              <w:pStyle w:val="BodyText1"/>
              <w:spacing w:line="240" w:lineRule="auto"/>
              <w:rPr>
                <w:ins w:id="821" w:author="Author"/>
                <w:rFonts w:ascii="Times New Roman" w:hAnsi="Times New Roman"/>
                <w:bCs/>
              </w:rPr>
            </w:pPr>
          </w:p>
          <w:p w14:paraId="32A1481A" w14:textId="77777777" w:rsidR="00CB48CC" w:rsidRDefault="00CB48CC" w:rsidP="00CB48CC">
            <w:pPr>
              <w:pStyle w:val="BodyText1"/>
              <w:spacing w:line="240" w:lineRule="auto"/>
              <w:rPr>
                <w:ins w:id="822" w:author="Author"/>
                <w:rFonts w:ascii="Times New Roman" w:hAnsi="Times New Roman"/>
                <w:bCs/>
              </w:rPr>
            </w:pPr>
            <w:moveToRangeStart w:id="823" w:author="Author" w:name="move40188956"/>
            <w:moveTo w:id="824" w:author="Author">
              <w:r w:rsidRPr="00AA7A07">
                <w:rPr>
                  <w:rFonts w:ascii="Times New Roman" w:hAnsi="Times New Roman"/>
                  <w:bCs/>
                </w:rPr>
                <w:t>As a reminder the nominal value shall not be reduced by specific credit risk adjustments</w:t>
              </w:r>
              <w:r>
                <w:rPr>
                  <w:rFonts w:ascii="Times New Roman" w:hAnsi="Times New Roman"/>
                  <w:bCs/>
                </w:rPr>
                <w:t>.</w:t>
              </w:r>
            </w:moveTo>
            <w:moveToRangeEnd w:id="823"/>
            <w:ins w:id="825" w:author="Author">
              <w:r w:rsidR="0085686D">
                <w:t xml:space="preserve"> </w:t>
              </w:r>
              <w:r w:rsidR="0085686D" w:rsidRPr="0085686D">
                <w:rPr>
                  <w:rFonts w:ascii="Times New Roman" w:hAnsi="Times New Roman"/>
                  <w:bCs/>
                </w:rPr>
                <w:t>Instead, as indicated in Article 429f(2) institutions may reduce the credit exposure equivalent amount of an off-balance-sheet item by the corresponding amount of specific credit risk adjustments. This calculation is subject to a floor of zero.</w:t>
              </w:r>
            </w:ins>
          </w:p>
          <w:p w14:paraId="7057DD3E" w14:textId="77777777" w:rsidR="00CB48CC" w:rsidRDefault="00CB48CC" w:rsidP="00CB48CC">
            <w:pPr>
              <w:pStyle w:val="BodyText1"/>
              <w:spacing w:line="240" w:lineRule="auto"/>
              <w:rPr>
                <w:rFonts w:ascii="Times New Roman" w:hAnsi="Times New Roman"/>
                <w:bCs/>
              </w:rPr>
            </w:pPr>
          </w:p>
          <w:p w14:paraId="75CF7E85" w14:textId="151C8D6B" w:rsidR="00CB48CC" w:rsidRPr="00FE002E" w:rsidRDefault="00CB48CC" w:rsidP="00CB48CC">
            <w:pPr>
              <w:pStyle w:val="BodyText1"/>
              <w:spacing w:line="240" w:lineRule="auto"/>
              <w:rPr>
                <w:rFonts w:ascii="Times New Roman" w:hAnsi="Times New Roman"/>
                <w:bCs/>
              </w:rPr>
            </w:pPr>
            <w:r>
              <w:rPr>
                <w:rFonts w:ascii="Times New Roman" w:hAnsi="Times New Roman"/>
                <w:bCs/>
              </w:rPr>
              <w:lastRenderedPageBreak/>
              <w:t>W</w:t>
            </w:r>
            <w:r w:rsidRPr="00FC452B">
              <w:rPr>
                <w:rFonts w:ascii="Times New Roman" w:hAnsi="Times New Roman"/>
                <w:bCs/>
              </w:rPr>
              <w:t>here a commitment refers to the extension of another commitment, the lower of the two conversion factors associated with the individual commitment shall be used</w:t>
            </w:r>
            <w:r>
              <w:rPr>
                <w:rFonts w:ascii="Times New Roman" w:hAnsi="Times New Roman"/>
                <w:bCs/>
              </w:rPr>
              <w:t xml:space="preserve"> in accordance with Article 166(9) </w:t>
            </w:r>
            <w:del w:id="826" w:author="Author">
              <w:r w:rsidR="00AE2798">
                <w:rPr>
                  <w:rFonts w:ascii="Times New Roman" w:hAnsi="Times New Roman"/>
                  <w:bCs/>
                </w:rPr>
                <w:delText xml:space="preserve">of the </w:delText>
              </w:r>
            </w:del>
            <w:r w:rsidR="00684733">
              <w:rPr>
                <w:rFonts w:ascii="Times New Roman" w:hAnsi="Times New Roman"/>
                <w:bCs/>
              </w:rPr>
              <w:t>CRR</w:t>
            </w:r>
            <w:r>
              <w:rPr>
                <w:rFonts w:ascii="Times New Roman" w:hAnsi="Times New Roman"/>
                <w:bCs/>
              </w:rPr>
              <w:t>.</w:t>
            </w:r>
          </w:p>
          <w:p w14:paraId="34359CD8" w14:textId="77777777" w:rsidR="00CB48CC" w:rsidRPr="00FE002E" w:rsidRDefault="00CB48CC" w:rsidP="00CB48CC">
            <w:pPr>
              <w:pStyle w:val="BodyText1"/>
              <w:spacing w:line="240" w:lineRule="auto"/>
              <w:rPr>
                <w:rFonts w:ascii="Times New Roman" w:hAnsi="Times New Roman"/>
                <w:bCs/>
              </w:rPr>
            </w:pPr>
          </w:p>
          <w:p w14:paraId="6E0972DF" w14:textId="77777777" w:rsidR="00AE2798" w:rsidRPr="00FE002E" w:rsidRDefault="00CB48CC" w:rsidP="00FE0FF1">
            <w:pPr>
              <w:pStyle w:val="BodyText1"/>
              <w:spacing w:line="240" w:lineRule="auto"/>
              <w:rPr>
                <w:del w:id="827" w:author="Author"/>
                <w:rFonts w:ascii="Times New Roman" w:hAnsi="Times New Roman"/>
                <w:bCs/>
              </w:rPr>
            </w:pPr>
            <w:r w:rsidRPr="00FE002E">
              <w:rPr>
                <w:rFonts w:ascii="Times New Roman" w:hAnsi="Times New Roman"/>
                <w:bCs/>
              </w:rPr>
              <w:t xml:space="preserve">Institutions shall not consider in this </w:t>
            </w:r>
            <w:r>
              <w:rPr>
                <w:rFonts w:ascii="Times New Roman" w:hAnsi="Times New Roman"/>
                <w:bCs/>
              </w:rPr>
              <w:t>cell</w:t>
            </w:r>
            <w:r w:rsidRPr="00FE002E">
              <w:rPr>
                <w:rFonts w:ascii="Times New Roman" w:hAnsi="Times New Roman"/>
                <w:bCs/>
              </w:rPr>
              <w:t xml:space="preserve"> </w:t>
            </w:r>
            <w:r w:rsidRPr="008D257D">
              <w:rPr>
                <w:rFonts w:ascii="Times New Roman" w:hAnsi="Times New Roman"/>
                <w:bCs/>
              </w:rPr>
              <w:t>contracts listed in Annex II</w:t>
            </w:r>
            <w:r>
              <w:rPr>
                <w:rFonts w:ascii="Times New Roman" w:hAnsi="Times New Roman"/>
                <w:bCs/>
              </w:rPr>
              <w:t xml:space="preserve"> </w:t>
            </w:r>
            <w:del w:id="828" w:author="Author">
              <w:r w:rsidR="00AE2798">
                <w:rPr>
                  <w:rFonts w:ascii="Times New Roman" w:hAnsi="Times New Roman"/>
                  <w:bCs/>
                </w:rPr>
                <w:delText xml:space="preserve">of the </w:delText>
              </w:r>
            </w:del>
            <w:r w:rsidR="00684733">
              <w:rPr>
                <w:rFonts w:ascii="Times New Roman" w:hAnsi="Times New Roman"/>
                <w:bCs/>
              </w:rPr>
              <w:t>CRR</w:t>
            </w:r>
            <w:r w:rsidRPr="008D257D">
              <w:rPr>
                <w:rFonts w:ascii="Times New Roman" w:hAnsi="Times New Roman"/>
                <w:bCs/>
              </w:rPr>
              <w:t>, credit derivatives</w:t>
            </w:r>
            <w:del w:id="829" w:author="Author">
              <w:r w:rsidR="00433E1A">
                <w:rPr>
                  <w:rFonts w:ascii="Times New Roman" w:hAnsi="Times New Roman"/>
                  <w:bCs/>
                </w:rPr>
                <w:delText xml:space="preserve"> and</w:delText>
              </w:r>
            </w:del>
            <w:ins w:id="830" w:author="Author">
              <w:r>
                <w:rPr>
                  <w:rFonts w:ascii="Times New Roman" w:hAnsi="Times New Roman"/>
                  <w:bCs/>
                </w:rPr>
                <w:t>,</w:t>
              </w:r>
            </w:ins>
            <w:r>
              <w:rPr>
                <w:rFonts w:ascii="Times New Roman" w:hAnsi="Times New Roman"/>
                <w:bCs/>
              </w:rPr>
              <w:t xml:space="preserve"> SFTs</w:t>
            </w:r>
            <w:r w:rsidRPr="00FE002E">
              <w:rPr>
                <w:rFonts w:ascii="Times New Roman" w:hAnsi="Times New Roman"/>
                <w:bCs/>
              </w:rPr>
              <w:t xml:space="preserve"> </w:t>
            </w:r>
            <w:ins w:id="831" w:author="Author">
              <w:r w:rsidRPr="00F26F4A">
                <w:rPr>
                  <w:rFonts w:ascii="Times New Roman" w:hAnsi="Times New Roman"/>
                  <w:bCs/>
                </w:rPr>
                <w:t>and positions referred to</w:t>
              </w:r>
              <w:r>
                <w:rPr>
                  <w:rFonts w:ascii="Times New Roman" w:hAnsi="Times New Roman"/>
                  <w:bCs/>
                </w:rPr>
                <w:t xml:space="preserve"> </w:t>
              </w:r>
              <w:r w:rsidRPr="00F26F4A">
                <w:rPr>
                  <w:rFonts w:ascii="Times New Roman" w:hAnsi="Times New Roman"/>
                  <w:bCs/>
                </w:rPr>
                <w:t xml:space="preserve">in Article 429d </w:t>
              </w:r>
            </w:ins>
            <w:r>
              <w:rPr>
                <w:rFonts w:ascii="Times New Roman" w:hAnsi="Times New Roman"/>
                <w:bCs/>
              </w:rPr>
              <w:t>in accordance with</w:t>
            </w:r>
            <w:r w:rsidRPr="00FE002E">
              <w:rPr>
                <w:rFonts w:ascii="Times New Roman" w:hAnsi="Times New Roman"/>
                <w:bCs/>
              </w:rPr>
              <w:t xml:space="preserve"> </w:t>
            </w:r>
            <w:r>
              <w:rPr>
                <w:rFonts w:ascii="Times New Roman" w:hAnsi="Times New Roman"/>
                <w:bCs/>
              </w:rPr>
              <w:t xml:space="preserve">Article </w:t>
            </w:r>
            <w:del w:id="832" w:author="Author">
              <w:r w:rsidR="00AA005C">
                <w:rPr>
                  <w:rFonts w:ascii="Times New Roman" w:hAnsi="Times New Roman"/>
                  <w:bCs/>
                </w:rPr>
                <w:delText>429(10)</w:delText>
              </w:r>
              <w:r w:rsidR="00AE2798" w:rsidRPr="00FE002E">
                <w:rPr>
                  <w:rFonts w:ascii="Times New Roman" w:hAnsi="Times New Roman"/>
                  <w:bCs/>
                </w:rPr>
                <w:delText xml:space="preserve"> of the</w:delText>
              </w:r>
            </w:del>
            <w:ins w:id="833" w:author="Author">
              <w:r w:rsidRPr="00072F44">
                <w:rPr>
                  <w:rFonts w:ascii="Times New Roman" w:hAnsi="Times New Roman"/>
                  <w:bCs/>
                </w:rPr>
                <w:t xml:space="preserve">429f </w:t>
              </w:r>
              <w:r>
                <w:rPr>
                  <w:rFonts w:ascii="Times New Roman" w:hAnsi="Times New Roman"/>
                  <w:bCs/>
                </w:rPr>
                <w:t xml:space="preserve"> </w:t>
              </w:r>
            </w:ins>
            <w:r>
              <w:rPr>
                <w:rFonts w:ascii="Times New Roman" w:hAnsi="Times New Roman"/>
                <w:bCs/>
              </w:rPr>
              <w:t xml:space="preserve"> </w:t>
            </w:r>
            <w:r w:rsidR="00684733">
              <w:rPr>
                <w:rFonts w:ascii="Times New Roman" w:hAnsi="Times New Roman"/>
                <w:bCs/>
              </w:rPr>
              <w:t>CRR</w:t>
            </w:r>
            <w:r w:rsidR="002B0AAC">
              <w:rPr>
                <w:rFonts w:ascii="Times New Roman" w:hAnsi="Times New Roman"/>
                <w:bCs/>
              </w:rPr>
              <w:t>.</w:t>
            </w:r>
          </w:p>
          <w:p w14:paraId="2398A4B9" w14:textId="2187B3CD" w:rsidR="00CB48CC" w:rsidRPr="00011E14" w:rsidRDefault="00CB48CC">
            <w:pPr>
              <w:pStyle w:val="BodyText1"/>
              <w:rPr>
                <w:rFonts w:ascii="Times New Roman" w:hAnsi="Times New Roman"/>
                <w:rPrChange w:id="834" w:author="Author">
                  <w:rPr>
                    <w:rFonts w:ascii="Times New Roman" w:hAnsi="Times New Roman"/>
                    <w:u w:val="single"/>
                  </w:rPr>
                </w:rPrChange>
              </w:rPr>
              <w:pPrChange w:id="835" w:author="Author">
                <w:pPr>
                  <w:pStyle w:val="BodyText1"/>
                  <w:spacing w:line="240" w:lineRule="auto"/>
                </w:pPr>
              </w:pPrChange>
            </w:pPr>
          </w:p>
        </w:tc>
      </w:tr>
      <w:tr w:rsidR="00CB48CC" w:rsidRPr="00FE002E" w14:paraId="736A5471" w14:textId="77777777" w:rsidTr="00E1595A">
        <w:trPr>
          <w:trHeight w:val="712"/>
        </w:trPr>
        <w:tc>
          <w:tcPr>
            <w:tcW w:w="1531" w:type="dxa"/>
          </w:tcPr>
          <w:p w14:paraId="7BB0A9E0" w14:textId="7B88C613" w:rsidR="00CB48CC" w:rsidRPr="00FE002E" w:rsidRDefault="00CB48CC" w:rsidP="00CB48CC">
            <w:pPr>
              <w:pStyle w:val="BodyText1"/>
              <w:rPr>
                <w:rFonts w:ascii="Times New Roman" w:hAnsi="Times New Roman"/>
                <w:bCs/>
              </w:rPr>
            </w:pPr>
            <w:r w:rsidRPr="00FE002E">
              <w:rPr>
                <w:rFonts w:ascii="Times New Roman" w:hAnsi="Times New Roman"/>
                <w:bCs/>
              </w:rPr>
              <w:lastRenderedPageBreak/>
              <w:t>{</w:t>
            </w:r>
            <w:del w:id="836" w:author="Author">
              <w:r w:rsidR="00AE2798">
                <w:rPr>
                  <w:rFonts w:ascii="Times New Roman" w:hAnsi="Times New Roman"/>
                  <w:bCs/>
                </w:rPr>
                <w:delText>16</w:delText>
              </w:r>
              <w:r w:rsidR="00AE2798" w:rsidRPr="00FE002E">
                <w:rPr>
                  <w:rFonts w:ascii="Times New Roman" w:hAnsi="Times New Roman"/>
                  <w:bCs/>
                </w:rPr>
                <w:delText>0</w:delText>
              </w:r>
              <w:r w:rsidR="00F71081">
                <w:rPr>
                  <w:rFonts w:ascii="Times New Roman" w:hAnsi="Times New Roman"/>
                  <w:bCs/>
                </w:rPr>
                <w:delText>;010</w:delText>
              </w:r>
            </w:del>
            <w:ins w:id="837" w:author="Author">
              <w:r w:rsidR="009573B2">
                <w:rPr>
                  <w:rFonts w:ascii="Times New Roman" w:hAnsi="Times New Roman"/>
                  <w:bCs/>
                </w:rPr>
                <w:t>0</w:t>
              </w:r>
              <w:r>
                <w:rPr>
                  <w:rFonts w:ascii="Times New Roman" w:hAnsi="Times New Roman"/>
                  <w:bCs/>
                </w:rPr>
                <w:t>16</w:t>
              </w:r>
              <w:r w:rsidRPr="00FE002E">
                <w:rPr>
                  <w:rFonts w:ascii="Times New Roman" w:hAnsi="Times New Roman"/>
                  <w:bCs/>
                </w:rPr>
                <w:t>0</w:t>
              </w:r>
              <w:r>
                <w:rPr>
                  <w:rFonts w:ascii="Times New Roman" w:hAnsi="Times New Roman"/>
                  <w:bCs/>
                </w:rPr>
                <w:t>;</w:t>
              </w:r>
              <w:r w:rsidR="009573B2">
                <w:rPr>
                  <w:rFonts w:ascii="Times New Roman" w:hAnsi="Times New Roman"/>
                  <w:bCs/>
                </w:rPr>
                <w:t>0</w:t>
              </w:r>
              <w:r>
                <w:rPr>
                  <w:rFonts w:ascii="Times New Roman" w:hAnsi="Times New Roman"/>
                  <w:bCs/>
                </w:rPr>
                <w:t>010</w:t>
              </w:r>
            </w:ins>
            <w:r>
              <w:rPr>
                <w:rFonts w:ascii="Times New Roman" w:hAnsi="Times New Roman"/>
                <w:bCs/>
              </w:rPr>
              <w:t>}</w:t>
            </w:r>
          </w:p>
        </w:tc>
        <w:tc>
          <w:tcPr>
            <w:tcW w:w="7590" w:type="dxa"/>
            <w:gridSpan w:val="3"/>
          </w:tcPr>
          <w:p w14:paraId="43720111" w14:textId="4923CADA" w:rsidR="00CB48CC" w:rsidRPr="00FE002E" w:rsidRDefault="00CB48CC" w:rsidP="00CB48CC">
            <w:pPr>
              <w:pStyle w:val="BodyText1"/>
              <w:spacing w:line="240" w:lineRule="auto"/>
              <w:rPr>
                <w:rFonts w:ascii="Times New Roman" w:hAnsi="Times New Roman"/>
                <w:b/>
                <w:bCs/>
              </w:rPr>
            </w:pPr>
            <w:r w:rsidRPr="007005B2">
              <w:rPr>
                <w:rFonts w:ascii="Times New Roman" w:hAnsi="Times New Roman"/>
                <w:b/>
                <w:bCs/>
              </w:rPr>
              <w:t xml:space="preserve">Off-balance sheet items with a 20% CCF </w:t>
            </w:r>
            <w:r>
              <w:rPr>
                <w:rFonts w:ascii="Times New Roman" w:hAnsi="Times New Roman"/>
                <w:b/>
                <w:bCs/>
              </w:rPr>
              <w:t>in accordance with</w:t>
            </w:r>
            <w:r w:rsidRPr="007005B2">
              <w:rPr>
                <w:rFonts w:ascii="Times New Roman" w:hAnsi="Times New Roman"/>
                <w:b/>
                <w:bCs/>
              </w:rPr>
              <w:t xml:space="preserve"> </w:t>
            </w:r>
            <w:r>
              <w:rPr>
                <w:rFonts w:ascii="Times New Roman" w:hAnsi="Times New Roman"/>
                <w:b/>
                <w:bCs/>
              </w:rPr>
              <w:t xml:space="preserve">Article </w:t>
            </w:r>
            <w:del w:id="838" w:author="Author">
              <w:r w:rsidR="00AE2798" w:rsidRPr="007005B2">
                <w:rPr>
                  <w:rFonts w:ascii="Times New Roman" w:hAnsi="Times New Roman"/>
                  <w:b/>
                  <w:bCs/>
                </w:rPr>
                <w:delText>429(10)</w:delText>
              </w:r>
              <w:r w:rsidR="00C62E9A">
                <w:rPr>
                  <w:rFonts w:ascii="Times New Roman" w:hAnsi="Times New Roman"/>
                  <w:b/>
                  <w:bCs/>
                </w:rPr>
                <w:delText xml:space="preserve"> of the</w:delText>
              </w:r>
            </w:del>
            <w:ins w:id="839" w:author="Author">
              <w:r w:rsidRPr="00072F44">
                <w:rPr>
                  <w:rFonts w:ascii="Times New Roman" w:hAnsi="Times New Roman"/>
                  <w:b/>
                  <w:bCs/>
                </w:rPr>
                <w:t>429f</w:t>
              </w:r>
            </w:ins>
            <w:r w:rsidR="0014449A">
              <w:rPr>
                <w:rFonts w:ascii="Times New Roman" w:hAnsi="Times New Roman"/>
                <w:b/>
                <w:bCs/>
              </w:rPr>
              <w:t xml:space="preserve"> </w:t>
            </w:r>
            <w:r w:rsidR="00684733">
              <w:rPr>
                <w:rFonts w:ascii="Times New Roman" w:hAnsi="Times New Roman"/>
                <w:b/>
                <w:bCs/>
              </w:rPr>
              <w:t>CRR</w:t>
            </w:r>
          </w:p>
          <w:p w14:paraId="079FCB69" w14:textId="77777777" w:rsidR="00CB48CC" w:rsidRPr="00FE002E" w:rsidRDefault="00CB48CC" w:rsidP="00CB48CC">
            <w:pPr>
              <w:pStyle w:val="BodyText1"/>
              <w:spacing w:line="240" w:lineRule="auto"/>
              <w:rPr>
                <w:rFonts w:ascii="Times New Roman" w:hAnsi="Times New Roman"/>
                <w:b/>
                <w:bCs/>
              </w:rPr>
            </w:pPr>
          </w:p>
          <w:p w14:paraId="184B33A5" w14:textId="29DC4B28" w:rsidR="00CB48CC" w:rsidRPr="00FE002E" w:rsidRDefault="00AE2798" w:rsidP="00CB48CC">
            <w:pPr>
              <w:pStyle w:val="BodyText1"/>
              <w:spacing w:line="240" w:lineRule="auto"/>
              <w:rPr>
                <w:rFonts w:ascii="Times New Roman" w:hAnsi="Times New Roman"/>
                <w:bCs/>
              </w:rPr>
            </w:pPr>
            <w:del w:id="840" w:author="Author">
              <w:r w:rsidRPr="00FE002E">
                <w:rPr>
                  <w:rFonts w:ascii="Times New Roman" w:hAnsi="Times New Roman"/>
                  <w:bCs/>
                </w:rPr>
                <w:delText>Article</w:delText>
              </w:r>
              <w:r>
                <w:rPr>
                  <w:rFonts w:ascii="Times New Roman" w:hAnsi="Times New Roman"/>
                  <w:bCs/>
                </w:rPr>
                <w:delText>s</w:delText>
              </w:r>
              <w:r w:rsidRPr="00FE002E">
                <w:rPr>
                  <w:rFonts w:ascii="Times New Roman" w:hAnsi="Times New Roman"/>
                  <w:bCs/>
                </w:rPr>
                <w:delText xml:space="preserve"> 429(10)</w:delText>
              </w:r>
              <w:r>
                <w:rPr>
                  <w:rFonts w:ascii="Times New Roman" w:hAnsi="Times New Roman"/>
                  <w:bCs/>
                </w:rPr>
                <w:delText>,</w:delText>
              </w:r>
            </w:del>
            <w:ins w:id="841" w:author="Author">
              <w:r w:rsidR="00CB48CC" w:rsidRPr="00FE002E">
                <w:rPr>
                  <w:rFonts w:ascii="Times New Roman" w:hAnsi="Times New Roman"/>
                  <w:bCs/>
                </w:rPr>
                <w:t xml:space="preserve">Article </w:t>
              </w:r>
              <w:r w:rsidR="00CB48CC" w:rsidRPr="00072F44">
                <w:rPr>
                  <w:rFonts w:ascii="Times New Roman" w:hAnsi="Times New Roman"/>
                  <w:bCs/>
                </w:rPr>
                <w:t>429f</w:t>
              </w:r>
              <w:r w:rsidR="00CB48CC">
                <w:rPr>
                  <w:rFonts w:ascii="Times New Roman" w:hAnsi="Times New Roman"/>
                  <w:bCs/>
                </w:rPr>
                <w:t>,</w:t>
              </w:r>
              <w:r w:rsidR="00803EDD">
                <w:rPr>
                  <w:rFonts w:ascii="Times New Roman" w:hAnsi="Times New Roman"/>
                  <w:bCs/>
                </w:rPr>
                <w:t xml:space="preserve"> point (c) of Article</w:t>
              </w:r>
            </w:ins>
            <w:r w:rsidR="00803EDD">
              <w:rPr>
                <w:rFonts w:ascii="Times New Roman" w:hAnsi="Times New Roman"/>
                <w:bCs/>
              </w:rPr>
              <w:t xml:space="preserve"> </w:t>
            </w:r>
            <w:r w:rsidR="00CB48CC">
              <w:rPr>
                <w:rFonts w:ascii="Times New Roman" w:hAnsi="Times New Roman"/>
                <w:bCs/>
              </w:rPr>
              <w:t>111(1</w:t>
            </w:r>
            <w:del w:id="842" w:author="Author">
              <w:r>
                <w:rPr>
                  <w:rFonts w:ascii="Times New Roman" w:hAnsi="Times New Roman"/>
                  <w:bCs/>
                </w:rPr>
                <w:delText>)(c</w:delText>
              </w:r>
            </w:del>
            <w:r w:rsidR="00CB48CC">
              <w:rPr>
                <w:rFonts w:ascii="Times New Roman" w:hAnsi="Times New Roman"/>
                <w:bCs/>
              </w:rPr>
              <w:t xml:space="preserve">) and </w:t>
            </w:r>
            <w:ins w:id="843" w:author="Author">
              <w:r w:rsidR="00803EDD">
                <w:rPr>
                  <w:rFonts w:ascii="Times New Roman" w:hAnsi="Times New Roman"/>
                  <w:bCs/>
                </w:rPr>
                <w:t xml:space="preserve">Article </w:t>
              </w:r>
            </w:ins>
            <w:r w:rsidR="00CB48CC">
              <w:rPr>
                <w:rFonts w:ascii="Times New Roman" w:hAnsi="Times New Roman"/>
                <w:bCs/>
              </w:rPr>
              <w:t>166(9)</w:t>
            </w:r>
            <w:r w:rsidR="00CB48CC" w:rsidRPr="00FE002E">
              <w:rPr>
                <w:rFonts w:ascii="Times New Roman" w:hAnsi="Times New Roman"/>
                <w:bCs/>
              </w:rPr>
              <w:t xml:space="preserve"> </w:t>
            </w:r>
            <w:del w:id="844" w:author="Author">
              <w:r w:rsidRPr="00FE002E">
                <w:rPr>
                  <w:rFonts w:ascii="Times New Roman" w:hAnsi="Times New Roman"/>
                  <w:bCs/>
                </w:rPr>
                <w:delText xml:space="preserve">of the </w:delText>
              </w:r>
            </w:del>
            <w:r w:rsidR="00684733">
              <w:rPr>
                <w:rFonts w:ascii="Times New Roman" w:hAnsi="Times New Roman"/>
                <w:bCs/>
              </w:rPr>
              <w:t>CRR</w:t>
            </w:r>
          </w:p>
          <w:p w14:paraId="1808F2C6" w14:textId="77777777" w:rsidR="00CB48CC" w:rsidRPr="00FE002E" w:rsidRDefault="00CB48CC" w:rsidP="00CB48CC">
            <w:pPr>
              <w:pStyle w:val="BodyText1"/>
              <w:spacing w:line="240" w:lineRule="auto"/>
              <w:rPr>
                <w:rFonts w:ascii="Times New Roman" w:hAnsi="Times New Roman"/>
                <w:bCs/>
              </w:rPr>
            </w:pPr>
          </w:p>
          <w:p w14:paraId="2A564164" w14:textId="2B93CB85" w:rsidR="00494A67" w:rsidRPr="00011E14" w:rsidRDefault="00CB48CC" w:rsidP="00CB48CC">
            <w:pPr>
              <w:pStyle w:val="BodyText1"/>
              <w:spacing w:line="240" w:lineRule="auto"/>
              <w:rPr>
                <w:rPrChange w:id="845" w:author="Author">
                  <w:rPr>
                    <w:rFonts w:ascii="Times New Roman" w:hAnsi="Times New Roman"/>
                  </w:rPr>
                </w:rPrChange>
              </w:rPr>
            </w:pPr>
            <w:r w:rsidRPr="00FE002E">
              <w:rPr>
                <w:rFonts w:ascii="Times New Roman" w:hAnsi="Times New Roman"/>
                <w:bCs/>
              </w:rPr>
              <w:t xml:space="preserve">The exposure value, in accordance with </w:t>
            </w:r>
            <w:r>
              <w:rPr>
                <w:rFonts w:ascii="Times New Roman" w:hAnsi="Times New Roman"/>
                <w:bCs/>
              </w:rPr>
              <w:t xml:space="preserve">Articles </w:t>
            </w:r>
            <w:del w:id="846" w:author="Author">
              <w:r w:rsidR="00AE2798" w:rsidRPr="00FE002E">
                <w:rPr>
                  <w:rFonts w:ascii="Times New Roman" w:hAnsi="Times New Roman"/>
                  <w:bCs/>
                </w:rPr>
                <w:delText>429(10)</w:delText>
              </w:r>
            </w:del>
            <w:ins w:id="847" w:author="Author">
              <w:r w:rsidRPr="00072F44">
                <w:rPr>
                  <w:rFonts w:ascii="Times New Roman" w:hAnsi="Times New Roman"/>
                  <w:bCs/>
                </w:rPr>
                <w:t xml:space="preserve">429f </w:t>
              </w:r>
            </w:ins>
            <w:r w:rsidRPr="00FE002E">
              <w:rPr>
                <w:rFonts w:ascii="Times New Roman" w:hAnsi="Times New Roman"/>
                <w:bCs/>
              </w:rPr>
              <w:t xml:space="preserve"> </w:t>
            </w:r>
            <w:r>
              <w:rPr>
                <w:rFonts w:ascii="Times New Roman" w:hAnsi="Times New Roman"/>
                <w:bCs/>
              </w:rPr>
              <w:t xml:space="preserve">and </w:t>
            </w:r>
            <w:del w:id="848" w:author="Author">
              <w:r w:rsidR="00AE2798">
                <w:rPr>
                  <w:rFonts w:ascii="Times New Roman" w:hAnsi="Times New Roman"/>
                  <w:bCs/>
                </w:rPr>
                <w:delText>111(1)(</w:delText>
              </w:r>
            </w:del>
            <w:ins w:id="849" w:author="Author">
              <w:r w:rsidR="00803EDD">
                <w:rPr>
                  <w:rFonts w:ascii="Times New Roman" w:hAnsi="Times New Roman"/>
                  <w:bCs/>
                </w:rPr>
                <w:t>point (</w:t>
              </w:r>
            </w:ins>
            <w:r w:rsidR="00803EDD">
              <w:rPr>
                <w:rFonts w:ascii="Times New Roman" w:hAnsi="Times New Roman"/>
                <w:bCs/>
              </w:rPr>
              <w:t xml:space="preserve">c) of </w:t>
            </w:r>
            <w:del w:id="850" w:author="Author">
              <w:r w:rsidR="00AE2798" w:rsidRPr="00FE002E">
                <w:rPr>
                  <w:rFonts w:ascii="Times New Roman" w:hAnsi="Times New Roman"/>
                  <w:bCs/>
                </w:rPr>
                <w:delText>the</w:delText>
              </w:r>
            </w:del>
            <w:ins w:id="851" w:author="Author">
              <w:r w:rsidR="00803EDD">
                <w:rPr>
                  <w:rFonts w:ascii="Times New Roman" w:hAnsi="Times New Roman"/>
                  <w:bCs/>
                </w:rPr>
                <w:t xml:space="preserve">Article </w:t>
              </w:r>
              <w:r>
                <w:rPr>
                  <w:rFonts w:ascii="Times New Roman" w:hAnsi="Times New Roman"/>
                  <w:bCs/>
                </w:rPr>
                <w:t>111(1)</w:t>
              </w:r>
            </w:ins>
            <w:r>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of </w:t>
            </w:r>
            <w:r w:rsidRPr="00FE002E">
              <w:rPr>
                <w:rFonts w:ascii="Times New Roman" w:hAnsi="Times New Roman"/>
                <w:iCs/>
                <w:lang w:val="en-US"/>
              </w:rPr>
              <w:t>medium/low risk off-balance-sheet items </w:t>
            </w:r>
            <w:r w:rsidRPr="00B73E22">
              <w:rPr>
                <w:rFonts w:ascii="Times New Roman" w:hAnsi="Times New Roman"/>
                <w:bCs/>
              </w:rPr>
              <w:t xml:space="preserve">that would be assigned a 20% credit conversion factor </w:t>
            </w:r>
            <w:r w:rsidRPr="00FE002E">
              <w:rPr>
                <w:rFonts w:ascii="Times New Roman" w:hAnsi="Times New Roman"/>
                <w:bCs/>
                <w:iCs/>
                <w:lang w:val="en-US"/>
              </w:rPr>
              <w:t>referred to in point</w:t>
            </w:r>
            <w:r>
              <w:rPr>
                <w:rFonts w:ascii="Times New Roman" w:hAnsi="Times New Roman"/>
                <w:bCs/>
                <w:iCs/>
                <w:lang w:val="en-US"/>
              </w:rPr>
              <w:t>s</w:t>
            </w:r>
            <w:r w:rsidRPr="00FE002E">
              <w:rPr>
                <w:rFonts w:ascii="Times New Roman" w:hAnsi="Times New Roman"/>
                <w:bCs/>
                <w:iCs/>
                <w:lang w:val="en-US"/>
              </w:rPr>
              <w:t xml:space="preserve"> 3(a)</w:t>
            </w:r>
            <w:r w:rsidRPr="00FE002E">
              <w:rPr>
                <w:rFonts w:ascii="Times New Roman" w:hAnsi="Times New Roman"/>
                <w:iCs/>
                <w:lang w:val="en-US"/>
              </w:rPr>
              <w:t> </w:t>
            </w:r>
            <w:r>
              <w:rPr>
                <w:rFonts w:ascii="Times New Roman" w:hAnsi="Times New Roman"/>
                <w:iCs/>
                <w:lang w:val="en-US"/>
              </w:rPr>
              <w:t xml:space="preserve">and (b) </w:t>
            </w:r>
            <w:r w:rsidRPr="00FE002E">
              <w:rPr>
                <w:rFonts w:ascii="Times New Roman" w:hAnsi="Times New Roman"/>
                <w:iCs/>
                <w:lang w:val="en-US"/>
              </w:rPr>
              <w:t xml:space="preserve">of Annex I </w:t>
            </w:r>
            <w:del w:id="852" w:author="Author">
              <w:r w:rsidR="00AE2798" w:rsidRPr="00FE002E">
                <w:rPr>
                  <w:rFonts w:ascii="Times New Roman" w:hAnsi="Times New Roman"/>
                  <w:iCs/>
                  <w:lang w:val="en-US"/>
                </w:rPr>
                <w:delText>of the </w:delText>
              </w:r>
            </w:del>
            <w:r w:rsidR="00684733">
              <w:rPr>
                <w:rFonts w:ascii="Times New Roman" w:hAnsi="Times New Roman"/>
                <w:iCs/>
                <w:lang w:val="en-US"/>
              </w:rPr>
              <w:t>CRR</w:t>
            </w:r>
            <w:r w:rsidRPr="00FE002E">
              <w:rPr>
                <w:rFonts w:ascii="Times New Roman" w:hAnsi="Times New Roman"/>
                <w:iCs/>
                <w:lang w:val="en-US"/>
              </w:rPr>
              <w:t xml:space="preserve"> </w:t>
            </w:r>
            <w:r w:rsidRPr="00FE002E">
              <w:rPr>
                <w:rFonts w:ascii="Times New Roman" w:hAnsi="Times New Roman"/>
                <w:bCs/>
              </w:rPr>
              <w:t>(as a reminder the exposure value here shall be 20% of the nominal value).</w:t>
            </w:r>
            <w:r>
              <w:t xml:space="preserve"> </w:t>
            </w:r>
            <w:moveFromRangeStart w:id="853" w:author="Author" w:name="move40188956"/>
            <w:moveFrom w:id="854" w:author="Author">
              <w:r w:rsidRPr="00AA7A07">
                <w:rPr>
                  <w:rFonts w:ascii="Times New Roman" w:hAnsi="Times New Roman"/>
                  <w:bCs/>
                </w:rPr>
                <w:t>As a reminder the nominal value shall not be reduced by specific credit risk adjustments</w:t>
              </w:r>
              <w:r>
                <w:rPr>
                  <w:rFonts w:ascii="Times New Roman" w:hAnsi="Times New Roman"/>
                  <w:bCs/>
                </w:rPr>
                <w:t>.</w:t>
              </w:r>
            </w:moveFrom>
            <w:moveFromRangeEnd w:id="853"/>
          </w:p>
          <w:p w14:paraId="4A175A4A" w14:textId="77777777" w:rsidR="00494A67" w:rsidRDefault="00494A67" w:rsidP="00CB48CC">
            <w:pPr>
              <w:pStyle w:val="BodyText1"/>
              <w:spacing w:line="240" w:lineRule="auto"/>
              <w:rPr>
                <w:ins w:id="855" w:author="Author"/>
              </w:rPr>
            </w:pPr>
          </w:p>
          <w:p w14:paraId="7CEFB53A" w14:textId="77777777" w:rsidR="00CB48CC" w:rsidRPr="00FE002E" w:rsidRDefault="00CB48CC" w:rsidP="00CB48CC">
            <w:pPr>
              <w:pStyle w:val="BodyText1"/>
              <w:spacing w:line="240" w:lineRule="auto"/>
              <w:rPr>
                <w:ins w:id="856" w:author="Author"/>
                <w:rFonts w:ascii="Times New Roman" w:hAnsi="Times New Roman"/>
                <w:bCs/>
              </w:rPr>
            </w:pPr>
            <w:moveToRangeStart w:id="857" w:author="Author" w:name="move40188957"/>
            <w:moveTo w:id="858" w:author="Author">
              <w:r w:rsidRPr="006A32F5">
                <w:rPr>
                  <w:rFonts w:ascii="Times New Roman" w:hAnsi="Times New Roman"/>
                  <w:bCs/>
                </w:rPr>
                <w:t>A</w:t>
              </w:r>
              <w:r w:rsidRPr="008C7B98">
                <w:rPr>
                  <w:rFonts w:ascii="Times New Roman" w:hAnsi="Times New Roman"/>
                  <w:bCs/>
                </w:rPr>
                <w:t>s a reminder the nominal value shall not be reduced by specific credit risk adjustments</w:t>
              </w:r>
              <w:r>
                <w:rPr>
                  <w:rFonts w:ascii="Times New Roman" w:hAnsi="Times New Roman"/>
                  <w:bCs/>
                </w:rPr>
                <w:t>.</w:t>
              </w:r>
            </w:moveTo>
            <w:moveToRangeEnd w:id="857"/>
            <w:ins w:id="859" w:author="Author">
              <w:r w:rsidR="0085686D">
                <w:rPr>
                  <w:rFonts w:ascii="Times New Roman" w:hAnsi="Times New Roman"/>
                  <w:bCs/>
                </w:rPr>
                <w:t xml:space="preserve"> </w:t>
              </w:r>
              <w:r w:rsidR="0085686D" w:rsidRPr="0085686D">
                <w:rPr>
                  <w:rFonts w:ascii="Times New Roman" w:hAnsi="Times New Roman"/>
                  <w:bCs/>
                </w:rPr>
                <w:t>Instead, as indicated in Article 429f(2) institutions may reduce the credit exposure equivalent amount of an off-balance-sheet item by the corresponding amount of specific credit risk adjustments. This calculation is subject to a floor of zero.</w:t>
              </w:r>
            </w:ins>
          </w:p>
          <w:p w14:paraId="130864F0" w14:textId="77777777" w:rsidR="00CB48CC" w:rsidRPr="00FE002E" w:rsidRDefault="00CB48CC" w:rsidP="00CB48CC">
            <w:pPr>
              <w:pStyle w:val="BodyText1"/>
              <w:spacing w:line="240" w:lineRule="auto"/>
              <w:rPr>
                <w:rFonts w:ascii="Times New Roman" w:hAnsi="Times New Roman"/>
                <w:bCs/>
              </w:rPr>
            </w:pPr>
          </w:p>
          <w:p w14:paraId="44151032" w14:textId="5FF366DC" w:rsidR="00CB48CC" w:rsidRPr="00FE002E" w:rsidRDefault="00CB48CC" w:rsidP="00CB48CC">
            <w:pPr>
              <w:pStyle w:val="BodyText1"/>
              <w:spacing w:line="240" w:lineRule="auto"/>
              <w:rPr>
                <w:rFonts w:ascii="Times New Roman" w:hAnsi="Times New Roman"/>
                <w:bCs/>
              </w:rPr>
            </w:pPr>
            <w:r>
              <w:rPr>
                <w:rFonts w:ascii="Times New Roman" w:hAnsi="Times New Roman"/>
                <w:bCs/>
              </w:rPr>
              <w:t>W</w:t>
            </w:r>
            <w:r w:rsidRPr="00FC452B">
              <w:rPr>
                <w:rFonts w:ascii="Times New Roman" w:hAnsi="Times New Roman"/>
                <w:bCs/>
              </w:rPr>
              <w:t>here a commitment refers to the extension of another commitment, the lower of the two conversion factors associated with the individual commitment shall be used</w:t>
            </w:r>
            <w:r>
              <w:rPr>
                <w:rFonts w:ascii="Times New Roman" w:hAnsi="Times New Roman"/>
                <w:bCs/>
              </w:rPr>
              <w:t xml:space="preserve"> in accordance with Article 166(9) </w:t>
            </w:r>
            <w:del w:id="860" w:author="Author">
              <w:r w:rsidR="00AE2798">
                <w:rPr>
                  <w:rFonts w:ascii="Times New Roman" w:hAnsi="Times New Roman"/>
                  <w:bCs/>
                </w:rPr>
                <w:delText xml:space="preserve">of the </w:delText>
              </w:r>
            </w:del>
            <w:r w:rsidR="00684733">
              <w:rPr>
                <w:rFonts w:ascii="Times New Roman" w:hAnsi="Times New Roman"/>
                <w:bCs/>
              </w:rPr>
              <w:t>CRR</w:t>
            </w:r>
            <w:r>
              <w:rPr>
                <w:rFonts w:ascii="Times New Roman" w:hAnsi="Times New Roman"/>
                <w:bCs/>
              </w:rPr>
              <w:t>.</w:t>
            </w:r>
          </w:p>
          <w:p w14:paraId="771B332A" w14:textId="77777777" w:rsidR="00CB48CC" w:rsidRPr="00FE002E" w:rsidRDefault="00CB48CC" w:rsidP="00CB48CC">
            <w:pPr>
              <w:pStyle w:val="BodyText1"/>
              <w:spacing w:line="240" w:lineRule="auto"/>
              <w:rPr>
                <w:rFonts w:ascii="Times New Roman" w:hAnsi="Times New Roman"/>
                <w:bCs/>
              </w:rPr>
            </w:pPr>
          </w:p>
          <w:p w14:paraId="29E2F4D6" w14:textId="300317FE" w:rsidR="00CB48CC" w:rsidRDefault="00CB48CC" w:rsidP="00CB48CC">
            <w:pPr>
              <w:pStyle w:val="BodyText1"/>
              <w:spacing w:line="240" w:lineRule="auto"/>
              <w:rPr>
                <w:ins w:id="861" w:author="Author"/>
                <w:rFonts w:ascii="Times New Roman" w:hAnsi="Times New Roman"/>
                <w:bCs/>
              </w:rPr>
            </w:pPr>
            <w:r w:rsidRPr="00FE002E">
              <w:rPr>
                <w:rFonts w:ascii="Times New Roman" w:hAnsi="Times New Roman"/>
                <w:bCs/>
              </w:rPr>
              <w:t xml:space="preserve">Institutions shall not consider in this </w:t>
            </w:r>
            <w:r>
              <w:rPr>
                <w:rFonts w:ascii="Times New Roman" w:hAnsi="Times New Roman"/>
                <w:bCs/>
              </w:rPr>
              <w:t>cell</w:t>
            </w:r>
            <w:r w:rsidRPr="00FE002E">
              <w:rPr>
                <w:rFonts w:ascii="Times New Roman" w:hAnsi="Times New Roman"/>
                <w:bCs/>
              </w:rPr>
              <w:t xml:space="preserve"> </w:t>
            </w:r>
            <w:r w:rsidRPr="008D257D">
              <w:rPr>
                <w:rFonts w:ascii="Times New Roman" w:hAnsi="Times New Roman"/>
                <w:bCs/>
              </w:rPr>
              <w:t>contracts listed in Annex II</w:t>
            </w:r>
            <w:r>
              <w:rPr>
                <w:rFonts w:ascii="Times New Roman" w:hAnsi="Times New Roman"/>
                <w:bCs/>
              </w:rPr>
              <w:t xml:space="preserve"> </w:t>
            </w:r>
            <w:del w:id="862" w:author="Author">
              <w:r w:rsidR="00AE2798">
                <w:rPr>
                  <w:rFonts w:ascii="Times New Roman" w:hAnsi="Times New Roman"/>
                  <w:bCs/>
                </w:rPr>
                <w:delText xml:space="preserve">of the </w:delText>
              </w:r>
            </w:del>
            <w:r w:rsidR="00684733">
              <w:rPr>
                <w:rFonts w:ascii="Times New Roman" w:hAnsi="Times New Roman"/>
                <w:bCs/>
              </w:rPr>
              <w:t>CRR</w:t>
            </w:r>
            <w:r w:rsidRPr="008D257D">
              <w:rPr>
                <w:rFonts w:ascii="Times New Roman" w:hAnsi="Times New Roman"/>
                <w:bCs/>
              </w:rPr>
              <w:t>, credit derivatives</w:t>
            </w:r>
            <w:del w:id="863" w:author="Author">
              <w:r w:rsidR="00433E1A">
                <w:rPr>
                  <w:rFonts w:ascii="Times New Roman" w:hAnsi="Times New Roman"/>
                  <w:bCs/>
                </w:rPr>
                <w:delText xml:space="preserve"> and</w:delText>
              </w:r>
            </w:del>
            <w:ins w:id="864" w:author="Author">
              <w:r>
                <w:rPr>
                  <w:rFonts w:ascii="Times New Roman" w:hAnsi="Times New Roman"/>
                  <w:bCs/>
                </w:rPr>
                <w:t>,</w:t>
              </w:r>
            </w:ins>
            <w:r>
              <w:rPr>
                <w:rFonts w:ascii="Times New Roman" w:hAnsi="Times New Roman"/>
                <w:bCs/>
              </w:rPr>
              <w:t xml:space="preserve"> SFTs </w:t>
            </w:r>
            <w:ins w:id="865" w:author="Author">
              <w:r w:rsidRPr="00F26F4A">
                <w:rPr>
                  <w:rFonts w:ascii="Times New Roman" w:hAnsi="Times New Roman"/>
                  <w:bCs/>
                </w:rPr>
                <w:t>and positions referred to</w:t>
              </w:r>
              <w:r>
                <w:rPr>
                  <w:rFonts w:ascii="Times New Roman" w:hAnsi="Times New Roman"/>
                  <w:bCs/>
                </w:rPr>
                <w:t xml:space="preserve"> </w:t>
              </w:r>
              <w:r w:rsidRPr="00F26F4A">
                <w:rPr>
                  <w:rFonts w:ascii="Times New Roman" w:hAnsi="Times New Roman"/>
                  <w:bCs/>
                </w:rPr>
                <w:t xml:space="preserve">in Article 429d </w:t>
              </w:r>
            </w:ins>
            <w:r>
              <w:rPr>
                <w:rFonts w:ascii="Times New Roman" w:hAnsi="Times New Roman"/>
                <w:bCs/>
              </w:rPr>
              <w:t xml:space="preserve">in accordance with Article </w:t>
            </w:r>
            <w:del w:id="866" w:author="Author">
              <w:r w:rsidR="00AA005C">
                <w:rPr>
                  <w:rFonts w:ascii="Times New Roman" w:hAnsi="Times New Roman"/>
                  <w:bCs/>
                </w:rPr>
                <w:delText>429(10)</w:delText>
              </w:r>
              <w:r w:rsidR="004D36F1">
                <w:rPr>
                  <w:rFonts w:ascii="Times New Roman" w:hAnsi="Times New Roman"/>
                  <w:bCs/>
                </w:rPr>
                <w:delText xml:space="preserve"> of the CRR.</w:delText>
              </w:r>
            </w:del>
            <w:ins w:id="867" w:author="Author">
              <w:r w:rsidRPr="00072F44">
                <w:rPr>
                  <w:rFonts w:ascii="Times New Roman" w:hAnsi="Times New Roman"/>
                  <w:bCs/>
                </w:rPr>
                <w:t>429f</w:t>
              </w:r>
              <w:r w:rsidR="00684733">
                <w:rPr>
                  <w:rFonts w:ascii="Times New Roman" w:hAnsi="Times New Roman"/>
                  <w:bCs/>
                </w:rPr>
                <w:t>CRR</w:t>
              </w:r>
              <w:r>
                <w:rPr>
                  <w:rFonts w:ascii="Times New Roman" w:hAnsi="Times New Roman"/>
                  <w:bCs/>
                </w:rPr>
                <w:t>.</w:t>
              </w:r>
            </w:ins>
          </w:p>
          <w:p w14:paraId="6986CCC3" w14:textId="0760DBF5" w:rsidR="003A5EB5" w:rsidRPr="00FE002E" w:rsidRDefault="003A5EB5" w:rsidP="00CB48CC">
            <w:pPr>
              <w:pStyle w:val="BodyText1"/>
              <w:spacing w:line="240" w:lineRule="auto"/>
              <w:rPr>
                <w:rFonts w:ascii="Times New Roman" w:hAnsi="Times New Roman"/>
                <w:b/>
                <w:bCs/>
              </w:rPr>
            </w:pPr>
          </w:p>
        </w:tc>
      </w:tr>
      <w:tr w:rsidR="00CB48CC" w:rsidRPr="00FE002E" w14:paraId="3354B9C5" w14:textId="77777777" w:rsidTr="00E1595A">
        <w:trPr>
          <w:trHeight w:val="304"/>
        </w:trPr>
        <w:tc>
          <w:tcPr>
            <w:tcW w:w="1531" w:type="dxa"/>
          </w:tcPr>
          <w:p w14:paraId="513659B4" w14:textId="01BC2665" w:rsidR="00CB48CC" w:rsidRPr="00FE002E" w:rsidRDefault="00CB48CC" w:rsidP="00CB48CC">
            <w:pPr>
              <w:pStyle w:val="BodyText1"/>
              <w:rPr>
                <w:rFonts w:ascii="Times New Roman" w:hAnsi="Times New Roman"/>
                <w:bCs/>
              </w:rPr>
            </w:pPr>
            <w:r w:rsidRPr="00FE002E">
              <w:rPr>
                <w:rFonts w:ascii="Times New Roman" w:hAnsi="Times New Roman"/>
                <w:bCs/>
              </w:rPr>
              <w:t>{</w:t>
            </w:r>
            <w:del w:id="868" w:author="Author">
              <w:r w:rsidR="00AE2798">
                <w:rPr>
                  <w:rFonts w:ascii="Times New Roman" w:hAnsi="Times New Roman"/>
                  <w:bCs/>
                </w:rPr>
                <w:delText>17</w:delText>
              </w:r>
              <w:r w:rsidR="00AE2798" w:rsidRPr="00FE002E">
                <w:rPr>
                  <w:rFonts w:ascii="Times New Roman" w:hAnsi="Times New Roman"/>
                  <w:bCs/>
                </w:rPr>
                <w:delText>0</w:delText>
              </w:r>
              <w:r w:rsidR="00F71081">
                <w:rPr>
                  <w:rFonts w:ascii="Times New Roman" w:hAnsi="Times New Roman"/>
                  <w:bCs/>
                </w:rPr>
                <w:delText>;010</w:delText>
              </w:r>
            </w:del>
            <w:ins w:id="869" w:author="Author">
              <w:r w:rsidR="009573B2">
                <w:rPr>
                  <w:rFonts w:ascii="Times New Roman" w:hAnsi="Times New Roman"/>
                  <w:bCs/>
                </w:rPr>
                <w:t>0</w:t>
              </w:r>
              <w:r>
                <w:rPr>
                  <w:rFonts w:ascii="Times New Roman" w:hAnsi="Times New Roman"/>
                  <w:bCs/>
                </w:rPr>
                <w:t>17</w:t>
              </w:r>
              <w:r w:rsidRPr="00FE002E">
                <w:rPr>
                  <w:rFonts w:ascii="Times New Roman" w:hAnsi="Times New Roman"/>
                  <w:bCs/>
                </w:rPr>
                <w:t>0</w:t>
              </w:r>
              <w:r>
                <w:rPr>
                  <w:rFonts w:ascii="Times New Roman" w:hAnsi="Times New Roman"/>
                  <w:bCs/>
                </w:rPr>
                <w:t>;</w:t>
              </w:r>
              <w:r w:rsidR="009573B2">
                <w:rPr>
                  <w:rFonts w:ascii="Times New Roman" w:hAnsi="Times New Roman"/>
                  <w:bCs/>
                </w:rPr>
                <w:t>0</w:t>
              </w:r>
              <w:r>
                <w:rPr>
                  <w:rFonts w:ascii="Times New Roman" w:hAnsi="Times New Roman"/>
                  <w:bCs/>
                </w:rPr>
                <w:t>010</w:t>
              </w:r>
            </w:ins>
            <w:r>
              <w:rPr>
                <w:rFonts w:ascii="Times New Roman" w:hAnsi="Times New Roman"/>
                <w:bCs/>
              </w:rPr>
              <w:t>}</w:t>
            </w:r>
          </w:p>
          <w:p w14:paraId="2D1C2289" w14:textId="77777777" w:rsidR="00CB48CC" w:rsidRPr="00FE002E" w:rsidRDefault="00CB48CC" w:rsidP="00CB48CC">
            <w:pPr>
              <w:pStyle w:val="BodyText1"/>
              <w:rPr>
                <w:rFonts w:ascii="Times New Roman" w:hAnsi="Times New Roman"/>
                <w:bCs/>
              </w:rPr>
            </w:pPr>
          </w:p>
        </w:tc>
        <w:tc>
          <w:tcPr>
            <w:tcW w:w="7590" w:type="dxa"/>
            <w:gridSpan w:val="3"/>
          </w:tcPr>
          <w:p w14:paraId="2B65BAF0" w14:textId="2A19B03B" w:rsidR="00CB48CC" w:rsidRPr="00FE002E" w:rsidRDefault="00CB48CC" w:rsidP="00CB48CC">
            <w:pPr>
              <w:pStyle w:val="BodyText1"/>
              <w:spacing w:line="240" w:lineRule="auto"/>
              <w:rPr>
                <w:rFonts w:ascii="Times New Roman" w:hAnsi="Times New Roman"/>
                <w:b/>
                <w:bCs/>
              </w:rPr>
            </w:pPr>
            <w:r w:rsidRPr="007005B2">
              <w:rPr>
                <w:rFonts w:ascii="Times New Roman" w:hAnsi="Times New Roman"/>
                <w:b/>
                <w:bCs/>
              </w:rPr>
              <w:t xml:space="preserve">Off-balance sheet items with a 50% CCF </w:t>
            </w:r>
            <w:r>
              <w:rPr>
                <w:rFonts w:ascii="Times New Roman" w:hAnsi="Times New Roman"/>
                <w:b/>
                <w:bCs/>
              </w:rPr>
              <w:t>in accordance with</w:t>
            </w:r>
            <w:r w:rsidRPr="007005B2">
              <w:rPr>
                <w:rFonts w:ascii="Times New Roman" w:hAnsi="Times New Roman"/>
                <w:b/>
                <w:bCs/>
              </w:rPr>
              <w:t xml:space="preserve"> </w:t>
            </w:r>
            <w:r>
              <w:rPr>
                <w:rFonts w:ascii="Times New Roman" w:hAnsi="Times New Roman"/>
                <w:b/>
                <w:bCs/>
              </w:rPr>
              <w:t xml:space="preserve">Article </w:t>
            </w:r>
            <w:del w:id="870" w:author="Author">
              <w:r w:rsidR="00AE2798" w:rsidRPr="007005B2">
                <w:rPr>
                  <w:rFonts w:ascii="Times New Roman" w:hAnsi="Times New Roman"/>
                  <w:b/>
                  <w:bCs/>
                </w:rPr>
                <w:delText>429(10)</w:delText>
              </w:r>
              <w:r w:rsidR="00C62E9A">
                <w:rPr>
                  <w:rFonts w:ascii="Times New Roman" w:hAnsi="Times New Roman"/>
                  <w:b/>
                  <w:bCs/>
                </w:rPr>
                <w:delText xml:space="preserve"> of the</w:delText>
              </w:r>
            </w:del>
            <w:ins w:id="871" w:author="Author">
              <w:r w:rsidRPr="00072F44">
                <w:rPr>
                  <w:rFonts w:ascii="Times New Roman" w:hAnsi="Times New Roman"/>
                  <w:b/>
                  <w:bCs/>
                </w:rPr>
                <w:t xml:space="preserve">429f </w:t>
              </w:r>
            </w:ins>
            <w:r w:rsidRPr="00072F44">
              <w:rPr>
                <w:rFonts w:ascii="Times New Roman" w:hAnsi="Times New Roman"/>
                <w:b/>
                <w:bCs/>
              </w:rPr>
              <w:t xml:space="preserve"> </w:t>
            </w:r>
            <w:r w:rsidR="00684733">
              <w:rPr>
                <w:rFonts w:ascii="Times New Roman" w:hAnsi="Times New Roman"/>
                <w:b/>
                <w:bCs/>
              </w:rPr>
              <w:t>CRR</w:t>
            </w:r>
          </w:p>
          <w:p w14:paraId="78C14281" w14:textId="77777777" w:rsidR="00CB48CC" w:rsidRPr="00FE002E" w:rsidRDefault="00CB48CC" w:rsidP="00CB48CC">
            <w:pPr>
              <w:pStyle w:val="BodyText1"/>
              <w:spacing w:line="240" w:lineRule="auto"/>
              <w:rPr>
                <w:rFonts w:ascii="Times New Roman" w:hAnsi="Times New Roman"/>
                <w:b/>
                <w:bCs/>
              </w:rPr>
            </w:pPr>
          </w:p>
          <w:p w14:paraId="29214D58" w14:textId="1AD0F163" w:rsidR="00CB48CC" w:rsidRPr="00FE002E" w:rsidRDefault="00AE2798" w:rsidP="00CB48CC">
            <w:pPr>
              <w:pStyle w:val="BodyText1"/>
              <w:spacing w:line="240" w:lineRule="auto"/>
              <w:rPr>
                <w:rFonts w:ascii="Times New Roman" w:hAnsi="Times New Roman"/>
                <w:bCs/>
              </w:rPr>
            </w:pPr>
            <w:del w:id="872" w:author="Author">
              <w:r w:rsidRPr="00FE002E">
                <w:rPr>
                  <w:rFonts w:ascii="Times New Roman" w:hAnsi="Times New Roman"/>
                  <w:bCs/>
                </w:rPr>
                <w:delText>Article</w:delText>
              </w:r>
              <w:r>
                <w:rPr>
                  <w:rFonts w:ascii="Times New Roman" w:hAnsi="Times New Roman"/>
                  <w:bCs/>
                </w:rPr>
                <w:delText>s</w:delText>
              </w:r>
              <w:r w:rsidRPr="00FE002E">
                <w:rPr>
                  <w:rFonts w:ascii="Times New Roman" w:hAnsi="Times New Roman"/>
                  <w:bCs/>
                </w:rPr>
                <w:delText xml:space="preserve"> 429(10)</w:delText>
              </w:r>
              <w:r>
                <w:rPr>
                  <w:rFonts w:ascii="Times New Roman" w:hAnsi="Times New Roman"/>
                  <w:bCs/>
                </w:rPr>
                <w:delText>,</w:delText>
              </w:r>
            </w:del>
            <w:ins w:id="873" w:author="Author">
              <w:r w:rsidR="00CB48CC" w:rsidRPr="00FE002E">
                <w:rPr>
                  <w:rFonts w:ascii="Times New Roman" w:hAnsi="Times New Roman"/>
                  <w:bCs/>
                </w:rPr>
                <w:t xml:space="preserve">Article </w:t>
              </w:r>
              <w:r w:rsidR="00CB48CC" w:rsidRPr="00072F44">
                <w:rPr>
                  <w:rFonts w:ascii="Times New Roman" w:hAnsi="Times New Roman"/>
                  <w:bCs/>
                </w:rPr>
                <w:t>429f</w:t>
              </w:r>
              <w:r w:rsidR="00CB48CC">
                <w:rPr>
                  <w:rFonts w:ascii="Times New Roman" w:hAnsi="Times New Roman"/>
                  <w:bCs/>
                </w:rPr>
                <w:t>,</w:t>
              </w:r>
              <w:r w:rsidR="00A514CD">
                <w:rPr>
                  <w:rFonts w:ascii="Times New Roman" w:hAnsi="Times New Roman"/>
                  <w:bCs/>
                </w:rPr>
                <w:t xml:space="preserve"> point (b) of Article</w:t>
              </w:r>
            </w:ins>
            <w:r w:rsidR="00A514CD">
              <w:rPr>
                <w:rFonts w:ascii="Times New Roman" w:hAnsi="Times New Roman"/>
                <w:bCs/>
              </w:rPr>
              <w:t xml:space="preserve"> </w:t>
            </w:r>
            <w:r w:rsidR="00CB48CC">
              <w:rPr>
                <w:rFonts w:ascii="Times New Roman" w:hAnsi="Times New Roman"/>
                <w:bCs/>
              </w:rPr>
              <w:t>111(1</w:t>
            </w:r>
            <w:del w:id="874" w:author="Author">
              <w:r>
                <w:rPr>
                  <w:rFonts w:ascii="Times New Roman" w:hAnsi="Times New Roman"/>
                  <w:bCs/>
                </w:rPr>
                <w:delText>)(b</w:delText>
              </w:r>
            </w:del>
            <w:r w:rsidR="00CB48CC">
              <w:rPr>
                <w:rFonts w:ascii="Times New Roman" w:hAnsi="Times New Roman"/>
                <w:bCs/>
              </w:rPr>
              <w:t xml:space="preserve">) and </w:t>
            </w:r>
            <w:ins w:id="875" w:author="Author">
              <w:r w:rsidR="00A514CD">
                <w:rPr>
                  <w:rFonts w:ascii="Times New Roman" w:hAnsi="Times New Roman"/>
                  <w:bCs/>
                </w:rPr>
                <w:t xml:space="preserve">Article </w:t>
              </w:r>
            </w:ins>
            <w:r w:rsidR="00CB48CC">
              <w:rPr>
                <w:rFonts w:ascii="Times New Roman" w:hAnsi="Times New Roman"/>
                <w:bCs/>
              </w:rPr>
              <w:t>166(9)</w:t>
            </w:r>
            <w:r w:rsidR="00CB48CC" w:rsidRPr="00FE002E">
              <w:rPr>
                <w:rFonts w:ascii="Times New Roman" w:hAnsi="Times New Roman"/>
                <w:bCs/>
              </w:rPr>
              <w:t xml:space="preserve"> </w:t>
            </w:r>
            <w:del w:id="876" w:author="Author">
              <w:r w:rsidRPr="00FE002E">
                <w:rPr>
                  <w:rFonts w:ascii="Times New Roman" w:hAnsi="Times New Roman"/>
                  <w:bCs/>
                </w:rPr>
                <w:delText xml:space="preserve">of the </w:delText>
              </w:r>
            </w:del>
            <w:r w:rsidR="00684733">
              <w:rPr>
                <w:rFonts w:ascii="Times New Roman" w:hAnsi="Times New Roman"/>
                <w:bCs/>
              </w:rPr>
              <w:t>CRR</w:t>
            </w:r>
          </w:p>
          <w:p w14:paraId="7DA0F3D2" w14:textId="77777777" w:rsidR="00CB48CC" w:rsidRPr="00FE002E" w:rsidRDefault="00CB48CC" w:rsidP="00CB48CC">
            <w:pPr>
              <w:pStyle w:val="BodyText1"/>
              <w:spacing w:line="240" w:lineRule="auto"/>
              <w:rPr>
                <w:rFonts w:ascii="Times New Roman" w:hAnsi="Times New Roman"/>
                <w:bCs/>
              </w:rPr>
            </w:pPr>
          </w:p>
          <w:p w14:paraId="22B6AABD" w14:textId="3EF14056" w:rsidR="00494A67" w:rsidRDefault="00CB48CC" w:rsidP="00CB48CC">
            <w:pPr>
              <w:pStyle w:val="BodyText1"/>
              <w:spacing w:line="240" w:lineRule="auto"/>
              <w:rPr>
                <w:rFonts w:ascii="Times New Roman" w:hAnsi="Times New Roman"/>
                <w:bCs/>
              </w:rPr>
            </w:pPr>
            <w:r w:rsidRPr="00FE002E">
              <w:rPr>
                <w:rFonts w:ascii="Times New Roman" w:hAnsi="Times New Roman"/>
                <w:bCs/>
              </w:rPr>
              <w:t xml:space="preserve">The exposure value, in accordance with </w:t>
            </w:r>
            <w:r>
              <w:rPr>
                <w:rFonts w:ascii="Times New Roman" w:hAnsi="Times New Roman"/>
                <w:bCs/>
              </w:rPr>
              <w:t xml:space="preserve">Articles </w:t>
            </w:r>
            <w:del w:id="877" w:author="Author">
              <w:r w:rsidR="00AE2798" w:rsidRPr="00FE002E">
                <w:rPr>
                  <w:rFonts w:ascii="Times New Roman" w:hAnsi="Times New Roman"/>
                  <w:bCs/>
                </w:rPr>
                <w:delText>429(10)</w:delText>
              </w:r>
            </w:del>
            <w:ins w:id="878" w:author="Author">
              <w:r w:rsidRPr="00072F44">
                <w:rPr>
                  <w:rFonts w:ascii="Times New Roman" w:hAnsi="Times New Roman"/>
                  <w:bCs/>
                </w:rPr>
                <w:t>429f</w:t>
              </w:r>
            </w:ins>
            <w:r w:rsidRPr="00072F44">
              <w:rPr>
                <w:rFonts w:ascii="Times New Roman" w:hAnsi="Times New Roman"/>
                <w:bCs/>
              </w:rPr>
              <w:t xml:space="preserve"> </w:t>
            </w:r>
            <w:r>
              <w:rPr>
                <w:rFonts w:ascii="Times New Roman" w:hAnsi="Times New Roman"/>
                <w:bCs/>
              </w:rPr>
              <w:t xml:space="preserve">and </w:t>
            </w:r>
            <w:del w:id="879" w:author="Author">
              <w:r w:rsidR="00AE2798">
                <w:rPr>
                  <w:rFonts w:ascii="Times New Roman" w:hAnsi="Times New Roman"/>
                  <w:bCs/>
                </w:rPr>
                <w:delText>111(1)(</w:delText>
              </w:r>
            </w:del>
            <w:ins w:id="880" w:author="Author">
              <w:r w:rsidR="00A514CD">
                <w:rPr>
                  <w:rFonts w:ascii="Times New Roman" w:hAnsi="Times New Roman"/>
                  <w:bCs/>
                </w:rPr>
                <w:t>point (</w:t>
              </w:r>
            </w:ins>
            <w:r w:rsidR="00A514CD">
              <w:rPr>
                <w:rFonts w:ascii="Times New Roman" w:hAnsi="Times New Roman"/>
                <w:bCs/>
              </w:rPr>
              <w:t xml:space="preserve">b) of </w:t>
            </w:r>
            <w:del w:id="881" w:author="Author">
              <w:r w:rsidR="00AE2798" w:rsidRPr="00FE002E">
                <w:rPr>
                  <w:rFonts w:ascii="Times New Roman" w:hAnsi="Times New Roman"/>
                  <w:bCs/>
                </w:rPr>
                <w:delText>the</w:delText>
              </w:r>
            </w:del>
            <w:ins w:id="882" w:author="Author">
              <w:r w:rsidR="00A514CD">
                <w:rPr>
                  <w:rFonts w:ascii="Times New Roman" w:hAnsi="Times New Roman"/>
                  <w:bCs/>
                </w:rPr>
                <w:t xml:space="preserve">Article </w:t>
              </w:r>
              <w:r>
                <w:rPr>
                  <w:rFonts w:ascii="Times New Roman" w:hAnsi="Times New Roman"/>
                  <w:bCs/>
                </w:rPr>
                <w:t>111(1)</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of </w:t>
            </w:r>
            <w:r w:rsidRPr="00FE002E">
              <w:rPr>
                <w:rFonts w:ascii="Times New Roman" w:hAnsi="Times New Roman"/>
                <w:iCs/>
                <w:lang w:val="en-US"/>
              </w:rPr>
              <w:t>medium risk off-balance sheet items </w:t>
            </w:r>
            <w:r w:rsidRPr="00221ADB">
              <w:rPr>
                <w:rFonts w:ascii="Times New Roman" w:hAnsi="Times New Roman"/>
                <w:bCs/>
              </w:rPr>
              <w:t xml:space="preserve">that would be assigned a 50% credit conversion factor as defined in the </w:t>
            </w:r>
            <w:r>
              <w:rPr>
                <w:rFonts w:ascii="Times New Roman" w:hAnsi="Times New Roman"/>
                <w:bCs/>
              </w:rPr>
              <w:t>S</w:t>
            </w:r>
            <w:r w:rsidRPr="00221ADB">
              <w:rPr>
                <w:rFonts w:ascii="Times New Roman" w:hAnsi="Times New Roman"/>
                <w:bCs/>
              </w:rPr>
              <w:t xml:space="preserve">tandardised </w:t>
            </w:r>
            <w:r>
              <w:rPr>
                <w:rFonts w:ascii="Times New Roman" w:hAnsi="Times New Roman"/>
                <w:bCs/>
              </w:rPr>
              <w:t>A</w:t>
            </w:r>
            <w:r w:rsidRPr="00221ADB">
              <w:rPr>
                <w:rFonts w:ascii="Times New Roman" w:hAnsi="Times New Roman"/>
                <w:bCs/>
              </w:rPr>
              <w:t xml:space="preserve">pproach to credit risk </w:t>
            </w:r>
            <w:r w:rsidRPr="00FE002E">
              <w:rPr>
                <w:rFonts w:ascii="Times New Roman" w:hAnsi="Times New Roman"/>
                <w:bCs/>
                <w:iCs/>
                <w:lang w:val="en-US"/>
              </w:rPr>
              <w:t>referred to in points 2(a)</w:t>
            </w:r>
            <w:r>
              <w:rPr>
                <w:rFonts w:ascii="Times New Roman" w:hAnsi="Times New Roman"/>
                <w:iCs/>
                <w:lang w:val="en-US"/>
              </w:rPr>
              <w:t xml:space="preserve"> </w:t>
            </w:r>
            <w:r w:rsidRPr="00FE002E">
              <w:rPr>
                <w:rFonts w:ascii="Times New Roman" w:hAnsi="Times New Roman"/>
                <w:iCs/>
                <w:lang w:val="en-US"/>
              </w:rPr>
              <w:t>and (b) of Annex I </w:t>
            </w:r>
            <w:del w:id="883" w:author="Author">
              <w:r w:rsidR="00AE2798" w:rsidRPr="00FE002E">
                <w:rPr>
                  <w:rFonts w:ascii="Times New Roman" w:hAnsi="Times New Roman"/>
                  <w:iCs/>
                  <w:lang w:val="en-US"/>
                </w:rPr>
                <w:delText xml:space="preserve">of the </w:delText>
              </w:r>
            </w:del>
            <w:r w:rsidR="00684733">
              <w:rPr>
                <w:rFonts w:ascii="Times New Roman" w:hAnsi="Times New Roman"/>
                <w:iCs/>
                <w:lang w:val="en-US"/>
              </w:rPr>
              <w:t>CRR</w:t>
            </w:r>
            <w:r w:rsidRPr="00FE002E">
              <w:rPr>
                <w:rFonts w:ascii="Times New Roman" w:hAnsi="Times New Roman"/>
                <w:iCs/>
                <w:lang w:val="en-US"/>
              </w:rPr>
              <w:t xml:space="preserve"> </w:t>
            </w:r>
            <w:r w:rsidRPr="00FE002E">
              <w:rPr>
                <w:rFonts w:ascii="Times New Roman" w:hAnsi="Times New Roman"/>
                <w:bCs/>
              </w:rPr>
              <w:t>(as a reminder the exposure value here shall be 50% of the nominal value).</w:t>
            </w:r>
            <w:r>
              <w:rPr>
                <w:rFonts w:ascii="Times New Roman" w:hAnsi="Times New Roman"/>
                <w:bCs/>
              </w:rPr>
              <w:t xml:space="preserve"> </w:t>
            </w:r>
            <w:moveFromRangeStart w:id="884" w:author="Author" w:name="move40188957"/>
            <w:moveFrom w:id="885" w:author="Author">
              <w:r w:rsidRPr="006A32F5">
                <w:rPr>
                  <w:rFonts w:ascii="Times New Roman" w:hAnsi="Times New Roman"/>
                  <w:bCs/>
                </w:rPr>
                <w:t>A</w:t>
              </w:r>
              <w:r w:rsidRPr="008C7B98">
                <w:rPr>
                  <w:rFonts w:ascii="Times New Roman" w:hAnsi="Times New Roman"/>
                  <w:bCs/>
                </w:rPr>
                <w:t>s a reminder the nominal value shall not be reduced by specific credit risk adjustments</w:t>
              </w:r>
              <w:r>
                <w:rPr>
                  <w:rFonts w:ascii="Times New Roman" w:hAnsi="Times New Roman"/>
                  <w:bCs/>
                </w:rPr>
                <w:t>.</w:t>
              </w:r>
            </w:moveFrom>
            <w:moveFromRangeEnd w:id="884"/>
          </w:p>
          <w:p w14:paraId="54C0DA6B" w14:textId="77777777" w:rsidR="00494A67" w:rsidRDefault="00494A67" w:rsidP="00CB48CC">
            <w:pPr>
              <w:pStyle w:val="BodyText1"/>
              <w:spacing w:line="240" w:lineRule="auto"/>
              <w:rPr>
                <w:ins w:id="886" w:author="Author"/>
                <w:rFonts w:ascii="Times New Roman" w:hAnsi="Times New Roman"/>
                <w:bCs/>
              </w:rPr>
            </w:pPr>
          </w:p>
          <w:p w14:paraId="058818D6" w14:textId="77777777" w:rsidR="00CB48CC" w:rsidRDefault="00CB48CC" w:rsidP="00CB48CC">
            <w:pPr>
              <w:pStyle w:val="BodyText1"/>
              <w:spacing w:line="240" w:lineRule="auto"/>
              <w:rPr>
                <w:ins w:id="887" w:author="Author"/>
                <w:rFonts w:ascii="Times New Roman" w:hAnsi="Times New Roman"/>
                <w:bCs/>
              </w:rPr>
            </w:pPr>
            <w:moveToRangeStart w:id="888" w:author="Author" w:name="move40188958"/>
            <w:moveTo w:id="889" w:author="Author">
              <w:r w:rsidRPr="00D70961">
                <w:rPr>
                  <w:rFonts w:ascii="Times New Roman" w:hAnsi="Times New Roman"/>
                  <w:bCs/>
                </w:rPr>
                <w:t>A</w:t>
              </w:r>
              <w:r w:rsidRPr="008C7B98">
                <w:rPr>
                  <w:rFonts w:ascii="Times New Roman" w:hAnsi="Times New Roman"/>
                  <w:bCs/>
                </w:rPr>
                <w:t>s a reminder the nominal value shall not be reduced by specific credit risk adjustments</w:t>
              </w:r>
              <w:r>
                <w:rPr>
                  <w:rFonts w:ascii="Times New Roman" w:hAnsi="Times New Roman"/>
                  <w:bCs/>
                </w:rPr>
                <w:t>.</w:t>
              </w:r>
            </w:moveTo>
            <w:moveToRangeEnd w:id="888"/>
            <w:ins w:id="890" w:author="Author">
              <w:r w:rsidR="0085686D">
                <w:rPr>
                  <w:rFonts w:ascii="Times New Roman" w:hAnsi="Times New Roman"/>
                  <w:bCs/>
                </w:rPr>
                <w:t xml:space="preserve"> </w:t>
              </w:r>
              <w:r w:rsidR="0085686D" w:rsidRPr="0085686D">
                <w:rPr>
                  <w:rFonts w:ascii="Times New Roman" w:hAnsi="Times New Roman"/>
                  <w:bCs/>
                </w:rPr>
                <w:t>Instead, as indicated in Article 429f(2) institutions may reduce the credit exposure equivalent amount of an off-balance-sheet item by the corresponding amount of specific credit risk adjustments. This calculation is subject to a floor of zero.</w:t>
              </w:r>
            </w:ins>
          </w:p>
          <w:p w14:paraId="512D74AD" w14:textId="77777777" w:rsidR="00CB48CC" w:rsidRDefault="00CB48CC" w:rsidP="00CB48CC">
            <w:pPr>
              <w:pStyle w:val="BodyText1"/>
              <w:spacing w:line="240" w:lineRule="auto"/>
              <w:rPr>
                <w:rFonts w:ascii="Times New Roman" w:hAnsi="Times New Roman"/>
                <w:bCs/>
              </w:rPr>
            </w:pPr>
          </w:p>
          <w:p w14:paraId="57E1EDC2" w14:textId="483DFD9B" w:rsidR="00CB48CC" w:rsidRDefault="00CB48CC" w:rsidP="00CB48CC">
            <w:pPr>
              <w:pStyle w:val="BodyText1"/>
              <w:spacing w:line="240" w:lineRule="auto"/>
              <w:rPr>
                <w:rFonts w:ascii="Times New Roman" w:hAnsi="Times New Roman"/>
                <w:bCs/>
              </w:rPr>
            </w:pPr>
            <w:r w:rsidRPr="00221ADB">
              <w:rPr>
                <w:rFonts w:ascii="Times New Roman" w:hAnsi="Times New Roman"/>
                <w:bCs/>
              </w:rPr>
              <w:t>This</w:t>
            </w:r>
            <w:r>
              <w:rPr>
                <w:rFonts w:ascii="Times New Roman" w:hAnsi="Times New Roman"/>
                <w:bCs/>
              </w:rPr>
              <w:t xml:space="preserve"> cell</w:t>
            </w:r>
            <w:r w:rsidRPr="00221ADB">
              <w:rPr>
                <w:rFonts w:ascii="Times New Roman" w:hAnsi="Times New Roman"/>
                <w:bCs/>
              </w:rPr>
              <w:t xml:space="preserve"> includes liquidity facilities and other commitments to securitisations. </w:t>
            </w:r>
            <w:r>
              <w:rPr>
                <w:rFonts w:ascii="Times New Roman" w:hAnsi="Times New Roman"/>
                <w:bCs/>
              </w:rPr>
              <w:t>In other words</w:t>
            </w:r>
            <w:r w:rsidRPr="00221ADB">
              <w:rPr>
                <w:rFonts w:ascii="Times New Roman" w:hAnsi="Times New Roman"/>
                <w:bCs/>
              </w:rPr>
              <w:t xml:space="preserve"> the CCF for all </w:t>
            </w:r>
            <w:r w:rsidRPr="00064698">
              <w:rPr>
                <w:rFonts w:ascii="Times New Roman" w:hAnsi="Times New Roman"/>
                <w:bCs/>
              </w:rPr>
              <w:t xml:space="preserve">liquidity facilities in accordance with Article 255 </w:t>
            </w:r>
            <w:del w:id="891" w:author="Author">
              <w:r w:rsidR="00C62E9A">
                <w:rPr>
                  <w:rFonts w:ascii="Times New Roman" w:hAnsi="Times New Roman"/>
                  <w:bCs/>
                </w:rPr>
                <w:delText xml:space="preserve">of the </w:delText>
              </w:r>
            </w:del>
            <w:r w:rsidR="00684733">
              <w:rPr>
                <w:rFonts w:ascii="Times New Roman" w:hAnsi="Times New Roman"/>
                <w:bCs/>
              </w:rPr>
              <w:t>CRR</w:t>
            </w:r>
            <w:r w:rsidRPr="00064698" w:rsidDel="00064698">
              <w:rPr>
                <w:rFonts w:ascii="Times New Roman" w:hAnsi="Times New Roman"/>
                <w:bCs/>
              </w:rPr>
              <w:t xml:space="preserve"> </w:t>
            </w:r>
            <w:r w:rsidRPr="00221ADB">
              <w:rPr>
                <w:rFonts w:ascii="Times New Roman" w:hAnsi="Times New Roman"/>
                <w:bCs/>
              </w:rPr>
              <w:t xml:space="preserve">is 50% regardless of the maturity. </w:t>
            </w:r>
          </w:p>
          <w:p w14:paraId="116B0E4F" w14:textId="77777777" w:rsidR="00CB48CC" w:rsidRDefault="00CB48CC" w:rsidP="00CB48CC">
            <w:pPr>
              <w:pStyle w:val="BodyText1"/>
              <w:spacing w:line="240" w:lineRule="auto"/>
              <w:rPr>
                <w:rFonts w:ascii="Times New Roman" w:hAnsi="Times New Roman"/>
                <w:bCs/>
              </w:rPr>
            </w:pPr>
          </w:p>
          <w:p w14:paraId="5310B694" w14:textId="0D36FF66" w:rsidR="00CB48CC" w:rsidRPr="0044777F" w:rsidRDefault="00CB48CC" w:rsidP="00CB48CC">
            <w:pPr>
              <w:pStyle w:val="BodyText1"/>
              <w:spacing w:line="240" w:lineRule="auto"/>
              <w:rPr>
                <w:rFonts w:ascii="Times New Roman" w:hAnsi="Times New Roman"/>
                <w:bCs/>
              </w:rPr>
            </w:pPr>
            <w:r>
              <w:rPr>
                <w:rFonts w:ascii="Times New Roman" w:hAnsi="Times New Roman"/>
                <w:bCs/>
              </w:rPr>
              <w:t>W</w:t>
            </w:r>
            <w:r w:rsidRPr="00FC452B">
              <w:rPr>
                <w:rFonts w:ascii="Times New Roman" w:hAnsi="Times New Roman"/>
                <w:bCs/>
              </w:rPr>
              <w:t>here a commitment refers to the extension of another commitment, the lower of the two conversion factors associated with the individual commitment shall be used</w:t>
            </w:r>
            <w:r>
              <w:rPr>
                <w:rFonts w:ascii="Times New Roman" w:hAnsi="Times New Roman"/>
                <w:bCs/>
              </w:rPr>
              <w:t xml:space="preserve"> in accordance with Article 166(9) </w:t>
            </w:r>
            <w:del w:id="892" w:author="Author">
              <w:r w:rsidR="00AE2798">
                <w:rPr>
                  <w:rFonts w:ascii="Times New Roman" w:hAnsi="Times New Roman"/>
                  <w:bCs/>
                </w:rPr>
                <w:delText xml:space="preserve">of </w:delText>
              </w:r>
              <w:r w:rsidR="00AE2798" w:rsidRPr="0044777F">
                <w:rPr>
                  <w:rFonts w:ascii="Times New Roman" w:hAnsi="Times New Roman"/>
                  <w:bCs/>
                </w:rPr>
                <w:delText xml:space="preserve">the </w:delText>
              </w:r>
            </w:del>
            <w:r w:rsidR="00684733">
              <w:rPr>
                <w:rFonts w:ascii="Times New Roman" w:hAnsi="Times New Roman"/>
                <w:bCs/>
              </w:rPr>
              <w:t>CRR</w:t>
            </w:r>
            <w:r w:rsidRPr="0044777F">
              <w:rPr>
                <w:rFonts w:ascii="Times New Roman" w:hAnsi="Times New Roman"/>
                <w:bCs/>
              </w:rPr>
              <w:t>.</w:t>
            </w:r>
          </w:p>
          <w:p w14:paraId="4339295A" w14:textId="77777777" w:rsidR="00CB48CC" w:rsidRPr="0044777F" w:rsidRDefault="00CB48CC" w:rsidP="00CB48CC">
            <w:pPr>
              <w:pStyle w:val="BodyText1"/>
              <w:spacing w:line="240" w:lineRule="auto"/>
              <w:rPr>
                <w:rFonts w:ascii="Times New Roman" w:hAnsi="Times New Roman"/>
                <w:bCs/>
              </w:rPr>
            </w:pPr>
          </w:p>
          <w:p w14:paraId="02F43685" w14:textId="5F49436C" w:rsidR="00CB48CC" w:rsidRPr="00FE002E" w:rsidRDefault="00CB48CC" w:rsidP="00CB48CC">
            <w:pPr>
              <w:pStyle w:val="BodyText1"/>
              <w:spacing w:line="240" w:lineRule="auto"/>
              <w:rPr>
                <w:rFonts w:ascii="Times New Roman" w:hAnsi="Times New Roman"/>
                <w:bCs/>
              </w:rPr>
            </w:pPr>
            <w:r w:rsidRPr="0044777F">
              <w:rPr>
                <w:rFonts w:ascii="Times New Roman" w:hAnsi="Times New Roman"/>
                <w:bCs/>
              </w:rPr>
              <w:lastRenderedPageBreak/>
              <w:t xml:space="preserve">Institutions shall not consider in this </w:t>
            </w:r>
            <w:r>
              <w:rPr>
                <w:rFonts w:ascii="Times New Roman" w:hAnsi="Times New Roman"/>
                <w:bCs/>
              </w:rPr>
              <w:t>cell</w:t>
            </w:r>
            <w:r w:rsidRPr="0044777F">
              <w:rPr>
                <w:rFonts w:ascii="Times New Roman" w:hAnsi="Times New Roman"/>
                <w:bCs/>
              </w:rPr>
              <w:t xml:space="preserve"> contracts listed in Annex II </w:t>
            </w:r>
            <w:del w:id="893" w:author="Author">
              <w:r w:rsidR="00AE2798" w:rsidRPr="0044777F">
                <w:rPr>
                  <w:rFonts w:ascii="Times New Roman" w:hAnsi="Times New Roman"/>
                  <w:bCs/>
                </w:rPr>
                <w:delText xml:space="preserve">of the </w:delText>
              </w:r>
            </w:del>
            <w:r w:rsidR="00684733">
              <w:rPr>
                <w:rFonts w:ascii="Times New Roman" w:hAnsi="Times New Roman"/>
                <w:bCs/>
              </w:rPr>
              <w:t>CRR</w:t>
            </w:r>
            <w:r w:rsidRPr="0044777F">
              <w:rPr>
                <w:rFonts w:ascii="Times New Roman" w:hAnsi="Times New Roman"/>
                <w:bCs/>
              </w:rPr>
              <w:t>, credit derivatives</w:t>
            </w:r>
            <w:del w:id="894" w:author="Author">
              <w:r w:rsidR="00E91D94">
                <w:rPr>
                  <w:rFonts w:ascii="Times New Roman" w:hAnsi="Times New Roman"/>
                  <w:bCs/>
                </w:rPr>
                <w:delText xml:space="preserve"> and</w:delText>
              </w:r>
            </w:del>
            <w:ins w:id="895" w:author="Author">
              <w:r>
                <w:rPr>
                  <w:rFonts w:ascii="Times New Roman" w:hAnsi="Times New Roman"/>
                  <w:bCs/>
                </w:rPr>
                <w:t>,</w:t>
              </w:r>
            </w:ins>
            <w:r>
              <w:rPr>
                <w:rFonts w:ascii="Times New Roman" w:hAnsi="Times New Roman"/>
                <w:bCs/>
              </w:rPr>
              <w:t xml:space="preserve"> SFTs </w:t>
            </w:r>
            <w:ins w:id="896" w:author="Author">
              <w:r w:rsidRPr="00F26F4A">
                <w:rPr>
                  <w:rFonts w:ascii="Times New Roman" w:hAnsi="Times New Roman"/>
                  <w:bCs/>
                </w:rPr>
                <w:t>and positions referred to</w:t>
              </w:r>
              <w:r>
                <w:rPr>
                  <w:rFonts w:ascii="Times New Roman" w:hAnsi="Times New Roman"/>
                  <w:bCs/>
                </w:rPr>
                <w:t xml:space="preserve"> </w:t>
              </w:r>
              <w:r w:rsidRPr="00F26F4A">
                <w:rPr>
                  <w:rFonts w:ascii="Times New Roman" w:hAnsi="Times New Roman"/>
                  <w:bCs/>
                </w:rPr>
                <w:t xml:space="preserve">in Article 429d </w:t>
              </w:r>
            </w:ins>
            <w:r>
              <w:rPr>
                <w:rFonts w:ascii="Times New Roman" w:hAnsi="Times New Roman"/>
                <w:bCs/>
              </w:rPr>
              <w:t xml:space="preserve">in accordance with Article </w:t>
            </w:r>
            <w:del w:id="897" w:author="Author">
              <w:r w:rsidR="00AA005C">
                <w:rPr>
                  <w:rFonts w:ascii="Times New Roman" w:hAnsi="Times New Roman"/>
                  <w:bCs/>
                </w:rPr>
                <w:delText>429(10)</w:delText>
              </w:r>
              <w:r w:rsidR="004D36F1">
                <w:rPr>
                  <w:rFonts w:ascii="Times New Roman" w:hAnsi="Times New Roman"/>
                  <w:bCs/>
                </w:rPr>
                <w:delText xml:space="preserve"> of the</w:delText>
              </w:r>
            </w:del>
            <w:ins w:id="898" w:author="Author">
              <w:r w:rsidRPr="00072F44">
                <w:rPr>
                  <w:rFonts w:ascii="Times New Roman" w:hAnsi="Times New Roman"/>
                  <w:bCs/>
                </w:rPr>
                <w:t>429f</w:t>
              </w:r>
            </w:ins>
            <w:r>
              <w:rPr>
                <w:rFonts w:ascii="Times New Roman" w:hAnsi="Times New Roman"/>
                <w:bCs/>
              </w:rPr>
              <w:t xml:space="preserve"> </w:t>
            </w:r>
            <w:r w:rsidR="00684733">
              <w:rPr>
                <w:rFonts w:ascii="Times New Roman" w:hAnsi="Times New Roman"/>
                <w:bCs/>
              </w:rPr>
              <w:t>CRR</w:t>
            </w:r>
            <w:r>
              <w:rPr>
                <w:rFonts w:ascii="Times New Roman" w:hAnsi="Times New Roman"/>
                <w:bCs/>
              </w:rPr>
              <w:t>.</w:t>
            </w:r>
          </w:p>
          <w:p w14:paraId="6DDC311B" w14:textId="77777777" w:rsidR="00CB48CC" w:rsidRPr="00FE002E" w:rsidRDefault="00CB48CC" w:rsidP="00CB48CC">
            <w:pPr>
              <w:pStyle w:val="BodyText1"/>
              <w:spacing w:line="240" w:lineRule="auto"/>
              <w:rPr>
                <w:rFonts w:ascii="Times New Roman" w:hAnsi="Times New Roman"/>
                <w:b/>
                <w:bCs/>
              </w:rPr>
            </w:pPr>
          </w:p>
        </w:tc>
      </w:tr>
      <w:tr w:rsidR="00CB48CC" w:rsidRPr="00FE002E" w14:paraId="0A0BB45E" w14:textId="77777777" w:rsidTr="00E1595A">
        <w:trPr>
          <w:trHeight w:val="304"/>
        </w:trPr>
        <w:tc>
          <w:tcPr>
            <w:tcW w:w="1531" w:type="dxa"/>
            <w:tcBorders>
              <w:bottom w:val="single" w:sz="4" w:space="0" w:color="auto"/>
            </w:tcBorders>
          </w:tcPr>
          <w:p w14:paraId="546786C4" w14:textId="18AC81CB" w:rsidR="00CB48CC" w:rsidRPr="00FE002E" w:rsidRDefault="00CB48CC" w:rsidP="00CB48CC">
            <w:pPr>
              <w:pStyle w:val="BodyText1"/>
              <w:rPr>
                <w:rFonts w:ascii="Times New Roman" w:hAnsi="Times New Roman"/>
                <w:bCs/>
              </w:rPr>
            </w:pPr>
            <w:r w:rsidRPr="00FE002E">
              <w:rPr>
                <w:rFonts w:ascii="Times New Roman" w:hAnsi="Times New Roman"/>
                <w:bCs/>
              </w:rPr>
              <w:lastRenderedPageBreak/>
              <w:t>{</w:t>
            </w:r>
            <w:del w:id="899" w:author="Author">
              <w:r w:rsidR="00AE2798">
                <w:rPr>
                  <w:rFonts w:ascii="Times New Roman" w:hAnsi="Times New Roman"/>
                  <w:bCs/>
                </w:rPr>
                <w:delText>18</w:delText>
              </w:r>
              <w:r w:rsidR="00AE2798" w:rsidRPr="00FE002E">
                <w:rPr>
                  <w:rFonts w:ascii="Times New Roman" w:hAnsi="Times New Roman"/>
                  <w:bCs/>
                </w:rPr>
                <w:delText>0</w:delText>
              </w:r>
              <w:r w:rsidR="00F71081">
                <w:rPr>
                  <w:rFonts w:ascii="Times New Roman" w:hAnsi="Times New Roman"/>
                  <w:bCs/>
                </w:rPr>
                <w:delText>;010</w:delText>
              </w:r>
            </w:del>
            <w:ins w:id="900" w:author="Author">
              <w:r w:rsidR="009573B2">
                <w:rPr>
                  <w:rFonts w:ascii="Times New Roman" w:hAnsi="Times New Roman"/>
                  <w:bCs/>
                </w:rPr>
                <w:t>0</w:t>
              </w:r>
              <w:r>
                <w:rPr>
                  <w:rFonts w:ascii="Times New Roman" w:hAnsi="Times New Roman"/>
                  <w:bCs/>
                </w:rPr>
                <w:t>18</w:t>
              </w:r>
              <w:r w:rsidRPr="00FE002E">
                <w:rPr>
                  <w:rFonts w:ascii="Times New Roman" w:hAnsi="Times New Roman"/>
                  <w:bCs/>
                </w:rPr>
                <w:t>0</w:t>
              </w:r>
              <w:r>
                <w:rPr>
                  <w:rFonts w:ascii="Times New Roman" w:hAnsi="Times New Roman"/>
                  <w:bCs/>
                </w:rPr>
                <w:t>;</w:t>
              </w:r>
              <w:r w:rsidR="009573B2">
                <w:rPr>
                  <w:rFonts w:ascii="Times New Roman" w:hAnsi="Times New Roman"/>
                  <w:bCs/>
                </w:rPr>
                <w:t>0</w:t>
              </w:r>
              <w:r>
                <w:rPr>
                  <w:rFonts w:ascii="Times New Roman" w:hAnsi="Times New Roman"/>
                  <w:bCs/>
                </w:rPr>
                <w:t>010</w:t>
              </w:r>
            </w:ins>
            <w:r>
              <w:rPr>
                <w:rFonts w:ascii="Times New Roman" w:hAnsi="Times New Roman"/>
                <w:bCs/>
              </w:rPr>
              <w:t>}</w:t>
            </w:r>
          </w:p>
          <w:p w14:paraId="22AA02FE" w14:textId="77777777" w:rsidR="00CB48CC" w:rsidRPr="00FE002E" w:rsidRDefault="00CB48CC" w:rsidP="00CB48CC">
            <w:pPr>
              <w:pStyle w:val="BodyText1"/>
              <w:rPr>
                <w:rFonts w:ascii="Times New Roman" w:hAnsi="Times New Roman"/>
                <w:bCs/>
              </w:rPr>
            </w:pPr>
          </w:p>
        </w:tc>
        <w:tc>
          <w:tcPr>
            <w:tcW w:w="7590" w:type="dxa"/>
            <w:gridSpan w:val="3"/>
            <w:tcBorders>
              <w:bottom w:val="single" w:sz="4" w:space="0" w:color="auto"/>
            </w:tcBorders>
          </w:tcPr>
          <w:p w14:paraId="6F41926D" w14:textId="2CFC1061" w:rsidR="00CB48CC" w:rsidRPr="00FE002E" w:rsidRDefault="00CB48CC" w:rsidP="00CB48CC">
            <w:pPr>
              <w:pStyle w:val="BodyText1"/>
              <w:spacing w:line="240" w:lineRule="auto"/>
              <w:rPr>
                <w:rFonts w:ascii="Times New Roman" w:hAnsi="Times New Roman"/>
                <w:bCs/>
              </w:rPr>
            </w:pPr>
            <w:r w:rsidRPr="00874A45">
              <w:rPr>
                <w:rFonts w:ascii="Times New Roman" w:hAnsi="Times New Roman"/>
                <w:b/>
                <w:bCs/>
              </w:rPr>
              <w:t xml:space="preserve">Off-balance sheet items with a 100% CCF </w:t>
            </w:r>
            <w:r>
              <w:rPr>
                <w:rFonts w:ascii="Times New Roman" w:hAnsi="Times New Roman"/>
                <w:b/>
                <w:bCs/>
              </w:rPr>
              <w:t>in accordance with</w:t>
            </w:r>
            <w:r w:rsidRPr="00874A45">
              <w:rPr>
                <w:rFonts w:ascii="Times New Roman" w:hAnsi="Times New Roman"/>
                <w:b/>
                <w:bCs/>
              </w:rPr>
              <w:t xml:space="preserve"> </w:t>
            </w:r>
            <w:ins w:id="901" w:author="Author">
              <w:r w:rsidR="00CA0F6B">
                <w:rPr>
                  <w:rFonts w:ascii="Times New Roman" w:hAnsi="Times New Roman"/>
                  <w:b/>
                  <w:bCs/>
                </w:rPr>
                <w:t>Article</w:t>
              </w:r>
              <w:r w:rsidR="00CA0F6B" w:rsidRPr="00874A45">
                <w:rPr>
                  <w:rFonts w:ascii="Times New Roman" w:hAnsi="Times New Roman"/>
                  <w:b/>
                  <w:bCs/>
                </w:rPr>
                <w:t xml:space="preserve"> </w:t>
              </w:r>
              <w:r w:rsidRPr="00072F44">
                <w:rPr>
                  <w:rFonts w:ascii="Times New Roman" w:hAnsi="Times New Roman"/>
                  <w:b/>
                  <w:bCs/>
                </w:rPr>
                <w:t>429f</w:t>
              </w:r>
              <w:r w:rsidR="00CA0F6B">
                <w:rPr>
                  <w:rFonts w:ascii="Times New Roman" w:hAnsi="Times New Roman"/>
                  <w:b/>
                  <w:bCs/>
                </w:rPr>
                <w:t xml:space="preserve"> </w:t>
              </w:r>
            </w:ins>
            <w:r w:rsidR="00684733">
              <w:rPr>
                <w:rFonts w:ascii="Times New Roman" w:hAnsi="Times New Roman"/>
                <w:b/>
                <w:bCs/>
              </w:rPr>
              <w:t>CRR</w:t>
            </w:r>
            <w:r w:rsidRPr="00072F44">
              <w:rPr>
                <w:rFonts w:ascii="Times New Roman" w:hAnsi="Times New Roman"/>
                <w:b/>
                <w:bCs/>
              </w:rPr>
              <w:t xml:space="preserve"> </w:t>
            </w:r>
            <w:del w:id="902" w:author="Author">
              <w:r w:rsidR="00AE2798" w:rsidRPr="00874A45">
                <w:rPr>
                  <w:rFonts w:ascii="Times New Roman" w:hAnsi="Times New Roman"/>
                  <w:b/>
                  <w:bCs/>
                </w:rPr>
                <w:delText>429 (10)</w:delText>
              </w:r>
            </w:del>
          </w:p>
          <w:p w14:paraId="419B5CBA" w14:textId="77777777" w:rsidR="00CB48CC" w:rsidRPr="00FE002E" w:rsidRDefault="00CB48CC" w:rsidP="00CB48CC">
            <w:pPr>
              <w:pStyle w:val="BodyText1"/>
              <w:spacing w:line="240" w:lineRule="auto"/>
              <w:rPr>
                <w:rFonts w:ascii="Times New Roman" w:hAnsi="Times New Roman"/>
                <w:bCs/>
              </w:rPr>
            </w:pPr>
          </w:p>
          <w:p w14:paraId="0041329A" w14:textId="1A50F743" w:rsidR="00CB48CC" w:rsidRPr="00FE002E" w:rsidRDefault="00AE2798" w:rsidP="00CB48CC">
            <w:pPr>
              <w:pStyle w:val="BodyText1"/>
              <w:spacing w:line="240" w:lineRule="auto"/>
              <w:rPr>
                <w:rFonts w:ascii="Times New Roman" w:hAnsi="Times New Roman"/>
                <w:bCs/>
              </w:rPr>
            </w:pPr>
            <w:del w:id="903" w:author="Author">
              <w:r w:rsidRPr="00FE002E">
                <w:rPr>
                  <w:rFonts w:ascii="Times New Roman" w:hAnsi="Times New Roman"/>
                  <w:bCs/>
                </w:rPr>
                <w:delText>Article</w:delText>
              </w:r>
              <w:r>
                <w:rPr>
                  <w:rFonts w:ascii="Times New Roman" w:hAnsi="Times New Roman"/>
                  <w:bCs/>
                </w:rPr>
                <w:delText>s</w:delText>
              </w:r>
              <w:r w:rsidRPr="00FE002E">
                <w:rPr>
                  <w:rFonts w:ascii="Times New Roman" w:hAnsi="Times New Roman"/>
                  <w:bCs/>
                </w:rPr>
                <w:delText xml:space="preserve"> 429(10)</w:delText>
              </w:r>
              <w:r>
                <w:rPr>
                  <w:rFonts w:ascii="Times New Roman" w:hAnsi="Times New Roman"/>
                  <w:bCs/>
                </w:rPr>
                <w:delText>,</w:delText>
              </w:r>
            </w:del>
            <w:ins w:id="904" w:author="Author">
              <w:r w:rsidR="00CB48CC" w:rsidRPr="00FE002E">
                <w:rPr>
                  <w:rFonts w:ascii="Times New Roman" w:hAnsi="Times New Roman"/>
                  <w:bCs/>
                </w:rPr>
                <w:t xml:space="preserve">Article </w:t>
              </w:r>
              <w:r w:rsidR="00CB48CC" w:rsidRPr="00072F44">
                <w:rPr>
                  <w:rFonts w:ascii="Times New Roman" w:hAnsi="Times New Roman"/>
                  <w:bCs/>
                </w:rPr>
                <w:t>429f</w:t>
              </w:r>
              <w:r w:rsidR="00CB48CC">
                <w:rPr>
                  <w:rFonts w:ascii="Times New Roman" w:hAnsi="Times New Roman"/>
                  <w:bCs/>
                </w:rPr>
                <w:t>,</w:t>
              </w:r>
              <w:r w:rsidR="00A514CD">
                <w:rPr>
                  <w:rFonts w:ascii="Times New Roman" w:hAnsi="Times New Roman"/>
                  <w:bCs/>
                </w:rPr>
                <w:t xml:space="preserve"> point (a) of Article</w:t>
              </w:r>
            </w:ins>
            <w:r w:rsidR="00A514CD">
              <w:rPr>
                <w:rFonts w:ascii="Times New Roman" w:hAnsi="Times New Roman"/>
                <w:bCs/>
              </w:rPr>
              <w:t xml:space="preserve"> </w:t>
            </w:r>
            <w:r w:rsidR="00CB48CC">
              <w:rPr>
                <w:rFonts w:ascii="Times New Roman" w:hAnsi="Times New Roman"/>
                <w:bCs/>
              </w:rPr>
              <w:t>111(1</w:t>
            </w:r>
            <w:del w:id="905" w:author="Author">
              <w:r>
                <w:rPr>
                  <w:rFonts w:ascii="Times New Roman" w:hAnsi="Times New Roman"/>
                  <w:bCs/>
                </w:rPr>
                <w:delText>)(a</w:delText>
              </w:r>
            </w:del>
            <w:r w:rsidR="00CB48CC">
              <w:rPr>
                <w:rFonts w:ascii="Times New Roman" w:hAnsi="Times New Roman"/>
                <w:bCs/>
              </w:rPr>
              <w:t xml:space="preserve">) and </w:t>
            </w:r>
            <w:ins w:id="906" w:author="Author">
              <w:r w:rsidR="00A514CD">
                <w:rPr>
                  <w:rFonts w:ascii="Times New Roman" w:hAnsi="Times New Roman"/>
                  <w:bCs/>
                </w:rPr>
                <w:t xml:space="preserve">Article </w:t>
              </w:r>
            </w:ins>
            <w:r w:rsidR="00CB48CC">
              <w:rPr>
                <w:rFonts w:ascii="Times New Roman" w:hAnsi="Times New Roman"/>
                <w:bCs/>
              </w:rPr>
              <w:t>166(9)</w:t>
            </w:r>
            <w:r w:rsidR="00CB48CC" w:rsidRPr="00FE002E">
              <w:rPr>
                <w:rFonts w:ascii="Times New Roman" w:hAnsi="Times New Roman"/>
                <w:bCs/>
              </w:rPr>
              <w:t xml:space="preserve"> </w:t>
            </w:r>
            <w:del w:id="907" w:author="Author">
              <w:r w:rsidRPr="00FE002E">
                <w:rPr>
                  <w:rFonts w:ascii="Times New Roman" w:hAnsi="Times New Roman"/>
                  <w:bCs/>
                </w:rPr>
                <w:delText xml:space="preserve">of the </w:delText>
              </w:r>
            </w:del>
            <w:r w:rsidR="00684733">
              <w:rPr>
                <w:rFonts w:ascii="Times New Roman" w:hAnsi="Times New Roman"/>
                <w:bCs/>
              </w:rPr>
              <w:t>CRR</w:t>
            </w:r>
          </w:p>
          <w:p w14:paraId="603EE80E" w14:textId="77777777" w:rsidR="00CB48CC" w:rsidRPr="00FE002E" w:rsidRDefault="00CB48CC" w:rsidP="00CB48CC">
            <w:pPr>
              <w:pStyle w:val="BodyText1"/>
              <w:spacing w:line="240" w:lineRule="auto"/>
              <w:rPr>
                <w:rFonts w:ascii="Times New Roman" w:hAnsi="Times New Roman"/>
                <w:bCs/>
              </w:rPr>
            </w:pPr>
          </w:p>
          <w:p w14:paraId="68593E12" w14:textId="23133065" w:rsidR="00494A67" w:rsidRDefault="00CB48CC" w:rsidP="00CB48CC">
            <w:pPr>
              <w:pStyle w:val="BodyText1"/>
              <w:spacing w:line="240" w:lineRule="auto"/>
              <w:rPr>
                <w:rFonts w:ascii="Times New Roman" w:hAnsi="Times New Roman"/>
                <w:bCs/>
              </w:rPr>
            </w:pPr>
            <w:r w:rsidRPr="00FE002E">
              <w:rPr>
                <w:rFonts w:ascii="Times New Roman" w:hAnsi="Times New Roman"/>
                <w:bCs/>
              </w:rPr>
              <w:t xml:space="preserve">The exposure value, in accordance with </w:t>
            </w:r>
            <w:r>
              <w:rPr>
                <w:rFonts w:ascii="Times New Roman" w:hAnsi="Times New Roman"/>
                <w:bCs/>
              </w:rPr>
              <w:t xml:space="preserve">Articles </w:t>
            </w:r>
            <w:del w:id="908" w:author="Author">
              <w:r w:rsidR="00AE2798" w:rsidRPr="00FE002E">
                <w:rPr>
                  <w:rFonts w:ascii="Times New Roman" w:hAnsi="Times New Roman"/>
                  <w:bCs/>
                </w:rPr>
                <w:delText>429(10)</w:delText>
              </w:r>
            </w:del>
            <w:ins w:id="909" w:author="Author">
              <w:r w:rsidRPr="00072F44">
                <w:rPr>
                  <w:rFonts w:ascii="Times New Roman" w:hAnsi="Times New Roman"/>
                  <w:bCs/>
                </w:rPr>
                <w:t>429f</w:t>
              </w:r>
            </w:ins>
            <w:r>
              <w:rPr>
                <w:rFonts w:ascii="Times New Roman" w:hAnsi="Times New Roman"/>
                <w:bCs/>
              </w:rPr>
              <w:t xml:space="preserve"> and</w:t>
            </w:r>
            <w:r w:rsidR="00A514CD">
              <w:rPr>
                <w:rFonts w:ascii="Times New Roman" w:hAnsi="Times New Roman"/>
                <w:bCs/>
              </w:rPr>
              <w:t xml:space="preserve"> </w:t>
            </w:r>
            <w:del w:id="910" w:author="Author">
              <w:r w:rsidR="00AE2798">
                <w:rPr>
                  <w:rFonts w:ascii="Times New Roman" w:hAnsi="Times New Roman"/>
                  <w:bCs/>
                </w:rPr>
                <w:delText>111(1)(</w:delText>
              </w:r>
            </w:del>
            <w:ins w:id="911" w:author="Author">
              <w:r w:rsidR="00A514CD">
                <w:rPr>
                  <w:rFonts w:ascii="Times New Roman" w:hAnsi="Times New Roman"/>
                  <w:bCs/>
                </w:rPr>
                <w:t>point (</w:t>
              </w:r>
            </w:ins>
            <w:r w:rsidR="00A514CD">
              <w:rPr>
                <w:rFonts w:ascii="Times New Roman" w:hAnsi="Times New Roman"/>
                <w:bCs/>
              </w:rPr>
              <w:t xml:space="preserve">a) of </w:t>
            </w:r>
            <w:del w:id="912" w:author="Author">
              <w:r w:rsidR="00AE2798" w:rsidRPr="00FE002E">
                <w:rPr>
                  <w:rFonts w:ascii="Times New Roman" w:hAnsi="Times New Roman"/>
                  <w:bCs/>
                </w:rPr>
                <w:delText>the</w:delText>
              </w:r>
            </w:del>
            <w:ins w:id="913" w:author="Author">
              <w:r w:rsidR="00A514CD">
                <w:rPr>
                  <w:rFonts w:ascii="Times New Roman" w:hAnsi="Times New Roman"/>
                  <w:bCs/>
                </w:rPr>
                <w:t>Article</w:t>
              </w:r>
              <w:r>
                <w:rPr>
                  <w:rFonts w:ascii="Times New Roman" w:hAnsi="Times New Roman"/>
                  <w:bCs/>
                </w:rPr>
                <w:t xml:space="preserve"> 111(1)</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of </w:t>
            </w:r>
            <w:r>
              <w:rPr>
                <w:rFonts w:ascii="Times New Roman" w:hAnsi="Times New Roman"/>
                <w:bCs/>
              </w:rPr>
              <w:t>high risk</w:t>
            </w:r>
            <w:r w:rsidRPr="00FE002E">
              <w:rPr>
                <w:rFonts w:ascii="Times New Roman" w:hAnsi="Times New Roman"/>
                <w:bCs/>
              </w:rPr>
              <w:t xml:space="preserve"> off-balance sheet items </w:t>
            </w:r>
            <w:r w:rsidRPr="005F0F28">
              <w:rPr>
                <w:rFonts w:ascii="Times New Roman" w:hAnsi="Times New Roman"/>
                <w:bCs/>
              </w:rPr>
              <w:t xml:space="preserve">that would be assigned a 100% credit conversion factor </w:t>
            </w:r>
            <w:r>
              <w:rPr>
                <w:rFonts w:ascii="Times New Roman" w:hAnsi="Times New Roman"/>
                <w:bCs/>
              </w:rPr>
              <w:t>referred to in points 1(a) to (k) of</w:t>
            </w:r>
            <w:r w:rsidRPr="00FE002E">
              <w:rPr>
                <w:rFonts w:ascii="Times New Roman" w:hAnsi="Times New Roman"/>
                <w:bCs/>
              </w:rPr>
              <w:t xml:space="preserve"> Annex I </w:t>
            </w:r>
            <w:del w:id="914" w:author="Author">
              <w:r w:rsidR="00AE2798" w:rsidRPr="00FE002E">
                <w:rPr>
                  <w:rFonts w:ascii="Times New Roman" w:hAnsi="Times New Roman"/>
                  <w:bCs/>
                </w:rPr>
                <w:delText xml:space="preserve">of the </w:delText>
              </w:r>
            </w:del>
            <w:r w:rsidR="00684733">
              <w:rPr>
                <w:rFonts w:ascii="Times New Roman" w:hAnsi="Times New Roman"/>
                <w:bCs/>
              </w:rPr>
              <w:t>CRR</w:t>
            </w:r>
            <w:r w:rsidRPr="00FE002E">
              <w:rPr>
                <w:rFonts w:ascii="Times New Roman" w:hAnsi="Times New Roman"/>
                <w:bCs/>
              </w:rPr>
              <w:t xml:space="preserve"> (as a reminder the exposure value here shall be 100% of the nominal value).</w:t>
            </w:r>
            <w:del w:id="915" w:author="Author">
              <w:r w:rsidR="00AE2798">
                <w:rPr>
                  <w:rFonts w:ascii="Times New Roman" w:hAnsi="Times New Roman"/>
                  <w:bCs/>
                </w:rPr>
                <w:delText xml:space="preserve"> </w:delText>
              </w:r>
            </w:del>
            <w:moveFromRangeStart w:id="916" w:author="Author" w:name="move40188958"/>
            <w:moveFrom w:id="917" w:author="Author">
              <w:r w:rsidRPr="00D70961">
                <w:rPr>
                  <w:rFonts w:ascii="Times New Roman" w:hAnsi="Times New Roman"/>
                  <w:bCs/>
                </w:rPr>
                <w:t>A</w:t>
              </w:r>
              <w:r w:rsidRPr="008C7B98">
                <w:rPr>
                  <w:rFonts w:ascii="Times New Roman" w:hAnsi="Times New Roman"/>
                  <w:bCs/>
                </w:rPr>
                <w:t>s a reminder the nominal value shall not be reduced by specific credit risk adjustments</w:t>
              </w:r>
              <w:r>
                <w:rPr>
                  <w:rFonts w:ascii="Times New Roman" w:hAnsi="Times New Roman"/>
                  <w:bCs/>
                </w:rPr>
                <w:t>.</w:t>
              </w:r>
            </w:moveFrom>
            <w:moveFromRangeEnd w:id="916"/>
            <w:r>
              <w:rPr>
                <w:rFonts w:ascii="Times New Roman" w:hAnsi="Times New Roman"/>
                <w:bCs/>
              </w:rPr>
              <w:t xml:space="preserve"> </w:t>
            </w:r>
          </w:p>
          <w:p w14:paraId="42AF30B9" w14:textId="77777777" w:rsidR="00494A67" w:rsidRDefault="00494A67" w:rsidP="00CB48CC">
            <w:pPr>
              <w:pStyle w:val="BodyText1"/>
              <w:spacing w:line="240" w:lineRule="auto"/>
              <w:rPr>
                <w:ins w:id="918" w:author="Author"/>
                <w:rFonts w:ascii="Times New Roman" w:hAnsi="Times New Roman"/>
                <w:bCs/>
              </w:rPr>
            </w:pPr>
          </w:p>
          <w:p w14:paraId="55ED1088" w14:textId="77777777" w:rsidR="00CB48CC" w:rsidRDefault="00CB48CC" w:rsidP="00CB48CC">
            <w:pPr>
              <w:pStyle w:val="BodyText1"/>
              <w:spacing w:line="240" w:lineRule="auto"/>
              <w:rPr>
                <w:ins w:id="919" w:author="Author"/>
                <w:rFonts w:ascii="Times New Roman" w:hAnsi="Times New Roman"/>
                <w:bCs/>
              </w:rPr>
            </w:pPr>
            <w:moveToRangeStart w:id="920" w:author="Author" w:name="move40188955"/>
            <w:moveTo w:id="921" w:author="Author">
              <w:r w:rsidRPr="00D70961">
                <w:rPr>
                  <w:rFonts w:ascii="Times New Roman" w:hAnsi="Times New Roman"/>
                  <w:bCs/>
                </w:rPr>
                <w:t>A</w:t>
              </w:r>
              <w:r w:rsidRPr="008C7B98">
                <w:rPr>
                  <w:rFonts w:ascii="Times New Roman" w:hAnsi="Times New Roman"/>
                  <w:bCs/>
                </w:rPr>
                <w:t>s a reminder the nominal value shall not be reduced by specific credit risk adjustments</w:t>
              </w:r>
              <w:r>
                <w:rPr>
                  <w:rFonts w:ascii="Times New Roman" w:hAnsi="Times New Roman"/>
                  <w:bCs/>
                </w:rPr>
                <w:t>.</w:t>
              </w:r>
            </w:moveTo>
            <w:moveToRangeEnd w:id="920"/>
            <w:ins w:id="922" w:author="Author">
              <w:r>
                <w:rPr>
                  <w:rFonts w:ascii="Times New Roman" w:hAnsi="Times New Roman"/>
                  <w:bCs/>
                </w:rPr>
                <w:t xml:space="preserve"> </w:t>
              </w:r>
              <w:r w:rsidR="0085686D" w:rsidRPr="0085686D">
                <w:rPr>
                  <w:rFonts w:ascii="Times New Roman" w:hAnsi="Times New Roman"/>
                  <w:bCs/>
                </w:rPr>
                <w:t>Instead, as indicated in Article 429f(2) institutions may reduce the credit exposure equivalent amount of an off-balance-sheet item by the corresponding amount of specific credit risk adjustments. This calculation is subject to a floor of zero.</w:t>
              </w:r>
            </w:ins>
          </w:p>
          <w:p w14:paraId="02A01DC2" w14:textId="77777777" w:rsidR="00CB48CC" w:rsidRDefault="00CB48CC" w:rsidP="00CB48CC">
            <w:pPr>
              <w:pStyle w:val="BodyText1"/>
              <w:spacing w:line="240" w:lineRule="auto"/>
              <w:rPr>
                <w:rFonts w:ascii="Times New Roman" w:hAnsi="Times New Roman"/>
                <w:bCs/>
              </w:rPr>
            </w:pPr>
          </w:p>
          <w:p w14:paraId="53A2419D" w14:textId="77777777" w:rsidR="00CB48CC" w:rsidRDefault="00CB48CC" w:rsidP="00CB48CC">
            <w:pPr>
              <w:pStyle w:val="BodyText1"/>
              <w:spacing w:line="240" w:lineRule="auto"/>
              <w:rPr>
                <w:rFonts w:ascii="Times New Roman" w:hAnsi="Times New Roman"/>
                <w:bCs/>
              </w:rPr>
            </w:pPr>
            <w:r w:rsidRPr="005F0F28">
              <w:rPr>
                <w:rFonts w:ascii="Times New Roman" w:hAnsi="Times New Roman"/>
                <w:bCs/>
              </w:rPr>
              <w:t>This</w:t>
            </w:r>
            <w:r>
              <w:rPr>
                <w:rFonts w:ascii="Times New Roman" w:hAnsi="Times New Roman"/>
                <w:bCs/>
              </w:rPr>
              <w:t xml:space="preserve"> cell</w:t>
            </w:r>
            <w:r w:rsidRPr="005F0F28">
              <w:rPr>
                <w:rFonts w:ascii="Times New Roman" w:hAnsi="Times New Roman"/>
                <w:bCs/>
              </w:rPr>
              <w:t xml:space="preserve"> includes liquidity facilities and other commitments to securitisations. </w:t>
            </w:r>
          </w:p>
          <w:p w14:paraId="12BC0F57" w14:textId="77777777" w:rsidR="00CB48CC" w:rsidRDefault="00CB48CC" w:rsidP="00CB48CC">
            <w:pPr>
              <w:pStyle w:val="BodyText1"/>
              <w:spacing w:line="240" w:lineRule="auto"/>
              <w:rPr>
                <w:rFonts w:ascii="Times New Roman" w:hAnsi="Times New Roman"/>
                <w:bCs/>
              </w:rPr>
            </w:pPr>
          </w:p>
          <w:p w14:paraId="53A524EB" w14:textId="32345FDE" w:rsidR="00CB48CC" w:rsidRPr="00FE002E" w:rsidRDefault="00CB48CC" w:rsidP="00CB48CC">
            <w:pPr>
              <w:pStyle w:val="BodyText1"/>
              <w:spacing w:line="240" w:lineRule="auto"/>
              <w:rPr>
                <w:rFonts w:ascii="Times New Roman" w:hAnsi="Times New Roman"/>
                <w:bCs/>
              </w:rPr>
            </w:pPr>
            <w:r>
              <w:rPr>
                <w:rFonts w:ascii="Times New Roman" w:hAnsi="Times New Roman"/>
                <w:bCs/>
              </w:rPr>
              <w:t>W</w:t>
            </w:r>
            <w:r w:rsidRPr="00FC452B">
              <w:rPr>
                <w:rFonts w:ascii="Times New Roman" w:hAnsi="Times New Roman"/>
                <w:bCs/>
              </w:rPr>
              <w:t>here a commitment refers to the extension of another commitment, the lower of the two conversion factors associated with the individual commitment shall be used</w:t>
            </w:r>
            <w:r>
              <w:rPr>
                <w:rFonts w:ascii="Times New Roman" w:hAnsi="Times New Roman"/>
                <w:bCs/>
              </w:rPr>
              <w:t xml:space="preserve"> in accordance with Article 166(9) </w:t>
            </w:r>
            <w:del w:id="923" w:author="Author">
              <w:r w:rsidR="00AE2798">
                <w:rPr>
                  <w:rFonts w:ascii="Times New Roman" w:hAnsi="Times New Roman"/>
                  <w:bCs/>
                </w:rPr>
                <w:delText xml:space="preserve">of the </w:delText>
              </w:r>
            </w:del>
            <w:r w:rsidR="00684733">
              <w:rPr>
                <w:rFonts w:ascii="Times New Roman" w:hAnsi="Times New Roman"/>
                <w:bCs/>
              </w:rPr>
              <w:t>CRR</w:t>
            </w:r>
            <w:r>
              <w:rPr>
                <w:rFonts w:ascii="Times New Roman" w:hAnsi="Times New Roman"/>
                <w:bCs/>
              </w:rPr>
              <w:t>.</w:t>
            </w:r>
          </w:p>
          <w:p w14:paraId="01861A93" w14:textId="77777777" w:rsidR="00CB48CC" w:rsidRPr="00FE002E" w:rsidRDefault="00CB48CC" w:rsidP="00CB48CC">
            <w:pPr>
              <w:pStyle w:val="BodyText1"/>
              <w:spacing w:line="240" w:lineRule="auto"/>
              <w:rPr>
                <w:rFonts w:ascii="Times New Roman" w:hAnsi="Times New Roman"/>
                <w:bCs/>
              </w:rPr>
            </w:pPr>
          </w:p>
          <w:p w14:paraId="10B62CA8" w14:textId="6CB4A7FD" w:rsidR="00CB48CC" w:rsidRPr="00FE002E" w:rsidRDefault="00CB48CC" w:rsidP="00CB48CC">
            <w:pPr>
              <w:pStyle w:val="BodyText1"/>
              <w:spacing w:line="240" w:lineRule="auto"/>
              <w:rPr>
                <w:rFonts w:ascii="Times New Roman" w:hAnsi="Times New Roman"/>
                <w:bCs/>
              </w:rPr>
            </w:pPr>
            <w:r w:rsidRPr="00FE002E">
              <w:rPr>
                <w:rFonts w:ascii="Times New Roman" w:hAnsi="Times New Roman"/>
                <w:bCs/>
              </w:rPr>
              <w:t xml:space="preserve">Institutions shall not consider in this </w:t>
            </w:r>
            <w:r>
              <w:rPr>
                <w:rFonts w:ascii="Times New Roman" w:hAnsi="Times New Roman"/>
                <w:bCs/>
              </w:rPr>
              <w:t xml:space="preserve">cell </w:t>
            </w:r>
            <w:r w:rsidRPr="008D257D">
              <w:rPr>
                <w:rFonts w:ascii="Times New Roman" w:hAnsi="Times New Roman"/>
                <w:bCs/>
              </w:rPr>
              <w:t>contracts listed in Annex II</w:t>
            </w:r>
            <w:r>
              <w:rPr>
                <w:rFonts w:ascii="Times New Roman" w:hAnsi="Times New Roman"/>
                <w:bCs/>
              </w:rPr>
              <w:t xml:space="preserve"> </w:t>
            </w:r>
            <w:del w:id="924" w:author="Author">
              <w:r w:rsidR="00AE2798">
                <w:rPr>
                  <w:rFonts w:ascii="Times New Roman" w:hAnsi="Times New Roman"/>
                  <w:bCs/>
                </w:rPr>
                <w:delText xml:space="preserve">of the </w:delText>
              </w:r>
            </w:del>
            <w:r w:rsidR="00684733">
              <w:rPr>
                <w:rFonts w:ascii="Times New Roman" w:hAnsi="Times New Roman"/>
                <w:bCs/>
              </w:rPr>
              <w:t>CRR</w:t>
            </w:r>
            <w:r w:rsidRPr="008D257D">
              <w:rPr>
                <w:rFonts w:ascii="Times New Roman" w:hAnsi="Times New Roman"/>
                <w:bCs/>
              </w:rPr>
              <w:t>, credit derivatives</w:t>
            </w:r>
            <w:del w:id="925" w:author="Author">
              <w:r w:rsidR="00E91D94">
                <w:rPr>
                  <w:rFonts w:ascii="Times New Roman" w:hAnsi="Times New Roman"/>
                  <w:bCs/>
                </w:rPr>
                <w:delText xml:space="preserve"> and</w:delText>
              </w:r>
            </w:del>
            <w:ins w:id="926" w:author="Author">
              <w:r>
                <w:rPr>
                  <w:rFonts w:ascii="Times New Roman" w:hAnsi="Times New Roman"/>
                  <w:bCs/>
                </w:rPr>
                <w:t>,</w:t>
              </w:r>
            </w:ins>
            <w:r>
              <w:rPr>
                <w:rFonts w:ascii="Times New Roman" w:hAnsi="Times New Roman"/>
                <w:bCs/>
              </w:rPr>
              <w:t xml:space="preserve"> SFTs </w:t>
            </w:r>
            <w:ins w:id="927" w:author="Author">
              <w:r w:rsidRPr="00F26F4A">
                <w:rPr>
                  <w:rFonts w:ascii="Times New Roman" w:hAnsi="Times New Roman"/>
                  <w:bCs/>
                </w:rPr>
                <w:t>and positions referred to</w:t>
              </w:r>
              <w:r>
                <w:rPr>
                  <w:rFonts w:ascii="Times New Roman" w:hAnsi="Times New Roman"/>
                  <w:bCs/>
                </w:rPr>
                <w:t xml:space="preserve"> </w:t>
              </w:r>
              <w:r w:rsidRPr="00F26F4A">
                <w:rPr>
                  <w:rFonts w:ascii="Times New Roman" w:hAnsi="Times New Roman"/>
                  <w:bCs/>
                </w:rPr>
                <w:t xml:space="preserve">in Article 429d </w:t>
              </w:r>
            </w:ins>
            <w:r>
              <w:rPr>
                <w:rFonts w:ascii="Times New Roman" w:hAnsi="Times New Roman"/>
                <w:bCs/>
              </w:rPr>
              <w:t xml:space="preserve">in accordance with Article </w:t>
            </w:r>
            <w:del w:id="928" w:author="Author">
              <w:r w:rsidR="00AA005C">
                <w:rPr>
                  <w:rFonts w:ascii="Times New Roman" w:hAnsi="Times New Roman"/>
                  <w:bCs/>
                </w:rPr>
                <w:delText>429(10)</w:delText>
              </w:r>
              <w:r w:rsidR="004D36F1">
                <w:rPr>
                  <w:rFonts w:ascii="Times New Roman" w:hAnsi="Times New Roman"/>
                  <w:bCs/>
                </w:rPr>
                <w:delText xml:space="preserve"> of the</w:delText>
              </w:r>
            </w:del>
            <w:ins w:id="929" w:author="Author">
              <w:r w:rsidRPr="00072F44">
                <w:rPr>
                  <w:rFonts w:ascii="Times New Roman" w:hAnsi="Times New Roman"/>
                  <w:bCs/>
                </w:rPr>
                <w:t>429f</w:t>
              </w:r>
            </w:ins>
            <w:r w:rsidRPr="00072F44">
              <w:rPr>
                <w:rFonts w:ascii="Times New Roman" w:hAnsi="Times New Roman"/>
                <w:bCs/>
              </w:rPr>
              <w:t xml:space="preserve"> </w:t>
            </w:r>
            <w:r w:rsidR="00684733">
              <w:rPr>
                <w:rFonts w:ascii="Times New Roman" w:hAnsi="Times New Roman"/>
                <w:bCs/>
              </w:rPr>
              <w:t>CRR</w:t>
            </w:r>
            <w:r>
              <w:rPr>
                <w:rFonts w:ascii="Times New Roman" w:hAnsi="Times New Roman"/>
                <w:bCs/>
              </w:rPr>
              <w:t>.</w:t>
            </w:r>
          </w:p>
          <w:p w14:paraId="37DBE5CD" w14:textId="77777777" w:rsidR="00CB48CC" w:rsidRPr="00FE002E" w:rsidRDefault="00CB48CC" w:rsidP="00CB48CC">
            <w:pPr>
              <w:pStyle w:val="BodyText1"/>
              <w:spacing w:line="240" w:lineRule="auto"/>
              <w:rPr>
                <w:rFonts w:ascii="Times New Roman" w:hAnsi="Times New Roman"/>
                <w:bCs/>
                <w:u w:val="single"/>
              </w:rPr>
            </w:pPr>
          </w:p>
        </w:tc>
      </w:tr>
      <w:tr w:rsidR="00CB48CC" w:rsidRPr="00FE002E" w14:paraId="36A7A2BB" w14:textId="77777777" w:rsidTr="00E1595A">
        <w:trPr>
          <w:trHeight w:val="304"/>
          <w:ins w:id="930" w:author="Author"/>
        </w:trPr>
        <w:tc>
          <w:tcPr>
            <w:tcW w:w="1531" w:type="dxa"/>
            <w:tcBorders>
              <w:bottom w:val="single" w:sz="4" w:space="0" w:color="auto"/>
            </w:tcBorders>
            <w:vAlign w:val="center"/>
          </w:tcPr>
          <w:p w14:paraId="7E132F7E" w14:textId="5BAF48E5" w:rsidR="00CB48CC" w:rsidRPr="00F13DB0" w:rsidRDefault="00CB48CC" w:rsidP="00CB48CC">
            <w:pPr>
              <w:pStyle w:val="BodyText1"/>
              <w:rPr>
                <w:ins w:id="931" w:author="Author"/>
                <w:rFonts w:ascii="Times New Roman" w:hAnsi="Times New Roman"/>
                <w:bCs/>
              </w:rPr>
            </w:pPr>
            <w:ins w:id="932" w:author="Author">
              <w:r w:rsidRPr="00F13DB0">
                <w:rPr>
                  <w:rFonts w:ascii="Times New Roman" w:hAnsi="Times New Roman"/>
                  <w:bCs/>
                </w:rPr>
                <w:t>{</w:t>
              </w:r>
              <w:r w:rsidR="009573B2">
                <w:rPr>
                  <w:rFonts w:ascii="Times New Roman" w:hAnsi="Times New Roman"/>
                  <w:bCs/>
                </w:rPr>
                <w:t>0</w:t>
              </w:r>
              <w:r w:rsidRPr="00F13DB0">
                <w:rPr>
                  <w:rFonts w:ascii="Times New Roman" w:hAnsi="Times New Roman"/>
                  <w:bCs/>
                </w:rPr>
                <w:t>181;</w:t>
              </w:r>
              <w:r w:rsidR="009573B2">
                <w:rPr>
                  <w:rFonts w:ascii="Times New Roman" w:hAnsi="Times New Roman"/>
                  <w:bCs/>
                </w:rPr>
                <w:t>0</w:t>
              </w:r>
              <w:r w:rsidRPr="00F13DB0">
                <w:rPr>
                  <w:rFonts w:ascii="Times New Roman" w:hAnsi="Times New Roman"/>
                  <w:bCs/>
                </w:rPr>
                <w:t>010}</w:t>
              </w:r>
            </w:ins>
          </w:p>
          <w:p w14:paraId="41120190" w14:textId="77777777" w:rsidR="00CB48CC" w:rsidRPr="00F13DB0" w:rsidRDefault="00CB48CC" w:rsidP="00CB48CC">
            <w:pPr>
              <w:pStyle w:val="BodyText1"/>
              <w:rPr>
                <w:ins w:id="933" w:author="Author"/>
                <w:rFonts w:ascii="Times New Roman" w:hAnsi="Times New Roman"/>
                <w:bCs/>
              </w:rPr>
            </w:pPr>
          </w:p>
        </w:tc>
        <w:tc>
          <w:tcPr>
            <w:tcW w:w="7590" w:type="dxa"/>
            <w:gridSpan w:val="3"/>
            <w:tcBorders>
              <w:bottom w:val="single" w:sz="4" w:space="0" w:color="auto"/>
            </w:tcBorders>
            <w:vAlign w:val="center"/>
          </w:tcPr>
          <w:p w14:paraId="6AD2D6D7" w14:textId="77777777" w:rsidR="00CB48CC" w:rsidRPr="00314716" w:rsidRDefault="00CB48CC" w:rsidP="00CB48CC">
            <w:pPr>
              <w:pStyle w:val="BodyText1"/>
              <w:spacing w:line="240" w:lineRule="auto"/>
              <w:rPr>
                <w:ins w:id="934" w:author="Author"/>
                <w:rFonts w:ascii="Times New Roman" w:hAnsi="Times New Roman"/>
                <w:b/>
                <w:color w:val="auto"/>
              </w:rPr>
            </w:pPr>
            <w:ins w:id="935" w:author="Author">
              <w:r w:rsidRPr="00314716">
                <w:rPr>
                  <w:rFonts w:ascii="Times New Roman" w:hAnsi="Times New Roman"/>
                  <w:b/>
                  <w:color w:val="auto"/>
                </w:rPr>
                <w:t xml:space="preserve">(-) General credit risk adjustments to off balance sheet items </w:t>
              </w:r>
            </w:ins>
          </w:p>
          <w:p w14:paraId="3588D4AA" w14:textId="77777777" w:rsidR="00CB48CC" w:rsidRDefault="00CB48CC" w:rsidP="00CB48CC">
            <w:pPr>
              <w:pStyle w:val="BodyText1"/>
              <w:spacing w:line="240" w:lineRule="auto"/>
              <w:rPr>
                <w:ins w:id="936" w:author="Author"/>
                <w:rFonts w:ascii="Times New Roman" w:hAnsi="Times New Roman"/>
                <w:color w:val="auto"/>
              </w:rPr>
            </w:pPr>
          </w:p>
          <w:p w14:paraId="5D536096" w14:textId="6F747EE8" w:rsidR="00CB48CC" w:rsidRPr="00A12B0B" w:rsidRDefault="00CB48CC" w:rsidP="00CB48CC">
            <w:pPr>
              <w:pStyle w:val="BodyText1"/>
              <w:spacing w:line="240" w:lineRule="auto"/>
              <w:rPr>
                <w:ins w:id="937" w:author="Author"/>
                <w:rFonts w:ascii="Times New Roman" w:hAnsi="Times New Roman"/>
                <w:bCs/>
              </w:rPr>
            </w:pPr>
            <w:ins w:id="938" w:author="Author">
              <w:r w:rsidRPr="00A12B0B">
                <w:rPr>
                  <w:rFonts w:ascii="Times New Roman" w:hAnsi="Times New Roman"/>
                  <w:bCs/>
                </w:rPr>
                <w:t xml:space="preserve">Article 429(4) </w:t>
              </w:r>
              <w:r w:rsidR="00684733">
                <w:rPr>
                  <w:rFonts w:ascii="Times New Roman" w:hAnsi="Times New Roman"/>
                  <w:bCs/>
                </w:rPr>
                <w:t>CRR</w:t>
              </w:r>
              <w:r w:rsidRPr="00A12B0B">
                <w:rPr>
                  <w:rFonts w:ascii="Times New Roman" w:hAnsi="Times New Roman"/>
                  <w:bCs/>
                </w:rPr>
                <w:t xml:space="preserve"> </w:t>
              </w:r>
            </w:ins>
          </w:p>
          <w:p w14:paraId="62AD4ABC" w14:textId="77777777" w:rsidR="00CB48CC" w:rsidRPr="00A12B0B" w:rsidRDefault="00CB48CC" w:rsidP="00CB48CC">
            <w:pPr>
              <w:pStyle w:val="BodyText1"/>
              <w:spacing w:line="240" w:lineRule="auto"/>
              <w:rPr>
                <w:ins w:id="939" w:author="Author"/>
                <w:rFonts w:ascii="Times New Roman" w:hAnsi="Times New Roman"/>
                <w:color w:val="auto"/>
              </w:rPr>
            </w:pPr>
          </w:p>
          <w:p w14:paraId="2D18EBE2" w14:textId="63D9978A" w:rsidR="00CB48CC" w:rsidRPr="00A12B0B" w:rsidRDefault="00CB48CC" w:rsidP="00CB48CC">
            <w:pPr>
              <w:pStyle w:val="BodyText1"/>
              <w:spacing w:line="240" w:lineRule="auto"/>
              <w:rPr>
                <w:ins w:id="940" w:author="Author"/>
                <w:rFonts w:ascii="Times New Roman" w:hAnsi="Times New Roman"/>
                <w:bCs/>
              </w:rPr>
            </w:pPr>
            <w:ins w:id="941" w:author="Author">
              <w:r w:rsidRPr="00A12B0B">
                <w:rPr>
                  <w:rFonts w:ascii="Times New Roman" w:hAnsi="Times New Roman"/>
                  <w:bCs/>
                </w:rPr>
                <w:t>The amount of general credit risk adjustments corresponding to</w:t>
              </w:r>
              <w:r>
                <w:rPr>
                  <w:rFonts w:ascii="Times New Roman" w:hAnsi="Times New Roman"/>
                  <w:bCs/>
                </w:rPr>
                <w:t xml:space="preserve"> off</w:t>
              </w:r>
              <w:r w:rsidRPr="00A12B0B">
                <w:rPr>
                  <w:rFonts w:ascii="Times New Roman" w:hAnsi="Times New Roman"/>
                  <w:bCs/>
                </w:rPr>
                <w:t>-balance sheet items referred</w:t>
              </w:r>
              <w:r>
                <w:rPr>
                  <w:rFonts w:ascii="Times New Roman" w:hAnsi="Times New Roman"/>
                  <w:bCs/>
                </w:rPr>
                <w:t xml:space="preserve"> to in </w:t>
              </w:r>
              <w:r w:rsidR="00A514CD">
                <w:rPr>
                  <w:rFonts w:ascii="Times New Roman" w:hAnsi="Times New Roman"/>
                  <w:bCs/>
                </w:rPr>
                <w:t xml:space="preserve">point (d) of </w:t>
              </w:r>
              <w:r>
                <w:rPr>
                  <w:rFonts w:ascii="Times New Roman" w:hAnsi="Times New Roman"/>
                  <w:bCs/>
                </w:rPr>
                <w:t>Article 429(4)</w:t>
              </w:r>
              <w:r w:rsidRPr="00A12B0B">
                <w:rPr>
                  <w:rFonts w:ascii="Times New Roman" w:hAnsi="Times New Roman"/>
                  <w:bCs/>
                </w:rPr>
                <w:t xml:space="preserve">, which institutions deduct </w:t>
              </w:r>
              <w:r w:rsidR="00712ECA">
                <w:rPr>
                  <w:rFonts w:ascii="Times New Roman" w:hAnsi="Times New Roman"/>
                  <w:bCs/>
                </w:rPr>
                <w:t>in accordance with</w:t>
              </w:r>
              <w:r w:rsidRPr="00A12B0B">
                <w:rPr>
                  <w:rFonts w:ascii="Times New Roman" w:hAnsi="Times New Roman"/>
                  <w:bCs/>
                </w:rPr>
                <w:t xml:space="preserve"> the last paragraph of Article 429 (4) </w:t>
              </w:r>
              <w:r w:rsidR="00684733">
                <w:rPr>
                  <w:rFonts w:ascii="Times New Roman" w:hAnsi="Times New Roman"/>
                  <w:bCs/>
                </w:rPr>
                <w:t>CRR</w:t>
              </w:r>
              <w:r w:rsidRPr="00A12B0B">
                <w:rPr>
                  <w:rFonts w:ascii="Times New Roman" w:hAnsi="Times New Roman"/>
                  <w:bCs/>
                </w:rPr>
                <w:t xml:space="preserve">. </w:t>
              </w:r>
            </w:ins>
          </w:p>
          <w:p w14:paraId="301E11EC" w14:textId="77777777" w:rsidR="00CB48CC" w:rsidRDefault="00CB48CC" w:rsidP="00CB48CC">
            <w:pPr>
              <w:pStyle w:val="BodyText1"/>
              <w:spacing w:line="240" w:lineRule="auto"/>
              <w:rPr>
                <w:ins w:id="942" w:author="Author"/>
                <w:rFonts w:ascii="Times New Roman" w:hAnsi="Times New Roman"/>
                <w:color w:val="auto"/>
                <w:highlight w:val="cyan"/>
              </w:rPr>
            </w:pPr>
          </w:p>
          <w:p w14:paraId="4AC5C66C" w14:textId="734F03CE" w:rsidR="00CB48CC" w:rsidRPr="002B0AAC" w:rsidRDefault="00CB48CC" w:rsidP="002B0AAC">
            <w:pPr>
              <w:pStyle w:val="BodyText1"/>
              <w:rPr>
                <w:ins w:id="943" w:author="Author"/>
                <w:rFonts w:ascii="Times New Roman" w:hAnsi="Times New Roman"/>
                <w:bCs/>
              </w:rPr>
            </w:pPr>
            <w:ins w:id="944" w:author="Author">
              <w:r w:rsidRPr="003B0870">
                <w:rPr>
                  <w:rFonts w:ascii="Times New Roman" w:hAnsi="Times New Roman"/>
                  <w:bCs/>
                </w:rPr>
                <w:t xml:space="preserve">The amount reported shall </w:t>
              </w:r>
              <w:r>
                <w:rPr>
                  <w:rFonts w:ascii="Times New Roman" w:hAnsi="Times New Roman"/>
                  <w:bCs/>
                </w:rPr>
                <w:t>not be tak</w:t>
              </w:r>
              <w:r w:rsidR="00B63250">
                <w:rPr>
                  <w:rFonts w:ascii="Times New Roman" w:hAnsi="Times New Roman"/>
                  <w:bCs/>
                </w:rPr>
                <w:t>en</w:t>
              </w:r>
              <w:r>
                <w:rPr>
                  <w:rFonts w:ascii="Times New Roman" w:hAnsi="Times New Roman"/>
                  <w:bCs/>
                </w:rPr>
                <w:t xml:space="preserve"> into account as a reduction</w:t>
              </w:r>
              <w:r w:rsidRPr="003B0870">
                <w:rPr>
                  <w:rFonts w:ascii="Times New Roman" w:hAnsi="Times New Roman"/>
                  <w:bCs/>
                </w:rPr>
                <w:t xml:space="preserve"> in the </w:t>
              </w:r>
              <w:r>
                <w:rPr>
                  <w:rFonts w:ascii="Times New Roman" w:hAnsi="Times New Roman"/>
                  <w:bCs/>
                </w:rPr>
                <w:t xml:space="preserve"> calculation of off-balance sheet items reported in rows from </w:t>
              </w:r>
              <w:r w:rsidRPr="00FE002E">
                <w:rPr>
                  <w:rFonts w:ascii="Times New Roman" w:hAnsi="Times New Roman"/>
                  <w:bCs/>
                </w:rPr>
                <w:t>{</w:t>
              </w:r>
              <w:r w:rsidR="003A5EB5">
                <w:rPr>
                  <w:rFonts w:ascii="Times New Roman" w:hAnsi="Times New Roman"/>
                  <w:bCs/>
                </w:rPr>
                <w:t>0</w:t>
              </w:r>
              <w:r>
                <w:rPr>
                  <w:rFonts w:ascii="Times New Roman" w:hAnsi="Times New Roman"/>
                  <w:bCs/>
                </w:rPr>
                <w:t>1</w:t>
              </w:r>
              <w:r w:rsidR="00B63250">
                <w:rPr>
                  <w:rFonts w:ascii="Times New Roman" w:hAnsi="Times New Roman"/>
                  <w:bCs/>
                </w:rPr>
                <w:t>5</w:t>
              </w:r>
              <w:r w:rsidRPr="00FE002E">
                <w:rPr>
                  <w:rFonts w:ascii="Times New Roman" w:hAnsi="Times New Roman"/>
                  <w:bCs/>
                </w:rPr>
                <w:t>0</w:t>
              </w:r>
              <w:r>
                <w:rPr>
                  <w:rFonts w:ascii="Times New Roman" w:hAnsi="Times New Roman"/>
                  <w:bCs/>
                </w:rPr>
                <w:t>;0</w:t>
              </w:r>
              <w:r w:rsidR="003A5EB5">
                <w:rPr>
                  <w:rFonts w:ascii="Times New Roman" w:hAnsi="Times New Roman"/>
                  <w:bCs/>
                </w:rPr>
                <w:t>0</w:t>
              </w:r>
              <w:r>
                <w:rPr>
                  <w:rFonts w:ascii="Times New Roman" w:hAnsi="Times New Roman"/>
                  <w:bCs/>
                </w:rPr>
                <w:t xml:space="preserve">10} to </w:t>
              </w:r>
              <w:r w:rsidRPr="00FE002E">
                <w:rPr>
                  <w:rFonts w:ascii="Times New Roman" w:hAnsi="Times New Roman"/>
                  <w:bCs/>
                </w:rPr>
                <w:t>{</w:t>
              </w:r>
              <w:r w:rsidR="003A5EB5">
                <w:rPr>
                  <w:rFonts w:ascii="Times New Roman" w:hAnsi="Times New Roman"/>
                  <w:bCs/>
                </w:rPr>
                <w:t>0</w:t>
              </w:r>
              <w:r>
                <w:rPr>
                  <w:rFonts w:ascii="Times New Roman" w:hAnsi="Times New Roman"/>
                  <w:bCs/>
                </w:rPr>
                <w:t>18</w:t>
              </w:r>
              <w:r w:rsidRPr="00FE002E">
                <w:rPr>
                  <w:rFonts w:ascii="Times New Roman" w:hAnsi="Times New Roman"/>
                  <w:bCs/>
                </w:rPr>
                <w:t>0</w:t>
              </w:r>
              <w:r>
                <w:rPr>
                  <w:rFonts w:ascii="Times New Roman" w:hAnsi="Times New Roman"/>
                  <w:bCs/>
                </w:rPr>
                <w:t>;0</w:t>
              </w:r>
              <w:r w:rsidR="003A5EB5">
                <w:rPr>
                  <w:rFonts w:ascii="Times New Roman" w:hAnsi="Times New Roman"/>
                  <w:bCs/>
                </w:rPr>
                <w:t>0</w:t>
              </w:r>
              <w:r>
                <w:rPr>
                  <w:rFonts w:ascii="Times New Roman" w:hAnsi="Times New Roman"/>
                  <w:bCs/>
                </w:rPr>
                <w:t>10}</w:t>
              </w:r>
              <w:r w:rsidR="002B0AAC">
                <w:rPr>
                  <w:rFonts w:ascii="Times New Roman" w:hAnsi="Times New Roman"/>
                  <w:bCs/>
                </w:rPr>
                <w:t>.</w:t>
              </w:r>
            </w:ins>
          </w:p>
          <w:p w14:paraId="2059F8B9" w14:textId="77777777" w:rsidR="00CB48CC" w:rsidRPr="00F13DB0" w:rsidRDefault="00CB48CC" w:rsidP="00CB48CC">
            <w:pPr>
              <w:pStyle w:val="BodyText1"/>
              <w:spacing w:line="240" w:lineRule="auto"/>
              <w:rPr>
                <w:ins w:id="945" w:author="Author"/>
                <w:rFonts w:ascii="Times New Roman" w:hAnsi="Times New Roman"/>
                <w:color w:val="auto"/>
              </w:rPr>
            </w:pPr>
          </w:p>
        </w:tc>
      </w:tr>
      <w:tr w:rsidR="00CB48CC" w:rsidRPr="00FE002E" w14:paraId="1DF5F072" w14:textId="77777777" w:rsidTr="00E1595A">
        <w:trPr>
          <w:trHeight w:val="304"/>
          <w:ins w:id="946" w:author="Author"/>
        </w:trPr>
        <w:tc>
          <w:tcPr>
            <w:tcW w:w="1531" w:type="dxa"/>
            <w:tcBorders>
              <w:bottom w:val="single" w:sz="4" w:space="0" w:color="auto"/>
            </w:tcBorders>
          </w:tcPr>
          <w:p w14:paraId="581AAB63" w14:textId="5DF88AB5" w:rsidR="00CB48CC" w:rsidRPr="00F13DB0" w:rsidRDefault="00CB48CC" w:rsidP="00CB48CC">
            <w:pPr>
              <w:pStyle w:val="BodyText1"/>
              <w:rPr>
                <w:ins w:id="947" w:author="Author"/>
                <w:rFonts w:ascii="Times New Roman" w:hAnsi="Times New Roman"/>
                <w:bCs/>
              </w:rPr>
            </w:pPr>
            <w:ins w:id="948" w:author="Author">
              <w:r w:rsidRPr="00F13DB0">
                <w:rPr>
                  <w:rFonts w:ascii="Times New Roman" w:hAnsi="Times New Roman"/>
                  <w:bCs/>
                </w:rPr>
                <w:t>{</w:t>
              </w:r>
              <w:r w:rsidR="009573B2">
                <w:rPr>
                  <w:rFonts w:ascii="Times New Roman" w:hAnsi="Times New Roman"/>
                  <w:bCs/>
                </w:rPr>
                <w:t>0</w:t>
              </w:r>
              <w:r w:rsidRPr="00F13DB0">
                <w:rPr>
                  <w:rFonts w:ascii="Times New Roman" w:hAnsi="Times New Roman"/>
                  <w:bCs/>
                </w:rPr>
                <w:t>185;</w:t>
              </w:r>
              <w:r w:rsidR="009573B2">
                <w:rPr>
                  <w:rFonts w:ascii="Times New Roman" w:hAnsi="Times New Roman"/>
                  <w:bCs/>
                </w:rPr>
                <w:t>0</w:t>
              </w:r>
              <w:r w:rsidRPr="00F13DB0">
                <w:rPr>
                  <w:rFonts w:ascii="Times New Roman" w:hAnsi="Times New Roman"/>
                  <w:bCs/>
                </w:rPr>
                <w:t>010}</w:t>
              </w:r>
            </w:ins>
          </w:p>
          <w:p w14:paraId="122DCB6F" w14:textId="77777777" w:rsidR="00CB48CC" w:rsidRPr="00F13DB0" w:rsidRDefault="00CB48CC" w:rsidP="00CB48CC">
            <w:pPr>
              <w:pStyle w:val="BodyText1"/>
              <w:rPr>
                <w:ins w:id="949" w:author="Author"/>
                <w:rFonts w:ascii="Times New Roman" w:hAnsi="Times New Roman"/>
                <w:bCs/>
              </w:rPr>
            </w:pPr>
          </w:p>
        </w:tc>
        <w:tc>
          <w:tcPr>
            <w:tcW w:w="7590" w:type="dxa"/>
            <w:gridSpan w:val="3"/>
            <w:tcBorders>
              <w:bottom w:val="single" w:sz="4" w:space="0" w:color="auto"/>
            </w:tcBorders>
          </w:tcPr>
          <w:p w14:paraId="01E22C55" w14:textId="2D977974" w:rsidR="00CB48CC" w:rsidRDefault="00CB48CC" w:rsidP="00CB48CC">
            <w:pPr>
              <w:pStyle w:val="BodyText1"/>
              <w:spacing w:line="240" w:lineRule="auto"/>
              <w:rPr>
                <w:ins w:id="950" w:author="Author"/>
                <w:rFonts w:ascii="Times New Roman" w:hAnsi="Times New Roman"/>
                <w:b/>
                <w:bCs/>
                <w:color w:val="auto"/>
              </w:rPr>
            </w:pPr>
            <w:ins w:id="951" w:author="Author">
              <w:r w:rsidRPr="00E91440">
                <w:rPr>
                  <w:rFonts w:ascii="Times New Roman" w:hAnsi="Times New Roman"/>
                  <w:b/>
                  <w:color w:val="auto"/>
                </w:rPr>
                <w:t xml:space="preserve">Regular-way purchases </w:t>
              </w:r>
              <w:r w:rsidR="00272017">
                <w:rPr>
                  <w:rFonts w:ascii="Times New Roman" w:hAnsi="Times New Roman"/>
                  <w:b/>
                  <w:color w:val="auto"/>
                </w:rPr>
                <w:t xml:space="preserve">and </w:t>
              </w:r>
              <w:r w:rsidRPr="00E91440">
                <w:rPr>
                  <w:rFonts w:ascii="Times New Roman" w:hAnsi="Times New Roman"/>
                  <w:b/>
                  <w:color w:val="auto"/>
                </w:rPr>
                <w:t xml:space="preserve"> sales awaiting settlement: Accounting value under trade date accounting </w:t>
              </w:r>
            </w:ins>
          </w:p>
          <w:p w14:paraId="5CCB6589" w14:textId="77777777" w:rsidR="00995F8D" w:rsidRPr="00995F8D" w:rsidRDefault="00995F8D" w:rsidP="00CB48CC">
            <w:pPr>
              <w:pStyle w:val="BodyText1"/>
              <w:spacing w:line="240" w:lineRule="auto"/>
              <w:rPr>
                <w:ins w:id="952" w:author="Author"/>
                <w:rFonts w:ascii="Times New Roman" w:hAnsi="Times New Roman"/>
                <w:b/>
                <w:bCs/>
                <w:color w:val="auto"/>
              </w:rPr>
            </w:pPr>
          </w:p>
          <w:p w14:paraId="02031C81" w14:textId="593C2FB4" w:rsidR="00995F8D" w:rsidRPr="00A12B0B" w:rsidRDefault="00995F8D" w:rsidP="00995F8D">
            <w:pPr>
              <w:pStyle w:val="BodyText1"/>
              <w:spacing w:line="240" w:lineRule="auto"/>
              <w:rPr>
                <w:ins w:id="953" w:author="Author"/>
                <w:rFonts w:ascii="Times New Roman" w:hAnsi="Times New Roman"/>
                <w:bCs/>
              </w:rPr>
            </w:pPr>
            <w:ins w:id="954" w:author="Author">
              <w:r w:rsidRPr="00A12B0B">
                <w:rPr>
                  <w:rFonts w:ascii="Times New Roman" w:hAnsi="Times New Roman"/>
                  <w:bCs/>
                </w:rPr>
                <w:t>Art</w:t>
              </w:r>
              <w:r>
                <w:rPr>
                  <w:rFonts w:ascii="Times New Roman" w:hAnsi="Times New Roman"/>
                  <w:bCs/>
                </w:rPr>
                <w:t>icle 429g(1</w:t>
              </w:r>
              <w:r w:rsidRPr="00A12B0B">
                <w:rPr>
                  <w:rFonts w:ascii="Times New Roman" w:hAnsi="Times New Roman"/>
                  <w:bCs/>
                </w:rPr>
                <w:t xml:space="preserve">) </w:t>
              </w:r>
              <w:r w:rsidR="00684733">
                <w:rPr>
                  <w:rFonts w:ascii="Times New Roman" w:hAnsi="Times New Roman"/>
                  <w:bCs/>
                </w:rPr>
                <w:t>CRR</w:t>
              </w:r>
            </w:ins>
          </w:p>
          <w:p w14:paraId="4C694246" w14:textId="77777777" w:rsidR="00CB48CC" w:rsidRDefault="00CB48CC" w:rsidP="00CB48CC">
            <w:pPr>
              <w:pStyle w:val="BodyText1"/>
              <w:spacing w:line="240" w:lineRule="auto"/>
              <w:rPr>
                <w:ins w:id="955" w:author="Author"/>
                <w:rFonts w:ascii="Times New Roman" w:hAnsi="Times New Roman"/>
                <w:b/>
                <w:bCs/>
                <w:color w:val="auto"/>
              </w:rPr>
            </w:pPr>
          </w:p>
          <w:p w14:paraId="7D206739" w14:textId="77777777" w:rsidR="00272017" w:rsidRPr="00272017" w:rsidRDefault="00272017" w:rsidP="00CB48CC">
            <w:pPr>
              <w:pStyle w:val="BodyText1"/>
              <w:spacing w:line="240" w:lineRule="auto"/>
              <w:rPr>
                <w:ins w:id="956" w:author="Author"/>
                <w:rFonts w:ascii="Times New Roman" w:hAnsi="Times New Roman"/>
                <w:bCs/>
                <w:color w:val="auto"/>
              </w:rPr>
            </w:pPr>
            <w:ins w:id="957" w:author="Author">
              <w:r w:rsidRPr="00272017">
                <w:rPr>
                  <w:rFonts w:ascii="Times New Roman" w:hAnsi="Times New Roman"/>
                  <w:bCs/>
                  <w:color w:val="auto"/>
                </w:rPr>
                <w:t>The sum of :</w:t>
              </w:r>
            </w:ins>
          </w:p>
          <w:p w14:paraId="5F24E6D9" w14:textId="1545D976" w:rsidR="00995F8D" w:rsidRDefault="00995F8D" w:rsidP="004C531C">
            <w:pPr>
              <w:pStyle w:val="BodyText1"/>
              <w:numPr>
                <w:ilvl w:val="0"/>
                <w:numId w:val="42"/>
              </w:numPr>
              <w:rPr>
                <w:ins w:id="958" w:author="Author"/>
                <w:rFonts w:ascii="Times New Roman" w:hAnsi="Times New Roman"/>
                <w:bCs/>
                <w:color w:val="auto"/>
              </w:rPr>
            </w:pPr>
            <w:ins w:id="959" w:author="Author">
              <w:r w:rsidRPr="00146649">
                <w:rPr>
                  <w:rFonts w:ascii="Times New Roman" w:hAnsi="Times New Roman"/>
                  <w:bCs/>
                  <w:color w:val="auto"/>
                </w:rPr>
                <w:t xml:space="preserve">The amount of the cash related to regular-way purchases which </w:t>
              </w:r>
              <w:r>
                <w:rPr>
                  <w:rFonts w:ascii="Times New Roman" w:hAnsi="Times New Roman"/>
                  <w:bCs/>
                  <w:color w:val="auto"/>
                </w:rPr>
                <w:t>r</w:t>
              </w:r>
              <w:r w:rsidRPr="00146649">
                <w:rPr>
                  <w:rFonts w:ascii="Times New Roman" w:hAnsi="Times New Roman"/>
                  <w:bCs/>
                  <w:color w:val="auto"/>
                </w:rPr>
                <w:t>emain on the balance sheet until the settlement</w:t>
              </w:r>
              <w:r>
                <w:rPr>
                  <w:rFonts w:ascii="Times New Roman" w:hAnsi="Times New Roman"/>
                  <w:bCs/>
                  <w:color w:val="auto"/>
                </w:rPr>
                <w:t xml:space="preserve"> </w:t>
              </w:r>
              <w:r w:rsidRPr="00146649">
                <w:rPr>
                  <w:rFonts w:ascii="Times New Roman" w:hAnsi="Times New Roman"/>
                  <w:bCs/>
                  <w:color w:val="auto"/>
                </w:rPr>
                <w:t>date as assets in accordance with point (a) of Article 429(4)</w:t>
              </w:r>
              <w:r w:rsidR="00FE3696">
                <w:rPr>
                  <w:rFonts w:ascii="Times New Roman" w:hAnsi="Times New Roman"/>
                  <w:bCs/>
                  <w:color w:val="auto"/>
                </w:rPr>
                <w:t xml:space="preserve"> </w:t>
              </w:r>
              <w:r w:rsidR="00684733">
                <w:rPr>
                  <w:rFonts w:ascii="Times New Roman" w:hAnsi="Times New Roman"/>
                  <w:bCs/>
                  <w:color w:val="auto"/>
                </w:rPr>
                <w:t>CRR</w:t>
              </w:r>
              <w:r w:rsidRPr="00146649">
                <w:rPr>
                  <w:rFonts w:ascii="Times New Roman" w:hAnsi="Times New Roman"/>
                  <w:bCs/>
                  <w:color w:val="auto"/>
                </w:rPr>
                <w:t>.</w:t>
              </w:r>
            </w:ins>
          </w:p>
          <w:p w14:paraId="72B0EC2C" w14:textId="45D41EE2" w:rsidR="00995F8D" w:rsidRPr="00146649" w:rsidRDefault="00272017" w:rsidP="004C531C">
            <w:pPr>
              <w:pStyle w:val="BodyText1"/>
              <w:numPr>
                <w:ilvl w:val="0"/>
                <w:numId w:val="42"/>
              </w:numPr>
              <w:rPr>
                <w:ins w:id="960" w:author="Author"/>
                <w:rFonts w:ascii="Times New Roman" w:hAnsi="Times New Roman"/>
                <w:bCs/>
                <w:color w:val="auto"/>
              </w:rPr>
            </w:pPr>
            <w:ins w:id="961" w:author="Author">
              <w:r>
                <w:rPr>
                  <w:rFonts w:ascii="Times New Roman" w:hAnsi="Times New Roman"/>
                  <w:bCs/>
                  <w:color w:val="auto"/>
                </w:rPr>
                <w:t xml:space="preserve">The cash receivables related to regular-way sales which remain on the balance sheet as assets until the settlement date </w:t>
              </w:r>
              <w:r w:rsidRPr="00060A1E">
                <w:rPr>
                  <w:rFonts w:ascii="Times New Roman" w:hAnsi="Times New Roman"/>
                  <w:bCs/>
                  <w:color w:val="auto"/>
                </w:rPr>
                <w:t xml:space="preserve">in accordance with point (a) of Article 429(4) </w:t>
              </w:r>
              <w:r w:rsidR="00684733">
                <w:rPr>
                  <w:rFonts w:ascii="Times New Roman" w:hAnsi="Times New Roman"/>
                  <w:bCs/>
                  <w:color w:val="auto"/>
                </w:rPr>
                <w:t>CRR</w:t>
              </w:r>
              <w:r>
                <w:rPr>
                  <w:rFonts w:ascii="Times New Roman" w:hAnsi="Times New Roman"/>
                  <w:bCs/>
                  <w:color w:val="auto"/>
                </w:rPr>
                <w:t xml:space="preserve">. </w:t>
              </w:r>
              <w:r w:rsidR="00995F8D" w:rsidRPr="00146649">
                <w:rPr>
                  <w:rFonts w:ascii="Times New Roman" w:hAnsi="Times New Roman"/>
                  <w:bCs/>
                  <w:color w:val="auto"/>
                </w:rPr>
                <w:t>This amount is after the effect of offsetting between cash receivables</w:t>
              </w:r>
              <w:r w:rsidR="00995F8D">
                <w:rPr>
                  <w:rFonts w:ascii="Times New Roman" w:hAnsi="Times New Roman"/>
                  <w:bCs/>
                  <w:color w:val="auto"/>
                </w:rPr>
                <w:t xml:space="preserve"> </w:t>
              </w:r>
              <w:r w:rsidR="00995F8D" w:rsidRPr="00146649">
                <w:rPr>
                  <w:rFonts w:ascii="Times New Roman" w:hAnsi="Times New Roman"/>
                  <w:bCs/>
                  <w:color w:val="auto"/>
                </w:rPr>
                <w:t>for regular-way sales awaiting settlement and cash payables for regular-way</w:t>
              </w:r>
              <w:r w:rsidR="00995F8D">
                <w:rPr>
                  <w:rFonts w:ascii="Times New Roman" w:hAnsi="Times New Roman"/>
                  <w:bCs/>
                  <w:color w:val="auto"/>
                </w:rPr>
                <w:t xml:space="preserve"> </w:t>
              </w:r>
              <w:r w:rsidR="00995F8D" w:rsidRPr="00146649">
                <w:rPr>
                  <w:rFonts w:ascii="Times New Roman" w:hAnsi="Times New Roman"/>
                  <w:bCs/>
                  <w:color w:val="auto"/>
                </w:rPr>
                <w:t>purchase</w:t>
              </w:r>
              <w:r w:rsidR="00E631B4">
                <w:rPr>
                  <w:rFonts w:ascii="Times New Roman" w:hAnsi="Times New Roman"/>
                  <w:bCs/>
                  <w:color w:val="auto"/>
                </w:rPr>
                <w:t>s</w:t>
              </w:r>
              <w:r w:rsidR="00995F8D" w:rsidRPr="00146649">
                <w:rPr>
                  <w:rFonts w:ascii="Times New Roman" w:hAnsi="Times New Roman"/>
                  <w:bCs/>
                  <w:color w:val="auto"/>
                </w:rPr>
                <w:t xml:space="preserve"> awaiting settlement</w:t>
              </w:r>
              <w:r w:rsidR="00995F8D">
                <w:rPr>
                  <w:rFonts w:ascii="Times New Roman" w:hAnsi="Times New Roman"/>
                  <w:bCs/>
                  <w:color w:val="auto"/>
                </w:rPr>
                <w:t>,</w:t>
              </w:r>
              <w:r w:rsidR="00995F8D" w:rsidRPr="00146649">
                <w:rPr>
                  <w:rFonts w:ascii="Times New Roman" w:hAnsi="Times New Roman"/>
                  <w:bCs/>
                  <w:color w:val="auto"/>
                </w:rPr>
                <w:t xml:space="preserve"> </w:t>
              </w:r>
              <w:r w:rsidR="00F873CC">
                <w:rPr>
                  <w:rFonts w:ascii="Times New Roman" w:hAnsi="Times New Roman"/>
                  <w:bCs/>
                  <w:color w:val="auto"/>
                </w:rPr>
                <w:t xml:space="preserve">as </w:t>
              </w:r>
              <w:r w:rsidR="00995F8D" w:rsidRPr="00146649">
                <w:rPr>
                  <w:rFonts w:ascii="Times New Roman" w:hAnsi="Times New Roman"/>
                  <w:bCs/>
                  <w:color w:val="auto"/>
                </w:rPr>
                <w:t xml:space="preserve">allowed under the applicable accounting </w:t>
              </w:r>
              <w:r w:rsidR="00995F8D">
                <w:rPr>
                  <w:rFonts w:ascii="Times New Roman" w:hAnsi="Times New Roman"/>
                  <w:bCs/>
                  <w:color w:val="auto"/>
                </w:rPr>
                <w:t>f</w:t>
              </w:r>
              <w:r w:rsidR="00995F8D" w:rsidRPr="00146649">
                <w:rPr>
                  <w:rFonts w:ascii="Times New Roman" w:hAnsi="Times New Roman"/>
                  <w:bCs/>
                  <w:color w:val="auto"/>
                </w:rPr>
                <w:t>ramework.</w:t>
              </w:r>
            </w:ins>
          </w:p>
          <w:p w14:paraId="08615829" w14:textId="77777777" w:rsidR="00995F8D" w:rsidRPr="00146649" w:rsidRDefault="00995F8D" w:rsidP="00995F8D">
            <w:pPr>
              <w:pStyle w:val="BodyText1"/>
              <w:spacing w:line="240" w:lineRule="auto"/>
              <w:rPr>
                <w:ins w:id="962" w:author="Author"/>
                <w:rFonts w:ascii="Times New Roman" w:hAnsi="Times New Roman"/>
                <w:bCs/>
                <w:color w:val="auto"/>
              </w:rPr>
            </w:pPr>
          </w:p>
          <w:p w14:paraId="59CB02C4" w14:textId="7D94F300" w:rsidR="00272017" w:rsidRPr="00146649" w:rsidRDefault="00272017" w:rsidP="00995F8D">
            <w:pPr>
              <w:pStyle w:val="BodyText1"/>
              <w:spacing w:line="240" w:lineRule="auto"/>
              <w:rPr>
                <w:ins w:id="963" w:author="Author"/>
                <w:rFonts w:ascii="Times New Roman" w:hAnsi="Times New Roman"/>
                <w:bCs/>
                <w:color w:val="auto"/>
              </w:rPr>
            </w:pPr>
            <w:ins w:id="964" w:author="Author">
              <w:r>
                <w:rPr>
                  <w:rFonts w:ascii="Times New Roman" w:hAnsi="Times New Roman"/>
                  <w:bCs/>
                  <w:color w:val="auto"/>
                </w:rPr>
                <w:lastRenderedPageBreak/>
                <w:t>I</w:t>
              </w:r>
              <w:r w:rsidR="00995F8D" w:rsidRPr="00146649">
                <w:rPr>
                  <w:rFonts w:ascii="Times New Roman" w:hAnsi="Times New Roman"/>
                  <w:bCs/>
                  <w:color w:val="auto"/>
                </w:rPr>
                <w:t xml:space="preserve">nstitutions that follow the </w:t>
              </w:r>
              <w:r w:rsidR="00995F8D" w:rsidRPr="00146649">
                <w:rPr>
                  <w:rFonts w:ascii="Times New Roman" w:hAnsi="Times New Roman"/>
                  <w:color w:val="auto"/>
                </w:rPr>
                <w:t>trade date accounting</w:t>
              </w:r>
              <w:r>
                <w:rPr>
                  <w:rFonts w:ascii="Times New Roman" w:hAnsi="Times New Roman"/>
                  <w:color w:val="auto"/>
                </w:rPr>
                <w:t xml:space="preserve"> shall report the abovementioned sum in this cell instead of </w:t>
              </w:r>
              <w:r w:rsidRPr="00060A1E">
                <w:rPr>
                  <w:rFonts w:ascii="Times New Roman" w:hAnsi="Times New Roman"/>
                  <w:color w:val="auto"/>
                </w:rPr>
                <w:t xml:space="preserve">row </w:t>
              </w:r>
              <w:r w:rsidR="005E4C56">
                <w:rPr>
                  <w:rFonts w:ascii="Times New Roman" w:hAnsi="Times New Roman"/>
                  <w:color w:val="auto"/>
                </w:rPr>
                <w:t>0</w:t>
              </w:r>
              <w:r w:rsidRPr="00060A1E">
                <w:rPr>
                  <w:rFonts w:ascii="Times New Roman" w:hAnsi="Times New Roman"/>
                  <w:color w:val="auto"/>
                </w:rPr>
                <w:t>190 “other assets”</w:t>
              </w:r>
              <w:r>
                <w:rPr>
                  <w:rFonts w:ascii="Times New Roman" w:hAnsi="Times New Roman"/>
                  <w:color w:val="auto"/>
                </w:rPr>
                <w:t xml:space="preserve">, while they shall report the securities related to </w:t>
              </w:r>
              <w:r w:rsidR="003718C7">
                <w:rPr>
                  <w:rFonts w:ascii="Times New Roman" w:hAnsi="Times New Roman"/>
                  <w:color w:val="auto"/>
                </w:rPr>
                <w:t>regular-</w:t>
              </w:r>
              <w:r>
                <w:rPr>
                  <w:rFonts w:ascii="Times New Roman" w:hAnsi="Times New Roman"/>
                  <w:color w:val="auto"/>
                </w:rPr>
                <w:t xml:space="preserve">way purchases in row </w:t>
              </w:r>
              <w:r w:rsidR="005E4C56">
                <w:rPr>
                  <w:rFonts w:ascii="Times New Roman" w:hAnsi="Times New Roman"/>
                  <w:color w:val="auto"/>
                </w:rPr>
                <w:t>0</w:t>
              </w:r>
              <w:r>
                <w:rPr>
                  <w:rFonts w:ascii="Times New Roman" w:hAnsi="Times New Roman"/>
                  <w:color w:val="auto"/>
                </w:rPr>
                <w:t>190</w:t>
              </w:r>
              <w:r w:rsidR="00995F8D" w:rsidRPr="00146649">
                <w:rPr>
                  <w:rFonts w:ascii="Times New Roman" w:hAnsi="Times New Roman"/>
                  <w:color w:val="auto"/>
                </w:rPr>
                <w:t>.</w:t>
              </w:r>
            </w:ins>
          </w:p>
          <w:p w14:paraId="5C35FB48" w14:textId="77777777" w:rsidR="00CB48CC" w:rsidRPr="00F13DB0" w:rsidRDefault="00CB48CC" w:rsidP="00CB48CC">
            <w:pPr>
              <w:pStyle w:val="BodyText1"/>
              <w:spacing w:line="240" w:lineRule="auto"/>
              <w:rPr>
                <w:ins w:id="965" w:author="Author"/>
                <w:rFonts w:ascii="Times New Roman" w:hAnsi="Times New Roman"/>
                <w:b/>
                <w:bCs/>
                <w:color w:val="auto"/>
              </w:rPr>
            </w:pPr>
          </w:p>
        </w:tc>
      </w:tr>
      <w:tr w:rsidR="00CB48CC" w:rsidRPr="00FE002E" w14:paraId="5102550B" w14:textId="77777777" w:rsidTr="00E1595A">
        <w:trPr>
          <w:trHeight w:val="304"/>
          <w:ins w:id="966" w:author="Author"/>
        </w:trPr>
        <w:tc>
          <w:tcPr>
            <w:tcW w:w="1531" w:type="dxa"/>
            <w:tcBorders>
              <w:bottom w:val="single" w:sz="4" w:space="0" w:color="auto"/>
            </w:tcBorders>
          </w:tcPr>
          <w:p w14:paraId="7F15FF7B" w14:textId="4280A8CB" w:rsidR="00CB48CC" w:rsidRPr="00F13DB0" w:rsidRDefault="00CB48CC" w:rsidP="00CB48CC">
            <w:pPr>
              <w:pStyle w:val="BodyText1"/>
              <w:rPr>
                <w:ins w:id="967" w:author="Author"/>
                <w:rFonts w:ascii="Times New Roman" w:hAnsi="Times New Roman"/>
                <w:bCs/>
              </w:rPr>
            </w:pPr>
            <w:ins w:id="968" w:author="Author">
              <w:r w:rsidRPr="00F13DB0">
                <w:rPr>
                  <w:rFonts w:ascii="Times New Roman" w:hAnsi="Times New Roman"/>
                  <w:bCs/>
                </w:rPr>
                <w:lastRenderedPageBreak/>
                <w:t>{</w:t>
              </w:r>
              <w:r w:rsidR="009573B2">
                <w:rPr>
                  <w:rFonts w:ascii="Times New Roman" w:hAnsi="Times New Roman"/>
                  <w:bCs/>
                </w:rPr>
                <w:t>0</w:t>
              </w:r>
              <w:r w:rsidRPr="00F13DB0">
                <w:rPr>
                  <w:rFonts w:ascii="Times New Roman" w:hAnsi="Times New Roman"/>
                  <w:bCs/>
                </w:rPr>
                <w:t>186;</w:t>
              </w:r>
              <w:r w:rsidR="009573B2">
                <w:rPr>
                  <w:rFonts w:ascii="Times New Roman" w:hAnsi="Times New Roman"/>
                  <w:bCs/>
                </w:rPr>
                <w:t>0</w:t>
              </w:r>
              <w:r w:rsidRPr="00F13DB0">
                <w:rPr>
                  <w:rFonts w:ascii="Times New Roman" w:hAnsi="Times New Roman"/>
                  <w:bCs/>
                </w:rPr>
                <w:t>010}</w:t>
              </w:r>
            </w:ins>
          </w:p>
          <w:p w14:paraId="09F7091F" w14:textId="77777777" w:rsidR="00CB48CC" w:rsidRPr="00F13DB0" w:rsidRDefault="00CB48CC" w:rsidP="00CB48CC">
            <w:pPr>
              <w:pStyle w:val="BodyText1"/>
              <w:rPr>
                <w:ins w:id="969" w:author="Author"/>
                <w:rFonts w:ascii="Times New Roman" w:hAnsi="Times New Roman"/>
                <w:bCs/>
              </w:rPr>
            </w:pPr>
          </w:p>
        </w:tc>
        <w:tc>
          <w:tcPr>
            <w:tcW w:w="7590" w:type="dxa"/>
            <w:gridSpan w:val="3"/>
            <w:tcBorders>
              <w:bottom w:val="single" w:sz="4" w:space="0" w:color="auto"/>
            </w:tcBorders>
          </w:tcPr>
          <w:p w14:paraId="6525B26A" w14:textId="37531743" w:rsidR="00CB48CC" w:rsidRPr="00946540" w:rsidRDefault="00CB48CC" w:rsidP="00CB48CC">
            <w:pPr>
              <w:pStyle w:val="BodyText1"/>
              <w:spacing w:line="240" w:lineRule="auto"/>
              <w:rPr>
                <w:ins w:id="970" w:author="Author"/>
                <w:rFonts w:ascii="Times New Roman" w:hAnsi="Times New Roman"/>
                <w:b/>
                <w:bCs/>
                <w:color w:val="auto"/>
              </w:rPr>
            </w:pPr>
            <w:ins w:id="971" w:author="Author">
              <w:r w:rsidRPr="00946540">
                <w:rPr>
                  <w:rFonts w:ascii="Times New Roman" w:hAnsi="Times New Roman"/>
                  <w:b/>
                  <w:color w:val="auto"/>
                </w:rPr>
                <w:t>Regular-way sales awaiting settlement: Reverse out of accounting offsetting under trade date accounting</w:t>
              </w:r>
            </w:ins>
          </w:p>
          <w:p w14:paraId="723A89A3" w14:textId="77777777" w:rsidR="00995F8D" w:rsidRDefault="00995F8D" w:rsidP="00CB48CC">
            <w:pPr>
              <w:pStyle w:val="BodyText1"/>
              <w:spacing w:line="240" w:lineRule="auto"/>
              <w:rPr>
                <w:ins w:id="972" w:author="Author"/>
                <w:rFonts w:ascii="Times New Roman" w:hAnsi="Times New Roman"/>
                <w:bCs/>
              </w:rPr>
            </w:pPr>
          </w:p>
          <w:p w14:paraId="4ABF1917" w14:textId="0CC48509" w:rsidR="00995F8D" w:rsidRDefault="00995F8D" w:rsidP="00CB48CC">
            <w:pPr>
              <w:pStyle w:val="BodyText1"/>
              <w:spacing w:line="240" w:lineRule="auto"/>
              <w:rPr>
                <w:ins w:id="973" w:author="Author"/>
                <w:rFonts w:ascii="Times New Roman" w:hAnsi="Times New Roman"/>
                <w:b/>
                <w:bCs/>
                <w:color w:val="auto"/>
              </w:rPr>
            </w:pPr>
            <w:ins w:id="974" w:author="Author">
              <w:r w:rsidRPr="00A12B0B">
                <w:rPr>
                  <w:rFonts w:ascii="Times New Roman" w:hAnsi="Times New Roman"/>
                  <w:bCs/>
                </w:rPr>
                <w:t>Art</w:t>
              </w:r>
              <w:r>
                <w:rPr>
                  <w:rFonts w:ascii="Times New Roman" w:hAnsi="Times New Roman"/>
                  <w:bCs/>
                </w:rPr>
                <w:t>icle 429g(2</w:t>
              </w:r>
              <w:r w:rsidRPr="00A12B0B">
                <w:rPr>
                  <w:rFonts w:ascii="Times New Roman" w:hAnsi="Times New Roman"/>
                  <w:bCs/>
                </w:rPr>
                <w:t xml:space="preserve">) </w:t>
              </w:r>
              <w:r w:rsidR="00684733">
                <w:rPr>
                  <w:rFonts w:ascii="Times New Roman" w:hAnsi="Times New Roman"/>
                  <w:bCs/>
                </w:rPr>
                <w:t>CRR</w:t>
              </w:r>
            </w:ins>
          </w:p>
          <w:p w14:paraId="20327055" w14:textId="77777777" w:rsidR="00CB48CC" w:rsidRDefault="00CB48CC" w:rsidP="00CB48CC">
            <w:pPr>
              <w:pStyle w:val="BodyText1"/>
              <w:spacing w:line="240" w:lineRule="auto"/>
              <w:rPr>
                <w:ins w:id="975" w:author="Author"/>
                <w:rFonts w:ascii="Times New Roman" w:hAnsi="Times New Roman"/>
                <w:b/>
                <w:bCs/>
                <w:color w:val="auto"/>
              </w:rPr>
            </w:pPr>
          </w:p>
          <w:p w14:paraId="5C16E265" w14:textId="77777777" w:rsidR="00CB48CC" w:rsidRDefault="00995F8D" w:rsidP="00CB48CC">
            <w:pPr>
              <w:pStyle w:val="BodyText1"/>
              <w:spacing w:line="240" w:lineRule="auto"/>
              <w:rPr>
                <w:ins w:id="976" w:author="Author"/>
                <w:rFonts w:ascii="Times New Roman" w:hAnsi="Times New Roman"/>
                <w:b/>
                <w:bCs/>
                <w:color w:val="auto"/>
              </w:rPr>
            </w:pPr>
            <w:ins w:id="977" w:author="Author">
              <w:r>
                <w:rPr>
                  <w:rFonts w:ascii="Times New Roman" w:hAnsi="Times New Roman"/>
                  <w:bCs/>
                  <w:color w:val="auto"/>
                </w:rPr>
                <w:t>T</w:t>
              </w:r>
              <w:r w:rsidRPr="00146649">
                <w:rPr>
                  <w:rFonts w:ascii="Times New Roman" w:hAnsi="Times New Roman"/>
                  <w:bCs/>
                  <w:color w:val="auto"/>
                </w:rPr>
                <w:t xml:space="preserve">he </w:t>
              </w:r>
              <w:r w:rsidR="00946540">
                <w:rPr>
                  <w:rFonts w:ascii="Times New Roman" w:hAnsi="Times New Roman"/>
                  <w:bCs/>
                  <w:color w:val="auto"/>
                </w:rPr>
                <w:t>amount offset</w:t>
              </w:r>
              <w:r w:rsidRPr="00146649">
                <w:rPr>
                  <w:rFonts w:ascii="Times New Roman" w:hAnsi="Times New Roman"/>
                  <w:bCs/>
                  <w:color w:val="auto"/>
                </w:rPr>
                <w:t xml:space="preserve"> between cash receivables for regular-way sales awaiting settlement and cash payables for regular-way purchase awaiting settlement allowed under the accounting framework.</w:t>
              </w:r>
              <w:r w:rsidRPr="00CE448E" w:rsidDel="00995F8D">
                <w:rPr>
                  <w:rFonts w:ascii="Times New Roman" w:hAnsi="Times New Roman"/>
                  <w:b/>
                  <w:bCs/>
                  <w:color w:val="auto"/>
                </w:rPr>
                <w:t xml:space="preserve"> </w:t>
              </w:r>
            </w:ins>
          </w:p>
          <w:p w14:paraId="4A0C32B6" w14:textId="4D79FE20" w:rsidR="002B0AAC" w:rsidRPr="00F13DB0" w:rsidRDefault="002B0AAC" w:rsidP="00CB48CC">
            <w:pPr>
              <w:pStyle w:val="BodyText1"/>
              <w:spacing w:line="240" w:lineRule="auto"/>
              <w:rPr>
                <w:ins w:id="978" w:author="Author"/>
                <w:rFonts w:ascii="Times New Roman" w:hAnsi="Times New Roman"/>
                <w:b/>
                <w:bCs/>
                <w:color w:val="auto"/>
              </w:rPr>
            </w:pPr>
          </w:p>
        </w:tc>
      </w:tr>
      <w:tr w:rsidR="00195426" w:rsidRPr="00FE002E" w14:paraId="78EEA43B" w14:textId="77777777" w:rsidTr="00E1595A">
        <w:trPr>
          <w:trHeight w:val="304"/>
          <w:ins w:id="979" w:author="Author"/>
        </w:trPr>
        <w:tc>
          <w:tcPr>
            <w:tcW w:w="1531" w:type="dxa"/>
            <w:tcBorders>
              <w:bottom w:val="single" w:sz="4" w:space="0" w:color="auto"/>
            </w:tcBorders>
          </w:tcPr>
          <w:p w14:paraId="61857A89" w14:textId="623EBF8F" w:rsidR="00195426" w:rsidRPr="00F13DB0" w:rsidRDefault="00195426" w:rsidP="00E849C2">
            <w:pPr>
              <w:pStyle w:val="BodyText1"/>
              <w:rPr>
                <w:ins w:id="980" w:author="Author"/>
                <w:rFonts w:ascii="Times New Roman" w:hAnsi="Times New Roman"/>
                <w:bCs/>
              </w:rPr>
            </w:pPr>
            <w:ins w:id="981" w:author="Author">
              <w:r>
                <w:rPr>
                  <w:rFonts w:ascii="Times New Roman" w:hAnsi="Times New Roman"/>
                  <w:bCs/>
                </w:rPr>
                <w:t>{</w:t>
              </w:r>
              <w:r w:rsidR="009573B2">
                <w:rPr>
                  <w:rFonts w:ascii="Times New Roman" w:hAnsi="Times New Roman"/>
                  <w:bCs/>
                </w:rPr>
                <w:t>0</w:t>
              </w:r>
              <w:r>
                <w:rPr>
                  <w:rFonts w:ascii="Times New Roman" w:hAnsi="Times New Roman"/>
                  <w:bCs/>
                </w:rPr>
                <w:t>187</w:t>
              </w:r>
              <w:r w:rsidRPr="00F13DB0">
                <w:rPr>
                  <w:rFonts w:ascii="Times New Roman" w:hAnsi="Times New Roman"/>
                  <w:bCs/>
                </w:rPr>
                <w:t>;</w:t>
              </w:r>
              <w:r w:rsidR="009573B2">
                <w:rPr>
                  <w:rFonts w:ascii="Times New Roman" w:hAnsi="Times New Roman"/>
                  <w:bCs/>
                </w:rPr>
                <w:t>0</w:t>
              </w:r>
              <w:r w:rsidRPr="00F13DB0">
                <w:rPr>
                  <w:rFonts w:ascii="Times New Roman" w:hAnsi="Times New Roman"/>
                  <w:bCs/>
                </w:rPr>
                <w:t>010}</w:t>
              </w:r>
            </w:ins>
          </w:p>
          <w:p w14:paraId="58BAB70E" w14:textId="77777777" w:rsidR="00195426" w:rsidRPr="00F13DB0" w:rsidRDefault="00195426" w:rsidP="00E849C2">
            <w:pPr>
              <w:pStyle w:val="BodyText1"/>
              <w:rPr>
                <w:ins w:id="982" w:author="Author"/>
                <w:rFonts w:ascii="Times New Roman" w:hAnsi="Times New Roman"/>
                <w:bCs/>
              </w:rPr>
            </w:pPr>
          </w:p>
        </w:tc>
        <w:tc>
          <w:tcPr>
            <w:tcW w:w="7590" w:type="dxa"/>
            <w:gridSpan w:val="3"/>
            <w:tcBorders>
              <w:bottom w:val="single" w:sz="4" w:space="0" w:color="auto"/>
            </w:tcBorders>
          </w:tcPr>
          <w:p w14:paraId="0E0D7366" w14:textId="14D9E985" w:rsidR="00195426" w:rsidRDefault="00195426" w:rsidP="00E849C2">
            <w:pPr>
              <w:pStyle w:val="BodyText1"/>
              <w:spacing w:line="240" w:lineRule="auto"/>
              <w:rPr>
                <w:ins w:id="983" w:author="Author"/>
                <w:rFonts w:ascii="Times New Roman" w:hAnsi="Times New Roman"/>
                <w:b/>
                <w:color w:val="auto"/>
              </w:rPr>
            </w:pPr>
            <w:ins w:id="984" w:author="Author">
              <w:r w:rsidRPr="00195426">
                <w:rPr>
                  <w:rFonts w:ascii="Times New Roman" w:hAnsi="Times New Roman"/>
                  <w:b/>
                  <w:color w:val="auto"/>
                </w:rPr>
                <w:t xml:space="preserve">(-) Regular-way sales awaiting settlement: offset in accordance with 429g(2) </w:t>
              </w:r>
              <w:r w:rsidR="00684733">
                <w:rPr>
                  <w:rFonts w:ascii="Times New Roman" w:hAnsi="Times New Roman"/>
                  <w:b/>
                  <w:color w:val="auto"/>
                </w:rPr>
                <w:t>CRR</w:t>
              </w:r>
            </w:ins>
          </w:p>
          <w:p w14:paraId="3510C554" w14:textId="77777777" w:rsidR="00195426" w:rsidRDefault="00195426" w:rsidP="00E849C2">
            <w:pPr>
              <w:pStyle w:val="BodyText1"/>
              <w:spacing w:line="240" w:lineRule="auto"/>
              <w:rPr>
                <w:ins w:id="985" w:author="Author"/>
                <w:rFonts w:ascii="Times New Roman" w:hAnsi="Times New Roman"/>
                <w:bCs/>
              </w:rPr>
            </w:pPr>
          </w:p>
          <w:p w14:paraId="5F6F06F9" w14:textId="780627F8" w:rsidR="00195426" w:rsidRPr="00195426" w:rsidRDefault="00195426" w:rsidP="00E849C2">
            <w:pPr>
              <w:pStyle w:val="BodyText1"/>
              <w:spacing w:line="240" w:lineRule="auto"/>
              <w:rPr>
                <w:ins w:id="986" w:author="Author"/>
                <w:rFonts w:ascii="Times New Roman" w:hAnsi="Times New Roman"/>
                <w:bCs/>
              </w:rPr>
            </w:pPr>
            <w:ins w:id="987" w:author="Author">
              <w:r w:rsidRPr="00A12B0B">
                <w:rPr>
                  <w:rFonts w:ascii="Times New Roman" w:hAnsi="Times New Roman"/>
                  <w:bCs/>
                </w:rPr>
                <w:t>Art</w:t>
              </w:r>
              <w:r>
                <w:rPr>
                  <w:rFonts w:ascii="Times New Roman" w:hAnsi="Times New Roman"/>
                  <w:bCs/>
                </w:rPr>
                <w:t>icle 429g</w:t>
              </w:r>
              <w:r w:rsidR="0049459B">
                <w:rPr>
                  <w:rFonts w:ascii="Times New Roman" w:hAnsi="Times New Roman"/>
                  <w:bCs/>
                </w:rPr>
                <w:t>(2</w:t>
              </w:r>
              <w:r w:rsidRPr="00A12B0B">
                <w:rPr>
                  <w:rFonts w:ascii="Times New Roman" w:hAnsi="Times New Roman"/>
                  <w:bCs/>
                </w:rPr>
                <w:t xml:space="preserve">) </w:t>
              </w:r>
              <w:r w:rsidR="00684733">
                <w:rPr>
                  <w:rFonts w:ascii="Times New Roman" w:hAnsi="Times New Roman"/>
                  <w:bCs/>
                </w:rPr>
                <w:t>CRR</w:t>
              </w:r>
              <w:r w:rsidR="002B0AAC">
                <w:rPr>
                  <w:rFonts w:ascii="Times New Roman" w:hAnsi="Times New Roman"/>
                  <w:bCs/>
                </w:rPr>
                <w:t>.</w:t>
              </w:r>
            </w:ins>
          </w:p>
          <w:p w14:paraId="416B6808" w14:textId="77777777" w:rsidR="00195426" w:rsidRDefault="00195426" w:rsidP="00E849C2">
            <w:pPr>
              <w:pStyle w:val="BodyText1"/>
              <w:spacing w:line="240" w:lineRule="auto"/>
              <w:rPr>
                <w:ins w:id="988" w:author="Author"/>
                <w:rFonts w:ascii="Times New Roman" w:hAnsi="Times New Roman"/>
                <w:color w:val="auto"/>
              </w:rPr>
            </w:pPr>
          </w:p>
          <w:p w14:paraId="45C3D996" w14:textId="67876647" w:rsidR="00195426" w:rsidRDefault="00195426" w:rsidP="002B0AAC">
            <w:pPr>
              <w:pStyle w:val="BodyText1"/>
              <w:rPr>
                <w:ins w:id="989" w:author="Author"/>
                <w:rFonts w:ascii="Times New Roman" w:hAnsi="Times New Roman"/>
                <w:color w:val="auto"/>
              </w:rPr>
            </w:pPr>
            <w:ins w:id="990" w:author="Author">
              <w:r>
                <w:rPr>
                  <w:rFonts w:ascii="Times New Roman" w:hAnsi="Times New Roman"/>
                  <w:color w:val="auto"/>
                </w:rPr>
                <w:t xml:space="preserve">The amount </w:t>
              </w:r>
              <w:r w:rsidRPr="00954A86">
                <w:rPr>
                  <w:rFonts w:ascii="Times New Roman" w:hAnsi="Times New Roman"/>
                  <w:color w:val="auto"/>
                </w:rPr>
                <w:t>offset between cash receivables and cash payables where both the related regular-way sales</w:t>
              </w:r>
              <w:r>
                <w:rPr>
                  <w:rFonts w:ascii="Times New Roman" w:hAnsi="Times New Roman"/>
                  <w:color w:val="auto"/>
                </w:rPr>
                <w:t xml:space="preserve"> </w:t>
              </w:r>
              <w:r w:rsidRPr="00954A86">
                <w:rPr>
                  <w:rFonts w:ascii="Times New Roman" w:hAnsi="Times New Roman"/>
                  <w:color w:val="auto"/>
                </w:rPr>
                <w:t xml:space="preserve">and purchases are settled on </w:t>
              </w:r>
              <w:r>
                <w:rPr>
                  <w:rFonts w:ascii="Times New Roman" w:hAnsi="Times New Roman"/>
                  <w:color w:val="auto"/>
                </w:rPr>
                <w:t xml:space="preserve">a delivery-versus-payment basis in accordance with </w:t>
              </w:r>
              <w:r w:rsidR="0097168A">
                <w:rPr>
                  <w:rFonts w:ascii="Times New Roman" w:hAnsi="Times New Roman"/>
                  <w:color w:val="auto"/>
                </w:rPr>
                <w:t>A</w:t>
              </w:r>
              <w:r>
                <w:rPr>
                  <w:rFonts w:ascii="Times New Roman" w:hAnsi="Times New Roman"/>
                  <w:color w:val="auto"/>
                </w:rPr>
                <w:t xml:space="preserve">rticle 429g(2) </w:t>
              </w:r>
              <w:r w:rsidR="00684733">
                <w:rPr>
                  <w:rFonts w:ascii="Times New Roman" w:hAnsi="Times New Roman"/>
                  <w:color w:val="auto"/>
                </w:rPr>
                <w:t>CRR</w:t>
              </w:r>
              <w:r>
                <w:rPr>
                  <w:rFonts w:ascii="Times New Roman" w:hAnsi="Times New Roman"/>
                  <w:color w:val="auto"/>
                </w:rPr>
                <w:t xml:space="preserve">. </w:t>
              </w:r>
            </w:ins>
          </w:p>
          <w:p w14:paraId="057F1FAB" w14:textId="77777777" w:rsidR="00195426" w:rsidRPr="00F13DB0" w:rsidRDefault="00195426" w:rsidP="00E849C2">
            <w:pPr>
              <w:pStyle w:val="BodyText1"/>
              <w:spacing w:line="240" w:lineRule="auto"/>
              <w:rPr>
                <w:ins w:id="991" w:author="Author"/>
                <w:rFonts w:ascii="Times New Roman" w:hAnsi="Times New Roman"/>
                <w:b/>
                <w:bCs/>
                <w:color w:val="auto"/>
              </w:rPr>
            </w:pPr>
          </w:p>
        </w:tc>
      </w:tr>
      <w:tr w:rsidR="00CB48CC" w:rsidRPr="00FE002E" w14:paraId="664DB6ED" w14:textId="77777777" w:rsidTr="00E1595A">
        <w:trPr>
          <w:trHeight w:val="304"/>
          <w:ins w:id="992" w:author="Author"/>
        </w:trPr>
        <w:tc>
          <w:tcPr>
            <w:tcW w:w="1531" w:type="dxa"/>
            <w:tcBorders>
              <w:bottom w:val="single" w:sz="4" w:space="0" w:color="auto"/>
            </w:tcBorders>
          </w:tcPr>
          <w:p w14:paraId="761F65B7" w14:textId="0803C63C" w:rsidR="00CB48CC" w:rsidRPr="00F13DB0" w:rsidRDefault="00CB48CC" w:rsidP="00CB48CC">
            <w:pPr>
              <w:pStyle w:val="BodyText1"/>
              <w:rPr>
                <w:ins w:id="993" w:author="Author"/>
                <w:rFonts w:ascii="Times New Roman" w:hAnsi="Times New Roman"/>
                <w:bCs/>
              </w:rPr>
            </w:pPr>
            <w:ins w:id="994" w:author="Author">
              <w:r w:rsidRPr="00F13DB0">
                <w:rPr>
                  <w:rFonts w:ascii="Times New Roman" w:hAnsi="Times New Roman"/>
                  <w:bCs/>
                </w:rPr>
                <w:t>{</w:t>
              </w:r>
              <w:r w:rsidR="009573B2">
                <w:rPr>
                  <w:rFonts w:ascii="Times New Roman" w:hAnsi="Times New Roman"/>
                  <w:bCs/>
                </w:rPr>
                <w:t>0</w:t>
              </w:r>
              <w:r w:rsidRPr="00F13DB0">
                <w:rPr>
                  <w:rFonts w:ascii="Times New Roman" w:hAnsi="Times New Roman"/>
                  <w:bCs/>
                </w:rPr>
                <w:t>188;</w:t>
              </w:r>
              <w:r w:rsidR="009573B2">
                <w:rPr>
                  <w:rFonts w:ascii="Times New Roman" w:hAnsi="Times New Roman"/>
                  <w:bCs/>
                </w:rPr>
                <w:t>0</w:t>
              </w:r>
              <w:r w:rsidRPr="00F13DB0">
                <w:rPr>
                  <w:rFonts w:ascii="Times New Roman" w:hAnsi="Times New Roman"/>
                  <w:bCs/>
                </w:rPr>
                <w:t>010}</w:t>
              </w:r>
            </w:ins>
          </w:p>
          <w:p w14:paraId="2D8E081B" w14:textId="77777777" w:rsidR="00CB48CC" w:rsidRPr="00F13DB0" w:rsidRDefault="00CB48CC" w:rsidP="00CB48CC">
            <w:pPr>
              <w:pStyle w:val="BodyText1"/>
              <w:rPr>
                <w:ins w:id="995" w:author="Author"/>
                <w:rFonts w:ascii="Times New Roman" w:hAnsi="Times New Roman"/>
                <w:bCs/>
              </w:rPr>
            </w:pPr>
          </w:p>
        </w:tc>
        <w:tc>
          <w:tcPr>
            <w:tcW w:w="7590" w:type="dxa"/>
            <w:gridSpan w:val="3"/>
            <w:tcBorders>
              <w:bottom w:val="single" w:sz="4" w:space="0" w:color="auto"/>
            </w:tcBorders>
          </w:tcPr>
          <w:p w14:paraId="3CD9B991" w14:textId="1F5C665A" w:rsidR="00CB48CC" w:rsidRDefault="00CB48CC" w:rsidP="00CB48CC">
            <w:pPr>
              <w:pStyle w:val="BodyText1"/>
              <w:spacing w:line="240" w:lineRule="auto"/>
              <w:rPr>
                <w:ins w:id="996" w:author="Author"/>
                <w:rFonts w:ascii="Times New Roman" w:hAnsi="Times New Roman"/>
                <w:b/>
                <w:bCs/>
                <w:color w:val="auto"/>
              </w:rPr>
            </w:pPr>
            <w:ins w:id="997" w:author="Author">
              <w:r w:rsidRPr="00195426">
                <w:rPr>
                  <w:rFonts w:ascii="Times New Roman" w:hAnsi="Times New Roman"/>
                  <w:b/>
                  <w:color w:val="auto"/>
                </w:rPr>
                <w:t xml:space="preserve">Regular-way purchases awaiting settlement: Full recognition of </w:t>
              </w:r>
              <w:r w:rsidR="00F20010">
                <w:rPr>
                  <w:rFonts w:ascii="Times New Roman" w:hAnsi="Times New Roman"/>
                  <w:b/>
                  <w:color w:val="auto"/>
                </w:rPr>
                <w:t>commitments to pay</w:t>
              </w:r>
              <w:r w:rsidR="00F20010" w:rsidRPr="00195426">
                <w:rPr>
                  <w:rFonts w:ascii="Times New Roman" w:hAnsi="Times New Roman"/>
                  <w:b/>
                  <w:color w:val="auto"/>
                </w:rPr>
                <w:t xml:space="preserve"> </w:t>
              </w:r>
              <w:r w:rsidRPr="00195426">
                <w:rPr>
                  <w:rFonts w:ascii="Times New Roman" w:hAnsi="Times New Roman"/>
                  <w:b/>
                  <w:color w:val="auto"/>
                </w:rPr>
                <w:t xml:space="preserve">under settlement date accounting </w:t>
              </w:r>
            </w:ins>
          </w:p>
          <w:p w14:paraId="07B0CDA4" w14:textId="77777777" w:rsidR="00195426" w:rsidRDefault="00195426" w:rsidP="00CB48CC">
            <w:pPr>
              <w:pStyle w:val="BodyText1"/>
              <w:spacing w:line="240" w:lineRule="auto"/>
              <w:rPr>
                <w:ins w:id="998" w:author="Author"/>
                <w:rFonts w:ascii="Times New Roman" w:hAnsi="Times New Roman"/>
                <w:b/>
                <w:bCs/>
                <w:color w:val="auto"/>
              </w:rPr>
            </w:pPr>
          </w:p>
          <w:p w14:paraId="24CDB784" w14:textId="4BAA2074" w:rsidR="00195426" w:rsidRPr="00195426" w:rsidRDefault="00195426" w:rsidP="00CB48CC">
            <w:pPr>
              <w:pStyle w:val="BodyText1"/>
              <w:spacing w:line="240" w:lineRule="auto"/>
              <w:rPr>
                <w:ins w:id="999" w:author="Author"/>
                <w:rFonts w:ascii="Times New Roman" w:hAnsi="Times New Roman"/>
                <w:bCs/>
              </w:rPr>
            </w:pPr>
            <w:ins w:id="1000" w:author="Author">
              <w:r w:rsidRPr="00A12B0B">
                <w:rPr>
                  <w:rFonts w:ascii="Times New Roman" w:hAnsi="Times New Roman"/>
                  <w:bCs/>
                </w:rPr>
                <w:t>Art</w:t>
              </w:r>
              <w:r>
                <w:rPr>
                  <w:rFonts w:ascii="Times New Roman" w:hAnsi="Times New Roman"/>
                  <w:bCs/>
                </w:rPr>
                <w:t>icle 429g(</w:t>
              </w:r>
              <w:r w:rsidR="0049459B">
                <w:rPr>
                  <w:rFonts w:ascii="Times New Roman" w:hAnsi="Times New Roman"/>
                  <w:bCs/>
                </w:rPr>
                <w:t>3</w:t>
              </w:r>
              <w:r w:rsidRPr="00A12B0B">
                <w:rPr>
                  <w:rFonts w:ascii="Times New Roman" w:hAnsi="Times New Roman"/>
                  <w:bCs/>
                </w:rPr>
                <w:t xml:space="preserve">) </w:t>
              </w:r>
              <w:r w:rsidR="00684733">
                <w:rPr>
                  <w:rFonts w:ascii="Times New Roman" w:hAnsi="Times New Roman"/>
                  <w:bCs/>
                </w:rPr>
                <w:t>CRR</w:t>
              </w:r>
              <w:r w:rsidRPr="00A12B0B">
                <w:rPr>
                  <w:rFonts w:ascii="Times New Roman" w:hAnsi="Times New Roman"/>
                  <w:bCs/>
                </w:rPr>
                <w:t xml:space="preserve">. </w:t>
              </w:r>
            </w:ins>
          </w:p>
          <w:p w14:paraId="0305F981" w14:textId="77777777" w:rsidR="00CB48CC" w:rsidRDefault="00CB48CC" w:rsidP="00CB48CC">
            <w:pPr>
              <w:pStyle w:val="BodyText1"/>
              <w:spacing w:line="240" w:lineRule="auto"/>
              <w:rPr>
                <w:ins w:id="1001" w:author="Author"/>
                <w:rFonts w:ascii="Times New Roman" w:hAnsi="Times New Roman"/>
                <w:b/>
                <w:bCs/>
                <w:color w:val="auto"/>
              </w:rPr>
            </w:pPr>
          </w:p>
          <w:p w14:paraId="17418655" w14:textId="77777777" w:rsidR="00CB48CC" w:rsidRDefault="00CB48CC" w:rsidP="00195426">
            <w:pPr>
              <w:pStyle w:val="BodyText1"/>
              <w:rPr>
                <w:ins w:id="1002" w:author="Author"/>
                <w:rFonts w:ascii="Times New Roman" w:hAnsi="Times New Roman"/>
                <w:bCs/>
                <w:color w:val="auto"/>
              </w:rPr>
            </w:pPr>
            <w:ins w:id="1003" w:author="Author">
              <w:r w:rsidRPr="00195426">
                <w:rPr>
                  <w:rFonts w:ascii="Times New Roman" w:hAnsi="Times New Roman"/>
                  <w:bCs/>
                  <w:color w:val="auto"/>
                </w:rPr>
                <w:t>The full nominal value of commitments to pay related to regular-way purchases</w:t>
              </w:r>
              <w:r w:rsidR="00195426">
                <w:rPr>
                  <w:rFonts w:ascii="Times New Roman" w:hAnsi="Times New Roman"/>
                  <w:bCs/>
                  <w:color w:val="auto"/>
                </w:rPr>
                <w:t>, for i</w:t>
              </w:r>
              <w:r w:rsidR="00195426" w:rsidRPr="00195426">
                <w:rPr>
                  <w:rFonts w:ascii="Times New Roman" w:hAnsi="Times New Roman"/>
                  <w:bCs/>
                  <w:color w:val="auto"/>
                </w:rPr>
                <w:t>nstitutions that, in accordance with the applicable accounting framework,</w:t>
              </w:r>
              <w:r w:rsidR="00195426">
                <w:rPr>
                  <w:rFonts w:ascii="Times New Roman" w:hAnsi="Times New Roman"/>
                  <w:bCs/>
                  <w:color w:val="auto"/>
                </w:rPr>
                <w:t xml:space="preserve"> </w:t>
              </w:r>
              <w:r w:rsidR="00195426" w:rsidRPr="00195426">
                <w:rPr>
                  <w:rFonts w:ascii="Times New Roman" w:hAnsi="Times New Roman"/>
                  <w:bCs/>
                  <w:color w:val="auto"/>
                </w:rPr>
                <w:t>apply settlement date accounting to regular-way purchases and sales</w:t>
              </w:r>
              <w:r w:rsidR="00195426">
                <w:rPr>
                  <w:rFonts w:ascii="Times New Roman" w:hAnsi="Times New Roman"/>
                  <w:bCs/>
                  <w:color w:val="auto"/>
                </w:rPr>
                <w:t>.</w:t>
              </w:r>
            </w:ins>
          </w:p>
          <w:p w14:paraId="47CB34C3" w14:textId="58ABD383" w:rsidR="003718C7" w:rsidRPr="00195426" w:rsidRDefault="003718C7" w:rsidP="00195426">
            <w:pPr>
              <w:pStyle w:val="BodyText1"/>
              <w:rPr>
                <w:ins w:id="1004" w:author="Author"/>
                <w:rFonts w:ascii="Times New Roman" w:hAnsi="Times New Roman"/>
                <w:bCs/>
                <w:color w:val="auto"/>
              </w:rPr>
            </w:pPr>
            <w:ins w:id="1005" w:author="Author">
              <w:r>
                <w:rPr>
                  <w:rFonts w:ascii="Times New Roman" w:hAnsi="Times New Roman"/>
                  <w:bCs/>
                  <w:color w:val="auto"/>
                </w:rPr>
                <w:t xml:space="preserve">Securities related to regular-way sales shall be reported in row </w:t>
              </w:r>
              <w:r w:rsidR="005E4C56">
                <w:rPr>
                  <w:rFonts w:ascii="Times New Roman" w:hAnsi="Times New Roman"/>
                  <w:bCs/>
                  <w:color w:val="auto"/>
                </w:rPr>
                <w:t>0</w:t>
              </w:r>
              <w:r w:rsidRPr="00060A1E">
                <w:rPr>
                  <w:rFonts w:ascii="Times New Roman" w:hAnsi="Times New Roman"/>
                  <w:color w:val="auto"/>
                </w:rPr>
                <w:t>190 “other assets”</w:t>
              </w:r>
              <w:r>
                <w:rPr>
                  <w:rFonts w:ascii="Times New Roman" w:hAnsi="Times New Roman"/>
                  <w:color w:val="auto"/>
                </w:rPr>
                <w:t>.</w:t>
              </w:r>
            </w:ins>
          </w:p>
          <w:p w14:paraId="59B3EB10" w14:textId="77777777" w:rsidR="00CB48CC" w:rsidRPr="00F13DB0" w:rsidRDefault="00CB48CC" w:rsidP="00CB48CC">
            <w:pPr>
              <w:pStyle w:val="BodyText1"/>
              <w:spacing w:line="240" w:lineRule="auto"/>
              <w:rPr>
                <w:ins w:id="1006" w:author="Author"/>
                <w:rFonts w:ascii="Times New Roman" w:hAnsi="Times New Roman"/>
                <w:b/>
                <w:bCs/>
                <w:color w:val="auto"/>
              </w:rPr>
            </w:pPr>
          </w:p>
        </w:tc>
      </w:tr>
      <w:tr w:rsidR="00CB48CC" w:rsidRPr="001C2537" w14:paraId="061A339C" w14:textId="77777777" w:rsidTr="00E1595A">
        <w:trPr>
          <w:trHeight w:val="304"/>
          <w:ins w:id="1007" w:author="Author"/>
        </w:trPr>
        <w:tc>
          <w:tcPr>
            <w:tcW w:w="1531" w:type="dxa"/>
            <w:tcBorders>
              <w:bottom w:val="single" w:sz="4" w:space="0" w:color="auto"/>
            </w:tcBorders>
          </w:tcPr>
          <w:p w14:paraId="4E6F9470" w14:textId="411DE5F9" w:rsidR="00974BCC" w:rsidRPr="00F13DB0" w:rsidRDefault="00974BCC" w:rsidP="00974BCC">
            <w:pPr>
              <w:pStyle w:val="BodyText1"/>
              <w:rPr>
                <w:ins w:id="1008" w:author="Author"/>
                <w:rFonts w:ascii="Times New Roman" w:hAnsi="Times New Roman"/>
                <w:bCs/>
              </w:rPr>
            </w:pPr>
            <w:ins w:id="1009" w:author="Author">
              <w:r>
                <w:rPr>
                  <w:rFonts w:ascii="Times New Roman" w:hAnsi="Times New Roman"/>
                  <w:bCs/>
                </w:rPr>
                <w:t>{</w:t>
              </w:r>
              <w:r w:rsidR="009573B2">
                <w:rPr>
                  <w:rFonts w:ascii="Times New Roman" w:hAnsi="Times New Roman"/>
                  <w:bCs/>
                </w:rPr>
                <w:t>0</w:t>
              </w:r>
              <w:r>
                <w:rPr>
                  <w:rFonts w:ascii="Times New Roman" w:hAnsi="Times New Roman"/>
                  <w:bCs/>
                </w:rPr>
                <w:t>189</w:t>
              </w:r>
              <w:r w:rsidRPr="00F13DB0">
                <w:rPr>
                  <w:rFonts w:ascii="Times New Roman" w:hAnsi="Times New Roman"/>
                  <w:bCs/>
                </w:rPr>
                <w:t>;</w:t>
              </w:r>
              <w:r w:rsidR="009573B2">
                <w:rPr>
                  <w:rFonts w:ascii="Times New Roman" w:hAnsi="Times New Roman"/>
                  <w:bCs/>
                </w:rPr>
                <w:t>0</w:t>
              </w:r>
              <w:r w:rsidRPr="00F13DB0">
                <w:rPr>
                  <w:rFonts w:ascii="Times New Roman" w:hAnsi="Times New Roman"/>
                  <w:bCs/>
                </w:rPr>
                <w:t>010}</w:t>
              </w:r>
            </w:ins>
          </w:p>
          <w:p w14:paraId="299E6D92" w14:textId="77777777" w:rsidR="00CB48CC" w:rsidRPr="006F5E81" w:rsidRDefault="00CB48CC" w:rsidP="00CB48CC">
            <w:pPr>
              <w:pStyle w:val="BodyText1"/>
              <w:rPr>
                <w:ins w:id="1010" w:author="Author"/>
                <w:rFonts w:ascii="Times New Roman" w:hAnsi="Times New Roman"/>
                <w:bCs/>
              </w:rPr>
            </w:pPr>
          </w:p>
        </w:tc>
        <w:tc>
          <w:tcPr>
            <w:tcW w:w="7590" w:type="dxa"/>
            <w:gridSpan w:val="3"/>
            <w:tcBorders>
              <w:bottom w:val="single" w:sz="4" w:space="0" w:color="auto"/>
            </w:tcBorders>
          </w:tcPr>
          <w:p w14:paraId="3DDE4E8F" w14:textId="709B620B" w:rsidR="00974BCC" w:rsidRPr="00974BCC" w:rsidRDefault="00974BCC" w:rsidP="00974BCC">
            <w:pPr>
              <w:pStyle w:val="BodyText1"/>
              <w:spacing w:line="240" w:lineRule="auto"/>
              <w:rPr>
                <w:ins w:id="1011" w:author="Author"/>
                <w:rFonts w:ascii="Times New Roman" w:hAnsi="Times New Roman"/>
                <w:b/>
                <w:color w:val="auto"/>
              </w:rPr>
            </w:pPr>
            <w:ins w:id="1012" w:author="Author">
              <w:r w:rsidRPr="00974BCC">
                <w:rPr>
                  <w:rFonts w:ascii="Times New Roman" w:hAnsi="Times New Roman"/>
                  <w:b/>
                  <w:color w:val="auto"/>
                </w:rPr>
                <w:t xml:space="preserve">(-) Regular-way purchases awaiting settlement: offset </w:t>
              </w:r>
              <w:r w:rsidR="00DC3476">
                <w:rPr>
                  <w:rFonts w:ascii="Times New Roman" w:hAnsi="Times New Roman"/>
                  <w:b/>
                  <w:color w:val="auto"/>
                </w:rPr>
                <w:t xml:space="preserve">to </w:t>
              </w:r>
              <w:r w:rsidRPr="00974BCC">
                <w:rPr>
                  <w:rFonts w:ascii="Times New Roman" w:hAnsi="Times New Roman"/>
                  <w:b/>
                  <w:color w:val="auto"/>
                </w:rPr>
                <w:t xml:space="preserve"> </w:t>
              </w:r>
              <w:r w:rsidR="00F86BA8">
                <w:rPr>
                  <w:rFonts w:ascii="Times New Roman" w:hAnsi="Times New Roman"/>
                  <w:b/>
                  <w:color w:val="auto"/>
                </w:rPr>
                <w:t>commitments to pay</w:t>
              </w:r>
              <w:r w:rsidR="00F86BA8" w:rsidRPr="00974BCC">
                <w:rPr>
                  <w:rFonts w:ascii="Times New Roman" w:hAnsi="Times New Roman"/>
                  <w:b/>
                  <w:color w:val="auto"/>
                </w:rPr>
                <w:t xml:space="preserve"> </w:t>
              </w:r>
              <w:r w:rsidRPr="00974BCC">
                <w:rPr>
                  <w:rFonts w:ascii="Times New Roman" w:hAnsi="Times New Roman"/>
                  <w:b/>
                  <w:color w:val="auto"/>
                </w:rPr>
                <w:t xml:space="preserve">under settlement date accounting in accordance with 429g(3) </w:t>
              </w:r>
              <w:r w:rsidR="00684733">
                <w:rPr>
                  <w:rFonts w:ascii="Times New Roman" w:hAnsi="Times New Roman"/>
                  <w:b/>
                  <w:color w:val="auto"/>
                </w:rPr>
                <w:t>CRR</w:t>
              </w:r>
            </w:ins>
          </w:p>
          <w:p w14:paraId="14789998" w14:textId="77777777" w:rsidR="00CB48CC" w:rsidRDefault="00CB48CC" w:rsidP="00CB48CC">
            <w:pPr>
              <w:pStyle w:val="BodyText1"/>
              <w:spacing w:line="240" w:lineRule="auto"/>
              <w:rPr>
                <w:ins w:id="1013" w:author="Author"/>
                <w:rFonts w:ascii="Times New Roman" w:hAnsi="Times New Roman"/>
                <w:b/>
                <w:bCs/>
              </w:rPr>
            </w:pPr>
          </w:p>
          <w:p w14:paraId="71A9274B" w14:textId="589BD659" w:rsidR="0049459B" w:rsidRPr="00195426" w:rsidRDefault="0049459B" w:rsidP="0049459B">
            <w:pPr>
              <w:pStyle w:val="BodyText1"/>
              <w:spacing w:line="240" w:lineRule="auto"/>
              <w:rPr>
                <w:ins w:id="1014" w:author="Author"/>
                <w:rFonts w:ascii="Times New Roman" w:hAnsi="Times New Roman"/>
                <w:bCs/>
              </w:rPr>
            </w:pPr>
            <w:ins w:id="1015" w:author="Author">
              <w:r w:rsidRPr="00A12B0B">
                <w:rPr>
                  <w:rFonts w:ascii="Times New Roman" w:hAnsi="Times New Roman"/>
                  <w:bCs/>
                </w:rPr>
                <w:t>Art</w:t>
              </w:r>
              <w:r>
                <w:rPr>
                  <w:rFonts w:ascii="Times New Roman" w:hAnsi="Times New Roman"/>
                  <w:bCs/>
                </w:rPr>
                <w:t>icle 429g(3</w:t>
              </w:r>
              <w:r w:rsidRPr="00A12B0B">
                <w:rPr>
                  <w:rFonts w:ascii="Times New Roman" w:hAnsi="Times New Roman"/>
                  <w:bCs/>
                </w:rPr>
                <w:t xml:space="preserve">) </w:t>
              </w:r>
              <w:r w:rsidR="00684733">
                <w:rPr>
                  <w:rFonts w:ascii="Times New Roman" w:hAnsi="Times New Roman"/>
                  <w:bCs/>
                </w:rPr>
                <w:t>CRR</w:t>
              </w:r>
              <w:r w:rsidRPr="00A12B0B">
                <w:rPr>
                  <w:rFonts w:ascii="Times New Roman" w:hAnsi="Times New Roman"/>
                  <w:bCs/>
                </w:rPr>
                <w:t xml:space="preserve">. </w:t>
              </w:r>
            </w:ins>
          </w:p>
          <w:p w14:paraId="0155689A" w14:textId="77777777" w:rsidR="0049459B" w:rsidRDefault="0049459B" w:rsidP="00CB48CC">
            <w:pPr>
              <w:pStyle w:val="BodyText1"/>
              <w:spacing w:line="240" w:lineRule="auto"/>
              <w:rPr>
                <w:ins w:id="1016" w:author="Author"/>
                <w:rFonts w:ascii="Times New Roman" w:hAnsi="Times New Roman"/>
                <w:b/>
                <w:bCs/>
              </w:rPr>
            </w:pPr>
          </w:p>
          <w:p w14:paraId="449A9544" w14:textId="7E39F2F7" w:rsidR="0049459B" w:rsidRDefault="00DC3476" w:rsidP="0049459B">
            <w:pPr>
              <w:pStyle w:val="BodyText1"/>
              <w:rPr>
                <w:ins w:id="1017" w:author="Author"/>
                <w:rFonts w:ascii="Times New Roman" w:hAnsi="Times New Roman"/>
                <w:bCs/>
              </w:rPr>
            </w:pPr>
            <w:ins w:id="1018" w:author="Author">
              <w:r>
                <w:rPr>
                  <w:rFonts w:ascii="Times New Roman" w:hAnsi="Times New Roman"/>
                  <w:bCs/>
                </w:rPr>
                <w:t>T</w:t>
              </w:r>
              <w:r w:rsidR="0049459B" w:rsidRPr="00EC45E9">
                <w:rPr>
                  <w:rFonts w:ascii="Times New Roman" w:hAnsi="Times New Roman"/>
                  <w:bCs/>
                </w:rPr>
                <w:t xml:space="preserve">he </w:t>
              </w:r>
              <w:r>
                <w:rPr>
                  <w:rFonts w:ascii="Times New Roman" w:hAnsi="Times New Roman"/>
                  <w:bCs/>
                </w:rPr>
                <w:t>part of the</w:t>
              </w:r>
              <w:r w:rsidRPr="00EC45E9">
                <w:rPr>
                  <w:rFonts w:ascii="Times New Roman" w:hAnsi="Times New Roman"/>
                  <w:bCs/>
                </w:rPr>
                <w:t xml:space="preserve"> </w:t>
              </w:r>
              <w:r>
                <w:rPr>
                  <w:rFonts w:ascii="Times New Roman" w:hAnsi="Times New Roman"/>
                  <w:bCs/>
                </w:rPr>
                <w:t xml:space="preserve">amount reported in row </w:t>
              </w:r>
              <w:r w:rsidR="005E4C56">
                <w:rPr>
                  <w:rFonts w:ascii="Times New Roman" w:hAnsi="Times New Roman"/>
                  <w:bCs/>
                </w:rPr>
                <w:t>0</w:t>
              </w:r>
              <w:r>
                <w:rPr>
                  <w:rFonts w:ascii="Times New Roman" w:hAnsi="Times New Roman"/>
                  <w:bCs/>
                </w:rPr>
                <w:t xml:space="preserve">188 </w:t>
              </w:r>
              <w:r w:rsidR="00694498">
                <w:rPr>
                  <w:rFonts w:ascii="Times New Roman" w:hAnsi="Times New Roman"/>
                  <w:bCs/>
                </w:rPr>
                <w:t>offset</w:t>
              </w:r>
              <w:r>
                <w:rPr>
                  <w:rFonts w:ascii="Times New Roman" w:hAnsi="Times New Roman"/>
                  <w:bCs/>
                </w:rPr>
                <w:t xml:space="preserve"> </w:t>
              </w:r>
              <w:r w:rsidR="0049459B" w:rsidRPr="00EC45E9">
                <w:rPr>
                  <w:rFonts w:ascii="Times New Roman" w:hAnsi="Times New Roman"/>
                  <w:bCs/>
                </w:rPr>
                <w:t>by the full nominal value of cash receivables related to regular-way sales awaiting settlement</w:t>
              </w:r>
              <w:r w:rsidR="0049459B">
                <w:rPr>
                  <w:rFonts w:ascii="Times New Roman" w:hAnsi="Times New Roman"/>
                  <w:bCs/>
                </w:rPr>
                <w:t xml:space="preserve"> in accordance with </w:t>
              </w:r>
              <w:r w:rsidR="0049025A">
                <w:rPr>
                  <w:rFonts w:ascii="Times New Roman" w:hAnsi="Times New Roman"/>
                  <w:bCs/>
                </w:rPr>
                <w:t>A</w:t>
              </w:r>
              <w:r w:rsidR="0049459B">
                <w:rPr>
                  <w:rFonts w:ascii="Times New Roman" w:hAnsi="Times New Roman"/>
                  <w:bCs/>
                </w:rPr>
                <w:t>rticle 429g(3)</w:t>
              </w:r>
              <w:r w:rsidR="0049025A">
                <w:rPr>
                  <w:rFonts w:ascii="Times New Roman" w:hAnsi="Times New Roman"/>
                  <w:bCs/>
                </w:rPr>
                <w:t xml:space="preserve"> </w:t>
              </w:r>
              <w:r w:rsidR="00684733">
                <w:rPr>
                  <w:rFonts w:ascii="Times New Roman" w:hAnsi="Times New Roman"/>
                  <w:bCs/>
                </w:rPr>
                <w:t>CRR</w:t>
              </w:r>
              <w:r w:rsidR="0049459B" w:rsidRPr="00EC45E9">
                <w:rPr>
                  <w:rFonts w:ascii="Times New Roman" w:hAnsi="Times New Roman"/>
                  <w:bCs/>
                </w:rPr>
                <w:t>.</w:t>
              </w:r>
            </w:ins>
          </w:p>
          <w:p w14:paraId="795D29D1" w14:textId="77777777" w:rsidR="0049459B" w:rsidRPr="00EC45E9" w:rsidRDefault="0049459B" w:rsidP="0049459B">
            <w:pPr>
              <w:pStyle w:val="BodyText1"/>
              <w:rPr>
                <w:ins w:id="1019" w:author="Author"/>
                <w:rFonts w:ascii="Times New Roman" w:hAnsi="Times New Roman"/>
                <w:bCs/>
              </w:rPr>
            </w:pPr>
          </w:p>
        </w:tc>
      </w:tr>
      <w:tr w:rsidR="00CB48CC" w:rsidRPr="001C2537" w14:paraId="7F056AC7" w14:textId="77777777" w:rsidTr="00E1595A">
        <w:trPr>
          <w:trHeight w:val="304"/>
        </w:trPr>
        <w:tc>
          <w:tcPr>
            <w:tcW w:w="1531" w:type="dxa"/>
            <w:tcBorders>
              <w:bottom w:val="single" w:sz="4" w:space="0" w:color="auto"/>
            </w:tcBorders>
          </w:tcPr>
          <w:p w14:paraId="363AA4BD" w14:textId="699D745E" w:rsidR="00CB48CC" w:rsidRPr="006F5E81" w:rsidRDefault="00CB48CC" w:rsidP="00CB48CC">
            <w:pPr>
              <w:pStyle w:val="BodyText1"/>
              <w:rPr>
                <w:rFonts w:ascii="Times New Roman" w:hAnsi="Times New Roman"/>
                <w:bCs/>
              </w:rPr>
            </w:pPr>
            <w:r w:rsidRPr="006F5E81">
              <w:rPr>
                <w:rFonts w:ascii="Times New Roman" w:hAnsi="Times New Roman"/>
                <w:bCs/>
              </w:rPr>
              <w:t>{</w:t>
            </w:r>
            <w:del w:id="1020" w:author="Author">
              <w:r w:rsidR="00AE2798" w:rsidRPr="00FE002E">
                <w:rPr>
                  <w:rFonts w:ascii="Times New Roman" w:hAnsi="Times New Roman"/>
                  <w:bCs/>
                </w:rPr>
                <w:delText>1</w:delText>
              </w:r>
              <w:r w:rsidR="00AE2798">
                <w:rPr>
                  <w:rFonts w:ascii="Times New Roman" w:hAnsi="Times New Roman"/>
                  <w:bCs/>
                </w:rPr>
                <w:delText>9</w:delText>
              </w:r>
              <w:r w:rsidR="00AE2798" w:rsidRPr="00FE002E">
                <w:rPr>
                  <w:rFonts w:ascii="Times New Roman" w:hAnsi="Times New Roman"/>
                  <w:bCs/>
                </w:rPr>
                <w:delText>0</w:delText>
              </w:r>
              <w:r w:rsidR="00F71081">
                <w:rPr>
                  <w:rFonts w:ascii="Times New Roman" w:hAnsi="Times New Roman"/>
                  <w:bCs/>
                </w:rPr>
                <w:delText>;010</w:delText>
              </w:r>
            </w:del>
            <w:ins w:id="1021" w:author="Author">
              <w:r w:rsidR="009573B2">
                <w:rPr>
                  <w:rFonts w:ascii="Times New Roman" w:hAnsi="Times New Roman"/>
                  <w:bCs/>
                </w:rPr>
                <w:t>0</w:t>
              </w:r>
              <w:r w:rsidRPr="006F5E81">
                <w:rPr>
                  <w:rFonts w:ascii="Times New Roman" w:hAnsi="Times New Roman"/>
                  <w:bCs/>
                </w:rPr>
                <w:t>190;</w:t>
              </w:r>
              <w:r w:rsidR="009573B2">
                <w:rPr>
                  <w:rFonts w:ascii="Times New Roman" w:hAnsi="Times New Roman"/>
                  <w:bCs/>
                </w:rPr>
                <w:t>0</w:t>
              </w:r>
              <w:r w:rsidRPr="006F5E81">
                <w:rPr>
                  <w:rFonts w:ascii="Times New Roman" w:hAnsi="Times New Roman"/>
                  <w:bCs/>
                </w:rPr>
                <w:t>010</w:t>
              </w:r>
            </w:ins>
            <w:r w:rsidRPr="006F5E81">
              <w:rPr>
                <w:rFonts w:ascii="Times New Roman" w:hAnsi="Times New Roman"/>
                <w:bCs/>
              </w:rPr>
              <w:t>}</w:t>
            </w:r>
          </w:p>
          <w:p w14:paraId="02CEC1ED" w14:textId="77777777" w:rsidR="00CB48CC" w:rsidRPr="00E364AC" w:rsidRDefault="00CB48CC" w:rsidP="00CB48CC">
            <w:pPr>
              <w:pStyle w:val="BodyText1"/>
              <w:rPr>
                <w:rFonts w:ascii="Times New Roman" w:hAnsi="Times New Roman"/>
                <w:bCs/>
              </w:rPr>
            </w:pPr>
          </w:p>
        </w:tc>
        <w:tc>
          <w:tcPr>
            <w:tcW w:w="7590" w:type="dxa"/>
            <w:gridSpan w:val="3"/>
            <w:tcBorders>
              <w:bottom w:val="single" w:sz="4" w:space="0" w:color="auto"/>
            </w:tcBorders>
          </w:tcPr>
          <w:p w14:paraId="50F25DB7" w14:textId="77777777" w:rsidR="00CB48CC" w:rsidRPr="00C9026A" w:rsidRDefault="00CB48CC" w:rsidP="00CB48CC">
            <w:pPr>
              <w:pStyle w:val="BodyText1"/>
              <w:spacing w:line="240" w:lineRule="auto"/>
              <w:rPr>
                <w:rFonts w:ascii="Times New Roman" w:hAnsi="Times New Roman"/>
                <w:bCs/>
              </w:rPr>
            </w:pPr>
            <w:r w:rsidRPr="00C9026A">
              <w:rPr>
                <w:rFonts w:ascii="Times New Roman" w:hAnsi="Times New Roman"/>
                <w:b/>
                <w:bCs/>
              </w:rPr>
              <w:t xml:space="preserve">Other assets </w:t>
            </w:r>
          </w:p>
          <w:p w14:paraId="7D020D4C" w14:textId="77777777" w:rsidR="00CB48CC" w:rsidRPr="00B10107" w:rsidRDefault="00CB48CC" w:rsidP="00CB48CC">
            <w:pPr>
              <w:pStyle w:val="BodyText1"/>
              <w:spacing w:line="240" w:lineRule="auto"/>
              <w:rPr>
                <w:rFonts w:ascii="Times New Roman" w:hAnsi="Times New Roman"/>
                <w:bCs/>
              </w:rPr>
            </w:pPr>
          </w:p>
          <w:p w14:paraId="52C508F4" w14:textId="588623DF" w:rsidR="00CB48CC" w:rsidRPr="00C9026A" w:rsidRDefault="0097168A" w:rsidP="00CB48CC">
            <w:pPr>
              <w:pStyle w:val="BodyText1"/>
              <w:spacing w:line="240" w:lineRule="auto"/>
              <w:rPr>
                <w:rFonts w:ascii="Times New Roman" w:hAnsi="Times New Roman"/>
                <w:bCs/>
              </w:rPr>
            </w:pPr>
            <w:ins w:id="1022" w:author="Author">
              <w:r>
                <w:rPr>
                  <w:rFonts w:ascii="Times New Roman" w:hAnsi="Times New Roman"/>
                  <w:bCs/>
                </w:rPr>
                <w:t xml:space="preserve">Point (a) of </w:t>
              </w:r>
            </w:ins>
            <w:r w:rsidR="00CB48CC" w:rsidRPr="006F5E81">
              <w:rPr>
                <w:rFonts w:ascii="Times New Roman" w:hAnsi="Times New Roman"/>
                <w:bCs/>
              </w:rPr>
              <w:t>Article 429</w:t>
            </w:r>
            <w:r w:rsidR="00CB48CC">
              <w:rPr>
                <w:rFonts w:ascii="Times New Roman" w:hAnsi="Times New Roman"/>
                <w:bCs/>
              </w:rPr>
              <w:t>(</w:t>
            </w:r>
            <w:del w:id="1023" w:author="Author">
              <w:r w:rsidR="00AE2798">
                <w:rPr>
                  <w:rFonts w:ascii="Times New Roman" w:hAnsi="Times New Roman"/>
                  <w:bCs/>
                </w:rPr>
                <w:delText>5)</w:delText>
              </w:r>
              <w:r w:rsidR="00AE2798" w:rsidRPr="00FE002E">
                <w:rPr>
                  <w:rFonts w:ascii="Times New Roman" w:hAnsi="Times New Roman"/>
                  <w:bCs/>
                </w:rPr>
                <w:delText xml:space="preserve"> of the</w:delText>
              </w:r>
            </w:del>
            <w:ins w:id="1024" w:author="Author">
              <w:r w:rsidR="00CB48CC" w:rsidRPr="006F5E81">
                <w:rPr>
                  <w:rFonts w:ascii="Times New Roman" w:hAnsi="Times New Roman"/>
                  <w:bCs/>
                </w:rPr>
                <w:t>4</w:t>
              </w:r>
              <w:r w:rsidR="00CB48CC">
                <w:rPr>
                  <w:rFonts w:ascii="Times New Roman" w:hAnsi="Times New Roman"/>
                  <w:bCs/>
                </w:rPr>
                <w:t>)</w:t>
              </w:r>
            </w:ins>
            <w:r w:rsidR="00CB48CC" w:rsidRPr="006F5E81">
              <w:rPr>
                <w:rFonts w:ascii="Times New Roman" w:hAnsi="Times New Roman"/>
                <w:bCs/>
              </w:rPr>
              <w:t xml:space="preserve"> </w:t>
            </w:r>
            <w:r w:rsidR="00684733">
              <w:rPr>
                <w:rFonts w:ascii="Times New Roman" w:hAnsi="Times New Roman"/>
                <w:bCs/>
              </w:rPr>
              <w:t>CRR</w:t>
            </w:r>
            <w:ins w:id="1025" w:author="Author">
              <w:r w:rsidR="00CB48CC" w:rsidRPr="00C9026A">
                <w:rPr>
                  <w:rFonts w:ascii="Times New Roman" w:hAnsi="Times New Roman"/>
                  <w:bCs/>
                </w:rPr>
                <w:t xml:space="preserve"> </w:t>
              </w:r>
            </w:ins>
          </w:p>
          <w:p w14:paraId="6BF56BA7" w14:textId="77777777" w:rsidR="00CB48CC" w:rsidRPr="00B10107" w:rsidRDefault="00CB48CC" w:rsidP="00CB48CC">
            <w:pPr>
              <w:pStyle w:val="BodyText1"/>
              <w:spacing w:line="240" w:lineRule="auto"/>
              <w:rPr>
                <w:rFonts w:ascii="Times New Roman" w:hAnsi="Times New Roman"/>
                <w:bCs/>
              </w:rPr>
            </w:pPr>
          </w:p>
          <w:p w14:paraId="412FDEE7" w14:textId="00EEB858" w:rsidR="00CB48CC" w:rsidRPr="00C9026A" w:rsidRDefault="00CB48CC" w:rsidP="00CB48CC">
            <w:pPr>
              <w:pStyle w:val="BodyText1"/>
              <w:spacing w:line="240" w:lineRule="auto"/>
              <w:rPr>
                <w:rFonts w:ascii="Times New Roman" w:hAnsi="Times New Roman"/>
                <w:bCs/>
              </w:rPr>
            </w:pPr>
            <w:r w:rsidRPr="00B10107">
              <w:rPr>
                <w:rFonts w:ascii="Times New Roman" w:hAnsi="Times New Roman"/>
                <w:bCs/>
              </w:rPr>
              <w:t xml:space="preserve">All assets other than </w:t>
            </w:r>
            <w:ins w:id="1026" w:author="Author">
              <w:r w:rsidR="00BA4907">
                <w:rPr>
                  <w:rFonts w:ascii="Times New Roman" w:hAnsi="Times New Roman"/>
                  <w:bCs/>
                </w:rPr>
                <w:t xml:space="preserve">derivatives </w:t>
              </w:r>
            </w:ins>
            <w:r w:rsidRPr="00B10107">
              <w:rPr>
                <w:rFonts w:ascii="Times New Roman" w:hAnsi="Times New Roman"/>
                <w:bCs/>
              </w:rPr>
              <w:t>contracts listed in Annex II</w:t>
            </w:r>
            <w:del w:id="1027" w:author="Author">
              <w:r w:rsidR="00AE2798" w:rsidRPr="00FE002E">
                <w:rPr>
                  <w:rFonts w:ascii="Times New Roman" w:hAnsi="Times New Roman"/>
                  <w:bCs/>
                </w:rPr>
                <w:delText xml:space="preserve"> of the</w:delText>
              </w:r>
            </w:del>
            <w:r w:rsidRPr="00B10107">
              <w:rPr>
                <w:rFonts w:ascii="Times New Roman" w:hAnsi="Times New Roman"/>
                <w:bCs/>
              </w:rPr>
              <w:t xml:space="preserve"> </w:t>
            </w:r>
            <w:r w:rsidR="00684733">
              <w:rPr>
                <w:rFonts w:ascii="Times New Roman" w:hAnsi="Times New Roman"/>
                <w:bCs/>
              </w:rPr>
              <w:t>CRR</w:t>
            </w:r>
            <w:r w:rsidRPr="00B10107">
              <w:rPr>
                <w:rFonts w:ascii="Times New Roman" w:hAnsi="Times New Roman"/>
                <w:bCs/>
              </w:rPr>
              <w:t>, credit derivatives</w:t>
            </w:r>
            <w:r w:rsidRPr="006F5E81">
              <w:rPr>
                <w:rFonts w:ascii="Times New Roman" w:hAnsi="Times New Roman"/>
                <w:bCs/>
              </w:rPr>
              <w:t xml:space="preserve"> and </w:t>
            </w:r>
            <w:r w:rsidR="00FD7AB0">
              <w:rPr>
                <w:rFonts w:ascii="Times New Roman" w:hAnsi="Times New Roman"/>
                <w:bCs/>
              </w:rPr>
              <w:t>SFTs</w:t>
            </w:r>
            <w:r w:rsidRPr="006F5E81">
              <w:rPr>
                <w:rFonts w:ascii="Times New Roman" w:hAnsi="Times New Roman"/>
                <w:bCs/>
              </w:rPr>
              <w:t xml:space="preserve"> (e.g. amongst others assets to be reported in this cell are </w:t>
            </w:r>
            <w:r w:rsidRPr="00F063BE">
              <w:rPr>
                <w:rFonts w:ascii="Times New Roman" w:hAnsi="Times New Roman"/>
                <w:bCs/>
              </w:rPr>
              <w:t xml:space="preserve">accounting receivables for cash variation margin provided where recognised under the operative accounting framework, liquid assets as defined under the liquidity coverage ratio, failed and unsettled transactions). </w:t>
            </w:r>
            <w:r w:rsidRPr="00B10107">
              <w:rPr>
                <w:rFonts w:ascii="Times New Roman" w:hAnsi="Times New Roman"/>
                <w:bCs/>
              </w:rPr>
              <w:t xml:space="preserve">Institutions shall base valuation on the principles set out in Article </w:t>
            </w:r>
            <w:ins w:id="1028" w:author="Author">
              <w:r w:rsidRPr="00B10107">
                <w:rPr>
                  <w:rFonts w:ascii="Times New Roman" w:hAnsi="Times New Roman"/>
                  <w:bCs/>
                </w:rPr>
                <w:t>429</w:t>
              </w:r>
              <w:r w:rsidRPr="00C9026A">
                <w:rPr>
                  <w:rFonts w:ascii="Times New Roman" w:hAnsi="Times New Roman"/>
                  <w:bCs/>
                </w:rPr>
                <w:t>b(1)</w:t>
              </w:r>
              <w:r>
                <w:rPr>
                  <w:rFonts w:ascii="Times New Roman" w:hAnsi="Times New Roman"/>
                  <w:bCs/>
                </w:rPr>
                <w:t xml:space="preserve"> and </w:t>
              </w:r>
            </w:ins>
            <w:r>
              <w:rPr>
                <w:rFonts w:ascii="Times New Roman" w:hAnsi="Times New Roman"/>
                <w:bCs/>
              </w:rPr>
              <w:t>4</w:t>
            </w:r>
            <w:r w:rsidR="00B82D1A">
              <w:rPr>
                <w:rFonts w:ascii="Times New Roman" w:hAnsi="Times New Roman"/>
                <w:bCs/>
              </w:rPr>
              <w:t>2</w:t>
            </w:r>
            <w:r>
              <w:rPr>
                <w:rFonts w:ascii="Times New Roman" w:hAnsi="Times New Roman"/>
                <w:bCs/>
              </w:rPr>
              <w:t>9(</w:t>
            </w:r>
            <w:del w:id="1029" w:author="Author">
              <w:r w:rsidR="00AE2798" w:rsidRPr="00FE002E">
                <w:rPr>
                  <w:rFonts w:ascii="Times New Roman" w:hAnsi="Times New Roman"/>
                  <w:bCs/>
                </w:rPr>
                <w:delText>5) of the</w:delText>
              </w:r>
            </w:del>
            <w:ins w:id="1030" w:author="Author">
              <w:r>
                <w:rPr>
                  <w:rFonts w:ascii="Times New Roman" w:hAnsi="Times New Roman"/>
                  <w:bCs/>
                </w:rPr>
                <w:t>7)</w:t>
              </w:r>
            </w:ins>
            <w:r w:rsidRPr="00C9026A">
              <w:rPr>
                <w:rFonts w:ascii="Times New Roman" w:hAnsi="Times New Roman"/>
                <w:bCs/>
              </w:rPr>
              <w:t xml:space="preserve"> </w:t>
            </w:r>
            <w:r w:rsidR="00684733">
              <w:rPr>
                <w:rFonts w:ascii="Times New Roman" w:hAnsi="Times New Roman"/>
                <w:bCs/>
              </w:rPr>
              <w:t>CRR</w:t>
            </w:r>
            <w:r w:rsidRPr="00C9026A">
              <w:rPr>
                <w:rFonts w:ascii="Times New Roman" w:hAnsi="Times New Roman"/>
                <w:bCs/>
              </w:rPr>
              <w:t>.</w:t>
            </w:r>
          </w:p>
          <w:p w14:paraId="648719DC" w14:textId="77777777" w:rsidR="00CB48CC" w:rsidRPr="00B10107" w:rsidRDefault="00CB48CC" w:rsidP="00CB48CC">
            <w:pPr>
              <w:pStyle w:val="BodyText1"/>
              <w:spacing w:line="240" w:lineRule="auto"/>
              <w:rPr>
                <w:rFonts w:ascii="Times New Roman" w:hAnsi="Times New Roman"/>
                <w:bCs/>
              </w:rPr>
            </w:pPr>
          </w:p>
          <w:p w14:paraId="2DF7F3E0" w14:textId="77777777" w:rsidR="00BA46B1" w:rsidRDefault="00CB48CC" w:rsidP="00CB48CC">
            <w:pPr>
              <w:pStyle w:val="BodyText1"/>
              <w:spacing w:line="240" w:lineRule="auto"/>
              <w:rPr>
                <w:rFonts w:ascii="Times New Roman" w:hAnsi="Times New Roman"/>
                <w:bCs/>
              </w:rPr>
            </w:pPr>
            <w:r w:rsidRPr="00B10107">
              <w:rPr>
                <w:rFonts w:ascii="Times New Roman" w:hAnsi="Times New Roman"/>
                <w:bCs/>
              </w:rPr>
              <w:t xml:space="preserve">Institutions shall include in this cell cash received or any security that is provided to a counterparty via SFTs and that is retained on the balance sheet (i.e. the accounting criteria for </w:t>
            </w:r>
            <w:proofErr w:type="spellStart"/>
            <w:r w:rsidRPr="00B10107">
              <w:rPr>
                <w:rFonts w:ascii="Times New Roman" w:hAnsi="Times New Roman"/>
                <w:bCs/>
              </w:rPr>
              <w:t>derecognition</w:t>
            </w:r>
            <w:proofErr w:type="spellEnd"/>
            <w:r w:rsidRPr="00B10107">
              <w:rPr>
                <w:rFonts w:ascii="Times New Roman" w:hAnsi="Times New Roman"/>
                <w:bCs/>
              </w:rPr>
              <w:t xml:space="preserve"> are not met).</w:t>
            </w:r>
            <w:r w:rsidRPr="006F5E81">
              <w:rPr>
                <w:rFonts w:ascii="Times New Roman" w:hAnsi="Times New Roman"/>
                <w:bCs/>
              </w:rPr>
              <w:t xml:space="preserve"> Furthermore, institutions shall recognise items that are </w:t>
            </w:r>
            <w:r w:rsidRPr="006F5E81">
              <w:rPr>
                <w:rFonts w:ascii="Times New Roman" w:hAnsi="Times New Roman"/>
                <w:bCs/>
              </w:rPr>
              <w:lastRenderedPageBreak/>
              <w:t>deducted from CET1 and Additional Tier 1 items (e.g. intangibles, deferred tax assets etc.) here.</w:t>
            </w:r>
            <w:r w:rsidRPr="00F063BE">
              <w:rPr>
                <w:rFonts w:ascii="Times New Roman" w:hAnsi="Times New Roman"/>
                <w:bCs/>
              </w:rPr>
              <w:t xml:space="preserve"> </w:t>
            </w:r>
          </w:p>
          <w:p w14:paraId="1C53A1E2" w14:textId="77777777" w:rsidR="00BA46B1" w:rsidRDefault="00BA46B1" w:rsidP="00CB48CC">
            <w:pPr>
              <w:pStyle w:val="BodyText1"/>
              <w:spacing w:line="240" w:lineRule="auto"/>
              <w:rPr>
                <w:ins w:id="1031" w:author="Author"/>
                <w:rFonts w:ascii="Times New Roman" w:hAnsi="Times New Roman"/>
                <w:bCs/>
              </w:rPr>
            </w:pPr>
          </w:p>
          <w:p w14:paraId="4F7615D8" w14:textId="69751888" w:rsidR="00CB48CC" w:rsidRDefault="00CB48CC" w:rsidP="00CB48CC">
            <w:pPr>
              <w:pStyle w:val="BodyText1"/>
              <w:spacing w:line="240" w:lineRule="auto"/>
              <w:rPr>
                <w:ins w:id="1032" w:author="Author"/>
                <w:rFonts w:ascii="Times New Roman" w:hAnsi="Times New Roman"/>
                <w:bCs/>
              </w:rPr>
            </w:pPr>
            <w:ins w:id="1033" w:author="Author">
              <w:r w:rsidRPr="003B0870">
                <w:rPr>
                  <w:rFonts w:ascii="Times New Roman" w:hAnsi="Times New Roman"/>
                  <w:bCs/>
                </w:rPr>
                <w:t xml:space="preserve">The amount reported </w:t>
              </w:r>
              <w:r>
                <w:rPr>
                  <w:rFonts w:ascii="Times New Roman" w:hAnsi="Times New Roman"/>
                  <w:bCs/>
                </w:rPr>
                <w:t xml:space="preserve">in row </w:t>
              </w:r>
              <w:r w:rsidRPr="006463CA">
                <w:rPr>
                  <w:rFonts w:ascii="Times New Roman" w:hAnsi="Times New Roman"/>
                  <w:bCs/>
                </w:rPr>
                <w:t>{</w:t>
              </w:r>
              <w:r w:rsidR="00D0594D">
                <w:rPr>
                  <w:rFonts w:ascii="Times New Roman" w:hAnsi="Times New Roman"/>
                  <w:bCs/>
                </w:rPr>
                <w:t>0</w:t>
              </w:r>
              <w:r w:rsidRPr="006463CA">
                <w:rPr>
                  <w:rFonts w:ascii="Times New Roman" w:hAnsi="Times New Roman"/>
                  <w:bCs/>
                </w:rPr>
                <w:t>191</w:t>
              </w:r>
              <w:r>
                <w:rPr>
                  <w:rFonts w:ascii="Times New Roman" w:hAnsi="Times New Roman"/>
                  <w:bCs/>
                </w:rPr>
                <w:t>;0</w:t>
              </w:r>
              <w:r w:rsidR="00D0594D">
                <w:rPr>
                  <w:rFonts w:ascii="Times New Roman" w:hAnsi="Times New Roman"/>
                  <w:bCs/>
                </w:rPr>
                <w:t>0</w:t>
              </w:r>
              <w:r>
                <w:rPr>
                  <w:rFonts w:ascii="Times New Roman" w:hAnsi="Times New Roman"/>
                  <w:bCs/>
                </w:rPr>
                <w:t xml:space="preserve">10} </w:t>
              </w:r>
              <w:r w:rsidRPr="003B0870">
                <w:rPr>
                  <w:rFonts w:ascii="Times New Roman" w:hAnsi="Times New Roman"/>
                  <w:bCs/>
                </w:rPr>
                <w:t xml:space="preserve">shall </w:t>
              </w:r>
              <w:r>
                <w:rPr>
                  <w:rFonts w:ascii="Times New Roman" w:hAnsi="Times New Roman"/>
                  <w:bCs/>
                </w:rPr>
                <w:t>not be tak</w:t>
              </w:r>
              <w:r w:rsidR="00BA46B1">
                <w:rPr>
                  <w:rFonts w:ascii="Times New Roman" w:hAnsi="Times New Roman"/>
                  <w:bCs/>
                </w:rPr>
                <w:t>en</w:t>
              </w:r>
              <w:r>
                <w:rPr>
                  <w:rFonts w:ascii="Times New Roman" w:hAnsi="Times New Roman"/>
                  <w:bCs/>
                </w:rPr>
                <w:t xml:space="preserve"> into account as a reduction</w:t>
              </w:r>
              <w:r w:rsidRPr="003B0870">
                <w:rPr>
                  <w:rFonts w:ascii="Times New Roman" w:hAnsi="Times New Roman"/>
                  <w:bCs/>
                </w:rPr>
                <w:t xml:space="preserve"> </w:t>
              </w:r>
              <w:r>
                <w:rPr>
                  <w:rFonts w:ascii="Times New Roman" w:hAnsi="Times New Roman"/>
                  <w:bCs/>
                </w:rPr>
                <w:t>in the calculation of this row.</w:t>
              </w:r>
            </w:ins>
          </w:p>
          <w:p w14:paraId="0030E8E6" w14:textId="77777777" w:rsidR="00CB48CC" w:rsidRDefault="00CB48CC" w:rsidP="00CB48CC">
            <w:pPr>
              <w:pStyle w:val="BodyText1"/>
              <w:spacing w:line="240" w:lineRule="auto"/>
              <w:rPr>
                <w:ins w:id="1034" w:author="Author"/>
                <w:rFonts w:ascii="Times New Roman" w:hAnsi="Times New Roman"/>
                <w:bCs/>
              </w:rPr>
            </w:pPr>
          </w:p>
          <w:p w14:paraId="6F636278" w14:textId="13B3A5DD" w:rsidR="00CB48CC" w:rsidRDefault="00CB48CC" w:rsidP="00CB48CC">
            <w:pPr>
              <w:pStyle w:val="BodyText1"/>
              <w:rPr>
                <w:ins w:id="1035" w:author="Author"/>
                <w:rFonts w:ascii="Times New Roman" w:hAnsi="Times New Roman"/>
                <w:bCs/>
              </w:rPr>
            </w:pPr>
            <w:ins w:id="1036" w:author="Author">
              <w:r>
                <w:rPr>
                  <w:rFonts w:ascii="Times New Roman" w:hAnsi="Times New Roman"/>
                  <w:bCs/>
                </w:rPr>
                <w:t xml:space="preserve">Cash pooling arrangements shall be reported in rows </w:t>
              </w:r>
              <w:r w:rsidR="00764219" w:rsidRPr="006463CA">
                <w:rPr>
                  <w:rFonts w:ascii="Times New Roman" w:hAnsi="Times New Roman"/>
                  <w:bCs/>
                </w:rPr>
                <w:t>{</w:t>
              </w:r>
              <w:r w:rsidR="00D0594D">
                <w:rPr>
                  <w:rFonts w:ascii="Times New Roman" w:hAnsi="Times New Roman"/>
                  <w:bCs/>
                </w:rPr>
                <w:t>0</w:t>
              </w:r>
              <w:r w:rsidR="00764219" w:rsidRPr="006463CA">
                <w:rPr>
                  <w:rFonts w:ascii="Times New Roman" w:hAnsi="Times New Roman"/>
                  <w:bCs/>
                </w:rPr>
                <w:t>19</w:t>
              </w:r>
              <w:r w:rsidR="00764219">
                <w:rPr>
                  <w:rFonts w:ascii="Times New Roman" w:hAnsi="Times New Roman"/>
                  <w:bCs/>
                </w:rPr>
                <w:t>3</w:t>
              </w:r>
              <w:r w:rsidR="00764219" w:rsidRPr="006463CA">
                <w:rPr>
                  <w:rFonts w:ascii="Times New Roman" w:hAnsi="Times New Roman"/>
                  <w:bCs/>
                </w:rPr>
                <w:t>;0</w:t>
              </w:r>
              <w:r w:rsidR="00D0594D">
                <w:rPr>
                  <w:rFonts w:ascii="Times New Roman" w:hAnsi="Times New Roman"/>
                  <w:bCs/>
                </w:rPr>
                <w:t>0</w:t>
              </w:r>
              <w:r w:rsidR="00764219" w:rsidRPr="006463CA">
                <w:rPr>
                  <w:rFonts w:ascii="Times New Roman" w:hAnsi="Times New Roman"/>
                  <w:bCs/>
                </w:rPr>
                <w:t>10}</w:t>
              </w:r>
              <w:r w:rsidR="00764219">
                <w:rPr>
                  <w:rFonts w:ascii="Times New Roman" w:hAnsi="Times New Roman"/>
                  <w:bCs/>
                </w:rPr>
                <w:t xml:space="preserve">, </w:t>
              </w:r>
              <w:r w:rsidRPr="006463CA">
                <w:rPr>
                  <w:rFonts w:ascii="Times New Roman" w:hAnsi="Times New Roman"/>
                  <w:bCs/>
                </w:rPr>
                <w:t>{</w:t>
              </w:r>
              <w:r w:rsidR="00D0594D">
                <w:rPr>
                  <w:rFonts w:ascii="Times New Roman" w:hAnsi="Times New Roman"/>
                  <w:bCs/>
                </w:rPr>
                <w:t>0</w:t>
              </w:r>
              <w:r w:rsidRPr="006463CA">
                <w:rPr>
                  <w:rFonts w:ascii="Times New Roman" w:hAnsi="Times New Roman"/>
                  <w:bCs/>
                </w:rPr>
                <w:t>19</w:t>
              </w:r>
              <w:r>
                <w:rPr>
                  <w:rFonts w:ascii="Times New Roman" w:hAnsi="Times New Roman"/>
                  <w:bCs/>
                </w:rPr>
                <w:t>4</w:t>
              </w:r>
              <w:r w:rsidRPr="006463CA">
                <w:rPr>
                  <w:rFonts w:ascii="Times New Roman" w:hAnsi="Times New Roman"/>
                  <w:bCs/>
                </w:rPr>
                <w:t>;0</w:t>
              </w:r>
              <w:r w:rsidR="00D0594D">
                <w:rPr>
                  <w:rFonts w:ascii="Times New Roman" w:hAnsi="Times New Roman"/>
                  <w:bCs/>
                </w:rPr>
                <w:t>0</w:t>
              </w:r>
              <w:r w:rsidRPr="006463CA">
                <w:rPr>
                  <w:rFonts w:ascii="Times New Roman" w:hAnsi="Times New Roman"/>
                  <w:bCs/>
                </w:rPr>
                <w:t>10}</w:t>
              </w:r>
              <w:r>
                <w:rPr>
                  <w:rFonts w:ascii="Times New Roman" w:hAnsi="Times New Roman"/>
                  <w:bCs/>
                </w:rPr>
                <w:t xml:space="preserve">, </w:t>
              </w:r>
              <w:r w:rsidRPr="006463CA">
                <w:rPr>
                  <w:rFonts w:ascii="Times New Roman" w:hAnsi="Times New Roman"/>
                  <w:bCs/>
                </w:rPr>
                <w:t>{</w:t>
              </w:r>
              <w:r w:rsidR="00D0594D">
                <w:rPr>
                  <w:rFonts w:ascii="Times New Roman" w:hAnsi="Times New Roman"/>
                  <w:bCs/>
                </w:rPr>
                <w:t>0</w:t>
              </w:r>
              <w:r w:rsidRPr="006463CA">
                <w:rPr>
                  <w:rFonts w:ascii="Times New Roman" w:hAnsi="Times New Roman"/>
                  <w:bCs/>
                </w:rPr>
                <w:t>195;</w:t>
              </w:r>
              <w:r w:rsidR="00D0594D">
                <w:rPr>
                  <w:rFonts w:ascii="Times New Roman" w:hAnsi="Times New Roman"/>
                  <w:bCs/>
                </w:rPr>
                <w:t>0</w:t>
              </w:r>
              <w:r w:rsidRPr="006463CA">
                <w:rPr>
                  <w:rFonts w:ascii="Times New Roman" w:hAnsi="Times New Roman"/>
                  <w:bCs/>
                </w:rPr>
                <w:t>010}</w:t>
              </w:r>
              <w:r w:rsidR="00764219">
                <w:rPr>
                  <w:rFonts w:ascii="Times New Roman" w:hAnsi="Times New Roman"/>
                  <w:bCs/>
                </w:rPr>
                <w:t>,</w:t>
              </w:r>
              <w:r>
                <w:rPr>
                  <w:rFonts w:ascii="Times New Roman" w:hAnsi="Times New Roman"/>
                  <w:bCs/>
                </w:rPr>
                <w:t xml:space="preserve"> {</w:t>
              </w:r>
              <w:r w:rsidR="00D0594D">
                <w:rPr>
                  <w:rFonts w:ascii="Times New Roman" w:hAnsi="Times New Roman"/>
                  <w:bCs/>
                </w:rPr>
                <w:t>0</w:t>
              </w:r>
              <w:r>
                <w:rPr>
                  <w:rFonts w:ascii="Times New Roman" w:hAnsi="Times New Roman"/>
                  <w:bCs/>
                </w:rPr>
                <w:t>196</w:t>
              </w:r>
              <w:r w:rsidRPr="006463CA">
                <w:rPr>
                  <w:rFonts w:ascii="Times New Roman" w:hAnsi="Times New Roman"/>
                  <w:bCs/>
                </w:rPr>
                <w:t>;0</w:t>
              </w:r>
              <w:r w:rsidR="00D0594D">
                <w:rPr>
                  <w:rFonts w:ascii="Times New Roman" w:hAnsi="Times New Roman"/>
                  <w:bCs/>
                </w:rPr>
                <w:t>0</w:t>
              </w:r>
              <w:r w:rsidRPr="006463CA">
                <w:rPr>
                  <w:rFonts w:ascii="Times New Roman" w:hAnsi="Times New Roman"/>
                  <w:bCs/>
                </w:rPr>
                <w:t>10}</w:t>
              </w:r>
              <w:r w:rsidR="00764219">
                <w:rPr>
                  <w:rFonts w:ascii="Times New Roman" w:hAnsi="Times New Roman"/>
                  <w:bCs/>
                </w:rPr>
                <w:t xml:space="preserve">, </w:t>
              </w:r>
              <w:r w:rsidR="00764219" w:rsidRPr="006463CA">
                <w:rPr>
                  <w:rFonts w:ascii="Times New Roman" w:hAnsi="Times New Roman"/>
                  <w:bCs/>
                </w:rPr>
                <w:t>{</w:t>
              </w:r>
              <w:r w:rsidR="00D0594D">
                <w:rPr>
                  <w:rFonts w:ascii="Times New Roman" w:hAnsi="Times New Roman"/>
                  <w:bCs/>
                </w:rPr>
                <w:t>0</w:t>
              </w:r>
              <w:r w:rsidR="00764219" w:rsidRPr="006463CA">
                <w:rPr>
                  <w:rFonts w:ascii="Times New Roman" w:hAnsi="Times New Roman"/>
                  <w:bCs/>
                </w:rPr>
                <w:t>19</w:t>
              </w:r>
              <w:r w:rsidR="00764219">
                <w:rPr>
                  <w:rFonts w:ascii="Times New Roman" w:hAnsi="Times New Roman"/>
                  <w:bCs/>
                </w:rPr>
                <w:t>7</w:t>
              </w:r>
              <w:r w:rsidR="00764219" w:rsidRPr="006463CA">
                <w:rPr>
                  <w:rFonts w:ascii="Times New Roman" w:hAnsi="Times New Roman"/>
                  <w:bCs/>
                </w:rPr>
                <w:t>;0</w:t>
              </w:r>
              <w:r w:rsidR="00D0594D">
                <w:rPr>
                  <w:rFonts w:ascii="Times New Roman" w:hAnsi="Times New Roman"/>
                  <w:bCs/>
                </w:rPr>
                <w:t>0</w:t>
              </w:r>
              <w:r w:rsidR="00764219" w:rsidRPr="006463CA">
                <w:rPr>
                  <w:rFonts w:ascii="Times New Roman" w:hAnsi="Times New Roman"/>
                  <w:bCs/>
                </w:rPr>
                <w:t>10}</w:t>
              </w:r>
              <w:r w:rsidR="00764219">
                <w:rPr>
                  <w:rFonts w:ascii="Times New Roman" w:hAnsi="Times New Roman"/>
                  <w:bCs/>
                </w:rPr>
                <w:t xml:space="preserve"> and </w:t>
              </w:r>
              <w:r w:rsidR="00764219" w:rsidRPr="006463CA">
                <w:rPr>
                  <w:rFonts w:ascii="Times New Roman" w:hAnsi="Times New Roman"/>
                  <w:bCs/>
                </w:rPr>
                <w:t>{</w:t>
              </w:r>
              <w:r w:rsidR="00D0594D">
                <w:rPr>
                  <w:rFonts w:ascii="Times New Roman" w:hAnsi="Times New Roman"/>
                  <w:bCs/>
                </w:rPr>
                <w:t>0</w:t>
              </w:r>
              <w:r w:rsidR="00764219" w:rsidRPr="006463CA">
                <w:rPr>
                  <w:rFonts w:ascii="Times New Roman" w:hAnsi="Times New Roman"/>
                  <w:bCs/>
                </w:rPr>
                <w:t>19</w:t>
              </w:r>
              <w:r w:rsidR="00764219">
                <w:rPr>
                  <w:rFonts w:ascii="Times New Roman" w:hAnsi="Times New Roman"/>
                  <w:bCs/>
                </w:rPr>
                <w:t>8</w:t>
              </w:r>
              <w:r w:rsidR="00764219" w:rsidRPr="006463CA">
                <w:rPr>
                  <w:rFonts w:ascii="Times New Roman" w:hAnsi="Times New Roman"/>
                  <w:bCs/>
                </w:rPr>
                <w:t>;0</w:t>
              </w:r>
              <w:r w:rsidR="00D0594D">
                <w:rPr>
                  <w:rFonts w:ascii="Times New Roman" w:hAnsi="Times New Roman"/>
                  <w:bCs/>
                </w:rPr>
                <w:t>0</w:t>
              </w:r>
              <w:r w:rsidR="00764219" w:rsidRPr="006463CA">
                <w:rPr>
                  <w:rFonts w:ascii="Times New Roman" w:hAnsi="Times New Roman"/>
                  <w:bCs/>
                </w:rPr>
                <w:t>10}</w:t>
              </w:r>
              <w:r>
                <w:rPr>
                  <w:rFonts w:ascii="Times New Roman" w:hAnsi="Times New Roman"/>
                  <w:bCs/>
                </w:rPr>
                <w:t xml:space="preserve"> and not here.</w:t>
              </w:r>
            </w:ins>
          </w:p>
          <w:p w14:paraId="52C58829" w14:textId="77777777" w:rsidR="00CB48CC" w:rsidRPr="00B10107" w:rsidRDefault="00CB48CC" w:rsidP="00E1595A">
            <w:pPr>
              <w:pStyle w:val="BodyText1"/>
              <w:spacing w:line="240" w:lineRule="auto"/>
              <w:rPr>
                <w:rFonts w:ascii="Times New Roman" w:hAnsi="Times New Roman"/>
                <w:bCs/>
                <w:u w:val="single"/>
              </w:rPr>
            </w:pPr>
          </w:p>
        </w:tc>
      </w:tr>
      <w:tr w:rsidR="00CB48CC" w:rsidRPr="00FE002E" w14:paraId="5EC00608" w14:textId="77777777" w:rsidTr="00E1595A">
        <w:trPr>
          <w:trHeight w:val="304"/>
          <w:ins w:id="1037" w:author="Author"/>
        </w:trPr>
        <w:tc>
          <w:tcPr>
            <w:tcW w:w="1531" w:type="dxa"/>
            <w:tcBorders>
              <w:bottom w:val="single" w:sz="4" w:space="0" w:color="auto"/>
            </w:tcBorders>
          </w:tcPr>
          <w:p w14:paraId="0DDE44FD" w14:textId="34148683" w:rsidR="00CB48CC" w:rsidRPr="006463CA" w:rsidRDefault="00CB48CC" w:rsidP="00CB48CC">
            <w:pPr>
              <w:pStyle w:val="BodyText1"/>
              <w:rPr>
                <w:ins w:id="1038" w:author="Author"/>
                <w:rFonts w:ascii="Times New Roman" w:hAnsi="Times New Roman"/>
                <w:bCs/>
              </w:rPr>
            </w:pPr>
            <w:ins w:id="1039" w:author="Author">
              <w:r w:rsidRPr="006463CA">
                <w:rPr>
                  <w:rFonts w:ascii="Times New Roman" w:hAnsi="Times New Roman"/>
                  <w:bCs/>
                </w:rPr>
                <w:lastRenderedPageBreak/>
                <w:t>{</w:t>
              </w:r>
              <w:r w:rsidR="009573B2">
                <w:rPr>
                  <w:rFonts w:ascii="Times New Roman" w:hAnsi="Times New Roman"/>
                  <w:bCs/>
                </w:rPr>
                <w:t>0</w:t>
              </w:r>
              <w:r w:rsidRPr="006463CA">
                <w:rPr>
                  <w:rFonts w:ascii="Times New Roman" w:hAnsi="Times New Roman"/>
                  <w:bCs/>
                </w:rPr>
                <w:t>191;</w:t>
              </w:r>
              <w:r w:rsidR="009573B2">
                <w:rPr>
                  <w:rFonts w:ascii="Times New Roman" w:hAnsi="Times New Roman"/>
                  <w:bCs/>
                </w:rPr>
                <w:t>0</w:t>
              </w:r>
              <w:r w:rsidRPr="006463CA">
                <w:rPr>
                  <w:rFonts w:ascii="Times New Roman" w:hAnsi="Times New Roman"/>
                  <w:bCs/>
                </w:rPr>
                <w:t>010}</w:t>
              </w:r>
            </w:ins>
          </w:p>
          <w:p w14:paraId="23095895" w14:textId="77777777" w:rsidR="00CB48CC" w:rsidRPr="006463CA" w:rsidRDefault="00CB48CC" w:rsidP="00CB48CC">
            <w:pPr>
              <w:pStyle w:val="BodyText1"/>
              <w:rPr>
                <w:ins w:id="1040" w:author="Author"/>
                <w:rFonts w:ascii="Times New Roman" w:hAnsi="Times New Roman"/>
                <w:bCs/>
              </w:rPr>
            </w:pPr>
          </w:p>
        </w:tc>
        <w:tc>
          <w:tcPr>
            <w:tcW w:w="7590" w:type="dxa"/>
            <w:gridSpan w:val="3"/>
            <w:tcBorders>
              <w:bottom w:val="single" w:sz="4" w:space="0" w:color="auto"/>
            </w:tcBorders>
          </w:tcPr>
          <w:p w14:paraId="38980839" w14:textId="77777777" w:rsidR="00CB48CC" w:rsidRPr="009B296B" w:rsidRDefault="00CB48CC" w:rsidP="00CB48CC">
            <w:pPr>
              <w:pStyle w:val="BodyText1"/>
              <w:spacing w:line="240" w:lineRule="auto"/>
              <w:rPr>
                <w:ins w:id="1041" w:author="Author"/>
                <w:rFonts w:ascii="Times New Roman" w:hAnsi="Times New Roman"/>
                <w:b/>
                <w:color w:val="auto"/>
              </w:rPr>
            </w:pPr>
            <w:ins w:id="1042" w:author="Author">
              <w:r w:rsidRPr="009B296B">
                <w:rPr>
                  <w:rFonts w:ascii="Times New Roman" w:hAnsi="Times New Roman"/>
                  <w:b/>
                  <w:color w:val="auto"/>
                </w:rPr>
                <w:t xml:space="preserve">(-) General credit risk adjustments to on balance sheet items </w:t>
              </w:r>
            </w:ins>
          </w:p>
          <w:p w14:paraId="3B80401C" w14:textId="77777777" w:rsidR="00CB48CC" w:rsidRDefault="00CB48CC" w:rsidP="00CB48CC">
            <w:pPr>
              <w:pStyle w:val="BodyText1"/>
              <w:spacing w:line="240" w:lineRule="auto"/>
              <w:rPr>
                <w:ins w:id="1043" w:author="Author"/>
                <w:rFonts w:ascii="Times New Roman" w:hAnsi="Times New Roman"/>
                <w:color w:val="auto"/>
              </w:rPr>
            </w:pPr>
          </w:p>
          <w:p w14:paraId="42283E00" w14:textId="629C5163" w:rsidR="00CB48CC" w:rsidRPr="00A47578" w:rsidRDefault="00CB48CC" w:rsidP="00CB48CC">
            <w:pPr>
              <w:pStyle w:val="BodyText1"/>
              <w:spacing w:line="240" w:lineRule="auto"/>
              <w:rPr>
                <w:ins w:id="1044" w:author="Author"/>
                <w:rFonts w:ascii="Times New Roman" w:hAnsi="Times New Roman"/>
                <w:bCs/>
              </w:rPr>
            </w:pPr>
            <w:ins w:id="1045" w:author="Author">
              <w:r w:rsidRPr="00A47578">
                <w:rPr>
                  <w:rFonts w:ascii="Times New Roman" w:hAnsi="Times New Roman"/>
                  <w:bCs/>
                </w:rPr>
                <w:t xml:space="preserve">Article 429(4) </w:t>
              </w:r>
              <w:r w:rsidR="00684733">
                <w:rPr>
                  <w:rFonts w:ascii="Times New Roman" w:hAnsi="Times New Roman"/>
                  <w:bCs/>
                </w:rPr>
                <w:t>CRR</w:t>
              </w:r>
              <w:r w:rsidRPr="00A47578">
                <w:rPr>
                  <w:rFonts w:ascii="Times New Roman" w:hAnsi="Times New Roman"/>
                  <w:bCs/>
                </w:rPr>
                <w:t xml:space="preserve">. </w:t>
              </w:r>
            </w:ins>
          </w:p>
          <w:p w14:paraId="1CDF58F3" w14:textId="77777777" w:rsidR="00CB48CC" w:rsidRPr="00A47578" w:rsidRDefault="00CB48CC" w:rsidP="00CB48CC">
            <w:pPr>
              <w:pStyle w:val="BodyText1"/>
              <w:spacing w:line="240" w:lineRule="auto"/>
              <w:rPr>
                <w:ins w:id="1046" w:author="Author"/>
                <w:rFonts w:ascii="Times New Roman" w:hAnsi="Times New Roman"/>
                <w:color w:val="auto"/>
              </w:rPr>
            </w:pPr>
          </w:p>
          <w:p w14:paraId="3F6418AD" w14:textId="22F66B7F" w:rsidR="00CB48CC" w:rsidRPr="00A47578" w:rsidRDefault="00CB48CC" w:rsidP="00CB48CC">
            <w:pPr>
              <w:pStyle w:val="BodyText1"/>
              <w:spacing w:line="240" w:lineRule="auto"/>
              <w:rPr>
                <w:ins w:id="1047" w:author="Author"/>
                <w:rFonts w:ascii="Times New Roman" w:hAnsi="Times New Roman"/>
                <w:bCs/>
              </w:rPr>
            </w:pPr>
            <w:ins w:id="1048" w:author="Author">
              <w:r w:rsidRPr="00A47578">
                <w:rPr>
                  <w:rFonts w:ascii="Times New Roman" w:hAnsi="Times New Roman"/>
                  <w:bCs/>
                </w:rPr>
                <w:t>The amount of general credit risk adjustments corresponding to on-balance sheet items  referred to in</w:t>
              </w:r>
              <w:r w:rsidR="001475A2">
                <w:rPr>
                  <w:rFonts w:ascii="Times New Roman" w:hAnsi="Times New Roman"/>
                  <w:bCs/>
                </w:rPr>
                <w:t xml:space="preserve"> point (a) of</w:t>
              </w:r>
              <w:r w:rsidRPr="00A47578">
                <w:rPr>
                  <w:rFonts w:ascii="Times New Roman" w:hAnsi="Times New Roman"/>
                  <w:bCs/>
                </w:rPr>
                <w:t xml:space="preserve"> Article 429(4)</w:t>
              </w:r>
              <w:r w:rsidR="006B0848">
                <w:rPr>
                  <w:rFonts w:ascii="Times New Roman" w:hAnsi="Times New Roman"/>
                  <w:bCs/>
                </w:rPr>
                <w:t xml:space="preserve"> </w:t>
              </w:r>
              <w:r w:rsidR="00684733">
                <w:rPr>
                  <w:rFonts w:ascii="Times New Roman" w:hAnsi="Times New Roman"/>
                  <w:bCs/>
                </w:rPr>
                <w:t>CRR</w:t>
              </w:r>
              <w:r w:rsidRPr="00A47578">
                <w:rPr>
                  <w:rFonts w:ascii="Times New Roman" w:hAnsi="Times New Roman"/>
                  <w:bCs/>
                </w:rPr>
                <w:t xml:space="preserve">, which institutions  deduct </w:t>
              </w:r>
              <w:r w:rsidR="009B296B">
                <w:rPr>
                  <w:rFonts w:ascii="Times New Roman" w:hAnsi="Times New Roman"/>
                  <w:bCs/>
                </w:rPr>
                <w:t>in accordance with</w:t>
              </w:r>
              <w:r w:rsidRPr="00A47578">
                <w:rPr>
                  <w:rFonts w:ascii="Times New Roman" w:hAnsi="Times New Roman"/>
                  <w:bCs/>
                </w:rPr>
                <w:t xml:space="preserve"> the last paragraph of Article 429 (4) </w:t>
              </w:r>
              <w:r w:rsidR="00684733">
                <w:rPr>
                  <w:rFonts w:ascii="Times New Roman" w:hAnsi="Times New Roman"/>
                  <w:bCs/>
                </w:rPr>
                <w:t>CRR</w:t>
              </w:r>
              <w:r w:rsidRPr="00A47578">
                <w:rPr>
                  <w:rFonts w:ascii="Times New Roman" w:hAnsi="Times New Roman"/>
                  <w:bCs/>
                </w:rPr>
                <w:t xml:space="preserve">. </w:t>
              </w:r>
            </w:ins>
          </w:p>
          <w:p w14:paraId="7E1379BD" w14:textId="77777777" w:rsidR="00CB48CC" w:rsidRDefault="00CB48CC" w:rsidP="00CB48CC">
            <w:pPr>
              <w:pStyle w:val="BodyText1"/>
              <w:spacing w:line="240" w:lineRule="auto"/>
              <w:rPr>
                <w:ins w:id="1049" w:author="Author"/>
                <w:rFonts w:ascii="Times New Roman" w:hAnsi="Times New Roman"/>
                <w:color w:val="auto"/>
                <w:highlight w:val="cyan"/>
              </w:rPr>
            </w:pPr>
          </w:p>
          <w:p w14:paraId="3ED3A847" w14:textId="64F2B3D7" w:rsidR="00CB48CC" w:rsidRDefault="00CB48CC" w:rsidP="00CB48CC">
            <w:pPr>
              <w:pStyle w:val="BodyText1"/>
              <w:spacing w:line="240" w:lineRule="auto"/>
              <w:rPr>
                <w:ins w:id="1050" w:author="Author"/>
                <w:rFonts w:ascii="Times New Roman" w:hAnsi="Times New Roman"/>
                <w:color w:val="auto"/>
              </w:rPr>
            </w:pPr>
            <w:ins w:id="1051" w:author="Author">
              <w:r w:rsidRPr="003B0870">
                <w:rPr>
                  <w:rFonts w:ascii="Times New Roman" w:hAnsi="Times New Roman"/>
                  <w:bCs/>
                </w:rPr>
                <w:t xml:space="preserve">The amount reported shall </w:t>
              </w:r>
              <w:r>
                <w:rPr>
                  <w:rFonts w:ascii="Times New Roman" w:hAnsi="Times New Roman"/>
                  <w:bCs/>
                </w:rPr>
                <w:t>not be taking into account as a reduction</w:t>
              </w:r>
              <w:r w:rsidRPr="003B0870">
                <w:rPr>
                  <w:rFonts w:ascii="Times New Roman" w:hAnsi="Times New Roman"/>
                  <w:bCs/>
                </w:rPr>
                <w:t xml:space="preserve"> in the </w:t>
              </w:r>
              <w:r>
                <w:rPr>
                  <w:rFonts w:ascii="Times New Roman" w:hAnsi="Times New Roman"/>
                  <w:bCs/>
                </w:rPr>
                <w:t xml:space="preserve">calculation of </w:t>
              </w:r>
              <w:r w:rsidRPr="003B0870">
                <w:rPr>
                  <w:rFonts w:ascii="Times New Roman" w:hAnsi="Times New Roman"/>
                  <w:bCs/>
                </w:rPr>
                <w:t xml:space="preserve"> other assets reported in {</w:t>
              </w:r>
              <w:r w:rsidR="006A3C49">
                <w:rPr>
                  <w:rFonts w:ascii="Times New Roman" w:hAnsi="Times New Roman"/>
                  <w:bCs/>
                </w:rPr>
                <w:t>0</w:t>
              </w:r>
              <w:r w:rsidRPr="003B0870">
                <w:rPr>
                  <w:rFonts w:ascii="Times New Roman" w:hAnsi="Times New Roman"/>
                  <w:bCs/>
                </w:rPr>
                <w:t>190</w:t>
              </w:r>
              <w:r w:rsidR="006A3C49">
                <w:rPr>
                  <w:rFonts w:ascii="Times New Roman" w:hAnsi="Times New Roman"/>
                  <w:bCs/>
                </w:rPr>
                <w:t>;0</w:t>
              </w:r>
              <w:r w:rsidRPr="003B0870">
                <w:rPr>
                  <w:rFonts w:ascii="Times New Roman" w:hAnsi="Times New Roman"/>
                  <w:bCs/>
                </w:rPr>
                <w:t>010}.</w:t>
              </w:r>
            </w:ins>
          </w:p>
          <w:p w14:paraId="58EB87A7" w14:textId="77777777" w:rsidR="00CB48CC" w:rsidRPr="006463CA" w:rsidRDefault="00CB48CC" w:rsidP="00CB48CC">
            <w:pPr>
              <w:pStyle w:val="BodyText1"/>
              <w:spacing w:line="240" w:lineRule="auto"/>
              <w:rPr>
                <w:ins w:id="1052" w:author="Author"/>
                <w:rFonts w:ascii="Times New Roman" w:hAnsi="Times New Roman"/>
                <w:color w:val="auto"/>
              </w:rPr>
            </w:pPr>
          </w:p>
        </w:tc>
      </w:tr>
      <w:tr w:rsidR="006E0322" w:rsidRPr="00FE002E" w14:paraId="2DB04EEA" w14:textId="77777777" w:rsidTr="00E1595A">
        <w:trPr>
          <w:trHeight w:val="304"/>
          <w:ins w:id="1053" w:author="Author"/>
        </w:trPr>
        <w:tc>
          <w:tcPr>
            <w:tcW w:w="1531" w:type="dxa"/>
            <w:tcBorders>
              <w:bottom w:val="single" w:sz="4" w:space="0" w:color="auto"/>
            </w:tcBorders>
          </w:tcPr>
          <w:p w14:paraId="07B43E1F" w14:textId="12AF740D" w:rsidR="006E0322" w:rsidRPr="006463CA" w:rsidRDefault="006E0322" w:rsidP="006E0322">
            <w:pPr>
              <w:pStyle w:val="BodyText1"/>
              <w:rPr>
                <w:ins w:id="1054" w:author="Author"/>
                <w:rFonts w:ascii="Times New Roman" w:hAnsi="Times New Roman"/>
                <w:bCs/>
              </w:rPr>
            </w:pPr>
            <w:ins w:id="1055" w:author="Author">
              <w:r w:rsidRPr="006463CA">
                <w:rPr>
                  <w:rFonts w:ascii="Times New Roman" w:hAnsi="Times New Roman"/>
                  <w:bCs/>
                </w:rPr>
                <w:t>{</w:t>
              </w:r>
              <w:r w:rsidR="009573B2">
                <w:rPr>
                  <w:rFonts w:ascii="Times New Roman" w:hAnsi="Times New Roman"/>
                  <w:bCs/>
                </w:rPr>
                <w:t>0</w:t>
              </w:r>
              <w:r w:rsidRPr="006463CA">
                <w:rPr>
                  <w:rFonts w:ascii="Times New Roman" w:hAnsi="Times New Roman"/>
                  <w:bCs/>
                </w:rPr>
                <w:t>19</w:t>
              </w:r>
              <w:r>
                <w:rPr>
                  <w:rFonts w:ascii="Times New Roman" w:hAnsi="Times New Roman"/>
                  <w:bCs/>
                </w:rPr>
                <w:t>3</w:t>
              </w:r>
              <w:r w:rsidRPr="006463CA">
                <w:rPr>
                  <w:rFonts w:ascii="Times New Roman" w:hAnsi="Times New Roman"/>
                  <w:bCs/>
                </w:rPr>
                <w:t>;</w:t>
              </w:r>
              <w:r w:rsidR="009573B2">
                <w:rPr>
                  <w:rFonts w:ascii="Times New Roman" w:hAnsi="Times New Roman"/>
                  <w:bCs/>
                </w:rPr>
                <w:t>0</w:t>
              </w:r>
              <w:r w:rsidRPr="006463CA">
                <w:rPr>
                  <w:rFonts w:ascii="Times New Roman" w:hAnsi="Times New Roman"/>
                  <w:bCs/>
                </w:rPr>
                <w:t>010}</w:t>
              </w:r>
            </w:ins>
          </w:p>
          <w:p w14:paraId="28BFDD3E" w14:textId="77777777" w:rsidR="006E0322" w:rsidRPr="006463CA" w:rsidRDefault="006E0322" w:rsidP="00CB48CC">
            <w:pPr>
              <w:pStyle w:val="BodyText1"/>
              <w:rPr>
                <w:ins w:id="1056" w:author="Author"/>
                <w:rFonts w:ascii="Times New Roman" w:hAnsi="Times New Roman"/>
                <w:bCs/>
              </w:rPr>
            </w:pPr>
          </w:p>
        </w:tc>
        <w:tc>
          <w:tcPr>
            <w:tcW w:w="7590" w:type="dxa"/>
            <w:gridSpan w:val="3"/>
            <w:tcBorders>
              <w:bottom w:val="single" w:sz="4" w:space="0" w:color="auto"/>
            </w:tcBorders>
          </w:tcPr>
          <w:p w14:paraId="63974CEB" w14:textId="77777777" w:rsidR="00103B23" w:rsidRDefault="00103B23" w:rsidP="00103B23">
            <w:pPr>
              <w:pStyle w:val="BodyText1"/>
              <w:spacing w:line="240" w:lineRule="auto"/>
              <w:rPr>
                <w:ins w:id="1057" w:author="Author"/>
                <w:rFonts w:ascii="Times New Roman" w:hAnsi="Times New Roman"/>
                <w:b/>
                <w:color w:val="auto"/>
              </w:rPr>
            </w:pPr>
            <w:ins w:id="1058" w:author="Author">
              <w:r w:rsidRPr="00FF306D">
                <w:rPr>
                  <w:rFonts w:ascii="Times New Roman" w:hAnsi="Times New Roman"/>
                  <w:b/>
                  <w:color w:val="auto"/>
                </w:rPr>
                <w:t xml:space="preserve">Cash pooling </w:t>
              </w:r>
              <w:r>
                <w:rPr>
                  <w:rFonts w:ascii="Times New Roman" w:hAnsi="Times New Roman"/>
                  <w:b/>
                  <w:color w:val="auto"/>
                </w:rPr>
                <w:t xml:space="preserve">arrangements that cannot be netted prudentially </w:t>
              </w:r>
              <w:r w:rsidRPr="00FF306D">
                <w:rPr>
                  <w:rFonts w:ascii="Times New Roman" w:hAnsi="Times New Roman"/>
                  <w:b/>
                  <w:color w:val="auto"/>
                </w:rPr>
                <w:t>: value in the accounting framework</w:t>
              </w:r>
            </w:ins>
          </w:p>
          <w:p w14:paraId="3E6EB275" w14:textId="77777777" w:rsidR="00103B23" w:rsidRDefault="00103B23" w:rsidP="00103B23">
            <w:pPr>
              <w:pStyle w:val="BodyText1"/>
              <w:spacing w:line="240" w:lineRule="auto"/>
              <w:rPr>
                <w:ins w:id="1059" w:author="Author"/>
                <w:rFonts w:ascii="Times New Roman" w:hAnsi="Times New Roman"/>
                <w:b/>
                <w:color w:val="auto"/>
              </w:rPr>
            </w:pPr>
          </w:p>
          <w:p w14:paraId="37C0F93D" w14:textId="3F914E32" w:rsidR="00103B23" w:rsidRDefault="009F6A59" w:rsidP="00103B23">
            <w:pPr>
              <w:pStyle w:val="BodyText1"/>
              <w:spacing w:line="240" w:lineRule="auto"/>
              <w:rPr>
                <w:ins w:id="1060" w:author="Author"/>
                <w:rFonts w:ascii="Times New Roman" w:hAnsi="Times New Roman"/>
                <w:color w:val="auto"/>
              </w:rPr>
            </w:pPr>
            <w:ins w:id="1061" w:author="Author">
              <w:r>
                <w:rPr>
                  <w:rFonts w:ascii="Times New Roman" w:hAnsi="Times New Roman"/>
                  <w:color w:val="auto"/>
                </w:rPr>
                <w:t>Paragraph</w:t>
              </w:r>
              <w:r w:rsidR="00D1379B">
                <w:rPr>
                  <w:rFonts w:ascii="Times New Roman" w:hAnsi="Times New Roman"/>
                  <w:color w:val="auto"/>
                </w:rPr>
                <w:t>s</w:t>
              </w:r>
              <w:r>
                <w:rPr>
                  <w:rFonts w:ascii="Times New Roman" w:hAnsi="Times New Roman"/>
                  <w:color w:val="auto"/>
                </w:rPr>
                <w:t xml:space="preserve"> (2) and (3) of </w:t>
              </w:r>
              <w:r w:rsidR="00103B23" w:rsidRPr="001A78C1">
                <w:rPr>
                  <w:rFonts w:ascii="Times New Roman" w:hAnsi="Times New Roman"/>
                  <w:color w:val="auto"/>
                </w:rPr>
                <w:t>Article 429b</w:t>
              </w:r>
              <w:r w:rsidR="00103B23">
                <w:rPr>
                  <w:rFonts w:ascii="Times New Roman" w:hAnsi="Times New Roman"/>
                  <w:color w:val="auto"/>
                </w:rPr>
                <w:t xml:space="preserve"> </w:t>
              </w:r>
              <w:r w:rsidR="00684733">
                <w:rPr>
                  <w:rFonts w:ascii="Times New Roman" w:hAnsi="Times New Roman"/>
                  <w:color w:val="auto"/>
                </w:rPr>
                <w:t>CRR</w:t>
              </w:r>
            </w:ins>
          </w:p>
          <w:p w14:paraId="01265E9F" w14:textId="77777777" w:rsidR="00103B23" w:rsidRDefault="00103B23" w:rsidP="00103B23">
            <w:pPr>
              <w:pStyle w:val="BodyText1"/>
              <w:spacing w:line="240" w:lineRule="auto"/>
              <w:rPr>
                <w:ins w:id="1062" w:author="Author"/>
                <w:rFonts w:ascii="Times New Roman" w:hAnsi="Times New Roman"/>
                <w:color w:val="auto"/>
              </w:rPr>
            </w:pPr>
          </w:p>
          <w:p w14:paraId="3808BBD9" w14:textId="643709D8" w:rsidR="00103B23" w:rsidRDefault="00103B23" w:rsidP="00103B23">
            <w:pPr>
              <w:pStyle w:val="BodyText1"/>
              <w:spacing w:line="240" w:lineRule="auto"/>
              <w:rPr>
                <w:ins w:id="1063" w:author="Author"/>
                <w:rFonts w:ascii="Times New Roman" w:hAnsi="Times New Roman"/>
                <w:color w:val="auto"/>
              </w:rPr>
            </w:pPr>
            <w:ins w:id="1064" w:author="Author">
              <w:r>
                <w:rPr>
                  <w:rFonts w:ascii="Times New Roman" w:hAnsi="Times New Roman"/>
                  <w:color w:val="auto"/>
                </w:rPr>
                <w:t>The accounting</w:t>
              </w:r>
              <w:r w:rsidRPr="00FF306D">
                <w:rPr>
                  <w:rFonts w:ascii="Times New Roman" w:hAnsi="Times New Roman"/>
                  <w:color w:val="auto"/>
                </w:rPr>
                <w:t xml:space="preserve"> value of cash pooling arrangements, i.e. of arrangements whereby the credit or debit balances of several individual accounts are combined for the purposes of cash or liquidity management</w:t>
              </w:r>
              <w:r>
                <w:rPr>
                  <w:rFonts w:ascii="Times New Roman" w:hAnsi="Times New Roman"/>
                  <w:color w:val="auto"/>
                </w:rPr>
                <w:t xml:space="preserve">, that cannot be netted in accordance to </w:t>
              </w:r>
              <w:r w:rsidR="00D1379B">
                <w:rPr>
                  <w:rFonts w:ascii="Times New Roman" w:hAnsi="Times New Roman"/>
                  <w:color w:val="auto"/>
                </w:rPr>
                <w:t xml:space="preserve">paragraphs (2) and (3) of </w:t>
              </w:r>
              <w:r>
                <w:rPr>
                  <w:rFonts w:ascii="Times New Roman" w:hAnsi="Times New Roman"/>
                  <w:color w:val="auto"/>
                </w:rPr>
                <w:t xml:space="preserve">Article 429b CRR. </w:t>
              </w:r>
            </w:ins>
          </w:p>
          <w:p w14:paraId="421B559D" w14:textId="77777777" w:rsidR="006E0322" w:rsidRPr="009B296B" w:rsidRDefault="006E0322" w:rsidP="00CB48CC">
            <w:pPr>
              <w:pStyle w:val="BodyText1"/>
              <w:spacing w:line="240" w:lineRule="auto"/>
              <w:rPr>
                <w:ins w:id="1065" w:author="Author"/>
                <w:rFonts w:ascii="Times New Roman" w:hAnsi="Times New Roman"/>
                <w:b/>
                <w:color w:val="auto"/>
              </w:rPr>
            </w:pPr>
          </w:p>
        </w:tc>
      </w:tr>
      <w:tr w:rsidR="00CB48CC" w:rsidRPr="00FE002E" w14:paraId="26F15125" w14:textId="77777777" w:rsidTr="00E1595A">
        <w:trPr>
          <w:trHeight w:val="304"/>
          <w:ins w:id="1066" w:author="Author"/>
        </w:trPr>
        <w:tc>
          <w:tcPr>
            <w:tcW w:w="1531" w:type="dxa"/>
            <w:tcBorders>
              <w:bottom w:val="single" w:sz="4" w:space="0" w:color="auto"/>
            </w:tcBorders>
          </w:tcPr>
          <w:p w14:paraId="5FD0298B" w14:textId="2215C91C" w:rsidR="00CB48CC" w:rsidRPr="006463CA" w:rsidRDefault="00CB48CC" w:rsidP="00CB48CC">
            <w:pPr>
              <w:pStyle w:val="BodyText1"/>
              <w:rPr>
                <w:ins w:id="1067" w:author="Author"/>
                <w:rFonts w:ascii="Times New Roman" w:hAnsi="Times New Roman"/>
                <w:bCs/>
              </w:rPr>
            </w:pPr>
            <w:ins w:id="1068" w:author="Author">
              <w:r w:rsidRPr="006463CA">
                <w:rPr>
                  <w:rFonts w:ascii="Times New Roman" w:hAnsi="Times New Roman"/>
                  <w:bCs/>
                </w:rPr>
                <w:t>{</w:t>
              </w:r>
              <w:r w:rsidR="009573B2">
                <w:rPr>
                  <w:rFonts w:ascii="Times New Roman" w:hAnsi="Times New Roman"/>
                  <w:bCs/>
                </w:rPr>
                <w:t>0</w:t>
              </w:r>
              <w:r w:rsidRPr="006463CA">
                <w:rPr>
                  <w:rFonts w:ascii="Times New Roman" w:hAnsi="Times New Roman"/>
                  <w:bCs/>
                </w:rPr>
                <w:t>19</w:t>
              </w:r>
              <w:r>
                <w:rPr>
                  <w:rFonts w:ascii="Times New Roman" w:hAnsi="Times New Roman"/>
                  <w:bCs/>
                </w:rPr>
                <w:t>4</w:t>
              </w:r>
              <w:r w:rsidRPr="006463CA">
                <w:rPr>
                  <w:rFonts w:ascii="Times New Roman" w:hAnsi="Times New Roman"/>
                  <w:bCs/>
                </w:rPr>
                <w:t>;</w:t>
              </w:r>
              <w:r w:rsidR="009573B2">
                <w:rPr>
                  <w:rFonts w:ascii="Times New Roman" w:hAnsi="Times New Roman"/>
                  <w:bCs/>
                </w:rPr>
                <w:t>0</w:t>
              </w:r>
              <w:r w:rsidRPr="006463CA">
                <w:rPr>
                  <w:rFonts w:ascii="Times New Roman" w:hAnsi="Times New Roman"/>
                  <w:bCs/>
                </w:rPr>
                <w:t>010}</w:t>
              </w:r>
            </w:ins>
          </w:p>
          <w:p w14:paraId="4FD69EB9" w14:textId="77777777" w:rsidR="00CB48CC" w:rsidRPr="006463CA" w:rsidRDefault="00CB48CC" w:rsidP="00CB48CC">
            <w:pPr>
              <w:pStyle w:val="BodyText1"/>
              <w:rPr>
                <w:ins w:id="1069" w:author="Author"/>
                <w:rFonts w:ascii="Times New Roman" w:hAnsi="Times New Roman"/>
                <w:bCs/>
              </w:rPr>
            </w:pPr>
          </w:p>
        </w:tc>
        <w:tc>
          <w:tcPr>
            <w:tcW w:w="7590" w:type="dxa"/>
            <w:gridSpan w:val="3"/>
            <w:tcBorders>
              <w:bottom w:val="single" w:sz="4" w:space="0" w:color="auto"/>
            </w:tcBorders>
          </w:tcPr>
          <w:p w14:paraId="77940841" w14:textId="77777777" w:rsidR="00103B23" w:rsidRPr="00FF306D" w:rsidRDefault="00CB48CC" w:rsidP="00103B23">
            <w:pPr>
              <w:pStyle w:val="BodyText1"/>
              <w:spacing w:line="240" w:lineRule="auto"/>
              <w:rPr>
                <w:ins w:id="1070" w:author="Author"/>
                <w:rFonts w:ascii="Times New Roman" w:hAnsi="Times New Roman"/>
                <w:b/>
                <w:color w:val="auto"/>
              </w:rPr>
            </w:pPr>
            <w:ins w:id="1071" w:author="Author">
              <w:r w:rsidRPr="00FF306D">
                <w:rPr>
                  <w:rFonts w:ascii="Times New Roman" w:hAnsi="Times New Roman"/>
                  <w:b/>
                  <w:color w:val="auto"/>
                </w:rPr>
                <w:t xml:space="preserve">Cash pooling </w:t>
              </w:r>
              <w:r>
                <w:rPr>
                  <w:rFonts w:ascii="Times New Roman" w:hAnsi="Times New Roman"/>
                  <w:b/>
                  <w:color w:val="auto"/>
                </w:rPr>
                <w:t xml:space="preserve">arrangements that cannot be netted prudentially </w:t>
              </w:r>
              <w:r w:rsidRPr="00FF306D">
                <w:rPr>
                  <w:rFonts w:ascii="Times New Roman" w:hAnsi="Times New Roman"/>
                  <w:b/>
                  <w:color w:val="auto"/>
                </w:rPr>
                <w:t>:</w:t>
              </w:r>
              <w:r w:rsidR="00103B23" w:rsidRPr="00FF306D">
                <w:rPr>
                  <w:rFonts w:ascii="Times New Roman" w:hAnsi="Times New Roman"/>
                  <w:b/>
                  <w:color w:val="auto"/>
                </w:rPr>
                <w:t xml:space="preserve"> </w:t>
              </w:r>
              <w:r w:rsidR="00103B23">
                <w:rPr>
                  <w:rFonts w:ascii="Times New Roman" w:hAnsi="Times New Roman"/>
                  <w:b/>
                  <w:color w:val="auto"/>
                </w:rPr>
                <w:t xml:space="preserve">effect of </w:t>
              </w:r>
              <w:r w:rsidR="00103B23" w:rsidRPr="00FF306D">
                <w:rPr>
                  <w:rFonts w:ascii="Times New Roman" w:hAnsi="Times New Roman"/>
                  <w:b/>
                  <w:color w:val="auto"/>
                </w:rPr>
                <w:t>gross</w:t>
              </w:r>
              <w:r w:rsidR="00103B23">
                <w:rPr>
                  <w:rFonts w:ascii="Times New Roman" w:hAnsi="Times New Roman"/>
                  <w:b/>
                  <w:color w:val="auto"/>
                </w:rPr>
                <w:t>ing</w:t>
              </w:r>
              <w:r w:rsidR="00103B23" w:rsidRPr="00FF306D">
                <w:rPr>
                  <w:rFonts w:ascii="Times New Roman" w:hAnsi="Times New Roman"/>
                  <w:b/>
                  <w:color w:val="auto"/>
                </w:rPr>
                <w:t xml:space="preserve">-up </w:t>
              </w:r>
              <w:r w:rsidR="00103B23">
                <w:rPr>
                  <w:rFonts w:ascii="Times New Roman" w:hAnsi="Times New Roman"/>
                  <w:b/>
                  <w:color w:val="auto"/>
                </w:rPr>
                <w:t>the</w:t>
              </w:r>
              <w:r w:rsidR="00103B23" w:rsidRPr="00FF306D">
                <w:rPr>
                  <w:rFonts w:ascii="Times New Roman" w:hAnsi="Times New Roman"/>
                  <w:b/>
                  <w:color w:val="auto"/>
                </w:rPr>
                <w:t xml:space="preserve"> netting </w:t>
              </w:r>
              <w:r w:rsidR="00103B23">
                <w:rPr>
                  <w:rFonts w:ascii="Times New Roman" w:hAnsi="Times New Roman"/>
                  <w:b/>
                  <w:color w:val="auto"/>
                </w:rPr>
                <w:t xml:space="preserve">applied </w:t>
              </w:r>
              <w:r w:rsidR="00103B23" w:rsidRPr="00FF306D">
                <w:rPr>
                  <w:rFonts w:ascii="Times New Roman" w:hAnsi="Times New Roman"/>
                  <w:b/>
                  <w:color w:val="auto"/>
                </w:rPr>
                <w:t>in the accounting framework</w:t>
              </w:r>
            </w:ins>
          </w:p>
          <w:p w14:paraId="050D98C8" w14:textId="77777777" w:rsidR="00CB48CC" w:rsidRDefault="00CB48CC" w:rsidP="00CB48CC">
            <w:pPr>
              <w:pStyle w:val="BodyText1"/>
              <w:spacing w:line="240" w:lineRule="auto"/>
              <w:rPr>
                <w:ins w:id="1072" w:author="Author"/>
                <w:rFonts w:ascii="Times New Roman" w:hAnsi="Times New Roman"/>
                <w:b/>
                <w:color w:val="auto"/>
              </w:rPr>
            </w:pPr>
          </w:p>
          <w:p w14:paraId="75AAEB2C" w14:textId="02B9B25C" w:rsidR="00CB48CC" w:rsidRDefault="00CB48CC" w:rsidP="00CB48CC">
            <w:pPr>
              <w:pStyle w:val="BodyText1"/>
              <w:spacing w:line="240" w:lineRule="auto"/>
              <w:rPr>
                <w:ins w:id="1073" w:author="Author"/>
                <w:rFonts w:ascii="Times New Roman" w:hAnsi="Times New Roman"/>
                <w:color w:val="auto"/>
              </w:rPr>
            </w:pPr>
            <w:ins w:id="1074" w:author="Author">
              <w:r w:rsidRPr="001A78C1">
                <w:rPr>
                  <w:rFonts w:ascii="Times New Roman" w:hAnsi="Times New Roman"/>
                  <w:color w:val="auto"/>
                </w:rPr>
                <w:t xml:space="preserve">Article </w:t>
              </w:r>
              <w:r w:rsidR="00103B23">
                <w:rPr>
                  <w:rFonts w:ascii="Times New Roman" w:hAnsi="Times New Roman"/>
                  <w:color w:val="auto"/>
                </w:rPr>
                <w:t>429 (7(b)</w:t>
              </w:r>
              <w:r w:rsidR="009F6A59">
                <w:rPr>
                  <w:rFonts w:ascii="Times New Roman" w:hAnsi="Times New Roman"/>
                  <w:color w:val="auto"/>
                </w:rPr>
                <w:t xml:space="preserve"> and paragraph (2) and (3) of</w:t>
              </w:r>
              <w:r w:rsidR="00103B23">
                <w:rPr>
                  <w:rFonts w:ascii="Times New Roman" w:hAnsi="Times New Roman"/>
                  <w:color w:val="auto"/>
                </w:rPr>
                <w:t xml:space="preserve"> </w:t>
              </w:r>
              <w:r w:rsidRPr="001A78C1">
                <w:rPr>
                  <w:rFonts w:ascii="Times New Roman" w:hAnsi="Times New Roman"/>
                  <w:color w:val="auto"/>
                </w:rPr>
                <w:t>429b</w:t>
              </w:r>
              <w:r>
                <w:rPr>
                  <w:rFonts w:ascii="Times New Roman" w:hAnsi="Times New Roman"/>
                  <w:color w:val="auto"/>
                </w:rPr>
                <w:t xml:space="preserve"> </w:t>
              </w:r>
              <w:r w:rsidR="00684733">
                <w:rPr>
                  <w:rFonts w:ascii="Times New Roman" w:hAnsi="Times New Roman"/>
                  <w:color w:val="auto"/>
                </w:rPr>
                <w:t>CRR</w:t>
              </w:r>
            </w:ins>
          </w:p>
          <w:p w14:paraId="390CF1DE" w14:textId="77777777" w:rsidR="00CB48CC" w:rsidRDefault="00CB48CC" w:rsidP="00CB48CC">
            <w:pPr>
              <w:pStyle w:val="BodyText1"/>
              <w:spacing w:line="240" w:lineRule="auto"/>
              <w:rPr>
                <w:ins w:id="1075" w:author="Author"/>
                <w:rFonts w:ascii="Times New Roman" w:hAnsi="Times New Roman"/>
                <w:color w:val="auto"/>
              </w:rPr>
            </w:pPr>
          </w:p>
          <w:p w14:paraId="40A7A74B" w14:textId="15FDD79B" w:rsidR="00CB48CC" w:rsidRDefault="00103B23" w:rsidP="00CB48CC">
            <w:pPr>
              <w:pStyle w:val="BodyText1"/>
              <w:spacing w:line="240" w:lineRule="auto"/>
              <w:rPr>
                <w:ins w:id="1076" w:author="Author"/>
                <w:rFonts w:ascii="Times New Roman" w:hAnsi="Times New Roman"/>
                <w:color w:val="auto"/>
              </w:rPr>
            </w:pPr>
            <w:ins w:id="1077" w:author="Author">
              <w:r w:rsidRPr="00103B23">
                <w:rPr>
                  <w:rFonts w:ascii="Times New Roman" w:hAnsi="Times New Roman"/>
                  <w:color w:val="auto"/>
                </w:rPr>
                <w:t>The amount netted under the applicable accounting framework on the cash pooling arrangements that can</w:t>
              </w:r>
              <w:r>
                <w:rPr>
                  <w:rFonts w:ascii="Times New Roman" w:hAnsi="Times New Roman"/>
                  <w:color w:val="auto"/>
                </w:rPr>
                <w:t>not</w:t>
              </w:r>
              <w:r w:rsidRPr="00103B23">
                <w:rPr>
                  <w:rFonts w:ascii="Times New Roman" w:hAnsi="Times New Roman"/>
                  <w:color w:val="auto"/>
                </w:rPr>
                <w:t xml:space="preserve"> be netted prudentially, reported in {</w:t>
              </w:r>
              <w:r w:rsidR="006A3C49">
                <w:rPr>
                  <w:rFonts w:ascii="Times New Roman" w:hAnsi="Times New Roman"/>
                  <w:color w:val="auto"/>
                </w:rPr>
                <w:t>0</w:t>
              </w:r>
              <w:r w:rsidRPr="00103B23">
                <w:rPr>
                  <w:rFonts w:ascii="Times New Roman" w:hAnsi="Times New Roman"/>
                  <w:color w:val="auto"/>
                </w:rPr>
                <w:t>19</w:t>
              </w:r>
              <w:r>
                <w:rPr>
                  <w:rFonts w:ascii="Times New Roman" w:hAnsi="Times New Roman"/>
                  <w:color w:val="auto"/>
                </w:rPr>
                <w:t>3</w:t>
              </w:r>
              <w:r w:rsidRPr="00103B23">
                <w:rPr>
                  <w:rFonts w:ascii="Times New Roman" w:hAnsi="Times New Roman"/>
                  <w:color w:val="auto"/>
                </w:rPr>
                <w:t>;0</w:t>
              </w:r>
              <w:r w:rsidR="006A3C49">
                <w:rPr>
                  <w:rFonts w:ascii="Times New Roman" w:hAnsi="Times New Roman"/>
                  <w:color w:val="auto"/>
                </w:rPr>
                <w:t>0</w:t>
              </w:r>
              <w:r w:rsidRPr="00103B23">
                <w:rPr>
                  <w:rFonts w:ascii="Times New Roman" w:hAnsi="Times New Roman"/>
                  <w:color w:val="auto"/>
                </w:rPr>
                <w:t>10}.</w:t>
              </w:r>
            </w:ins>
          </w:p>
          <w:p w14:paraId="7AC9B352" w14:textId="77777777" w:rsidR="00CB48CC" w:rsidRPr="006463CA" w:rsidRDefault="00CB48CC" w:rsidP="00CB48CC">
            <w:pPr>
              <w:pStyle w:val="BodyText1"/>
              <w:spacing w:line="240" w:lineRule="auto"/>
              <w:rPr>
                <w:ins w:id="1078" w:author="Author"/>
                <w:rFonts w:ascii="Times New Roman" w:hAnsi="Times New Roman"/>
                <w:b/>
                <w:bCs/>
                <w:color w:val="auto"/>
              </w:rPr>
            </w:pPr>
          </w:p>
        </w:tc>
      </w:tr>
      <w:tr w:rsidR="00CB48CC" w:rsidRPr="00FE002E" w14:paraId="751549C0" w14:textId="77777777" w:rsidTr="00E1595A">
        <w:trPr>
          <w:trHeight w:val="304"/>
          <w:ins w:id="1079" w:author="Author"/>
        </w:trPr>
        <w:tc>
          <w:tcPr>
            <w:tcW w:w="1531" w:type="dxa"/>
            <w:tcBorders>
              <w:bottom w:val="single" w:sz="4" w:space="0" w:color="auto"/>
            </w:tcBorders>
          </w:tcPr>
          <w:p w14:paraId="12C2B1C4" w14:textId="60D4BAFE" w:rsidR="00974BCC" w:rsidRPr="006463CA" w:rsidRDefault="00974BCC" w:rsidP="00974BCC">
            <w:pPr>
              <w:pStyle w:val="BodyText1"/>
              <w:rPr>
                <w:ins w:id="1080" w:author="Author"/>
                <w:rFonts w:ascii="Times New Roman" w:hAnsi="Times New Roman"/>
                <w:bCs/>
              </w:rPr>
            </w:pPr>
            <w:ins w:id="1081" w:author="Author">
              <w:r w:rsidRPr="006463CA">
                <w:rPr>
                  <w:rFonts w:ascii="Times New Roman" w:hAnsi="Times New Roman"/>
                  <w:bCs/>
                </w:rPr>
                <w:t>{</w:t>
              </w:r>
              <w:r w:rsidR="009573B2">
                <w:rPr>
                  <w:rFonts w:ascii="Times New Roman" w:hAnsi="Times New Roman"/>
                  <w:bCs/>
                </w:rPr>
                <w:t>0</w:t>
              </w:r>
              <w:r w:rsidRPr="006463CA">
                <w:rPr>
                  <w:rFonts w:ascii="Times New Roman" w:hAnsi="Times New Roman"/>
                  <w:bCs/>
                </w:rPr>
                <w:t>195;</w:t>
              </w:r>
              <w:r w:rsidR="009573B2">
                <w:rPr>
                  <w:rFonts w:ascii="Times New Roman" w:hAnsi="Times New Roman"/>
                  <w:bCs/>
                </w:rPr>
                <w:t>0</w:t>
              </w:r>
              <w:r w:rsidRPr="006463CA">
                <w:rPr>
                  <w:rFonts w:ascii="Times New Roman" w:hAnsi="Times New Roman"/>
                  <w:bCs/>
                </w:rPr>
                <w:t>010}</w:t>
              </w:r>
            </w:ins>
          </w:p>
          <w:p w14:paraId="522A5DF4" w14:textId="77777777" w:rsidR="00CB48CC" w:rsidRPr="006463CA" w:rsidRDefault="00CB48CC" w:rsidP="00974BCC">
            <w:pPr>
              <w:pStyle w:val="BodyText1"/>
              <w:rPr>
                <w:ins w:id="1082" w:author="Author"/>
                <w:rFonts w:ascii="Times New Roman" w:hAnsi="Times New Roman"/>
                <w:bCs/>
              </w:rPr>
            </w:pPr>
          </w:p>
        </w:tc>
        <w:tc>
          <w:tcPr>
            <w:tcW w:w="7590" w:type="dxa"/>
            <w:gridSpan w:val="3"/>
            <w:tcBorders>
              <w:bottom w:val="single" w:sz="4" w:space="0" w:color="auto"/>
            </w:tcBorders>
          </w:tcPr>
          <w:p w14:paraId="3E634ADC" w14:textId="77777777" w:rsidR="00CB48CC" w:rsidRDefault="00CB48CC" w:rsidP="00CB48CC">
            <w:pPr>
              <w:pStyle w:val="BodyText1"/>
              <w:spacing w:line="240" w:lineRule="auto"/>
              <w:rPr>
                <w:ins w:id="1083" w:author="Author"/>
                <w:rFonts w:ascii="Times New Roman" w:hAnsi="Times New Roman"/>
                <w:b/>
                <w:color w:val="auto"/>
              </w:rPr>
            </w:pPr>
            <w:ins w:id="1084" w:author="Author">
              <w:r w:rsidRPr="00FF306D">
                <w:rPr>
                  <w:rFonts w:ascii="Times New Roman" w:hAnsi="Times New Roman"/>
                  <w:b/>
                  <w:color w:val="auto"/>
                </w:rPr>
                <w:t xml:space="preserve">Cash pooling </w:t>
              </w:r>
              <w:r>
                <w:rPr>
                  <w:rFonts w:ascii="Times New Roman" w:hAnsi="Times New Roman"/>
                  <w:b/>
                  <w:color w:val="auto"/>
                </w:rPr>
                <w:t>arrangements that can be netted prudentially</w:t>
              </w:r>
              <w:r w:rsidRPr="00FF306D">
                <w:rPr>
                  <w:rFonts w:ascii="Times New Roman" w:hAnsi="Times New Roman"/>
                  <w:b/>
                  <w:color w:val="auto"/>
                </w:rPr>
                <w:t>: value in the accounting framework</w:t>
              </w:r>
            </w:ins>
          </w:p>
          <w:p w14:paraId="023B9F03" w14:textId="77777777" w:rsidR="00CB48CC" w:rsidRDefault="00CB48CC" w:rsidP="00CB48CC">
            <w:pPr>
              <w:pStyle w:val="BodyText1"/>
              <w:spacing w:line="240" w:lineRule="auto"/>
              <w:rPr>
                <w:ins w:id="1085" w:author="Author"/>
                <w:rFonts w:ascii="Times New Roman" w:hAnsi="Times New Roman"/>
                <w:color w:val="auto"/>
              </w:rPr>
            </w:pPr>
          </w:p>
          <w:p w14:paraId="444FD556" w14:textId="41085B76" w:rsidR="00CB48CC" w:rsidRDefault="0073197F" w:rsidP="00CB48CC">
            <w:pPr>
              <w:pStyle w:val="BodyText1"/>
              <w:spacing w:line="240" w:lineRule="auto"/>
              <w:rPr>
                <w:ins w:id="1086" w:author="Author"/>
                <w:rFonts w:ascii="Times New Roman" w:hAnsi="Times New Roman"/>
                <w:color w:val="auto"/>
              </w:rPr>
            </w:pPr>
            <w:ins w:id="1087" w:author="Author">
              <w:r>
                <w:rPr>
                  <w:rFonts w:ascii="Times New Roman" w:hAnsi="Times New Roman"/>
                  <w:color w:val="auto"/>
                </w:rPr>
                <w:t xml:space="preserve">Paragraph (2) and (3) of </w:t>
              </w:r>
              <w:r w:rsidR="00CB48CC" w:rsidRPr="001A78C1">
                <w:rPr>
                  <w:rFonts w:ascii="Times New Roman" w:hAnsi="Times New Roman"/>
                  <w:color w:val="auto"/>
                </w:rPr>
                <w:t>Article 429b</w:t>
              </w:r>
              <w:r w:rsidR="00CB48CC">
                <w:rPr>
                  <w:rFonts w:ascii="Times New Roman" w:hAnsi="Times New Roman"/>
                  <w:color w:val="auto"/>
                </w:rPr>
                <w:t xml:space="preserve"> </w:t>
              </w:r>
              <w:r w:rsidR="00684733">
                <w:rPr>
                  <w:rFonts w:ascii="Times New Roman" w:hAnsi="Times New Roman"/>
                  <w:color w:val="auto"/>
                </w:rPr>
                <w:t>CRR</w:t>
              </w:r>
            </w:ins>
          </w:p>
          <w:p w14:paraId="41EE653F" w14:textId="36DFED4C" w:rsidR="00CB48CC" w:rsidRDefault="00CB48CC" w:rsidP="00CB48CC">
            <w:pPr>
              <w:pStyle w:val="BodyText1"/>
              <w:spacing w:line="240" w:lineRule="auto"/>
              <w:rPr>
                <w:ins w:id="1088" w:author="Author"/>
                <w:rFonts w:ascii="Times New Roman" w:hAnsi="Times New Roman"/>
                <w:color w:val="auto"/>
              </w:rPr>
            </w:pPr>
          </w:p>
          <w:p w14:paraId="71AEF4FB" w14:textId="60E4A73A" w:rsidR="00CB48CC" w:rsidRDefault="00CB48CC" w:rsidP="00CB48CC">
            <w:pPr>
              <w:pStyle w:val="BodyText1"/>
              <w:spacing w:line="240" w:lineRule="auto"/>
              <w:rPr>
                <w:ins w:id="1089" w:author="Author"/>
                <w:rFonts w:ascii="Times New Roman" w:hAnsi="Times New Roman"/>
                <w:color w:val="auto"/>
              </w:rPr>
            </w:pPr>
            <w:ins w:id="1090" w:author="Author">
              <w:r>
                <w:rPr>
                  <w:rFonts w:ascii="Times New Roman" w:hAnsi="Times New Roman"/>
                  <w:color w:val="auto"/>
                </w:rPr>
                <w:t>The accounting</w:t>
              </w:r>
              <w:r w:rsidRPr="00FF306D">
                <w:rPr>
                  <w:rFonts w:ascii="Times New Roman" w:hAnsi="Times New Roman"/>
                  <w:color w:val="auto"/>
                </w:rPr>
                <w:t xml:space="preserve"> value of cash pooling arrangements, i.e. of arrangements whereby the credit or debit balances of several individual accounts are combined for the purposes of cash or liquidity management</w:t>
              </w:r>
              <w:r w:rsidR="00C223C7">
                <w:rPr>
                  <w:rFonts w:ascii="Times New Roman" w:hAnsi="Times New Roman"/>
                  <w:color w:val="auto"/>
                </w:rPr>
                <w:t>,</w:t>
              </w:r>
              <w:r>
                <w:rPr>
                  <w:rFonts w:ascii="Times New Roman" w:hAnsi="Times New Roman"/>
                  <w:color w:val="auto"/>
                </w:rPr>
                <w:t xml:space="preserve"> that can be netted in accordance to </w:t>
              </w:r>
              <w:r w:rsidR="0073197F">
                <w:rPr>
                  <w:rFonts w:ascii="Times New Roman" w:hAnsi="Times New Roman"/>
                  <w:color w:val="auto"/>
                </w:rPr>
                <w:t xml:space="preserve">paragraph (2) and (3) of </w:t>
              </w:r>
              <w:r>
                <w:rPr>
                  <w:rFonts w:ascii="Times New Roman" w:hAnsi="Times New Roman"/>
                  <w:color w:val="auto"/>
                </w:rPr>
                <w:t>Article 429b</w:t>
              </w:r>
              <w:r w:rsidR="006B0848">
                <w:rPr>
                  <w:rFonts w:ascii="Times New Roman" w:hAnsi="Times New Roman"/>
                  <w:color w:val="auto"/>
                </w:rPr>
                <w:t xml:space="preserve"> </w:t>
              </w:r>
              <w:r w:rsidR="00684733">
                <w:rPr>
                  <w:rFonts w:ascii="Times New Roman" w:hAnsi="Times New Roman"/>
                  <w:color w:val="auto"/>
                </w:rPr>
                <w:t>CRR</w:t>
              </w:r>
              <w:r w:rsidR="006B0848">
                <w:rPr>
                  <w:rFonts w:ascii="Times New Roman" w:hAnsi="Times New Roman"/>
                  <w:color w:val="auto"/>
                </w:rPr>
                <w:t>.</w:t>
              </w:r>
              <w:r>
                <w:rPr>
                  <w:rFonts w:ascii="Times New Roman" w:hAnsi="Times New Roman"/>
                  <w:color w:val="auto"/>
                </w:rPr>
                <w:t xml:space="preserve"> </w:t>
              </w:r>
            </w:ins>
          </w:p>
          <w:p w14:paraId="5FF92BE1" w14:textId="77777777" w:rsidR="00CB48CC" w:rsidRPr="006463CA" w:rsidRDefault="00CB48CC" w:rsidP="00CB48CC">
            <w:pPr>
              <w:pStyle w:val="BodyText1"/>
              <w:spacing w:line="240" w:lineRule="auto"/>
              <w:rPr>
                <w:ins w:id="1091" w:author="Author"/>
                <w:rFonts w:ascii="Times New Roman" w:hAnsi="Times New Roman"/>
                <w:b/>
                <w:bCs/>
                <w:color w:val="auto"/>
              </w:rPr>
            </w:pPr>
          </w:p>
        </w:tc>
      </w:tr>
      <w:tr w:rsidR="00CB48CC" w:rsidRPr="00FE002E" w14:paraId="0FD5A27F" w14:textId="77777777" w:rsidTr="00E1595A">
        <w:trPr>
          <w:trHeight w:val="304"/>
          <w:ins w:id="1092" w:author="Author"/>
        </w:trPr>
        <w:tc>
          <w:tcPr>
            <w:tcW w:w="1531" w:type="dxa"/>
            <w:tcBorders>
              <w:bottom w:val="single" w:sz="4" w:space="0" w:color="auto"/>
            </w:tcBorders>
          </w:tcPr>
          <w:p w14:paraId="4CBB43FC" w14:textId="18B8DCAA" w:rsidR="00CB48CC" w:rsidRPr="006463CA" w:rsidRDefault="00CB48CC" w:rsidP="00CB48CC">
            <w:pPr>
              <w:pStyle w:val="BodyText1"/>
              <w:rPr>
                <w:ins w:id="1093" w:author="Author"/>
                <w:rFonts w:ascii="Times New Roman" w:hAnsi="Times New Roman"/>
                <w:bCs/>
              </w:rPr>
            </w:pPr>
            <w:ins w:id="1094" w:author="Author">
              <w:r w:rsidRPr="006463CA">
                <w:rPr>
                  <w:rFonts w:ascii="Times New Roman" w:hAnsi="Times New Roman"/>
                  <w:bCs/>
                </w:rPr>
                <w:t>{</w:t>
              </w:r>
              <w:r w:rsidR="009573B2">
                <w:rPr>
                  <w:rFonts w:ascii="Times New Roman" w:hAnsi="Times New Roman"/>
                  <w:bCs/>
                </w:rPr>
                <w:t>0</w:t>
              </w:r>
              <w:r w:rsidRPr="006463CA">
                <w:rPr>
                  <w:rFonts w:ascii="Times New Roman" w:hAnsi="Times New Roman"/>
                  <w:bCs/>
                </w:rPr>
                <w:t>196;</w:t>
              </w:r>
              <w:r w:rsidR="009573B2">
                <w:rPr>
                  <w:rFonts w:ascii="Times New Roman" w:hAnsi="Times New Roman"/>
                  <w:bCs/>
                </w:rPr>
                <w:t>0</w:t>
              </w:r>
              <w:r w:rsidRPr="006463CA">
                <w:rPr>
                  <w:rFonts w:ascii="Times New Roman" w:hAnsi="Times New Roman"/>
                  <w:bCs/>
                </w:rPr>
                <w:t>010}</w:t>
              </w:r>
            </w:ins>
          </w:p>
          <w:p w14:paraId="472BF07D" w14:textId="77777777" w:rsidR="00CB48CC" w:rsidRPr="006463CA" w:rsidRDefault="00CB48CC" w:rsidP="00CB48CC">
            <w:pPr>
              <w:pStyle w:val="BodyText1"/>
              <w:rPr>
                <w:ins w:id="1095" w:author="Author"/>
                <w:rFonts w:ascii="Times New Roman" w:hAnsi="Times New Roman"/>
                <w:bCs/>
              </w:rPr>
            </w:pPr>
          </w:p>
        </w:tc>
        <w:tc>
          <w:tcPr>
            <w:tcW w:w="7590" w:type="dxa"/>
            <w:gridSpan w:val="3"/>
            <w:tcBorders>
              <w:bottom w:val="single" w:sz="4" w:space="0" w:color="auto"/>
            </w:tcBorders>
          </w:tcPr>
          <w:p w14:paraId="7BB5D25C" w14:textId="77777777" w:rsidR="00CB48CC" w:rsidRPr="00FF306D" w:rsidRDefault="00CB48CC" w:rsidP="00CB48CC">
            <w:pPr>
              <w:pStyle w:val="BodyText1"/>
              <w:spacing w:line="240" w:lineRule="auto"/>
              <w:rPr>
                <w:ins w:id="1096" w:author="Author"/>
                <w:rFonts w:ascii="Times New Roman" w:hAnsi="Times New Roman"/>
                <w:b/>
                <w:color w:val="auto"/>
              </w:rPr>
            </w:pPr>
            <w:ins w:id="1097" w:author="Author">
              <w:r w:rsidRPr="00FF306D">
                <w:rPr>
                  <w:rFonts w:ascii="Times New Roman" w:hAnsi="Times New Roman"/>
                  <w:b/>
                  <w:color w:val="auto"/>
                </w:rPr>
                <w:t xml:space="preserve">Cash pooling </w:t>
              </w:r>
              <w:r w:rsidR="00C94ABE">
                <w:rPr>
                  <w:rFonts w:ascii="Times New Roman" w:hAnsi="Times New Roman"/>
                  <w:b/>
                  <w:color w:val="auto"/>
                </w:rPr>
                <w:t xml:space="preserve">arrangements </w:t>
              </w:r>
              <w:r>
                <w:rPr>
                  <w:rFonts w:ascii="Times New Roman" w:hAnsi="Times New Roman"/>
                  <w:b/>
                  <w:color w:val="auto"/>
                </w:rPr>
                <w:t>that can be netted prudentially</w:t>
              </w:r>
              <w:r w:rsidRPr="00FF306D">
                <w:rPr>
                  <w:rFonts w:ascii="Times New Roman" w:hAnsi="Times New Roman"/>
                  <w:b/>
                  <w:color w:val="auto"/>
                </w:rPr>
                <w:t xml:space="preserve">: </w:t>
              </w:r>
              <w:r>
                <w:rPr>
                  <w:rFonts w:ascii="Times New Roman" w:hAnsi="Times New Roman"/>
                  <w:b/>
                  <w:color w:val="auto"/>
                </w:rPr>
                <w:t xml:space="preserve">effect of </w:t>
              </w:r>
              <w:r w:rsidRPr="00FF306D">
                <w:rPr>
                  <w:rFonts w:ascii="Times New Roman" w:hAnsi="Times New Roman"/>
                  <w:b/>
                  <w:color w:val="auto"/>
                </w:rPr>
                <w:t>gross</w:t>
              </w:r>
              <w:r w:rsidR="00CF31A7">
                <w:rPr>
                  <w:rFonts w:ascii="Times New Roman" w:hAnsi="Times New Roman"/>
                  <w:b/>
                  <w:color w:val="auto"/>
                </w:rPr>
                <w:t>ing</w:t>
              </w:r>
              <w:r w:rsidRPr="00FF306D">
                <w:rPr>
                  <w:rFonts w:ascii="Times New Roman" w:hAnsi="Times New Roman"/>
                  <w:b/>
                  <w:color w:val="auto"/>
                </w:rPr>
                <w:t xml:space="preserve">-up </w:t>
              </w:r>
              <w:r w:rsidR="00CF31A7">
                <w:rPr>
                  <w:rFonts w:ascii="Times New Roman" w:hAnsi="Times New Roman"/>
                  <w:b/>
                  <w:color w:val="auto"/>
                </w:rPr>
                <w:t>the</w:t>
              </w:r>
              <w:r w:rsidRPr="00FF306D">
                <w:rPr>
                  <w:rFonts w:ascii="Times New Roman" w:hAnsi="Times New Roman"/>
                  <w:b/>
                  <w:color w:val="auto"/>
                </w:rPr>
                <w:t xml:space="preserve"> netting </w:t>
              </w:r>
              <w:r w:rsidR="00CF31A7">
                <w:rPr>
                  <w:rFonts w:ascii="Times New Roman" w:hAnsi="Times New Roman"/>
                  <w:b/>
                  <w:color w:val="auto"/>
                </w:rPr>
                <w:t xml:space="preserve">applied </w:t>
              </w:r>
              <w:r w:rsidRPr="00FF306D">
                <w:rPr>
                  <w:rFonts w:ascii="Times New Roman" w:hAnsi="Times New Roman"/>
                  <w:b/>
                  <w:color w:val="auto"/>
                </w:rPr>
                <w:t>in the accounting framework</w:t>
              </w:r>
            </w:ins>
          </w:p>
          <w:p w14:paraId="0954034B" w14:textId="77777777" w:rsidR="00CB48CC" w:rsidRDefault="00CB48CC" w:rsidP="00CB48CC">
            <w:pPr>
              <w:pStyle w:val="BodyText1"/>
              <w:spacing w:line="240" w:lineRule="auto"/>
              <w:rPr>
                <w:ins w:id="1098" w:author="Author"/>
                <w:rFonts w:ascii="Times New Roman" w:hAnsi="Times New Roman"/>
                <w:color w:val="auto"/>
              </w:rPr>
            </w:pPr>
          </w:p>
          <w:p w14:paraId="770F0F10" w14:textId="34D25F9A" w:rsidR="00CB48CC" w:rsidRDefault="009F6A59" w:rsidP="00CB48CC">
            <w:pPr>
              <w:pStyle w:val="BodyText1"/>
              <w:spacing w:line="240" w:lineRule="auto"/>
              <w:rPr>
                <w:ins w:id="1099" w:author="Author"/>
                <w:rFonts w:ascii="Times New Roman" w:hAnsi="Times New Roman"/>
                <w:color w:val="auto"/>
              </w:rPr>
            </w:pPr>
            <w:ins w:id="1100" w:author="Author">
              <w:r>
                <w:rPr>
                  <w:rFonts w:ascii="Times New Roman" w:hAnsi="Times New Roman"/>
                  <w:color w:val="auto"/>
                </w:rPr>
                <w:t xml:space="preserve">Paragraph (2) and (3) of </w:t>
              </w:r>
              <w:r w:rsidR="00CB48CC" w:rsidRPr="001A78C1">
                <w:rPr>
                  <w:rFonts w:ascii="Times New Roman" w:hAnsi="Times New Roman"/>
                  <w:color w:val="auto"/>
                </w:rPr>
                <w:t>Article 429b</w:t>
              </w:r>
              <w:r w:rsidR="00CB48CC">
                <w:rPr>
                  <w:rFonts w:ascii="Times New Roman" w:hAnsi="Times New Roman"/>
                  <w:color w:val="auto"/>
                </w:rPr>
                <w:t xml:space="preserve"> </w:t>
              </w:r>
              <w:r w:rsidR="00684733">
                <w:rPr>
                  <w:rFonts w:ascii="Times New Roman" w:hAnsi="Times New Roman"/>
                  <w:color w:val="auto"/>
                </w:rPr>
                <w:t>CRR</w:t>
              </w:r>
            </w:ins>
          </w:p>
          <w:p w14:paraId="17C1C935" w14:textId="77777777" w:rsidR="00CB48CC" w:rsidRDefault="00CB48CC" w:rsidP="00CB48CC">
            <w:pPr>
              <w:pStyle w:val="BodyText1"/>
              <w:rPr>
                <w:ins w:id="1101" w:author="Author"/>
                <w:rFonts w:ascii="Times New Roman" w:hAnsi="Times New Roman"/>
                <w:color w:val="auto"/>
              </w:rPr>
            </w:pPr>
          </w:p>
          <w:p w14:paraId="0050BB6B" w14:textId="778D0EC0" w:rsidR="00CB48CC" w:rsidRDefault="00CB48CC" w:rsidP="00CB48CC">
            <w:pPr>
              <w:pStyle w:val="BodyText1"/>
              <w:rPr>
                <w:ins w:id="1102" w:author="Author"/>
                <w:rFonts w:ascii="Times New Roman" w:hAnsi="Times New Roman"/>
                <w:color w:val="auto"/>
              </w:rPr>
            </w:pPr>
            <w:ins w:id="1103" w:author="Author">
              <w:r>
                <w:rPr>
                  <w:rFonts w:ascii="Times New Roman" w:hAnsi="Times New Roman"/>
                  <w:color w:val="auto"/>
                </w:rPr>
                <w:t>The amount netted under the applicable accounting framework on the cash pooling arrangements</w:t>
              </w:r>
              <w:r w:rsidR="004446C2">
                <w:rPr>
                  <w:rFonts w:ascii="Times New Roman" w:hAnsi="Times New Roman"/>
                  <w:color w:val="auto"/>
                </w:rPr>
                <w:t xml:space="preserve"> </w:t>
              </w:r>
              <w:r w:rsidR="004446C2" w:rsidRPr="004446C2">
                <w:rPr>
                  <w:rFonts w:ascii="Times New Roman" w:hAnsi="Times New Roman"/>
                  <w:color w:val="auto"/>
                </w:rPr>
                <w:t>that can be netted prudentially</w:t>
              </w:r>
              <w:r w:rsidR="004446C2">
                <w:rPr>
                  <w:rFonts w:ascii="Times New Roman" w:hAnsi="Times New Roman"/>
                  <w:color w:val="auto"/>
                </w:rPr>
                <w:t>,</w:t>
              </w:r>
              <w:r>
                <w:rPr>
                  <w:rFonts w:ascii="Times New Roman" w:hAnsi="Times New Roman"/>
                  <w:color w:val="auto"/>
                </w:rPr>
                <w:t xml:space="preserve"> reported </w:t>
              </w:r>
              <w:r w:rsidRPr="00CF31A7">
                <w:rPr>
                  <w:rFonts w:ascii="Times New Roman" w:hAnsi="Times New Roman"/>
                  <w:color w:val="auto"/>
                </w:rPr>
                <w:t>in {</w:t>
              </w:r>
              <w:r w:rsidR="006A3C49">
                <w:rPr>
                  <w:rFonts w:ascii="Times New Roman" w:hAnsi="Times New Roman"/>
                  <w:color w:val="auto"/>
                </w:rPr>
                <w:t>0</w:t>
              </w:r>
              <w:r w:rsidRPr="00CF31A7">
                <w:rPr>
                  <w:rFonts w:ascii="Times New Roman" w:hAnsi="Times New Roman"/>
                  <w:color w:val="auto"/>
                </w:rPr>
                <w:t>195;</w:t>
              </w:r>
              <w:r w:rsidR="006A3C49">
                <w:rPr>
                  <w:rFonts w:ascii="Times New Roman" w:hAnsi="Times New Roman"/>
                  <w:color w:val="auto"/>
                </w:rPr>
                <w:t>0</w:t>
              </w:r>
              <w:r w:rsidRPr="00CF31A7">
                <w:rPr>
                  <w:rFonts w:ascii="Times New Roman" w:hAnsi="Times New Roman"/>
                  <w:color w:val="auto"/>
                </w:rPr>
                <w:t>010}.</w:t>
              </w:r>
            </w:ins>
          </w:p>
          <w:p w14:paraId="34329E16" w14:textId="797BE4CA" w:rsidR="003723CD" w:rsidRDefault="00166A6F" w:rsidP="00CB48CC">
            <w:pPr>
              <w:pStyle w:val="BodyText1"/>
              <w:rPr>
                <w:ins w:id="1104" w:author="Author"/>
                <w:rFonts w:ascii="Times New Roman" w:hAnsi="Times New Roman"/>
                <w:color w:val="auto"/>
              </w:rPr>
            </w:pPr>
            <w:ins w:id="1105" w:author="Author">
              <w:r>
                <w:rPr>
                  <w:rFonts w:ascii="Times New Roman" w:hAnsi="Times New Roman"/>
                  <w:color w:val="auto"/>
                </w:rPr>
                <w:lastRenderedPageBreak/>
                <w:t>W</w:t>
              </w:r>
              <w:r w:rsidRPr="00166A6F">
                <w:rPr>
                  <w:rFonts w:ascii="Times New Roman" w:hAnsi="Times New Roman"/>
                  <w:color w:val="auto"/>
                </w:rPr>
                <w:t>here the institution meets point (b) of Article 429b(2)</w:t>
              </w:r>
              <w:r>
                <w:rPr>
                  <w:rFonts w:ascii="Times New Roman" w:hAnsi="Times New Roman"/>
                  <w:color w:val="auto"/>
                </w:rPr>
                <w:t>, they shall not apply t</w:t>
              </w:r>
              <w:r w:rsidR="003723CD" w:rsidRPr="003723CD">
                <w:rPr>
                  <w:rFonts w:ascii="Times New Roman" w:hAnsi="Times New Roman"/>
                  <w:color w:val="auto"/>
                </w:rPr>
                <w:t>he gross-up in this row to balances extinguished on the basis of the process set out in point (a) of Article 429b(2)</w:t>
              </w:r>
              <w:r w:rsidR="009F6A59">
                <w:rPr>
                  <w:rFonts w:ascii="Times New Roman" w:hAnsi="Times New Roman"/>
                  <w:color w:val="auto"/>
                </w:rPr>
                <w:t>.</w:t>
              </w:r>
              <w:r w:rsidR="002710BE">
                <w:rPr>
                  <w:rFonts w:ascii="Times New Roman" w:hAnsi="Times New Roman"/>
                  <w:color w:val="auto"/>
                </w:rPr>
                <w:t xml:space="preserve"> </w:t>
              </w:r>
            </w:ins>
          </w:p>
          <w:p w14:paraId="14E77DE6" w14:textId="77777777" w:rsidR="00CB48CC" w:rsidRPr="006463CA" w:rsidRDefault="00CB48CC" w:rsidP="004446C2">
            <w:pPr>
              <w:pStyle w:val="BodyText1"/>
              <w:rPr>
                <w:ins w:id="1106" w:author="Author"/>
                <w:rFonts w:ascii="Times New Roman" w:hAnsi="Times New Roman"/>
                <w:color w:val="auto"/>
              </w:rPr>
            </w:pPr>
          </w:p>
        </w:tc>
      </w:tr>
      <w:tr w:rsidR="00CB48CC" w:rsidRPr="00FE002E" w14:paraId="6C598455" w14:textId="77777777" w:rsidTr="00E1595A">
        <w:trPr>
          <w:trHeight w:val="304"/>
          <w:ins w:id="1107" w:author="Author"/>
        </w:trPr>
        <w:tc>
          <w:tcPr>
            <w:tcW w:w="1531" w:type="dxa"/>
            <w:tcBorders>
              <w:bottom w:val="single" w:sz="4" w:space="0" w:color="auto"/>
            </w:tcBorders>
          </w:tcPr>
          <w:p w14:paraId="11C78F9F" w14:textId="649683AF" w:rsidR="00CB48CC" w:rsidRPr="004446C2" w:rsidRDefault="00CB48CC" w:rsidP="00CB48CC">
            <w:pPr>
              <w:pStyle w:val="BodyText1"/>
              <w:rPr>
                <w:ins w:id="1108" w:author="Author"/>
                <w:rFonts w:ascii="Times New Roman" w:hAnsi="Times New Roman"/>
                <w:bCs/>
              </w:rPr>
            </w:pPr>
            <w:ins w:id="1109" w:author="Author">
              <w:r w:rsidRPr="004446C2">
                <w:rPr>
                  <w:rFonts w:ascii="Times New Roman" w:hAnsi="Times New Roman"/>
                  <w:bCs/>
                </w:rPr>
                <w:lastRenderedPageBreak/>
                <w:t>{</w:t>
              </w:r>
              <w:r w:rsidR="009573B2">
                <w:rPr>
                  <w:rFonts w:ascii="Times New Roman" w:hAnsi="Times New Roman"/>
                  <w:bCs/>
                </w:rPr>
                <w:t>0</w:t>
              </w:r>
              <w:r w:rsidRPr="004446C2">
                <w:rPr>
                  <w:rFonts w:ascii="Times New Roman" w:hAnsi="Times New Roman"/>
                  <w:bCs/>
                </w:rPr>
                <w:t>197;</w:t>
              </w:r>
              <w:r w:rsidR="009573B2">
                <w:rPr>
                  <w:rFonts w:ascii="Times New Roman" w:hAnsi="Times New Roman"/>
                  <w:bCs/>
                </w:rPr>
                <w:t>0</w:t>
              </w:r>
              <w:r w:rsidRPr="004446C2">
                <w:rPr>
                  <w:rFonts w:ascii="Times New Roman" w:hAnsi="Times New Roman"/>
                  <w:bCs/>
                </w:rPr>
                <w:t>010}</w:t>
              </w:r>
            </w:ins>
          </w:p>
          <w:p w14:paraId="2FDD840E" w14:textId="77777777" w:rsidR="00CB48CC" w:rsidRPr="004446C2" w:rsidRDefault="00CB48CC" w:rsidP="00CB48CC">
            <w:pPr>
              <w:pStyle w:val="BodyText1"/>
              <w:rPr>
                <w:ins w:id="1110" w:author="Author"/>
                <w:rFonts w:ascii="Times New Roman" w:hAnsi="Times New Roman"/>
                <w:bCs/>
              </w:rPr>
            </w:pPr>
          </w:p>
        </w:tc>
        <w:tc>
          <w:tcPr>
            <w:tcW w:w="7590" w:type="dxa"/>
            <w:gridSpan w:val="3"/>
            <w:tcBorders>
              <w:bottom w:val="single" w:sz="4" w:space="0" w:color="auto"/>
            </w:tcBorders>
          </w:tcPr>
          <w:p w14:paraId="601FD6E4" w14:textId="21052221" w:rsidR="00CB48CC" w:rsidRPr="004446C2" w:rsidRDefault="00CB48CC" w:rsidP="00CB48CC">
            <w:pPr>
              <w:pStyle w:val="BodyText1"/>
              <w:spacing w:line="240" w:lineRule="auto"/>
              <w:rPr>
                <w:ins w:id="1111" w:author="Author"/>
                <w:rFonts w:ascii="Times New Roman" w:hAnsi="Times New Roman"/>
                <w:b/>
                <w:color w:val="auto"/>
              </w:rPr>
            </w:pPr>
            <w:ins w:id="1112" w:author="Author">
              <w:r w:rsidRPr="004446C2">
                <w:rPr>
                  <w:rFonts w:ascii="Times New Roman" w:hAnsi="Times New Roman"/>
                  <w:b/>
                  <w:color w:val="auto"/>
                </w:rPr>
                <w:t xml:space="preserve">(-) Cash pooling </w:t>
              </w:r>
              <w:r w:rsidR="00C94ABE">
                <w:rPr>
                  <w:rFonts w:ascii="Times New Roman" w:hAnsi="Times New Roman"/>
                  <w:b/>
                  <w:color w:val="auto"/>
                </w:rPr>
                <w:t xml:space="preserve">arrangements </w:t>
              </w:r>
              <w:r w:rsidRPr="00655EC7">
                <w:rPr>
                  <w:rFonts w:ascii="Times New Roman" w:hAnsi="Times New Roman"/>
                  <w:b/>
                  <w:color w:val="auto"/>
                </w:rPr>
                <w:t>that can be netted prudentially</w:t>
              </w:r>
              <w:r w:rsidRPr="004446C2">
                <w:rPr>
                  <w:rFonts w:ascii="Times New Roman" w:hAnsi="Times New Roman"/>
                  <w:b/>
                  <w:color w:val="auto"/>
                </w:rPr>
                <w:t xml:space="preserve">: Recognition of netting in accordance with Article 429b(2) </w:t>
              </w:r>
              <w:r w:rsidR="00684733">
                <w:rPr>
                  <w:rFonts w:ascii="Times New Roman" w:hAnsi="Times New Roman"/>
                  <w:b/>
                  <w:color w:val="auto"/>
                </w:rPr>
                <w:t>CRR</w:t>
              </w:r>
            </w:ins>
          </w:p>
          <w:p w14:paraId="4083BF72" w14:textId="77777777" w:rsidR="00CB48CC" w:rsidRPr="004446C2" w:rsidRDefault="00CB48CC" w:rsidP="00CB48CC">
            <w:pPr>
              <w:pStyle w:val="BodyText1"/>
              <w:spacing w:line="240" w:lineRule="auto"/>
              <w:rPr>
                <w:ins w:id="1113" w:author="Author"/>
                <w:rFonts w:ascii="Times New Roman" w:hAnsi="Times New Roman"/>
                <w:bCs/>
              </w:rPr>
            </w:pPr>
          </w:p>
          <w:p w14:paraId="1954515B" w14:textId="7447B19B" w:rsidR="00CB48CC" w:rsidRPr="004446C2" w:rsidRDefault="00CB48CC" w:rsidP="00CB48CC">
            <w:pPr>
              <w:pStyle w:val="BodyText1"/>
              <w:spacing w:line="240" w:lineRule="auto"/>
              <w:rPr>
                <w:ins w:id="1114" w:author="Author"/>
                <w:rFonts w:ascii="Times New Roman" w:hAnsi="Times New Roman"/>
                <w:bCs/>
              </w:rPr>
            </w:pPr>
            <w:ins w:id="1115" w:author="Author">
              <w:r w:rsidRPr="004446C2">
                <w:rPr>
                  <w:rFonts w:ascii="Times New Roman" w:hAnsi="Times New Roman"/>
                  <w:bCs/>
                </w:rPr>
                <w:t xml:space="preserve">Article 429b(2) </w:t>
              </w:r>
              <w:r w:rsidR="00684733">
                <w:rPr>
                  <w:rFonts w:ascii="Times New Roman" w:hAnsi="Times New Roman"/>
                  <w:bCs/>
                </w:rPr>
                <w:t>CRR</w:t>
              </w:r>
            </w:ins>
          </w:p>
          <w:p w14:paraId="52C1DAD6" w14:textId="77777777" w:rsidR="00CB48CC" w:rsidRPr="004446C2" w:rsidRDefault="00CB48CC" w:rsidP="00CB48CC">
            <w:pPr>
              <w:pStyle w:val="BodyText1"/>
              <w:spacing w:line="240" w:lineRule="auto"/>
              <w:rPr>
                <w:ins w:id="1116" w:author="Author"/>
                <w:rFonts w:ascii="Times New Roman" w:hAnsi="Times New Roman"/>
                <w:b/>
                <w:bCs/>
                <w:color w:val="auto"/>
              </w:rPr>
            </w:pPr>
          </w:p>
          <w:p w14:paraId="71F52838" w14:textId="7C280C88" w:rsidR="004446C2" w:rsidRPr="004446C2" w:rsidRDefault="00CB48CC" w:rsidP="00CB48CC">
            <w:pPr>
              <w:pStyle w:val="BodyText1"/>
              <w:spacing w:line="240" w:lineRule="auto"/>
              <w:rPr>
                <w:ins w:id="1117" w:author="Author"/>
                <w:rFonts w:ascii="Times New Roman" w:hAnsi="Times New Roman"/>
                <w:color w:val="auto"/>
              </w:rPr>
            </w:pPr>
            <w:ins w:id="1118" w:author="Author">
              <w:r w:rsidRPr="004446C2">
                <w:rPr>
                  <w:rFonts w:ascii="Times New Roman" w:hAnsi="Times New Roman"/>
                  <w:bCs/>
                  <w:color w:val="auto"/>
                </w:rPr>
                <w:t xml:space="preserve">The amount </w:t>
              </w:r>
              <w:r w:rsidR="00CF29D2">
                <w:rPr>
                  <w:rFonts w:ascii="Times New Roman" w:hAnsi="Times New Roman"/>
                  <w:bCs/>
                  <w:color w:val="auto"/>
                </w:rPr>
                <w:t xml:space="preserve">netted from </w:t>
              </w:r>
              <w:r w:rsidRPr="004446C2">
                <w:rPr>
                  <w:rFonts w:ascii="Times New Roman" w:hAnsi="Times New Roman"/>
                  <w:bCs/>
                  <w:color w:val="auto"/>
                </w:rPr>
                <w:t xml:space="preserve">the gross exposure </w:t>
              </w:r>
              <w:r w:rsidR="00166A6F">
                <w:rPr>
                  <w:rFonts w:ascii="Times New Roman" w:hAnsi="Times New Roman"/>
                  <w:bCs/>
                  <w:color w:val="auto"/>
                </w:rPr>
                <w:t>related to</w:t>
              </w:r>
              <w:r w:rsidR="00166A6F" w:rsidRPr="004446C2">
                <w:rPr>
                  <w:rFonts w:ascii="Times New Roman" w:hAnsi="Times New Roman"/>
                  <w:bCs/>
                  <w:color w:val="auto"/>
                </w:rPr>
                <w:t xml:space="preserve"> </w:t>
              </w:r>
              <w:r w:rsidRPr="004446C2">
                <w:rPr>
                  <w:rFonts w:ascii="Times New Roman" w:hAnsi="Times New Roman"/>
                  <w:bCs/>
                  <w:color w:val="auto"/>
                </w:rPr>
                <w:t xml:space="preserve">cash pooling arrangements (sum of rows </w:t>
              </w:r>
              <w:r w:rsidR="005E4C56">
                <w:rPr>
                  <w:rFonts w:ascii="Times New Roman" w:hAnsi="Times New Roman"/>
                  <w:bCs/>
                  <w:color w:val="auto"/>
                </w:rPr>
                <w:t>0</w:t>
              </w:r>
              <w:r w:rsidRPr="004446C2">
                <w:rPr>
                  <w:rFonts w:ascii="Times New Roman" w:hAnsi="Times New Roman"/>
                  <w:bCs/>
                  <w:color w:val="auto"/>
                </w:rPr>
                <w:t xml:space="preserve">195 and </w:t>
              </w:r>
              <w:r w:rsidR="005E4C56">
                <w:rPr>
                  <w:rFonts w:ascii="Times New Roman" w:hAnsi="Times New Roman"/>
                  <w:bCs/>
                  <w:color w:val="auto"/>
                </w:rPr>
                <w:t>0</w:t>
              </w:r>
              <w:r w:rsidRPr="004446C2">
                <w:rPr>
                  <w:rFonts w:ascii="Times New Roman" w:hAnsi="Times New Roman"/>
                  <w:bCs/>
                  <w:color w:val="auto"/>
                </w:rPr>
                <w:t xml:space="preserve">196) in accordance with </w:t>
              </w:r>
              <w:r w:rsidRPr="004446C2">
                <w:rPr>
                  <w:rFonts w:ascii="Times New Roman" w:hAnsi="Times New Roman"/>
                  <w:color w:val="auto"/>
                </w:rPr>
                <w:t>Article 429b(2).</w:t>
              </w:r>
            </w:ins>
          </w:p>
          <w:p w14:paraId="6514DC6F" w14:textId="77777777" w:rsidR="00CB48CC" w:rsidRPr="00655EC7" w:rsidRDefault="00CB48CC" w:rsidP="00CB48CC">
            <w:pPr>
              <w:pStyle w:val="BodyText1"/>
              <w:spacing w:line="240" w:lineRule="auto"/>
              <w:rPr>
                <w:ins w:id="1119" w:author="Author"/>
                <w:rFonts w:ascii="Times New Roman" w:hAnsi="Times New Roman"/>
                <w:b/>
                <w:bCs/>
                <w:color w:val="auto"/>
              </w:rPr>
            </w:pPr>
          </w:p>
        </w:tc>
      </w:tr>
      <w:tr w:rsidR="00CB48CC" w:rsidRPr="00FE002E" w14:paraId="6681A527" w14:textId="77777777" w:rsidTr="00E1595A">
        <w:trPr>
          <w:trHeight w:val="304"/>
          <w:ins w:id="1120" w:author="Author"/>
        </w:trPr>
        <w:tc>
          <w:tcPr>
            <w:tcW w:w="1531" w:type="dxa"/>
            <w:tcBorders>
              <w:bottom w:val="single" w:sz="4" w:space="0" w:color="auto"/>
            </w:tcBorders>
          </w:tcPr>
          <w:p w14:paraId="4136B44E" w14:textId="263B95A4" w:rsidR="00CB48CC" w:rsidRPr="006463CA" w:rsidRDefault="00CB48CC" w:rsidP="00CB48CC">
            <w:pPr>
              <w:pStyle w:val="BodyText1"/>
              <w:rPr>
                <w:ins w:id="1121" w:author="Author"/>
                <w:rFonts w:ascii="Times New Roman" w:hAnsi="Times New Roman"/>
                <w:bCs/>
              </w:rPr>
            </w:pPr>
            <w:ins w:id="1122" w:author="Author">
              <w:r w:rsidRPr="006463CA">
                <w:rPr>
                  <w:rFonts w:ascii="Times New Roman" w:hAnsi="Times New Roman"/>
                  <w:bCs/>
                </w:rPr>
                <w:t>{</w:t>
              </w:r>
              <w:r w:rsidR="009573B2">
                <w:rPr>
                  <w:rFonts w:ascii="Times New Roman" w:hAnsi="Times New Roman"/>
                  <w:bCs/>
                </w:rPr>
                <w:t>0</w:t>
              </w:r>
              <w:r w:rsidRPr="006463CA">
                <w:rPr>
                  <w:rFonts w:ascii="Times New Roman" w:hAnsi="Times New Roman"/>
                  <w:bCs/>
                </w:rPr>
                <w:t>198;</w:t>
              </w:r>
              <w:r w:rsidR="009573B2">
                <w:rPr>
                  <w:rFonts w:ascii="Times New Roman" w:hAnsi="Times New Roman"/>
                  <w:bCs/>
                </w:rPr>
                <w:t>0</w:t>
              </w:r>
              <w:r w:rsidRPr="006463CA">
                <w:rPr>
                  <w:rFonts w:ascii="Times New Roman" w:hAnsi="Times New Roman"/>
                  <w:bCs/>
                </w:rPr>
                <w:t>010}</w:t>
              </w:r>
            </w:ins>
          </w:p>
          <w:p w14:paraId="6AAFDEE3" w14:textId="77777777" w:rsidR="00CB48CC" w:rsidRPr="006463CA" w:rsidRDefault="00CB48CC" w:rsidP="00CB48CC">
            <w:pPr>
              <w:pStyle w:val="BodyText1"/>
              <w:rPr>
                <w:ins w:id="1123" w:author="Author"/>
                <w:rFonts w:ascii="Times New Roman" w:hAnsi="Times New Roman"/>
                <w:bCs/>
              </w:rPr>
            </w:pPr>
          </w:p>
        </w:tc>
        <w:tc>
          <w:tcPr>
            <w:tcW w:w="7590" w:type="dxa"/>
            <w:gridSpan w:val="3"/>
            <w:tcBorders>
              <w:bottom w:val="single" w:sz="4" w:space="0" w:color="auto"/>
            </w:tcBorders>
          </w:tcPr>
          <w:p w14:paraId="7806A066" w14:textId="2775C46E" w:rsidR="00CB48CC" w:rsidRPr="00FF306D" w:rsidRDefault="00CB48CC" w:rsidP="00CB48CC">
            <w:pPr>
              <w:pStyle w:val="BodyText1"/>
              <w:spacing w:line="240" w:lineRule="auto"/>
              <w:rPr>
                <w:ins w:id="1124" w:author="Author"/>
                <w:rFonts w:ascii="Times New Roman" w:hAnsi="Times New Roman"/>
                <w:b/>
                <w:color w:val="auto"/>
              </w:rPr>
            </w:pPr>
            <w:ins w:id="1125" w:author="Author">
              <w:r w:rsidRPr="00FF306D">
                <w:rPr>
                  <w:rFonts w:ascii="Times New Roman" w:hAnsi="Times New Roman"/>
                  <w:b/>
                  <w:color w:val="auto"/>
                </w:rPr>
                <w:t xml:space="preserve">(-) Cash pooling </w:t>
              </w:r>
              <w:r w:rsidR="00C94ABE">
                <w:rPr>
                  <w:rFonts w:ascii="Times New Roman" w:hAnsi="Times New Roman"/>
                  <w:b/>
                  <w:color w:val="auto"/>
                </w:rPr>
                <w:t xml:space="preserve">arrangements </w:t>
              </w:r>
              <w:r>
                <w:rPr>
                  <w:rFonts w:ascii="Times New Roman" w:hAnsi="Times New Roman"/>
                  <w:b/>
                  <w:color w:val="auto"/>
                </w:rPr>
                <w:t>that can be netted prudentially</w:t>
              </w:r>
              <w:r w:rsidRPr="00FF306D">
                <w:rPr>
                  <w:rFonts w:ascii="Times New Roman" w:hAnsi="Times New Roman"/>
                  <w:b/>
                  <w:color w:val="auto"/>
                </w:rPr>
                <w:t xml:space="preserve">: Recognition of netting in accordance with Article 429b(3) </w:t>
              </w:r>
              <w:r w:rsidR="00684733">
                <w:rPr>
                  <w:rFonts w:ascii="Times New Roman" w:hAnsi="Times New Roman"/>
                  <w:b/>
                  <w:color w:val="auto"/>
                </w:rPr>
                <w:t>CRR</w:t>
              </w:r>
            </w:ins>
          </w:p>
          <w:p w14:paraId="31446583" w14:textId="77777777" w:rsidR="00CB48CC" w:rsidRDefault="00CB48CC" w:rsidP="00CB48CC">
            <w:pPr>
              <w:pStyle w:val="BodyText1"/>
              <w:spacing w:line="240" w:lineRule="auto"/>
              <w:rPr>
                <w:ins w:id="1126" w:author="Author"/>
                <w:rFonts w:ascii="Times New Roman" w:hAnsi="Times New Roman"/>
                <w:color w:val="auto"/>
              </w:rPr>
            </w:pPr>
          </w:p>
          <w:p w14:paraId="27F72131" w14:textId="6BFD6FB9" w:rsidR="00CB48CC" w:rsidRPr="00CF29D2" w:rsidRDefault="00CB48CC" w:rsidP="00CB48CC">
            <w:pPr>
              <w:pStyle w:val="BodyText1"/>
              <w:spacing w:line="240" w:lineRule="auto"/>
              <w:rPr>
                <w:ins w:id="1127" w:author="Author"/>
                <w:rFonts w:ascii="Times New Roman" w:hAnsi="Times New Roman"/>
                <w:bCs/>
              </w:rPr>
            </w:pPr>
            <w:ins w:id="1128" w:author="Author">
              <w:r w:rsidRPr="00CF29D2">
                <w:rPr>
                  <w:rFonts w:ascii="Times New Roman" w:hAnsi="Times New Roman"/>
                  <w:bCs/>
                </w:rPr>
                <w:t xml:space="preserve">Article 429b(3) </w:t>
              </w:r>
              <w:r w:rsidR="00684733">
                <w:rPr>
                  <w:rFonts w:ascii="Times New Roman" w:hAnsi="Times New Roman"/>
                  <w:bCs/>
                </w:rPr>
                <w:t>CRR</w:t>
              </w:r>
              <w:r w:rsidRPr="00CF29D2">
                <w:rPr>
                  <w:rFonts w:ascii="Times New Roman" w:hAnsi="Times New Roman"/>
                  <w:bCs/>
                </w:rPr>
                <w:t>.</w:t>
              </w:r>
            </w:ins>
          </w:p>
          <w:p w14:paraId="4EC11D08" w14:textId="77777777" w:rsidR="00CB48CC" w:rsidRPr="001A78C1" w:rsidRDefault="00CB48CC" w:rsidP="00CB48CC">
            <w:pPr>
              <w:pStyle w:val="BodyText1"/>
              <w:spacing w:line="240" w:lineRule="auto"/>
              <w:rPr>
                <w:ins w:id="1129" w:author="Author"/>
                <w:rFonts w:ascii="Times New Roman" w:hAnsi="Times New Roman"/>
                <w:b/>
                <w:bCs/>
                <w:color w:val="auto"/>
                <w:highlight w:val="cyan"/>
              </w:rPr>
            </w:pPr>
          </w:p>
          <w:p w14:paraId="618399A4" w14:textId="37DD2608" w:rsidR="00CB48CC" w:rsidRPr="004446C2" w:rsidRDefault="00CB48CC" w:rsidP="00CB48CC">
            <w:pPr>
              <w:pStyle w:val="BodyText1"/>
              <w:spacing w:line="240" w:lineRule="auto"/>
              <w:rPr>
                <w:ins w:id="1130" w:author="Author"/>
                <w:rFonts w:ascii="Times New Roman" w:hAnsi="Times New Roman"/>
                <w:color w:val="auto"/>
              </w:rPr>
            </w:pPr>
            <w:ins w:id="1131" w:author="Author">
              <w:r w:rsidRPr="00A12B0B">
                <w:rPr>
                  <w:rFonts w:ascii="Times New Roman" w:hAnsi="Times New Roman"/>
                  <w:bCs/>
                  <w:color w:val="auto"/>
                </w:rPr>
                <w:t xml:space="preserve">The amount </w:t>
              </w:r>
              <w:r w:rsidR="00CF29D2">
                <w:rPr>
                  <w:rFonts w:ascii="Times New Roman" w:hAnsi="Times New Roman"/>
                  <w:bCs/>
                  <w:color w:val="auto"/>
                </w:rPr>
                <w:t xml:space="preserve">netted from </w:t>
              </w:r>
              <w:r w:rsidRPr="00A12B0B">
                <w:rPr>
                  <w:rFonts w:ascii="Times New Roman" w:hAnsi="Times New Roman"/>
                  <w:bCs/>
                  <w:color w:val="auto"/>
                </w:rPr>
                <w:t xml:space="preserve">the gross exposure </w:t>
              </w:r>
              <w:r w:rsidR="00166A6F">
                <w:rPr>
                  <w:rFonts w:ascii="Times New Roman" w:hAnsi="Times New Roman"/>
                  <w:bCs/>
                  <w:color w:val="auto"/>
                </w:rPr>
                <w:t>related to</w:t>
              </w:r>
              <w:r w:rsidR="00166A6F" w:rsidRPr="00A12B0B">
                <w:rPr>
                  <w:rFonts w:ascii="Times New Roman" w:hAnsi="Times New Roman"/>
                  <w:bCs/>
                  <w:color w:val="auto"/>
                </w:rPr>
                <w:t xml:space="preserve"> </w:t>
              </w:r>
              <w:r w:rsidRPr="00A12B0B">
                <w:rPr>
                  <w:rFonts w:ascii="Times New Roman" w:hAnsi="Times New Roman"/>
                  <w:bCs/>
                  <w:color w:val="auto"/>
                </w:rPr>
                <w:t xml:space="preserve">cash pooling arrangements (sum </w:t>
              </w:r>
              <w:r w:rsidRPr="004446C2">
                <w:rPr>
                  <w:rFonts w:ascii="Times New Roman" w:hAnsi="Times New Roman"/>
                  <w:bCs/>
                  <w:color w:val="auto"/>
                </w:rPr>
                <w:t xml:space="preserve">of rows </w:t>
              </w:r>
              <w:r w:rsidR="005E4C56">
                <w:rPr>
                  <w:rFonts w:ascii="Times New Roman" w:hAnsi="Times New Roman"/>
                  <w:bCs/>
                  <w:color w:val="auto"/>
                </w:rPr>
                <w:t>0</w:t>
              </w:r>
              <w:r w:rsidRPr="004446C2">
                <w:rPr>
                  <w:rFonts w:ascii="Times New Roman" w:hAnsi="Times New Roman"/>
                  <w:bCs/>
                  <w:color w:val="auto"/>
                </w:rPr>
                <w:t xml:space="preserve">195 and </w:t>
              </w:r>
              <w:r w:rsidR="005E4C56">
                <w:rPr>
                  <w:rFonts w:ascii="Times New Roman" w:hAnsi="Times New Roman"/>
                  <w:bCs/>
                  <w:color w:val="auto"/>
                </w:rPr>
                <w:t>0</w:t>
              </w:r>
              <w:r w:rsidRPr="004446C2">
                <w:rPr>
                  <w:rFonts w:ascii="Times New Roman" w:hAnsi="Times New Roman"/>
                  <w:bCs/>
                  <w:color w:val="auto"/>
                </w:rPr>
                <w:t xml:space="preserve">196) in accordance with </w:t>
              </w:r>
              <w:r w:rsidRPr="004446C2">
                <w:rPr>
                  <w:rFonts w:ascii="Times New Roman" w:hAnsi="Times New Roman"/>
                  <w:color w:val="auto"/>
                </w:rPr>
                <w:t>Article 429b(3).</w:t>
              </w:r>
            </w:ins>
          </w:p>
          <w:p w14:paraId="10AA0B56" w14:textId="77777777" w:rsidR="00CB48CC" w:rsidRPr="006463CA" w:rsidRDefault="00CB48CC" w:rsidP="00CB48CC">
            <w:pPr>
              <w:pStyle w:val="BodyText1"/>
              <w:spacing w:line="240" w:lineRule="auto"/>
              <w:rPr>
                <w:ins w:id="1132" w:author="Author"/>
                <w:rFonts w:ascii="Times New Roman" w:hAnsi="Times New Roman"/>
                <w:b/>
                <w:bCs/>
                <w:color w:val="auto"/>
              </w:rPr>
            </w:pPr>
          </w:p>
        </w:tc>
      </w:tr>
      <w:tr w:rsidR="00CB48CC" w:rsidRPr="00FE002E" w14:paraId="3E08AE39" w14:textId="77777777" w:rsidTr="00E1595A">
        <w:trPr>
          <w:trHeight w:val="304"/>
        </w:trPr>
        <w:tc>
          <w:tcPr>
            <w:tcW w:w="1531" w:type="dxa"/>
            <w:tcBorders>
              <w:bottom w:val="single" w:sz="4" w:space="0" w:color="auto"/>
            </w:tcBorders>
          </w:tcPr>
          <w:p w14:paraId="16A9AAE1" w14:textId="6122B287" w:rsidR="00CB48CC" w:rsidRPr="00FE002E" w:rsidRDefault="00CB48CC" w:rsidP="00CB48CC">
            <w:pPr>
              <w:pStyle w:val="BodyText1"/>
              <w:rPr>
                <w:rFonts w:ascii="Times New Roman" w:hAnsi="Times New Roman"/>
                <w:bCs/>
              </w:rPr>
            </w:pPr>
            <w:r>
              <w:rPr>
                <w:rFonts w:ascii="Times New Roman" w:hAnsi="Times New Roman"/>
                <w:bCs/>
              </w:rPr>
              <w:t>{</w:t>
            </w:r>
            <w:del w:id="1133" w:author="Author">
              <w:r w:rsidR="00AE2798">
                <w:rPr>
                  <w:rFonts w:ascii="Times New Roman" w:hAnsi="Times New Roman"/>
                  <w:bCs/>
                </w:rPr>
                <w:delText>200</w:delText>
              </w:r>
              <w:r w:rsidR="00F71081">
                <w:rPr>
                  <w:rFonts w:ascii="Times New Roman" w:hAnsi="Times New Roman"/>
                  <w:bCs/>
                </w:rPr>
                <w:delText>;010</w:delText>
              </w:r>
            </w:del>
            <w:ins w:id="1134" w:author="Author">
              <w:r w:rsidR="009573B2">
                <w:rPr>
                  <w:rFonts w:ascii="Times New Roman" w:hAnsi="Times New Roman"/>
                  <w:bCs/>
                </w:rPr>
                <w:t>0</w:t>
              </w:r>
              <w:r>
                <w:rPr>
                  <w:rFonts w:ascii="Times New Roman" w:hAnsi="Times New Roman"/>
                  <w:bCs/>
                </w:rPr>
                <w:t>200;</w:t>
              </w:r>
              <w:r w:rsidR="009573B2">
                <w:rPr>
                  <w:rFonts w:ascii="Times New Roman" w:hAnsi="Times New Roman"/>
                  <w:bCs/>
                </w:rPr>
                <w:t>0</w:t>
              </w:r>
              <w:r>
                <w:rPr>
                  <w:rFonts w:ascii="Times New Roman" w:hAnsi="Times New Roman"/>
                  <w:bCs/>
                </w:rPr>
                <w:t>010</w:t>
              </w:r>
            </w:ins>
            <w:r>
              <w:rPr>
                <w:rFonts w:ascii="Times New Roman" w:hAnsi="Times New Roman"/>
                <w:bCs/>
              </w:rPr>
              <w:t>}</w:t>
            </w:r>
          </w:p>
        </w:tc>
        <w:tc>
          <w:tcPr>
            <w:tcW w:w="7590" w:type="dxa"/>
            <w:gridSpan w:val="3"/>
            <w:tcBorders>
              <w:bottom w:val="single" w:sz="4" w:space="0" w:color="auto"/>
            </w:tcBorders>
          </w:tcPr>
          <w:p w14:paraId="060D27D3" w14:textId="77777777" w:rsidR="00CB48CC" w:rsidRDefault="00CB48CC" w:rsidP="00CB48CC">
            <w:pPr>
              <w:pStyle w:val="BodyText1"/>
              <w:spacing w:line="240" w:lineRule="auto"/>
              <w:rPr>
                <w:rFonts w:ascii="Times New Roman" w:hAnsi="Times New Roman"/>
                <w:bCs/>
              </w:rPr>
            </w:pPr>
            <w:r w:rsidRPr="00DD5D31">
              <w:rPr>
                <w:rFonts w:ascii="Times New Roman" w:hAnsi="Times New Roman"/>
                <w:b/>
                <w:bCs/>
              </w:rPr>
              <w:t>Gross-up for derivatives collateral provided</w:t>
            </w:r>
          </w:p>
          <w:p w14:paraId="41BD71F7" w14:textId="77777777" w:rsidR="00CB48CC" w:rsidRDefault="00CB48CC" w:rsidP="00CB48CC">
            <w:pPr>
              <w:pStyle w:val="BodyText1"/>
              <w:spacing w:line="240" w:lineRule="auto"/>
              <w:rPr>
                <w:rFonts w:ascii="Times New Roman" w:hAnsi="Times New Roman"/>
                <w:bCs/>
              </w:rPr>
            </w:pPr>
          </w:p>
          <w:p w14:paraId="1BC9DFEF" w14:textId="0FCFB5DC" w:rsidR="00CB48CC" w:rsidRDefault="00CB48CC" w:rsidP="00CB48CC">
            <w:pPr>
              <w:pStyle w:val="BodyText1"/>
              <w:spacing w:line="240" w:lineRule="auto"/>
              <w:rPr>
                <w:rFonts w:ascii="Times New Roman" w:hAnsi="Times New Roman"/>
                <w:bCs/>
              </w:rPr>
            </w:pPr>
            <w:r>
              <w:rPr>
                <w:rFonts w:ascii="Times New Roman" w:hAnsi="Times New Roman"/>
                <w:bCs/>
              </w:rPr>
              <w:t xml:space="preserve">Article </w:t>
            </w:r>
            <w:del w:id="1135" w:author="Author">
              <w:r w:rsidR="00AE2798">
                <w:rPr>
                  <w:rFonts w:ascii="Times New Roman" w:hAnsi="Times New Roman"/>
                  <w:bCs/>
                </w:rPr>
                <w:delText>429a</w:delText>
              </w:r>
            </w:del>
            <w:ins w:id="1136" w:author="Author">
              <w:r>
                <w:rPr>
                  <w:rFonts w:ascii="Times New Roman" w:hAnsi="Times New Roman"/>
                  <w:bCs/>
                </w:rPr>
                <w:t>429c</w:t>
              </w:r>
            </w:ins>
            <w:r>
              <w:rPr>
                <w:rFonts w:ascii="Times New Roman" w:hAnsi="Times New Roman"/>
                <w:bCs/>
              </w:rPr>
              <w:t xml:space="preserve">(2) </w:t>
            </w:r>
            <w:del w:id="1137" w:author="Author">
              <w:r w:rsidR="00AE2798">
                <w:rPr>
                  <w:rFonts w:ascii="Times New Roman" w:hAnsi="Times New Roman"/>
                  <w:bCs/>
                </w:rPr>
                <w:delText xml:space="preserve">of the </w:delText>
              </w:r>
            </w:del>
            <w:r w:rsidR="00684733">
              <w:rPr>
                <w:rFonts w:ascii="Times New Roman" w:hAnsi="Times New Roman"/>
                <w:bCs/>
              </w:rPr>
              <w:t>CRR</w:t>
            </w:r>
          </w:p>
          <w:p w14:paraId="2AA08714" w14:textId="77777777" w:rsidR="00CB48CC" w:rsidRDefault="00CB48CC" w:rsidP="00CB48CC">
            <w:pPr>
              <w:pStyle w:val="BodyText1"/>
              <w:spacing w:line="240" w:lineRule="auto"/>
              <w:rPr>
                <w:rFonts w:ascii="Times New Roman" w:hAnsi="Times New Roman"/>
                <w:bCs/>
              </w:rPr>
            </w:pPr>
          </w:p>
          <w:p w14:paraId="6B6AC708" w14:textId="11AB6122" w:rsidR="00CB48CC" w:rsidRDefault="00CB48CC" w:rsidP="00CB48CC">
            <w:pPr>
              <w:pStyle w:val="BodyText1"/>
              <w:spacing w:line="240" w:lineRule="auto"/>
              <w:rPr>
                <w:rFonts w:ascii="Times New Roman" w:hAnsi="Times New Roman"/>
                <w:bCs/>
              </w:rPr>
            </w:pPr>
            <w:r w:rsidRPr="00C03D54">
              <w:rPr>
                <w:rFonts w:ascii="Times New Roman" w:hAnsi="Times New Roman"/>
                <w:bCs/>
              </w:rPr>
              <w:t>The amount of any derivatives collateral provided where the provisio</w:t>
            </w:r>
            <w:r>
              <w:rPr>
                <w:rFonts w:ascii="Times New Roman" w:hAnsi="Times New Roman"/>
                <w:bCs/>
              </w:rPr>
              <w:t>n of that collateral reduces</w:t>
            </w:r>
            <w:r w:rsidRPr="00C03D54">
              <w:rPr>
                <w:rFonts w:ascii="Times New Roman" w:hAnsi="Times New Roman"/>
                <w:bCs/>
              </w:rPr>
              <w:t xml:space="preserve"> the </w:t>
            </w:r>
            <w:r>
              <w:rPr>
                <w:rFonts w:ascii="Times New Roman" w:hAnsi="Times New Roman"/>
                <w:bCs/>
              </w:rPr>
              <w:t>amount of assets under the applicable accounting framework</w:t>
            </w:r>
            <w:r w:rsidRPr="00C03D54">
              <w:rPr>
                <w:rFonts w:ascii="Times New Roman" w:hAnsi="Times New Roman"/>
                <w:bCs/>
              </w:rPr>
              <w:t xml:space="preserve">, </w:t>
            </w:r>
            <w:r>
              <w:rPr>
                <w:rFonts w:ascii="Times New Roman" w:hAnsi="Times New Roman"/>
                <w:bCs/>
              </w:rPr>
              <w:t xml:space="preserve">as set out in Article </w:t>
            </w:r>
            <w:del w:id="1138" w:author="Author">
              <w:r w:rsidR="00AE2798">
                <w:rPr>
                  <w:rFonts w:ascii="Times New Roman" w:hAnsi="Times New Roman"/>
                  <w:bCs/>
                </w:rPr>
                <w:delText>429a</w:delText>
              </w:r>
            </w:del>
            <w:ins w:id="1139" w:author="Author">
              <w:r>
                <w:rPr>
                  <w:rFonts w:ascii="Times New Roman" w:hAnsi="Times New Roman"/>
                  <w:bCs/>
                </w:rPr>
                <w:t>429c</w:t>
              </w:r>
            </w:ins>
            <w:r>
              <w:rPr>
                <w:rFonts w:ascii="Times New Roman" w:hAnsi="Times New Roman"/>
                <w:bCs/>
              </w:rPr>
              <w:t>(2)</w:t>
            </w:r>
            <w:del w:id="1140" w:author="Author">
              <w:r w:rsidR="00AE2798">
                <w:rPr>
                  <w:rFonts w:ascii="Times New Roman" w:hAnsi="Times New Roman"/>
                  <w:bCs/>
                </w:rPr>
                <w:delText xml:space="preserve"> of the</w:delText>
              </w:r>
            </w:del>
            <w:r>
              <w:rPr>
                <w:rFonts w:ascii="Times New Roman" w:hAnsi="Times New Roman"/>
                <w:bCs/>
              </w:rPr>
              <w:t xml:space="preserve"> </w:t>
            </w:r>
            <w:r w:rsidR="00684733">
              <w:rPr>
                <w:rFonts w:ascii="Times New Roman" w:hAnsi="Times New Roman"/>
                <w:bCs/>
              </w:rPr>
              <w:t>CRR</w:t>
            </w:r>
            <w:r>
              <w:rPr>
                <w:rFonts w:ascii="Times New Roman" w:hAnsi="Times New Roman"/>
                <w:bCs/>
              </w:rPr>
              <w:t>.</w:t>
            </w:r>
          </w:p>
          <w:p w14:paraId="7A6263A8" w14:textId="77777777" w:rsidR="00CB48CC" w:rsidRDefault="00CB48CC" w:rsidP="00CB48CC">
            <w:pPr>
              <w:pStyle w:val="BodyText1"/>
              <w:spacing w:line="240" w:lineRule="auto"/>
              <w:rPr>
                <w:rFonts w:ascii="Times New Roman" w:hAnsi="Times New Roman"/>
                <w:bCs/>
              </w:rPr>
            </w:pPr>
          </w:p>
          <w:p w14:paraId="2B9617A6" w14:textId="5A395B74" w:rsidR="00CB48CC" w:rsidRDefault="00CB48CC" w:rsidP="00CB48CC">
            <w:pPr>
              <w:pStyle w:val="BodyText1"/>
              <w:spacing w:line="240" w:lineRule="auto"/>
              <w:rPr>
                <w:rFonts w:ascii="Times New Roman" w:hAnsi="Times New Roman"/>
                <w:bCs/>
              </w:rPr>
            </w:pPr>
            <w:r>
              <w:rPr>
                <w:rFonts w:ascii="Times New Roman" w:hAnsi="Times New Roman"/>
                <w:bCs/>
              </w:rPr>
              <w:t>Institutions shall not include in this cell initial margin for client-</w:t>
            </w:r>
            <w:r w:rsidRPr="00C03D54">
              <w:rPr>
                <w:rFonts w:ascii="Times New Roman" w:hAnsi="Times New Roman"/>
                <w:bCs/>
              </w:rPr>
              <w:t xml:space="preserve">cleared derivative transactions </w:t>
            </w:r>
            <w:r>
              <w:rPr>
                <w:rFonts w:ascii="Times New Roman" w:hAnsi="Times New Roman"/>
                <w:bCs/>
              </w:rPr>
              <w:t>with a qualifying CCP (QCCP) or</w:t>
            </w:r>
            <w:r w:rsidRPr="00C03D54">
              <w:rPr>
                <w:rFonts w:ascii="Times New Roman" w:hAnsi="Times New Roman"/>
                <w:bCs/>
              </w:rPr>
              <w:t xml:space="preserve"> eligible cash variation margin, as defined in </w:t>
            </w:r>
            <w:r>
              <w:rPr>
                <w:rFonts w:ascii="Times New Roman" w:hAnsi="Times New Roman"/>
                <w:bCs/>
              </w:rPr>
              <w:t xml:space="preserve">Article </w:t>
            </w:r>
            <w:del w:id="1141" w:author="Author">
              <w:r w:rsidR="00AE2798">
                <w:rPr>
                  <w:rFonts w:ascii="Times New Roman" w:hAnsi="Times New Roman"/>
                  <w:bCs/>
                </w:rPr>
                <w:delText>429a</w:delText>
              </w:r>
            </w:del>
            <w:ins w:id="1142" w:author="Author">
              <w:r>
                <w:rPr>
                  <w:rFonts w:ascii="Times New Roman" w:hAnsi="Times New Roman"/>
                  <w:bCs/>
                </w:rPr>
                <w:t>429c</w:t>
              </w:r>
            </w:ins>
            <w:r>
              <w:rPr>
                <w:rFonts w:ascii="Times New Roman" w:hAnsi="Times New Roman"/>
                <w:bCs/>
              </w:rPr>
              <w:t>(3)</w:t>
            </w:r>
            <w:del w:id="1143" w:author="Author">
              <w:r w:rsidR="00AE2798">
                <w:rPr>
                  <w:rFonts w:ascii="Times New Roman" w:hAnsi="Times New Roman"/>
                  <w:bCs/>
                </w:rPr>
                <w:delText xml:space="preserve"> of the</w:delText>
              </w:r>
            </w:del>
            <w:r>
              <w:rPr>
                <w:rFonts w:ascii="Times New Roman" w:hAnsi="Times New Roman"/>
                <w:bCs/>
              </w:rPr>
              <w:t xml:space="preserve"> </w:t>
            </w:r>
            <w:r w:rsidR="00684733">
              <w:rPr>
                <w:rFonts w:ascii="Times New Roman" w:hAnsi="Times New Roman"/>
                <w:bCs/>
              </w:rPr>
              <w:t>CRR</w:t>
            </w:r>
            <w:r w:rsidRPr="00C03D54">
              <w:rPr>
                <w:rFonts w:ascii="Times New Roman" w:hAnsi="Times New Roman"/>
                <w:bCs/>
              </w:rPr>
              <w:t>.</w:t>
            </w:r>
          </w:p>
          <w:p w14:paraId="3815F945" w14:textId="77777777" w:rsidR="00CB48CC" w:rsidRPr="0084012A" w:rsidRDefault="00CB48CC" w:rsidP="00CB48CC">
            <w:pPr>
              <w:pStyle w:val="BodyText1"/>
              <w:spacing w:line="240" w:lineRule="auto"/>
              <w:rPr>
                <w:rFonts w:ascii="Times New Roman" w:hAnsi="Times New Roman"/>
                <w:bCs/>
              </w:rPr>
            </w:pPr>
          </w:p>
        </w:tc>
      </w:tr>
      <w:tr w:rsidR="00CB48CC" w:rsidRPr="00FE002E" w14:paraId="5CAE26AC" w14:textId="77777777" w:rsidTr="00E1595A">
        <w:trPr>
          <w:trHeight w:val="304"/>
        </w:trPr>
        <w:tc>
          <w:tcPr>
            <w:tcW w:w="1531" w:type="dxa"/>
            <w:tcBorders>
              <w:bottom w:val="single" w:sz="4" w:space="0" w:color="auto"/>
            </w:tcBorders>
          </w:tcPr>
          <w:p w14:paraId="6E109898" w14:textId="657656AB" w:rsidR="00CB48CC" w:rsidRPr="00FE002E" w:rsidRDefault="00CB48CC" w:rsidP="00CB48CC">
            <w:pPr>
              <w:pStyle w:val="BodyText1"/>
              <w:rPr>
                <w:rFonts w:ascii="Times New Roman" w:hAnsi="Times New Roman"/>
                <w:bCs/>
              </w:rPr>
            </w:pPr>
            <w:r>
              <w:rPr>
                <w:rFonts w:ascii="Times New Roman" w:hAnsi="Times New Roman"/>
                <w:bCs/>
              </w:rPr>
              <w:t>{</w:t>
            </w:r>
            <w:del w:id="1144" w:author="Author">
              <w:r w:rsidR="00AE2798">
                <w:rPr>
                  <w:rFonts w:ascii="Times New Roman" w:hAnsi="Times New Roman"/>
                  <w:bCs/>
                </w:rPr>
                <w:delText>210</w:delText>
              </w:r>
              <w:r w:rsidR="00F71081">
                <w:rPr>
                  <w:rFonts w:ascii="Times New Roman" w:hAnsi="Times New Roman"/>
                  <w:bCs/>
                </w:rPr>
                <w:delText>;010</w:delText>
              </w:r>
            </w:del>
            <w:ins w:id="1145" w:author="Author">
              <w:r w:rsidR="009573B2">
                <w:rPr>
                  <w:rFonts w:ascii="Times New Roman" w:hAnsi="Times New Roman"/>
                  <w:bCs/>
                </w:rPr>
                <w:t>0</w:t>
              </w:r>
              <w:r>
                <w:rPr>
                  <w:rFonts w:ascii="Times New Roman" w:hAnsi="Times New Roman"/>
                  <w:bCs/>
                </w:rPr>
                <w:t>210;</w:t>
              </w:r>
              <w:r w:rsidR="009573B2">
                <w:rPr>
                  <w:rFonts w:ascii="Times New Roman" w:hAnsi="Times New Roman"/>
                  <w:bCs/>
                </w:rPr>
                <w:t>0</w:t>
              </w:r>
              <w:r>
                <w:rPr>
                  <w:rFonts w:ascii="Times New Roman" w:hAnsi="Times New Roman"/>
                  <w:bCs/>
                </w:rPr>
                <w:t>010</w:t>
              </w:r>
            </w:ins>
            <w:r>
              <w:rPr>
                <w:rFonts w:ascii="Times New Roman" w:hAnsi="Times New Roman"/>
                <w:bCs/>
              </w:rPr>
              <w:t>}</w:t>
            </w:r>
          </w:p>
        </w:tc>
        <w:tc>
          <w:tcPr>
            <w:tcW w:w="7590" w:type="dxa"/>
            <w:gridSpan w:val="3"/>
            <w:tcBorders>
              <w:bottom w:val="single" w:sz="4" w:space="0" w:color="auto"/>
            </w:tcBorders>
          </w:tcPr>
          <w:p w14:paraId="0DBB01E6" w14:textId="77777777" w:rsidR="00CB48CC" w:rsidRDefault="00CB48CC" w:rsidP="00CB48CC">
            <w:pPr>
              <w:pStyle w:val="BodyText1"/>
              <w:spacing w:line="240" w:lineRule="auto"/>
              <w:rPr>
                <w:rFonts w:ascii="Times New Roman" w:hAnsi="Times New Roman"/>
                <w:bCs/>
              </w:rPr>
            </w:pPr>
            <w:r>
              <w:rPr>
                <w:rFonts w:ascii="Times New Roman" w:hAnsi="Times New Roman"/>
                <w:b/>
                <w:bCs/>
              </w:rPr>
              <w:t xml:space="preserve">(-) </w:t>
            </w:r>
            <w:r w:rsidRPr="004307B9">
              <w:rPr>
                <w:rFonts w:ascii="Times New Roman" w:hAnsi="Times New Roman"/>
                <w:b/>
                <w:bCs/>
              </w:rPr>
              <w:t>Receivables for cash variation margin provided in derivatives transactions</w:t>
            </w:r>
          </w:p>
          <w:p w14:paraId="5A447FA3" w14:textId="77777777" w:rsidR="00CB48CC" w:rsidRDefault="00CB48CC" w:rsidP="00CB48CC">
            <w:pPr>
              <w:pStyle w:val="BodyText1"/>
              <w:spacing w:line="240" w:lineRule="auto"/>
              <w:rPr>
                <w:rFonts w:ascii="Times New Roman" w:hAnsi="Times New Roman"/>
                <w:bCs/>
              </w:rPr>
            </w:pPr>
          </w:p>
          <w:p w14:paraId="10E17B11" w14:textId="4F72AA22" w:rsidR="00CB48CC" w:rsidRDefault="006D3F98" w:rsidP="00CB48CC">
            <w:pPr>
              <w:pStyle w:val="BodyText1"/>
              <w:spacing w:line="240" w:lineRule="auto"/>
              <w:rPr>
                <w:rFonts w:ascii="Times New Roman" w:hAnsi="Times New Roman"/>
                <w:bCs/>
              </w:rPr>
            </w:pPr>
            <w:del w:id="1146" w:author="Author">
              <w:r>
                <w:rPr>
                  <w:rFonts w:ascii="Times New Roman" w:hAnsi="Times New Roman"/>
                  <w:bCs/>
                </w:rPr>
                <w:delText>Third subparagraph</w:delText>
              </w:r>
            </w:del>
            <w:ins w:id="1147" w:author="Author">
              <w:r w:rsidR="001475A2">
                <w:rPr>
                  <w:rFonts w:ascii="Times New Roman" w:hAnsi="Times New Roman"/>
                  <w:bCs/>
                </w:rPr>
                <w:t>Point (c)</w:t>
              </w:r>
            </w:ins>
            <w:r w:rsidR="001475A2">
              <w:rPr>
                <w:rFonts w:ascii="Times New Roman" w:hAnsi="Times New Roman"/>
                <w:bCs/>
              </w:rPr>
              <w:t xml:space="preserve"> of </w:t>
            </w:r>
            <w:r w:rsidR="00CB48CC">
              <w:rPr>
                <w:rFonts w:ascii="Times New Roman" w:hAnsi="Times New Roman"/>
                <w:bCs/>
              </w:rPr>
              <w:t xml:space="preserve">Article </w:t>
            </w:r>
            <w:del w:id="1148" w:author="Author">
              <w:r w:rsidR="00AE2798">
                <w:rPr>
                  <w:rFonts w:ascii="Times New Roman" w:hAnsi="Times New Roman"/>
                  <w:bCs/>
                </w:rPr>
                <w:delText>429a</w:delText>
              </w:r>
            </w:del>
            <w:ins w:id="1149" w:author="Author">
              <w:r w:rsidR="00CB48CC">
                <w:rPr>
                  <w:rFonts w:ascii="Times New Roman" w:hAnsi="Times New Roman"/>
                  <w:bCs/>
                </w:rPr>
                <w:t>429c</w:t>
              </w:r>
            </w:ins>
            <w:r w:rsidR="00CB48CC">
              <w:rPr>
                <w:rFonts w:ascii="Times New Roman" w:hAnsi="Times New Roman"/>
                <w:bCs/>
              </w:rPr>
              <w:t>(3)</w:t>
            </w:r>
            <w:r w:rsidR="00CB48CC" w:rsidRPr="00A51BD1">
              <w:rPr>
                <w:rFonts w:ascii="Times New Roman" w:hAnsi="Times New Roman"/>
                <w:bCs/>
              </w:rPr>
              <w:t xml:space="preserve"> </w:t>
            </w:r>
            <w:del w:id="1150" w:author="Author">
              <w:r w:rsidR="00AE2798">
                <w:rPr>
                  <w:rFonts w:ascii="Times New Roman" w:hAnsi="Times New Roman"/>
                  <w:bCs/>
                </w:rPr>
                <w:delText xml:space="preserve">of the </w:delText>
              </w:r>
            </w:del>
            <w:r w:rsidR="00684733">
              <w:rPr>
                <w:rFonts w:ascii="Times New Roman" w:hAnsi="Times New Roman"/>
                <w:bCs/>
              </w:rPr>
              <w:t>CRR</w:t>
            </w:r>
          </w:p>
          <w:p w14:paraId="353AEF67" w14:textId="77777777" w:rsidR="00CB48CC" w:rsidRDefault="00CB48CC" w:rsidP="00CB48CC">
            <w:pPr>
              <w:pStyle w:val="BodyText1"/>
              <w:spacing w:line="240" w:lineRule="auto"/>
              <w:rPr>
                <w:rFonts w:ascii="Times New Roman" w:hAnsi="Times New Roman"/>
                <w:bCs/>
              </w:rPr>
            </w:pPr>
          </w:p>
          <w:p w14:paraId="30FF0D0C" w14:textId="7ADA78C7" w:rsidR="00CB48CC" w:rsidRDefault="00CB48CC" w:rsidP="00CB48CC">
            <w:pPr>
              <w:pStyle w:val="BodyText1"/>
              <w:spacing w:line="240" w:lineRule="auto"/>
              <w:rPr>
                <w:rFonts w:ascii="Times New Roman" w:hAnsi="Times New Roman"/>
                <w:bCs/>
              </w:rPr>
            </w:pPr>
            <w:r w:rsidRPr="00433F12">
              <w:rPr>
                <w:rFonts w:ascii="Times New Roman" w:hAnsi="Times New Roman"/>
                <w:bCs/>
              </w:rPr>
              <w:t xml:space="preserve">The receivables </w:t>
            </w:r>
            <w:r>
              <w:rPr>
                <w:rFonts w:ascii="Times New Roman" w:hAnsi="Times New Roman"/>
                <w:bCs/>
              </w:rPr>
              <w:t xml:space="preserve">for </w:t>
            </w:r>
            <w:r w:rsidRPr="00433F12">
              <w:rPr>
                <w:rFonts w:ascii="Times New Roman" w:hAnsi="Times New Roman"/>
                <w:bCs/>
              </w:rPr>
              <w:t xml:space="preserve">variation margin </w:t>
            </w:r>
            <w:r>
              <w:rPr>
                <w:rFonts w:ascii="Times New Roman" w:hAnsi="Times New Roman"/>
                <w:bCs/>
              </w:rPr>
              <w:t>paid in cash to the counterparty</w:t>
            </w:r>
            <w:r w:rsidRPr="00433F12">
              <w:rPr>
                <w:rFonts w:ascii="Times New Roman" w:hAnsi="Times New Roman"/>
                <w:bCs/>
              </w:rPr>
              <w:t xml:space="preserve"> in deri</w:t>
            </w:r>
            <w:r>
              <w:rPr>
                <w:rFonts w:ascii="Times New Roman" w:hAnsi="Times New Roman"/>
                <w:bCs/>
              </w:rPr>
              <w:t>vatives transactions if the institution</w:t>
            </w:r>
            <w:r w:rsidRPr="00433F12">
              <w:rPr>
                <w:rFonts w:ascii="Times New Roman" w:hAnsi="Times New Roman"/>
                <w:bCs/>
              </w:rPr>
              <w:t xml:space="preserve"> is required, under the</w:t>
            </w:r>
            <w:r>
              <w:rPr>
                <w:rFonts w:ascii="Times New Roman" w:hAnsi="Times New Roman"/>
                <w:bCs/>
              </w:rPr>
              <w:t xml:space="preserve"> applicable accounting framework</w:t>
            </w:r>
            <w:r w:rsidRPr="00433F12">
              <w:rPr>
                <w:rFonts w:ascii="Times New Roman" w:hAnsi="Times New Roman"/>
                <w:bCs/>
              </w:rPr>
              <w:t xml:space="preserve">, to recognise these receivables as an asset, </w:t>
            </w:r>
            <w:r>
              <w:rPr>
                <w:rFonts w:ascii="Times New Roman" w:hAnsi="Times New Roman"/>
                <w:bCs/>
              </w:rPr>
              <w:t xml:space="preserve">provided that the conditions in points (a) to (e) of Article </w:t>
            </w:r>
            <w:del w:id="1151" w:author="Author">
              <w:r w:rsidR="00AE2798">
                <w:rPr>
                  <w:rFonts w:ascii="Times New Roman" w:hAnsi="Times New Roman"/>
                  <w:bCs/>
                </w:rPr>
                <w:delText>429a</w:delText>
              </w:r>
            </w:del>
            <w:ins w:id="1152" w:author="Author">
              <w:r>
                <w:rPr>
                  <w:rFonts w:ascii="Times New Roman" w:hAnsi="Times New Roman"/>
                  <w:bCs/>
                </w:rPr>
                <w:t>429c</w:t>
              </w:r>
            </w:ins>
            <w:r>
              <w:rPr>
                <w:rFonts w:ascii="Times New Roman" w:hAnsi="Times New Roman"/>
                <w:bCs/>
              </w:rPr>
              <w:t>(3)</w:t>
            </w:r>
            <w:del w:id="1153" w:author="Author">
              <w:r w:rsidR="00AE2798">
                <w:rPr>
                  <w:rFonts w:ascii="Times New Roman" w:hAnsi="Times New Roman"/>
                  <w:bCs/>
                </w:rPr>
                <w:delText xml:space="preserve"> of the</w:delText>
              </w:r>
            </w:del>
            <w:r>
              <w:rPr>
                <w:rFonts w:ascii="Times New Roman" w:hAnsi="Times New Roman"/>
                <w:bCs/>
              </w:rPr>
              <w:t xml:space="preserve"> </w:t>
            </w:r>
            <w:r w:rsidR="00684733">
              <w:rPr>
                <w:rFonts w:ascii="Times New Roman" w:hAnsi="Times New Roman"/>
                <w:bCs/>
              </w:rPr>
              <w:t>CRR</w:t>
            </w:r>
            <w:r>
              <w:rPr>
                <w:rFonts w:ascii="Times New Roman" w:hAnsi="Times New Roman"/>
                <w:bCs/>
              </w:rPr>
              <w:t xml:space="preserve"> are met.</w:t>
            </w:r>
          </w:p>
          <w:p w14:paraId="43A45BE7" w14:textId="77777777" w:rsidR="00CB48CC" w:rsidRDefault="00CB48CC" w:rsidP="00CB48CC">
            <w:pPr>
              <w:pStyle w:val="BodyText1"/>
              <w:spacing w:line="240" w:lineRule="auto"/>
              <w:rPr>
                <w:rFonts w:ascii="Times New Roman" w:hAnsi="Times New Roman"/>
                <w:bCs/>
              </w:rPr>
            </w:pPr>
          </w:p>
          <w:p w14:paraId="13667EE4" w14:textId="2A586301" w:rsidR="00CB48CC" w:rsidRDefault="00CB48CC" w:rsidP="00CB48CC">
            <w:pPr>
              <w:pStyle w:val="BodyText1"/>
              <w:spacing w:line="240" w:lineRule="auto"/>
              <w:rPr>
                <w:rFonts w:ascii="Times New Roman" w:hAnsi="Times New Roman"/>
                <w:bCs/>
              </w:rPr>
            </w:pPr>
            <w:r w:rsidRPr="00433F12">
              <w:rPr>
                <w:rFonts w:ascii="Times New Roman" w:hAnsi="Times New Roman"/>
                <w:bCs/>
              </w:rPr>
              <w:t xml:space="preserve">The amount reported </w:t>
            </w:r>
            <w:r>
              <w:rPr>
                <w:rFonts w:ascii="Times New Roman" w:hAnsi="Times New Roman"/>
                <w:bCs/>
              </w:rPr>
              <w:t>shall</w:t>
            </w:r>
            <w:r w:rsidRPr="00433F12">
              <w:rPr>
                <w:rFonts w:ascii="Times New Roman" w:hAnsi="Times New Roman"/>
                <w:bCs/>
              </w:rPr>
              <w:t xml:space="preserve"> als</w:t>
            </w:r>
            <w:r>
              <w:rPr>
                <w:rFonts w:ascii="Times New Roman" w:hAnsi="Times New Roman"/>
                <w:bCs/>
              </w:rPr>
              <w:t xml:space="preserve">o be included in the other assets reported in </w:t>
            </w:r>
            <w:r w:rsidRPr="00FE002E">
              <w:rPr>
                <w:rFonts w:ascii="Times New Roman" w:hAnsi="Times New Roman"/>
                <w:bCs/>
              </w:rPr>
              <w:t>{</w:t>
            </w:r>
            <w:del w:id="1154" w:author="Author">
              <w:r w:rsidR="00AE2798" w:rsidRPr="00FE002E">
                <w:rPr>
                  <w:rFonts w:ascii="Times New Roman" w:hAnsi="Times New Roman"/>
                  <w:bCs/>
                </w:rPr>
                <w:delText>1</w:delText>
              </w:r>
              <w:r w:rsidR="00AE2798">
                <w:rPr>
                  <w:rFonts w:ascii="Times New Roman" w:hAnsi="Times New Roman"/>
                  <w:bCs/>
                </w:rPr>
                <w:delText>9</w:delText>
              </w:r>
              <w:r w:rsidR="00AE2798" w:rsidRPr="00FE002E">
                <w:rPr>
                  <w:rFonts w:ascii="Times New Roman" w:hAnsi="Times New Roman"/>
                  <w:bCs/>
                </w:rPr>
                <w:delText xml:space="preserve">0, </w:delText>
              </w:r>
              <w:r w:rsidR="002573FC">
                <w:rPr>
                  <w:rFonts w:ascii="Times New Roman" w:hAnsi="Times New Roman"/>
                  <w:bCs/>
                </w:rPr>
                <w:delText>0</w:delText>
              </w:r>
              <w:r w:rsidR="00AE2798" w:rsidRPr="00FE002E">
                <w:rPr>
                  <w:rFonts w:ascii="Times New Roman" w:hAnsi="Times New Roman"/>
                  <w:bCs/>
                </w:rPr>
                <w:delText>1</w:delText>
              </w:r>
              <w:r w:rsidR="002573FC">
                <w:rPr>
                  <w:rFonts w:ascii="Times New Roman" w:hAnsi="Times New Roman"/>
                  <w:bCs/>
                </w:rPr>
                <w:delText>0</w:delText>
              </w:r>
            </w:del>
            <w:ins w:id="1155" w:author="Author">
              <w:r w:rsidR="001F6203">
                <w:rPr>
                  <w:rFonts w:ascii="Times New Roman" w:hAnsi="Times New Roman"/>
                  <w:bCs/>
                </w:rPr>
                <w:t>0</w:t>
              </w:r>
              <w:r w:rsidRPr="00FE002E">
                <w:rPr>
                  <w:rFonts w:ascii="Times New Roman" w:hAnsi="Times New Roman"/>
                  <w:bCs/>
                </w:rPr>
                <w:t>1</w:t>
              </w:r>
              <w:r>
                <w:rPr>
                  <w:rFonts w:ascii="Times New Roman" w:hAnsi="Times New Roman"/>
                  <w:bCs/>
                </w:rPr>
                <w:t>9</w:t>
              </w:r>
              <w:r w:rsidRPr="00FE002E">
                <w:rPr>
                  <w:rFonts w:ascii="Times New Roman" w:hAnsi="Times New Roman"/>
                  <w:bCs/>
                </w:rPr>
                <w:t>0</w:t>
              </w:r>
              <w:r w:rsidR="001F6203">
                <w:rPr>
                  <w:rFonts w:ascii="Times New Roman" w:hAnsi="Times New Roman"/>
                  <w:bCs/>
                </w:rPr>
                <w:t>;0</w:t>
              </w:r>
              <w:r>
                <w:rPr>
                  <w:rFonts w:ascii="Times New Roman" w:hAnsi="Times New Roman"/>
                  <w:bCs/>
                </w:rPr>
                <w:t>0</w:t>
              </w:r>
              <w:r w:rsidRPr="00FE002E">
                <w:rPr>
                  <w:rFonts w:ascii="Times New Roman" w:hAnsi="Times New Roman"/>
                  <w:bCs/>
                </w:rPr>
                <w:t>1</w:t>
              </w:r>
              <w:r>
                <w:rPr>
                  <w:rFonts w:ascii="Times New Roman" w:hAnsi="Times New Roman"/>
                  <w:bCs/>
                </w:rPr>
                <w:t>0</w:t>
              </w:r>
            </w:ins>
            <w:r w:rsidRPr="00FE002E">
              <w:rPr>
                <w:rFonts w:ascii="Times New Roman" w:hAnsi="Times New Roman"/>
                <w:bCs/>
              </w:rPr>
              <w:t>}</w:t>
            </w:r>
            <w:r w:rsidRPr="00433F12">
              <w:rPr>
                <w:rFonts w:ascii="Times New Roman" w:hAnsi="Times New Roman"/>
                <w:bCs/>
              </w:rPr>
              <w:t>.</w:t>
            </w:r>
          </w:p>
          <w:p w14:paraId="5E1EBFBA" w14:textId="77777777" w:rsidR="00CB48CC" w:rsidRPr="0084012A" w:rsidRDefault="00CB48CC" w:rsidP="00CB48CC">
            <w:pPr>
              <w:pStyle w:val="BodyText1"/>
              <w:spacing w:line="240" w:lineRule="auto"/>
              <w:rPr>
                <w:rFonts w:ascii="Times New Roman" w:hAnsi="Times New Roman"/>
                <w:bCs/>
              </w:rPr>
            </w:pPr>
          </w:p>
        </w:tc>
      </w:tr>
      <w:tr w:rsidR="00CB48CC" w:rsidRPr="00FE002E" w14:paraId="7004E9E4" w14:textId="77777777" w:rsidTr="00E1595A">
        <w:trPr>
          <w:trHeight w:val="304"/>
        </w:trPr>
        <w:tc>
          <w:tcPr>
            <w:tcW w:w="1531" w:type="dxa"/>
            <w:tcBorders>
              <w:bottom w:val="single" w:sz="4" w:space="0" w:color="auto"/>
            </w:tcBorders>
          </w:tcPr>
          <w:p w14:paraId="200E881A" w14:textId="1BDAE8D2" w:rsidR="00CB48CC" w:rsidRPr="00FE002E" w:rsidRDefault="00CB48CC" w:rsidP="00CB48CC">
            <w:pPr>
              <w:pStyle w:val="BodyText1"/>
              <w:rPr>
                <w:rFonts w:ascii="Times New Roman" w:hAnsi="Times New Roman"/>
                <w:bCs/>
              </w:rPr>
            </w:pPr>
            <w:r>
              <w:rPr>
                <w:rFonts w:ascii="Times New Roman" w:hAnsi="Times New Roman"/>
                <w:bCs/>
              </w:rPr>
              <w:t>{</w:t>
            </w:r>
            <w:del w:id="1156" w:author="Author">
              <w:r w:rsidR="00AE2798">
                <w:rPr>
                  <w:rFonts w:ascii="Times New Roman" w:hAnsi="Times New Roman"/>
                  <w:bCs/>
                </w:rPr>
                <w:delText>220</w:delText>
              </w:r>
              <w:r w:rsidR="00F71081">
                <w:rPr>
                  <w:rFonts w:ascii="Times New Roman" w:hAnsi="Times New Roman"/>
                  <w:bCs/>
                </w:rPr>
                <w:delText>;010</w:delText>
              </w:r>
            </w:del>
            <w:ins w:id="1157" w:author="Author">
              <w:r w:rsidR="009573B2">
                <w:rPr>
                  <w:rFonts w:ascii="Times New Roman" w:hAnsi="Times New Roman"/>
                  <w:bCs/>
                </w:rPr>
                <w:t>0</w:t>
              </w:r>
              <w:r>
                <w:rPr>
                  <w:rFonts w:ascii="Times New Roman" w:hAnsi="Times New Roman"/>
                  <w:bCs/>
                </w:rPr>
                <w:t>220;</w:t>
              </w:r>
              <w:r w:rsidR="009573B2">
                <w:rPr>
                  <w:rFonts w:ascii="Times New Roman" w:hAnsi="Times New Roman"/>
                  <w:bCs/>
                </w:rPr>
                <w:t>0</w:t>
              </w:r>
              <w:r>
                <w:rPr>
                  <w:rFonts w:ascii="Times New Roman" w:hAnsi="Times New Roman"/>
                  <w:bCs/>
                </w:rPr>
                <w:t>010</w:t>
              </w:r>
            </w:ins>
            <w:r>
              <w:rPr>
                <w:rFonts w:ascii="Times New Roman" w:hAnsi="Times New Roman"/>
                <w:bCs/>
              </w:rPr>
              <w:t>}</w:t>
            </w:r>
          </w:p>
        </w:tc>
        <w:tc>
          <w:tcPr>
            <w:tcW w:w="7590" w:type="dxa"/>
            <w:gridSpan w:val="3"/>
            <w:tcBorders>
              <w:bottom w:val="single" w:sz="4" w:space="0" w:color="auto"/>
            </w:tcBorders>
          </w:tcPr>
          <w:p w14:paraId="68880B55" w14:textId="77777777" w:rsidR="00CB48CC" w:rsidRDefault="00CB48CC" w:rsidP="00CB48CC">
            <w:pPr>
              <w:pStyle w:val="BodyText1"/>
              <w:spacing w:line="240" w:lineRule="auto"/>
              <w:rPr>
                <w:rFonts w:ascii="Times New Roman" w:hAnsi="Times New Roman"/>
                <w:bCs/>
              </w:rPr>
            </w:pPr>
            <w:r>
              <w:rPr>
                <w:rFonts w:ascii="Times New Roman" w:hAnsi="Times New Roman"/>
                <w:b/>
                <w:bCs/>
              </w:rPr>
              <w:t xml:space="preserve">(-) </w:t>
            </w:r>
            <w:r w:rsidRPr="0015641F">
              <w:rPr>
                <w:rFonts w:ascii="Times New Roman" w:hAnsi="Times New Roman"/>
                <w:b/>
                <w:bCs/>
              </w:rPr>
              <w:t>Exempted CCP leg of client-cleared trade exposures (initial margin)</w:t>
            </w:r>
          </w:p>
          <w:p w14:paraId="4627BD6E" w14:textId="77777777" w:rsidR="00CB48CC" w:rsidRDefault="00CB48CC" w:rsidP="00CB48CC">
            <w:pPr>
              <w:pStyle w:val="BodyText1"/>
              <w:spacing w:line="240" w:lineRule="auto"/>
              <w:rPr>
                <w:rFonts w:ascii="Times New Roman" w:hAnsi="Times New Roman"/>
                <w:bCs/>
              </w:rPr>
            </w:pPr>
          </w:p>
          <w:p w14:paraId="7D9B00F8" w14:textId="38227065" w:rsidR="00CB48CC" w:rsidRDefault="001475A2" w:rsidP="00CB48CC">
            <w:pPr>
              <w:pStyle w:val="BodyText1"/>
              <w:spacing w:line="240" w:lineRule="auto"/>
              <w:rPr>
                <w:rFonts w:ascii="Times New Roman" w:hAnsi="Times New Roman"/>
                <w:bCs/>
              </w:rPr>
            </w:pPr>
            <w:ins w:id="1158" w:author="Author">
              <w:r>
                <w:rPr>
                  <w:rFonts w:ascii="Times New Roman" w:hAnsi="Times New Roman"/>
                  <w:bCs/>
                </w:rPr>
                <w:t xml:space="preserve">Point (g) of </w:t>
              </w:r>
            </w:ins>
            <w:r w:rsidR="00CB48CC">
              <w:rPr>
                <w:rFonts w:ascii="Times New Roman" w:hAnsi="Times New Roman"/>
                <w:bCs/>
              </w:rPr>
              <w:t xml:space="preserve">Article </w:t>
            </w:r>
            <w:del w:id="1159" w:author="Author">
              <w:r w:rsidR="00AE2798">
                <w:rPr>
                  <w:rFonts w:ascii="Times New Roman" w:hAnsi="Times New Roman"/>
                  <w:bCs/>
                </w:rPr>
                <w:delText>429(11) of the</w:delText>
              </w:r>
            </w:del>
            <w:ins w:id="1160" w:author="Author">
              <w:r w:rsidR="00CB48CC">
                <w:rPr>
                  <w:rFonts w:ascii="Times New Roman" w:hAnsi="Times New Roman"/>
                  <w:bCs/>
                </w:rPr>
                <w:t>429a(1)</w:t>
              </w:r>
            </w:ins>
            <w:r w:rsidR="00CB48CC">
              <w:rPr>
                <w:rFonts w:ascii="Times New Roman" w:hAnsi="Times New Roman"/>
                <w:bCs/>
              </w:rPr>
              <w:t xml:space="preserve"> </w:t>
            </w:r>
            <w:r w:rsidR="00684733">
              <w:rPr>
                <w:rFonts w:ascii="Times New Roman" w:hAnsi="Times New Roman"/>
                <w:bCs/>
              </w:rPr>
              <w:t>CRR</w:t>
            </w:r>
          </w:p>
          <w:p w14:paraId="3E812C65" w14:textId="77777777" w:rsidR="00CB48CC" w:rsidRDefault="00CB48CC" w:rsidP="00CB48CC">
            <w:pPr>
              <w:pStyle w:val="BodyText1"/>
              <w:spacing w:line="240" w:lineRule="auto"/>
              <w:rPr>
                <w:rFonts w:ascii="Times New Roman" w:hAnsi="Times New Roman"/>
                <w:bCs/>
              </w:rPr>
            </w:pPr>
          </w:p>
          <w:p w14:paraId="7C90F3BB" w14:textId="1C3E9DB2" w:rsidR="00CB48CC" w:rsidRDefault="00CB48CC" w:rsidP="00CB48CC">
            <w:pPr>
              <w:pStyle w:val="BodyText1"/>
              <w:spacing w:line="240" w:lineRule="auto"/>
              <w:rPr>
                <w:rFonts w:ascii="Times New Roman" w:hAnsi="Times New Roman"/>
                <w:bCs/>
              </w:rPr>
            </w:pPr>
            <w:r>
              <w:rPr>
                <w:rFonts w:ascii="Times New Roman" w:hAnsi="Times New Roman"/>
                <w:bCs/>
              </w:rPr>
              <w:t>The initial margin</w:t>
            </w:r>
            <w:r w:rsidRPr="00696866">
              <w:rPr>
                <w:rFonts w:ascii="Times New Roman" w:hAnsi="Times New Roman"/>
                <w:bCs/>
              </w:rPr>
              <w:t xml:space="preserve"> </w:t>
            </w:r>
            <w:r>
              <w:rPr>
                <w:rFonts w:ascii="Times New Roman" w:hAnsi="Times New Roman"/>
                <w:bCs/>
              </w:rPr>
              <w:t xml:space="preserve">(posted) </w:t>
            </w:r>
            <w:r w:rsidRPr="00696866">
              <w:rPr>
                <w:rFonts w:ascii="Times New Roman" w:hAnsi="Times New Roman"/>
                <w:bCs/>
              </w:rPr>
              <w:t xml:space="preserve">portion of exempted trade exposures to a QCCP from client-cleared derivatives transactions, </w:t>
            </w:r>
            <w:r>
              <w:rPr>
                <w:rFonts w:ascii="Times New Roman" w:hAnsi="Times New Roman"/>
                <w:bCs/>
              </w:rPr>
              <w:t>provided that those items meet the conditions laid down in</w:t>
            </w:r>
            <w:r w:rsidR="001475A2">
              <w:rPr>
                <w:rFonts w:ascii="Times New Roman" w:hAnsi="Times New Roman"/>
                <w:bCs/>
              </w:rPr>
              <w:t xml:space="preserve"> </w:t>
            </w:r>
            <w:ins w:id="1161" w:author="Author">
              <w:r w:rsidR="001475A2">
                <w:rPr>
                  <w:rFonts w:ascii="Times New Roman" w:hAnsi="Times New Roman"/>
                  <w:bCs/>
                </w:rPr>
                <w:t>point (c) of</w:t>
              </w:r>
              <w:r>
                <w:rPr>
                  <w:rFonts w:ascii="Times New Roman" w:hAnsi="Times New Roman"/>
                  <w:bCs/>
                </w:rPr>
                <w:t xml:space="preserve"> </w:t>
              </w:r>
            </w:ins>
            <w:r>
              <w:rPr>
                <w:rFonts w:ascii="Times New Roman" w:hAnsi="Times New Roman"/>
                <w:bCs/>
              </w:rPr>
              <w:t>Article 306(1</w:t>
            </w:r>
            <w:del w:id="1162" w:author="Author">
              <w:r w:rsidR="00AE2798">
                <w:rPr>
                  <w:rFonts w:ascii="Times New Roman" w:hAnsi="Times New Roman"/>
                  <w:bCs/>
                </w:rPr>
                <w:delText>)(c) of the</w:delText>
              </w:r>
            </w:del>
            <w:ins w:id="1163" w:author="Author">
              <w:r>
                <w:rPr>
                  <w:rFonts w:ascii="Times New Roman" w:hAnsi="Times New Roman"/>
                  <w:bCs/>
                </w:rPr>
                <w:t>)</w:t>
              </w:r>
            </w:ins>
            <w:r>
              <w:rPr>
                <w:rFonts w:ascii="Times New Roman" w:hAnsi="Times New Roman"/>
                <w:bCs/>
              </w:rPr>
              <w:t xml:space="preserve"> </w:t>
            </w:r>
            <w:r w:rsidR="00684733">
              <w:rPr>
                <w:rFonts w:ascii="Times New Roman" w:hAnsi="Times New Roman"/>
                <w:bCs/>
              </w:rPr>
              <w:t>CRR</w:t>
            </w:r>
            <w:r>
              <w:rPr>
                <w:rFonts w:ascii="Times New Roman" w:hAnsi="Times New Roman"/>
                <w:bCs/>
              </w:rPr>
              <w:t>.</w:t>
            </w:r>
          </w:p>
          <w:p w14:paraId="5FE3535A" w14:textId="77777777" w:rsidR="00CB48CC" w:rsidRDefault="00CB48CC" w:rsidP="00CB48CC">
            <w:pPr>
              <w:pStyle w:val="BodyText1"/>
              <w:spacing w:line="240" w:lineRule="auto"/>
              <w:rPr>
                <w:rFonts w:ascii="Times New Roman" w:hAnsi="Times New Roman"/>
                <w:bCs/>
              </w:rPr>
            </w:pPr>
          </w:p>
          <w:p w14:paraId="2F019ECE" w14:textId="293488B0" w:rsidR="00CB48CC" w:rsidRDefault="00CB48CC" w:rsidP="00CB48CC">
            <w:pPr>
              <w:pStyle w:val="BodyText1"/>
              <w:spacing w:line="240" w:lineRule="auto"/>
              <w:rPr>
                <w:rFonts w:ascii="Times New Roman" w:hAnsi="Times New Roman"/>
                <w:bCs/>
              </w:rPr>
            </w:pPr>
            <w:r w:rsidRPr="00433F12">
              <w:rPr>
                <w:rFonts w:ascii="Times New Roman" w:hAnsi="Times New Roman"/>
                <w:bCs/>
              </w:rPr>
              <w:t xml:space="preserve">The amount reported </w:t>
            </w:r>
            <w:r>
              <w:rPr>
                <w:rFonts w:ascii="Times New Roman" w:hAnsi="Times New Roman"/>
                <w:bCs/>
              </w:rPr>
              <w:t>shall</w:t>
            </w:r>
            <w:r w:rsidRPr="00433F12">
              <w:rPr>
                <w:rFonts w:ascii="Times New Roman" w:hAnsi="Times New Roman"/>
                <w:bCs/>
              </w:rPr>
              <w:t xml:space="preserve"> als</w:t>
            </w:r>
            <w:r>
              <w:rPr>
                <w:rFonts w:ascii="Times New Roman" w:hAnsi="Times New Roman"/>
                <w:bCs/>
              </w:rPr>
              <w:t xml:space="preserve">o be included in the other assets reported in </w:t>
            </w:r>
            <w:r w:rsidRPr="00FE002E">
              <w:rPr>
                <w:rFonts w:ascii="Times New Roman" w:hAnsi="Times New Roman"/>
                <w:bCs/>
              </w:rPr>
              <w:t>{</w:t>
            </w:r>
            <w:del w:id="1164" w:author="Author">
              <w:r w:rsidR="00AE2798" w:rsidRPr="00FE002E">
                <w:rPr>
                  <w:rFonts w:ascii="Times New Roman" w:hAnsi="Times New Roman"/>
                  <w:bCs/>
                </w:rPr>
                <w:delText>1</w:delText>
              </w:r>
              <w:r w:rsidR="00AE2798">
                <w:rPr>
                  <w:rFonts w:ascii="Times New Roman" w:hAnsi="Times New Roman"/>
                  <w:bCs/>
                </w:rPr>
                <w:delText>9</w:delText>
              </w:r>
              <w:r w:rsidR="00AE2798" w:rsidRPr="00FE002E">
                <w:rPr>
                  <w:rFonts w:ascii="Times New Roman" w:hAnsi="Times New Roman"/>
                  <w:bCs/>
                </w:rPr>
                <w:delText xml:space="preserve">0, </w:delText>
              </w:r>
              <w:r w:rsidR="002573FC">
                <w:rPr>
                  <w:rFonts w:ascii="Times New Roman" w:hAnsi="Times New Roman"/>
                  <w:bCs/>
                </w:rPr>
                <w:delText>0</w:delText>
              </w:r>
              <w:r w:rsidR="00AE2798" w:rsidRPr="00FE002E">
                <w:rPr>
                  <w:rFonts w:ascii="Times New Roman" w:hAnsi="Times New Roman"/>
                  <w:bCs/>
                </w:rPr>
                <w:delText>1</w:delText>
              </w:r>
              <w:r w:rsidR="002573FC">
                <w:rPr>
                  <w:rFonts w:ascii="Times New Roman" w:hAnsi="Times New Roman"/>
                  <w:bCs/>
                </w:rPr>
                <w:delText>0</w:delText>
              </w:r>
            </w:del>
            <w:ins w:id="1165" w:author="Author">
              <w:r w:rsidR="001F6203">
                <w:rPr>
                  <w:rFonts w:ascii="Times New Roman" w:hAnsi="Times New Roman"/>
                  <w:bCs/>
                </w:rPr>
                <w:t>0</w:t>
              </w:r>
              <w:r w:rsidRPr="00FE002E">
                <w:rPr>
                  <w:rFonts w:ascii="Times New Roman" w:hAnsi="Times New Roman"/>
                  <w:bCs/>
                </w:rPr>
                <w:t>1</w:t>
              </w:r>
              <w:r>
                <w:rPr>
                  <w:rFonts w:ascii="Times New Roman" w:hAnsi="Times New Roman"/>
                  <w:bCs/>
                </w:rPr>
                <w:t>9</w:t>
              </w:r>
              <w:r w:rsidRPr="00FE002E">
                <w:rPr>
                  <w:rFonts w:ascii="Times New Roman" w:hAnsi="Times New Roman"/>
                  <w:bCs/>
                </w:rPr>
                <w:t>0</w:t>
              </w:r>
              <w:r w:rsidR="001F6203">
                <w:rPr>
                  <w:rFonts w:ascii="Times New Roman" w:hAnsi="Times New Roman"/>
                  <w:bCs/>
                </w:rPr>
                <w:t>;0</w:t>
              </w:r>
              <w:r>
                <w:rPr>
                  <w:rFonts w:ascii="Times New Roman" w:hAnsi="Times New Roman"/>
                  <w:bCs/>
                </w:rPr>
                <w:t>0</w:t>
              </w:r>
              <w:r w:rsidRPr="00FE002E">
                <w:rPr>
                  <w:rFonts w:ascii="Times New Roman" w:hAnsi="Times New Roman"/>
                  <w:bCs/>
                </w:rPr>
                <w:t>1</w:t>
              </w:r>
              <w:r>
                <w:rPr>
                  <w:rFonts w:ascii="Times New Roman" w:hAnsi="Times New Roman"/>
                  <w:bCs/>
                </w:rPr>
                <w:t>0</w:t>
              </w:r>
            </w:ins>
            <w:r w:rsidRPr="00FE002E">
              <w:rPr>
                <w:rFonts w:ascii="Times New Roman" w:hAnsi="Times New Roman"/>
                <w:bCs/>
              </w:rPr>
              <w:t>}</w:t>
            </w:r>
            <w:r w:rsidRPr="00433F12">
              <w:rPr>
                <w:rFonts w:ascii="Times New Roman" w:hAnsi="Times New Roman"/>
                <w:bCs/>
              </w:rPr>
              <w:t>.</w:t>
            </w:r>
          </w:p>
          <w:p w14:paraId="6C360905" w14:textId="77777777" w:rsidR="00CB48CC" w:rsidRPr="0084012A" w:rsidRDefault="00CB48CC" w:rsidP="00CB48CC">
            <w:pPr>
              <w:pStyle w:val="BodyText1"/>
              <w:spacing w:line="240" w:lineRule="auto"/>
              <w:rPr>
                <w:rFonts w:ascii="Times New Roman" w:hAnsi="Times New Roman"/>
                <w:bCs/>
              </w:rPr>
            </w:pPr>
          </w:p>
        </w:tc>
      </w:tr>
      <w:tr w:rsidR="00CB48CC" w:rsidRPr="00FE002E" w14:paraId="49F39ED5" w14:textId="77777777" w:rsidTr="00E1595A">
        <w:trPr>
          <w:trHeight w:val="304"/>
        </w:trPr>
        <w:tc>
          <w:tcPr>
            <w:tcW w:w="1531" w:type="dxa"/>
            <w:tcBorders>
              <w:bottom w:val="single" w:sz="4" w:space="0" w:color="auto"/>
            </w:tcBorders>
          </w:tcPr>
          <w:p w14:paraId="078DD162" w14:textId="5F6C854D" w:rsidR="00CB48CC" w:rsidRPr="00FE002E" w:rsidRDefault="00CB48CC" w:rsidP="00CB48CC">
            <w:pPr>
              <w:pStyle w:val="BodyText1"/>
              <w:rPr>
                <w:rFonts w:ascii="Times New Roman" w:hAnsi="Times New Roman"/>
                <w:bCs/>
              </w:rPr>
            </w:pPr>
            <w:r>
              <w:rPr>
                <w:rFonts w:ascii="Times New Roman" w:hAnsi="Times New Roman"/>
                <w:bCs/>
              </w:rPr>
              <w:t>{</w:t>
            </w:r>
            <w:del w:id="1166" w:author="Author">
              <w:r w:rsidR="00AE2798">
                <w:rPr>
                  <w:rFonts w:ascii="Times New Roman" w:hAnsi="Times New Roman"/>
                  <w:bCs/>
                </w:rPr>
                <w:delText>230</w:delText>
              </w:r>
              <w:r w:rsidR="00F71081">
                <w:rPr>
                  <w:rFonts w:ascii="Times New Roman" w:hAnsi="Times New Roman"/>
                  <w:bCs/>
                </w:rPr>
                <w:delText>;010</w:delText>
              </w:r>
            </w:del>
            <w:ins w:id="1167" w:author="Author">
              <w:r w:rsidR="009573B2">
                <w:rPr>
                  <w:rFonts w:ascii="Times New Roman" w:hAnsi="Times New Roman"/>
                  <w:bCs/>
                </w:rPr>
                <w:t>0</w:t>
              </w:r>
              <w:r>
                <w:rPr>
                  <w:rFonts w:ascii="Times New Roman" w:hAnsi="Times New Roman"/>
                  <w:bCs/>
                </w:rPr>
                <w:t>230;</w:t>
              </w:r>
              <w:r w:rsidR="009573B2">
                <w:rPr>
                  <w:rFonts w:ascii="Times New Roman" w:hAnsi="Times New Roman"/>
                  <w:bCs/>
                </w:rPr>
                <w:t>0</w:t>
              </w:r>
              <w:r>
                <w:rPr>
                  <w:rFonts w:ascii="Times New Roman" w:hAnsi="Times New Roman"/>
                  <w:bCs/>
                </w:rPr>
                <w:t>010</w:t>
              </w:r>
            </w:ins>
            <w:r>
              <w:rPr>
                <w:rFonts w:ascii="Times New Roman" w:hAnsi="Times New Roman"/>
                <w:bCs/>
              </w:rPr>
              <w:t>}</w:t>
            </w:r>
          </w:p>
        </w:tc>
        <w:tc>
          <w:tcPr>
            <w:tcW w:w="7590" w:type="dxa"/>
            <w:gridSpan w:val="3"/>
            <w:tcBorders>
              <w:bottom w:val="single" w:sz="4" w:space="0" w:color="auto"/>
            </w:tcBorders>
          </w:tcPr>
          <w:p w14:paraId="66A65253" w14:textId="77777777" w:rsidR="00CB48CC" w:rsidRDefault="00CB48CC" w:rsidP="00CB48CC">
            <w:pPr>
              <w:pStyle w:val="BodyText1"/>
              <w:spacing w:line="240" w:lineRule="auto"/>
              <w:rPr>
                <w:rFonts w:ascii="Times New Roman" w:hAnsi="Times New Roman"/>
                <w:bCs/>
              </w:rPr>
            </w:pPr>
            <w:r w:rsidRPr="0015641F">
              <w:rPr>
                <w:rFonts w:ascii="Times New Roman" w:hAnsi="Times New Roman"/>
                <w:b/>
                <w:bCs/>
              </w:rPr>
              <w:t>Adjustments for SFT sales accounting transactions</w:t>
            </w:r>
          </w:p>
          <w:p w14:paraId="15B11D10" w14:textId="77777777" w:rsidR="00CB48CC" w:rsidRDefault="00CB48CC" w:rsidP="00CB48CC">
            <w:pPr>
              <w:pStyle w:val="BodyText1"/>
              <w:spacing w:line="240" w:lineRule="auto"/>
              <w:rPr>
                <w:rFonts w:ascii="Times New Roman" w:hAnsi="Times New Roman"/>
                <w:bCs/>
              </w:rPr>
            </w:pPr>
          </w:p>
          <w:p w14:paraId="46B4994C" w14:textId="6142D21B" w:rsidR="00CB48CC" w:rsidRDefault="00CB48CC" w:rsidP="00CB48CC">
            <w:pPr>
              <w:pStyle w:val="BodyText1"/>
              <w:spacing w:line="240" w:lineRule="auto"/>
              <w:rPr>
                <w:rFonts w:ascii="Times New Roman" w:hAnsi="Times New Roman"/>
                <w:bCs/>
              </w:rPr>
            </w:pPr>
            <w:r>
              <w:rPr>
                <w:rFonts w:ascii="Times New Roman" w:hAnsi="Times New Roman"/>
                <w:bCs/>
              </w:rPr>
              <w:lastRenderedPageBreak/>
              <w:t xml:space="preserve">Article </w:t>
            </w:r>
            <w:del w:id="1168" w:author="Author">
              <w:r w:rsidR="00AE2798">
                <w:rPr>
                  <w:rFonts w:ascii="Times New Roman" w:hAnsi="Times New Roman"/>
                  <w:bCs/>
                </w:rPr>
                <w:delText>429b(5) of the</w:delText>
              </w:r>
            </w:del>
            <w:ins w:id="1169" w:author="Author">
              <w:r>
                <w:rPr>
                  <w:rFonts w:ascii="Times New Roman" w:hAnsi="Times New Roman"/>
                  <w:bCs/>
                </w:rPr>
                <w:t>429e(6)</w:t>
              </w:r>
            </w:ins>
            <w:r>
              <w:rPr>
                <w:rFonts w:ascii="Times New Roman" w:hAnsi="Times New Roman"/>
                <w:bCs/>
              </w:rPr>
              <w:t xml:space="preserve"> </w:t>
            </w:r>
            <w:r w:rsidR="00684733">
              <w:rPr>
                <w:rFonts w:ascii="Times New Roman" w:hAnsi="Times New Roman"/>
                <w:bCs/>
              </w:rPr>
              <w:t>CRR</w:t>
            </w:r>
          </w:p>
          <w:p w14:paraId="1969D214" w14:textId="77777777" w:rsidR="00CB48CC" w:rsidRDefault="00CB48CC" w:rsidP="00CB48CC">
            <w:pPr>
              <w:pStyle w:val="BodyText1"/>
              <w:spacing w:line="240" w:lineRule="auto"/>
              <w:rPr>
                <w:rFonts w:ascii="Times New Roman" w:hAnsi="Times New Roman"/>
                <w:bCs/>
              </w:rPr>
            </w:pPr>
          </w:p>
          <w:p w14:paraId="0BACF819" w14:textId="77777777" w:rsidR="00CB48CC" w:rsidRDefault="00CB48CC" w:rsidP="00CB48CC">
            <w:pPr>
              <w:pStyle w:val="BodyText1"/>
              <w:spacing w:line="240" w:lineRule="auto"/>
              <w:rPr>
                <w:rFonts w:ascii="Times New Roman" w:hAnsi="Times New Roman"/>
                <w:bCs/>
              </w:rPr>
            </w:pPr>
            <w:r w:rsidRPr="00433F12">
              <w:rPr>
                <w:rFonts w:ascii="Times New Roman" w:hAnsi="Times New Roman"/>
                <w:bCs/>
              </w:rPr>
              <w:t>The v</w:t>
            </w:r>
            <w:r>
              <w:rPr>
                <w:rFonts w:ascii="Times New Roman" w:hAnsi="Times New Roman"/>
                <w:bCs/>
              </w:rPr>
              <w:t>alue of securities lent in a repurchase transaction</w:t>
            </w:r>
            <w:r w:rsidRPr="00433F12">
              <w:rPr>
                <w:rFonts w:ascii="Times New Roman" w:hAnsi="Times New Roman"/>
                <w:bCs/>
              </w:rPr>
              <w:t xml:space="preserve"> that are derecognised due to a sales accounting transaction</w:t>
            </w:r>
            <w:r>
              <w:rPr>
                <w:rFonts w:ascii="Times New Roman" w:hAnsi="Times New Roman"/>
                <w:bCs/>
              </w:rPr>
              <w:t xml:space="preserve"> under the applicable accounting framework.</w:t>
            </w:r>
          </w:p>
          <w:p w14:paraId="05B69EB8" w14:textId="77777777" w:rsidR="00CB48CC" w:rsidRPr="0084012A" w:rsidRDefault="00CB48CC" w:rsidP="00CB48CC">
            <w:pPr>
              <w:pStyle w:val="BodyText1"/>
              <w:spacing w:line="240" w:lineRule="auto"/>
              <w:rPr>
                <w:rFonts w:ascii="Times New Roman" w:hAnsi="Times New Roman"/>
                <w:bCs/>
              </w:rPr>
            </w:pPr>
          </w:p>
        </w:tc>
      </w:tr>
      <w:tr w:rsidR="00CB48CC" w:rsidRPr="00FE002E" w14:paraId="5CBC395D" w14:textId="77777777" w:rsidTr="00E1595A">
        <w:trPr>
          <w:trHeight w:val="304"/>
          <w:ins w:id="1170" w:author="Author"/>
        </w:trPr>
        <w:tc>
          <w:tcPr>
            <w:tcW w:w="1531" w:type="dxa"/>
            <w:tcBorders>
              <w:bottom w:val="single" w:sz="4" w:space="0" w:color="auto"/>
            </w:tcBorders>
          </w:tcPr>
          <w:p w14:paraId="22212EBE" w14:textId="01A07AD0" w:rsidR="00CB48CC" w:rsidRDefault="00CB48CC" w:rsidP="00CB48CC">
            <w:pPr>
              <w:pStyle w:val="BodyText1"/>
              <w:rPr>
                <w:ins w:id="1171" w:author="Author"/>
                <w:rFonts w:ascii="Times New Roman" w:hAnsi="Times New Roman"/>
                <w:bCs/>
              </w:rPr>
            </w:pPr>
            <w:ins w:id="1172" w:author="Author">
              <w:r>
                <w:rPr>
                  <w:rFonts w:ascii="Times New Roman" w:hAnsi="Times New Roman"/>
                  <w:bCs/>
                </w:rPr>
                <w:lastRenderedPageBreak/>
                <w:t>{</w:t>
              </w:r>
              <w:r w:rsidR="009573B2">
                <w:rPr>
                  <w:rFonts w:ascii="Times New Roman" w:hAnsi="Times New Roman"/>
                  <w:bCs/>
                </w:rPr>
                <w:t>0</w:t>
              </w:r>
              <w:r>
                <w:rPr>
                  <w:rFonts w:ascii="Times New Roman" w:hAnsi="Times New Roman"/>
                  <w:bCs/>
                </w:rPr>
                <w:t>235;</w:t>
              </w:r>
              <w:r w:rsidR="009573B2">
                <w:rPr>
                  <w:rFonts w:ascii="Times New Roman" w:hAnsi="Times New Roman"/>
                  <w:bCs/>
                </w:rPr>
                <w:t>0</w:t>
              </w:r>
              <w:r>
                <w:rPr>
                  <w:rFonts w:ascii="Times New Roman" w:hAnsi="Times New Roman"/>
                  <w:bCs/>
                </w:rPr>
                <w:t>010}</w:t>
              </w:r>
            </w:ins>
          </w:p>
        </w:tc>
        <w:tc>
          <w:tcPr>
            <w:tcW w:w="7590" w:type="dxa"/>
            <w:gridSpan w:val="3"/>
            <w:tcBorders>
              <w:bottom w:val="single" w:sz="4" w:space="0" w:color="auto"/>
            </w:tcBorders>
          </w:tcPr>
          <w:p w14:paraId="6E0AEEEF" w14:textId="77777777" w:rsidR="00CB48CC" w:rsidRDefault="00CB48CC" w:rsidP="00CB48CC">
            <w:pPr>
              <w:pStyle w:val="BodyText1"/>
              <w:spacing w:line="240" w:lineRule="auto"/>
              <w:rPr>
                <w:ins w:id="1173" w:author="Author"/>
                <w:rFonts w:ascii="Times New Roman" w:hAnsi="Times New Roman"/>
                <w:b/>
                <w:bCs/>
              </w:rPr>
            </w:pPr>
            <w:ins w:id="1174" w:author="Author">
              <w:r w:rsidRPr="00790554">
                <w:rPr>
                  <w:rFonts w:ascii="Times New Roman" w:hAnsi="Times New Roman"/>
                  <w:b/>
                  <w:bCs/>
                </w:rPr>
                <w:t>(-) Reduction of</w:t>
              </w:r>
              <w:r w:rsidR="00131C70">
                <w:rPr>
                  <w:rFonts w:ascii="Times New Roman" w:hAnsi="Times New Roman"/>
                  <w:b/>
                  <w:bCs/>
                </w:rPr>
                <w:t xml:space="preserve"> the exposure value of</w:t>
              </w:r>
              <w:r w:rsidRPr="00790554">
                <w:rPr>
                  <w:rFonts w:ascii="Times New Roman" w:hAnsi="Times New Roman"/>
                  <w:b/>
                  <w:bCs/>
                </w:rPr>
                <w:t xml:space="preserve"> pre-financing or intermediate loans </w:t>
              </w:r>
            </w:ins>
          </w:p>
          <w:p w14:paraId="347D44B4" w14:textId="77777777" w:rsidR="00131C70" w:rsidRDefault="00131C70" w:rsidP="00CB48CC">
            <w:pPr>
              <w:pStyle w:val="BodyText1"/>
              <w:spacing w:line="240" w:lineRule="auto"/>
              <w:rPr>
                <w:ins w:id="1175" w:author="Author"/>
                <w:rFonts w:ascii="Times New Roman" w:hAnsi="Times New Roman"/>
                <w:b/>
                <w:bCs/>
              </w:rPr>
            </w:pPr>
          </w:p>
          <w:p w14:paraId="44C18D39" w14:textId="0F9969BC" w:rsidR="00131C70" w:rsidRDefault="00131C70" w:rsidP="00131C70">
            <w:pPr>
              <w:pStyle w:val="BodyText1"/>
              <w:spacing w:line="240" w:lineRule="auto"/>
              <w:rPr>
                <w:ins w:id="1176" w:author="Author"/>
                <w:rFonts w:ascii="Times New Roman" w:hAnsi="Times New Roman"/>
                <w:bCs/>
              </w:rPr>
            </w:pPr>
            <w:ins w:id="1177" w:author="Author">
              <w:r>
                <w:rPr>
                  <w:rFonts w:ascii="Times New Roman" w:hAnsi="Times New Roman"/>
                  <w:bCs/>
                </w:rPr>
                <w:t xml:space="preserve">Article 429(8) </w:t>
              </w:r>
              <w:r w:rsidR="00684733">
                <w:rPr>
                  <w:rFonts w:ascii="Times New Roman" w:hAnsi="Times New Roman"/>
                  <w:bCs/>
                </w:rPr>
                <w:t>CRR</w:t>
              </w:r>
              <w:r>
                <w:rPr>
                  <w:rFonts w:ascii="Times New Roman" w:hAnsi="Times New Roman"/>
                  <w:bCs/>
                </w:rPr>
                <w:t>.</w:t>
              </w:r>
            </w:ins>
          </w:p>
          <w:p w14:paraId="5053A9C2" w14:textId="77777777" w:rsidR="00131C70" w:rsidRDefault="00131C70" w:rsidP="00131C70">
            <w:pPr>
              <w:pStyle w:val="BodyText1"/>
              <w:spacing w:line="240" w:lineRule="auto"/>
              <w:rPr>
                <w:ins w:id="1178" w:author="Author"/>
                <w:rFonts w:ascii="Times New Roman" w:hAnsi="Times New Roman"/>
                <w:bCs/>
              </w:rPr>
            </w:pPr>
          </w:p>
          <w:p w14:paraId="34A46074" w14:textId="0B79FE1C" w:rsidR="00131C70" w:rsidRDefault="00131C70" w:rsidP="00131C70">
            <w:pPr>
              <w:pStyle w:val="BodyText1"/>
              <w:rPr>
                <w:ins w:id="1179" w:author="Author"/>
                <w:rFonts w:ascii="Times New Roman" w:hAnsi="Times New Roman"/>
                <w:bCs/>
              </w:rPr>
            </w:pPr>
            <w:ins w:id="1180" w:author="Author">
              <w:r w:rsidRPr="00131C70">
                <w:rPr>
                  <w:rFonts w:ascii="Times New Roman" w:hAnsi="Times New Roman"/>
                  <w:bCs/>
                </w:rPr>
                <w:t xml:space="preserve">The amount reduced from the exposure value of a pre-financing loan or an intermediate loan, in accordance with Article 429(8) </w:t>
              </w:r>
              <w:r w:rsidR="00684733">
                <w:rPr>
                  <w:rFonts w:ascii="Times New Roman" w:hAnsi="Times New Roman"/>
                  <w:bCs/>
                </w:rPr>
                <w:t>CRR</w:t>
              </w:r>
              <w:r w:rsidRPr="00131C70">
                <w:rPr>
                  <w:rFonts w:ascii="Times New Roman" w:hAnsi="Times New Roman"/>
                  <w:bCs/>
                </w:rPr>
                <w:t>.</w:t>
              </w:r>
            </w:ins>
          </w:p>
          <w:p w14:paraId="211507FA" w14:textId="77777777" w:rsidR="00131C70" w:rsidRPr="00131C70" w:rsidRDefault="00131C70" w:rsidP="00131C70">
            <w:pPr>
              <w:pStyle w:val="BodyText1"/>
              <w:rPr>
                <w:ins w:id="1181" w:author="Author"/>
                <w:rFonts w:ascii="Times New Roman" w:hAnsi="Times New Roman"/>
                <w:bCs/>
              </w:rPr>
            </w:pPr>
          </w:p>
          <w:p w14:paraId="3EDFC063" w14:textId="62161D1C" w:rsidR="002662F0" w:rsidRDefault="002662F0" w:rsidP="002662F0">
            <w:pPr>
              <w:pStyle w:val="BodyText1"/>
              <w:spacing w:line="240" w:lineRule="auto"/>
              <w:rPr>
                <w:ins w:id="1182" w:author="Author"/>
                <w:rFonts w:ascii="Times New Roman" w:hAnsi="Times New Roman"/>
                <w:bCs/>
              </w:rPr>
            </w:pPr>
            <w:ins w:id="1183" w:author="Author">
              <w:r w:rsidRPr="00433F12">
                <w:rPr>
                  <w:rFonts w:ascii="Times New Roman" w:hAnsi="Times New Roman"/>
                  <w:bCs/>
                </w:rPr>
                <w:t xml:space="preserve">The amount reported </w:t>
              </w:r>
              <w:r>
                <w:rPr>
                  <w:rFonts w:ascii="Times New Roman" w:hAnsi="Times New Roman"/>
                  <w:bCs/>
                </w:rPr>
                <w:t>shall</w:t>
              </w:r>
              <w:r w:rsidRPr="00433F12">
                <w:rPr>
                  <w:rFonts w:ascii="Times New Roman" w:hAnsi="Times New Roman"/>
                  <w:bCs/>
                </w:rPr>
                <w:t xml:space="preserve"> </w:t>
              </w:r>
              <w:r>
                <w:rPr>
                  <w:rFonts w:ascii="Times New Roman" w:hAnsi="Times New Roman"/>
                  <w:bCs/>
                </w:rPr>
                <w:t xml:space="preserve">be included in the other assets reported in </w:t>
              </w:r>
              <w:r w:rsidRPr="00FE002E">
                <w:rPr>
                  <w:rFonts w:ascii="Times New Roman" w:hAnsi="Times New Roman"/>
                  <w:bCs/>
                </w:rPr>
                <w:t>{</w:t>
              </w:r>
              <w:r w:rsidR="001F6203">
                <w:rPr>
                  <w:rFonts w:ascii="Times New Roman" w:hAnsi="Times New Roman"/>
                  <w:bCs/>
                </w:rPr>
                <w:t>0</w:t>
              </w:r>
              <w:r w:rsidRPr="00FE002E">
                <w:rPr>
                  <w:rFonts w:ascii="Times New Roman" w:hAnsi="Times New Roman"/>
                  <w:bCs/>
                </w:rPr>
                <w:t>1</w:t>
              </w:r>
              <w:r>
                <w:rPr>
                  <w:rFonts w:ascii="Times New Roman" w:hAnsi="Times New Roman"/>
                  <w:bCs/>
                </w:rPr>
                <w:t>9</w:t>
              </w:r>
              <w:r w:rsidRPr="00FE002E">
                <w:rPr>
                  <w:rFonts w:ascii="Times New Roman" w:hAnsi="Times New Roman"/>
                  <w:bCs/>
                </w:rPr>
                <w:t>0</w:t>
              </w:r>
              <w:r w:rsidR="001F6203">
                <w:rPr>
                  <w:rFonts w:ascii="Times New Roman" w:hAnsi="Times New Roman"/>
                  <w:bCs/>
                </w:rPr>
                <w:t>;0</w:t>
              </w:r>
              <w:r>
                <w:rPr>
                  <w:rFonts w:ascii="Times New Roman" w:hAnsi="Times New Roman"/>
                  <w:bCs/>
                </w:rPr>
                <w:t>0</w:t>
              </w:r>
              <w:r w:rsidRPr="00FE002E">
                <w:rPr>
                  <w:rFonts w:ascii="Times New Roman" w:hAnsi="Times New Roman"/>
                  <w:bCs/>
                </w:rPr>
                <w:t>1</w:t>
              </w:r>
              <w:r>
                <w:rPr>
                  <w:rFonts w:ascii="Times New Roman" w:hAnsi="Times New Roman"/>
                  <w:bCs/>
                </w:rPr>
                <w:t>0</w:t>
              </w:r>
              <w:r w:rsidRPr="00FE002E">
                <w:rPr>
                  <w:rFonts w:ascii="Times New Roman" w:hAnsi="Times New Roman"/>
                  <w:bCs/>
                </w:rPr>
                <w:t>}</w:t>
              </w:r>
              <w:r w:rsidRPr="00433F12">
                <w:rPr>
                  <w:rFonts w:ascii="Times New Roman" w:hAnsi="Times New Roman"/>
                  <w:bCs/>
                </w:rPr>
                <w:t>.</w:t>
              </w:r>
            </w:ins>
          </w:p>
          <w:p w14:paraId="28E46325" w14:textId="77777777" w:rsidR="00131C70" w:rsidRDefault="00131C70" w:rsidP="00CB48CC">
            <w:pPr>
              <w:pStyle w:val="BodyText1"/>
              <w:spacing w:line="240" w:lineRule="auto"/>
              <w:rPr>
                <w:ins w:id="1184" w:author="Author"/>
                <w:rFonts w:ascii="Times New Roman" w:hAnsi="Times New Roman"/>
                <w:b/>
                <w:bCs/>
              </w:rPr>
            </w:pPr>
          </w:p>
        </w:tc>
      </w:tr>
      <w:tr w:rsidR="00CB48CC" w:rsidRPr="00FE002E" w14:paraId="18C57782" w14:textId="77777777" w:rsidTr="00E1595A">
        <w:trPr>
          <w:trHeight w:val="304"/>
        </w:trPr>
        <w:tc>
          <w:tcPr>
            <w:tcW w:w="1531" w:type="dxa"/>
            <w:tcBorders>
              <w:bottom w:val="single" w:sz="4" w:space="0" w:color="auto"/>
            </w:tcBorders>
          </w:tcPr>
          <w:p w14:paraId="3BF18418" w14:textId="5B834EAB" w:rsidR="00CB48CC" w:rsidRPr="00FE002E" w:rsidRDefault="00CB48CC" w:rsidP="00CB48CC">
            <w:pPr>
              <w:pStyle w:val="BodyText1"/>
              <w:rPr>
                <w:rFonts w:ascii="Times New Roman" w:hAnsi="Times New Roman"/>
                <w:bCs/>
              </w:rPr>
            </w:pPr>
            <w:r>
              <w:rPr>
                <w:rFonts w:ascii="Times New Roman" w:hAnsi="Times New Roman"/>
                <w:bCs/>
              </w:rPr>
              <w:t>{</w:t>
            </w:r>
            <w:del w:id="1185" w:author="Author">
              <w:r w:rsidR="00AE2798">
                <w:rPr>
                  <w:rFonts w:ascii="Times New Roman" w:hAnsi="Times New Roman"/>
                  <w:bCs/>
                </w:rPr>
                <w:delText>240</w:delText>
              </w:r>
              <w:r w:rsidR="00F71081">
                <w:rPr>
                  <w:rFonts w:ascii="Times New Roman" w:hAnsi="Times New Roman"/>
                  <w:bCs/>
                </w:rPr>
                <w:delText>;010</w:delText>
              </w:r>
            </w:del>
            <w:ins w:id="1186" w:author="Author">
              <w:r w:rsidR="009573B2">
                <w:rPr>
                  <w:rFonts w:ascii="Times New Roman" w:hAnsi="Times New Roman"/>
                  <w:bCs/>
                </w:rPr>
                <w:t>0</w:t>
              </w:r>
              <w:r>
                <w:rPr>
                  <w:rFonts w:ascii="Times New Roman" w:hAnsi="Times New Roman"/>
                  <w:bCs/>
                </w:rPr>
                <w:t>240;</w:t>
              </w:r>
              <w:r w:rsidR="009573B2">
                <w:rPr>
                  <w:rFonts w:ascii="Times New Roman" w:hAnsi="Times New Roman"/>
                  <w:bCs/>
                </w:rPr>
                <w:t>0</w:t>
              </w:r>
              <w:r>
                <w:rPr>
                  <w:rFonts w:ascii="Times New Roman" w:hAnsi="Times New Roman"/>
                  <w:bCs/>
                </w:rPr>
                <w:t>010</w:t>
              </w:r>
            </w:ins>
            <w:r>
              <w:rPr>
                <w:rFonts w:ascii="Times New Roman" w:hAnsi="Times New Roman"/>
                <w:bCs/>
              </w:rPr>
              <w:t>}</w:t>
            </w:r>
          </w:p>
        </w:tc>
        <w:tc>
          <w:tcPr>
            <w:tcW w:w="7590" w:type="dxa"/>
            <w:gridSpan w:val="3"/>
            <w:tcBorders>
              <w:bottom w:val="single" w:sz="4" w:space="0" w:color="auto"/>
            </w:tcBorders>
          </w:tcPr>
          <w:p w14:paraId="3B65685B" w14:textId="77777777" w:rsidR="00CB48CC" w:rsidRDefault="00CB48CC" w:rsidP="00CB48CC">
            <w:pPr>
              <w:pStyle w:val="BodyText1"/>
              <w:spacing w:line="240" w:lineRule="auto"/>
              <w:rPr>
                <w:rFonts w:ascii="Times New Roman" w:hAnsi="Times New Roman"/>
                <w:bCs/>
              </w:rPr>
            </w:pPr>
            <w:r>
              <w:rPr>
                <w:rFonts w:ascii="Times New Roman" w:hAnsi="Times New Roman"/>
                <w:b/>
                <w:bCs/>
              </w:rPr>
              <w:t xml:space="preserve">(-) </w:t>
            </w:r>
            <w:r w:rsidRPr="00721469">
              <w:rPr>
                <w:rFonts w:ascii="Times New Roman" w:hAnsi="Times New Roman"/>
                <w:b/>
                <w:bCs/>
              </w:rPr>
              <w:t>Fiduciary assets</w:t>
            </w:r>
          </w:p>
          <w:p w14:paraId="3C614A85" w14:textId="77777777" w:rsidR="00CB48CC" w:rsidRDefault="00CB48CC" w:rsidP="00CB48CC">
            <w:pPr>
              <w:pStyle w:val="BodyText1"/>
              <w:spacing w:line="240" w:lineRule="auto"/>
              <w:rPr>
                <w:rFonts w:ascii="Times New Roman" w:hAnsi="Times New Roman"/>
                <w:bCs/>
              </w:rPr>
            </w:pPr>
          </w:p>
          <w:p w14:paraId="7B749386" w14:textId="576DCF6F" w:rsidR="00CB48CC" w:rsidRDefault="00520E26" w:rsidP="00CB48CC">
            <w:pPr>
              <w:pStyle w:val="BodyText1"/>
              <w:spacing w:line="240" w:lineRule="auto"/>
              <w:rPr>
                <w:rFonts w:ascii="Times New Roman" w:hAnsi="Times New Roman"/>
                <w:bCs/>
              </w:rPr>
            </w:pPr>
            <w:ins w:id="1187" w:author="Author">
              <w:r>
                <w:rPr>
                  <w:rFonts w:ascii="Times New Roman" w:hAnsi="Times New Roman"/>
                  <w:bCs/>
                </w:rPr>
                <w:t>Point (</w:t>
              </w:r>
              <w:proofErr w:type="spellStart"/>
              <w:r>
                <w:rPr>
                  <w:rFonts w:ascii="Times New Roman" w:hAnsi="Times New Roman"/>
                  <w:bCs/>
                </w:rPr>
                <w:t>i</w:t>
              </w:r>
              <w:proofErr w:type="spellEnd"/>
              <w:r>
                <w:rPr>
                  <w:rFonts w:ascii="Times New Roman" w:hAnsi="Times New Roman"/>
                  <w:bCs/>
                </w:rPr>
                <w:t xml:space="preserve">) of </w:t>
              </w:r>
            </w:ins>
            <w:r w:rsidR="00CB48CC">
              <w:rPr>
                <w:rFonts w:ascii="Times New Roman" w:hAnsi="Times New Roman"/>
                <w:bCs/>
              </w:rPr>
              <w:t xml:space="preserve">Article </w:t>
            </w:r>
            <w:del w:id="1188" w:author="Author">
              <w:r w:rsidR="00AE2798">
                <w:rPr>
                  <w:rFonts w:ascii="Times New Roman" w:hAnsi="Times New Roman"/>
                  <w:bCs/>
                </w:rPr>
                <w:delText xml:space="preserve">429(13) of the </w:delText>
              </w:r>
            </w:del>
            <w:ins w:id="1189" w:author="Author">
              <w:r w:rsidR="00CB48CC">
                <w:rPr>
                  <w:rFonts w:ascii="Times New Roman" w:hAnsi="Times New Roman"/>
                  <w:bCs/>
                </w:rPr>
                <w:t xml:space="preserve">429a(1) </w:t>
              </w:r>
            </w:ins>
            <w:r w:rsidR="00684733">
              <w:rPr>
                <w:rFonts w:ascii="Times New Roman" w:hAnsi="Times New Roman"/>
                <w:bCs/>
              </w:rPr>
              <w:t>CRR</w:t>
            </w:r>
          </w:p>
          <w:p w14:paraId="424C7942" w14:textId="77777777" w:rsidR="00CB48CC" w:rsidRDefault="00CB48CC" w:rsidP="00CB48CC">
            <w:pPr>
              <w:pStyle w:val="BodyText1"/>
              <w:spacing w:line="240" w:lineRule="auto"/>
              <w:rPr>
                <w:rFonts w:ascii="Times New Roman" w:hAnsi="Times New Roman"/>
                <w:bCs/>
              </w:rPr>
            </w:pPr>
          </w:p>
          <w:p w14:paraId="0AD4C34E" w14:textId="0B012CF5" w:rsidR="00CB48CC" w:rsidRDefault="00CB48CC">
            <w:pPr>
              <w:pStyle w:val="BodyText1"/>
              <w:rPr>
                <w:rFonts w:ascii="Times New Roman" w:hAnsi="Times New Roman"/>
                <w:bCs/>
              </w:rPr>
              <w:pPrChange w:id="1190" w:author="Author">
                <w:pPr>
                  <w:pStyle w:val="BodyText1"/>
                  <w:spacing w:line="240" w:lineRule="auto"/>
                </w:pPr>
              </w:pPrChange>
            </w:pPr>
            <w:r w:rsidRPr="00FE002E">
              <w:rPr>
                <w:rFonts w:ascii="Times New Roman" w:hAnsi="Times New Roman"/>
                <w:bCs/>
              </w:rPr>
              <w:t xml:space="preserve">The value </w:t>
            </w:r>
            <w:r>
              <w:rPr>
                <w:rFonts w:ascii="Times New Roman" w:hAnsi="Times New Roman"/>
                <w:bCs/>
              </w:rPr>
              <w:t xml:space="preserve">of </w:t>
            </w:r>
            <w:r w:rsidRPr="00FE002E">
              <w:rPr>
                <w:rFonts w:ascii="Times New Roman" w:hAnsi="Times New Roman"/>
                <w:bCs/>
              </w:rPr>
              <w:t xml:space="preserve">fiduciary </w:t>
            </w:r>
            <w:r>
              <w:rPr>
                <w:rFonts w:ascii="Times New Roman" w:hAnsi="Times New Roman"/>
                <w:bCs/>
              </w:rPr>
              <w:t>assets</w:t>
            </w:r>
            <w:r w:rsidRPr="00FE002E">
              <w:rPr>
                <w:rFonts w:ascii="Times New Roman" w:hAnsi="Times New Roman"/>
                <w:bCs/>
              </w:rPr>
              <w:t xml:space="preserve"> </w:t>
            </w:r>
            <w:r w:rsidRPr="00433F12">
              <w:rPr>
                <w:rFonts w:ascii="Times New Roman" w:hAnsi="Times New Roman"/>
                <w:bCs/>
              </w:rPr>
              <w:t xml:space="preserve">that </w:t>
            </w:r>
            <w:ins w:id="1191" w:author="Author">
              <w:r>
                <w:rPr>
                  <w:rFonts w:ascii="Times New Roman" w:hAnsi="Times New Roman"/>
                  <w:bCs/>
                </w:rPr>
                <w:t xml:space="preserve">are </w:t>
              </w:r>
              <w:r w:rsidRPr="00011BC9">
                <w:rPr>
                  <w:rFonts w:ascii="Times New Roman" w:hAnsi="Times New Roman"/>
                  <w:bCs/>
                </w:rPr>
                <w:t>recognised on the institution's balance sheet by national</w:t>
              </w:r>
              <w:r>
                <w:rPr>
                  <w:rFonts w:ascii="Times New Roman" w:hAnsi="Times New Roman"/>
                  <w:bCs/>
                </w:rPr>
                <w:t xml:space="preserve"> </w:t>
              </w:r>
              <w:r w:rsidRPr="00011BC9">
                <w:rPr>
                  <w:rFonts w:ascii="Times New Roman" w:hAnsi="Times New Roman"/>
                  <w:bCs/>
                </w:rPr>
                <w:t>generally accepted accounting principles</w:t>
              </w:r>
              <w:r>
                <w:rPr>
                  <w:rFonts w:ascii="Times New Roman" w:hAnsi="Times New Roman"/>
                  <w:bCs/>
                </w:rPr>
                <w:t>,</w:t>
              </w:r>
              <w:r w:rsidRPr="00011BC9">
                <w:rPr>
                  <w:rFonts w:ascii="Times New Roman" w:hAnsi="Times New Roman"/>
                  <w:bCs/>
                </w:rPr>
                <w:t xml:space="preserve"> </w:t>
              </w:r>
            </w:ins>
            <w:r w:rsidRPr="00433F12">
              <w:rPr>
                <w:rFonts w:ascii="Times New Roman" w:hAnsi="Times New Roman"/>
                <w:bCs/>
              </w:rPr>
              <w:t xml:space="preserve">meet the </w:t>
            </w:r>
            <w:del w:id="1192" w:author="Author">
              <w:r w:rsidR="00AE2798" w:rsidRPr="00433F12">
                <w:rPr>
                  <w:rFonts w:ascii="Times New Roman" w:hAnsi="Times New Roman"/>
                  <w:bCs/>
                </w:rPr>
                <w:delText>IAS 39</w:delText>
              </w:r>
            </w:del>
            <w:ins w:id="1193" w:author="Author">
              <w:r>
                <w:rPr>
                  <w:rFonts w:ascii="Times New Roman" w:hAnsi="Times New Roman"/>
                  <w:bCs/>
                </w:rPr>
                <w:t>IFRS9</w:t>
              </w:r>
            </w:ins>
            <w:r w:rsidRPr="00433F12">
              <w:rPr>
                <w:rFonts w:ascii="Times New Roman" w:hAnsi="Times New Roman"/>
                <w:bCs/>
              </w:rPr>
              <w:t xml:space="preserve"> criteria for </w:t>
            </w:r>
            <w:del w:id="1194" w:author="Author">
              <w:r w:rsidR="00AE2798" w:rsidRPr="00433F12">
                <w:rPr>
                  <w:rFonts w:ascii="Times New Roman" w:hAnsi="Times New Roman"/>
                  <w:bCs/>
                </w:rPr>
                <w:delText>derecognition</w:delText>
              </w:r>
            </w:del>
            <w:ins w:id="1195" w:author="Author">
              <w:r w:rsidR="00FB3007">
                <w:rPr>
                  <w:rFonts w:ascii="Times New Roman" w:hAnsi="Times New Roman"/>
                  <w:bCs/>
                </w:rPr>
                <w:t>non-</w:t>
              </w:r>
              <w:r w:rsidRPr="00433F12">
                <w:rPr>
                  <w:rFonts w:ascii="Times New Roman" w:hAnsi="Times New Roman"/>
                  <w:bCs/>
                </w:rPr>
                <w:t>recognition</w:t>
              </w:r>
            </w:ins>
            <w:r w:rsidRPr="00433F12">
              <w:rPr>
                <w:rFonts w:ascii="Times New Roman" w:hAnsi="Times New Roman"/>
                <w:bCs/>
              </w:rPr>
              <w:t xml:space="preserve"> and, where </w:t>
            </w:r>
            <w:r w:rsidRPr="00C73CFF">
              <w:rPr>
                <w:rFonts w:ascii="Times New Roman" w:hAnsi="Times New Roman"/>
                <w:bCs/>
              </w:rPr>
              <w:t xml:space="preserve">applicable, IFRS 10 for </w:t>
            </w:r>
            <w:del w:id="1196" w:author="Author">
              <w:r w:rsidR="00AE2798" w:rsidRPr="00433F12">
                <w:rPr>
                  <w:rFonts w:ascii="Times New Roman" w:hAnsi="Times New Roman"/>
                  <w:bCs/>
                </w:rPr>
                <w:delText>deconsolidation</w:delText>
              </w:r>
            </w:del>
            <w:ins w:id="1197" w:author="Author">
              <w:r w:rsidR="00FB3007">
                <w:rPr>
                  <w:rFonts w:ascii="Times New Roman" w:hAnsi="Times New Roman"/>
                  <w:bCs/>
                </w:rPr>
                <w:t>non-</w:t>
              </w:r>
              <w:r w:rsidRPr="00C73CFF">
                <w:rPr>
                  <w:rFonts w:ascii="Times New Roman" w:hAnsi="Times New Roman"/>
                  <w:bCs/>
                </w:rPr>
                <w:t>consolidation</w:t>
              </w:r>
            </w:ins>
            <w:r w:rsidRPr="00C73CFF">
              <w:rPr>
                <w:rFonts w:ascii="Times New Roman" w:hAnsi="Times New Roman"/>
                <w:bCs/>
              </w:rPr>
              <w:t xml:space="preserve">, in accordance with </w:t>
            </w:r>
            <w:ins w:id="1198" w:author="Author">
              <w:r w:rsidR="00520E26">
                <w:rPr>
                  <w:rFonts w:ascii="Times New Roman" w:hAnsi="Times New Roman"/>
                  <w:bCs/>
                </w:rPr>
                <w:t>point (</w:t>
              </w:r>
              <w:proofErr w:type="spellStart"/>
              <w:r w:rsidR="00520E26">
                <w:rPr>
                  <w:rFonts w:ascii="Times New Roman" w:hAnsi="Times New Roman"/>
                  <w:bCs/>
                </w:rPr>
                <w:t>i</w:t>
              </w:r>
              <w:proofErr w:type="spellEnd"/>
              <w:r w:rsidR="00520E26">
                <w:rPr>
                  <w:rFonts w:ascii="Times New Roman" w:hAnsi="Times New Roman"/>
                  <w:bCs/>
                </w:rPr>
                <w:t xml:space="preserve">) of </w:t>
              </w:r>
            </w:ins>
            <w:r w:rsidRPr="00C73CFF">
              <w:rPr>
                <w:rFonts w:ascii="Times New Roman" w:hAnsi="Times New Roman"/>
                <w:bCs/>
              </w:rPr>
              <w:t xml:space="preserve">Article </w:t>
            </w:r>
            <w:del w:id="1199" w:author="Author">
              <w:r w:rsidR="00AE2798" w:rsidRPr="00FE002E">
                <w:rPr>
                  <w:rFonts w:ascii="Times New Roman" w:hAnsi="Times New Roman"/>
                  <w:bCs/>
                </w:rPr>
                <w:delText>429</w:delText>
              </w:r>
              <w:r w:rsidR="00AE2798">
                <w:rPr>
                  <w:rFonts w:ascii="Times New Roman" w:hAnsi="Times New Roman"/>
                  <w:bCs/>
                </w:rPr>
                <w:delText>(13</w:delText>
              </w:r>
              <w:r w:rsidR="00AE2798" w:rsidRPr="00FE002E">
                <w:rPr>
                  <w:rFonts w:ascii="Times New Roman" w:hAnsi="Times New Roman"/>
                  <w:bCs/>
                </w:rPr>
                <w:delText>) of the</w:delText>
              </w:r>
            </w:del>
            <w:ins w:id="1200" w:author="Author">
              <w:r w:rsidRPr="00C73CFF">
                <w:rPr>
                  <w:rFonts w:ascii="Times New Roman" w:hAnsi="Times New Roman"/>
                  <w:bCs/>
                </w:rPr>
                <w:t>429</w:t>
              </w:r>
              <w:r w:rsidRPr="00491D9A">
                <w:rPr>
                  <w:rFonts w:ascii="Times New Roman" w:hAnsi="Times New Roman"/>
                  <w:bCs/>
                </w:rPr>
                <w:t>a</w:t>
              </w:r>
              <w:r w:rsidR="00BB26C9">
                <w:rPr>
                  <w:rFonts w:ascii="Times New Roman" w:hAnsi="Times New Roman"/>
                  <w:bCs/>
                </w:rPr>
                <w:t>(1)</w:t>
              </w:r>
            </w:ins>
            <w:r w:rsidRPr="00D218E5">
              <w:rPr>
                <w:rFonts w:ascii="Times New Roman" w:hAnsi="Times New Roman"/>
                <w:bCs/>
              </w:rPr>
              <w:t xml:space="preserve"> </w:t>
            </w:r>
            <w:r w:rsidR="00684733">
              <w:rPr>
                <w:rFonts w:ascii="Times New Roman" w:hAnsi="Times New Roman"/>
                <w:bCs/>
              </w:rPr>
              <w:t>CRR</w:t>
            </w:r>
            <w:r w:rsidRPr="00D9327B">
              <w:rPr>
                <w:rFonts w:ascii="Times New Roman" w:hAnsi="Times New Roman"/>
                <w:bCs/>
              </w:rPr>
              <w:t xml:space="preserve">, </w:t>
            </w:r>
            <w:r w:rsidRPr="00C73CFF">
              <w:rPr>
                <w:rFonts w:ascii="Times New Roman" w:hAnsi="Times New Roman"/>
                <w:bCs/>
              </w:rPr>
              <w:t>assuming no accounting netting or other CRM effects (i.e. any effects of accounting netting or CRM that have affected the accounting value shall be reversed).</w:t>
            </w:r>
          </w:p>
          <w:p w14:paraId="1F553126" w14:textId="77777777" w:rsidR="00CB48CC" w:rsidRDefault="00CB48CC" w:rsidP="00CB48CC">
            <w:pPr>
              <w:pStyle w:val="BodyText1"/>
              <w:spacing w:line="240" w:lineRule="auto"/>
              <w:rPr>
                <w:rFonts w:ascii="Times New Roman" w:hAnsi="Times New Roman"/>
                <w:bCs/>
              </w:rPr>
            </w:pPr>
          </w:p>
          <w:p w14:paraId="224B3FEB" w14:textId="47265DCA" w:rsidR="00CB48CC" w:rsidRDefault="00CB48CC" w:rsidP="00CB48CC">
            <w:pPr>
              <w:pStyle w:val="BodyText1"/>
              <w:spacing w:line="240" w:lineRule="auto"/>
              <w:rPr>
                <w:rFonts w:ascii="Times New Roman" w:hAnsi="Times New Roman"/>
                <w:bCs/>
              </w:rPr>
            </w:pPr>
            <w:r w:rsidRPr="00433F12">
              <w:rPr>
                <w:rFonts w:ascii="Times New Roman" w:hAnsi="Times New Roman"/>
                <w:bCs/>
              </w:rPr>
              <w:t xml:space="preserve">The amount reported </w:t>
            </w:r>
            <w:r>
              <w:rPr>
                <w:rFonts w:ascii="Times New Roman" w:hAnsi="Times New Roman"/>
                <w:bCs/>
              </w:rPr>
              <w:t>shall</w:t>
            </w:r>
            <w:r w:rsidRPr="00433F12">
              <w:rPr>
                <w:rFonts w:ascii="Times New Roman" w:hAnsi="Times New Roman"/>
                <w:bCs/>
              </w:rPr>
              <w:t xml:space="preserve"> als</w:t>
            </w:r>
            <w:r>
              <w:rPr>
                <w:rFonts w:ascii="Times New Roman" w:hAnsi="Times New Roman"/>
                <w:bCs/>
              </w:rPr>
              <w:t xml:space="preserve">o be included in the other assets reported in </w:t>
            </w:r>
            <w:r w:rsidRPr="00FE002E">
              <w:rPr>
                <w:rFonts w:ascii="Times New Roman" w:hAnsi="Times New Roman"/>
                <w:bCs/>
              </w:rPr>
              <w:t>{</w:t>
            </w:r>
            <w:del w:id="1201" w:author="Author">
              <w:r w:rsidR="00AE2798" w:rsidRPr="00FE002E">
                <w:rPr>
                  <w:rFonts w:ascii="Times New Roman" w:hAnsi="Times New Roman"/>
                  <w:bCs/>
                </w:rPr>
                <w:delText>1</w:delText>
              </w:r>
              <w:r w:rsidR="00AE2798">
                <w:rPr>
                  <w:rFonts w:ascii="Times New Roman" w:hAnsi="Times New Roman"/>
                  <w:bCs/>
                </w:rPr>
                <w:delText>9</w:delText>
              </w:r>
              <w:r w:rsidR="00AE2798" w:rsidRPr="00FE002E">
                <w:rPr>
                  <w:rFonts w:ascii="Times New Roman" w:hAnsi="Times New Roman"/>
                  <w:bCs/>
                </w:rPr>
                <w:delText xml:space="preserve">0, </w:delText>
              </w:r>
              <w:r w:rsidR="002573FC">
                <w:rPr>
                  <w:rFonts w:ascii="Times New Roman" w:hAnsi="Times New Roman"/>
                  <w:bCs/>
                </w:rPr>
                <w:delText>0</w:delText>
              </w:r>
              <w:r w:rsidR="00AE2798" w:rsidRPr="00FE002E">
                <w:rPr>
                  <w:rFonts w:ascii="Times New Roman" w:hAnsi="Times New Roman"/>
                  <w:bCs/>
                </w:rPr>
                <w:delText>1</w:delText>
              </w:r>
              <w:r w:rsidR="002573FC">
                <w:rPr>
                  <w:rFonts w:ascii="Times New Roman" w:hAnsi="Times New Roman"/>
                  <w:bCs/>
                </w:rPr>
                <w:delText>0</w:delText>
              </w:r>
            </w:del>
            <w:ins w:id="1202" w:author="Author">
              <w:r w:rsidR="001F6203">
                <w:rPr>
                  <w:rFonts w:ascii="Times New Roman" w:hAnsi="Times New Roman"/>
                  <w:bCs/>
                </w:rPr>
                <w:t>0</w:t>
              </w:r>
              <w:r w:rsidRPr="00FE002E">
                <w:rPr>
                  <w:rFonts w:ascii="Times New Roman" w:hAnsi="Times New Roman"/>
                  <w:bCs/>
                </w:rPr>
                <w:t>1</w:t>
              </w:r>
              <w:r>
                <w:rPr>
                  <w:rFonts w:ascii="Times New Roman" w:hAnsi="Times New Roman"/>
                  <w:bCs/>
                </w:rPr>
                <w:t>9</w:t>
              </w:r>
              <w:r w:rsidRPr="00FE002E">
                <w:rPr>
                  <w:rFonts w:ascii="Times New Roman" w:hAnsi="Times New Roman"/>
                  <w:bCs/>
                </w:rPr>
                <w:t>0</w:t>
              </w:r>
              <w:r w:rsidR="001F6203">
                <w:rPr>
                  <w:rFonts w:ascii="Times New Roman" w:hAnsi="Times New Roman"/>
                  <w:bCs/>
                </w:rPr>
                <w:t>;0</w:t>
              </w:r>
              <w:r>
                <w:rPr>
                  <w:rFonts w:ascii="Times New Roman" w:hAnsi="Times New Roman"/>
                  <w:bCs/>
                </w:rPr>
                <w:t>0</w:t>
              </w:r>
              <w:r w:rsidRPr="00FE002E">
                <w:rPr>
                  <w:rFonts w:ascii="Times New Roman" w:hAnsi="Times New Roman"/>
                  <w:bCs/>
                </w:rPr>
                <w:t>1</w:t>
              </w:r>
              <w:r>
                <w:rPr>
                  <w:rFonts w:ascii="Times New Roman" w:hAnsi="Times New Roman"/>
                  <w:bCs/>
                </w:rPr>
                <w:t>0</w:t>
              </w:r>
            </w:ins>
            <w:r w:rsidRPr="00FE002E">
              <w:rPr>
                <w:rFonts w:ascii="Times New Roman" w:hAnsi="Times New Roman"/>
                <w:bCs/>
              </w:rPr>
              <w:t>}</w:t>
            </w:r>
            <w:r w:rsidRPr="00433F12">
              <w:rPr>
                <w:rFonts w:ascii="Times New Roman" w:hAnsi="Times New Roman"/>
                <w:bCs/>
              </w:rPr>
              <w:t>.</w:t>
            </w:r>
          </w:p>
          <w:p w14:paraId="3BDFEE4B" w14:textId="77777777" w:rsidR="00CB48CC" w:rsidRPr="0084012A" w:rsidRDefault="00CB48CC" w:rsidP="00CB48CC">
            <w:pPr>
              <w:pStyle w:val="BodyText1"/>
              <w:spacing w:line="240" w:lineRule="auto"/>
              <w:rPr>
                <w:rFonts w:ascii="Times New Roman" w:hAnsi="Times New Roman"/>
                <w:bCs/>
              </w:rPr>
            </w:pPr>
          </w:p>
        </w:tc>
      </w:tr>
      <w:tr w:rsidR="00CB48CC" w:rsidRPr="00FE002E" w14:paraId="6FE4C909" w14:textId="77777777" w:rsidTr="00E1595A">
        <w:trPr>
          <w:trHeight w:val="304"/>
        </w:trPr>
        <w:tc>
          <w:tcPr>
            <w:tcW w:w="1531" w:type="dxa"/>
            <w:tcBorders>
              <w:bottom w:val="single" w:sz="4" w:space="0" w:color="auto"/>
            </w:tcBorders>
          </w:tcPr>
          <w:p w14:paraId="6A867BE8" w14:textId="25E8DD5C" w:rsidR="00CB48CC" w:rsidRPr="00FE002E" w:rsidRDefault="00CB48CC" w:rsidP="00CB48CC">
            <w:pPr>
              <w:pStyle w:val="BodyText1"/>
              <w:rPr>
                <w:rFonts w:ascii="Times New Roman" w:hAnsi="Times New Roman"/>
                <w:bCs/>
              </w:rPr>
            </w:pPr>
            <w:r>
              <w:rPr>
                <w:rFonts w:ascii="Times New Roman" w:hAnsi="Times New Roman"/>
                <w:bCs/>
              </w:rPr>
              <w:t>{</w:t>
            </w:r>
            <w:del w:id="1203" w:author="Author">
              <w:r w:rsidR="00AE2798">
                <w:rPr>
                  <w:rFonts w:ascii="Times New Roman" w:hAnsi="Times New Roman"/>
                  <w:bCs/>
                </w:rPr>
                <w:delText>250</w:delText>
              </w:r>
              <w:r w:rsidR="00F71081">
                <w:rPr>
                  <w:rFonts w:ascii="Times New Roman" w:hAnsi="Times New Roman"/>
                  <w:bCs/>
                </w:rPr>
                <w:delText>;010</w:delText>
              </w:r>
            </w:del>
            <w:ins w:id="1204" w:author="Author">
              <w:r w:rsidR="009573B2">
                <w:rPr>
                  <w:rFonts w:ascii="Times New Roman" w:hAnsi="Times New Roman"/>
                  <w:bCs/>
                </w:rPr>
                <w:t>0</w:t>
              </w:r>
              <w:r>
                <w:rPr>
                  <w:rFonts w:ascii="Times New Roman" w:hAnsi="Times New Roman"/>
                  <w:bCs/>
                </w:rPr>
                <w:t>250;</w:t>
              </w:r>
              <w:r w:rsidR="009573B2">
                <w:rPr>
                  <w:rFonts w:ascii="Times New Roman" w:hAnsi="Times New Roman"/>
                  <w:bCs/>
                </w:rPr>
                <w:t>0</w:t>
              </w:r>
              <w:r>
                <w:rPr>
                  <w:rFonts w:ascii="Times New Roman" w:hAnsi="Times New Roman"/>
                  <w:bCs/>
                </w:rPr>
                <w:t>010</w:t>
              </w:r>
            </w:ins>
            <w:r>
              <w:rPr>
                <w:rFonts w:ascii="Times New Roman" w:hAnsi="Times New Roman"/>
                <w:bCs/>
              </w:rPr>
              <w:t>}</w:t>
            </w:r>
          </w:p>
        </w:tc>
        <w:tc>
          <w:tcPr>
            <w:tcW w:w="7590" w:type="dxa"/>
            <w:gridSpan w:val="3"/>
            <w:tcBorders>
              <w:bottom w:val="single" w:sz="4" w:space="0" w:color="auto"/>
            </w:tcBorders>
          </w:tcPr>
          <w:p w14:paraId="444C70A3" w14:textId="7180D721" w:rsidR="00CB48CC" w:rsidRDefault="00CB48CC" w:rsidP="00CB48CC">
            <w:pPr>
              <w:pStyle w:val="BodyText1"/>
              <w:spacing w:line="240" w:lineRule="auto"/>
              <w:rPr>
                <w:rFonts w:ascii="Times New Roman" w:hAnsi="Times New Roman"/>
                <w:bCs/>
              </w:rPr>
            </w:pPr>
            <w:r>
              <w:rPr>
                <w:rFonts w:ascii="Times New Roman" w:hAnsi="Times New Roman"/>
                <w:b/>
                <w:bCs/>
              </w:rPr>
              <w:t>(-) I</w:t>
            </w:r>
            <w:r w:rsidRPr="00721469">
              <w:rPr>
                <w:rFonts w:ascii="Times New Roman" w:hAnsi="Times New Roman"/>
                <w:b/>
                <w:bCs/>
              </w:rPr>
              <w:t>ntragroup exposures (solo basis)</w:t>
            </w:r>
            <w:r w:rsidRPr="00E61562">
              <w:rPr>
                <w:rFonts w:ascii="Times New Roman" w:hAnsi="Times New Roman"/>
                <w:b/>
                <w:bCs/>
              </w:rPr>
              <w:t xml:space="preserve"> </w:t>
            </w:r>
            <w:r>
              <w:rPr>
                <w:rFonts w:ascii="Times New Roman" w:hAnsi="Times New Roman"/>
                <w:b/>
                <w:bCs/>
              </w:rPr>
              <w:t>exempted in accordance with</w:t>
            </w:r>
            <w:r w:rsidRPr="00E61562">
              <w:rPr>
                <w:rFonts w:ascii="Times New Roman" w:hAnsi="Times New Roman"/>
                <w:b/>
                <w:bCs/>
              </w:rPr>
              <w:t xml:space="preserve"> </w:t>
            </w:r>
            <w:ins w:id="1205" w:author="Author">
              <w:r w:rsidR="009433A7">
                <w:rPr>
                  <w:rFonts w:ascii="Times New Roman" w:hAnsi="Times New Roman"/>
                  <w:b/>
                  <w:bCs/>
                </w:rPr>
                <w:t xml:space="preserve">point (c) of </w:t>
              </w:r>
            </w:ins>
            <w:r>
              <w:rPr>
                <w:rFonts w:ascii="Times New Roman" w:hAnsi="Times New Roman"/>
                <w:b/>
                <w:bCs/>
              </w:rPr>
              <w:t>Article</w:t>
            </w:r>
            <w:r w:rsidRPr="00E61562">
              <w:rPr>
                <w:rFonts w:ascii="Times New Roman" w:hAnsi="Times New Roman"/>
                <w:b/>
                <w:bCs/>
              </w:rPr>
              <w:t xml:space="preserve"> </w:t>
            </w:r>
            <w:del w:id="1206" w:author="Author">
              <w:r w:rsidR="00E61562" w:rsidRPr="00E61562">
                <w:rPr>
                  <w:rFonts w:ascii="Times New Roman" w:hAnsi="Times New Roman"/>
                  <w:b/>
                  <w:bCs/>
                </w:rPr>
                <w:delText>429(7)</w:delText>
              </w:r>
              <w:r w:rsidR="006D3F98">
                <w:rPr>
                  <w:rFonts w:ascii="Times New Roman" w:hAnsi="Times New Roman"/>
                  <w:b/>
                  <w:bCs/>
                </w:rPr>
                <w:delText xml:space="preserve"> of the</w:delText>
              </w:r>
            </w:del>
            <w:ins w:id="1207" w:author="Author">
              <w:r w:rsidRPr="00790554">
                <w:rPr>
                  <w:rFonts w:ascii="Times New Roman" w:hAnsi="Times New Roman"/>
                  <w:b/>
                  <w:bCs/>
                </w:rPr>
                <w:t>429a</w:t>
              </w:r>
              <w:r>
                <w:rPr>
                  <w:rFonts w:ascii="Times New Roman" w:hAnsi="Times New Roman"/>
                  <w:b/>
                  <w:bCs/>
                </w:rPr>
                <w:t>(1)</w:t>
              </w:r>
            </w:ins>
            <w:r>
              <w:rPr>
                <w:rFonts w:ascii="Times New Roman" w:hAnsi="Times New Roman"/>
                <w:b/>
                <w:bCs/>
              </w:rPr>
              <w:t xml:space="preserve"> </w:t>
            </w:r>
            <w:r w:rsidR="00684733">
              <w:rPr>
                <w:rFonts w:ascii="Times New Roman" w:hAnsi="Times New Roman"/>
                <w:b/>
                <w:bCs/>
              </w:rPr>
              <w:t>CRR</w:t>
            </w:r>
          </w:p>
          <w:p w14:paraId="4389F2A2" w14:textId="77777777" w:rsidR="00CB48CC" w:rsidRDefault="00CB48CC" w:rsidP="00CB48CC">
            <w:pPr>
              <w:pStyle w:val="BodyText1"/>
              <w:spacing w:line="240" w:lineRule="auto"/>
              <w:rPr>
                <w:rFonts w:ascii="Times New Roman" w:hAnsi="Times New Roman"/>
                <w:bCs/>
              </w:rPr>
            </w:pPr>
          </w:p>
          <w:p w14:paraId="1E2E0D64" w14:textId="3DE7DF50" w:rsidR="00CB48CC" w:rsidRDefault="00AE2798" w:rsidP="00CB48CC">
            <w:pPr>
              <w:pStyle w:val="BodyText1"/>
              <w:spacing w:line="240" w:lineRule="auto"/>
              <w:rPr>
                <w:rFonts w:ascii="Times New Roman" w:hAnsi="Times New Roman"/>
                <w:bCs/>
              </w:rPr>
            </w:pPr>
            <w:del w:id="1208" w:author="Author">
              <w:r>
                <w:rPr>
                  <w:rFonts w:ascii="Times New Roman" w:hAnsi="Times New Roman"/>
                  <w:bCs/>
                </w:rPr>
                <w:delText>Articles 429(7</w:delText>
              </w:r>
            </w:del>
            <w:ins w:id="1209" w:author="Author">
              <w:r w:rsidR="00010563">
                <w:rPr>
                  <w:rFonts w:ascii="Times New Roman" w:hAnsi="Times New Roman"/>
                  <w:bCs/>
                </w:rPr>
                <w:t xml:space="preserve">Point (c) of </w:t>
              </w:r>
              <w:r w:rsidR="00CB48CC">
                <w:rPr>
                  <w:rFonts w:ascii="Times New Roman" w:hAnsi="Times New Roman"/>
                  <w:bCs/>
                </w:rPr>
                <w:t xml:space="preserve">Article </w:t>
              </w:r>
              <w:r w:rsidR="00CB48CC" w:rsidRPr="00790554">
                <w:rPr>
                  <w:rFonts w:ascii="Times New Roman" w:hAnsi="Times New Roman"/>
                  <w:bCs/>
                </w:rPr>
                <w:t>429a</w:t>
              </w:r>
              <w:r w:rsidR="00CB48CC">
                <w:rPr>
                  <w:rFonts w:ascii="Times New Roman" w:hAnsi="Times New Roman"/>
                  <w:bCs/>
                </w:rPr>
                <w:t>(1</w:t>
              </w:r>
            </w:ins>
            <w:r w:rsidR="00CB48CC">
              <w:rPr>
                <w:rFonts w:ascii="Times New Roman" w:hAnsi="Times New Roman"/>
                <w:bCs/>
              </w:rPr>
              <w:t>) and</w:t>
            </w:r>
            <w:r w:rsidR="00010563">
              <w:rPr>
                <w:rFonts w:ascii="Times New Roman" w:hAnsi="Times New Roman"/>
                <w:bCs/>
              </w:rPr>
              <w:t xml:space="preserve"> </w:t>
            </w:r>
            <w:ins w:id="1210" w:author="Author">
              <w:r w:rsidR="00010563">
                <w:rPr>
                  <w:rFonts w:ascii="Times New Roman" w:hAnsi="Times New Roman"/>
                  <w:bCs/>
                </w:rPr>
                <w:t>Article</w:t>
              </w:r>
              <w:r w:rsidR="00CB48CC">
                <w:rPr>
                  <w:rFonts w:ascii="Times New Roman" w:hAnsi="Times New Roman"/>
                  <w:bCs/>
                </w:rPr>
                <w:t xml:space="preserve"> </w:t>
              </w:r>
            </w:ins>
            <w:r w:rsidR="00CB48CC">
              <w:rPr>
                <w:rFonts w:ascii="Times New Roman" w:hAnsi="Times New Roman"/>
                <w:bCs/>
              </w:rPr>
              <w:t xml:space="preserve">113(6) </w:t>
            </w:r>
            <w:del w:id="1211" w:author="Author">
              <w:r>
                <w:rPr>
                  <w:rFonts w:ascii="Times New Roman" w:hAnsi="Times New Roman"/>
                  <w:bCs/>
                </w:rPr>
                <w:delText xml:space="preserve">of the </w:delText>
              </w:r>
            </w:del>
            <w:r w:rsidR="00684733">
              <w:rPr>
                <w:rFonts w:ascii="Times New Roman" w:hAnsi="Times New Roman"/>
                <w:bCs/>
              </w:rPr>
              <w:t>CRR</w:t>
            </w:r>
          </w:p>
          <w:p w14:paraId="67C47551" w14:textId="77777777" w:rsidR="00CB48CC" w:rsidRDefault="00CB48CC" w:rsidP="00CB48CC">
            <w:pPr>
              <w:pStyle w:val="BodyText1"/>
              <w:spacing w:line="240" w:lineRule="auto"/>
              <w:rPr>
                <w:rFonts w:ascii="Times New Roman" w:hAnsi="Times New Roman"/>
                <w:bCs/>
              </w:rPr>
            </w:pPr>
          </w:p>
          <w:p w14:paraId="76D582E8" w14:textId="4E59C836" w:rsidR="00CB48CC" w:rsidRDefault="00CB48CC" w:rsidP="00CB48CC">
            <w:pPr>
              <w:pStyle w:val="BodyText1"/>
              <w:spacing w:line="240" w:lineRule="auto"/>
              <w:rPr>
                <w:rFonts w:ascii="Times New Roman" w:hAnsi="Times New Roman"/>
                <w:bCs/>
              </w:rPr>
            </w:pPr>
            <w:r>
              <w:rPr>
                <w:rFonts w:ascii="Times New Roman" w:hAnsi="Times New Roman"/>
                <w:bCs/>
              </w:rPr>
              <w:t xml:space="preserve">Exposures that have not been consolidated on the applicable level of consolidation, that can benefit from the treatment laid down in Article 113(6) </w:t>
            </w:r>
            <w:del w:id="1212" w:author="Author">
              <w:r w:rsidR="00AE2798">
                <w:rPr>
                  <w:rFonts w:ascii="Times New Roman" w:hAnsi="Times New Roman"/>
                  <w:bCs/>
                </w:rPr>
                <w:delText xml:space="preserve">of the </w:delText>
              </w:r>
            </w:del>
            <w:r w:rsidR="00684733">
              <w:rPr>
                <w:rFonts w:ascii="Times New Roman" w:hAnsi="Times New Roman"/>
                <w:bCs/>
              </w:rPr>
              <w:t>CRR</w:t>
            </w:r>
            <w:r>
              <w:rPr>
                <w:rFonts w:ascii="Times New Roman" w:hAnsi="Times New Roman"/>
                <w:bCs/>
              </w:rPr>
              <w:t>, provided that all the conditions set out in points (a) to (e) of Article 113(6)</w:t>
            </w:r>
            <w:del w:id="1213" w:author="Author">
              <w:r w:rsidR="00AE2798">
                <w:rPr>
                  <w:rFonts w:ascii="Times New Roman" w:hAnsi="Times New Roman"/>
                  <w:bCs/>
                </w:rPr>
                <w:delText xml:space="preserve"> of the</w:delText>
              </w:r>
            </w:del>
            <w:r>
              <w:rPr>
                <w:rFonts w:ascii="Times New Roman" w:hAnsi="Times New Roman"/>
                <w:bCs/>
              </w:rPr>
              <w:t xml:space="preserve"> </w:t>
            </w:r>
            <w:r w:rsidR="00684733">
              <w:rPr>
                <w:rFonts w:ascii="Times New Roman" w:hAnsi="Times New Roman"/>
                <w:bCs/>
              </w:rPr>
              <w:t>CRR</w:t>
            </w:r>
            <w:r>
              <w:rPr>
                <w:rFonts w:ascii="Times New Roman" w:hAnsi="Times New Roman"/>
                <w:bCs/>
              </w:rPr>
              <w:t xml:space="preserve"> are met and where the competent authorities have given their approval.</w:t>
            </w:r>
          </w:p>
          <w:p w14:paraId="780C005B" w14:textId="77777777" w:rsidR="00CB48CC" w:rsidRDefault="00CB48CC" w:rsidP="00CB48CC">
            <w:pPr>
              <w:pStyle w:val="BodyText1"/>
              <w:spacing w:line="240" w:lineRule="auto"/>
              <w:rPr>
                <w:rFonts w:ascii="Times New Roman" w:hAnsi="Times New Roman"/>
                <w:bCs/>
              </w:rPr>
            </w:pPr>
          </w:p>
          <w:p w14:paraId="7F76897B" w14:textId="77777777" w:rsidR="00CB48CC" w:rsidRDefault="00CB48CC" w:rsidP="00CB48CC">
            <w:pPr>
              <w:pStyle w:val="BodyText1"/>
              <w:spacing w:line="240" w:lineRule="auto"/>
              <w:rPr>
                <w:rFonts w:ascii="Times New Roman" w:hAnsi="Times New Roman"/>
                <w:bCs/>
              </w:rPr>
            </w:pPr>
            <w:r w:rsidRPr="00433F12">
              <w:rPr>
                <w:rFonts w:ascii="Times New Roman" w:hAnsi="Times New Roman"/>
                <w:bCs/>
              </w:rPr>
              <w:t xml:space="preserve">The amount reported </w:t>
            </w:r>
            <w:r>
              <w:rPr>
                <w:rFonts w:ascii="Times New Roman" w:hAnsi="Times New Roman"/>
                <w:bCs/>
              </w:rPr>
              <w:t>shall</w:t>
            </w:r>
            <w:r w:rsidRPr="00433F12">
              <w:rPr>
                <w:rFonts w:ascii="Times New Roman" w:hAnsi="Times New Roman"/>
                <w:bCs/>
              </w:rPr>
              <w:t xml:space="preserve"> als</w:t>
            </w:r>
            <w:r>
              <w:rPr>
                <w:rFonts w:ascii="Times New Roman" w:hAnsi="Times New Roman"/>
                <w:bCs/>
              </w:rPr>
              <w:t>o be included in the applicable cells above as if no exemption applied</w:t>
            </w:r>
            <w:r w:rsidRPr="00433F12">
              <w:rPr>
                <w:rFonts w:ascii="Times New Roman" w:hAnsi="Times New Roman"/>
                <w:bCs/>
              </w:rPr>
              <w:t>.</w:t>
            </w:r>
          </w:p>
          <w:p w14:paraId="01853F94" w14:textId="77777777" w:rsidR="00CB48CC" w:rsidRPr="0084012A" w:rsidRDefault="00CB48CC" w:rsidP="00CB48CC">
            <w:pPr>
              <w:pStyle w:val="BodyText1"/>
              <w:spacing w:line="240" w:lineRule="auto"/>
              <w:rPr>
                <w:rFonts w:ascii="Times New Roman" w:hAnsi="Times New Roman"/>
                <w:bCs/>
              </w:rPr>
            </w:pPr>
          </w:p>
        </w:tc>
      </w:tr>
      <w:tr w:rsidR="00CB48CC" w:rsidRPr="00FE002E" w14:paraId="38D7A9B9" w14:textId="77777777" w:rsidTr="00E1595A">
        <w:trPr>
          <w:trHeight w:val="304"/>
          <w:ins w:id="1214" w:author="Author"/>
        </w:trPr>
        <w:tc>
          <w:tcPr>
            <w:tcW w:w="1531" w:type="dxa"/>
            <w:tcBorders>
              <w:bottom w:val="single" w:sz="4" w:space="0" w:color="auto"/>
            </w:tcBorders>
          </w:tcPr>
          <w:p w14:paraId="370147EC" w14:textId="12EDC221" w:rsidR="00CB48CC" w:rsidRDefault="00CB48CC" w:rsidP="00CB48CC">
            <w:pPr>
              <w:pStyle w:val="BodyText1"/>
              <w:rPr>
                <w:ins w:id="1215" w:author="Author"/>
                <w:rFonts w:ascii="Times New Roman" w:hAnsi="Times New Roman"/>
                <w:bCs/>
              </w:rPr>
            </w:pPr>
            <w:ins w:id="1216" w:author="Author">
              <w:r>
                <w:rPr>
                  <w:rFonts w:ascii="Times New Roman" w:hAnsi="Times New Roman"/>
                  <w:bCs/>
                </w:rPr>
                <w:t>{</w:t>
              </w:r>
              <w:r w:rsidR="009573B2">
                <w:rPr>
                  <w:rFonts w:ascii="Times New Roman" w:hAnsi="Times New Roman"/>
                  <w:bCs/>
                </w:rPr>
                <w:t>0</w:t>
              </w:r>
              <w:r>
                <w:rPr>
                  <w:rFonts w:ascii="Times New Roman" w:hAnsi="Times New Roman"/>
                  <w:bCs/>
                </w:rPr>
                <w:t>251;0</w:t>
              </w:r>
              <w:r w:rsidR="009573B2">
                <w:rPr>
                  <w:rFonts w:ascii="Times New Roman" w:hAnsi="Times New Roman"/>
                  <w:bCs/>
                </w:rPr>
                <w:t>0</w:t>
              </w:r>
              <w:r>
                <w:rPr>
                  <w:rFonts w:ascii="Times New Roman" w:hAnsi="Times New Roman"/>
                  <w:bCs/>
                </w:rPr>
                <w:t>10}</w:t>
              </w:r>
            </w:ins>
          </w:p>
        </w:tc>
        <w:tc>
          <w:tcPr>
            <w:tcW w:w="7590" w:type="dxa"/>
            <w:gridSpan w:val="3"/>
            <w:tcBorders>
              <w:bottom w:val="single" w:sz="4" w:space="0" w:color="auto"/>
            </w:tcBorders>
          </w:tcPr>
          <w:p w14:paraId="4730EC18" w14:textId="5DA0D2A7" w:rsidR="00CB48CC" w:rsidRPr="000965C1" w:rsidRDefault="00CB48CC" w:rsidP="00CB48CC">
            <w:pPr>
              <w:jc w:val="both"/>
              <w:rPr>
                <w:ins w:id="1217" w:author="Author"/>
                <w:rFonts w:ascii="Times New Roman" w:hAnsi="Times New Roman"/>
                <w:b/>
                <w:color w:val="auto"/>
                <w:sz w:val="20"/>
              </w:rPr>
            </w:pPr>
            <w:ins w:id="1218" w:author="Author">
              <w:r w:rsidRPr="000965C1">
                <w:rPr>
                  <w:rFonts w:ascii="Times New Roman" w:hAnsi="Times New Roman"/>
                  <w:b/>
                  <w:color w:val="auto"/>
                  <w:sz w:val="20"/>
                </w:rPr>
                <w:t xml:space="preserve">(-) IPS exposures exempted in accordance with </w:t>
              </w:r>
              <w:r w:rsidR="009433A7">
                <w:rPr>
                  <w:rFonts w:ascii="Times New Roman" w:hAnsi="Times New Roman"/>
                  <w:b/>
                  <w:color w:val="auto"/>
                  <w:sz w:val="20"/>
                </w:rPr>
                <w:t xml:space="preserve">point (c) of </w:t>
              </w:r>
              <w:r w:rsidRPr="000965C1">
                <w:rPr>
                  <w:rFonts w:ascii="Times New Roman" w:hAnsi="Times New Roman"/>
                  <w:b/>
                  <w:color w:val="auto"/>
                  <w:sz w:val="20"/>
                </w:rPr>
                <w:t>Article 429a</w:t>
              </w:r>
              <w:r>
                <w:rPr>
                  <w:rFonts w:ascii="Times New Roman" w:hAnsi="Times New Roman"/>
                  <w:b/>
                  <w:color w:val="auto"/>
                  <w:sz w:val="20"/>
                </w:rPr>
                <w:t>(1)</w:t>
              </w:r>
              <w:r w:rsidRPr="000965C1">
                <w:rPr>
                  <w:rFonts w:ascii="Times New Roman" w:hAnsi="Times New Roman"/>
                  <w:b/>
                  <w:color w:val="auto"/>
                  <w:sz w:val="20"/>
                </w:rPr>
                <w:t xml:space="preserve"> </w:t>
              </w:r>
              <w:r w:rsidR="00684733">
                <w:rPr>
                  <w:rFonts w:ascii="Times New Roman" w:hAnsi="Times New Roman"/>
                  <w:b/>
                  <w:color w:val="auto"/>
                  <w:sz w:val="20"/>
                </w:rPr>
                <w:t>CRR</w:t>
              </w:r>
              <w:r w:rsidRPr="000965C1">
                <w:rPr>
                  <w:rFonts w:ascii="Times New Roman" w:hAnsi="Times New Roman"/>
                  <w:b/>
                  <w:color w:val="auto"/>
                  <w:sz w:val="20"/>
                </w:rPr>
                <w:t xml:space="preserve"> </w:t>
              </w:r>
            </w:ins>
          </w:p>
          <w:p w14:paraId="3ADE39DF" w14:textId="77777777" w:rsidR="00CB48CC" w:rsidRDefault="00CB48CC" w:rsidP="00CB48CC">
            <w:pPr>
              <w:jc w:val="both"/>
              <w:rPr>
                <w:ins w:id="1219" w:author="Author"/>
                <w:rFonts w:ascii="Times New Roman" w:hAnsi="Times New Roman"/>
                <w:color w:val="auto"/>
                <w:sz w:val="20"/>
              </w:rPr>
            </w:pPr>
          </w:p>
          <w:p w14:paraId="7A5F0217" w14:textId="2F9E23D3" w:rsidR="00CB48CC" w:rsidRDefault="009433A7" w:rsidP="00CB48CC">
            <w:pPr>
              <w:pStyle w:val="BodyText1"/>
              <w:spacing w:line="240" w:lineRule="auto"/>
              <w:rPr>
                <w:ins w:id="1220" w:author="Author"/>
                <w:rFonts w:ascii="Times New Roman" w:hAnsi="Times New Roman"/>
                <w:bCs/>
              </w:rPr>
            </w:pPr>
            <w:ins w:id="1221" w:author="Author">
              <w:r w:rsidRPr="009433A7">
                <w:rPr>
                  <w:rFonts w:ascii="Times New Roman" w:hAnsi="Times New Roman"/>
                  <w:color w:val="auto"/>
                </w:rPr>
                <w:t>Point (c) of</w:t>
              </w:r>
              <w:r>
                <w:rPr>
                  <w:rFonts w:ascii="Times New Roman" w:hAnsi="Times New Roman"/>
                  <w:b/>
                  <w:color w:val="auto"/>
                </w:rPr>
                <w:t xml:space="preserve"> </w:t>
              </w:r>
              <w:r w:rsidR="00CB48CC">
                <w:rPr>
                  <w:rFonts w:ascii="Times New Roman" w:hAnsi="Times New Roman"/>
                  <w:bCs/>
                </w:rPr>
                <w:t xml:space="preserve">Article </w:t>
              </w:r>
              <w:r w:rsidR="00CB48CC" w:rsidRPr="00790554">
                <w:rPr>
                  <w:rFonts w:ascii="Times New Roman" w:hAnsi="Times New Roman"/>
                  <w:bCs/>
                </w:rPr>
                <w:t>429a</w:t>
              </w:r>
              <w:r w:rsidR="00CB48CC">
                <w:rPr>
                  <w:rFonts w:ascii="Times New Roman" w:hAnsi="Times New Roman"/>
                  <w:bCs/>
                </w:rPr>
                <w:t>(1) and</w:t>
              </w:r>
              <w:r>
                <w:rPr>
                  <w:rFonts w:ascii="Times New Roman" w:hAnsi="Times New Roman"/>
                  <w:bCs/>
                </w:rPr>
                <w:t xml:space="preserve"> Article</w:t>
              </w:r>
              <w:r w:rsidR="00CB48CC">
                <w:rPr>
                  <w:rFonts w:ascii="Times New Roman" w:hAnsi="Times New Roman"/>
                  <w:bCs/>
                </w:rPr>
                <w:t xml:space="preserve"> 113(7) </w:t>
              </w:r>
              <w:r w:rsidR="00684733">
                <w:rPr>
                  <w:rFonts w:ascii="Times New Roman" w:hAnsi="Times New Roman"/>
                  <w:bCs/>
                </w:rPr>
                <w:t>CRR</w:t>
              </w:r>
            </w:ins>
          </w:p>
          <w:p w14:paraId="29E023A5" w14:textId="77777777" w:rsidR="00CB48CC" w:rsidRDefault="00CB48CC" w:rsidP="00CB48CC">
            <w:pPr>
              <w:pStyle w:val="BodyText1"/>
              <w:spacing w:line="240" w:lineRule="auto"/>
              <w:rPr>
                <w:ins w:id="1222" w:author="Author"/>
                <w:rFonts w:ascii="Times New Roman" w:hAnsi="Times New Roman"/>
                <w:bCs/>
              </w:rPr>
            </w:pPr>
          </w:p>
          <w:p w14:paraId="16C42B04" w14:textId="24D6E08E" w:rsidR="00CB48CC" w:rsidRDefault="00CB48CC" w:rsidP="00CB48CC">
            <w:pPr>
              <w:pStyle w:val="BodyText1"/>
              <w:spacing w:line="240" w:lineRule="auto"/>
              <w:rPr>
                <w:ins w:id="1223" w:author="Author"/>
                <w:rFonts w:ascii="Times New Roman" w:hAnsi="Times New Roman"/>
                <w:bCs/>
              </w:rPr>
            </w:pPr>
            <w:ins w:id="1224" w:author="Author">
              <w:r>
                <w:rPr>
                  <w:rFonts w:ascii="Times New Roman" w:hAnsi="Times New Roman"/>
                  <w:bCs/>
                </w:rPr>
                <w:t xml:space="preserve">Exposures that </w:t>
              </w:r>
              <w:r w:rsidR="00743C1E">
                <w:rPr>
                  <w:rFonts w:ascii="Times New Roman" w:hAnsi="Times New Roman"/>
                  <w:bCs/>
                </w:rPr>
                <w:t xml:space="preserve">can </w:t>
              </w:r>
              <w:r>
                <w:rPr>
                  <w:rFonts w:ascii="Times New Roman" w:hAnsi="Times New Roman"/>
                  <w:bCs/>
                </w:rPr>
                <w:t xml:space="preserve">benefit from the treatment laid down in Article 113(7) </w:t>
              </w:r>
              <w:r w:rsidR="00684733">
                <w:rPr>
                  <w:rFonts w:ascii="Times New Roman" w:hAnsi="Times New Roman"/>
                  <w:bCs/>
                </w:rPr>
                <w:t>CRR</w:t>
              </w:r>
              <w:r>
                <w:rPr>
                  <w:rFonts w:ascii="Times New Roman" w:hAnsi="Times New Roman"/>
                  <w:bCs/>
                </w:rPr>
                <w:t>, provided that all the conditions set out in points (a) to (</w:t>
              </w:r>
              <w:proofErr w:type="spellStart"/>
              <w:r>
                <w:rPr>
                  <w:rFonts w:ascii="Times New Roman" w:hAnsi="Times New Roman"/>
                  <w:bCs/>
                </w:rPr>
                <w:t>i</w:t>
              </w:r>
              <w:proofErr w:type="spellEnd"/>
              <w:r>
                <w:rPr>
                  <w:rFonts w:ascii="Times New Roman" w:hAnsi="Times New Roman"/>
                  <w:bCs/>
                </w:rPr>
                <w:t xml:space="preserve">) of Article 113(7) </w:t>
              </w:r>
              <w:r w:rsidR="00684733">
                <w:rPr>
                  <w:rFonts w:ascii="Times New Roman" w:hAnsi="Times New Roman"/>
                  <w:bCs/>
                </w:rPr>
                <w:t>CRR</w:t>
              </w:r>
              <w:r>
                <w:rPr>
                  <w:rFonts w:ascii="Times New Roman" w:hAnsi="Times New Roman"/>
                  <w:bCs/>
                </w:rPr>
                <w:t xml:space="preserve"> are met and where the competent authorities have given their approval.</w:t>
              </w:r>
            </w:ins>
          </w:p>
          <w:p w14:paraId="7EB2E329" w14:textId="77777777" w:rsidR="00CB48CC" w:rsidRDefault="00CB48CC" w:rsidP="00CB48CC">
            <w:pPr>
              <w:pStyle w:val="BodyText1"/>
              <w:spacing w:line="240" w:lineRule="auto"/>
              <w:rPr>
                <w:ins w:id="1225" w:author="Author"/>
                <w:rFonts w:ascii="Times New Roman" w:hAnsi="Times New Roman"/>
                <w:bCs/>
              </w:rPr>
            </w:pPr>
          </w:p>
          <w:p w14:paraId="2EE21B9C" w14:textId="14719087" w:rsidR="00CB48CC" w:rsidRPr="006F5E81" w:rsidRDefault="00CB48CC" w:rsidP="002B0AAC">
            <w:pPr>
              <w:pStyle w:val="BodyText1"/>
              <w:spacing w:line="240" w:lineRule="auto"/>
              <w:rPr>
                <w:ins w:id="1226" w:author="Author"/>
                <w:rFonts w:ascii="Times New Roman" w:hAnsi="Times New Roman"/>
                <w:color w:val="auto"/>
                <w:lang w:eastAsia="en-GB"/>
              </w:rPr>
            </w:pPr>
            <w:ins w:id="1227" w:author="Author">
              <w:r w:rsidRPr="00433F12">
                <w:rPr>
                  <w:rFonts w:ascii="Times New Roman" w:hAnsi="Times New Roman"/>
                  <w:bCs/>
                </w:rPr>
                <w:t xml:space="preserve">The amount reported </w:t>
              </w:r>
              <w:r>
                <w:rPr>
                  <w:rFonts w:ascii="Times New Roman" w:hAnsi="Times New Roman"/>
                  <w:bCs/>
                </w:rPr>
                <w:t>shall</w:t>
              </w:r>
              <w:r w:rsidRPr="00433F12">
                <w:rPr>
                  <w:rFonts w:ascii="Times New Roman" w:hAnsi="Times New Roman"/>
                  <w:bCs/>
                </w:rPr>
                <w:t xml:space="preserve"> als</w:t>
              </w:r>
              <w:r>
                <w:rPr>
                  <w:rFonts w:ascii="Times New Roman" w:hAnsi="Times New Roman"/>
                  <w:bCs/>
                </w:rPr>
                <w:t>o be included in the applicable cells above as if no exemption applied</w:t>
              </w:r>
              <w:r w:rsidRPr="00433F12">
                <w:rPr>
                  <w:rFonts w:ascii="Times New Roman" w:hAnsi="Times New Roman"/>
                  <w:bCs/>
                </w:rPr>
                <w:t>.</w:t>
              </w:r>
            </w:ins>
          </w:p>
          <w:p w14:paraId="3349FF66" w14:textId="77777777" w:rsidR="00CB48CC" w:rsidRDefault="00CB48CC" w:rsidP="00CB48CC">
            <w:pPr>
              <w:pStyle w:val="BodyText1"/>
              <w:spacing w:line="240" w:lineRule="auto"/>
              <w:rPr>
                <w:ins w:id="1228" w:author="Author"/>
                <w:rFonts w:ascii="Times New Roman" w:hAnsi="Times New Roman"/>
                <w:b/>
                <w:bCs/>
              </w:rPr>
            </w:pPr>
          </w:p>
        </w:tc>
      </w:tr>
      <w:tr w:rsidR="00EC6F1E" w:rsidRPr="00FE002E" w14:paraId="1D8BFA67" w14:textId="77777777" w:rsidTr="00E1595A">
        <w:trPr>
          <w:trHeight w:val="304"/>
          <w:ins w:id="1229" w:author="Author"/>
        </w:trPr>
        <w:tc>
          <w:tcPr>
            <w:tcW w:w="1531" w:type="dxa"/>
            <w:tcBorders>
              <w:bottom w:val="single" w:sz="4" w:space="0" w:color="auto"/>
            </w:tcBorders>
            <w:vAlign w:val="center"/>
          </w:tcPr>
          <w:p w14:paraId="4496E47D" w14:textId="20CF4394" w:rsidR="00EC6F1E" w:rsidRPr="00174252" w:rsidRDefault="00EC6F1E" w:rsidP="00EC6F1E">
            <w:pPr>
              <w:pStyle w:val="BodyText1"/>
              <w:rPr>
                <w:ins w:id="1230" w:author="Author"/>
                <w:rFonts w:ascii="Times New Roman" w:hAnsi="Times New Roman"/>
                <w:bCs/>
                <w:highlight w:val="yellow"/>
              </w:rPr>
            </w:pPr>
            <w:ins w:id="1231" w:author="Author">
              <w:r>
                <w:rPr>
                  <w:rFonts w:ascii="Times New Roman" w:hAnsi="Times New Roman"/>
                  <w:bCs/>
                </w:rPr>
                <w:t>{</w:t>
              </w:r>
              <w:r w:rsidR="009573B2">
                <w:rPr>
                  <w:rFonts w:ascii="Times New Roman" w:hAnsi="Times New Roman"/>
                  <w:bCs/>
                </w:rPr>
                <w:t>0</w:t>
              </w:r>
              <w:r>
                <w:rPr>
                  <w:rFonts w:ascii="Times New Roman" w:hAnsi="Times New Roman"/>
                  <w:bCs/>
                </w:rPr>
                <w:t>252;</w:t>
              </w:r>
              <w:r w:rsidR="009573B2">
                <w:rPr>
                  <w:rFonts w:ascii="Times New Roman" w:hAnsi="Times New Roman"/>
                  <w:bCs/>
                </w:rPr>
                <w:t>0</w:t>
              </w:r>
              <w:r>
                <w:rPr>
                  <w:rFonts w:ascii="Times New Roman" w:hAnsi="Times New Roman"/>
                  <w:bCs/>
                </w:rPr>
                <w:t>010}</w:t>
              </w:r>
            </w:ins>
          </w:p>
        </w:tc>
        <w:tc>
          <w:tcPr>
            <w:tcW w:w="7590" w:type="dxa"/>
            <w:gridSpan w:val="3"/>
            <w:tcBorders>
              <w:bottom w:val="single" w:sz="4" w:space="0" w:color="auto"/>
            </w:tcBorders>
            <w:vAlign w:val="center"/>
          </w:tcPr>
          <w:p w14:paraId="6BC877C8" w14:textId="77777777" w:rsidR="00EC6F1E" w:rsidRPr="00A81A47" w:rsidRDefault="00EC6F1E" w:rsidP="000C5068">
            <w:pPr>
              <w:pStyle w:val="BodyText1"/>
              <w:spacing w:line="240" w:lineRule="auto"/>
              <w:rPr>
                <w:ins w:id="1232" w:author="Author"/>
                <w:rFonts w:ascii="Times New Roman" w:hAnsi="Times New Roman"/>
                <w:b/>
                <w:color w:val="auto"/>
              </w:rPr>
            </w:pPr>
            <w:ins w:id="1233" w:author="Author">
              <w:r w:rsidRPr="00A81A47">
                <w:rPr>
                  <w:rFonts w:ascii="Times New Roman" w:hAnsi="Times New Roman"/>
                  <w:b/>
                  <w:color w:val="auto"/>
                </w:rPr>
                <w:t xml:space="preserve">(-) Excluded guaranteed parts of exposures arising from export credits </w:t>
              </w:r>
            </w:ins>
          </w:p>
          <w:p w14:paraId="04A834D6" w14:textId="77777777" w:rsidR="00EC6F1E" w:rsidRDefault="00EC6F1E" w:rsidP="000C5068">
            <w:pPr>
              <w:pStyle w:val="BodyText1"/>
              <w:spacing w:line="240" w:lineRule="auto"/>
              <w:rPr>
                <w:ins w:id="1234" w:author="Author"/>
                <w:rFonts w:ascii="Times New Roman" w:hAnsi="Times New Roman"/>
                <w:color w:val="auto"/>
              </w:rPr>
            </w:pPr>
          </w:p>
          <w:p w14:paraId="43FFAEEA" w14:textId="4E83D7AF" w:rsidR="00EC6F1E" w:rsidRDefault="00A42B1A" w:rsidP="000C5068">
            <w:pPr>
              <w:pStyle w:val="BodyText1"/>
              <w:spacing w:line="240" w:lineRule="auto"/>
              <w:rPr>
                <w:ins w:id="1235" w:author="Author"/>
                <w:rFonts w:ascii="Times New Roman" w:hAnsi="Times New Roman"/>
                <w:bCs/>
              </w:rPr>
            </w:pPr>
            <w:ins w:id="1236" w:author="Author">
              <w:r>
                <w:rPr>
                  <w:rFonts w:ascii="Times New Roman" w:hAnsi="Times New Roman"/>
                  <w:bCs/>
                </w:rPr>
                <w:t xml:space="preserve">Point (f) of </w:t>
              </w:r>
              <w:r w:rsidR="00EC6F1E">
                <w:rPr>
                  <w:rFonts w:ascii="Times New Roman" w:hAnsi="Times New Roman"/>
                  <w:bCs/>
                </w:rPr>
                <w:t>Article 429a(1)</w:t>
              </w:r>
              <w:r>
                <w:rPr>
                  <w:rFonts w:ascii="Times New Roman" w:hAnsi="Times New Roman"/>
                  <w:bCs/>
                </w:rPr>
                <w:t xml:space="preserve"> </w:t>
              </w:r>
              <w:r w:rsidR="00684733">
                <w:rPr>
                  <w:rFonts w:ascii="Times New Roman" w:hAnsi="Times New Roman"/>
                  <w:bCs/>
                </w:rPr>
                <w:t>CRR</w:t>
              </w:r>
            </w:ins>
          </w:p>
          <w:p w14:paraId="42E61130" w14:textId="77777777" w:rsidR="00EC6F1E" w:rsidRDefault="00EC6F1E" w:rsidP="000C5068">
            <w:pPr>
              <w:pStyle w:val="BodyText1"/>
              <w:spacing w:line="240" w:lineRule="auto"/>
              <w:rPr>
                <w:ins w:id="1237" w:author="Author"/>
                <w:rFonts w:ascii="Times New Roman" w:hAnsi="Times New Roman"/>
                <w:color w:val="auto"/>
              </w:rPr>
            </w:pPr>
          </w:p>
          <w:p w14:paraId="0F2E3189" w14:textId="5999AD94" w:rsidR="00EC6F1E" w:rsidRDefault="00EC6F1E" w:rsidP="000C5068">
            <w:pPr>
              <w:pStyle w:val="BodyText1"/>
              <w:spacing w:line="240" w:lineRule="auto"/>
              <w:rPr>
                <w:ins w:id="1238" w:author="Author"/>
                <w:rFonts w:ascii="Times New Roman" w:hAnsi="Times New Roman"/>
                <w:color w:val="auto"/>
              </w:rPr>
            </w:pPr>
            <w:ins w:id="1239" w:author="Author">
              <w:r>
                <w:rPr>
                  <w:rFonts w:ascii="Times New Roman" w:hAnsi="Times New Roman"/>
                  <w:color w:val="auto"/>
                </w:rPr>
                <w:lastRenderedPageBreak/>
                <w:t>T</w:t>
              </w:r>
              <w:r w:rsidRPr="00415D69">
                <w:rPr>
                  <w:rFonts w:ascii="Times New Roman" w:hAnsi="Times New Roman"/>
                  <w:color w:val="auto"/>
                </w:rPr>
                <w:t>he guaranteed parts of exposures arising from export credits</w:t>
              </w:r>
              <w:r>
                <w:rPr>
                  <w:rFonts w:ascii="Times New Roman" w:hAnsi="Times New Roman"/>
                  <w:color w:val="auto"/>
                </w:rPr>
                <w:t xml:space="preserve"> that can be excluded when the conditions of </w:t>
              </w:r>
              <w:r w:rsidR="00A42B1A">
                <w:rPr>
                  <w:rFonts w:ascii="Times New Roman" w:hAnsi="Times New Roman"/>
                  <w:bCs/>
                </w:rPr>
                <w:t xml:space="preserve">point (f) of </w:t>
              </w:r>
              <w:r>
                <w:rPr>
                  <w:rFonts w:ascii="Times New Roman" w:hAnsi="Times New Roman"/>
                  <w:color w:val="auto"/>
                </w:rPr>
                <w:t xml:space="preserve">Article 429a(1) </w:t>
              </w:r>
              <w:r w:rsidR="00684733">
                <w:rPr>
                  <w:rFonts w:ascii="Times New Roman" w:hAnsi="Times New Roman"/>
                  <w:color w:val="auto"/>
                </w:rPr>
                <w:t>CRR</w:t>
              </w:r>
              <w:r>
                <w:rPr>
                  <w:rFonts w:ascii="Times New Roman" w:hAnsi="Times New Roman"/>
                  <w:color w:val="auto"/>
                </w:rPr>
                <w:t xml:space="preserve"> are met.</w:t>
              </w:r>
            </w:ins>
          </w:p>
          <w:p w14:paraId="7A2F191A" w14:textId="77777777" w:rsidR="00EC6F1E" w:rsidRDefault="00EC6F1E" w:rsidP="000C5068">
            <w:pPr>
              <w:pStyle w:val="BodyText1"/>
              <w:spacing w:line="240" w:lineRule="auto"/>
              <w:rPr>
                <w:ins w:id="1240" w:author="Author"/>
                <w:rFonts w:ascii="Times New Roman" w:hAnsi="Times New Roman"/>
                <w:color w:val="auto"/>
              </w:rPr>
            </w:pPr>
          </w:p>
          <w:p w14:paraId="7BE2ED75" w14:textId="77777777" w:rsidR="00EC6F1E" w:rsidRDefault="00EC6F1E" w:rsidP="000C5068">
            <w:pPr>
              <w:pStyle w:val="BodyText1"/>
              <w:spacing w:line="240" w:lineRule="auto"/>
              <w:rPr>
                <w:ins w:id="1241" w:author="Author"/>
                <w:rFonts w:ascii="Times New Roman" w:hAnsi="Times New Roman"/>
                <w:bCs/>
              </w:rPr>
            </w:pPr>
            <w:ins w:id="1242" w:author="Author">
              <w:r w:rsidRPr="00433F12">
                <w:rPr>
                  <w:rFonts w:ascii="Times New Roman" w:hAnsi="Times New Roman"/>
                  <w:bCs/>
                </w:rPr>
                <w:t xml:space="preserve">The amount reported </w:t>
              </w:r>
              <w:r>
                <w:rPr>
                  <w:rFonts w:ascii="Times New Roman" w:hAnsi="Times New Roman"/>
                  <w:bCs/>
                </w:rPr>
                <w:t>shall</w:t>
              </w:r>
              <w:r w:rsidRPr="00433F12">
                <w:rPr>
                  <w:rFonts w:ascii="Times New Roman" w:hAnsi="Times New Roman"/>
                  <w:bCs/>
                </w:rPr>
                <w:t xml:space="preserve"> als</w:t>
              </w:r>
              <w:r>
                <w:rPr>
                  <w:rFonts w:ascii="Times New Roman" w:hAnsi="Times New Roman"/>
                  <w:bCs/>
                </w:rPr>
                <w:t>o be included in the applicable cells above as if no exemption applied.</w:t>
              </w:r>
            </w:ins>
          </w:p>
          <w:p w14:paraId="4BBC9AD0" w14:textId="77777777" w:rsidR="00EC6F1E" w:rsidRPr="006F5E81" w:rsidRDefault="00EC6F1E" w:rsidP="000C5068">
            <w:pPr>
              <w:pStyle w:val="BodyText1"/>
              <w:spacing w:line="240" w:lineRule="auto"/>
              <w:rPr>
                <w:ins w:id="1243" w:author="Author"/>
                <w:rFonts w:ascii="Times New Roman" w:hAnsi="Times New Roman"/>
                <w:b/>
                <w:bCs/>
                <w:color w:val="auto"/>
              </w:rPr>
            </w:pPr>
          </w:p>
        </w:tc>
      </w:tr>
      <w:tr w:rsidR="00EC6F1E" w:rsidRPr="00FE002E" w14:paraId="7AD87F00" w14:textId="77777777" w:rsidTr="00E1595A">
        <w:trPr>
          <w:trHeight w:val="304"/>
          <w:ins w:id="1244" w:author="Author"/>
        </w:trPr>
        <w:tc>
          <w:tcPr>
            <w:tcW w:w="1531" w:type="dxa"/>
            <w:tcBorders>
              <w:bottom w:val="single" w:sz="4" w:space="0" w:color="auto"/>
            </w:tcBorders>
            <w:vAlign w:val="center"/>
          </w:tcPr>
          <w:p w14:paraId="1E11F6EB" w14:textId="77777777" w:rsidR="00EC6F1E" w:rsidRDefault="00EC6F1E" w:rsidP="000C5068">
            <w:pPr>
              <w:pStyle w:val="BodyText1"/>
              <w:rPr>
                <w:ins w:id="1245" w:author="Author"/>
                <w:rFonts w:ascii="Times New Roman" w:hAnsi="Times New Roman"/>
                <w:bCs/>
              </w:rPr>
            </w:pPr>
          </w:p>
          <w:p w14:paraId="323A635F" w14:textId="34C01BC7" w:rsidR="00EC6F1E" w:rsidRPr="00174252" w:rsidRDefault="00EC6F1E" w:rsidP="000C5068">
            <w:pPr>
              <w:pStyle w:val="BodyText1"/>
              <w:rPr>
                <w:ins w:id="1246" w:author="Author"/>
                <w:rFonts w:ascii="Times New Roman" w:hAnsi="Times New Roman"/>
                <w:bCs/>
                <w:highlight w:val="yellow"/>
              </w:rPr>
            </w:pPr>
            <w:ins w:id="1247" w:author="Author">
              <w:r>
                <w:rPr>
                  <w:rFonts w:ascii="Times New Roman" w:hAnsi="Times New Roman"/>
                  <w:bCs/>
                </w:rPr>
                <w:t>{</w:t>
              </w:r>
              <w:r w:rsidR="009573B2">
                <w:rPr>
                  <w:rFonts w:ascii="Times New Roman" w:hAnsi="Times New Roman"/>
                  <w:bCs/>
                </w:rPr>
                <w:t>0</w:t>
              </w:r>
              <w:r>
                <w:rPr>
                  <w:rFonts w:ascii="Times New Roman" w:hAnsi="Times New Roman"/>
                  <w:bCs/>
                </w:rPr>
                <w:t>253;</w:t>
              </w:r>
              <w:r w:rsidR="009573B2">
                <w:rPr>
                  <w:rFonts w:ascii="Times New Roman" w:hAnsi="Times New Roman"/>
                  <w:bCs/>
                </w:rPr>
                <w:t>0</w:t>
              </w:r>
              <w:r>
                <w:rPr>
                  <w:rFonts w:ascii="Times New Roman" w:hAnsi="Times New Roman"/>
                  <w:bCs/>
                </w:rPr>
                <w:t>010}</w:t>
              </w:r>
            </w:ins>
          </w:p>
        </w:tc>
        <w:tc>
          <w:tcPr>
            <w:tcW w:w="7590" w:type="dxa"/>
            <w:gridSpan w:val="3"/>
            <w:tcBorders>
              <w:bottom w:val="single" w:sz="4" w:space="0" w:color="auto"/>
            </w:tcBorders>
            <w:vAlign w:val="center"/>
          </w:tcPr>
          <w:p w14:paraId="050310BA" w14:textId="77777777" w:rsidR="00EC6F1E" w:rsidRPr="00A81A47" w:rsidRDefault="00EC6F1E" w:rsidP="000C5068">
            <w:pPr>
              <w:pStyle w:val="BodyText1"/>
              <w:spacing w:line="240" w:lineRule="auto"/>
              <w:rPr>
                <w:ins w:id="1248" w:author="Author"/>
                <w:rFonts w:ascii="Times New Roman" w:hAnsi="Times New Roman"/>
                <w:b/>
                <w:color w:val="auto"/>
              </w:rPr>
            </w:pPr>
            <w:ins w:id="1249" w:author="Author">
              <w:r w:rsidRPr="00A81A47">
                <w:rPr>
                  <w:rFonts w:ascii="Times New Roman" w:hAnsi="Times New Roman"/>
                  <w:b/>
                  <w:color w:val="auto"/>
                </w:rPr>
                <w:t>(-) Excluded excess collateral deposited at triparty agents</w:t>
              </w:r>
            </w:ins>
          </w:p>
          <w:p w14:paraId="61A5618C" w14:textId="77777777" w:rsidR="00EC6F1E" w:rsidRDefault="00EC6F1E" w:rsidP="000C5068">
            <w:pPr>
              <w:pStyle w:val="BodyText1"/>
              <w:spacing w:line="240" w:lineRule="auto"/>
              <w:rPr>
                <w:ins w:id="1250" w:author="Author"/>
                <w:rFonts w:ascii="Times New Roman" w:hAnsi="Times New Roman"/>
                <w:color w:val="auto"/>
              </w:rPr>
            </w:pPr>
          </w:p>
          <w:p w14:paraId="209C179F" w14:textId="4127E36D" w:rsidR="00EC6F1E" w:rsidRDefault="00A42B1A" w:rsidP="000C5068">
            <w:pPr>
              <w:pStyle w:val="BodyText1"/>
              <w:spacing w:line="240" w:lineRule="auto"/>
              <w:rPr>
                <w:ins w:id="1251" w:author="Author"/>
                <w:rFonts w:ascii="Times New Roman" w:hAnsi="Times New Roman"/>
                <w:bCs/>
              </w:rPr>
            </w:pPr>
            <w:ins w:id="1252" w:author="Author">
              <w:r>
                <w:rPr>
                  <w:rFonts w:ascii="Times New Roman" w:hAnsi="Times New Roman"/>
                  <w:bCs/>
                </w:rPr>
                <w:t xml:space="preserve">Point (k) of </w:t>
              </w:r>
              <w:r w:rsidR="00EC6F1E">
                <w:rPr>
                  <w:rFonts w:ascii="Times New Roman" w:hAnsi="Times New Roman"/>
                  <w:bCs/>
                </w:rPr>
                <w:t xml:space="preserve">Article 429a(1) </w:t>
              </w:r>
              <w:r w:rsidR="00684733">
                <w:rPr>
                  <w:rFonts w:ascii="Times New Roman" w:hAnsi="Times New Roman"/>
                  <w:bCs/>
                </w:rPr>
                <w:t>CRR</w:t>
              </w:r>
            </w:ins>
          </w:p>
          <w:p w14:paraId="1F42E77C" w14:textId="77777777" w:rsidR="00EC6F1E" w:rsidRDefault="00EC6F1E" w:rsidP="000C5068">
            <w:pPr>
              <w:pStyle w:val="BodyText1"/>
              <w:spacing w:line="240" w:lineRule="auto"/>
              <w:rPr>
                <w:ins w:id="1253" w:author="Author"/>
                <w:rFonts w:ascii="Times New Roman" w:hAnsi="Times New Roman"/>
                <w:color w:val="auto"/>
              </w:rPr>
            </w:pPr>
          </w:p>
          <w:p w14:paraId="64B746C7" w14:textId="3E23835E" w:rsidR="00EC6F1E" w:rsidRPr="009E1365" w:rsidRDefault="00EC6F1E" w:rsidP="000C5068">
            <w:pPr>
              <w:pStyle w:val="BodyText1"/>
              <w:spacing w:line="240" w:lineRule="auto"/>
              <w:rPr>
                <w:ins w:id="1254" w:author="Author"/>
                <w:rFonts w:ascii="Times New Roman" w:hAnsi="Times New Roman"/>
                <w:bCs/>
              </w:rPr>
            </w:pPr>
            <w:ins w:id="1255" w:author="Author">
              <w:r w:rsidRPr="009E1365">
                <w:rPr>
                  <w:rFonts w:ascii="Times New Roman" w:hAnsi="Times New Roman"/>
                  <w:bCs/>
                </w:rPr>
                <w:t xml:space="preserve">The excess collateral deposited at triparty agents that has not been lent out, which can be excluded in accordance with </w:t>
              </w:r>
              <w:r w:rsidR="00A42B1A">
                <w:rPr>
                  <w:rFonts w:ascii="Times New Roman" w:hAnsi="Times New Roman"/>
                  <w:bCs/>
                </w:rPr>
                <w:t xml:space="preserve">point (k) of </w:t>
              </w:r>
              <w:r w:rsidRPr="009E1365">
                <w:rPr>
                  <w:rFonts w:ascii="Times New Roman" w:hAnsi="Times New Roman"/>
                  <w:bCs/>
                </w:rPr>
                <w:t xml:space="preserve">Article </w:t>
              </w:r>
              <w:r>
                <w:rPr>
                  <w:rFonts w:ascii="Times New Roman" w:hAnsi="Times New Roman"/>
                  <w:bCs/>
                </w:rPr>
                <w:t>429a(1).</w:t>
              </w:r>
            </w:ins>
          </w:p>
          <w:p w14:paraId="66232C1D" w14:textId="77777777" w:rsidR="00EC6F1E" w:rsidRDefault="00EC6F1E" w:rsidP="000C5068">
            <w:pPr>
              <w:pStyle w:val="BodyText1"/>
              <w:spacing w:line="240" w:lineRule="auto"/>
              <w:rPr>
                <w:ins w:id="1256" w:author="Author"/>
                <w:rFonts w:ascii="Times New Roman" w:hAnsi="Times New Roman"/>
                <w:color w:val="auto"/>
              </w:rPr>
            </w:pPr>
          </w:p>
          <w:p w14:paraId="6E603CFC" w14:textId="77777777" w:rsidR="00EC6F1E" w:rsidRDefault="00EC6F1E" w:rsidP="000C5068">
            <w:pPr>
              <w:pStyle w:val="BodyText1"/>
              <w:spacing w:line="240" w:lineRule="auto"/>
              <w:rPr>
                <w:ins w:id="1257" w:author="Author"/>
                <w:rFonts w:ascii="Times New Roman" w:hAnsi="Times New Roman"/>
                <w:color w:val="auto"/>
              </w:rPr>
            </w:pPr>
            <w:ins w:id="1258" w:author="Author">
              <w:r w:rsidRPr="00433F12">
                <w:rPr>
                  <w:rFonts w:ascii="Times New Roman" w:hAnsi="Times New Roman"/>
                  <w:bCs/>
                </w:rPr>
                <w:t xml:space="preserve">The amount reported </w:t>
              </w:r>
              <w:r>
                <w:rPr>
                  <w:rFonts w:ascii="Times New Roman" w:hAnsi="Times New Roman"/>
                  <w:bCs/>
                </w:rPr>
                <w:t>shall</w:t>
              </w:r>
              <w:r w:rsidRPr="00433F12">
                <w:rPr>
                  <w:rFonts w:ascii="Times New Roman" w:hAnsi="Times New Roman"/>
                  <w:bCs/>
                </w:rPr>
                <w:t xml:space="preserve"> als</w:t>
              </w:r>
              <w:r>
                <w:rPr>
                  <w:rFonts w:ascii="Times New Roman" w:hAnsi="Times New Roman"/>
                  <w:bCs/>
                </w:rPr>
                <w:t>o be included in the applicable cells above as if no exemption applied.</w:t>
              </w:r>
            </w:ins>
          </w:p>
          <w:p w14:paraId="7D107153" w14:textId="77777777" w:rsidR="00EC6F1E" w:rsidRPr="006F5E81" w:rsidRDefault="00EC6F1E" w:rsidP="000C5068">
            <w:pPr>
              <w:pStyle w:val="BodyText1"/>
              <w:spacing w:line="240" w:lineRule="auto"/>
              <w:rPr>
                <w:ins w:id="1259" w:author="Author"/>
                <w:rFonts w:ascii="Times New Roman" w:hAnsi="Times New Roman"/>
                <w:b/>
                <w:bCs/>
                <w:color w:val="auto"/>
              </w:rPr>
            </w:pPr>
          </w:p>
        </w:tc>
      </w:tr>
      <w:tr w:rsidR="00EC6F1E" w:rsidRPr="00FE002E" w14:paraId="54166E91" w14:textId="77777777" w:rsidTr="00E1595A">
        <w:trPr>
          <w:trHeight w:val="304"/>
          <w:ins w:id="1260" w:author="Author"/>
        </w:trPr>
        <w:tc>
          <w:tcPr>
            <w:tcW w:w="1531" w:type="dxa"/>
            <w:tcBorders>
              <w:bottom w:val="single" w:sz="4" w:space="0" w:color="auto"/>
            </w:tcBorders>
            <w:vAlign w:val="center"/>
          </w:tcPr>
          <w:p w14:paraId="5E8D1AF5" w14:textId="6DF49680" w:rsidR="00EC6F1E" w:rsidRPr="00C9084A" w:rsidRDefault="00EC6F1E" w:rsidP="000C5068">
            <w:pPr>
              <w:pStyle w:val="BodyText1"/>
              <w:rPr>
                <w:ins w:id="1261" w:author="Author"/>
                <w:rFonts w:ascii="Times New Roman" w:hAnsi="Times New Roman"/>
                <w:bCs/>
              </w:rPr>
            </w:pPr>
            <w:ins w:id="1262" w:author="Author">
              <w:r>
                <w:rPr>
                  <w:rFonts w:ascii="Times New Roman" w:hAnsi="Times New Roman"/>
                  <w:bCs/>
                </w:rPr>
                <w:t>{</w:t>
              </w:r>
              <w:r w:rsidR="009573B2">
                <w:rPr>
                  <w:rFonts w:ascii="Times New Roman" w:hAnsi="Times New Roman"/>
                  <w:bCs/>
                </w:rPr>
                <w:t>0</w:t>
              </w:r>
              <w:r>
                <w:rPr>
                  <w:rFonts w:ascii="Times New Roman" w:hAnsi="Times New Roman"/>
                  <w:bCs/>
                </w:rPr>
                <w:t>254</w:t>
              </w:r>
              <w:r w:rsidRPr="00C9084A">
                <w:rPr>
                  <w:rFonts w:ascii="Times New Roman" w:hAnsi="Times New Roman"/>
                  <w:bCs/>
                </w:rPr>
                <w:t>;</w:t>
              </w:r>
              <w:r w:rsidR="009573B2">
                <w:rPr>
                  <w:rFonts w:ascii="Times New Roman" w:hAnsi="Times New Roman"/>
                  <w:bCs/>
                </w:rPr>
                <w:t>0</w:t>
              </w:r>
              <w:r w:rsidRPr="00C9084A">
                <w:rPr>
                  <w:rFonts w:ascii="Times New Roman" w:hAnsi="Times New Roman"/>
                  <w:bCs/>
                </w:rPr>
                <w:t>010}</w:t>
              </w:r>
            </w:ins>
          </w:p>
        </w:tc>
        <w:tc>
          <w:tcPr>
            <w:tcW w:w="7590" w:type="dxa"/>
            <w:gridSpan w:val="3"/>
            <w:tcBorders>
              <w:bottom w:val="single" w:sz="4" w:space="0" w:color="auto"/>
            </w:tcBorders>
            <w:vAlign w:val="center"/>
          </w:tcPr>
          <w:p w14:paraId="665021DC" w14:textId="77777777" w:rsidR="00EC6F1E" w:rsidRPr="00A81A47" w:rsidRDefault="00EC6F1E" w:rsidP="000C5068">
            <w:pPr>
              <w:pStyle w:val="BodyText1"/>
              <w:spacing w:line="240" w:lineRule="auto"/>
              <w:rPr>
                <w:ins w:id="1263" w:author="Author"/>
                <w:rFonts w:ascii="Times New Roman" w:hAnsi="Times New Roman"/>
                <w:b/>
                <w:color w:val="auto"/>
              </w:rPr>
            </w:pPr>
            <w:ins w:id="1264" w:author="Author">
              <w:r w:rsidRPr="00A81A47">
                <w:rPr>
                  <w:rFonts w:ascii="Times New Roman" w:hAnsi="Times New Roman"/>
                  <w:b/>
                  <w:color w:val="auto"/>
                </w:rPr>
                <w:t xml:space="preserve">(-) Excluded securitised exposures representing significant risk transfer </w:t>
              </w:r>
            </w:ins>
          </w:p>
          <w:p w14:paraId="2B2FF49A" w14:textId="77777777" w:rsidR="00EC6F1E" w:rsidRDefault="00EC6F1E" w:rsidP="000C5068">
            <w:pPr>
              <w:pStyle w:val="BodyText1"/>
              <w:spacing w:line="240" w:lineRule="auto"/>
              <w:rPr>
                <w:ins w:id="1265" w:author="Author"/>
                <w:rFonts w:ascii="Times New Roman" w:hAnsi="Times New Roman"/>
                <w:color w:val="auto"/>
              </w:rPr>
            </w:pPr>
          </w:p>
          <w:p w14:paraId="69C77F33" w14:textId="64BBCCE1" w:rsidR="00EC6F1E" w:rsidRDefault="00A42B1A" w:rsidP="000C5068">
            <w:pPr>
              <w:pStyle w:val="BodyText1"/>
              <w:spacing w:line="240" w:lineRule="auto"/>
              <w:rPr>
                <w:ins w:id="1266" w:author="Author"/>
                <w:rFonts w:ascii="Times New Roman" w:hAnsi="Times New Roman"/>
                <w:bCs/>
              </w:rPr>
            </w:pPr>
            <w:ins w:id="1267" w:author="Author">
              <w:r>
                <w:rPr>
                  <w:rFonts w:ascii="Times New Roman" w:hAnsi="Times New Roman"/>
                  <w:bCs/>
                </w:rPr>
                <w:t xml:space="preserve">Point (m) of </w:t>
              </w:r>
              <w:r w:rsidR="00EC6F1E">
                <w:rPr>
                  <w:rFonts w:ascii="Times New Roman" w:hAnsi="Times New Roman"/>
                  <w:bCs/>
                </w:rPr>
                <w:t xml:space="preserve">Article 429a(1) </w:t>
              </w:r>
              <w:r w:rsidR="00684733">
                <w:rPr>
                  <w:rFonts w:ascii="Times New Roman" w:hAnsi="Times New Roman"/>
                  <w:bCs/>
                </w:rPr>
                <w:t>CRR</w:t>
              </w:r>
            </w:ins>
          </w:p>
          <w:p w14:paraId="2567BDC4" w14:textId="77777777" w:rsidR="00EC6F1E" w:rsidRDefault="00EC6F1E" w:rsidP="000C5068">
            <w:pPr>
              <w:pStyle w:val="BodyText1"/>
              <w:spacing w:line="240" w:lineRule="auto"/>
              <w:rPr>
                <w:ins w:id="1268" w:author="Author"/>
                <w:rFonts w:ascii="Times New Roman" w:hAnsi="Times New Roman"/>
                <w:bCs/>
              </w:rPr>
            </w:pPr>
          </w:p>
          <w:p w14:paraId="17E7D3CF" w14:textId="77777777" w:rsidR="00EC6F1E" w:rsidRDefault="00EC6F1E" w:rsidP="000C5068">
            <w:pPr>
              <w:pStyle w:val="BodyText1"/>
              <w:spacing w:line="240" w:lineRule="auto"/>
              <w:rPr>
                <w:ins w:id="1269" w:author="Author"/>
                <w:rFonts w:ascii="Times New Roman" w:hAnsi="Times New Roman"/>
                <w:bCs/>
              </w:rPr>
            </w:pPr>
            <w:ins w:id="1270" w:author="Author">
              <w:r>
                <w:rPr>
                  <w:rFonts w:ascii="Times New Roman" w:hAnsi="Times New Roman"/>
                  <w:bCs/>
                </w:rPr>
                <w:t>T</w:t>
              </w:r>
              <w:r w:rsidRPr="00BA5B5B">
                <w:rPr>
                  <w:rFonts w:ascii="Times New Roman" w:hAnsi="Times New Roman"/>
                  <w:bCs/>
                </w:rPr>
                <w:t>he securitised exposures from traditional securitisations that meet the</w:t>
              </w:r>
              <w:r>
                <w:rPr>
                  <w:rFonts w:ascii="Times New Roman" w:hAnsi="Times New Roman"/>
                  <w:bCs/>
                </w:rPr>
                <w:t xml:space="preserve"> </w:t>
              </w:r>
              <w:r w:rsidRPr="00BA5B5B">
                <w:rPr>
                  <w:rFonts w:ascii="Times New Roman" w:hAnsi="Times New Roman"/>
                  <w:bCs/>
                </w:rPr>
                <w:t>conditions for significant risk transfer set out in Article 244(2)</w:t>
              </w:r>
              <w:r>
                <w:rPr>
                  <w:rFonts w:ascii="Times New Roman" w:hAnsi="Times New Roman"/>
                  <w:bCs/>
                </w:rPr>
                <w:t>.</w:t>
              </w:r>
            </w:ins>
          </w:p>
          <w:p w14:paraId="33B56A3E" w14:textId="77777777" w:rsidR="00EC6F1E" w:rsidRDefault="00EC6F1E" w:rsidP="000C5068">
            <w:pPr>
              <w:pStyle w:val="BodyText1"/>
              <w:spacing w:line="240" w:lineRule="auto"/>
              <w:rPr>
                <w:ins w:id="1271" w:author="Author"/>
                <w:rFonts w:ascii="Times New Roman" w:hAnsi="Times New Roman"/>
                <w:bCs/>
              </w:rPr>
            </w:pPr>
          </w:p>
          <w:p w14:paraId="51B98F49" w14:textId="77777777" w:rsidR="00EC6F1E" w:rsidRDefault="00EC6F1E" w:rsidP="000C5068">
            <w:pPr>
              <w:pStyle w:val="BodyText1"/>
              <w:spacing w:line="240" w:lineRule="auto"/>
              <w:rPr>
                <w:ins w:id="1272" w:author="Author"/>
                <w:rFonts w:ascii="Times New Roman" w:hAnsi="Times New Roman"/>
                <w:bCs/>
              </w:rPr>
            </w:pPr>
            <w:ins w:id="1273" w:author="Author">
              <w:r w:rsidRPr="00433F12">
                <w:rPr>
                  <w:rFonts w:ascii="Times New Roman" w:hAnsi="Times New Roman"/>
                  <w:bCs/>
                </w:rPr>
                <w:t xml:space="preserve">The amount reported </w:t>
              </w:r>
              <w:r>
                <w:rPr>
                  <w:rFonts w:ascii="Times New Roman" w:hAnsi="Times New Roman"/>
                  <w:bCs/>
                </w:rPr>
                <w:t>shall</w:t>
              </w:r>
              <w:r w:rsidRPr="00433F12">
                <w:rPr>
                  <w:rFonts w:ascii="Times New Roman" w:hAnsi="Times New Roman"/>
                  <w:bCs/>
                </w:rPr>
                <w:t xml:space="preserve"> als</w:t>
              </w:r>
              <w:r>
                <w:rPr>
                  <w:rFonts w:ascii="Times New Roman" w:hAnsi="Times New Roman"/>
                  <w:bCs/>
                </w:rPr>
                <w:t>o be included in the applicable cells above as if no exemption applied.</w:t>
              </w:r>
            </w:ins>
          </w:p>
          <w:p w14:paraId="56BAB74A" w14:textId="77777777" w:rsidR="00EC6F1E" w:rsidRPr="006F5E81" w:rsidRDefault="00EC6F1E" w:rsidP="000C5068">
            <w:pPr>
              <w:pStyle w:val="BodyText1"/>
              <w:spacing w:line="240" w:lineRule="auto"/>
              <w:rPr>
                <w:ins w:id="1274" w:author="Author"/>
                <w:rFonts w:ascii="Times New Roman" w:hAnsi="Times New Roman"/>
                <w:b/>
                <w:bCs/>
                <w:color w:val="auto"/>
              </w:rPr>
            </w:pPr>
          </w:p>
        </w:tc>
      </w:tr>
      <w:tr w:rsidR="00EC6F1E" w:rsidRPr="00FE002E" w14:paraId="7069054A" w14:textId="77777777" w:rsidTr="00E1595A">
        <w:trPr>
          <w:trHeight w:val="304"/>
          <w:ins w:id="1275" w:author="Author"/>
        </w:trPr>
        <w:tc>
          <w:tcPr>
            <w:tcW w:w="1531" w:type="dxa"/>
            <w:tcBorders>
              <w:bottom w:val="single" w:sz="4" w:space="0" w:color="auto"/>
            </w:tcBorders>
            <w:vAlign w:val="center"/>
          </w:tcPr>
          <w:p w14:paraId="7B9CA4F6" w14:textId="3C428DC7" w:rsidR="00EC6F1E" w:rsidRPr="00C9084A" w:rsidRDefault="00EC6F1E" w:rsidP="000C5068">
            <w:pPr>
              <w:pStyle w:val="BodyText1"/>
              <w:rPr>
                <w:ins w:id="1276" w:author="Author"/>
                <w:rFonts w:ascii="Times New Roman" w:hAnsi="Times New Roman"/>
                <w:bCs/>
              </w:rPr>
            </w:pPr>
            <w:ins w:id="1277" w:author="Author">
              <w:r>
                <w:rPr>
                  <w:rFonts w:ascii="Times New Roman" w:hAnsi="Times New Roman"/>
                  <w:bCs/>
                </w:rPr>
                <w:t>{</w:t>
              </w:r>
              <w:r w:rsidR="009573B2">
                <w:rPr>
                  <w:rFonts w:ascii="Times New Roman" w:hAnsi="Times New Roman"/>
                  <w:bCs/>
                </w:rPr>
                <w:t>0</w:t>
              </w:r>
              <w:r>
                <w:rPr>
                  <w:rFonts w:ascii="Times New Roman" w:hAnsi="Times New Roman"/>
                  <w:bCs/>
                </w:rPr>
                <w:t>255</w:t>
              </w:r>
              <w:r w:rsidRPr="00C9084A">
                <w:rPr>
                  <w:rFonts w:ascii="Times New Roman" w:hAnsi="Times New Roman"/>
                  <w:bCs/>
                </w:rPr>
                <w:t>;</w:t>
              </w:r>
              <w:r w:rsidR="009573B2">
                <w:rPr>
                  <w:rFonts w:ascii="Times New Roman" w:hAnsi="Times New Roman"/>
                  <w:bCs/>
                </w:rPr>
                <w:t>0</w:t>
              </w:r>
              <w:r w:rsidRPr="00C9084A">
                <w:rPr>
                  <w:rFonts w:ascii="Times New Roman" w:hAnsi="Times New Roman"/>
                  <w:bCs/>
                </w:rPr>
                <w:t>010}</w:t>
              </w:r>
            </w:ins>
          </w:p>
        </w:tc>
        <w:tc>
          <w:tcPr>
            <w:tcW w:w="7590" w:type="dxa"/>
            <w:gridSpan w:val="3"/>
            <w:tcBorders>
              <w:bottom w:val="single" w:sz="4" w:space="0" w:color="auto"/>
            </w:tcBorders>
            <w:vAlign w:val="center"/>
          </w:tcPr>
          <w:p w14:paraId="43716DF9" w14:textId="2825BB71" w:rsidR="00EC6F1E" w:rsidRDefault="00EC6F1E" w:rsidP="000C5068">
            <w:pPr>
              <w:pStyle w:val="BodyText1"/>
              <w:spacing w:line="240" w:lineRule="auto"/>
              <w:rPr>
                <w:ins w:id="1278" w:author="Author"/>
                <w:rFonts w:ascii="Times New Roman" w:hAnsi="Times New Roman"/>
                <w:color w:val="auto"/>
              </w:rPr>
            </w:pPr>
            <w:ins w:id="1279" w:author="Author">
              <w:r w:rsidRPr="00A81A47">
                <w:rPr>
                  <w:rFonts w:ascii="Times New Roman" w:hAnsi="Times New Roman"/>
                  <w:b/>
                  <w:color w:val="auto"/>
                </w:rPr>
                <w:t xml:space="preserve">(-) Exposures to the central bank exempted in accordance with </w:t>
              </w:r>
              <w:r w:rsidR="00F77F20">
                <w:rPr>
                  <w:rFonts w:ascii="Times New Roman" w:hAnsi="Times New Roman"/>
                  <w:b/>
                  <w:color w:val="auto"/>
                </w:rPr>
                <w:t xml:space="preserve">point (n) of </w:t>
              </w:r>
              <w:r w:rsidRPr="00A81A47">
                <w:rPr>
                  <w:rFonts w:ascii="Times New Roman" w:hAnsi="Times New Roman"/>
                  <w:b/>
                  <w:color w:val="auto"/>
                </w:rPr>
                <w:t xml:space="preserve">Article 429a(1) </w:t>
              </w:r>
              <w:r w:rsidR="00684733">
                <w:rPr>
                  <w:rFonts w:ascii="Times New Roman" w:hAnsi="Times New Roman"/>
                  <w:b/>
                  <w:color w:val="auto"/>
                </w:rPr>
                <w:t>CRR</w:t>
              </w:r>
            </w:ins>
          </w:p>
          <w:p w14:paraId="7194C5FE" w14:textId="77777777" w:rsidR="00EC6F1E" w:rsidRDefault="00EC6F1E" w:rsidP="000C5068">
            <w:pPr>
              <w:pStyle w:val="BodyText1"/>
              <w:spacing w:line="240" w:lineRule="auto"/>
              <w:rPr>
                <w:ins w:id="1280" w:author="Author"/>
                <w:rFonts w:ascii="Times New Roman" w:hAnsi="Times New Roman"/>
                <w:color w:val="auto"/>
              </w:rPr>
            </w:pPr>
          </w:p>
          <w:p w14:paraId="737C879F" w14:textId="14999659" w:rsidR="00EC6F1E" w:rsidRDefault="00DE2482" w:rsidP="000C5068">
            <w:pPr>
              <w:pStyle w:val="BodyText1"/>
              <w:spacing w:line="240" w:lineRule="auto"/>
              <w:rPr>
                <w:ins w:id="1281" w:author="Author"/>
                <w:rFonts w:ascii="Times New Roman" w:hAnsi="Times New Roman"/>
                <w:bCs/>
              </w:rPr>
            </w:pPr>
            <w:ins w:id="1282" w:author="Author">
              <w:r w:rsidRPr="00DE2482">
                <w:rPr>
                  <w:rFonts w:ascii="Times New Roman" w:hAnsi="Times New Roman"/>
                  <w:color w:val="auto"/>
                </w:rPr>
                <w:t>Point (n) of</w:t>
              </w:r>
              <w:r>
                <w:rPr>
                  <w:rFonts w:ascii="Times New Roman" w:hAnsi="Times New Roman"/>
                  <w:b/>
                  <w:color w:val="auto"/>
                </w:rPr>
                <w:t xml:space="preserve"> </w:t>
              </w:r>
              <w:r w:rsidR="00EC6F1E">
                <w:rPr>
                  <w:rFonts w:ascii="Times New Roman" w:hAnsi="Times New Roman"/>
                  <w:bCs/>
                </w:rPr>
                <w:t xml:space="preserve">Article 429a(1) </w:t>
              </w:r>
              <w:r w:rsidR="00684733">
                <w:rPr>
                  <w:rFonts w:ascii="Times New Roman" w:hAnsi="Times New Roman"/>
                  <w:bCs/>
                </w:rPr>
                <w:t>CRR</w:t>
              </w:r>
            </w:ins>
          </w:p>
          <w:p w14:paraId="0B6BE3C3" w14:textId="77777777" w:rsidR="00EC6F1E" w:rsidRDefault="00EC6F1E" w:rsidP="000C5068">
            <w:pPr>
              <w:pStyle w:val="BodyText1"/>
              <w:spacing w:line="240" w:lineRule="auto"/>
              <w:rPr>
                <w:ins w:id="1283" w:author="Author"/>
                <w:rFonts w:ascii="Times New Roman" w:hAnsi="Times New Roman"/>
                <w:bCs/>
              </w:rPr>
            </w:pPr>
            <w:ins w:id="1284" w:author="Author">
              <w:r>
                <w:rPr>
                  <w:rFonts w:ascii="Times New Roman" w:hAnsi="Times New Roman"/>
                  <w:bCs/>
                </w:rPr>
                <w:t xml:space="preserve"> </w:t>
              </w:r>
            </w:ins>
          </w:p>
          <w:p w14:paraId="450D7333" w14:textId="77777777" w:rsidR="00EC6F1E" w:rsidRDefault="00EC6F1E" w:rsidP="000C5068">
            <w:pPr>
              <w:pStyle w:val="BodyText1"/>
              <w:spacing w:line="240" w:lineRule="auto"/>
              <w:rPr>
                <w:ins w:id="1285" w:author="Author"/>
                <w:rFonts w:ascii="Times New Roman" w:hAnsi="Times New Roman"/>
                <w:bCs/>
              </w:rPr>
            </w:pPr>
            <w:ins w:id="1286" w:author="Author">
              <w:r w:rsidRPr="00433F12">
                <w:rPr>
                  <w:rFonts w:ascii="Times New Roman" w:hAnsi="Times New Roman"/>
                  <w:bCs/>
                </w:rPr>
                <w:t xml:space="preserve">The amount reported </w:t>
              </w:r>
              <w:r>
                <w:rPr>
                  <w:rFonts w:ascii="Times New Roman" w:hAnsi="Times New Roman"/>
                  <w:bCs/>
                </w:rPr>
                <w:t>shall</w:t>
              </w:r>
              <w:r w:rsidRPr="00433F12">
                <w:rPr>
                  <w:rFonts w:ascii="Times New Roman" w:hAnsi="Times New Roman"/>
                  <w:bCs/>
                </w:rPr>
                <w:t xml:space="preserve"> als</w:t>
              </w:r>
              <w:r>
                <w:rPr>
                  <w:rFonts w:ascii="Times New Roman" w:hAnsi="Times New Roman"/>
                  <w:bCs/>
                </w:rPr>
                <w:t>o be included in the applicable cells above as if no exemption applied.</w:t>
              </w:r>
            </w:ins>
          </w:p>
          <w:p w14:paraId="300950AF" w14:textId="77777777" w:rsidR="00EC6F1E" w:rsidRPr="006F5E81" w:rsidRDefault="00EC6F1E" w:rsidP="000C5068">
            <w:pPr>
              <w:pStyle w:val="BodyText1"/>
              <w:spacing w:line="240" w:lineRule="auto"/>
              <w:rPr>
                <w:ins w:id="1287" w:author="Author"/>
                <w:rFonts w:ascii="Times New Roman" w:hAnsi="Times New Roman"/>
                <w:b/>
                <w:bCs/>
                <w:color w:val="auto"/>
              </w:rPr>
            </w:pPr>
          </w:p>
        </w:tc>
      </w:tr>
      <w:tr w:rsidR="00EC6F1E" w:rsidRPr="00FE002E" w14:paraId="54E04016" w14:textId="77777777" w:rsidTr="00E1595A">
        <w:trPr>
          <w:trHeight w:val="304"/>
          <w:ins w:id="1288" w:author="Author"/>
        </w:trPr>
        <w:tc>
          <w:tcPr>
            <w:tcW w:w="1531" w:type="dxa"/>
            <w:tcBorders>
              <w:bottom w:val="single" w:sz="4" w:space="0" w:color="auto"/>
            </w:tcBorders>
            <w:vAlign w:val="center"/>
          </w:tcPr>
          <w:p w14:paraId="07FCDF2C" w14:textId="69109565" w:rsidR="00EC6F1E" w:rsidRPr="00C9084A" w:rsidRDefault="00EC6F1E" w:rsidP="000C5068">
            <w:pPr>
              <w:pStyle w:val="BodyText1"/>
              <w:rPr>
                <w:ins w:id="1289" w:author="Author"/>
                <w:rFonts w:ascii="Times New Roman" w:hAnsi="Times New Roman"/>
                <w:bCs/>
              </w:rPr>
            </w:pPr>
            <w:ins w:id="1290" w:author="Author">
              <w:r>
                <w:rPr>
                  <w:rFonts w:ascii="Times New Roman" w:hAnsi="Times New Roman"/>
                  <w:bCs/>
                </w:rPr>
                <w:t>{</w:t>
              </w:r>
              <w:r w:rsidR="009573B2">
                <w:rPr>
                  <w:rFonts w:ascii="Times New Roman" w:hAnsi="Times New Roman"/>
                  <w:bCs/>
                </w:rPr>
                <w:t>0</w:t>
              </w:r>
              <w:r>
                <w:rPr>
                  <w:rFonts w:ascii="Times New Roman" w:hAnsi="Times New Roman"/>
                  <w:bCs/>
                </w:rPr>
                <w:t>256</w:t>
              </w:r>
              <w:r w:rsidRPr="00C9084A">
                <w:rPr>
                  <w:rFonts w:ascii="Times New Roman" w:hAnsi="Times New Roman"/>
                  <w:bCs/>
                </w:rPr>
                <w:t>;</w:t>
              </w:r>
              <w:r w:rsidR="009573B2">
                <w:rPr>
                  <w:rFonts w:ascii="Times New Roman" w:hAnsi="Times New Roman"/>
                  <w:bCs/>
                </w:rPr>
                <w:t>0</w:t>
              </w:r>
              <w:r w:rsidRPr="00C9084A">
                <w:rPr>
                  <w:rFonts w:ascii="Times New Roman" w:hAnsi="Times New Roman"/>
                  <w:bCs/>
                </w:rPr>
                <w:t>010}</w:t>
              </w:r>
            </w:ins>
          </w:p>
        </w:tc>
        <w:tc>
          <w:tcPr>
            <w:tcW w:w="7590" w:type="dxa"/>
            <w:gridSpan w:val="3"/>
            <w:tcBorders>
              <w:bottom w:val="single" w:sz="4" w:space="0" w:color="auto"/>
            </w:tcBorders>
            <w:vAlign w:val="center"/>
          </w:tcPr>
          <w:p w14:paraId="0B0A550F" w14:textId="48704114" w:rsidR="00EC6F1E" w:rsidRPr="00A81A47" w:rsidRDefault="00EC6F1E" w:rsidP="000C5068">
            <w:pPr>
              <w:pStyle w:val="BodyText1"/>
              <w:spacing w:line="240" w:lineRule="auto"/>
              <w:rPr>
                <w:ins w:id="1291" w:author="Author"/>
                <w:rFonts w:ascii="Times New Roman" w:hAnsi="Times New Roman"/>
                <w:b/>
                <w:color w:val="auto"/>
              </w:rPr>
            </w:pPr>
            <w:ins w:id="1292" w:author="Author">
              <w:r w:rsidRPr="00A81A47">
                <w:rPr>
                  <w:rFonts w:ascii="Times New Roman" w:hAnsi="Times New Roman"/>
                  <w:b/>
                  <w:color w:val="auto"/>
                </w:rPr>
                <w:t xml:space="preserve">(-) Excluded </w:t>
              </w:r>
              <w:r w:rsidR="009E0542" w:rsidRPr="00A81A47">
                <w:rPr>
                  <w:rFonts w:ascii="Times New Roman" w:hAnsi="Times New Roman"/>
                  <w:b/>
                  <w:color w:val="auto"/>
                </w:rPr>
                <w:t xml:space="preserve">banking-type ancillary services </w:t>
              </w:r>
              <w:r w:rsidRPr="00A81A47">
                <w:rPr>
                  <w:rFonts w:ascii="Times New Roman" w:hAnsi="Times New Roman"/>
                  <w:b/>
                  <w:color w:val="auto"/>
                </w:rPr>
                <w:t xml:space="preserve">of CSD/institutions in accordance with </w:t>
              </w:r>
              <w:r w:rsidR="00F82681">
                <w:rPr>
                  <w:rFonts w:ascii="Times New Roman" w:hAnsi="Times New Roman"/>
                  <w:b/>
                  <w:color w:val="auto"/>
                </w:rPr>
                <w:t xml:space="preserve">point (o) of </w:t>
              </w:r>
              <w:r w:rsidRPr="00A81A47">
                <w:rPr>
                  <w:rFonts w:ascii="Times New Roman" w:hAnsi="Times New Roman"/>
                  <w:b/>
                  <w:color w:val="auto"/>
                </w:rPr>
                <w:t>Article 429a(</w:t>
              </w:r>
              <w:r w:rsidR="00B329C6">
                <w:rPr>
                  <w:rFonts w:ascii="Times New Roman" w:hAnsi="Times New Roman"/>
                  <w:b/>
                  <w:color w:val="auto"/>
                </w:rPr>
                <w:t>1</w:t>
              </w:r>
              <w:r w:rsidRPr="00A81A47">
                <w:rPr>
                  <w:rFonts w:ascii="Times New Roman" w:hAnsi="Times New Roman"/>
                  <w:b/>
                  <w:color w:val="auto"/>
                </w:rPr>
                <w:t xml:space="preserve">) </w:t>
              </w:r>
              <w:r w:rsidR="00684733">
                <w:rPr>
                  <w:rFonts w:ascii="Times New Roman" w:hAnsi="Times New Roman"/>
                  <w:b/>
                  <w:color w:val="auto"/>
                </w:rPr>
                <w:t>CRR</w:t>
              </w:r>
            </w:ins>
          </w:p>
          <w:p w14:paraId="266DCB29" w14:textId="77777777" w:rsidR="00EC6F1E" w:rsidRDefault="00EC6F1E" w:rsidP="000C5068">
            <w:pPr>
              <w:pStyle w:val="BodyText1"/>
              <w:spacing w:line="240" w:lineRule="auto"/>
              <w:rPr>
                <w:ins w:id="1293" w:author="Author"/>
                <w:rFonts w:ascii="Times New Roman" w:hAnsi="Times New Roman"/>
                <w:color w:val="auto"/>
              </w:rPr>
            </w:pPr>
          </w:p>
          <w:p w14:paraId="5D17ABE6" w14:textId="52B88A9E" w:rsidR="00EC6F1E" w:rsidRDefault="00F82681" w:rsidP="000C5068">
            <w:pPr>
              <w:pStyle w:val="BodyText1"/>
              <w:spacing w:line="240" w:lineRule="auto"/>
              <w:rPr>
                <w:ins w:id="1294" w:author="Author"/>
                <w:rFonts w:ascii="Times New Roman" w:hAnsi="Times New Roman"/>
                <w:bCs/>
              </w:rPr>
            </w:pPr>
            <w:ins w:id="1295" w:author="Author">
              <w:r w:rsidRPr="00F82681">
                <w:rPr>
                  <w:rFonts w:ascii="Times New Roman" w:hAnsi="Times New Roman"/>
                  <w:color w:val="auto"/>
                </w:rPr>
                <w:t>Point (o) of</w:t>
              </w:r>
              <w:r>
                <w:rPr>
                  <w:rFonts w:ascii="Times New Roman" w:hAnsi="Times New Roman"/>
                  <w:b/>
                  <w:color w:val="auto"/>
                </w:rPr>
                <w:t xml:space="preserve"> </w:t>
              </w:r>
              <w:r w:rsidR="00EC6F1E">
                <w:rPr>
                  <w:rFonts w:ascii="Times New Roman" w:hAnsi="Times New Roman"/>
                  <w:bCs/>
                </w:rPr>
                <w:t xml:space="preserve">Article 429a(1) </w:t>
              </w:r>
              <w:r w:rsidR="00684733">
                <w:rPr>
                  <w:rFonts w:ascii="Times New Roman" w:hAnsi="Times New Roman"/>
                  <w:bCs/>
                </w:rPr>
                <w:t>CRR</w:t>
              </w:r>
            </w:ins>
          </w:p>
          <w:p w14:paraId="4BAE0833" w14:textId="77777777" w:rsidR="00F82681" w:rsidRDefault="00F82681" w:rsidP="000C5068">
            <w:pPr>
              <w:pStyle w:val="BodyText1"/>
              <w:spacing w:line="240" w:lineRule="auto"/>
              <w:rPr>
                <w:ins w:id="1296" w:author="Author"/>
                <w:rFonts w:ascii="Times New Roman" w:hAnsi="Times New Roman"/>
                <w:bCs/>
              </w:rPr>
            </w:pPr>
          </w:p>
          <w:p w14:paraId="702A85BF" w14:textId="77777777" w:rsidR="00EC6F1E" w:rsidRDefault="00EC6F1E" w:rsidP="000C5068">
            <w:pPr>
              <w:pStyle w:val="BodyText1"/>
              <w:spacing w:line="240" w:lineRule="auto"/>
              <w:rPr>
                <w:ins w:id="1297" w:author="Author"/>
                <w:rFonts w:ascii="Times New Roman" w:hAnsi="Times New Roman"/>
                <w:bCs/>
              </w:rPr>
            </w:pPr>
            <w:ins w:id="1298" w:author="Author">
              <w:r w:rsidRPr="00433F12">
                <w:rPr>
                  <w:rFonts w:ascii="Times New Roman" w:hAnsi="Times New Roman"/>
                  <w:bCs/>
                </w:rPr>
                <w:t xml:space="preserve">The amount reported </w:t>
              </w:r>
              <w:r>
                <w:rPr>
                  <w:rFonts w:ascii="Times New Roman" w:hAnsi="Times New Roman"/>
                  <w:bCs/>
                </w:rPr>
                <w:t>shall</w:t>
              </w:r>
              <w:r w:rsidRPr="00433F12">
                <w:rPr>
                  <w:rFonts w:ascii="Times New Roman" w:hAnsi="Times New Roman"/>
                  <w:bCs/>
                </w:rPr>
                <w:t xml:space="preserve"> als</w:t>
              </w:r>
              <w:r>
                <w:rPr>
                  <w:rFonts w:ascii="Times New Roman" w:hAnsi="Times New Roman"/>
                  <w:bCs/>
                </w:rPr>
                <w:t>o be included in the applicable cells above as if no exemption applied.</w:t>
              </w:r>
            </w:ins>
          </w:p>
          <w:p w14:paraId="2A59DF82" w14:textId="77777777" w:rsidR="00EC6F1E" w:rsidRPr="006F5E81" w:rsidRDefault="00EC6F1E" w:rsidP="000C5068">
            <w:pPr>
              <w:pStyle w:val="BodyText1"/>
              <w:spacing w:line="240" w:lineRule="auto"/>
              <w:rPr>
                <w:ins w:id="1299" w:author="Author"/>
                <w:rFonts w:ascii="Times New Roman" w:hAnsi="Times New Roman"/>
                <w:b/>
                <w:bCs/>
                <w:color w:val="auto"/>
              </w:rPr>
            </w:pPr>
          </w:p>
        </w:tc>
      </w:tr>
      <w:tr w:rsidR="00EC6F1E" w:rsidRPr="00FE002E" w14:paraId="796C7E67" w14:textId="77777777" w:rsidTr="00E1595A">
        <w:trPr>
          <w:trHeight w:val="304"/>
          <w:ins w:id="1300" w:author="Author"/>
        </w:trPr>
        <w:tc>
          <w:tcPr>
            <w:tcW w:w="1531" w:type="dxa"/>
            <w:tcBorders>
              <w:bottom w:val="single" w:sz="4" w:space="0" w:color="auto"/>
            </w:tcBorders>
            <w:vAlign w:val="center"/>
          </w:tcPr>
          <w:p w14:paraId="3A077F3C" w14:textId="5BBF63E4" w:rsidR="00EC6F1E" w:rsidRPr="00C9084A" w:rsidRDefault="0001312C" w:rsidP="000C5068">
            <w:pPr>
              <w:pStyle w:val="BodyText1"/>
              <w:rPr>
                <w:ins w:id="1301" w:author="Author"/>
                <w:rFonts w:ascii="Times New Roman" w:hAnsi="Times New Roman"/>
                <w:bCs/>
              </w:rPr>
            </w:pPr>
            <w:ins w:id="1302" w:author="Author">
              <w:r>
                <w:rPr>
                  <w:rFonts w:ascii="Times New Roman" w:hAnsi="Times New Roman"/>
                  <w:bCs/>
                </w:rPr>
                <w:t>{</w:t>
              </w:r>
              <w:r w:rsidR="009573B2">
                <w:rPr>
                  <w:rFonts w:ascii="Times New Roman" w:hAnsi="Times New Roman"/>
                  <w:bCs/>
                </w:rPr>
                <w:t>0</w:t>
              </w:r>
              <w:r>
                <w:rPr>
                  <w:rFonts w:ascii="Times New Roman" w:hAnsi="Times New Roman"/>
                  <w:bCs/>
                </w:rPr>
                <w:t>257</w:t>
              </w:r>
              <w:r w:rsidR="00EC6F1E" w:rsidRPr="00C9084A">
                <w:rPr>
                  <w:rFonts w:ascii="Times New Roman" w:hAnsi="Times New Roman"/>
                  <w:bCs/>
                </w:rPr>
                <w:t>;</w:t>
              </w:r>
              <w:r w:rsidR="009573B2">
                <w:rPr>
                  <w:rFonts w:ascii="Times New Roman" w:hAnsi="Times New Roman"/>
                  <w:bCs/>
                </w:rPr>
                <w:t>0</w:t>
              </w:r>
              <w:r w:rsidR="00EC6F1E" w:rsidRPr="00C9084A">
                <w:rPr>
                  <w:rFonts w:ascii="Times New Roman" w:hAnsi="Times New Roman"/>
                  <w:bCs/>
                </w:rPr>
                <w:t>010}</w:t>
              </w:r>
            </w:ins>
          </w:p>
        </w:tc>
        <w:tc>
          <w:tcPr>
            <w:tcW w:w="7590" w:type="dxa"/>
            <w:gridSpan w:val="3"/>
            <w:tcBorders>
              <w:bottom w:val="single" w:sz="4" w:space="0" w:color="auto"/>
            </w:tcBorders>
            <w:vAlign w:val="center"/>
          </w:tcPr>
          <w:p w14:paraId="4CA8E235" w14:textId="29A8F0CD" w:rsidR="00EC6F1E" w:rsidRPr="00A81A47" w:rsidRDefault="00EC6F1E" w:rsidP="000C5068">
            <w:pPr>
              <w:pStyle w:val="BodyText1"/>
              <w:spacing w:line="240" w:lineRule="auto"/>
              <w:rPr>
                <w:ins w:id="1303" w:author="Author"/>
                <w:rFonts w:ascii="Times New Roman" w:hAnsi="Times New Roman"/>
                <w:b/>
                <w:color w:val="auto"/>
              </w:rPr>
            </w:pPr>
            <w:ins w:id="1304" w:author="Author">
              <w:r w:rsidRPr="00A81A47">
                <w:rPr>
                  <w:rFonts w:ascii="Times New Roman" w:hAnsi="Times New Roman"/>
                  <w:b/>
                  <w:color w:val="auto"/>
                </w:rPr>
                <w:t xml:space="preserve">(-) Excluded </w:t>
              </w:r>
              <w:r w:rsidR="00643B49" w:rsidRPr="00A81A47">
                <w:rPr>
                  <w:rFonts w:ascii="Times New Roman" w:hAnsi="Times New Roman"/>
                  <w:b/>
                  <w:color w:val="auto"/>
                </w:rPr>
                <w:t xml:space="preserve">banking-type ancillary services </w:t>
              </w:r>
              <w:r w:rsidRPr="00A81A47">
                <w:rPr>
                  <w:rFonts w:ascii="Times New Roman" w:hAnsi="Times New Roman"/>
                  <w:b/>
                  <w:color w:val="auto"/>
                </w:rPr>
                <w:t xml:space="preserve">of designated institutions in accordance with </w:t>
              </w:r>
              <w:r w:rsidR="00B329C6">
                <w:rPr>
                  <w:rFonts w:ascii="Times New Roman" w:hAnsi="Times New Roman"/>
                  <w:b/>
                  <w:color w:val="auto"/>
                </w:rPr>
                <w:t xml:space="preserve">point (p) of </w:t>
              </w:r>
              <w:r w:rsidRPr="00A81A47">
                <w:rPr>
                  <w:rFonts w:ascii="Times New Roman" w:hAnsi="Times New Roman"/>
                  <w:b/>
                  <w:color w:val="auto"/>
                </w:rPr>
                <w:t>Article 429a(</w:t>
              </w:r>
              <w:r w:rsidR="00B329C6">
                <w:rPr>
                  <w:rFonts w:ascii="Times New Roman" w:hAnsi="Times New Roman"/>
                  <w:b/>
                  <w:color w:val="auto"/>
                </w:rPr>
                <w:t>1</w:t>
              </w:r>
              <w:r w:rsidRPr="00A81A47">
                <w:rPr>
                  <w:rFonts w:ascii="Times New Roman" w:hAnsi="Times New Roman"/>
                  <w:b/>
                  <w:color w:val="auto"/>
                </w:rPr>
                <w:t xml:space="preserve">) </w:t>
              </w:r>
              <w:r w:rsidR="00684733">
                <w:rPr>
                  <w:rFonts w:ascii="Times New Roman" w:hAnsi="Times New Roman"/>
                  <w:b/>
                  <w:color w:val="auto"/>
                </w:rPr>
                <w:t>CRR</w:t>
              </w:r>
            </w:ins>
          </w:p>
          <w:p w14:paraId="05FAFB0D" w14:textId="77777777" w:rsidR="00EC6F1E" w:rsidRDefault="00EC6F1E" w:rsidP="000C5068">
            <w:pPr>
              <w:pStyle w:val="BodyText1"/>
              <w:spacing w:line="240" w:lineRule="auto"/>
              <w:rPr>
                <w:ins w:id="1305" w:author="Author"/>
                <w:rFonts w:ascii="Times New Roman" w:hAnsi="Times New Roman"/>
                <w:color w:val="auto"/>
              </w:rPr>
            </w:pPr>
          </w:p>
          <w:p w14:paraId="087DD580" w14:textId="753F1B82" w:rsidR="00EC6F1E" w:rsidRDefault="00B329C6" w:rsidP="000C5068">
            <w:pPr>
              <w:pStyle w:val="BodyText1"/>
              <w:spacing w:line="240" w:lineRule="auto"/>
              <w:rPr>
                <w:ins w:id="1306" w:author="Author"/>
                <w:rFonts w:ascii="Times New Roman" w:hAnsi="Times New Roman"/>
                <w:bCs/>
              </w:rPr>
            </w:pPr>
            <w:ins w:id="1307" w:author="Author">
              <w:r w:rsidRPr="00F82681">
                <w:rPr>
                  <w:rFonts w:ascii="Times New Roman" w:hAnsi="Times New Roman"/>
                  <w:color w:val="auto"/>
                </w:rPr>
                <w:t>Point (</w:t>
              </w:r>
              <w:r>
                <w:rPr>
                  <w:rFonts w:ascii="Times New Roman" w:hAnsi="Times New Roman"/>
                  <w:color w:val="auto"/>
                </w:rPr>
                <w:t>p</w:t>
              </w:r>
              <w:r w:rsidRPr="00F82681">
                <w:rPr>
                  <w:rFonts w:ascii="Times New Roman" w:hAnsi="Times New Roman"/>
                  <w:color w:val="auto"/>
                </w:rPr>
                <w:t>) of</w:t>
              </w:r>
              <w:r>
                <w:rPr>
                  <w:rFonts w:ascii="Times New Roman" w:hAnsi="Times New Roman"/>
                  <w:b/>
                  <w:color w:val="auto"/>
                </w:rPr>
                <w:t xml:space="preserve"> </w:t>
              </w:r>
              <w:r w:rsidR="00EC6F1E">
                <w:rPr>
                  <w:rFonts w:ascii="Times New Roman" w:hAnsi="Times New Roman"/>
                  <w:bCs/>
                </w:rPr>
                <w:t xml:space="preserve">Article 429a(1) </w:t>
              </w:r>
              <w:r w:rsidR="00684733">
                <w:rPr>
                  <w:rFonts w:ascii="Times New Roman" w:hAnsi="Times New Roman"/>
                  <w:bCs/>
                </w:rPr>
                <w:t>CRR</w:t>
              </w:r>
              <w:r w:rsidR="00EC6F1E" w:rsidDel="00B13B66">
                <w:rPr>
                  <w:rFonts w:ascii="Times New Roman" w:hAnsi="Times New Roman"/>
                  <w:bCs/>
                </w:rPr>
                <w:t xml:space="preserve"> </w:t>
              </w:r>
            </w:ins>
          </w:p>
          <w:p w14:paraId="290DEB1D" w14:textId="77777777" w:rsidR="00F82681" w:rsidRDefault="00F82681" w:rsidP="000C5068">
            <w:pPr>
              <w:pStyle w:val="BodyText1"/>
              <w:spacing w:line="240" w:lineRule="auto"/>
              <w:rPr>
                <w:ins w:id="1308" w:author="Author"/>
                <w:rFonts w:ascii="Times New Roman" w:hAnsi="Times New Roman"/>
                <w:color w:val="auto"/>
              </w:rPr>
            </w:pPr>
          </w:p>
          <w:p w14:paraId="5E7456AE" w14:textId="77777777" w:rsidR="00EC6F1E" w:rsidRDefault="00EC6F1E" w:rsidP="000C5068">
            <w:pPr>
              <w:pStyle w:val="BodyText1"/>
              <w:spacing w:line="240" w:lineRule="auto"/>
              <w:rPr>
                <w:ins w:id="1309" w:author="Author"/>
                <w:rFonts w:ascii="Times New Roman" w:hAnsi="Times New Roman"/>
                <w:bCs/>
              </w:rPr>
            </w:pPr>
            <w:ins w:id="1310" w:author="Author">
              <w:r w:rsidRPr="00433F12">
                <w:rPr>
                  <w:rFonts w:ascii="Times New Roman" w:hAnsi="Times New Roman"/>
                  <w:bCs/>
                </w:rPr>
                <w:t xml:space="preserve">The amount reported </w:t>
              </w:r>
              <w:r>
                <w:rPr>
                  <w:rFonts w:ascii="Times New Roman" w:hAnsi="Times New Roman"/>
                  <w:bCs/>
                </w:rPr>
                <w:t>shall</w:t>
              </w:r>
              <w:r w:rsidRPr="00433F12">
                <w:rPr>
                  <w:rFonts w:ascii="Times New Roman" w:hAnsi="Times New Roman"/>
                  <w:bCs/>
                </w:rPr>
                <w:t xml:space="preserve"> als</w:t>
              </w:r>
              <w:r>
                <w:rPr>
                  <w:rFonts w:ascii="Times New Roman" w:hAnsi="Times New Roman"/>
                  <w:bCs/>
                </w:rPr>
                <w:t>o be included in the applicable cells above as if no exemption applied.</w:t>
              </w:r>
            </w:ins>
          </w:p>
          <w:p w14:paraId="302E407B" w14:textId="77777777" w:rsidR="00EC6F1E" w:rsidRPr="006F5E81" w:rsidRDefault="00EC6F1E" w:rsidP="000C5068">
            <w:pPr>
              <w:pStyle w:val="BodyText1"/>
              <w:spacing w:line="240" w:lineRule="auto"/>
              <w:rPr>
                <w:ins w:id="1311" w:author="Author"/>
                <w:rFonts w:ascii="Times New Roman" w:hAnsi="Times New Roman"/>
                <w:b/>
                <w:bCs/>
                <w:color w:val="auto"/>
              </w:rPr>
            </w:pPr>
          </w:p>
        </w:tc>
      </w:tr>
      <w:tr w:rsidR="00CB48CC" w:rsidRPr="00FE002E" w14:paraId="759771C3" w14:textId="77777777" w:rsidTr="00E1595A">
        <w:trPr>
          <w:trHeight w:val="304"/>
        </w:trPr>
        <w:tc>
          <w:tcPr>
            <w:tcW w:w="1531" w:type="dxa"/>
            <w:tcBorders>
              <w:bottom w:val="single" w:sz="4" w:space="0" w:color="auto"/>
            </w:tcBorders>
          </w:tcPr>
          <w:p w14:paraId="523A3FCF" w14:textId="6562994E" w:rsidR="00CB48CC" w:rsidRDefault="00CB48CC" w:rsidP="00CB48CC">
            <w:pPr>
              <w:pStyle w:val="BodyText1"/>
              <w:rPr>
                <w:rFonts w:ascii="Times New Roman" w:hAnsi="Times New Roman"/>
                <w:bCs/>
              </w:rPr>
            </w:pPr>
            <w:r>
              <w:rPr>
                <w:rFonts w:ascii="Times New Roman" w:hAnsi="Times New Roman"/>
                <w:bCs/>
              </w:rPr>
              <w:t>{</w:t>
            </w:r>
            <w:del w:id="1312" w:author="Author">
              <w:r w:rsidR="004A1A27">
                <w:rPr>
                  <w:rFonts w:ascii="Times New Roman" w:hAnsi="Times New Roman"/>
                  <w:bCs/>
                </w:rPr>
                <w:delText>260</w:delText>
              </w:r>
              <w:r w:rsidR="00F71081">
                <w:rPr>
                  <w:rFonts w:ascii="Times New Roman" w:hAnsi="Times New Roman"/>
                  <w:bCs/>
                </w:rPr>
                <w:delText>;010</w:delText>
              </w:r>
            </w:del>
            <w:ins w:id="1313" w:author="Author">
              <w:r w:rsidR="009573B2">
                <w:rPr>
                  <w:rFonts w:ascii="Times New Roman" w:hAnsi="Times New Roman"/>
                  <w:bCs/>
                </w:rPr>
                <w:t>0</w:t>
              </w:r>
              <w:r>
                <w:rPr>
                  <w:rFonts w:ascii="Times New Roman" w:hAnsi="Times New Roman"/>
                  <w:bCs/>
                </w:rPr>
                <w:t>260;</w:t>
              </w:r>
              <w:r w:rsidR="009573B2">
                <w:rPr>
                  <w:rFonts w:ascii="Times New Roman" w:hAnsi="Times New Roman"/>
                  <w:bCs/>
                </w:rPr>
                <w:t>0</w:t>
              </w:r>
              <w:r>
                <w:rPr>
                  <w:rFonts w:ascii="Times New Roman" w:hAnsi="Times New Roman"/>
                  <w:bCs/>
                </w:rPr>
                <w:t>010</w:t>
              </w:r>
            </w:ins>
            <w:r>
              <w:rPr>
                <w:rFonts w:ascii="Times New Roman" w:hAnsi="Times New Roman"/>
                <w:bCs/>
              </w:rPr>
              <w:t>}</w:t>
            </w:r>
          </w:p>
        </w:tc>
        <w:tc>
          <w:tcPr>
            <w:tcW w:w="7590" w:type="dxa"/>
            <w:gridSpan w:val="3"/>
            <w:tcBorders>
              <w:bottom w:val="single" w:sz="4" w:space="0" w:color="auto"/>
            </w:tcBorders>
          </w:tcPr>
          <w:p w14:paraId="1FAED4EC" w14:textId="12A02F70" w:rsidR="00CB48CC" w:rsidRDefault="00CB48CC" w:rsidP="00CB48CC">
            <w:pPr>
              <w:pStyle w:val="BodyText1"/>
              <w:spacing w:line="240" w:lineRule="auto"/>
              <w:rPr>
                <w:rFonts w:ascii="Times New Roman" w:hAnsi="Times New Roman"/>
                <w:bCs/>
              </w:rPr>
            </w:pPr>
            <w:r>
              <w:rPr>
                <w:rFonts w:ascii="Times New Roman" w:hAnsi="Times New Roman"/>
                <w:b/>
                <w:bCs/>
              </w:rPr>
              <w:t xml:space="preserve">(-) Exposures exempted in accordance with </w:t>
            </w:r>
            <w:ins w:id="1314" w:author="Author">
              <w:r w:rsidR="00B329C6">
                <w:rPr>
                  <w:rFonts w:ascii="Times New Roman" w:hAnsi="Times New Roman"/>
                  <w:b/>
                  <w:color w:val="auto"/>
                </w:rPr>
                <w:t xml:space="preserve">point (j) of </w:t>
              </w:r>
            </w:ins>
            <w:r>
              <w:rPr>
                <w:rFonts w:ascii="Times New Roman" w:hAnsi="Times New Roman"/>
                <w:b/>
                <w:bCs/>
              </w:rPr>
              <w:t xml:space="preserve">Article </w:t>
            </w:r>
            <w:del w:id="1315" w:author="Author">
              <w:r w:rsidR="003418AD">
                <w:rPr>
                  <w:rFonts w:ascii="Times New Roman" w:hAnsi="Times New Roman"/>
                  <w:b/>
                  <w:bCs/>
                </w:rPr>
                <w:delText>429(14)</w:delText>
              </w:r>
              <w:r w:rsidR="003F598C">
                <w:rPr>
                  <w:rFonts w:ascii="Times New Roman" w:hAnsi="Times New Roman"/>
                  <w:b/>
                  <w:bCs/>
                </w:rPr>
                <w:delText xml:space="preserve"> of the</w:delText>
              </w:r>
            </w:del>
            <w:ins w:id="1316" w:author="Author">
              <w:r w:rsidRPr="00790554">
                <w:rPr>
                  <w:rFonts w:ascii="Times New Roman" w:hAnsi="Times New Roman"/>
                  <w:b/>
                  <w:bCs/>
                </w:rPr>
                <w:t xml:space="preserve"> 429a(1)</w:t>
              </w:r>
            </w:ins>
            <w:r>
              <w:rPr>
                <w:rFonts w:ascii="Times New Roman" w:hAnsi="Times New Roman"/>
                <w:b/>
                <w:bCs/>
              </w:rPr>
              <w:t xml:space="preserve"> </w:t>
            </w:r>
            <w:r w:rsidR="00684733">
              <w:rPr>
                <w:rFonts w:ascii="Times New Roman" w:hAnsi="Times New Roman"/>
                <w:b/>
                <w:bCs/>
              </w:rPr>
              <w:t>CRR</w:t>
            </w:r>
          </w:p>
          <w:p w14:paraId="112B2AB8" w14:textId="77777777" w:rsidR="00CB48CC" w:rsidRDefault="00CB48CC" w:rsidP="00CB48CC">
            <w:pPr>
              <w:pStyle w:val="BodyText1"/>
              <w:spacing w:line="240" w:lineRule="auto"/>
              <w:rPr>
                <w:rFonts w:ascii="Times New Roman" w:hAnsi="Times New Roman"/>
                <w:bCs/>
              </w:rPr>
            </w:pPr>
          </w:p>
          <w:p w14:paraId="4012852C" w14:textId="264896F5" w:rsidR="00CB48CC" w:rsidRDefault="00B329C6" w:rsidP="00CB48CC">
            <w:pPr>
              <w:pStyle w:val="BodyText1"/>
              <w:spacing w:line="240" w:lineRule="auto"/>
              <w:rPr>
                <w:rFonts w:ascii="Times New Roman" w:hAnsi="Times New Roman"/>
                <w:bCs/>
              </w:rPr>
            </w:pPr>
            <w:ins w:id="1317" w:author="Author">
              <w:r w:rsidRPr="00F82681">
                <w:rPr>
                  <w:rFonts w:ascii="Times New Roman" w:hAnsi="Times New Roman"/>
                  <w:color w:val="auto"/>
                </w:rPr>
                <w:t>Point (</w:t>
              </w:r>
              <w:r>
                <w:rPr>
                  <w:rFonts w:ascii="Times New Roman" w:hAnsi="Times New Roman"/>
                  <w:color w:val="auto"/>
                </w:rPr>
                <w:t>j</w:t>
              </w:r>
              <w:r w:rsidRPr="00F82681">
                <w:rPr>
                  <w:rFonts w:ascii="Times New Roman" w:hAnsi="Times New Roman"/>
                  <w:color w:val="auto"/>
                </w:rPr>
                <w:t>) of</w:t>
              </w:r>
              <w:r>
                <w:rPr>
                  <w:rFonts w:ascii="Times New Roman" w:hAnsi="Times New Roman"/>
                  <w:b/>
                  <w:color w:val="auto"/>
                </w:rPr>
                <w:t xml:space="preserve"> </w:t>
              </w:r>
            </w:ins>
            <w:r w:rsidR="00CB48CC">
              <w:rPr>
                <w:rFonts w:ascii="Times New Roman" w:hAnsi="Times New Roman"/>
                <w:bCs/>
              </w:rPr>
              <w:t xml:space="preserve">Article </w:t>
            </w:r>
            <w:del w:id="1318" w:author="Author">
              <w:r w:rsidR="004A1A27">
                <w:rPr>
                  <w:rFonts w:ascii="Times New Roman" w:hAnsi="Times New Roman"/>
                  <w:bCs/>
                </w:rPr>
                <w:delText>429(</w:delText>
              </w:r>
              <w:r w:rsidR="003418AD">
                <w:rPr>
                  <w:rFonts w:ascii="Times New Roman" w:hAnsi="Times New Roman"/>
                  <w:bCs/>
                </w:rPr>
                <w:delText>14</w:delText>
              </w:r>
              <w:r w:rsidR="004A1A27">
                <w:rPr>
                  <w:rFonts w:ascii="Times New Roman" w:hAnsi="Times New Roman"/>
                  <w:bCs/>
                </w:rPr>
                <w:delText>) of the</w:delText>
              </w:r>
            </w:del>
            <w:ins w:id="1319" w:author="Author">
              <w:r w:rsidR="00CB48CC" w:rsidRPr="00E90379">
                <w:rPr>
                  <w:rFonts w:ascii="Times New Roman" w:hAnsi="Times New Roman"/>
                  <w:bCs/>
                </w:rPr>
                <w:t xml:space="preserve"> 429a(1)</w:t>
              </w:r>
            </w:ins>
            <w:r w:rsidR="00CB48CC">
              <w:rPr>
                <w:rFonts w:ascii="Times New Roman" w:hAnsi="Times New Roman"/>
                <w:bCs/>
              </w:rPr>
              <w:t xml:space="preserve"> </w:t>
            </w:r>
            <w:r w:rsidR="00684733">
              <w:rPr>
                <w:rFonts w:ascii="Times New Roman" w:hAnsi="Times New Roman"/>
                <w:bCs/>
              </w:rPr>
              <w:t>CRR</w:t>
            </w:r>
          </w:p>
          <w:p w14:paraId="218BC8E5" w14:textId="77777777" w:rsidR="00CB48CC" w:rsidRDefault="00CB48CC" w:rsidP="00CB48CC">
            <w:pPr>
              <w:pStyle w:val="BodyText1"/>
              <w:spacing w:line="240" w:lineRule="auto"/>
              <w:rPr>
                <w:rFonts w:ascii="Times New Roman" w:hAnsi="Times New Roman"/>
                <w:bCs/>
              </w:rPr>
            </w:pPr>
          </w:p>
          <w:p w14:paraId="0AA6BFDA" w14:textId="140F6C83" w:rsidR="00CB48CC" w:rsidRDefault="00CB48CC" w:rsidP="00CB48CC">
            <w:pPr>
              <w:pStyle w:val="BodyText1"/>
              <w:spacing w:line="240" w:lineRule="auto"/>
              <w:rPr>
                <w:rFonts w:ascii="Times New Roman" w:hAnsi="Times New Roman"/>
                <w:bCs/>
              </w:rPr>
            </w:pPr>
            <w:r>
              <w:rPr>
                <w:rFonts w:ascii="Times New Roman" w:hAnsi="Times New Roman"/>
                <w:bCs/>
              </w:rPr>
              <w:t xml:space="preserve">Exposures exempted in accordance with </w:t>
            </w:r>
            <w:del w:id="1320" w:author="Author">
              <w:r w:rsidR="003418AD">
                <w:rPr>
                  <w:rFonts w:ascii="Times New Roman" w:hAnsi="Times New Roman"/>
                  <w:bCs/>
                </w:rPr>
                <w:delText>429(14</w:delText>
              </w:r>
            </w:del>
            <w:ins w:id="1321" w:author="Author">
              <w:r w:rsidR="00993549">
                <w:rPr>
                  <w:rFonts w:ascii="Times New Roman" w:hAnsi="Times New Roman"/>
                  <w:color w:val="auto"/>
                </w:rPr>
                <w:t>p</w:t>
              </w:r>
              <w:r w:rsidR="00993549" w:rsidRPr="00F82681">
                <w:rPr>
                  <w:rFonts w:ascii="Times New Roman" w:hAnsi="Times New Roman"/>
                  <w:color w:val="auto"/>
                </w:rPr>
                <w:t>oint (</w:t>
              </w:r>
              <w:r w:rsidR="00993549">
                <w:rPr>
                  <w:rFonts w:ascii="Times New Roman" w:hAnsi="Times New Roman"/>
                  <w:color w:val="auto"/>
                </w:rPr>
                <w:t>j</w:t>
              </w:r>
            </w:ins>
            <w:r w:rsidR="00993549" w:rsidRPr="00E1595A">
              <w:rPr>
                <w:rFonts w:ascii="Times New Roman" w:hAnsi="Times New Roman"/>
              </w:rPr>
              <w:t xml:space="preserve">) of </w:t>
            </w:r>
            <w:del w:id="1322" w:author="Author">
              <w:r w:rsidR="003418AD">
                <w:rPr>
                  <w:rFonts w:ascii="Times New Roman" w:hAnsi="Times New Roman"/>
                  <w:bCs/>
                </w:rPr>
                <w:delText>the</w:delText>
              </w:r>
            </w:del>
            <w:ins w:id="1323" w:author="Author">
              <w:r w:rsidRPr="00E90379">
                <w:rPr>
                  <w:rFonts w:ascii="Times New Roman" w:hAnsi="Times New Roman"/>
                  <w:bCs/>
                </w:rPr>
                <w:t>429a(1)</w:t>
              </w:r>
            </w:ins>
            <w:r>
              <w:rPr>
                <w:rFonts w:ascii="Times New Roman" w:hAnsi="Times New Roman"/>
                <w:bCs/>
              </w:rPr>
              <w:t xml:space="preserve"> </w:t>
            </w:r>
            <w:r w:rsidR="00684733">
              <w:rPr>
                <w:rFonts w:ascii="Times New Roman" w:hAnsi="Times New Roman"/>
                <w:bCs/>
              </w:rPr>
              <w:t>CRR</w:t>
            </w:r>
            <w:r>
              <w:rPr>
                <w:rFonts w:ascii="Times New Roman" w:hAnsi="Times New Roman"/>
                <w:bCs/>
              </w:rPr>
              <w:t xml:space="preserve"> subject to the therein stated conditions being met</w:t>
            </w:r>
            <w:del w:id="1324" w:author="Author">
              <w:r w:rsidR="00AB2BDD">
                <w:rPr>
                  <w:rFonts w:ascii="Times New Roman" w:hAnsi="Times New Roman"/>
                  <w:bCs/>
                </w:rPr>
                <w:delText xml:space="preserve"> and where the competent authorities have given their approval</w:delText>
              </w:r>
            </w:del>
            <w:r>
              <w:rPr>
                <w:rFonts w:ascii="Times New Roman" w:hAnsi="Times New Roman"/>
                <w:bCs/>
              </w:rPr>
              <w:t>.</w:t>
            </w:r>
          </w:p>
          <w:p w14:paraId="3A1ACCB0" w14:textId="77777777" w:rsidR="00CB48CC" w:rsidRDefault="00CB48CC" w:rsidP="00CB48CC">
            <w:pPr>
              <w:pStyle w:val="BodyText1"/>
              <w:spacing w:line="240" w:lineRule="auto"/>
              <w:rPr>
                <w:rFonts w:ascii="Times New Roman" w:hAnsi="Times New Roman"/>
                <w:bCs/>
              </w:rPr>
            </w:pPr>
          </w:p>
          <w:p w14:paraId="312B4226" w14:textId="77777777" w:rsidR="00CB48CC" w:rsidRDefault="00CB48CC" w:rsidP="00CB48CC">
            <w:pPr>
              <w:pStyle w:val="BodyText1"/>
              <w:spacing w:line="240" w:lineRule="auto"/>
              <w:rPr>
                <w:rFonts w:ascii="Times New Roman" w:hAnsi="Times New Roman"/>
                <w:bCs/>
              </w:rPr>
            </w:pPr>
            <w:r w:rsidRPr="00433F12">
              <w:rPr>
                <w:rFonts w:ascii="Times New Roman" w:hAnsi="Times New Roman"/>
                <w:bCs/>
              </w:rPr>
              <w:lastRenderedPageBreak/>
              <w:t xml:space="preserve">The amount reported </w:t>
            </w:r>
            <w:r>
              <w:rPr>
                <w:rFonts w:ascii="Times New Roman" w:hAnsi="Times New Roman"/>
                <w:bCs/>
              </w:rPr>
              <w:t>shall</w:t>
            </w:r>
            <w:r w:rsidRPr="00433F12">
              <w:rPr>
                <w:rFonts w:ascii="Times New Roman" w:hAnsi="Times New Roman"/>
                <w:bCs/>
              </w:rPr>
              <w:t xml:space="preserve"> als</w:t>
            </w:r>
            <w:r>
              <w:rPr>
                <w:rFonts w:ascii="Times New Roman" w:hAnsi="Times New Roman"/>
                <w:bCs/>
              </w:rPr>
              <w:t>o be included in the applicable cells above as if no exemption applied</w:t>
            </w:r>
            <w:r w:rsidRPr="00433F12">
              <w:rPr>
                <w:rFonts w:ascii="Times New Roman" w:hAnsi="Times New Roman"/>
                <w:bCs/>
              </w:rPr>
              <w:t>.</w:t>
            </w:r>
          </w:p>
          <w:p w14:paraId="639566D9" w14:textId="77777777" w:rsidR="00CB48CC" w:rsidRDefault="00CB48CC" w:rsidP="00CB48CC">
            <w:pPr>
              <w:pStyle w:val="BodyText1"/>
              <w:spacing w:line="240" w:lineRule="auto"/>
              <w:rPr>
                <w:rFonts w:ascii="Times New Roman" w:hAnsi="Times New Roman"/>
                <w:b/>
                <w:bCs/>
              </w:rPr>
            </w:pPr>
          </w:p>
        </w:tc>
      </w:tr>
      <w:tr w:rsidR="00CB48CC" w:rsidRPr="00FE002E" w14:paraId="4D2ECF18" w14:textId="77777777" w:rsidTr="00E1595A">
        <w:trPr>
          <w:trHeight w:val="304"/>
          <w:ins w:id="1325" w:author="Author"/>
        </w:trPr>
        <w:tc>
          <w:tcPr>
            <w:tcW w:w="1531" w:type="dxa"/>
            <w:tcBorders>
              <w:bottom w:val="single" w:sz="4" w:space="0" w:color="auto"/>
            </w:tcBorders>
            <w:vAlign w:val="center"/>
          </w:tcPr>
          <w:p w14:paraId="4DF44B5D" w14:textId="2AAC5E7C" w:rsidR="00CB48CC" w:rsidRPr="00174252" w:rsidRDefault="00946138" w:rsidP="00CB48CC">
            <w:pPr>
              <w:pStyle w:val="BodyText1"/>
              <w:rPr>
                <w:ins w:id="1326" w:author="Author"/>
                <w:rFonts w:ascii="Times New Roman" w:hAnsi="Times New Roman"/>
                <w:bCs/>
                <w:highlight w:val="yellow"/>
              </w:rPr>
            </w:pPr>
            <w:ins w:id="1327" w:author="Author">
              <w:r>
                <w:rPr>
                  <w:rFonts w:ascii="Times New Roman" w:hAnsi="Times New Roman"/>
                  <w:bCs/>
                </w:rPr>
                <w:lastRenderedPageBreak/>
                <w:t>{</w:t>
              </w:r>
              <w:r w:rsidR="009573B2">
                <w:rPr>
                  <w:rFonts w:ascii="Times New Roman" w:hAnsi="Times New Roman"/>
                  <w:bCs/>
                </w:rPr>
                <w:t>0</w:t>
              </w:r>
              <w:r>
                <w:rPr>
                  <w:rFonts w:ascii="Times New Roman" w:hAnsi="Times New Roman"/>
                  <w:bCs/>
                </w:rPr>
                <w:t>261;</w:t>
              </w:r>
              <w:r w:rsidR="009573B2">
                <w:rPr>
                  <w:rFonts w:ascii="Times New Roman" w:hAnsi="Times New Roman"/>
                  <w:bCs/>
                </w:rPr>
                <w:t>0</w:t>
              </w:r>
              <w:r>
                <w:rPr>
                  <w:rFonts w:ascii="Times New Roman" w:hAnsi="Times New Roman"/>
                  <w:bCs/>
                </w:rPr>
                <w:t>010}</w:t>
              </w:r>
            </w:ins>
          </w:p>
        </w:tc>
        <w:tc>
          <w:tcPr>
            <w:tcW w:w="7590" w:type="dxa"/>
            <w:gridSpan w:val="3"/>
            <w:tcBorders>
              <w:bottom w:val="single" w:sz="4" w:space="0" w:color="auto"/>
            </w:tcBorders>
            <w:vAlign w:val="center"/>
          </w:tcPr>
          <w:p w14:paraId="2FFBFCA3" w14:textId="77777777" w:rsidR="009D46F6" w:rsidRPr="005230DE" w:rsidRDefault="009D46F6" w:rsidP="009D46F6">
            <w:pPr>
              <w:pStyle w:val="BodyText1"/>
              <w:spacing w:line="240" w:lineRule="auto"/>
              <w:rPr>
                <w:ins w:id="1328" w:author="Author"/>
                <w:rFonts w:ascii="Times New Roman" w:hAnsi="Times New Roman"/>
                <w:b/>
                <w:color w:val="auto"/>
              </w:rPr>
            </w:pPr>
            <w:ins w:id="1329" w:author="Author">
              <w:r w:rsidRPr="006F5E81" w:rsidDel="009D46F6">
                <w:rPr>
                  <w:rFonts w:ascii="Times New Roman" w:hAnsi="Times New Roman"/>
                  <w:color w:val="auto"/>
                </w:rPr>
                <w:t xml:space="preserve"> </w:t>
              </w:r>
              <w:r w:rsidRPr="005230DE">
                <w:rPr>
                  <w:rFonts w:ascii="Times New Roman" w:hAnsi="Times New Roman"/>
                  <w:b/>
                  <w:color w:val="auto"/>
                </w:rPr>
                <w:t>(-) Excluded exposures of public development</w:t>
              </w:r>
              <w:r w:rsidR="001857D7" w:rsidRPr="005230DE">
                <w:rPr>
                  <w:rFonts w:ascii="Times New Roman" w:hAnsi="Times New Roman"/>
                  <w:b/>
                  <w:color w:val="auto"/>
                </w:rPr>
                <w:t xml:space="preserve"> </w:t>
              </w:r>
              <w:r w:rsidR="00D66716" w:rsidRPr="005230DE">
                <w:rPr>
                  <w:rFonts w:ascii="Times New Roman" w:hAnsi="Times New Roman"/>
                  <w:b/>
                  <w:color w:val="auto"/>
                </w:rPr>
                <w:t>credit institutions</w:t>
              </w:r>
              <w:r w:rsidRPr="005230DE">
                <w:rPr>
                  <w:rFonts w:ascii="Times New Roman" w:hAnsi="Times New Roman"/>
                  <w:b/>
                  <w:color w:val="auto"/>
                </w:rPr>
                <w:t xml:space="preserve"> - Public sector investments</w:t>
              </w:r>
            </w:ins>
          </w:p>
          <w:p w14:paraId="7117C87C" w14:textId="77777777" w:rsidR="00743C1E" w:rsidRDefault="00743C1E" w:rsidP="00743C1E">
            <w:pPr>
              <w:pStyle w:val="BodyText1"/>
              <w:rPr>
                <w:ins w:id="1330" w:author="Author"/>
                <w:rFonts w:ascii="Times New Roman" w:hAnsi="Times New Roman"/>
                <w:color w:val="auto"/>
              </w:rPr>
            </w:pPr>
          </w:p>
          <w:p w14:paraId="387343FE" w14:textId="360D4050" w:rsidR="00743C1E" w:rsidRDefault="00993549" w:rsidP="00743C1E">
            <w:pPr>
              <w:pStyle w:val="BodyText1"/>
              <w:spacing w:line="240" w:lineRule="auto"/>
              <w:rPr>
                <w:ins w:id="1331" w:author="Author"/>
                <w:rFonts w:ascii="Times New Roman" w:hAnsi="Times New Roman"/>
                <w:bCs/>
              </w:rPr>
            </w:pPr>
            <w:ins w:id="1332" w:author="Author">
              <w:r w:rsidRPr="00F82681">
                <w:rPr>
                  <w:rFonts w:ascii="Times New Roman" w:hAnsi="Times New Roman"/>
                  <w:color w:val="auto"/>
                </w:rPr>
                <w:t>Point (</w:t>
              </w:r>
              <w:r>
                <w:rPr>
                  <w:rFonts w:ascii="Times New Roman" w:hAnsi="Times New Roman"/>
                  <w:color w:val="auto"/>
                </w:rPr>
                <w:t>d</w:t>
              </w:r>
              <w:r w:rsidRPr="00F82681">
                <w:rPr>
                  <w:rFonts w:ascii="Times New Roman" w:hAnsi="Times New Roman"/>
                  <w:color w:val="auto"/>
                </w:rPr>
                <w:t>) of</w:t>
              </w:r>
              <w:r>
                <w:rPr>
                  <w:rFonts w:ascii="Times New Roman" w:hAnsi="Times New Roman"/>
                  <w:b/>
                  <w:color w:val="auto"/>
                </w:rPr>
                <w:t xml:space="preserve"> </w:t>
              </w:r>
              <w:r w:rsidR="00C36AC0">
                <w:rPr>
                  <w:rFonts w:ascii="Times New Roman" w:hAnsi="Times New Roman"/>
                  <w:color w:val="auto"/>
                </w:rPr>
                <w:t xml:space="preserve">paragraph (1) and paragraph (2) of </w:t>
              </w:r>
              <w:r w:rsidR="00743C1E">
                <w:rPr>
                  <w:rFonts w:ascii="Times New Roman" w:hAnsi="Times New Roman"/>
                  <w:bCs/>
                </w:rPr>
                <w:t>Article 429a</w:t>
              </w:r>
              <w:r w:rsidR="00C36AC0">
                <w:rPr>
                  <w:rFonts w:ascii="Times New Roman" w:hAnsi="Times New Roman"/>
                  <w:bCs/>
                </w:rPr>
                <w:t xml:space="preserve"> </w:t>
              </w:r>
              <w:r w:rsidR="00684733">
                <w:rPr>
                  <w:rFonts w:ascii="Times New Roman" w:hAnsi="Times New Roman"/>
                  <w:bCs/>
                </w:rPr>
                <w:t>CRR</w:t>
              </w:r>
              <w:r w:rsidR="00743C1E">
                <w:rPr>
                  <w:rFonts w:ascii="Times New Roman" w:hAnsi="Times New Roman"/>
                  <w:bCs/>
                </w:rPr>
                <w:t>.</w:t>
              </w:r>
            </w:ins>
          </w:p>
          <w:p w14:paraId="3904465C" w14:textId="77777777" w:rsidR="00743C1E" w:rsidRDefault="00743C1E" w:rsidP="00743C1E">
            <w:pPr>
              <w:pStyle w:val="BodyText1"/>
              <w:rPr>
                <w:ins w:id="1333" w:author="Author"/>
                <w:rFonts w:ascii="Times New Roman" w:hAnsi="Times New Roman"/>
                <w:color w:val="auto"/>
              </w:rPr>
            </w:pPr>
          </w:p>
          <w:p w14:paraId="740BFE27" w14:textId="19A96439" w:rsidR="00743C1E" w:rsidRDefault="00743C1E" w:rsidP="00AF0071">
            <w:pPr>
              <w:pStyle w:val="BodyText1"/>
              <w:spacing w:line="240" w:lineRule="auto"/>
              <w:rPr>
                <w:ins w:id="1334" w:author="Author"/>
                <w:rFonts w:ascii="Times New Roman" w:hAnsi="Times New Roman"/>
                <w:color w:val="auto"/>
              </w:rPr>
            </w:pPr>
            <w:ins w:id="1335" w:author="Author">
              <w:r>
                <w:rPr>
                  <w:rFonts w:ascii="Times New Roman" w:hAnsi="Times New Roman"/>
                  <w:color w:val="auto"/>
                </w:rPr>
                <w:t>T</w:t>
              </w:r>
              <w:r w:rsidRPr="00743C1E">
                <w:rPr>
                  <w:rFonts w:ascii="Times New Roman" w:hAnsi="Times New Roman"/>
                  <w:color w:val="auto"/>
                </w:rPr>
                <w:t>he</w:t>
              </w:r>
              <w:r>
                <w:rPr>
                  <w:rFonts w:ascii="Times New Roman" w:hAnsi="Times New Roman"/>
                  <w:color w:val="auto"/>
                </w:rPr>
                <w:t xml:space="preserve"> </w:t>
              </w:r>
              <w:r w:rsidRPr="00743C1E">
                <w:rPr>
                  <w:rFonts w:ascii="Times New Roman" w:hAnsi="Times New Roman"/>
                  <w:color w:val="auto"/>
                </w:rPr>
                <w:t>exposures arising from assets that constitute claims on central</w:t>
              </w:r>
              <w:r>
                <w:rPr>
                  <w:rFonts w:ascii="Times New Roman" w:hAnsi="Times New Roman"/>
                  <w:color w:val="auto"/>
                </w:rPr>
                <w:t xml:space="preserve"> </w:t>
              </w:r>
              <w:r w:rsidRPr="00743C1E">
                <w:rPr>
                  <w:rFonts w:ascii="Times New Roman" w:hAnsi="Times New Roman"/>
                  <w:color w:val="auto"/>
                </w:rPr>
                <w:t>governments, regional governments, local authorities or public sector</w:t>
              </w:r>
              <w:r>
                <w:rPr>
                  <w:rFonts w:ascii="Times New Roman" w:hAnsi="Times New Roman"/>
                  <w:color w:val="auto"/>
                </w:rPr>
                <w:t xml:space="preserve"> </w:t>
              </w:r>
              <w:r w:rsidRPr="00743C1E">
                <w:rPr>
                  <w:rFonts w:ascii="Times New Roman" w:hAnsi="Times New Roman"/>
                  <w:color w:val="auto"/>
                </w:rPr>
                <w:t>entities in relation to public sector investments</w:t>
              </w:r>
              <w:r w:rsidR="00E849C2">
                <w:rPr>
                  <w:rFonts w:ascii="Times New Roman" w:hAnsi="Times New Roman"/>
                  <w:color w:val="auto"/>
                </w:rPr>
                <w:t>, which</w:t>
              </w:r>
              <w:r>
                <w:rPr>
                  <w:rFonts w:ascii="Times New Roman" w:hAnsi="Times New Roman"/>
                  <w:color w:val="auto"/>
                </w:rPr>
                <w:t xml:space="preserve"> can be excluded in accordance with</w:t>
              </w:r>
              <w:r w:rsidR="00F922EC" w:rsidRPr="00F82681">
                <w:rPr>
                  <w:rFonts w:ascii="Times New Roman" w:hAnsi="Times New Roman"/>
                  <w:color w:val="auto"/>
                </w:rPr>
                <w:t xml:space="preserve"> </w:t>
              </w:r>
              <w:r w:rsidR="00F922EC">
                <w:rPr>
                  <w:rFonts w:ascii="Times New Roman" w:hAnsi="Times New Roman"/>
                  <w:color w:val="auto"/>
                </w:rPr>
                <w:t>p</w:t>
              </w:r>
              <w:r w:rsidR="00F922EC" w:rsidRPr="00F82681">
                <w:rPr>
                  <w:rFonts w:ascii="Times New Roman" w:hAnsi="Times New Roman"/>
                  <w:color w:val="auto"/>
                </w:rPr>
                <w:t>oint (</w:t>
              </w:r>
              <w:r w:rsidR="00F922EC">
                <w:rPr>
                  <w:rFonts w:ascii="Times New Roman" w:hAnsi="Times New Roman"/>
                  <w:color w:val="auto"/>
                </w:rPr>
                <w:t>d</w:t>
              </w:r>
              <w:r w:rsidR="00F922EC" w:rsidRPr="00F82681">
                <w:rPr>
                  <w:rFonts w:ascii="Times New Roman" w:hAnsi="Times New Roman"/>
                  <w:color w:val="auto"/>
                </w:rPr>
                <w:t>) of</w:t>
              </w:r>
              <w:r>
                <w:rPr>
                  <w:rFonts w:ascii="Times New Roman" w:hAnsi="Times New Roman"/>
                  <w:color w:val="auto"/>
                </w:rPr>
                <w:t xml:space="preserve"> Article </w:t>
              </w:r>
              <w:r w:rsidRPr="00AF0071">
                <w:rPr>
                  <w:rFonts w:ascii="Times New Roman" w:hAnsi="Times New Roman"/>
                  <w:color w:val="auto"/>
                </w:rPr>
                <w:t>429a(1)</w:t>
              </w:r>
              <w:r w:rsidR="00521326">
                <w:rPr>
                  <w:rFonts w:ascii="Times New Roman" w:hAnsi="Times New Roman"/>
                  <w:color w:val="auto"/>
                </w:rPr>
                <w:t xml:space="preserve"> </w:t>
              </w:r>
              <w:r w:rsidR="00684733">
                <w:rPr>
                  <w:rFonts w:ascii="Times New Roman" w:hAnsi="Times New Roman"/>
                  <w:color w:val="auto"/>
                </w:rPr>
                <w:t>CRR</w:t>
              </w:r>
              <w:r w:rsidRPr="00AF0071">
                <w:rPr>
                  <w:rFonts w:ascii="Times New Roman" w:hAnsi="Times New Roman"/>
                  <w:color w:val="auto"/>
                </w:rPr>
                <w:t>.</w:t>
              </w:r>
              <w:r w:rsidR="000F5958">
                <w:rPr>
                  <w:rFonts w:ascii="Times New Roman" w:hAnsi="Times New Roman"/>
                  <w:color w:val="auto"/>
                </w:rPr>
                <w:t xml:space="preserve"> </w:t>
              </w:r>
            </w:ins>
          </w:p>
          <w:p w14:paraId="0B2209FE" w14:textId="1276B062" w:rsidR="000F5958" w:rsidRPr="00AF0071" w:rsidRDefault="000F5958" w:rsidP="00AF0071">
            <w:pPr>
              <w:pStyle w:val="BodyText1"/>
              <w:spacing w:line="240" w:lineRule="auto"/>
              <w:rPr>
                <w:ins w:id="1336" w:author="Author"/>
                <w:rFonts w:ascii="Times New Roman" w:hAnsi="Times New Roman"/>
                <w:color w:val="auto"/>
              </w:rPr>
            </w:pPr>
            <w:ins w:id="1337" w:author="Author">
              <w:r>
                <w:rPr>
                  <w:rFonts w:ascii="Times New Roman" w:hAnsi="Times New Roman"/>
                  <w:color w:val="auto"/>
                </w:rPr>
                <w:t xml:space="preserve">Where the </w:t>
              </w:r>
              <w:r w:rsidR="00E74AE9">
                <w:rPr>
                  <w:rFonts w:ascii="Times New Roman" w:hAnsi="Times New Roman"/>
                  <w:color w:val="auto"/>
                </w:rPr>
                <w:t>claim also qualifies as promotional loan under  Article 429a</w:t>
              </w:r>
              <w:r w:rsidR="00F922EC">
                <w:rPr>
                  <w:rFonts w:ascii="Times New Roman" w:hAnsi="Times New Roman"/>
                  <w:color w:val="auto"/>
                </w:rPr>
                <w:t>(3)</w:t>
              </w:r>
              <w:r w:rsidR="00E74AE9">
                <w:rPr>
                  <w:rFonts w:ascii="Times New Roman" w:hAnsi="Times New Roman"/>
                  <w:color w:val="auto"/>
                </w:rPr>
                <w:t xml:space="preserve">, it shall not be reported in this cell but under rows </w:t>
              </w:r>
              <w:r w:rsidR="005E4C56">
                <w:rPr>
                  <w:rFonts w:ascii="Times New Roman" w:hAnsi="Times New Roman"/>
                  <w:color w:val="auto"/>
                </w:rPr>
                <w:t>0</w:t>
              </w:r>
              <w:r w:rsidR="00E74AE9">
                <w:rPr>
                  <w:rFonts w:ascii="Times New Roman" w:hAnsi="Times New Roman"/>
                  <w:color w:val="auto"/>
                </w:rPr>
                <w:t>262-</w:t>
              </w:r>
              <w:r w:rsidR="005E4C56">
                <w:rPr>
                  <w:rFonts w:ascii="Times New Roman" w:hAnsi="Times New Roman"/>
                  <w:color w:val="auto"/>
                </w:rPr>
                <w:t>0</w:t>
              </w:r>
              <w:r w:rsidR="00E74AE9">
                <w:rPr>
                  <w:rFonts w:ascii="Times New Roman" w:hAnsi="Times New Roman"/>
                  <w:color w:val="auto"/>
                </w:rPr>
                <w:t>264 as applicable.</w:t>
              </w:r>
            </w:ins>
          </w:p>
          <w:p w14:paraId="33E61770" w14:textId="77777777" w:rsidR="00743C1E" w:rsidRDefault="00743C1E" w:rsidP="00743C1E">
            <w:pPr>
              <w:pStyle w:val="BodyText1"/>
              <w:spacing w:line="240" w:lineRule="auto"/>
              <w:rPr>
                <w:ins w:id="1338" w:author="Author"/>
                <w:rFonts w:ascii="Times New Roman" w:hAnsi="Times New Roman"/>
                <w:bCs/>
              </w:rPr>
            </w:pPr>
          </w:p>
          <w:p w14:paraId="1D1DE614" w14:textId="77777777" w:rsidR="00743C1E" w:rsidRPr="00743C1E" w:rsidRDefault="00743C1E" w:rsidP="00743C1E">
            <w:pPr>
              <w:pStyle w:val="BodyText1"/>
              <w:spacing w:line="240" w:lineRule="auto"/>
              <w:rPr>
                <w:ins w:id="1339" w:author="Author"/>
                <w:rFonts w:ascii="Times New Roman" w:hAnsi="Times New Roman"/>
                <w:bCs/>
              </w:rPr>
            </w:pPr>
            <w:ins w:id="1340" w:author="Author">
              <w:r w:rsidRPr="00433F12">
                <w:rPr>
                  <w:rFonts w:ascii="Times New Roman" w:hAnsi="Times New Roman"/>
                  <w:bCs/>
                </w:rPr>
                <w:t xml:space="preserve">The amount reported </w:t>
              </w:r>
              <w:r>
                <w:rPr>
                  <w:rFonts w:ascii="Times New Roman" w:hAnsi="Times New Roman"/>
                  <w:bCs/>
                </w:rPr>
                <w:t>shall</w:t>
              </w:r>
              <w:r w:rsidRPr="00433F12">
                <w:rPr>
                  <w:rFonts w:ascii="Times New Roman" w:hAnsi="Times New Roman"/>
                  <w:bCs/>
                </w:rPr>
                <w:t xml:space="preserve"> als</w:t>
              </w:r>
              <w:r>
                <w:rPr>
                  <w:rFonts w:ascii="Times New Roman" w:hAnsi="Times New Roman"/>
                  <w:bCs/>
                </w:rPr>
                <w:t>o be included in the applicable cells above as if no exemption applied</w:t>
              </w:r>
              <w:r w:rsidRPr="00433F12">
                <w:rPr>
                  <w:rFonts w:ascii="Times New Roman" w:hAnsi="Times New Roman"/>
                  <w:bCs/>
                </w:rPr>
                <w:t>.</w:t>
              </w:r>
            </w:ins>
          </w:p>
          <w:p w14:paraId="1F103E32" w14:textId="77777777" w:rsidR="00743C1E" w:rsidRPr="006F5E81" w:rsidRDefault="00743C1E" w:rsidP="00743C1E">
            <w:pPr>
              <w:pStyle w:val="BodyText1"/>
              <w:spacing w:line="240" w:lineRule="auto"/>
              <w:rPr>
                <w:ins w:id="1341" w:author="Author"/>
                <w:rFonts w:ascii="Times New Roman" w:hAnsi="Times New Roman"/>
                <w:b/>
                <w:bCs/>
                <w:color w:val="auto"/>
              </w:rPr>
            </w:pPr>
          </w:p>
        </w:tc>
      </w:tr>
      <w:tr w:rsidR="00CB48CC" w:rsidRPr="00FE002E" w14:paraId="53C01F29" w14:textId="77777777" w:rsidTr="00E1595A">
        <w:trPr>
          <w:trHeight w:val="304"/>
          <w:ins w:id="1342" w:author="Author"/>
        </w:trPr>
        <w:tc>
          <w:tcPr>
            <w:tcW w:w="1531" w:type="dxa"/>
            <w:tcBorders>
              <w:bottom w:val="single" w:sz="4" w:space="0" w:color="auto"/>
            </w:tcBorders>
            <w:vAlign w:val="center"/>
          </w:tcPr>
          <w:p w14:paraId="17CB97C6" w14:textId="5334142B" w:rsidR="00CB48CC" w:rsidRPr="00174252" w:rsidRDefault="00946138" w:rsidP="00CB48CC">
            <w:pPr>
              <w:pStyle w:val="BodyText1"/>
              <w:rPr>
                <w:ins w:id="1343" w:author="Author"/>
                <w:rFonts w:ascii="Times New Roman" w:hAnsi="Times New Roman"/>
                <w:bCs/>
                <w:highlight w:val="yellow"/>
              </w:rPr>
            </w:pPr>
            <w:ins w:id="1344" w:author="Author">
              <w:r>
                <w:rPr>
                  <w:rFonts w:ascii="Times New Roman" w:hAnsi="Times New Roman"/>
                  <w:bCs/>
                </w:rPr>
                <w:t>{</w:t>
              </w:r>
              <w:r w:rsidR="009573B2">
                <w:rPr>
                  <w:rFonts w:ascii="Times New Roman" w:hAnsi="Times New Roman"/>
                  <w:bCs/>
                </w:rPr>
                <w:t>0</w:t>
              </w:r>
              <w:r>
                <w:rPr>
                  <w:rFonts w:ascii="Times New Roman" w:hAnsi="Times New Roman"/>
                  <w:bCs/>
                </w:rPr>
                <w:t>262;</w:t>
              </w:r>
              <w:r w:rsidR="009573B2">
                <w:rPr>
                  <w:rFonts w:ascii="Times New Roman" w:hAnsi="Times New Roman"/>
                  <w:bCs/>
                </w:rPr>
                <w:t>0</w:t>
              </w:r>
              <w:r>
                <w:rPr>
                  <w:rFonts w:ascii="Times New Roman" w:hAnsi="Times New Roman"/>
                  <w:bCs/>
                </w:rPr>
                <w:t>010}</w:t>
              </w:r>
            </w:ins>
          </w:p>
        </w:tc>
        <w:tc>
          <w:tcPr>
            <w:tcW w:w="7590" w:type="dxa"/>
            <w:gridSpan w:val="3"/>
            <w:tcBorders>
              <w:bottom w:val="single" w:sz="4" w:space="0" w:color="auto"/>
            </w:tcBorders>
            <w:vAlign w:val="center"/>
          </w:tcPr>
          <w:p w14:paraId="788A486A" w14:textId="77777777" w:rsidR="00946138" w:rsidRPr="00A81A47" w:rsidRDefault="00946138" w:rsidP="00946138">
            <w:pPr>
              <w:pStyle w:val="BodyText1"/>
              <w:spacing w:line="240" w:lineRule="auto"/>
              <w:rPr>
                <w:ins w:id="1345" w:author="Author"/>
                <w:rFonts w:ascii="Times New Roman" w:hAnsi="Times New Roman"/>
                <w:b/>
                <w:color w:val="auto"/>
              </w:rPr>
            </w:pPr>
            <w:ins w:id="1346" w:author="Author">
              <w:r w:rsidRPr="00A81A47">
                <w:rPr>
                  <w:rFonts w:ascii="Times New Roman" w:hAnsi="Times New Roman"/>
                  <w:b/>
                  <w:color w:val="auto"/>
                </w:rPr>
                <w:t xml:space="preserve">(-) Excluded exposures of public development </w:t>
              </w:r>
              <w:r w:rsidR="00D66716" w:rsidRPr="00A81A47">
                <w:rPr>
                  <w:rFonts w:ascii="Times New Roman" w:hAnsi="Times New Roman"/>
                  <w:b/>
                  <w:color w:val="auto"/>
                </w:rPr>
                <w:t xml:space="preserve">credit institutions </w:t>
              </w:r>
              <w:r w:rsidRPr="00A81A47">
                <w:rPr>
                  <w:rFonts w:ascii="Times New Roman" w:hAnsi="Times New Roman"/>
                  <w:b/>
                  <w:color w:val="auto"/>
                </w:rPr>
                <w:t>- Promotional loans granted by a public development credit institution</w:t>
              </w:r>
            </w:ins>
          </w:p>
          <w:p w14:paraId="6C090144" w14:textId="77777777" w:rsidR="00641C67" w:rsidRDefault="00641C67" w:rsidP="00946138">
            <w:pPr>
              <w:pStyle w:val="BodyText1"/>
              <w:spacing w:line="240" w:lineRule="auto"/>
              <w:rPr>
                <w:ins w:id="1347" w:author="Author"/>
                <w:rFonts w:ascii="Times New Roman" w:hAnsi="Times New Roman"/>
                <w:color w:val="auto"/>
              </w:rPr>
            </w:pPr>
          </w:p>
          <w:p w14:paraId="30828A29" w14:textId="7A29F3E0" w:rsidR="00743C1E" w:rsidRDefault="00542529" w:rsidP="00743C1E">
            <w:pPr>
              <w:pStyle w:val="BodyText1"/>
              <w:spacing w:line="240" w:lineRule="auto"/>
              <w:rPr>
                <w:ins w:id="1348" w:author="Author"/>
                <w:rFonts w:ascii="Times New Roman" w:hAnsi="Times New Roman"/>
                <w:bCs/>
              </w:rPr>
            </w:pPr>
            <w:ins w:id="1349" w:author="Author">
              <w:r w:rsidRPr="00F82681">
                <w:rPr>
                  <w:rFonts w:ascii="Times New Roman" w:hAnsi="Times New Roman"/>
                  <w:color w:val="auto"/>
                </w:rPr>
                <w:t>Point (</w:t>
              </w:r>
              <w:r>
                <w:rPr>
                  <w:rFonts w:ascii="Times New Roman" w:hAnsi="Times New Roman"/>
                  <w:color w:val="auto"/>
                </w:rPr>
                <w:t>d</w:t>
              </w:r>
              <w:r w:rsidRPr="00F82681">
                <w:rPr>
                  <w:rFonts w:ascii="Times New Roman" w:hAnsi="Times New Roman"/>
                  <w:color w:val="auto"/>
                </w:rPr>
                <w:t>) of</w:t>
              </w:r>
              <w:r>
                <w:rPr>
                  <w:rFonts w:ascii="Times New Roman" w:hAnsi="Times New Roman"/>
                  <w:b/>
                  <w:color w:val="auto"/>
                </w:rPr>
                <w:t xml:space="preserve"> </w:t>
              </w:r>
              <w:r w:rsidR="009F6A59" w:rsidRPr="009F6A59">
                <w:rPr>
                  <w:rFonts w:ascii="Times New Roman" w:hAnsi="Times New Roman"/>
                  <w:color w:val="auto"/>
                </w:rPr>
                <w:t>paragraph (1) and</w:t>
              </w:r>
              <w:r w:rsidR="009F6A59">
                <w:rPr>
                  <w:rFonts w:ascii="Times New Roman" w:hAnsi="Times New Roman"/>
                  <w:b/>
                  <w:color w:val="auto"/>
                </w:rPr>
                <w:t xml:space="preserve"> </w:t>
              </w:r>
              <w:r w:rsidR="009F6A59">
                <w:rPr>
                  <w:rFonts w:ascii="Times New Roman" w:hAnsi="Times New Roman"/>
                  <w:bCs/>
                </w:rPr>
                <w:t xml:space="preserve">paragraphs (2) and (3) of </w:t>
              </w:r>
              <w:r w:rsidR="00743C1E">
                <w:rPr>
                  <w:rFonts w:ascii="Times New Roman" w:hAnsi="Times New Roman"/>
                  <w:bCs/>
                </w:rPr>
                <w:t>Article 429a</w:t>
              </w:r>
              <w:r w:rsidR="009D46F6">
                <w:rPr>
                  <w:rFonts w:ascii="Times New Roman" w:hAnsi="Times New Roman"/>
                  <w:bCs/>
                </w:rPr>
                <w:t xml:space="preserve"> </w:t>
              </w:r>
              <w:r w:rsidR="00684733">
                <w:rPr>
                  <w:rFonts w:ascii="Times New Roman" w:hAnsi="Times New Roman"/>
                  <w:bCs/>
                </w:rPr>
                <w:t>CRR</w:t>
              </w:r>
              <w:r w:rsidR="00743C1E">
                <w:rPr>
                  <w:rFonts w:ascii="Times New Roman" w:hAnsi="Times New Roman"/>
                  <w:bCs/>
                </w:rPr>
                <w:t>.</w:t>
              </w:r>
            </w:ins>
          </w:p>
          <w:p w14:paraId="1AFB157F" w14:textId="77777777" w:rsidR="00743C1E" w:rsidRDefault="00743C1E" w:rsidP="00CB48CC">
            <w:pPr>
              <w:pStyle w:val="BodyText1"/>
              <w:spacing w:line="240" w:lineRule="auto"/>
              <w:rPr>
                <w:ins w:id="1350" w:author="Author"/>
                <w:rFonts w:ascii="Times New Roman" w:hAnsi="Times New Roman"/>
                <w:b/>
                <w:bCs/>
                <w:color w:val="auto"/>
              </w:rPr>
            </w:pPr>
          </w:p>
          <w:p w14:paraId="5B8EB1BD" w14:textId="70C8A031" w:rsidR="00DE7355" w:rsidRDefault="00743C1E" w:rsidP="00E91440">
            <w:pPr>
              <w:pStyle w:val="BodyText1"/>
              <w:spacing w:line="240" w:lineRule="auto"/>
              <w:rPr>
                <w:ins w:id="1351" w:author="Author"/>
                <w:rFonts w:ascii="Times New Roman" w:hAnsi="Times New Roman"/>
                <w:color w:val="auto"/>
              </w:rPr>
            </w:pPr>
            <w:ins w:id="1352" w:author="Author">
              <w:r>
                <w:rPr>
                  <w:rFonts w:ascii="Times New Roman" w:hAnsi="Times New Roman"/>
                  <w:color w:val="auto"/>
                </w:rPr>
                <w:t>T</w:t>
              </w:r>
              <w:r w:rsidRPr="00743C1E">
                <w:rPr>
                  <w:rFonts w:ascii="Times New Roman" w:hAnsi="Times New Roman"/>
                  <w:color w:val="auto"/>
                </w:rPr>
                <w:t>he</w:t>
              </w:r>
              <w:r>
                <w:rPr>
                  <w:rFonts w:ascii="Times New Roman" w:hAnsi="Times New Roman"/>
                  <w:color w:val="auto"/>
                </w:rPr>
                <w:t xml:space="preserve"> </w:t>
              </w:r>
              <w:r w:rsidRPr="00743C1E">
                <w:rPr>
                  <w:rFonts w:ascii="Times New Roman" w:hAnsi="Times New Roman"/>
                  <w:color w:val="auto"/>
                </w:rPr>
                <w:t xml:space="preserve">exposures arising from </w:t>
              </w:r>
              <w:r>
                <w:rPr>
                  <w:rFonts w:ascii="Times New Roman" w:hAnsi="Times New Roman"/>
                  <w:color w:val="auto"/>
                </w:rPr>
                <w:t>promotional</w:t>
              </w:r>
              <w:r w:rsidR="00E849C2">
                <w:rPr>
                  <w:rFonts w:ascii="Times New Roman" w:hAnsi="Times New Roman"/>
                  <w:color w:val="auto"/>
                </w:rPr>
                <w:t xml:space="preserve"> </w:t>
              </w:r>
              <w:r w:rsidR="00E849C2" w:rsidRPr="006F5E81">
                <w:rPr>
                  <w:rFonts w:ascii="Times New Roman" w:hAnsi="Times New Roman"/>
                  <w:color w:val="auto"/>
                </w:rPr>
                <w:t>loans</w:t>
              </w:r>
              <w:r w:rsidR="002B7189">
                <w:rPr>
                  <w:rFonts w:ascii="Times New Roman" w:hAnsi="Times New Roman"/>
                  <w:color w:val="auto"/>
                </w:rPr>
                <w:t>,</w:t>
              </w:r>
              <w:r w:rsidR="00E849C2" w:rsidRPr="006F5E81">
                <w:rPr>
                  <w:rFonts w:ascii="Times New Roman" w:hAnsi="Times New Roman"/>
                  <w:color w:val="auto"/>
                </w:rPr>
                <w:t xml:space="preserve"> </w:t>
              </w:r>
              <w:r w:rsidR="002B7189">
                <w:rPr>
                  <w:rFonts w:ascii="Times New Roman" w:hAnsi="Times New Roman"/>
                  <w:color w:val="auto"/>
                </w:rPr>
                <w:t>including</w:t>
              </w:r>
              <w:r w:rsidR="00DE7355" w:rsidRPr="002B7189">
                <w:rPr>
                  <w:rFonts w:ascii="Times New Roman" w:hAnsi="Times New Roman"/>
                  <w:color w:val="auto"/>
                </w:rPr>
                <w:t xml:space="preserve"> passing-through promotional loans</w:t>
              </w:r>
              <w:r w:rsidR="002B7189">
                <w:rPr>
                  <w:rFonts w:ascii="Times New Roman" w:hAnsi="Times New Roman"/>
                  <w:color w:val="auto"/>
                </w:rPr>
                <w:t>,</w:t>
              </w:r>
              <w:r w:rsidR="00DE7355">
                <w:rPr>
                  <w:rFonts w:ascii="Times New Roman" w:hAnsi="Times New Roman"/>
                  <w:color w:val="auto"/>
                </w:rPr>
                <w:t xml:space="preserve"> </w:t>
              </w:r>
              <w:r w:rsidR="00E849C2" w:rsidRPr="006F5E81">
                <w:rPr>
                  <w:rFonts w:ascii="Times New Roman" w:hAnsi="Times New Roman"/>
                  <w:color w:val="auto"/>
                </w:rPr>
                <w:t>granted by a public development credit institution</w:t>
              </w:r>
              <w:r>
                <w:rPr>
                  <w:rFonts w:ascii="Times New Roman" w:hAnsi="Times New Roman"/>
                  <w:color w:val="auto"/>
                </w:rPr>
                <w:t xml:space="preserve">, </w:t>
              </w:r>
              <w:r w:rsidR="00E849C2">
                <w:rPr>
                  <w:rFonts w:ascii="Times New Roman" w:hAnsi="Times New Roman"/>
                  <w:color w:val="auto"/>
                </w:rPr>
                <w:t xml:space="preserve">which </w:t>
              </w:r>
              <w:r>
                <w:rPr>
                  <w:rFonts w:ascii="Times New Roman" w:hAnsi="Times New Roman"/>
                  <w:color w:val="auto"/>
                </w:rPr>
                <w:t>can be excluded in accordance with</w:t>
              </w:r>
              <w:r w:rsidR="006F5F1F">
                <w:rPr>
                  <w:rFonts w:ascii="Times New Roman" w:hAnsi="Times New Roman"/>
                  <w:color w:val="auto"/>
                </w:rPr>
                <w:t xml:space="preserve"> p</w:t>
              </w:r>
              <w:r w:rsidR="006F5F1F" w:rsidRPr="00F82681">
                <w:rPr>
                  <w:rFonts w:ascii="Times New Roman" w:hAnsi="Times New Roman"/>
                  <w:color w:val="auto"/>
                </w:rPr>
                <w:t>oint (</w:t>
              </w:r>
              <w:r w:rsidR="006F5F1F">
                <w:rPr>
                  <w:rFonts w:ascii="Times New Roman" w:hAnsi="Times New Roman"/>
                  <w:color w:val="auto"/>
                </w:rPr>
                <w:t>d</w:t>
              </w:r>
              <w:r w:rsidR="006F5F1F" w:rsidRPr="00F82681">
                <w:rPr>
                  <w:rFonts w:ascii="Times New Roman" w:hAnsi="Times New Roman"/>
                  <w:color w:val="auto"/>
                </w:rPr>
                <w:t>) of</w:t>
              </w:r>
              <w:r>
                <w:rPr>
                  <w:rFonts w:ascii="Times New Roman" w:hAnsi="Times New Roman"/>
                  <w:color w:val="auto"/>
                </w:rPr>
                <w:t xml:space="preserve"> Article </w:t>
              </w:r>
              <w:r w:rsidRPr="00E91440">
                <w:rPr>
                  <w:rFonts w:ascii="Times New Roman" w:hAnsi="Times New Roman"/>
                  <w:color w:val="auto"/>
                </w:rPr>
                <w:t>429a(1)</w:t>
              </w:r>
              <w:r w:rsidR="00521326">
                <w:rPr>
                  <w:rFonts w:ascii="Times New Roman" w:hAnsi="Times New Roman"/>
                  <w:color w:val="auto"/>
                </w:rPr>
                <w:t xml:space="preserve"> </w:t>
              </w:r>
              <w:r w:rsidR="00684733">
                <w:rPr>
                  <w:rFonts w:ascii="Times New Roman" w:hAnsi="Times New Roman"/>
                  <w:color w:val="auto"/>
                </w:rPr>
                <w:t>CRR</w:t>
              </w:r>
              <w:r w:rsidRPr="00E91440">
                <w:rPr>
                  <w:rFonts w:ascii="Times New Roman" w:hAnsi="Times New Roman"/>
                  <w:color w:val="auto"/>
                </w:rPr>
                <w:t>.</w:t>
              </w:r>
              <w:r w:rsidR="00E91440" w:rsidRPr="00E91440">
                <w:rPr>
                  <w:rFonts w:ascii="Times New Roman" w:hAnsi="Times New Roman"/>
                  <w:color w:val="auto"/>
                </w:rPr>
                <w:t xml:space="preserve"> </w:t>
              </w:r>
              <w:r w:rsidR="00F671B2">
                <w:rPr>
                  <w:rFonts w:ascii="Times New Roman" w:hAnsi="Times New Roman"/>
                  <w:bCs/>
                </w:rPr>
                <w:t xml:space="preserve">The exposures </w:t>
              </w:r>
              <w:r w:rsidR="00F671B2">
                <w:rPr>
                  <w:rFonts w:ascii="Times New Roman" w:hAnsi="Times New Roman"/>
                  <w:color w:val="auto"/>
                </w:rPr>
                <w:t xml:space="preserve">of </w:t>
              </w:r>
              <w:r w:rsidR="00F671B2">
                <w:rPr>
                  <w:rFonts w:ascii="Times New Roman" w:hAnsi="Times New Roman"/>
                  <w:bCs/>
                </w:rPr>
                <w:t>the</w:t>
              </w:r>
              <w:r w:rsidR="00F671B2" w:rsidRPr="00E91440">
                <w:rPr>
                  <w:rFonts w:ascii="Times New Roman" w:hAnsi="Times New Roman"/>
                  <w:bCs/>
                </w:rPr>
                <w:t xml:space="preserve"> unit of </w:t>
              </w:r>
              <w:r w:rsidR="00F671B2">
                <w:rPr>
                  <w:rFonts w:ascii="Times New Roman" w:hAnsi="Times New Roman"/>
                  <w:bCs/>
                </w:rPr>
                <w:t>an</w:t>
              </w:r>
              <w:r w:rsidR="00F671B2" w:rsidRPr="00E91440">
                <w:rPr>
                  <w:rFonts w:ascii="Times New Roman" w:hAnsi="Times New Roman"/>
                  <w:bCs/>
                </w:rPr>
                <w:t xml:space="preserve"> institution</w:t>
              </w:r>
              <w:r w:rsidR="00F671B2">
                <w:rPr>
                  <w:rFonts w:ascii="Times New Roman" w:hAnsi="Times New Roman"/>
                  <w:bCs/>
                </w:rPr>
                <w:t xml:space="preserve"> that is</w:t>
              </w:r>
              <w:r w:rsidR="00F671B2" w:rsidRPr="00E91440">
                <w:rPr>
                  <w:rFonts w:ascii="Times New Roman" w:hAnsi="Times New Roman"/>
                  <w:bCs/>
                </w:rPr>
                <w:t xml:space="preserve"> </w:t>
              </w:r>
              <w:r w:rsidR="00F671B2">
                <w:rPr>
                  <w:rFonts w:ascii="Times New Roman" w:hAnsi="Times New Roman"/>
                  <w:bCs/>
                </w:rPr>
                <w:t xml:space="preserve">treated </w:t>
              </w:r>
              <w:r w:rsidR="00F671B2" w:rsidRPr="00E91440">
                <w:rPr>
                  <w:rFonts w:ascii="Times New Roman" w:hAnsi="Times New Roman"/>
                  <w:bCs/>
                </w:rPr>
                <w:t>as a public development credit institution</w:t>
              </w:r>
              <w:r w:rsidR="00F671B2">
                <w:rPr>
                  <w:rFonts w:ascii="Times New Roman" w:hAnsi="Times New Roman"/>
                  <w:bCs/>
                </w:rPr>
                <w:t xml:space="preserve"> by a competent authority in accordance with the last paragraph of Article 429a(2)</w:t>
              </w:r>
              <w:r w:rsidR="00521326">
                <w:rPr>
                  <w:rFonts w:ascii="Times New Roman" w:hAnsi="Times New Roman"/>
                  <w:bCs/>
                </w:rPr>
                <w:t xml:space="preserve"> </w:t>
              </w:r>
              <w:r w:rsidR="00684733">
                <w:rPr>
                  <w:rFonts w:ascii="Times New Roman" w:hAnsi="Times New Roman"/>
                  <w:bCs/>
                </w:rPr>
                <w:t>CRR</w:t>
              </w:r>
              <w:r w:rsidR="00F671B2">
                <w:rPr>
                  <w:rFonts w:ascii="Times New Roman" w:hAnsi="Times New Roman"/>
                  <w:bCs/>
                </w:rPr>
                <w:t xml:space="preserve">, </w:t>
              </w:r>
              <w:r w:rsidR="0033642B">
                <w:rPr>
                  <w:rFonts w:ascii="Times New Roman" w:hAnsi="Times New Roman"/>
                  <w:bCs/>
                </w:rPr>
                <w:t>shall</w:t>
              </w:r>
              <w:r w:rsidR="00F671B2">
                <w:rPr>
                  <w:rFonts w:ascii="Times New Roman" w:hAnsi="Times New Roman"/>
                  <w:bCs/>
                </w:rPr>
                <w:t xml:space="preserve"> also be </w:t>
              </w:r>
              <w:r w:rsidR="002C6D46">
                <w:rPr>
                  <w:rFonts w:ascii="Times New Roman" w:hAnsi="Times New Roman"/>
                  <w:bCs/>
                </w:rPr>
                <w:t>considered</w:t>
              </w:r>
              <w:r w:rsidR="00F671B2">
                <w:rPr>
                  <w:rFonts w:ascii="Times New Roman" w:hAnsi="Times New Roman"/>
                  <w:bCs/>
                </w:rPr>
                <w:t>.</w:t>
              </w:r>
            </w:ins>
          </w:p>
          <w:p w14:paraId="672E00E2" w14:textId="77777777" w:rsidR="00743C1E" w:rsidRDefault="00743C1E" w:rsidP="00CB48CC">
            <w:pPr>
              <w:pStyle w:val="BodyText1"/>
              <w:spacing w:line="240" w:lineRule="auto"/>
              <w:rPr>
                <w:ins w:id="1353" w:author="Author"/>
                <w:rFonts w:ascii="Times New Roman" w:hAnsi="Times New Roman"/>
                <w:b/>
                <w:bCs/>
                <w:color w:val="auto"/>
              </w:rPr>
            </w:pPr>
          </w:p>
          <w:p w14:paraId="6AE4C0DB" w14:textId="77777777" w:rsidR="00743C1E" w:rsidRPr="00743C1E" w:rsidRDefault="00743C1E" w:rsidP="00CB48CC">
            <w:pPr>
              <w:pStyle w:val="BodyText1"/>
              <w:spacing w:line="240" w:lineRule="auto"/>
              <w:rPr>
                <w:ins w:id="1354" w:author="Author"/>
                <w:rFonts w:ascii="Times New Roman" w:hAnsi="Times New Roman"/>
                <w:bCs/>
              </w:rPr>
            </w:pPr>
            <w:ins w:id="1355" w:author="Author">
              <w:r w:rsidRPr="00433F12">
                <w:rPr>
                  <w:rFonts w:ascii="Times New Roman" w:hAnsi="Times New Roman"/>
                  <w:bCs/>
                </w:rPr>
                <w:t xml:space="preserve">The amount reported </w:t>
              </w:r>
              <w:r>
                <w:rPr>
                  <w:rFonts w:ascii="Times New Roman" w:hAnsi="Times New Roman"/>
                  <w:bCs/>
                </w:rPr>
                <w:t>shall</w:t>
              </w:r>
              <w:r w:rsidRPr="00433F12">
                <w:rPr>
                  <w:rFonts w:ascii="Times New Roman" w:hAnsi="Times New Roman"/>
                  <w:bCs/>
                </w:rPr>
                <w:t xml:space="preserve"> als</w:t>
              </w:r>
              <w:r>
                <w:rPr>
                  <w:rFonts w:ascii="Times New Roman" w:hAnsi="Times New Roman"/>
                  <w:bCs/>
                </w:rPr>
                <w:t>o be included in the applicable cells above as if no exemption applied</w:t>
              </w:r>
              <w:r w:rsidRPr="00433F12">
                <w:rPr>
                  <w:rFonts w:ascii="Times New Roman" w:hAnsi="Times New Roman"/>
                  <w:bCs/>
                </w:rPr>
                <w:t>.</w:t>
              </w:r>
            </w:ins>
          </w:p>
          <w:p w14:paraId="64C77AD5" w14:textId="77777777" w:rsidR="00743C1E" w:rsidRPr="006F5E81" w:rsidRDefault="00743C1E" w:rsidP="00CB48CC">
            <w:pPr>
              <w:pStyle w:val="BodyText1"/>
              <w:spacing w:line="240" w:lineRule="auto"/>
              <w:rPr>
                <w:ins w:id="1356" w:author="Author"/>
                <w:rFonts w:ascii="Times New Roman" w:hAnsi="Times New Roman"/>
                <w:b/>
                <w:bCs/>
                <w:color w:val="auto"/>
              </w:rPr>
            </w:pPr>
          </w:p>
        </w:tc>
      </w:tr>
      <w:tr w:rsidR="00CB48CC" w:rsidRPr="00FE002E" w14:paraId="00B60DDD" w14:textId="77777777" w:rsidTr="00E1595A">
        <w:trPr>
          <w:trHeight w:val="304"/>
          <w:ins w:id="1357" w:author="Author"/>
        </w:trPr>
        <w:tc>
          <w:tcPr>
            <w:tcW w:w="1531" w:type="dxa"/>
            <w:tcBorders>
              <w:bottom w:val="single" w:sz="4" w:space="0" w:color="auto"/>
            </w:tcBorders>
            <w:vAlign w:val="center"/>
          </w:tcPr>
          <w:p w14:paraId="0C78434F" w14:textId="7703C49F" w:rsidR="00CB48CC" w:rsidRPr="00174252" w:rsidRDefault="00946138" w:rsidP="00CB48CC">
            <w:pPr>
              <w:pStyle w:val="BodyText1"/>
              <w:rPr>
                <w:ins w:id="1358" w:author="Author"/>
                <w:rFonts w:ascii="Times New Roman" w:hAnsi="Times New Roman"/>
                <w:bCs/>
                <w:highlight w:val="yellow"/>
              </w:rPr>
            </w:pPr>
            <w:ins w:id="1359" w:author="Author">
              <w:r w:rsidRPr="00E849C2">
                <w:rPr>
                  <w:rFonts w:ascii="Times New Roman" w:hAnsi="Times New Roman"/>
                  <w:bCs/>
                </w:rPr>
                <w:t>{</w:t>
              </w:r>
              <w:r w:rsidR="009573B2">
                <w:rPr>
                  <w:rFonts w:ascii="Times New Roman" w:hAnsi="Times New Roman"/>
                  <w:bCs/>
                </w:rPr>
                <w:t>0</w:t>
              </w:r>
              <w:r w:rsidRPr="00E849C2">
                <w:rPr>
                  <w:rFonts w:ascii="Times New Roman" w:hAnsi="Times New Roman"/>
                  <w:bCs/>
                </w:rPr>
                <w:t>263;</w:t>
              </w:r>
              <w:r w:rsidR="009573B2">
                <w:rPr>
                  <w:rFonts w:ascii="Times New Roman" w:hAnsi="Times New Roman"/>
                  <w:bCs/>
                </w:rPr>
                <w:t>0</w:t>
              </w:r>
              <w:r w:rsidRPr="00E849C2">
                <w:rPr>
                  <w:rFonts w:ascii="Times New Roman" w:hAnsi="Times New Roman"/>
                  <w:bCs/>
                </w:rPr>
                <w:t>010}</w:t>
              </w:r>
            </w:ins>
          </w:p>
        </w:tc>
        <w:tc>
          <w:tcPr>
            <w:tcW w:w="7590" w:type="dxa"/>
            <w:gridSpan w:val="3"/>
            <w:tcBorders>
              <w:bottom w:val="single" w:sz="4" w:space="0" w:color="auto"/>
            </w:tcBorders>
            <w:vAlign w:val="center"/>
          </w:tcPr>
          <w:p w14:paraId="7CBAF840" w14:textId="77777777" w:rsidR="00946138" w:rsidRPr="00A81A47" w:rsidRDefault="00946138" w:rsidP="00CB48CC">
            <w:pPr>
              <w:pStyle w:val="BodyText1"/>
              <w:spacing w:line="240" w:lineRule="auto"/>
              <w:rPr>
                <w:ins w:id="1360" w:author="Author"/>
                <w:rFonts w:ascii="Times New Roman" w:hAnsi="Times New Roman"/>
                <w:b/>
                <w:color w:val="auto"/>
              </w:rPr>
            </w:pPr>
            <w:ins w:id="1361" w:author="Author">
              <w:r w:rsidRPr="00A81A47">
                <w:rPr>
                  <w:rFonts w:ascii="Times New Roman" w:hAnsi="Times New Roman"/>
                  <w:b/>
                  <w:color w:val="auto"/>
                </w:rPr>
                <w:t xml:space="preserve">(-) Excluded exposures of public development </w:t>
              </w:r>
              <w:r w:rsidR="00D66716" w:rsidRPr="00A81A47">
                <w:rPr>
                  <w:rFonts w:ascii="Times New Roman" w:hAnsi="Times New Roman"/>
                  <w:b/>
                  <w:color w:val="auto"/>
                </w:rPr>
                <w:t xml:space="preserve">credit institutions </w:t>
              </w:r>
              <w:r w:rsidRPr="00A81A47">
                <w:rPr>
                  <w:rFonts w:ascii="Times New Roman" w:hAnsi="Times New Roman"/>
                  <w:b/>
                  <w:color w:val="auto"/>
                </w:rPr>
                <w:t>- Promotional loans granted by an entity directly set up by the central government, regional governments or local authorities of a Member State</w:t>
              </w:r>
            </w:ins>
          </w:p>
          <w:p w14:paraId="2BD2A530" w14:textId="77777777" w:rsidR="00743C1E" w:rsidRDefault="00743C1E" w:rsidP="00CB48CC">
            <w:pPr>
              <w:pStyle w:val="BodyText1"/>
              <w:spacing w:line="240" w:lineRule="auto"/>
              <w:rPr>
                <w:ins w:id="1362" w:author="Author"/>
                <w:rFonts w:ascii="Times New Roman" w:hAnsi="Times New Roman"/>
                <w:color w:val="auto"/>
              </w:rPr>
            </w:pPr>
          </w:p>
          <w:p w14:paraId="4B17F8AE" w14:textId="558AA96C" w:rsidR="009D46F6" w:rsidRDefault="00C36AC0" w:rsidP="009D46F6">
            <w:pPr>
              <w:pStyle w:val="BodyText1"/>
              <w:spacing w:line="240" w:lineRule="auto"/>
              <w:rPr>
                <w:ins w:id="1363" w:author="Author"/>
                <w:rFonts w:ascii="Times New Roman" w:hAnsi="Times New Roman"/>
                <w:bCs/>
              </w:rPr>
            </w:pPr>
            <w:ins w:id="1364" w:author="Author">
              <w:r w:rsidRPr="00F82681">
                <w:rPr>
                  <w:rFonts w:ascii="Times New Roman" w:hAnsi="Times New Roman"/>
                  <w:color w:val="auto"/>
                </w:rPr>
                <w:t>Point (</w:t>
              </w:r>
              <w:r>
                <w:rPr>
                  <w:rFonts w:ascii="Times New Roman" w:hAnsi="Times New Roman"/>
                  <w:color w:val="auto"/>
                </w:rPr>
                <w:t>d</w:t>
              </w:r>
              <w:r w:rsidRPr="00F82681">
                <w:rPr>
                  <w:rFonts w:ascii="Times New Roman" w:hAnsi="Times New Roman"/>
                  <w:color w:val="auto"/>
                </w:rPr>
                <w:t>) of</w:t>
              </w:r>
              <w:r>
                <w:rPr>
                  <w:rFonts w:ascii="Times New Roman" w:hAnsi="Times New Roman"/>
                  <w:b/>
                  <w:color w:val="auto"/>
                </w:rPr>
                <w:t xml:space="preserve"> </w:t>
              </w:r>
              <w:r w:rsidRPr="009F6A59">
                <w:rPr>
                  <w:rFonts w:ascii="Times New Roman" w:hAnsi="Times New Roman"/>
                  <w:color w:val="auto"/>
                </w:rPr>
                <w:t>paragraph (1) and</w:t>
              </w:r>
              <w:r>
                <w:rPr>
                  <w:rFonts w:ascii="Times New Roman" w:hAnsi="Times New Roman"/>
                  <w:b/>
                  <w:color w:val="auto"/>
                </w:rPr>
                <w:t xml:space="preserve"> </w:t>
              </w:r>
              <w:r>
                <w:rPr>
                  <w:rFonts w:ascii="Times New Roman" w:hAnsi="Times New Roman"/>
                  <w:bCs/>
                </w:rPr>
                <w:t xml:space="preserve">paragraphs (2) and (3) of </w:t>
              </w:r>
              <w:r w:rsidR="009D46F6">
                <w:rPr>
                  <w:rFonts w:ascii="Times New Roman" w:hAnsi="Times New Roman"/>
                  <w:bCs/>
                </w:rPr>
                <w:t>Article 429a</w:t>
              </w:r>
              <w:r>
                <w:rPr>
                  <w:rFonts w:ascii="Times New Roman" w:hAnsi="Times New Roman"/>
                  <w:bCs/>
                </w:rPr>
                <w:t xml:space="preserve"> </w:t>
              </w:r>
              <w:r w:rsidR="00C174D2">
                <w:rPr>
                  <w:rFonts w:ascii="Times New Roman" w:hAnsi="Times New Roman"/>
                  <w:bCs/>
                </w:rPr>
                <w:t>CR</w:t>
              </w:r>
              <w:r w:rsidR="00684733">
                <w:rPr>
                  <w:rFonts w:ascii="Times New Roman" w:hAnsi="Times New Roman"/>
                  <w:bCs/>
                </w:rPr>
                <w:t>R</w:t>
              </w:r>
              <w:r w:rsidR="009D46F6">
                <w:rPr>
                  <w:rFonts w:ascii="Times New Roman" w:hAnsi="Times New Roman"/>
                  <w:bCs/>
                </w:rPr>
                <w:t>.</w:t>
              </w:r>
            </w:ins>
          </w:p>
          <w:p w14:paraId="71AC07AB" w14:textId="77777777" w:rsidR="00743C1E" w:rsidRDefault="00743C1E" w:rsidP="00CB48CC">
            <w:pPr>
              <w:pStyle w:val="BodyText1"/>
              <w:spacing w:line="240" w:lineRule="auto"/>
              <w:rPr>
                <w:ins w:id="1365" w:author="Author"/>
                <w:rFonts w:ascii="Times New Roman" w:hAnsi="Times New Roman"/>
                <w:color w:val="auto"/>
              </w:rPr>
            </w:pPr>
          </w:p>
          <w:p w14:paraId="6FAF30DE" w14:textId="69B451A9" w:rsidR="00E849C2" w:rsidRDefault="00E849C2" w:rsidP="00E91440">
            <w:pPr>
              <w:pStyle w:val="BodyText1"/>
              <w:spacing w:line="240" w:lineRule="auto"/>
              <w:rPr>
                <w:ins w:id="1366" w:author="Author"/>
                <w:rFonts w:ascii="Times New Roman" w:hAnsi="Times New Roman"/>
                <w:color w:val="auto"/>
              </w:rPr>
            </w:pPr>
            <w:ins w:id="1367" w:author="Author">
              <w:r>
                <w:rPr>
                  <w:rFonts w:ascii="Times New Roman" w:hAnsi="Times New Roman"/>
                  <w:color w:val="auto"/>
                </w:rPr>
                <w:t>T</w:t>
              </w:r>
              <w:r w:rsidRPr="00743C1E">
                <w:rPr>
                  <w:rFonts w:ascii="Times New Roman" w:hAnsi="Times New Roman"/>
                  <w:color w:val="auto"/>
                </w:rPr>
                <w:t>he</w:t>
              </w:r>
              <w:r>
                <w:rPr>
                  <w:rFonts w:ascii="Times New Roman" w:hAnsi="Times New Roman"/>
                  <w:color w:val="auto"/>
                </w:rPr>
                <w:t xml:space="preserve"> </w:t>
              </w:r>
              <w:r w:rsidRPr="00743C1E">
                <w:rPr>
                  <w:rFonts w:ascii="Times New Roman" w:hAnsi="Times New Roman"/>
                  <w:color w:val="auto"/>
                </w:rPr>
                <w:t xml:space="preserve">exposures arising from </w:t>
              </w:r>
              <w:r>
                <w:rPr>
                  <w:rFonts w:ascii="Times New Roman" w:hAnsi="Times New Roman"/>
                  <w:color w:val="auto"/>
                </w:rPr>
                <w:t xml:space="preserve">promotional </w:t>
              </w:r>
              <w:r w:rsidRPr="006F5E81">
                <w:rPr>
                  <w:rFonts w:ascii="Times New Roman" w:hAnsi="Times New Roman"/>
                  <w:color w:val="auto"/>
                </w:rPr>
                <w:t>loans</w:t>
              </w:r>
              <w:r w:rsidR="00A66B6F">
                <w:rPr>
                  <w:rFonts w:ascii="Times New Roman" w:hAnsi="Times New Roman"/>
                  <w:color w:val="auto"/>
                </w:rPr>
                <w:t>,</w:t>
              </w:r>
              <w:r w:rsidRPr="006F5E81">
                <w:rPr>
                  <w:rFonts w:ascii="Times New Roman" w:hAnsi="Times New Roman"/>
                  <w:color w:val="auto"/>
                </w:rPr>
                <w:t xml:space="preserve"> </w:t>
              </w:r>
              <w:r w:rsidR="00A66B6F">
                <w:rPr>
                  <w:rFonts w:ascii="Times New Roman" w:hAnsi="Times New Roman"/>
                  <w:color w:val="auto"/>
                </w:rPr>
                <w:t>including</w:t>
              </w:r>
              <w:r w:rsidR="00DE7355" w:rsidRPr="00A66B6F">
                <w:rPr>
                  <w:rFonts w:ascii="Times New Roman" w:hAnsi="Times New Roman"/>
                  <w:color w:val="auto"/>
                </w:rPr>
                <w:t xml:space="preserve"> passing-through promotional loans</w:t>
              </w:r>
              <w:r w:rsidR="00A66B6F">
                <w:rPr>
                  <w:rFonts w:ascii="Times New Roman" w:hAnsi="Times New Roman"/>
                  <w:color w:val="auto"/>
                </w:rPr>
                <w:t>,</w:t>
              </w:r>
              <w:r w:rsidR="00DE7355">
                <w:rPr>
                  <w:rFonts w:ascii="Times New Roman" w:hAnsi="Times New Roman"/>
                  <w:color w:val="auto"/>
                </w:rPr>
                <w:t xml:space="preserve"> </w:t>
              </w:r>
              <w:r w:rsidRPr="006F5E81">
                <w:rPr>
                  <w:rFonts w:ascii="Times New Roman" w:hAnsi="Times New Roman"/>
                  <w:color w:val="auto"/>
                </w:rPr>
                <w:t>granted by an entity directly set up by the central government, regional governments or local authorities of a Member State</w:t>
              </w:r>
              <w:r>
                <w:rPr>
                  <w:rFonts w:ascii="Times New Roman" w:hAnsi="Times New Roman"/>
                  <w:color w:val="auto"/>
                </w:rPr>
                <w:t xml:space="preserve">, which can be excluded in accordance with </w:t>
              </w:r>
              <w:r w:rsidR="006F5F1F">
                <w:rPr>
                  <w:rFonts w:ascii="Times New Roman" w:hAnsi="Times New Roman"/>
                  <w:color w:val="auto"/>
                </w:rPr>
                <w:t>p</w:t>
              </w:r>
              <w:r w:rsidR="006F5F1F" w:rsidRPr="00F82681">
                <w:rPr>
                  <w:rFonts w:ascii="Times New Roman" w:hAnsi="Times New Roman"/>
                  <w:color w:val="auto"/>
                </w:rPr>
                <w:t>oint (</w:t>
              </w:r>
              <w:r w:rsidR="006F5F1F">
                <w:rPr>
                  <w:rFonts w:ascii="Times New Roman" w:hAnsi="Times New Roman"/>
                  <w:color w:val="auto"/>
                </w:rPr>
                <w:t>d</w:t>
              </w:r>
              <w:r w:rsidR="006F5F1F" w:rsidRPr="00F82681">
                <w:rPr>
                  <w:rFonts w:ascii="Times New Roman" w:hAnsi="Times New Roman"/>
                  <w:color w:val="auto"/>
                </w:rPr>
                <w:t>) of</w:t>
              </w:r>
              <w:r w:rsidR="006F5F1F">
                <w:rPr>
                  <w:rFonts w:ascii="Times New Roman" w:hAnsi="Times New Roman"/>
                  <w:color w:val="auto"/>
                </w:rPr>
                <w:t xml:space="preserve"> </w:t>
              </w:r>
              <w:r>
                <w:rPr>
                  <w:rFonts w:ascii="Times New Roman" w:hAnsi="Times New Roman"/>
                  <w:color w:val="auto"/>
                </w:rPr>
                <w:t xml:space="preserve">Article </w:t>
              </w:r>
              <w:r>
                <w:rPr>
                  <w:rFonts w:ascii="Times New Roman" w:hAnsi="Times New Roman"/>
                  <w:bCs/>
                </w:rPr>
                <w:t>429a(1).</w:t>
              </w:r>
              <w:r w:rsidR="00E91440">
                <w:rPr>
                  <w:rFonts w:ascii="Times New Roman" w:hAnsi="Times New Roman"/>
                  <w:bCs/>
                </w:rPr>
                <w:t xml:space="preserve"> The exposures </w:t>
              </w:r>
              <w:r w:rsidR="00F671B2">
                <w:rPr>
                  <w:rFonts w:ascii="Times New Roman" w:hAnsi="Times New Roman"/>
                  <w:color w:val="auto"/>
                </w:rPr>
                <w:t xml:space="preserve">of </w:t>
              </w:r>
              <w:r w:rsidR="00E91440">
                <w:rPr>
                  <w:rFonts w:ascii="Times New Roman" w:hAnsi="Times New Roman"/>
                  <w:bCs/>
                </w:rPr>
                <w:t>the</w:t>
              </w:r>
              <w:r w:rsidR="00E91440" w:rsidRPr="00E91440">
                <w:rPr>
                  <w:rFonts w:ascii="Times New Roman" w:hAnsi="Times New Roman"/>
                  <w:bCs/>
                </w:rPr>
                <w:t xml:space="preserve"> unit of </w:t>
              </w:r>
              <w:r w:rsidR="00E91440">
                <w:rPr>
                  <w:rFonts w:ascii="Times New Roman" w:hAnsi="Times New Roman"/>
                  <w:bCs/>
                </w:rPr>
                <w:t>an</w:t>
              </w:r>
              <w:r w:rsidR="00E91440" w:rsidRPr="00E91440">
                <w:rPr>
                  <w:rFonts w:ascii="Times New Roman" w:hAnsi="Times New Roman"/>
                  <w:bCs/>
                </w:rPr>
                <w:t xml:space="preserve"> institution</w:t>
              </w:r>
              <w:r w:rsidR="00E91440">
                <w:rPr>
                  <w:rFonts w:ascii="Times New Roman" w:hAnsi="Times New Roman"/>
                  <w:bCs/>
                </w:rPr>
                <w:t xml:space="preserve"> that is</w:t>
              </w:r>
              <w:r w:rsidR="00E91440" w:rsidRPr="00E91440">
                <w:rPr>
                  <w:rFonts w:ascii="Times New Roman" w:hAnsi="Times New Roman"/>
                  <w:bCs/>
                </w:rPr>
                <w:t xml:space="preserve"> </w:t>
              </w:r>
              <w:r w:rsidR="00E91440">
                <w:rPr>
                  <w:rFonts w:ascii="Times New Roman" w:hAnsi="Times New Roman"/>
                  <w:bCs/>
                </w:rPr>
                <w:t xml:space="preserve">treated </w:t>
              </w:r>
              <w:r w:rsidR="00E91440" w:rsidRPr="00E91440">
                <w:rPr>
                  <w:rFonts w:ascii="Times New Roman" w:hAnsi="Times New Roman"/>
                  <w:bCs/>
                </w:rPr>
                <w:t>as a public development credit institution</w:t>
              </w:r>
              <w:r w:rsidR="00E91440">
                <w:rPr>
                  <w:rFonts w:ascii="Times New Roman" w:hAnsi="Times New Roman"/>
                  <w:bCs/>
                </w:rPr>
                <w:t xml:space="preserve"> by a competent authority in accordance with the last paragraph of Article 429a(2), </w:t>
              </w:r>
              <w:r w:rsidR="0033642B">
                <w:rPr>
                  <w:rFonts w:ascii="Times New Roman" w:hAnsi="Times New Roman"/>
                  <w:bCs/>
                </w:rPr>
                <w:t>shall</w:t>
              </w:r>
              <w:r w:rsidR="00E91440">
                <w:rPr>
                  <w:rFonts w:ascii="Times New Roman" w:hAnsi="Times New Roman"/>
                  <w:bCs/>
                </w:rPr>
                <w:t xml:space="preserve"> also be </w:t>
              </w:r>
              <w:r w:rsidR="002C6D46">
                <w:rPr>
                  <w:rFonts w:ascii="Times New Roman" w:hAnsi="Times New Roman"/>
                  <w:bCs/>
                </w:rPr>
                <w:t>considered</w:t>
              </w:r>
              <w:r w:rsidR="00E91440">
                <w:rPr>
                  <w:rFonts w:ascii="Times New Roman" w:hAnsi="Times New Roman"/>
                  <w:bCs/>
                </w:rPr>
                <w:t>.</w:t>
              </w:r>
            </w:ins>
          </w:p>
          <w:p w14:paraId="2EF29755" w14:textId="77777777" w:rsidR="00743C1E" w:rsidRDefault="00743C1E" w:rsidP="00CB48CC">
            <w:pPr>
              <w:pStyle w:val="BodyText1"/>
              <w:spacing w:line="240" w:lineRule="auto"/>
              <w:rPr>
                <w:ins w:id="1368" w:author="Author"/>
                <w:rFonts w:ascii="Times New Roman" w:hAnsi="Times New Roman"/>
                <w:color w:val="auto"/>
              </w:rPr>
            </w:pPr>
          </w:p>
          <w:p w14:paraId="2BA453E6" w14:textId="77777777" w:rsidR="00743C1E" w:rsidRDefault="00743C1E" w:rsidP="00CB48CC">
            <w:pPr>
              <w:pStyle w:val="BodyText1"/>
              <w:spacing w:line="240" w:lineRule="auto"/>
              <w:rPr>
                <w:ins w:id="1369" w:author="Author"/>
                <w:rFonts w:ascii="Times New Roman" w:hAnsi="Times New Roman"/>
                <w:color w:val="auto"/>
              </w:rPr>
            </w:pPr>
            <w:ins w:id="1370" w:author="Author">
              <w:r w:rsidRPr="00433F12">
                <w:rPr>
                  <w:rFonts w:ascii="Times New Roman" w:hAnsi="Times New Roman"/>
                  <w:bCs/>
                </w:rPr>
                <w:t xml:space="preserve">The amount reported </w:t>
              </w:r>
              <w:r>
                <w:rPr>
                  <w:rFonts w:ascii="Times New Roman" w:hAnsi="Times New Roman"/>
                  <w:bCs/>
                </w:rPr>
                <w:t>shall</w:t>
              </w:r>
              <w:r w:rsidRPr="00433F12">
                <w:rPr>
                  <w:rFonts w:ascii="Times New Roman" w:hAnsi="Times New Roman"/>
                  <w:bCs/>
                </w:rPr>
                <w:t xml:space="preserve"> als</w:t>
              </w:r>
              <w:r>
                <w:rPr>
                  <w:rFonts w:ascii="Times New Roman" w:hAnsi="Times New Roman"/>
                  <w:bCs/>
                </w:rPr>
                <w:t>o be included in the applicable cells above as if no exemption applied.</w:t>
              </w:r>
            </w:ins>
          </w:p>
          <w:p w14:paraId="5A3364FC" w14:textId="77777777" w:rsidR="00743C1E" w:rsidRPr="006F5E81" w:rsidRDefault="00743C1E" w:rsidP="00CB48CC">
            <w:pPr>
              <w:pStyle w:val="BodyText1"/>
              <w:spacing w:line="240" w:lineRule="auto"/>
              <w:rPr>
                <w:ins w:id="1371" w:author="Author"/>
                <w:rFonts w:ascii="Times New Roman" w:hAnsi="Times New Roman"/>
                <w:b/>
                <w:bCs/>
                <w:color w:val="auto"/>
              </w:rPr>
            </w:pPr>
          </w:p>
        </w:tc>
      </w:tr>
      <w:tr w:rsidR="00CB48CC" w:rsidRPr="00FE002E" w14:paraId="24911276" w14:textId="77777777" w:rsidTr="00E1595A">
        <w:trPr>
          <w:trHeight w:val="304"/>
          <w:ins w:id="1372" w:author="Author"/>
        </w:trPr>
        <w:tc>
          <w:tcPr>
            <w:tcW w:w="1531" w:type="dxa"/>
            <w:tcBorders>
              <w:bottom w:val="single" w:sz="4" w:space="0" w:color="auto"/>
            </w:tcBorders>
            <w:vAlign w:val="center"/>
          </w:tcPr>
          <w:p w14:paraId="633E837E" w14:textId="64229AC4" w:rsidR="00CB48CC" w:rsidRPr="00174252" w:rsidRDefault="00946138" w:rsidP="00CB48CC">
            <w:pPr>
              <w:pStyle w:val="BodyText1"/>
              <w:rPr>
                <w:ins w:id="1373" w:author="Author"/>
                <w:rFonts w:ascii="Times New Roman" w:hAnsi="Times New Roman"/>
                <w:bCs/>
                <w:highlight w:val="yellow"/>
              </w:rPr>
            </w:pPr>
            <w:ins w:id="1374" w:author="Author">
              <w:r>
                <w:rPr>
                  <w:rFonts w:ascii="Times New Roman" w:hAnsi="Times New Roman"/>
                  <w:bCs/>
                </w:rPr>
                <w:t>{</w:t>
              </w:r>
              <w:r w:rsidR="009573B2">
                <w:rPr>
                  <w:rFonts w:ascii="Times New Roman" w:hAnsi="Times New Roman"/>
                  <w:bCs/>
                </w:rPr>
                <w:t>0</w:t>
              </w:r>
              <w:r>
                <w:rPr>
                  <w:rFonts w:ascii="Times New Roman" w:hAnsi="Times New Roman"/>
                  <w:bCs/>
                </w:rPr>
                <w:t>264;</w:t>
              </w:r>
              <w:r w:rsidR="009573B2">
                <w:rPr>
                  <w:rFonts w:ascii="Times New Roman" w:hAnsi="Times New Roman"/>
                  <w:bCs/>
                </w:rPr>
                <w:t>0</w:t>
              </w:r>
              <w:r>
                <w:rPr>
                  <w:rFonts w:ascii="Times New Roman" w:hAnsi="Times New Roman"/>
                  <w:bCs/>
                </w:rPr>
                <w:t>010}</w:t>
              </w:r>
            </w:ins>
          </w:p>
        </w:tc>
        <w:tc>
          <w:tcPr>
            <w:tcW w:w="7590" w:type="dxa"/>
            <w:gridSpan w:val="3"/>
            <w:tcBorders>
              <w:bottom w:val="single" w:sz="4" w:space="0" w:color="auto"/>
            </w:tcBorders>
            <w:vAlign w:val="center"/>
          </w:tcPr>
          <w:p w14:paraId="7047590E" w14:textId="77777777" w:rsidR="00946138" w:rsidRPr="00A81A47" w:rsidRDefault="00946138" w:rsidP="00946138">
            <w:pPr>
              <w:pStyle w:val="BodyText1"/>
              <w:spacing w:line="240" w:lineRule="auto"/>
              <w:rPr>
                <w:ins w:id="1375" w:author="Author"/>
                <w:rFonts w:ascii="Times New Roman" w:hAnsi="Times New Roman"/>
                <w:b/>
                <w:color w:val="auto"/>
              </w:rPr>
            </w:pPr>
            <w:ins w:id="1376" w:author="Author">
              <w:r w:rsidRPr="00A81A47">
                <w:rPr>
                  <w:rFonts w:ascii="Times New Roman" w:hAnsi="Times New Roman"/>
                  <w:b/>
                  <w:color w:val="auto"/>
                </w:rPr>
                <w:t xml:space="preserve">(-) Excluded exposures of public development </w:t>
              </w:r>
              <w:r w:rsidR="00D66716" w:rsidRPr="00A81A47">
                <w:rPr>
                  <w:rFonts w:ascii="Times New Roman" w:hAnsi="Times New Roman"/>
                  <w:b/>
                  <w:color w:val="auto"/>
                </w:rPr>
                <w:t xml:space="preserve">credit institutions </w:t>
              </w:r>
              <w:r w:rsidRPr="00A81A47">
                <w:rPr>
                  <w:rFonts w:ascii="Times New Roman" w:hAnsi="Times New Roman"/>
                  <w:b/>
                  <w:color w:val="auto"/>
                </w:rPr>
                <w:t>- Promotional loans granted by an entity set up by the central government, regional governments or local authorities of a Member State through an intermediate credit institution</w:t>
              </w:r>
            </w:ins>
          </w:p>
          <w:p w14:paraId="7C30630C" w14:textId="77777777" w:rsidR="00946138" w:rsidRDefault="00946138" w:rsidP="00CB48CC">
            <w:pPr>
              <w:pStyle w:val="BodyText1"/>
              <w:spacing w:line="240" w:lineRule="auto"/>
              <w:rPr>
                <w:ins w:id="1377" w:author="Author"/>
                <w:rFonts w:ascii="Times New Roman" w:hAnsi="Times New Roman"/>
                <w:color w:val="auto"/>
              </w:rPr>
            </w:pPr>
          </w:p>
          <w:p w14:paraId="6754B207" w14:textId="392DBA3E" w:rsidR="009D46F6" w:rsidRDefault="00C36AC0" w:rsidP="009D46F6">
            <w:pPr>
              <w:pStyle w:val="BodyText1"/>
              <w:spacing w:line="240" w:lineRule="auto"/>
              <w:rPr>
                <w:ins w:id="1378" w:author="Author"/>
                <w:rFonts w:ascii="Times New Roman" w:hAnsi="Times New Roman"/>
                <w:bCs/>
              </w:rPr>
            </w:pPr>
            <w:ins w:id="1379" w:author="Author">
              <w:r w:rsidRPr="00F82681">
                <w:rPr>
                  <w:rFonts w:ascii="Times New Roman" w:hAnsi="Times New Roman"/>
                  <w:color w:val="auto"/>
                </w:rPr>
                <w:t>Point (</w:t>
              </w:r>
              <w:r>
                <w:rPr>
                  <w:rFonts w:ascii="Times New Roman" w:hAnsi="Times New Roman"/>
                  <w:color w:val="auto"/>
                </w:rPr>
                <w:t>d</w:t>
              </w:r>
              <w:r w:rsidRPr="00F82681">
                <w:rPr>
                  <w:rFonts w:ascii="Times New Roman" w:hAnsi="Times New Roman"/>
                  <w:color w:val="auto"/>
                </w:rPr>
                <w:t>) of</w:t>
              </w:r>
              <w:r>
                <w:rPr>
                  <w:rFonts w:ascii="Times New Roman" w:hAnsi="Times New Roman"/>
                  <w:b/>
                  <w:color w:val="auto"/>
                </w:rPr>
                <w:t xml:space="preserve"> </w:t>
              </w:r>
              <w:r w:rsidRPr="009F6A59">
                <w:rPr>
                  <w:rFonts w:ascii="Times New Roman" w:hAnsi="Times New Roman"/>
                  <w:color w:val="auto"/>
                </w:rPr>
                <w:t>paragraph (1) and</w:t>
              </w:r>
              <w:r>
                <w:rPr>
                  <w:rFonts w:ascii="Times New Roman" w:hAnsi="Times New Roman"/>
                  <w:b/>
                  <w:color w:val="auto"/>
                </w:rPr>
                <w:t xml:space="preserve"> </w:t>
              </w:r>
              <w:r>
                <w:rPr>
                  <w:rFonts w:ascii="Times New Roman" w:hAnsi="Times New Roman"/>
                  <w:bCs/>
                </w:rPr>
                <w:t xml:space="preserve">paragraphs (2) and (3) of </w:t>
              </w:r>
              <w:r w:rsidR="009D46F6">
                <w:rPr>
                  <w:rFonts w:ascii="Times New Roman" w:hAnsi="Times New Roman"/>
                  <w:bCs/>
                </w:rPr>
                <w:t>Article 429a</w:t>
              </w:r>
              <w:r>
                <w:rPr>
                  <w:rFonts w:ascii="Times New Roman" w:hAnsi="Times New Roman"/>
                  <w:bCs/>
                </w:rPr>
                <w:t xml:space="preserve"> </w:t>
              </w:r>
              <w:r w:rsidR="00684733">
                <w:rPr>
                  <w:rFonts w:ascii="Times New Roman" w:hAnsi="Times New Roman"/>
                  <w:bCs/>
                </w:rPr>
                <w:t>CRR</w:t>
              </w:r>
              <w:r w:rsidR="009D46F6">
                <w:rPr>
                  <w:rFonts w:ascii="Times New Roman" w:hAnsi="Times New Roman"/>
                  <w:bCs/>
                </w:rPr>
                <w:t>.</w:t>
              </w:r>
            </w:ins>
          </w:p>
          <w:p w14:paraId="373E9B53" w14:textId="77777777" w:rsidR="00743C1E" w:rsidRDefault="00743C1E" w:rsidP="00CB48CC">
            <w:pPr>
              <w:pStyle w:val="BodyText1"/>
              <w:spacing w:line="240" w:lineRule="auto"/>
              <w:rPr>
                <w:ins w:id="1380" w:author="Author"/>
                <w:rFonts w:ascii="Times New Roman" w:hAnsi="Times New Roman"/>
                <w:color w:val="auto"/>
              </w:rPr>
            </w:pPr>
          </w:p>
          <w:p w14:paraId="77D97E64" w14:textId="0FCAF836" w:rsidR="00E849C2" w:rsidRDefault="00E849C2" w:rsidP="00E849C2">
            <w:pPr>
              <w:pStyle w:val="BodyText1"/>
              <w:spacing w:line="240" w:lineRule="auto"/>
              <w:rPr>
                <w:ins w:id="1381" w:author="Author"/>
                <w:rFonts w:ascii="Times New Roman" w:hAnsi="Times New Roman"/>
                <w:color w:val="auto"/>
              </w:rPr>
            </w:pPr>
            <w:ins w:id="1382" w:author="Author">
              <w:r>
                <w:rPr>
                  <w:rFonts w:ascii="Times New Roman" w:hAnsi="Times New Roman"/>
                  <w:color w:val="auto"/>
                </w:rPr>
                <w:t>T</w:t>
              </w:r>
              <w:r w:rsidRPr="00743C1E">
                <w:rPr>
                  <w:rFonts w:ascii="Times New Roman" w:hAnsi="Times New Roman"/>
                  <w:color w:val="auto"/>
                </w:rPr>
                <w:t>he</w:t>
              </w:r>
              <w:r>
                <w:rPr>
                  <w:rFonts w:ascii="Times New Roman" w:hAnsi="Times New Roman"/>
                  <w:color w:val="auto"/>
                </w:rPr>
                <w:t xml:space="preserve"> </w:t>
              </w:r>
              <w:r w:rsidRPr="00743C1E">
                <w:rPr>
                  <w:rFonts w:ascii="Times New Roman" w:hAnsi="Times New Roman"/>
                  <w:color w:val="auto"/>
                </w:rPr>
                <w:t xml:space="preserve">exposures arising from </w:t>
              </w:r>
              <w:r>
                <w:rPr>
                  <w:rFonts w:ascii="Times New Roman" w:hAnsi="Times New Roman"/>
                  <w:color w:val="auto"/>
                </w:rPr>
                <w:t xml:space="preserve">promotional </w:t>
              </w:r>
              <w:r w:rsidRPr="006F5E81">
                <w:rPr>
                  <w:rFonts w:ascii="Times New Roman" w:hAnsi="Times New Roman"/>
                  <w:color w:val="auto"/>
                </w:rPr>
                <w:t>loans</w:t>
              </w:r>
              <w:r w:rsidR="00A66B6F">
                <w:rPr>
                  <w:rFonts w:ascii="Times New Roman" w:hAnsi="Times New Roman"/>
                  <w:color w:val="auto"/>
                </w:rPr>
                <w:t xml:space="preserve">, </w:t>
              </w:r>
              <w:r w:rsidR="00A66B6F" w:rsidRPr="00A66B6F">
                <w:rPr>
                  <w:rFonts w:ascii="Times New Roman" w:hAnsi="Times New Roman"/>
                  <w:color w:val="auto"/>
                </w:rPr>
                <w:t>including</w:t>
              </w:r>
              <w:r w:rsidR="00BC33FD" w:rsidRPr="00A66B6F">
                <w:rPr>
                  <w:rFonts w:ascii="Times New Roman" w:hAnsi="Times New Roman"/>
                  <w:color w:val="auto"/>
                </w:rPr>
                <w:t xml:space="preserve"> passing-through promotional loans</w:t>
              </w:r>
              <w:r w:rsidR="00A66B6F" w:rsidRPr="00A66B6F">
                <w:rPr>
                  <w:rFonts w:ascii="Times New Roman" w:hAnsi="Times New Roman"/>
                  <w:color w:val="auto"/>
                </w:rPr>
                <w:t>,</w:t>
              </w:r>
              <w:r w:rsidR="00BC33FD">
                <w:rPr>
                  <w:rFonts w:ascii="Times New Roman" w:hAnsi="Times New Roman"/>
                  <w:color w:val="auto"/>
                </w:rPr>
                <w:t xml:space="preserve"> </w:t>
              </w:r>
              <w:r w:rsidRPr="006F5E81">
                <w:rPr>
                  <w:rFonts w:ascii="Times New Roman" w:hAnsi="Times New Roman"/>
                  <w:color w:val="auto"/>
                </w:rPr>
                <w:t>granted by an entity set up by the central government, regional governments or local authorities of a Member State through an intermediate credit institution</w:t>
              </w:r>
              <w:r>
                <w:rPr>
                  <w:rFonts w:ascii="Times New Roman" w:hAnsi="Times New Roman"/>
                  <w:color w:val="auto"/>
                </w:rPr>
                <w:t xml:space="preserve">, which can be excluded in accordance with </w:t>
              </w:r>
              <w:r w:rsidR="006F5F1F">
                <w:rPr>
                  <w:rFonts w:ascii="Times New Roman" w:hAnsi="Times New Roman"/>
                  <w:color w:val="auto"/>
                </w:rPr>
                <w:t>p</w:t>
              </w:r>
              <w:r w:rsidR="006F5F1F" w:rsidRPr="00F82681">
                <w:rPr>
                  <w:rFonts w:ascii="Times New Roman" w:hAnsi="Times New Roman"/>
                  <w:color w:val="auto"/>
                </w:rPr>
                <w:t>oint (</w:t>
              </w:r>
              <w:r w:rsidR="006F5F1F">
                <w:rPr>
                  <w:rFonts w:ascii="Times New Roman" w:hAnsi="Times New Roman"/>
                  <w:color w:val="auto"/>
                </w:rPr>
                <w:t>d</w:t>
              </w:r>
              <w:r w:rsidR="006F5F1F" w:rsidRPr="00F82681">
                <w:rPr>
                  <w:rFonts w:ascii="Times New Roman" w:hAnsi="Times New Roman"/>
                  <w:color w:val="auto"/>
                </w:rPr>
                <w:t>) of</w:t>
              </w:r>
              <w:r w:rsidR="006F5F1F">
                <w:rPr>
                  <w:rFonts w:ascii="Times New Roman" w:hAnsi="Times New Roman"/>
                  <w:color w:val="auto"/>
                </w:rPr>
                <w:t xml:space="preserve"> </w:t>
              </w:r>
              <w:r>
                <w:rPr>
                  <w:rFonts w:ascii="Times New Roman" w:hAnsi="Times New Roman"/>
                  <w:color w:val="auto"/>
                </w:rPr>
                <w:t xml:space="preserve">Article </w:t>
              </w:r>
              <w:r>
                <w:rPr>
                  <w:rFonts w:ascii="Times New Roman" w:hAnsi="Times New Roman"/>
                  <w:bCs/>
                </w:rPr>
                <w:t>429a(1).</w:t>
              </w:r>
              <w:r w:rsidR="00F671B2">
                <w:rPr>
                  <w:rFonts w:ascii="Times New Roman" w:hAnsi="Times New Roman"/>
                  <w:bCs/>
                </w:rPr>
                <w:t xml:space="preserve"> The exposures </w:t>
              </w:r>
              <w:r w:rsidR="00F671B2">
                <w:rPr>
                  <w:rFonts w:ascii="Times New Roman" w:hAnsi="Times New Roman"/>
                  <w:color w:val="auto"/>
                </w:rPr>
                <w:t xml:space="preserve">of </w:t>
              </w:r>
              <w:r w:rsidR="00F671B2">
                <w:rPr>
                  <w:rFonts w:ascii="Times New Roman" w:hAnsi="Times New Roman"/>
                  <w:bCs/>
                </w:rPr>
                <w:t>the</w:t>
              </w:r>
              <w:r w:rsidR="00F671B2" w:rsidRPr="00E91440">
                <w:rPr>
                  <w:rFonts w:ascii="Times New Roman" w:hAnsi="Times New Roman"/>
                  <w:bCs/>
                </w:rPr>
                <w:t xml:space="preserve"> unit of </w:t>
              </w:r>
              <w:r w:rsidR="00F671B2">
                <w:rPr>
                  <w:rFonts w:ascii="Times New Roman" w:hAnsi="Times New Roman"/>
                  <w:bCs/>
                </w:rPr>
                <w:t>an</w:t>
              </w:r>
              <w:r w:rsidR="00F671B2" w:rsidRPr="00E91440">
                <w:rPr>
                  <w:rFonts w:ascii="Times New Roman" w:hAnsi="Times New Roman"/>
                  <w:bCs/>
                </w:rPr>
                <w:t xml:space="preserve"> </w:t>
              </w:r>
              <w:r w:rsidR="00F671B2" w:rsidRPr="00E91440">
                <w:rPr>
                  <w:rFonts w:ascii="Times New Roman" w:hAnsi="Times New Roman"/>
                  <w:bCs/>
                </w:rPr>
                <w:lastRenderedPageBreak/>
                <w:t>institution</w:t>
              </w:r>
              <w:r w:rsidR="00F671B2">
                <w:rPr>
                  <w:rFonts w:ascii="Times New Roman" w:hAnsi="Times New Roman"/>
                  <w:bCs/>
                </w:rPr>
                <w:t xml:space="preserve"> that is</w:t>
              </w:r>
              <w:r w:rsidR="00F671B2" w:rsidRPr="00E91440">
                <w:rPr>
                  <w:rFonts w:ascii="Times New Roman" w:hAnsi="Times New Roman"/>
                  <w:bCs/>
                </w:rPr>
                <w:t xml:space="preserve"> </w:t>
              </w:r>
              <w:r w:rsidR="00F671B2">
                <w:rPr>
                  <w:rFonts w:ascii="Times New Roman" w:hAnsi="Times New Roman"/>
                  <w:bCs/>
                </w:rPr>
                <w:t xml:space="preserve">treated </w:t>
              </w:r>
              <w:r w:rsidR="00F671B2" w:rsidRPr="00E91440">
                <w:rPr>
                  <w:rFonts w:ascii="Times New Roman" w:hAnsi="Times New Roman"/>
                  <w:bCs/>
                </w:rPr>
                <w:t>as a public development credit institution</w:t>
              </w:r>
              <w:r w:rsidR="00F671B2">
                <w:rPr>
                  <w:rFonts w:ascii="Times New Roman" w:hAnsi="Times New Roman"/>
                  <w:bCs/>
                </w:rPr>
                <w:t xml:space="preserve"> by a competent authority in accordance with the last paragraph of Article 429a(2), </w:t>
              </w:r>
              <w:r w:rsidR="0033642B">
                <w:rPr>
                  <w:rFonts w:ascii="Times New Roman" w:hAnsi="Times New Roman"/>
                  <w:bCs/>
                </w:rPr>
                <w:t>shall</w:t>
              </w:r>
              <w:r w:rsidR="00F671B2">
                <w:rPr>
                  <w:rFonts w:ascii="Times New Roman" w:hAnsi="Times New Roman"/>
                  <w:bCs/>
                </w:rPr>
                <w:t xml:space="preserve"> also be </w:t>
              </w:r>
              <w:r w:rsidR="002C6D46">
                <w:rPr>
                  <w:rFonts w:ascii="Times New Roman" w:hAnsi="Times New Roman"/>
                  <w:bCs/>
                </w:rPr>
                <w:t>considered</w:t>
              </w:r>
              <w:r w:rsidR="00F671B2">
                <w:rPr>
                  <w:rFonts w:ascii="Times New Roman" w:hAnsi="Times New Roman"/>
                  <w:bCs/>
                </w:rPr>
                <w:t>.</w:t>
              </w:r>
            </w:ins>
          </w:p>
          <w:p w14:paraId="457E5B31" w14:textId="77777777" w:rsidR="00743C1E" w:rsidRDefault="00743C1E" w:rsidP="00CB48CC">
            <w:pPr>
              <w:pStyle w:val="BodyText1"/>
              <w:spacing w:line="240" w:lineRule="auto"/>
              <w:rPr>
                <w:ins w:id="1383" w:author="Author"/>
                <w:rFonts w:ascii="Times New Roman" w:hAnsi="Times New Roman"/>
                <w:color w:val="auto"/>
              </w:rPr>
            </w:pPr>
          </w:p>
          <w:p w14:paraId="1B7D5087" w14:textId="77777777" w:rsidR="00743C1E" w:rsidRDefault="00743C1E" w:rsidP="00CB48CC">
            <w:pPr>
              <w:pStyle w:val="BodyText1"/>
              <w:spacing w:line="240" w:lineRule="auto"/>
              <w:rPr>
                <w:ins w:id="1384" w:author="Author"/>
                <w:rFonts w:ascii="Times New Roman" w:hAnsi="Times New Roman"/>
                <w:bCs/>
              </w:rPr>
            </w:pPr>
            <w:ins w:id="1385" w:author="Author">
              <w:r w:rsidRPr="00433F12">
                <w:rPr>
                  <w:rFonts w:ascii="Times New Roman" w:hAnsi="Times New Roman"/>
                  <w:bCs/>
                </w:rPr>
                <w:t xml:space="preserve">The amount reported </w:t>
              </w:r>
              <w:r>
                <w:rPr>
                  <w:rFonts w:ascii="Times New Roman" w:hAnsi="Times New Roman"/>
                  <w:bCs/>
                </w:rPr>
                <w:t>shall</w:t>
              </w:r>
              <w:r w:rsidRPr="00433F12">
                <w:rPr>
                  <w:rFonts w:ascii="Times New Roman" w:hAnsi="Times New Roman"/>
                  <w:bCs/>
                </w:rPr>
                <w:t xml:space="preserve"> als</w:t>
              </w:r>
              <w:r>
                <w:rPr>
                  <w:rFonts w:ascii="Times New Roman" w:hAnsi="Times New Roman"/>
                  <w:bCs/>
                </w:rPr>
                <w:t>o be included in the applicable cells above as if no exemption applied.</w:t>
              </w:r>
            </w:ins>
          </w:p>
          <w:p w14:paraId="318709D6" w14:textId="77777777" w:rsidR="00743C1E" w:rsidRPr="006F5E81" w:rsidRDefault="00743C1E" w:rsidP="00CB48CC">
            <w:pPr>
              <w:pStyle w:val="BodyText1"/>
              <w:spacing w:line="240" w:lineRule="auto"/>
              <w:rPr>
                <w:ins w:id="1386" w:author="Author"/>
                <w:rFonts w:ascii="Times New Roman" w:hAnsi="Times New Roman"/>
                <w:b/>
                <w:bCs/>
                <w:color w:val="auto"/>
              </w:rPr>
            </w:pPr>
          </w:p>
        </w:tc>
      </w:tr>
      <w:tr w:rsidR="00CB48CC" w:rsidRPr="00FE002E" w14:paraId="337CD92B" w14:textId="77777777" w:rsidTr="00E1595A">
        <w:trPr>
          <w:trHeight w:val="304"/>
          <w:ins w:id="1387" w:author="Author"/>
        </w:trPr>
        <w:tc>
          <w:tcPr>
            <w:tcW w:w="1531" w:type="dxa"/>
            <w:tcBorders>
              <w:bottom w:val="single" w:sz="4" w:space="0" w:color="auto"/>
            </w:tcBorders>
            <w:vAlign w:val="center"/>
          </w:tcPr>
          <w:p w14:paraId="6C7E09CA" w14:textId="166BCBE4" w:rsidR="00CB48CC" w:rsidRPr="00174252" w:rsidRDefault="00946138" w:rsidP="00CB48CC">
            <w:pPr>
              <w:pStyle w:val="BodyText1"/>
              <w:rPr>
                <w:ins w:id="1388" w:author="Author"/>
                <w:rFonts w:ascii="Times New Roman" w:hAnsi="Times New Roman"/>
                <w:bCs/>
                <w:highlight w:val="yellow"/>
              </w:rPr>
            </w:pPr>
            <w:ins w:id="1389" w:author="Author">
              <w:r>
                <w:rPr>
                  <w:rFonts w:ascii="Times New Roman" w:hAnsi="Times New Roman"/>
                  <w:bCs/>
                </w:rPr>
                <w:lastRenderedPageBreak/>
                <w:t>{</w:t>
              </w:r>
              <w:r w:rsidR="009573B2">
                <w:rPr>
                  <w:rFonts w:ascii="Times New Roman" w:hAnsi="Times New Roman"/>
                  <w:bCs/>
                </w:rPr>
                <w:t>0</w:t>
              </w:r>
              <w:r>
                <w:rPr>
                  <w:rFonts w:ascii="Times New Roman" w:hAnsi="Times New Roman"/>
                  <w:bCs/>
                </w:rPr>
                <w:t>265;</w:t>
              </w:r>
              <w:r w:rsidR="009573B2">
                <w:rPr>
                  <w:rFonts w:ascii="Times New Roman" w:hAnsi="Times New Roman"/>
                  <w:bCs/>
                </w:rPr>
                <w:t>0</w:t>
              </w:r>
              <w:r>
                <w:rPr>
                  <w:rFonts w:ascii="Times New Roman" w:hAnsi="Times New Roman"/>
                  <w:bCs/>
                </w:rPr>
                <w:t>010}</w:t>
              </w:r>
            </w:ins>
          </w:p>
        </w:tc>
        <w:tc>
          <w:tcPr>
            <w:tcW w:w="7590" w:type="dxa"/>
            <w:gridSpan w:val="3"/>
            <w:tcBorders>
              <w:bottom w:val="single" w:sz="4" w:space="0" w:color="auto"/>
            </w:tcBorders>
            <w:vAlign w:val="center"/>
          </w:tcPr>
          <w:p w14:paraId="3A4A6AD1" w14:textId="77777777" w:rsidR="00946138" w:rsidRPr="00A81A47" w:rsidRDefault="00946138" w:rsidP="00946138">
            <w:pPr>
              <w:pStyle w:val="BodyText1"/>
              <w:spacing w:line="240" w:lineRule="auto"/>
              <w:rPr>
                <w:ins w:id="1390" w:author="Author"/>
                <w:rFonts w:ascii="Times New Roman" w:hAnsi="Times New Roman"/>
                <w:b/>
                <w:color w:val="auto"/>
              </w:rPr>
            </w:pPr>
            <w:ins w:id="1391" w:author="Author">
              <w:r w:rsidRPr="00A81A47">
                <w:rPr>
                  <w:rFonts w:ascii="Times New Roman" w:hAnsi="Times New Roman"/>
                  <w:b/>
                  <w:color w:val="auto"/>
                </w:rPr>
                <w:t xml:space="preserve">(-) Excluded passing-through promotional loan exposures by non-public development </w:t>
              </w:r>
              <w:r w:rsidR="00D66716" w:rsidRPr="00A81A47">
                <w:rPr>
                  <w:rFonts w:ascii="Times New Roman" w:hAnsi="Times New Roman"/>
                  <w:b/>
                  <w:color w:val="auto"/>
                </w:rPr>
                <w:t xml:space="preserve">credit institutions </w:t>
              </w:r>
              <w:r w:rsidRPr="00A81A47">
                <w:rPr>
                  <w:rFonts w:ascii="Times New Roman" w:hAnsi="Times New Roman"/>
                  <w:b/>
                  <w:color w:val="auto"/>
                </w:rPr>
                <w:t>(or units) - Promotional loans granted by a public development credit institution</w:t>
              </w:r>
            </w:ins>
          </w:p>
          <w:p w14:paraId="53F0A512" w14:textId="77777777" w:rsidR="00743C1E" w:rsidRDefault="00743C1E" w:rsidP="00CB48CC">
            <w:pPr>
              <w:pStyle w:val="BodyText1"/>
              <w:spacing w:line="240" w:lineRule="auto"/>
              <w:rPr>
                <w:ins w:id="1392" w:author="Author"/>
                <w:rFonts w:ascii="Times New Roman" w:hAnsi="Times New Roman"/>
                <w:color w:val="auto"/>
              </w:rPr>
            </w:pPr>
          </w:p>
          <w:p w14:paraId="51F998E0" w14:textId="1EAC418B" w:rsidR="009D46F6" w:rsidRDefault="0079137A" w:rsidP="009D46F6">
            <w:pPr>
              <w:pStyle w:val="BodyText1"/>
              <w:spacing w:line="240" w:lineRule="auto"/>
              <w:rPr>
                <w:ins w:id="1393" w:author="Author"/>
                <w:rFonts w:ascii="Times New Roman" w:hAnsi="Times New Roman"/>
                <w:bCs/>
              </w:rPr>
            </w:pPr>
            <w:ins w:id="1394" w:author="Author">
              <w:r w:rsidRPr="00F82681">
                <w:rPr>
                  <w:rFonts w:ascii="Times New Roman" w:hAnsi="Times New Roman"/>
                  <w:color w:val="auto"/>
                </w:rPr>
                <w:t>Point (</w:t>
              </w:r>
              <w:r w:rsidR="00082FFF">
                <w:rPr>
                  <w:rFonts w:ascii="Times New Roman" w:hAnsi="Times New Roman"/>
                  <w:color w:val="auto"/>
                </w:rPr>
                <w:t>e</w:t>
              </w:r>
              <w:r w:rsidRPr="00F82681">
                <w:rPr>
                  <w:rFonts w:ascii="Times New Roman" w:hAnsi="Times New Roman"/>
                  <w:color w:val="auto"/>
                </w:rPr>
                <w:t>) of</w:t>
              </w:r>
              <w:r>
                <w:rPr>
                  <w:rFonts w:ascii="Times New Roman" w:hAnsi="Times New Roman"/>
                  <w:b/>
                  <w:color w:val="auto"/>
                </w:rPr>
                <w:t xml:space="preserve"> </w:t>
              </w:r>
              <w:r w:rsidRPr="009F6A59">
                <w:rPr>
                  <w:rFonts w:ascii="Times New Roman" w:hAnsi="Times New Roman"/>
                  <w:color w:val="auto"/>
                </w:rPr>
                <w:t>paragraph (1) and</w:t>
              </w:r>
              <w:r>
                <w:rPr>
                  <w:rFonts w:ascii="Times New Roman" w:hAnsi="Times New Roman"/>
                  <w:b/>
                  <w:color w:val="auto"/>
                </w:rPr>
                <w:t xml:space="preserve"> </w:t>
              </w:r>
              <w:r>
                <w:rPr>
                  <w:rFonts w:ascii="Times New Roman" w:hAnsi="Times New Roman"/>
                  <w:bCs/>
                </w:rPr>
                <w:t xml:space="preserve">paragraphs (2) and (3) of </w:t>
              </w:r>
              <w:r w:rsidR="009D46F6">
                <w:rPr>
                  <w:rFonts w:ascii="Times New Roman" w:hAnsi="Times New Roman"/>
                  <w:bCs/>
                </w:rPr>
                <w:t>Article 429a</w:t>
              </w:r>
              <w:r>
                <w:rPr>
                  <w:rFonts w:ascii="Times New Roman" w:hAnsi="Times New Roman"/>
                  <w:bCs/>
                </w:rPr>
                <w:t xml:space="preserve"> </w:t>
              </w:r>
              <w:r w:rsidR="00684733">
                <w:rPr>
                  <w:rFonts w:ascii="Times New Roman" w:hAnsi="Times New Roman"/>
                  <w:bCs/>
                </w:rPr>
                <w:t>CRR</w:t>
              </w:r>
              <w:r w:rsidR="009D46F6">
                <w:rPr>
                  <w:rFonts w:ascii="Times New Roman" w:hAnsi="Times New Roman"/>
                  <w:bCs/>
                </w:rPr>
                <w:t>.</w:t>
              </w:r>
            </w:ins>
          </w:p>
          <w:p w14:paraId="6F6AB472" w14:textId="77777777" w:rsidR="00743C1E" w:rsidRDefault="00743C1E" w:rsidP="00CB48CC">
            <w:pPr>
              <w:pStyle w:val="BodyText1"/>
              <w:spacing w:line="240" w:lineRule="auto"/>
              <w:rPr>
                <w:ins w:id="1395" w:author="Author"/>
                <w:rFonts w:ascii="Times New Roman" w:hAnsi="Times New Roman"/>
                <w:color w:val="auto"/>
              </w:rPr>
            </w:pPr>
          </w:p>
          <w:p w14:paraId="6B9968E8" w14:textId="7DFDBBBB" w:rsidR="00743C1E" w:rsidRDefault="00E849C2" w:rsidP="00AF0071">
            <w:pPr>
              <w:pStyle w:val="BodyText1"/>
              <w:spacing w:line="240" w:lineRule="auto"/>
              <w:rPr>
                <w:ins w:id="1396" w:author="Author"/>
                <w:rFonts w:ascii="Times New Roman" w:hAnsi="Times New Roman"/>
                <w:color w:val="auto"/>
              </w:rPr>
            </w:pPr>
            <w:ins w:id="1397" w:author="Author">
              <w:r w:rsidRPr="00E849C2">
                <w:rPr>
                  <w:rFonts w:ascii="Times New Roman" w:hAnsi="Times New Roman"/>
                  <w:color w:val="auto"/>
                </w:rPr>
                <w:t>The</w:t>
              </w:r>
              <w:r>
                <w:rPr>
                  <w:rFonts w:ascii="Times New Roman" w:hAnsi="Times New Roman"/>
                  <w:color w:val="auto"/>
                </w:rPr>
                <w:t xml:space="preserve"> </w:t>
              </w:r>
              <w:r w:rsidRPr="00E849C2">
                <w:rPr>
                  <w:rFonts w:ascii="Times New Roman" w:hAnsi="Times New Roman"/>
                  <w:color w:val="auto"/>
                </w:rPr>
                <w:t>parts of exposures arising from passing-through promotional loans</w:t>
              </w:r>
              <w:r w:rsidRPr="006F5E81">
                <w:rPr>
                  <w:rFonts w:ascii="Times New Roman" w:hAnsi="Times New Roman"/>
                  <w:color w:val="auto"/>
                </w:rPr>
                <w:t xml:space="preserve"> </w:t>
              </w:r>
              <w:r w:rsidR="00415D69" w:rsidRPr="00E849C2">
                <w:rPr>
                  <w:rFonts w:ascii="Times New Roman" w:hAnsi="Times New Roman"/>
                  <w:color w:val="auto"/>
                </w:rPr>
                <w:t>to</w:t>
              </w:r>
              <w:r w:rsidR="00415D69">
                <w:rPr>
                  <w:rFonts w:ascii="Times New Roman" w:hAnsi="Times New Roman"/>
                  <w:color w:val="auto"/>
                </w:rPr>
                <w:t xml:space="preserve"> </w:t>
              </w:r>
              <w:r w:rsidR="00415D69" w:rsidRPr="00E849C2">
                <w:rPr>
                  <w:rFonts w:ascii="Times New Roman" w:hAnsi="Times New Roman"/>
                  <w:color w:val="auto"/>
                </w:rPr>
                <w:t>other credit institutions</w:t>
              </w:r>
              <w:r w:rsidR="00415D69">
                <w:rPr>
                  <w:rFonts w:ascii="Times New Roman" w:hAnsi="Times New Roman"/>
                  <w:color w:val="auto"/>
                </w:rPr>
                <w:t xml:space="preserve">, when the promotional loans have been </w:t>
              </w:r>
              <w:r w:rsidRPr="006F5E81">
                <w:rPr>
                  <w:rFonts w:ascii="Times New Roman" w:hAnsi="Times New Roman"/>
                  <w:color w:val="auto"/>
                </w:rPr>
                <w:t>granted by a public development credit institution</w:t>
              </w:r>
              <w:r>
                <w:rPr>
                  <w:rFonts w:ascii="Times New Roman" w:hAnsi="Times New Roman"/>
                  <w:color w:val="auto"/>
                </w:rPr>
                <w:t>.</w:t>
              </w:r>
              <w:r w:rsidR="00603579">
                <w:rPr>
                  <w:rFonts w:ascii="Times New Roman" w:hAnsi="Times New Roman"/>
                  <w:color w:val="auto"/>
                </w:rPr>
                <w:t xml:space="preserve"> </w:t>
              </w:r>
              <w:r w:rsidR="00603579">
                <w:rPr>
                  <w:rFonts w:ascii="Times New Roman" w:hAnsi="Times New Roman"/>
                  <w:bCs/>
                </w:rPr>
                <w:t xml:space="preserve">The parts of the exposures </w:t>
              </w:r>
              <w:r w:rsidR="00603579">
                <w:rPr>
                  <w:rFonts w:ascii="Times New Roman" w:hAnsi="Times New Roman"/>
                  <w:color w:val="auto"/>
                </w:rPr>
                <w:t xml:space="preserve">of </w:t>
              </w:r>
              <w:r w:rsidR="00603579">
                <w:rPr>
                  <w:rFonts w:ascii="Times New Roman" w:hAnsi="Times New Roman"/>
                  <w:bCs/>
                </w:rPr>
                <w:t>the</w:t>
              </w:r>
              <w:r w:rsidR="00603579" w:rsidRPr="00E91440">
                <w:rPr>
                  <w:rFonts w:ascii="Times New Roman" w:hAnsi="Times New Roman"/>
                  <w:bCs/>
                </w:rPr>
                <w:t xml:space="preserve"> unit</w:t>
              </w:r>
              <w:r w:rsidR="00603579">
                <w:rPr>
                  <w:rFonts w:ascii="Times New Roman" w:hAnsi="Times New Roman"/>
                  <w:bCs/>
                </w:rPr>
                <w:t>s</w:t>
              </w:r>
              <w:r w:rsidR="00603579" w:rsidRPr="00E91440">
                <w:rPr>
                  <w:rFonts w:ascii="Times New Roman" w:hAnsi="Times New Roman"/>
                  <w:bCs/>
                </w:rPr>
                <w:t xml:space="preserve"> of </w:t>
              </w:r>
              <w:r w:rsidR="00603579">
                <w:rPr>
                  <w:rFonts w:ascii="Times New Roman" w:hAnsi="Times New Roman"/>
                  <w:bCs/>
                </w:rPr>
                <w:t>an</w:t>
              </w:r>
              <w:r w:rsidR="00603579" w:rsidRPr="00E91440">
                <w:rPr>
                  <w:rFonts w:ascii="Times New Roman" w:hAnsi="Times New Roman"/>
                  <w:bCs/>
                </w:rPr>
                <w:t xml:space="preserve"> institution</w:t>
              </w:r>
              <w:r w:rsidR="00603579">
                <w:rPr>
                  <w:rFonts w:ascii="Times New Roman" w:hAnsi="Times New Roman"/>
                  <w:bCs/>
                </w:rPr>
                <w:t xml:space="preserve"> that are</w:t>
              </w:r>
              <w:r w:rsidR="00603579" w:rsidRPr="00E91440">
                <w:rPr>
                  <w:rFonts w:ascii="Times New Roman" w:hAnsi="Times New Roman"/>
                  <w:bCs/>
                </w:rPr>
                <w:t xml:space="preserve"> </w:t>
              </w:r>
              <w:r w:rsidR="00603579">
                <w:rPr>
                  <w:rFonts w:ascii="Times New Roman" w:hAnsi="Times New Roman"/>
                  <w:bCs/>
                </w:rPr>
                <w:t xml:space="preserve">not treated </w:t>
              </w:r>
              <w:r w:rsidR="00603579" w:rsidRPr="00E91440">
                <w:rPr>
                  <w:rFonts w:ascii="Times New Roman" w:hAnsi="Times New Roman"/>
                  <w:bCs/>
                </w:rPr>
                <w:t>as a public development credit institution</w:t>
              </w:r>
              <w:r w:rsidR="00603579">
                <w:rPr>
                  <w:rFonts w:ascii="Times New Roman" w:hAnsi="Times New Roman"/>
                  <w:bCs/>
                </w:rPr>
                <w:t xml:space="preserve"> by a competent authority in accordance with the last paragraph of Article 429a(2), </w:t>
              </w:r>
              <w:r w:rsidR="0033642B">
                <w:rPr>
                  <w:rFonts w:ascii="Times New Roman" w:hAnsi="Times New Roman"/>
                  <w:bCs/>
                </w:rPr>
                <w:t>shall</w:t>
              </w:r>
              <w:r w:rsidR="00603579">
                <w:rPr>
                  <w:rFonts w:ascii="Times New Roman" w:hAnsi="Times New Roman"/>
                  <w:bCs/>
                </w:rPr>
                <w:t xml:space="preserve"> also be </w:t>
              </w:r>
              <w:r w:rsidR="002C6D46">
                <w:rPr>
                  <w:rFonts w:ascii="Times New Roman" w:hAnsi="Times New Roman"/>
                  <w:bCs/>
                </w:rPr>
                <w:t>considered</w:t>
              </w:r>
              <w:r w:rsidR="00603579">
                <w:rPr>
                  <w:rFonts w:ascii="Times New Roman" w:hAnsi="Times New Roman"/>
                  <w:bCs/>
                </w:rPr>
                <w:t>.</w:t>
              </w:r>
            </w:ins>
          </w:p>
          <w:p w14:paraId="775A70E8" w14:textId="77777777" w:rsidR="00743C1E" w:rsidRDefault="00743C1E" w:rsidP="00CB48CC">
            <w:pPr>
              <w:pStyle w:val="BodyText1"/>
              <w:spacing w:line="240" w:lineRule="auto"/>
              <w:rPr>
                <w:ins w:id="1398" w:author="Author"/>
                <w:rFonts w:ascii="Times New Roman" w:hAnsi="Times New Roman"/>
                <w:color w:val="auto"/>
              </w:rPr>
            </w:pPr>
          </w:p>
          <w:p w14:paraId="63AA7262" w14:textId="77777777" w:rsidR="00743C1E" w:rsidRDefault="00743C1E" w:rsidP="00CB48CC">
            <w:pPr>
              <w:pStyle w:val="BodyText1"/>
              <w:spacing w:line="240" w:lineRule="auto"/>
              <w:rPr>
                <w:ins w:id="1399" w:author="Author"/>
                <w:rFonts w:ascii="Times New Roman" w:hAnsi="Times New Roman"/>
                <w:bCs/>
              </w:rPr>
            </w:pPr>
            <w:ins w:id="1400" w:author="Author">
              <w:r w:rsidRPr="00433F12">
                <w:rPr>
                  <w:rFonts w:ascii="Times New Roman" w:hAnsi="Times New Roman"/>
                  <w:bCs/>
                </w:rPr>
                <w:t xml:space="preserve">The amount reported </w:t>
              </w:r>
              <w:r>
                <w:rPr>
                  <w:rFonts w:ascii="Times New Roman" w:hAnsi="Times New Roman"/>
                  <w:bCs/>
                </w:rPr>
                <w:t>shall</w:t>
              </w:r>
              <w:r w:rsidRPr="00433F12">
                <w:rPr>
                  <w:rFonts w:ascii="Times New Roman" w:hAnsi="Times New Roman"/>
                  <w:bCs/>
                </w:rPr>
                <w:t xml:space="preserve"> als</w:t>
              </w:r>
              <w:r>
                <w:rPr>
                  <w:rFonts w:ascii="Times New Roman" w:hAnsi="Times New Roman"/>
                  <w:bCs/>
                </w:rPr>
                <w:t>o be included in the applicable cells above as if no exemption applied.</w:t>
              </w:r>
            </w:ins>
          </w:p>
          <w:p w14:paraId="1CF30E6B" w14:textId="77777777" w:rsidR="00743C1E" w:rsidRPr="006F5E81" w:rsidRDefault="00743C1E" w:rsidP="00CB48CC">
            <w:pPr>
              <w:pStyle w:val="BodyText1"/>
              <w:spacing w:line="240" w:lineRule="auto"/>
              <w:rPr>
                <w:ins w:id="1401" w:author="Author"/>
                <w:rFonts w:ascii="Times New Roman" w:hAnsi="Times New Roman"/>
                <w:b/>
                <w:bCs/>
                <w:color w:val="auto"/>
              </w:rPr>
            </w:pPr>
          </w:p>
        </w:tc>
      </w:tr>
      <w:tr w:rsidR="00CB48CC" w:rsidRPr="00FE002E" w14:paraId="02D73868" w14:textId="77777777" w:rsidTr="00E1595A">
        <w:trPr>
          <w:trHeight w:val="304"/>
          <w:ins w:id="1402" w:author="Author"/>
        </w:trPr>
        <w:tc>
          <w:tcPr>
            <w:tcW w:w="1531" w:type="dxa"/>
            <w:tcBorders>
              <w:bottom w:val="single" w:sz="4" w:space="0" w:color="auto"/>
            </w:tcBorders>
            <w:vAlign w:val="center"/>
          </w:tcPr>
          <w:p w14:paraId="57A4063C" w14:textId="06DE7FF4" w:rsidR="00CB48CC" w:rsidRPr="00174252" w:rsidRDefault="00946138" w:rsidP="00CB48CC">
            <w:pPr>
              <w:pStyle w:val="BodyText1"/>
              <w:rPr>
                <w:ins w:id="1403" w:author="Author"/>
                <w:rFonts w:ascii="Times New Roman" w:hAnsi="Times New Roman"/>
                <w:bCs/>
                <w:highlight w:val="yellow"/>
              </w:rPr>
            </w:pPr>
            <w:ins w:id="1404" w:author="Author">
              <w:r>
                <w:rPr>
                  <w:rFonts w:ascii="Times New Roman" w:hAnsi="Times New Roman"/>
                  <w:bCs/>
                </w:rPr>
                <w:t>{</w:t>
              </w:r>
              <w:r w:rsidR="009573B2">
                <w:rPr>
                  <w:rFonts w:ascii="Times New Roman" w:hAnsi="Times New Roman"/>
                  <w:bCs/>
                </w:rPr>
                <w:t>0</w:t>
              </w:r>
              <w:r>
                <w:rPr>
                  <w:rFonts w:ascii="Times New Roman" w:hAnsi="Times New Roman"/>
                  <w:bCs/>
                </w:rPr>
                <w:t>266;</w:t>
              </w:r>
              <w:r w:rsidR="009573B2">
                <w:rPr>
                  <w:rFonts w:ascii="Times New Roman" w:hAnsi="Times New Roman"/>
                  <w:bCs/>
                </w:rPr>
                <w:t>0</w:t>
              </w:r>
              <w:r>
                <w:rPr>
                  <w:rFonts w:ascii="Times New Roman" w:hAnsi="Times New Roman"/>
                  <w:bCs/>
                </w:rPr>
                <w:t>010}</w:t>
              </w:r>
            </w:ins>
          </w:p>
        </w:tc>
        <w:tc>
          <w:tcPr>
            <w:tcW w:w="7590" w:type="dxa"/>
            <w:gridSpan w:val="3"/>
            <w:tcBorders>
              <w:bottom w:val="single" w:sz="4" w:space="0" w:color="auto"/>
            </w:tcBorders>
            <w:vAlign w:val="center"/>
          </w:tcPr>
          <w:p w14:paraId="4A900DCE" w14:textId="77777777" w:rsidR="00946138" w:rsidRPr="00A81A47" w:rsidRDefault="00946138" w:rsidP="00946138">
            <w:pPr>
              <w:pStyle w:val="BodyText1"/>
              <w:spacing w:line="240" w:lineRule="auto"/>
              <w:rPr>
                <w:ins w:id="1405" w:author="Author"/>
                <w:rFonts w:ascii="Times New Roman" w:hAnsi="Times New Roman"/>
                <w:b/>
                <w:color w:val="auto"/>
              </w:rPr>
            </w:pPr>
            <w:ins w:id="1406" w:author="Author">
              <w:r w:rsidRPr="00A81A47">
                <w:rPr>
                  <w:rFonts w:ascii="Times New Roman" w:hAnsi="Times New Roman"/>
                  <w:b/>
                  <w:color w:val="auto"/>
                </w:rPr>
                <w:t xml:space="preserve">(-) Excluded passing-through promotional loan exposures by non-public development </w:t>
              </w:r>
              <w:r w:rsidR="00D66716" w:rsidRPr="00A81A47">
                <w:rPr>
                  <w:rFonts w:ascii="Times New Roman" w:hAnsi="Times New Roman"/>
                  <w:b/>
                  <w:color w:val="auto"/>
                </w:rPr>
                <w:t xml:space="preserve">credit institutions </w:t>
              </w:r>
              <w:r w:rsidRPr="00A81A47">
                <w:rPr>
                  <w:rFonts w:ascii="Times New Roman" w:hAnsi="Times New Roman"/>
                  <w:b/>
                  <w:color w:val="auto"/>
                </w:rPr>
                <w:t>(or units) - Promotional loans granted by an entity directly set up by the central government, regional governments or local authorities of a Member State</w:t>
              </w:r>
            </w:ins>
          </w:p>
          <w:p w14:paraId="136E61CB" w14:textId="77777777" w:rsidR="00743C1E" w:rsidRDefault="00743C1E" w:rsidP="00CB48CC">
            <w:pPr>
              <w:pStyle w:val="BodyText1"/>
              <w:spacing w:line="240" w:lineRule="auto"/>
              <w:rPr>
                <w:ins w:id="1407" w:author="Author"/>
                <w:rFonts w:ascii="Times New Roman" w:hAnsi="Times New Roman"/>
                <w:bCs/>
              </w:rPr>
            </w:pPr>
          </w:p>
          <w:p w14:paraId="0CAA66F1" w14:textId="3627FAF5" w:rsidR="009D46F6" w:rsidRDefault="00D03534" w:rsidP="009D46F6">
            <w:pPr>
              <w:pStyle w:val="BodyText1"/>
              <w:spacing w:line="240" w:lineRule="auto"/>
              <w:rPr>
                <w:ins w:id="1408" w:author="Author"/>
                <w:rFonts w:ascii="Times New Roman" w:hAnsi="Times New Roman"/>
                <w:bCs/>
              </w:rPr>
            </w:pPr>
            <w:ins w:id="1409" w:author="Author">
              <w:r w:rsidRPr="00F82681">
                <w:rPr>
                  <w:rFonts w:ascii="Times New Roman" w:hAnsi="Times New Roman"/>
                  <w:color w:val="auto"/>
                </w:rPr>
                <w:t>Point (</w:t>
              </w:r>
              <w:r w:rsidR="00082FFF">
                <w:rPr>
                  <w:rFonts w:ascii="Times New Roman" w:hAnsi="Times New Roman"/>
                  <w:color w:val="auto"/>
                </w:rPr>
                <w:t>e</w:t>
              </w:r>
              <w:r w:rsidRPr="00F82681">
                <w:rPr>
                  <w:rFonts w:ascii="Times New Roman" w:hAnsi="Times New Roman"/>
                  <w:color w:val="auto"/>
                </w:rPr>
                <w:t>) of</w:t>
              </w:r>
              <w:r>
                <w:rPr>
                  <w:rFonts w:ascii="Times New Roman" w:hAnsi="Times New Roman"/>
                  <w:b/>
                  <w:color w:val="auto"/>
                </w:rPr>
                <w:t xml:space="preserve"> </w:t>
              </w:r>
              <w:r w:rsidRPr="009F6A59">
                <w:rPr>
                  <w:rFonts w:ascii="Times New Roman" w:hAnsi="Times New Roman"/>
                  <w:color w:val="auto"/>
                </w:rPr>
                <w:t>paragraph (1) and</w:t>
              </w:r>
              <w:r>
                <w:rPr>
                  <w:rFonts w:ascii="Times New Roman" w:hAnsi="Times New Roman"/>
                  <w:b/>
                  <w:color w:val="auto"/>
                </w:rPr>
                <w:t xml:space="preserve"> </w:t>
              </w:r>
              <w:r>
                <w:rPr>
                  <w:rFonts w:ascii="Times New Roman" w:hAnsi="Times New Roman"/>
                  <w:bCs/>
                </w:rPr>
                <w:t xml:space="preserve">paragraphs (2) and (3) of </w:t>
              </w:r>
              <w:r w:rsidR="009D46F6">
                <w:rPr>
                  <w:rFonts w:ascii="Times New Roman" w:hAnsi="Times New Roman"/>
                  <w:bCs/>
                </w:rPr>
                <w:t>Article 429a</w:t>
              </w:r>
              <w:r>
                <w:rPr>
                  <w:rFonts w:ascii="Times New Roman" w:hAnsi="Times New Roman"/>
                  <w:bCs/>
                </w:rPr>
                <w:t xml:space="preserve"> </w:t>
              </w:r>
              <w:r w:rsidR="00684733">
                <w:rPr>
                  <w:rFonts w:ascii="Times New Roman" w:hAnsi="Times New Roman"/>
                  <w:bCs/>
                </w:rPr>
                <w:t>CRR</w:t>
              </w:r>
              <w:r w:rsidR="009D46F6">
                <w:rPr>
                  <w:rFonts w:ascii="Times New Roman" w:hAnsi="Times New Roman"/>
                  <w:bCs/>
                </w:rPr>
                <w:t>.</w:t>
              </w:r>
            </w:ins>
          </w:p>
          <w:p w14:paraId="003BD5E4" w14:textId="77777777" w:rsidR="00743C1E" w:rsidRDefault="00743C1E" w:rsidP="00CB48CC">
            <w:pPr>
              <w:pStyle w:val="BodyText1"/>
              <w:spacing w:line="240" w:lineRule="auto"/>
              <w:rPr>
                <w:ins w:id="1410" w:author="Author"/>
                <w:rFonts w:ascii="Times New Roman" w:hAnsi="Times New Roman"/>
                <w:bCs/>
              </w:rPr>
            </w:pPr>
          </w:p>
          <w:p w14:paraId="128930FF" w14:textId="4A97FBF9" w:rsidR="00415D69" w:rsidRPr="00AF0071" w:rsidRDefault="00415D69" w:rsidP="00AF0071">
            <w:pPr>
              <w:pStyle w:val="BodyText1"/>
              <w:spacing w:line="240" w:lineRule="auto"/>
              <w:rPr>
                <w:ins w:id="1411" w:author="Author"/>
                <w:rFonts w:ascii="Times New Roman" w:hAnsi="Times New Roman"/>
                <w:color w:val="auto"/>
              </w:rPr>
            </w:pPr>
            <w:ins w:id="1412" w:author="Author">
              <w:r w:rsidRPr="00E849C2">
                <w:rPr>
                  <w:rFonts w:ascii="Times New Roman" w:hAnsi="Times New Roman"/>
                  <w:color w:val="auto"/>
                </w:rPr>
                <w:t>The</w:t>
              </w:r>
              <w:r>
                <w:rPr>
                  <w:rFonts w:ascii="Times New Roman" w:hAnsi="Times New Roman"/>
                  <w:color w:val="auto"/>
                </w:rPr>
                <w:t xml:space="preserve"> </w:t>
              </w:r>
              <w:r w:rsidRPr="00E849C2">
                <w:rPr>
                  <w:rFonts w:ascii="Times New Roman" w:hAnsi="Times New Roman"/>
                  <w:color w:val="auto"/>
                </w:rPr>
                <w:t>parts of exposures arising from passing-through promotional loans</w:t>
              </w:r>
              <w:r w:rsidRPr="006F5E81">
                <w:rPr>
                  <w:rFonts w:ascii="Times New Roman" w:hAnsi="Times New Roman"/>
                  <w:color w:val="auto"/>
                </w:rPr>
                <w:t xml:space="preserve"> </w:t>
              </w:r>
              <w:r w:rsidRPr="00E849C2">
                <w:rPr>
                  <w:rFonts w:ascii="Times New Roman" w:hAnsi="Times New Roman"/>
                  <w:color w:val="auto"/>
                </w:rPr>
                <w:t>to</w:t>
              </w:r>
              <w:r>
                <w:rPr>
                  <w:rFonts w:ascii="Times New Roman" w:hAnsi="Times New Roman"/>
                  <w:color w:val="auto"/>
                </w:rPr>
                <w:t xml:space="preserve"> </w:t>
              </w:r>
              <w:r w:rsidRPr="00E849C2">
                <w:rPr>
                  <w:rFonts w:ascii="Times New Roman" w:hAnsi="Times New Roman"/>
                  <w:color w:val="auto"/>
                </w:rPr>
                <w:t>other credit institutions</w:t>
              </w:r>
              <w:r>
                <w:rPr>
                  <w:rFonts w:ascii="Times New Roman" w:hAnsi="Times New Roman"/>
                  <w:color w:val="auto"/>
                </w:rPr>
                <w:t xml:space="preserve">, when the promotional loans have been </w:t>
              </w:r>
              <w:r w:rsidRPr="006F5E81">
                <w:rPr>
                  <w:rFonts w:ascii="Times New Roman" w:hAnsi="Times New Roman"/>
                  <w:color w:val="auto"/>
                </w:rPr>
                <w:t>granted by an entity directly set up by the central government, regional governments or local authorities of a Member State</w:t>
              </w:r>
              <w:r>
                <w:rPr>
                  <w:rFonts w:ascii="Times New Roman" w:hAnsi="Times New Roman"/>
                  <w:color w:val="auto"/>
                </w:rPr>
                <w:t>.</w:t>
              </w:r>
              <w:r w:rsidR="002C6D46">
                <w:rPr>
                  <w:rFonts w:ascii="Times New Roman" w:hAnsi="Times New Roman"/>
                  <w:color w:val="auto"/>
                </w:rPr>
                <w:t xml:space="preserve"> </w:t>
              </w:r>
              <w:r w:rsidR="002C6D46">
                <w:rPr>
                  <w:rFonts w:ascii="Times New Roman" w:hAnsi="Times New Roman"/>
                  <w:bCs/>
                </w:rPr>
                <w:t xml:space="preserve">The parts of the exposures </w:t>
              </w:r>
              <w:r w:rsidR="002C6D46">
                <w:rPr>
                  <w:rFonts w:ascii="Times New Roman" w:hAnsi="Times New Roman"/>
                  <w:color w:val="auto"/>
                </w:rPr>
                <w:t xml:space="preserve">of </w:t>
              </w:r>
              <w:r w:rsidR="002C6D46">
                <w:rPr>
                  <w:rFonts w:ascii="Times New Roman" w:hAnsi="Times New Roman"/>
                  <w:bCs/>
                </w:rPr>
                <w:t>the</w:t>
              </w:r>
              <w:r w:rsidR="002C6D46" w:rsidRPr="00E91440">
                <w:rPr>
                  <w:rFonts w:ascii="Times New Roman" w:hAnsi="Times New Roman"/>
                  <w:bCs/>
                </w:rPr>
                <w:t xml:space="preserve"> unit</w:t>
              </w:r>
              <w:r w:rsidR="002C6D46">
                <w:rPr>
                  <w:rFonts w:ascii="Times New Roman" w:hAnsi="Times New Roman"/>
                  <w:bCs/>
                </w:rPr>
                <w:t>s</w:t>
              </w:r>
              <w:r w:rsidR="002C6D46" w:rsidRPr="00E91440">
                <w:rPr>
                  <w:rFonts w:ascii="Times New Roman" w:hAnsi="Times New Roman"/>
                  <w:bCs/>
                </w:rPr>
                <w:t xml:space="preserve"> of </w:t>
              </w:r>
              <w:r w:rsidR="002C6D46">
                <w:rPr>
                  <w:rFonts w:ascii="Times New Roman" w:hAnsi="Times New Roman"/>
                  <w:bCs/>
                </w:rPr>
                <w:t>an</w:t>
              </w:r>
              <w:r w:rsidR="002C6D46" w:rsidRPr="00E91440">
                <w:rPr>
                  <w:rFonts w:ascii="Times New Roman" w:hAnsi="Times New Roman"/>
                  <w:bCs/>
                </w:rPr>
                <w:t xml:space="preserve"> institution</w:t>
              </w:r>
              <w:r w:rsidR="002C6D46">
                <w:rPr>
                  <w:rFonts w:ascii="Times New Roman" w:hAnsi="Times New Roman"/>
                  <w:bCs/>
                </w:rPr>
                <w:t xml:space="preserve"> that are</w:t>
              </w:r>
              <w:r w:rsidR="002C6D46" w:rsidRPr="00E91440">
                <w:rPr>
                  <w:rFonts w:ascii="Times New Roman" w:hAnsi="Times New Roman"/>
                  <w:bCs/>
                </w:rPr>
                <w:t xml:space="preserve"> </w:t>
              </w:r>
              <w:r w:rsidR="002C6D46">
                <w:rPr>
                  <w:rFonts w:ascii="Times New Roman" w:hAnsi="Times New Roman"/>
                  <w:bCs/>
                </w:rPr>
                <w:t xml:space="preserve">not treated </w:t>
              </w:r>
              <w:r w:rsidR="002C6D46" w:rsidRPr="00E91440">
                <w:rPr>
                  <w:rFonts w:ascii="Times New Roman" w:hAnsi="Times New Roman"/>
                  <w:bCs/>
                </w:rPr>
                <w:t>as a public development credit institution</w:t>
              </w:r>
              <w:r w:rsidR="002C6D46">
                <w:rPr>
                  <w:rFonts w:ascii="Times New Roman" w:hAnsi="Times New Roman"/>
                  <w:bCs/>
                </w:rPr>
                <w:t xml:space="preserve"> by a competent authority in accordance with the last paragraph of Article 429a(2), </w:t>
              </w:r>
              <w:r w:rsidR="0033642B">
                <w:rPr>
                  <w:rFonts w:ascii="Times New Roman" w:hAnsi="Times New Roman"/>
                  <w:bCs/>
                </w:rPr>
                <w:t>shall</w:t>
              </w:r>
              <w:r w:rsidR="002C6D46">
                <w:rPr>
                  <w:rFonts w:ascii="Times New Roman" w:hAnsi="Times New Roman"/>
                  <w:bCs/>
                </w:rPr>
                <w:t xml:space="preserve"> also be considered.</w:t>
              </w:r>
            </w:ins>
          </w:p>
          <w:p w14:paraId="34295DB6" w14:textId="77777777" w:rsidR="00415D69" w:rsidRDefault="00415D69" w:rsidP="00CB48CC">
            <w:pPr>
              <w:pStyle w:val="BodyText1"/>
              <w:spacing w:line="240" w:lineRule="auto"/>
              <w:rPr>
                <w:ins w:id="1413" w:author="Author"/>
                <w:rFonts w:ascii="Times New Roman" w:hAnsi="Times New Roman"/>
                <w:bCs/>
              </w:rPr>
            </w:pPr>
          </w:p>
          <w:p w14:paraId="31FCE45E" w14:textId="77777777" w:rsidR="00743C1E" w:rsidRDefault="00743C1E" w:rsidP="00CB48CC">
            <w:pPr>
              <w:pStyle w:val="BodyText1"/>
              <w:spacing w:line="240" w:lineRule="auto"/>
              <w:rPr>
                <w:ins w:id="1414" w:author="Author"/>
                <w:rFonts w:ascii="Times New Roman" w:hAnsi="Times New Roman"/>
                <w:bCs/>
              </w:rPr>
            </w:pPr>
            <w:ins w:id="1415" w:author="Author">
              <w:r w:rsidRPr="00433F12">
                <w:rPr>
                  <w:rFonts w:ascii="Times New Roman" w:hAnsi="Times New Roman"/>
                  <w:bCs/>
                </w:rPr>
                <w:t xml:space="preserve">The amount reported </w:t>
              </w:r>
              <w:r>
                <w:rPr>
                  <w:rFonts w:ascii="Times New Roman" w:hAnsi="Times New Roman"/>
                  <w:bCs/>
                </w:rPr>
                <w:t>shall</w:t>
              </w:r>
              <w:r w:rsidRPr="00433F12">
                <w:rPr>
                  <w:rFonts w:ascii="Times New Roman" w:hAnsi="Times New Roman"/>
                  <w:bCs/>
                </w:rPr>
                <w:t xml:space="preserve"> als</w:t>
              </w:r>
              <w:r>
                <w:rPr>
                  <w:rFonts w:ascii="Times New Roman" w:hAnsi="Times New Roman"/>
                  <w:bCs/>
                </w:rPr>
                <w:t>o be included in the applicable cells above as if no exemption applied.</w:t>
              </w:r>
            </w:ins>
          </w:p>
          <w:p w14:paraId="4DD1C09D" w14:textId="77777777" w:rsidR="00743C1E" w:rsidRPr="006F5E81" w:rsidRDefault="00743C1E" w:rsidP="00CB48CC">
            <w:pPr>
              <w:pStyle w:val="BodyText1"/>
              <w:spacing w:line="240" w:lineRule="auto"/>
              <w:rPr>
                <w:ins w:id="1416" w:author="Author"/>
                <w:rFonts w:ascii="Times New Roman" w:hAnsi="Times New Roman"/>
                <w:b/>
                <w:bCs/>
                <w:color w:val="auto"/>
              </w:rPr>
            </w:pPr>
          </w:p>
        </w:tc>
      </w:tr>
      <w:tr w:rsidR="00CB48CC" w:rsidRPr="00FE002E" w14:paraId="78DBF21B" w14:textId="77777777" w:rsidTr="00E1595A">
        <w:trPr>
          <w:trHeight w:val="304"/>
          <w:ins w:id="1417" w:author="Author"/>
        </w:trPr>
        <w:tc>
          <w:tcPr>
            <w:tcW w:w="1531" w:type="dxa"/>
            <w:tcBorders>
              <w:bottom w:val="single" w:sz="4" w:space="0" w:color="auto"/>
            </w:tcBorders>
            <w:vAlign w:val="center"/>
          </w:tcPr>
          <w:p w14:paraId="159B9A71" w14:textId="29511FD8" w:rsidR="00946138" w:rsidRPr="00174252" w:rsidRDefault="00946138" w:rsidP="00CB48CC">
            <w:pPr>
              <w:pStyle w:val="BodyText1"/>
              <w:rPr>
                <w:ins w:id="1418" w:author="Author"/>
                <w:rFonts w:ascii="Times New Roman" w:hAnsi="Times New Roman"/>
                <w:bCs/>
                <w:highlight w:val="yellow"/>
              </w:rPr>
            </w:pPr>
            <w:ins w:id="1419" w:author="Author">
              <w:r>
                <w:rPr>
                  <w:rFonts w:ascii="Times New Roman" w:hAnsi="Times New Roman"/>
                  <w:bCs/>
                </w:rPr>
                <w:t>{</w:t>
              </w:r>
              <w:r w:rsidR="009573B2">
                <w:rPr>
                  <w:rFonts w:ascii="Times New Roman" w:hAnsi="Times New Roman"/>
                  <w:bCs/>
                </w:rPr>
                <w:t>0</w:t>
              </w:r>
              <w:r>
                <w:rPr>
                  <w:rFonts w:ascii="Times New Roman" w:hAnsi="Times New Roman"/>
                  <w:bCs/>
                </w:rPr>
                <w:t>267;</w:t>
              </w:r>
              <w:r w:rsidR="009573B2">
                <w:rPr>
                  <w:rFonts w:ascii="Times New Roman" w:hAnsi="Times New Roman"/>
                  <w:bCs/>
                </w:rPr>
                <w:t>0</w:t>
              </w:r>
              <w:r>
                <w:rPr>
                  <w:rFonts w:ascii="Times New Roman" w:hAnsi="Times New Roman"/>
                  <w:bCs/>
                </w:rPr>
                <w:t>010}</w:t>
              </w:r>
            </w:ins>
          </w:p>
        </w:tc>
        <w:tc>
          <w:tcPr>
            <w:tcW w:w="7590" w:type="dxa"/>
            <w:gridSpan w:val="3"/>
            <w:tcBorders>
              <w:bottom w:val="single" w:sz="4" w:space="0" w:color="auto"/>
            </w:tcBorders>
            <w:vAlign w:val="center"/>
          </w:tcPr>
          <w:p w14:paraId="0D809E6C" w14:textId="77777777" w:rsidR="00946138" w:rsidRPr="00A81A47" w:rsidRDefault="00946138" w:rsidP="00946138">
            <w:pPr>
              <w:pStyle w:val="BodyText1"/>
              <w:spacing w:line="240" w:lineRule="auto"/>
              <w:rPr>
                <w:ins w:id="1420" w:author="Author"/>
                <w:rFonts w:ascii="Times New Roman" w:hAnsi="Times New Roman"/>
                <w:b/>
                <w:color w:val="auto"/>
              </w:rPr>
            </w:pPr>
            <w:ins w:id="1421" w:author="Author">
              <w:r w:rsidRPr="00A81A47">
                <w:rPr>
                  <w:rFonts w:ascii="Times New Roman" w:hAnsi="Times New Roman"/>
                  <w:b/>
                  <w:color w:val="auto"/>
                </w:rPr>
                <w:t xml:space="preserve">(-) Excluded passing-through promotional loan exposures by non-public development </w:t>
              </w:r>
              <w:r w:rsidR="00D66716" w:rsidRPr="00A81A47">
                <w:rPr>
                  <w:rFonts w:ascii="Times New Roman" w:hAnsi="Times New Roman"/>
                  <w:b/>
                  <w:color w:val="auto"/>
                </w:rPr>
                <w:t>credit institutions</w:t>
              </w:r>
              <w:r w:rsidRPr="00A81A47">
                <w:rPr>
                  <w:rFonts w:ascii="Times New Roman" w:hAnsi="Times New Roman"/>
                  <w:b/>
                  <w:color w:val="auto"/>
                </w:rPr>
                <w:t xml:space="preserve"> (or units) - Promotional loans granted by an entity set up by the central government, regional governments or local authorities of a Member State through an intermediate credit institution</w:t>
              </w:r>
            </w:ins>
          </w:p>
          <w:p w14:paraId="1A4A56A6" w14:textId="77777777" w:rsidR="00743C1E" w:rsidRDefault="00743C1E" w:rsidP="00CB48CC">
            <w:pPr>
              <w:pStyle w:val="BodyText1"/>
              <w:spacing w:line="240" w:lineRule="auto"/>
              <w:rPr>
                <w:ins w:id="1422" w:author="Author"/>
                <w:rFonts w:ascii="Times New Roman" w:hAnsi="Times New Roman"/>
                <w:color w:val="auto"/>
              </w:rPr>
            </w:pPr>
          </w:p>
          <w:p w14:paraId="30EAE7BC" w14:textId="49169D4B" w:rsidR="009D46F6" w:rsidRDefault="00D03534" w:rsidP="009D46F6">
            <w:pPr>
              <w:pStyle w:val="BodyText1"/>
              <w:spacing w:line="240" w:lineRule="auto"/>
              <w:rPr>
                <w:ins w:id="1423" w:author="Author"/>
                <w:rFonts w:ascii="Times New Roman" w:hAnsi="Times New Roman"/>
                <w:bCs/>
              </w:rPr>
            </w:pPr>
            <w:ins w:id="1424" w:author="Author">
              <w:r w:rsidRPr="00F82681">
                <w:rPr>
                  <w:rFonts w:ascii="Times New Roman" w:hAnsi="Times New Roman"/>
                  <w:color w:val="auto"/>
                </w:rPr>
                <w:t>Point (</w:t>
              </w:r>
              <w:r w:rsidR="00082FFF">
                <w:rPr>
                  <w:rFonts w:ascii="Times New Roman" w:hAnsi="Times New Roman"/>
                  <w:color w:val="auto"/>
                </w:rPr>
                <w:t>e</w:t>
              </w:r>
              <w:r w:rsidRPr="00F82681">
                <w:rPr>
                  <w:rFonts w:ascii="Times New Roman" w:hAnsi="Times New Roman"/>
                  <w:color w:val="auto"/>
                </w:rPr>
                <w:t>) of</w:t>
              </w:r>
              <w:r>
                <w:rPr>
                  <w:rFonts w:ascii="Times New Roman" w:hAnsi="Times New Roman"/>
                  <w:b/>
                  <w:color w:val="auto"/>
                </w:rPr>
                <w:t xml:space="preserve"> </w:t>
              </w:r>
              <w:r w:rsidRPr="009F6A59">
                <w:rPr>
                  <w:rFonts w:ascii="Times New Roman" w:hAnsi="Times New Roman"/>
                  <w:color w:val="auto"/>
                </w:rPr>
                <w:t>paragraph (1) and</w:t>
              </w:r>
              <w:r>
                <w:rPr>
                  <w:rFonts w:ascii="Times New Roman" w:hAnsi="Times New Roman"/>
                  <w:b/>
                  <w:color w:val="auto"/>
                </w:rPr>
                <w:t xml:space="preserve"> </w:t>
              </w:r>
              <w:r>
                <w:rPr>
                  <w:rFonts w:ascii="Times New Roman" w:hAnsi="Times New Roman"/>
                  <w:bCs/>
                </w:rPr>
                <w:t xml:space="preserve">paragraphs (2) and (3) of </w:t>
              </w:r>
              <w:r w:rsidR="009D46F6">
                <w:rPr>
                  <w:rFonts w:ascii="Times New Roman" w:hAnsi="Times New Roman"/>
                  <w:bCs/>
                </w:rPr>
                <w:t>Article 429a</w:t>
              </w:r>
              <w:r>
                <w:rPr>
                  <w:rFonts w:ascii="Times New Roman" w:hAnsi="Times New Roman"/>
                  <w:bCs/>
                </w:rPr>
                <w:t xml:space="preserve"> </w:t>
              </w:r>
              <w:r w:rsidR="00684733">
                <w:rPr>
                  <w:rFonts w:ascii="Times New Roman" w:hAnsi="Times New Roman"/>
                  <w:bCs/>
                </w:rPr>
                <w:t>CRR</w:t>
              </w:r>
              <w:r w:rsidR="009D46F6">
                <w:rPr>
                  <w:rFonts w:ascii="Times New Roman" w:hAnsi="Times New Roman"/>
                  <w:bCs/>
                </w:rPr>
                <w:t>.</w:t>
              </w:r>
            </w:ins>
          </w:p>
          <w:p w14:paraId="3EC8F170" w14:textId="77777777" w:rsidR="00415D69" w:rsidRDefault="00415D69" w:rsidP="00743C1E">
            <w:pPr>
              <w:pStyle w:val="BodyText1"/>
              <w:spacing w:line="240" w:lineRule="auto"/>
              <w:rPr>
                <w:ins w:id="1425" w:author="Author"/>
                <w:rFonts w:ascii="Times New Roman" w:hAnsi="Times New Roman"/>
                <w:bCs/>
              </w:rPr>
            </w:pPr>
          </w:p>
          <w:p w14:paraId="3DE31CDF" w14:textId="7B1B92C9" w:rsidR="00743C1E" w:rsidRDefault="00415D69" w:rsidP="00AF0071">
            <w:pPr>
              <w:pStyle w:val="BodyText1"/>
              <w:spacing w:line="240" w:lineRule="auto"/>
              <w:rPr>
                <w:ins w:id="1426" w:author="Author"/>
                <w:rFonts w:ascii="Times New Roman" w:hAnsi="Times New Roman"/>
                <w:color w:val="auto"/>
              </w:rPr>
            </w:pPr>
            <w:ins w:id="1427" w:author="Author">
              <w:r w:rsidRPr="00E849C2">
                <w:rPr>
                  <w:rFonts w:ascii="Times New Roman" w:hAnsi="Times New Roman"/>
                  <w:color w:val="auto"/>
                </w:rPr>
                <w:t>The</w:t>
              </w:r>
              <w:r>
                <w:rPr>
                  <w:rFonts w:ascii="Times New Roman" w:hAnsi="Times New Roman"/>
                  <w:color w:val="auto"/>
                </w:rPr>
                <w:t xml:space="preserve"> </w:t>
              </w:r>
              <w:r w:rsidRPr="00E849C2">
                <w:rPr>
                  <w:rFonts w:ascii="Times New Roman" w:hAnsi="Times New Roman"/>
                  <w:color w:val="auto"/>
                </w:rPr>
                <w:t>parts of exposures arising from passing-through promotional loans</w:t>
              </w:r>
              <w:r w:rsidRPr="006F5E81">
                <w:rPr>
                  <w:rFonts w:ascii="Times New Roman" w:hAnsi="Times New Roman"/>
                  <w:color w:val="auto"/>
                </w:rPr>
                <w:t xml:space="preserve"> </w:t>
              </w:r>
              <w:r w:rsidRPr="00E849C2">
                <w:rPr>
                  <w:rFonts w:ascii="Times New Roman" w:hAnsi="Times New Roman"/>
                  <w:color w:val="auto"/>
                </w:rPr>
                <w:t>to</w:t>
              </w:r>
              <w:r>
                <w:rPr>
                  <w:rFonts w:ascii="Times New Roman" w:hAnsi="Times New Roman"/>
                  <w:color w:val="auto"/>
                </w:rPr>
                <w:t xml:space="preserve"> </w:t>
              </w:r>
              <w:r w:rsidRPr="00E849C2">
                <w:rPr>
                  <w:rFonts w:ascii="Times New Roman" w:hAnsi="Times New Roman"/>
                  <w:color w:val="auto"/>
                </w:rPr>
                <w:t>other credit institutions</w:t>
              </w:r>
              <w:r>
                <w:rPr>
                  <w:rFonts w:ascii="Times New Roman" w:hAnsi="Times New Roman"/>
                  <w:color w:val="auto"/>
                </w:rPr>
                <w:t xml:space="preserve">, when the promotional loans have been </w:t>
              </w:r>
              <w:r w:rsidRPr="006F5E81">
                <w:rPr>
                  <w:rFonts w:ascii="Times New Roman" w:hAnsi="Times New Roman"/>
                  <w:color w:val="auto"/>
                </w:rPr>
                <w:t>granted by an entity set up by the central government, regional governments or local authorities of a Member State through an intermediate credit institution</w:t>
              </w:r>
              <w:r>
                <w:rPr>
                  <w:rFonts w:ascii="Times New Roman" w:hAnsi="Times New Roman"/>
                  <w:color w:val="auto"/>
                </w:rPr>
                <w:t>.</w:t>
              </w:r>
              <w:r w:rsidR="002C6D46">
                <w:rPr>
                  <w:rFonts w:ascii="Times New Roman" w:hAnsi="Times New Roman"/>
                  <w:color w:val="auto"/>
                </w:rPr>
                <w:t xml:space="preserve"> </w:t>
              </w:r>
              <w:r w:rsidR="002C6D46">
                <w:rPr>
                  <w:rFonts w:ascii="Times New Roman" w:hAnsi="Times New Roman"/>
                  <w:bCs/>
                </w:rPr>
                <w:t xml:space="preserve">The parts of the exposures </w:t>
              </w:r>
              <w:r w:rsidR="002C6D46">
                <w:rPr>
                  <w:rFonts w:ascii="Times New Roman" w:hAnsi="Times New Roman"/>
                  <w:color w:val="auto"/>
                </w:rPr>
                <w:t xml:space="preserve">of </w:t>
              </w:r>
              <w:r w:rsidR="002C6D46">
                <w:rPr>
                  <w:rFonts w:ascii="Times New Roman" w:hAnsi="Times New Roman"/>
                  <w:bCs/>
                </w:rPr>
                <w:t>the</w:t>
              </w:r>
              <w:r w:rsidR="002C6D46" w:rsidRPr="00E91440">
                <w:rPr>
                  <w:rFonts w:ascii="Times New Roman" w:hAnsi="Times New Roman"/>
                  <w:bCs/>
                </w:rPr>
                <w:t xml:space="preserve"> unit</w:t>
              </w:r>
              <w:r w:rsidR="002C6D46">
                <w:rPr>
                  <w:rFonts w:ascii="Times New Roman" w:hAnsi="Times New Roman"/>
                  <w:bCs/>
                </w:rPr>
                <w:t>s</w:t>
              </w:r>
              <w:r w:rsidR="002C6D46" w:rsidRPr="00E91440">
                <w:rPr>
                  <w:rFonts w:ascii="Times New Roman" w:hAnsi="Times New Roman"/>
                  <w:bCs/>
                </w:rPr>
                <w:t xml:space="preserve"> of </w:t>
              </w:r>
              <w:r w:rsidR="002C6D46">
                <w:rPr>
                  <w:rFonts w:ascii="Times New Roman" w:hAnsi="Times New Roman"/>
                  <w:bCs/>
                </w:rPr>
                <w:t>an</w:t>
              </w:r>
              <w:r w:rsidR="002C6D46" w:rsidRPr="00E91440">
                <w:rPr>
                  <w:rFonts w:ascii="Times New Roman" w:hAnsi="Times New Roman"/>
                  <w:bCs/>
                </w:rPr>
                <w:t xml:space="preserve"> institution</w:t>
              </w:r>
              <w:r w:rsidR="002C6D46">
                <w:rPr>
                  <w:rFonts w:ascii="Times New Roman" w:hAnsi="Times New Roman"/>
                  <w:bCs/>
                </w:rPr>
                <w:t xml:space="preserve"> that are</w:t>
              </w:r>
              <w:r w:rsidR="002C6D46" w:rsidRPr="00E91440">
                <w:rPr>
                  <w:rFonts w:ascii="Times New Roman" w:hAnsi="Times New Roman"/>
                  <w:bCs/>
                </w:rPr>
                <w:t xml:space="preserve"> </w:t>
              </w:r>
              <w:r w:rsidR="002C6D46">
                <w:rPr>
                  <w:rFonts w:ascii="Times New Roman" w:hAnsi="Times New Roman"/>
                  <w:bCs/>
                </w:rPr>
                <w:t xml:space="preserve">not treated </w:t>
              </w:r>
              <w:r w:rsidR="002C6D46" w:rsidRPr="00E91440">
                <w:rPr>
                  <w:rFonts w:ascii="Times New Roman" w:hAnsi="Times New Roman"/>
                  <w:bCs/>
                </w:rPr>
                <w:t>as a public development credit institution</w:t>
              </w:r>
              <w:r w:rsidR="002C6D46">
                <w:rPr>
                  <w:rFonts w:ascii="Times New Roman" w:hAnsi="Times New Roman"/>
                  <w:bCs/>
                </w:rPr>
                <w:t xml:space="preserve"> by a competent authority in accordance with the last paragraph of Article 429a(2), </w:t>
              </w:r>
              <w:r w:rsidR="0033642B">
                <w:rPr>
                  <w:rFonts w:ascii="Times New Roman" w:hAnsi="Times New Roman"/>
                  <w:bCs/>
                </w:rPr>
                <w:t>shall</w:t>
              </w:r>
              <w:r w:rsidR="002C6D46">
                <w:rPr>
                  <w:rFonts w:ascii="Times New Roman" w:hAnsi="Times New Roman"/>
                  <w:bCs/>
                </w:rPr>
                <w:t xml:space="preserve"> also be considered.</w:t>
              </w:r>
            </w:ins>
          </w:p>
          <w:p w14:paraId="4CD75FEB" w14:textId="77777777" w:rsidR="00743C1E" w:rsidRDefault="00743C1E" w:rsidP="00CB48CC">
            <w:pPr>
              <w:pStyle w:val="BodyText1"/>
              <w:spacing w:line="240" w:lineRule="auto"/>
              <w:rPr>
                <w:ins w:id="1428" w:author="Author"/>
                <w:rFonts w:ascii="Times New Roman" w:hAnsi="Times New Roman"/>
                <w:color w:val="auto"/>
              </w:rPr>
            </w:pPr>
          </w:p>
          <w:p w14:paraId="7D878A17" w14:textId="77777777" w:rsidR="00743C1E" w:rsidRDefault="00743C1E" w:rsidP="00CB48CC">
            <w:pPr>
              <w:pStyle w:val="BodyText1"/>
              <w:spacing w:line="240" w:lineRule="auto"/>
              <w:rPr>
                <w:ins w:id="1429" w:author="Author"/>
                <w:rFonts w:ascii="Times New Roman" w:hAnsi="Times New Roman"/>
                <w:color w:val="auto"/>
              </w:rPr>
            </w:pPr>
            <w:ins w:id="1430" w:author="Author">
              <w:r w:rsidRPr="00433F12">
                <w:rPr>
                  <w:rFonts w:ascii="Times New Roman" w:hAnsi="Times New Roman"/>
                  <w:bCs/>
                </w:rPr>
                <w:t xml:space="preserve">The amount reported </w:t>
              </w:r>
              <w:r>
                <w:rPr>
                  <w:rFonts w:ascii="Times New Roman" w:hAnsi="Times New Roman"/>
                  <w:bCs/>
                </w:rPr>
                <w:t>shall</w:t>
              </w:r>
              <w:r w:rsidRPr="00433F12">
                <w:rPr>
                  <w:rFonts w:ascii="Times New Roman" w:hAnsi="Times New Roman"/>
                  <w:bCs/>
                </w:rPr>
                <w:t xml:space="preserve"> als</w:t>
              </w:r>
              <w:r>
                <w:rPr>
                  <w:rFonts w:ascii="Times New Roman" w:hAnsi="Times New Roman"/>
                  <w:bCs/>
                </w:rPr>
                <w:t>o be included in the applicable cells above as if no exemption applied.</w:t>
              </w:r>
            </w:ins>
          </w:p>
          <w:p w14:paraId="53C99EBF" w14:textId="77777777" w:rsidR="00743C1E" w:rsidRPr="006F5E81" w:rsidRDefault="00743C1E" w:rsidP="00CB48CC">
            <w:pPr>
              <w:pStyle w:val="BodyText1"/>
              <w:spacing w:line="240" w:lineRule="auto"/>
              <w:rPr>
                <w:ins w:id="1431" w:author="Author"/>
                <w:rFonts w:ascii="Times New Roman" w:hAnsi="Times New Roman"/>
                <w:b/>
                <w:bCs/>
                <w:color w:val="auto"/>
              </w:rPr>
            </w:pPr>
          </w:p>
        </w:tc>
      </w:tr>
      <w:tr w:rsidR="00CB48CC" w:rsidRPr="00FE002E" w14:paraId="39D281E6" w14:textId="77777777" w:rsidTr="00E1595A">
        <w:trPr>
          <w:trHeight w:val="304"/>
        </w:trPr>
        <w:tc>
          <w:tcPr>
            <w:tcW w:w="1531" w:type="dxa"/>
            <w:tcBorders>
              <w:bottom w:val="single" w:sz="4" w:space="0" w:color="auto"/>
            </w:tcBorders>
          </w:tcPr>
          <w:p w14:paraId="28E3E527" w14:textId="2EC2945D" w:rsidR="00CB48CC" w:rsidRPr="00AC500E" w:rsidRDefault="00CB48CC" w:rsidP="00CB48CC">
            <w:pPr>
              <w:pStyle w:val="BodyText1"/>
              <w:rPr>
                <w:rFonts w:ascii="Times New Roman" w:hAnsi="Times New Roman"/>
                <w:bCs/>
              </w:rPr>
            </w:pPr>
            <w:r w:rsidRPr="00AC500E">
              <w:rPr>
                <w:rFonts w:ascii="Times New Roman" w:hAnsi="Times New Roman"/>
                <w:bCs/>
              </w:rPr>
              <w:t>{</w:t>
            </w:r>
            <w:del w:id="1432" w:author="Author">
              <w:r w:rsidR="009264ED">
                <w:rPr>
                  <w:rFonts w:ascii="Times New Roman" w:hAnsi="Times New Roman"/>
                  <w:bCs/>
                </w:rPr>
                <w:delText>27</w:delText>
              </w:r>
              <w:r w:rsidR="009264ED" w:rsidRPr="00FE002E">
                <w:rPr>
                  <w:rFonts w:ascii="Times New Roman" w:hAnsi="Times New Roman"/>
                  <w:bCs/>
                </w:rPr>
                <w:delText>0</w:delText>
              </w:r>
              <w:r w:rsidR="00F71081">
                <w:rPr>
                  <w:rFonts w:ascii="Times New Roman" w:hAnsi="Times New Roman"/>
                  <w:bCs/>
                </w:rPr>
                <w:delText>;010</w:delText>
              </w:r>
            </w:del>
            <w:ins w:id="1433" w:author="Author">
              <w:r w:rsidR="009573B2">
                <w:rPr>
                  <w:rFonts w:ascii="Times New Roman" w:hAnsi="Times New Roman"/>
                  <w:bCs/>
                </w:rPr>
                <w:t>0</w:t>
              </w:r>
              <w:r w:rsidRPr="00AC500E">
                <w:rPr>
                  <w:rFonts w:ascii="Times New Roman" w:hAnsi="Times New Roman"/>
                  <w:bCs/>
                </w:rPr>
                <w:t>270;</w:t>
              </w:r>
              <w:r w:rsidR="009573B2">
                <w:rPr>
                  <w:rFonts w:ascii="Times New Roman" w:hAnsi="Times New Roman"/>
                  <w:bCs/>
                </w:rPr>
                <w:t>0</w:t>
              </w:r>
              <w:r w:rsidRPr="00AC500E">
                <w:rPr>
                  <w:rFonts w:ascii="Times New Roman" w:hAnsi="Times New Roman"/>
                  <w:bCs/>
                </w:rPr>
                <w:t>010</w:t>
              </w:r>
            </w:ins>
            <w:r w:rsidRPr="00AC500E">
              <w:rPr>
                <w:rFonts w:ascii="Times New Roman" w:hAnsi="Times New Roman"/>
                <w:bCs/>
              </w:rPr>
              <w:t>}</w:t>
            </w:r>
          </w:p>
          <w:p w14:paraId="49DAE002" w14:textId="77777777" w:rsidR="00CB48CC" w:rsidRPr="00AC500E" w:rsidRDefault="00CB48CC" w:rsidP="00CB48CC">
            <w:pPr>
              <w:pStyle w:val="BodyText1"/>
              <w:rPr>
                <w:rFonts w:ascii="Times New Roman" w:hAnsi="Times New Roman"/>
                <w:bCs/>
              </w:rPr>
            </w:pPr>
          </w:p>
        </w:tc>
        <w:tc>
          <w:tcPr>
            <w:tcW w:w="7590" w:type="dxa"/>
            <w:gridSpan w:val="3"/>
            <w:tcBorders>
              <w:bottom w:val="single" w:sz="4" w:space="0" w:color="auto"/>
            </w:tcBorders>
          </w:tcPr>
          <w:p w14:paraId="6CD09A92" w14:textId="77777777" w:rsidR="00CB48CC" w:rsidRPr="00AC500E" w:rsidRDefault="00CB48CC" w:rsidP="00CB48CC">
            <w:pPr>
              <w:pStyle w:val="BodyText1"/>
              <w:spacing w:line="240" w:lineRule="auto"/>
              <w:rPr>
                <w:rFonts w:ascii="Times New Roman" w:hAnsi="Times New Roman"/>
              </w:rPr>
            </w:pPr>
            <w:r w:rsidRPr="009D5E42">
              <w:rPr>
                <w:rFonts w:ascii="Times New Roman" w:hAnsi="Times New Roman"/>
                <w:b/>
                <w:bCs/>
              </w:rPr>
              <w:t>(-) Asset amount deducted</w:t>
            </w:r>
            <w:r w:rsidRPr="00AC500E">
              <w:rPr>
                <w:rFonts w:ascii="Times New Roman" w:hAnsi="Times New Roman"/>
                <w:b/>
                <w:bCs/>
              </w:rPr>
              <w:t xml:space="preserve"> - Tier 1 capital - fully phased-in definition</w:t>
            </w:r>
          </w:p>
          <w:p w14:paraId="19C6B7D2" w14:textId="77777777" w:rsidR="00CB48CC" w:rsidRPr="00AC500E" w:rsidRDefault="00CB48CC" w:rsidP="00CB48CC">
            <w:pPr>
              <w:pStyle w:val="BodyText1"/>
              <w:spacing w:line="240" w:lineRule="auto"/>
              <w:rPr>
                <w:rFonts w:ascii="Times New Roman" w:hAnsi="Times New Roman"/>
              </w:rPr>
            </w:pPr>
          </w:p>
          <w:p w14:paraId="7786B29A" w14:textId="546CA784" w:rsidR="00CB48CC" w:rsidRPr="00AC500E" w:rsidRDefault="009264ED" w:rsidP="00CB48CC">
            <w:pPr>
              <w:pStyle w:val="BodyText1"/>
              <w:spacing w:line="240" w:lineRule="auto"/>
              <w:rPr>
                <w:rFonts w:ascii="Times New Roman" w:hAnsi="Times New Roman"/>
              </w:rPr>
            </w:pPr>
            <w:del w:id="1434" w:author="Author">
              <w:r w:rsidRPr="00FE002E">
                <w:rPr>
                  <w:rFonts w:ascii="Times New Roman" w:hAnsi="Times New Roman"/>
                  <w:bCs/>
                </w:rPr>
                <w:delText>Article</w:delText>
              </w:r>
              <w:r w:rsidR="00316050">
                <w:rPr>
                  <w:rFonts w:ascii="Times New Roman" w:hAnsi="Times New Roman"/>
                  <w:bCs/>
                </w:rPr>
                <w:delText>s</w:delText>
              </w:r>
            </w:del>
            <w:ins w:id="1435" w:author="Author">
              <w:r w:rsidR="00542529" w:rsidRPr="00F82681">
                <w:rPr>
                  <w:rFonts w:ascii="Times New Roman" w:hAnsi="Times New Roman"/>
                  <w:color w:val="auto"/>
                </w:rPr>
                <w:t>Point (</w:t>
              </w:r>
              <w:r w:rsidR="00542529">
                <w:rPr>
                  <w:rFonts w:ascii="Times New Roman" w:hAnsi="Times New Roman"/>
                  <w:color w:val="auto"/>
                </w:rPr>
                <w:t>b</w:t>
              </w:r>
              <w:r w:rsidR="00542529" w:rsidRPr="00F82681">
                <w:rPr>
                  <w:rFonts w:ascii="Times New Roman" w:hAnsi="Times New Roman"/>
                  <w:color w:val="auto"/>
                </w:rPr>
                <w:t>) of</w:t>
              </w:r>
              <w:r w:rsidR="00542529">
                <w:rPr>
                  <w:rFonts w:ascii="Times New Roman" w:hAnsi="Times New Roman"/>
                  <w:b/>
                  <w:color w:val="auto"/>
                </w:rPr>
                <w:t xml:space="preserve"> </w:t>
              </w:r>
              <w:r w:rsidR="00CB48CC" w:rsidRPr="00AC500E">
                <w:rPr>
                  <w:rFonts w:ascii="Times New Roman" w:hAnsi="Times New Roman"/>
                  <w:bCs/>
                </w:rPr>
                <w:t>Article</w:t>
              </w:r>
            </w:ins>
            <w:r w:rsidR="00CB48CC" w:rsidRPr="00AC500E">
              <w:rPr>
                <w:rFonts w:ascii="Times New Roman" w:hAnsi="Times New Roman"/>
                <w:bCs/>
              </w:rPr>
              <w:t xml:space="preserve"> 429</w:t>
            </w:r>
            <w:del w:id="1436" w:author="Author">
              <w:r w:rsidRPr="00FE002E">
                <w:rPr>
                  <w:rFonts w:ascii="Times New Roman" w:hAnsi="Times New Roman"/>
                  <w:bCs/>
                </w:rPr>
                <w:delText>(4)</w:delText>
              </w:r>
              <w:r>
                <w:rPr>
                  <w:rFonts w:ascii="Times New Roman" w:hAnsi="Times New Roman"/>
                  <w:bCs/>
                </w:rPr>
                <w:delText>(</w:delText>
              </w:r>
            </w:del>
            <w:ins w:id="1437" w:author="Author">
              <w:r w:rsidR="00C73AE8" w:rsidRPr="00C73AE8">
                <w:rPr>
                  <w:rFonts w:ascii="Times New Roman" w:hAnsi="Times New Roman"/>
                  <w:bCs/>
                </w:rPr>
                <w:t xml:space="preserve"> </w:t>
              </w:r>
            </w:ins>
            <w:r w:rsidR="00C73AE8" w:rsidRPr="00C73AE8">
              <w:rPr>
                <w:rFonts w:ascii="Times New Roman" w:hAnsi="Times New Roman"/>
                <w:bCs/>
              </w:rPr>
              <w:t>a</w:t>
            </w:r>
            <w:del w:id="1438" w:author="Author">
              <w:r>
                <w:rPr>
                  <w:rFonts w:ascii="Times New Roman" w:hAnsi="Times New Roman"/>
                  <w:bCs/>
                </w:rPr>
                <w:delText>)</w:delText>
              </w:r>
            </w:del>
            <w:ins w:id="1439" w:author="Author">
              <w:r w:rsidR="00C73AE8">
                <w:t xml:space="preserve"> </w:t>
              </w:r>
              <w:r w:rsidR="00C73AE8" w:rsidRPr="00C73AE8">
                <w:rPr>
                  <w:rFonts w:ascii="Times New Roman" w:hAnsi="Times New Roman"/>
                  <w:bCs/>
                </w:rPr>
                <w:t xml:space="preserve">(1)  </w:t>
              </w:r>
            </w:ins>
            <w:r w:rsidR="00B72700">
              <w:rPr>
                <w:rFonts w:ascii="Times New Roman" w:hAnsi="Times New Roman"/>
                <w:bCs/>
              </w:rPr>
              <w:t xml:space="preserve"> </w:t>
            </w:r>
            <w:r w:rsidR="00CB48CC" w:rsidRPr="00AC500E">
              <w:rPr>
                <w:rFonts w:ascii="Times New Roman" w:hAnsi="Times New Roman"/>
                <w:bCs/>
              </w:rPr>
              <w:t>and</w:t>
            </w:r>
            <w:r w:rsidR="00E71E2E">
              <w:rPr>
                <w:rFonts w:ascii="Times New Roman" w:hAnsi="Times New Roman"/>
                <w:bCs/>
              </w:rPr>
              <w:t xml:space="preserve"> </w:t>
            </w:r>
            <w:del w:id="1440" w:author="Author">
              <w:r w:rsidR="00F2347A">
                <w:rPr>
                  <w:rFonts w:ascii="Times New Roman" w:hAnsi="Times New Roman"/>
                  <w:bCs/>
                </w:rPr>
                <w:delText>499(1)(</w:delText>
              </w:r>
            </w:del>
            <w:ins w:id="1441" w:author="Author">
              <w:r w:rsidR="00E71E2E">
                <w:rPr>
                  <w:rFonts w:ascii="Times New Roman" w:hAnsi="Times New Roman"/>
                  <w:bCs/>
                </w:rPr>
                <w:t>point (</w:t>
              </w:r>
            </w:ins>
            <w:r w:rsidR="00E71E2E">
              <w:rPr>
                <w:rFonts w:ascii="Times New Roman" w:hAnsi="Times New Roman"/>
                <w:bCs/>
              </w:rPr>
              <w:t>a) of</w:t>
            </w:r>
            <w:r w:rsidR="00CB48CC" w:rsidRPr="00AC500E">
              <w:rPr>
                <w:rFonts w:ascii="Times New Roman" w:hAnsi="Times New Roman"/>
                <w:bCs/>
              </w:rPr>
              <w:t xml:space="preserve"> </w:t>
            </w:r>
            <w:del w:id="1442" w:author="Author">
              <w:r w:rsidRPr="00FE002E">
                <w:rPr>
                  <w:rFonts w:ascii="Times New Roman" w:hAnsi="Times New Roman"/>
                  <w:bCs/>
                </w:rPr>
                <w:delText>the</w:delText>
              </w:r>
            </w:del>
            <w:ins w:id="1443" w:author="Author">
              <w:r w:rsidR="00B72700">
                <w:rPr>
                  <w:rFonts w:ascii="Times New Roman" w:hAnsi="Times New Roman"/>
                  <w:bCs/>
                </w:rPr>
                <w:t xml:space="preserve">Article </w:t>
              </w:r>
              <w:r w:rsidR="00CB48CC" w:rsidRPr="00AC500E">
                <w:rPr>
                  <w:rFonts w:ascii="Times New Roman" w:hAnsi="Times New Roman"/>
                  <w:bCs/>
                </w:rPr>
                <w:t>499(1)</w:t>
              </w:r>
            </w:ins>
            <w:r w:rsidR="00CB48CC" w:rsidRPr="00AC500E">
              <w:rPr>
                <w:rFonts w:ascii="Times New Roman" w:hAnsi="Times New Roman"/>
                <w:bCs/>
              </w:rPr>
              <w:t xml:space="preserve"> </w:t>
            </w:r>
            <w:r w:rsidR="00684733">
              <w:rPr>
                <w:rFonts w:ascii="Times New Roman" w:hAnsi="Times New Roman"/>
                <w:bCs/>
              </w:rPr>
              <w:t>CRR</w:t>
            </w:r>
          </w:p>
          <w:p w14:paraId="057EAA72" w14:textId="77777777" w:rsidR="00CB48CC" w:rsidRPr="00AC500E" w:rsidRDefault="00CB48CC" w:rsidP="00CB48CC">
            <w:pPr>
              <w:pStyle w:val="BodyText1"/>
              <w:spacing w:line="240" w:lineRule="auto"/>
              <w:rPr>
                <w:rFonts w:ascii="Times New Roman" w:hAnsi="Times New Roman"/>
              </w:rPr>
            </w:pPr>
          </w:p>
          <w:p w14:paraId="675D8B7D" w14:textId="77777777" w:rsidR="00CB48CC" w:rsidRPr="00AC500E" w:rsidRDefault="00CB48CC" w:rsidP="00CB48CC">
            <w:pPr>
              <w:pStyle w:val="BodyText1"/>
              <w:spacing w:line="240" w:lineRule="auto"/>
              <w:rPr>
                <w:rFonts w:ascii="Times New Roman" w:hAnsi="Times New Roman"/>
                <w:bCs/>
              </w:rPr>
            </w:pPr>
            <w:r w:rsidRPr="009D5E42">
              <w:rPr>
                <w:rFonts w:ascii="Times New Roman" w:hAnsi="Times New Roman"/>
                <w:bCs/>
              </w:rPr>
              <w:t>It includes all the adjustments</w:t>
            </w:r>
            <w:r w:rsidRPr="00AC500E">
              <w:rPr>
                <w:rFonts w:ascii="Times New Roman" w:hAnsi="Times New Roman"/>
                <w:bCs/>
              </w:rPr>
              <w:t xml:space="preserve"> that target the value of an asset and which are required by:</w:t>
            </w:r>
          </w:p>
          <w:p w14:paraId="0ABD1D78" w14:textId="676359FA" w:rsidR="00CB48CC" w:rsidRPr="00AC500E" w:rsidRDefault="00CB48CC" w:rsidP="00CB48CC">
            <w:pPr>
              <w:pStyle w:val="BodyText1"/>
              <w:spacing w:line="240" w:lineRule="auto"/>
              <w:ind w:left="720" w:hanging="360"/>
              <w:rPr>
                <w:rFonts w:ascii="Times New Roman" w:hAnsi="Times New Roman"/>
                <w:bCs/>
              </w:rPr>
            </w:pPr>
            <w:r w:rsidRPr="00AC500E">
              <w:rPr>
                <w:rFonts w:ascii="Times New Roman" w:hAnsi="Times New Roman"/>
                <w:bCs/>
              </w:rPr>
              <w:lastRenderedPageBreak/>
              <w:t>-</w:t>
            </w:r>
            <w:r w:rsidRPr="00AC500E">
              <w:rPr>
                <w:rFonts w:ascii="Times New Roman" w:hAnsi="Times New Roman"/>
                <w:bCs/>
              </w:rPr>
              <w:tab/>
              <w:t xml:space="preserve">Articles 32 to 35 </w:t>
            </w:r>
            <w:del w:id="1444" w:author="Author">
              <w:r w:rsidR="009264ED">
                <w:rPr>
                  <w:rFonts w:ascii="Times New Roman" w:hAnsi="Times New Roman"/>
                  <w:bCs/>
                </w:rPr>
                <w:delText xml:space="preserve">of the </w:delText>
              </w:r>
            </w:del>
            <w:r w:rsidR="00684733">
              <w:rPr>
                <w:rFonts w:ascii="Times New Roman" w:hAnsi="Times New Roman"/>
                <w:bCs/>
              </w:rPr>
              <w:t>CRR</w:t>
            </w:r>
            <w:r w:rsidRPr="00AC500E">
              <w:rPr>
                <w:rFonts w:ascii="Times New Roman" w:hAnsi="Times New Roman"/>
                <w:bCs/>
              </w:rPr>
              <w:t xml:space="preserve">, or </w:t>
            </w:r>
          </w:p>
          <w:p w14:paraId="14203D05" w14:textId="697FC2A8" w:rsidR="00CB48CC" w:rsidRPr="00AC500E" w:rsidRDefault="00CB48CC" w:rsidP="00CB48CC">
            <w:pPr>
              <w:pStyle w:val="BodyText1"/>
              <w:spacing w:line="240" w:lineRule="auto"/>
              <w:ind w:left="720" w:hanging="360"/>
              <w:rPr>
                <w:rFonts w:ascii="Times New Roman" w:hAnsi="Times New Roman"/>
                <w:bCs/>
              </w:rPr>
            </w:pPr>
            <w:r w:rsidRPr="00AC500E">
              <w:rPr>
                <w:rFonts w:ascii="Times New Roman" w:hAnsi="Times New Roman"/>
                <w:bCs/>
              </w:rPr>
              <w:t>-</w:t>
            </w:r>
            <w:r w:rsidRPr="00AC500E">
              <w:rPr>
                <w:rFonts w:ascii="Times New Roman" w:hAnsi="Times New Roman"/>
                <w:bCs/>
              </w:rPr>
              <w:tab/>
              <w:t xml:space="preserve">Articles 36 to 47 </w:t>
            </w:r>
            <w:del w:id="1445" w:author="Author">
              <w:r w:rsidR="009264ED">
                <w:rPr>
                  <w:rFonts w:ascii="Times New Roman" w:hAnsi="Times New Roman"/>
                  <w:bCs/>
                </w:rPr>
                <w:delText xml:space="preserve">of the </w:delText>
              </w:r>
            </w:del>
            <w:r w:rsidR="00684733">
              <w:rPr>
                <w:rFonts w:ascii="Times New Roman" w:hAnsi="Times New Roman"/>
                <w:bCs/>
              </w:rPr>
              <w:t>CRR</w:t>
            </w:r>
            <w:r w:rsidRPr="00AC500E">
              <w:rPr>
                <w:rFonts w:ascii="Times New Roman" w:hAnsi="Times New Roman"/>
                <w:bCs/>
              </w:rPr>
              <w:t>, or</w:t>
            </w:r>
          </w:p>
          <w:p w14:paraId="33D193AD" w14:textId="655B8404" w:rsidR="00CB48CC" w:rsidRPr="00AC500E" w:rsidRDefault="00CB48CC" w:rsidP="00CB48CC">
            <w:pPr>
              <w:pStyle w:val="BodyText1"/>
              <w:spacing w:line="240" w:lineRule="auto"/>
              <w:ind w:left="720" w:hanging="360"/>
              <w:rPr>
                <w:rFonts w:ascii="Times New Roman" w:hAnsi="Times New Roman"/>
                <w:bCs/>
              </w:rPr>
            </w:pPr>
            <w:r w:rsidRPr="00AC500E">
              <w:rPr>
                <w:rFonts w:ascii="Times New Roman" w:hAnsi="Times New Roman"/>
                <w:bCs/>
              </w:rPr>
              <w:t>-</w:t>
            </w:r>
            <w:r w:rsidRPr="00AC500E">
              <w:rPr>
                <w:rFonts w:ascii="Times New Roman" w:hAnsi="Times New Roman"/>
                <w:bCs/>
              </w:rPr>
              <w:tab/>
              <w:t>Articles 56 to 60</w:t>
            </w:r>
            <w:del w:id="1446" w:author="Author">
              <w:r w:rsidR="009264ED">
                <w:rPr>
                  <w:rFonts w:ascii="Times New Roman" w:hAnsi="Times New Roman"/>
                  <w:bCs/>
                </w:rPr>
                <w:delText xml:space="preserve"> of the</w:delText>
              </w:r>
            </w:del>
            <w:r w:rsidRPr="00AC500E">
              <w:rPr>
                <w:rFonts w:ascii="Times New Roman" w:hAnsi="Times New Roman"/>
                <w:bCs/>
              </w:rPr>
              <w:t xml:space="preserve"> </w:t>
            </w:r>
            <w:r w:rsidR="00684733">
              <w:rPr>
                <w:rFonts w:ascii="Times New Roman" w:hAnsi="Times New Roman"/>
                <w:bCs/>
              </w:rPr>
              <w:t>CRR</w:t>
            </w:r>
            <w:r w:rsidRPr="00AC500E">
              <w:rPr>
                <w:rFonts w:ascii="Times New Roman" w:hAnsi="Times New Roman"/>
                <w:bCs/>
              </w:rPr>
              <w:t>,</w:t>
            </w:r>
          </w:p>
          <w:p w14:paraId="0A1B29CB" w14:textId="77777777" w:rsidR="00CB48CC" w:rsidRPr="00AC500E" w:rsidRDefault="00CB48CC" w:rsidP="00CB48CC">
            <w:pPr>
              <w:pStyle w:val="BodyText1"/>
              <w:spacing w:line="240" w:lineRule="auto"/>
              <w:rPr>
                <w:rFonts w:ascii="Times New Roman" w:hAnsi="Times New Roman"/>
                <w:bCs/>
              </w:rPr>
            </w:pPr>
            <w:r w:rsidRPr="00AC500E">
              <w:rPr>
                <w:rFonts w:ascii="Times New Roman" w:hAnsi="Times New Roman"/>
                <w:bCs/>
              </w:rPr>
              <w:t>as applicable.</w:t>
            </w:r>
          </w:p>
          <w:p w14:paraId="4F1F1155" w14:textId="77777777" w:rsidR="00CB48CC" w:rsidRPr="00AC500E" w:rsidRDefault="00CB48CC" w:rsidP="00CB48CC">
            <w:pPr>
              <w:pStyle w:val="BodyText1"/>
              <w:spacing w:line="240" w:lineRule="auto"/>
              <w:rPr>
                <w:rFonts w:ascii="Times New Roman" w:hAnsi="Times New Roman"/>
                <w:bCs/>
              </w:rPr>
            </w:pPr>
          </w:p>
          <w:p w14:paraId="75E8D9BE" w14:textId="022B50F3" w:rsidR="00CB48CC" w:rsidRPr="00AC500E" w:rsidRDefault="00CB48CC" w:rsidP="00CB48CC">
            <w:pPr>
              <w:pStyle w:val="BodyText1"/>
              <w:spacing w:line="240" w:lineRule="auto"/>
              <w:rPr>
                <w:rFonts w:ascii="Times New Roman" w:hAnsi="Times New Roman"/>
                <w:bCs/>
              </w:rPr>
            </w:pPr>
            <w:r w:rsidRPr="00AC500E">
              <w:rPr>
                <w:rFonts w:ascii="Times New Roman" w:hAnsi="Times New Roman"/>
                <w:bCs/>
              </w:rPr>
              <w:t xml:space="preserve">Institutions shall take into account the exemptions, alternatives and waivers to such deductions laid down in Articles 48, 49 and 79 </w:t>
            </w:r>
            <w:del w:id="1447" w:author="Author">
              <w:r w:rsidR="009264ED">
                <w:rPr>
                  <w:rFonts w:ascii="Times New Roman" w:hAnsi="Times New Roman"/>
                  <w:bCs/>
                </w:rPr>
                <w:delText xml:space="preserve">of the </w:delText>
              </w:r>
            </w:del>
            <w:r w:rsidR="00684733">
              <w:rPr>
                <w:rFonts w:ascii="Times New Roman" w:hAnsi="Times New Roman"/>
                <w:bCs/>
              </w:rPr>
              <w:t>CRR</w:t>
            </w:r>
            <w:r w:rsidRPr="00AC500E">
              <w:rPr>
                <w:rFonts w:ascii="Times New Roman" w:hAnsi="Times New Roman"/>
                <w:bCs/>
              </w:rPr>
              <w:t>, without taking into account the derogation laid down in Chapters 1</w:t>
            </w:r>
            <w:ins w:id="1448" w:author="Author">
              <w:r w:rsidR="00ED7455">
                <w:rPr>
                  <w:rFonts w:ascii="Times New Roman" w:hAnsi="Times New Roman"/>
                  <w:bCs/>
                </w:rPr>
                <w:t>,</w:t>
              </w:r>
              <w:r w:rsidRPr="00AC500E">
                <w:rPr>
                  <w:rFonts w:ascii="Times New Roman" w:hAnsi="Times New Roman"/>
                  <w:bCs/>
                </w:rPr>
                <w:t xml:space="preserve"> 2</w:t>
              </w:r>
            </w:ins>
            <w:r w:rsidR="00ED7455">
              <w:rPr>
                <w:rFonts w:ascii="Times New Roman" w:hAnsi="Times New Roman"/>
                <w:bCs/>
              </w:rPr>
              <w:t xml:space="preserve"> and </w:t>
            </w:r>
            <w:del w:id="1449" w:author="Author">
              <w:r w:rsidR="009264ED" w:rsidRPr="00FE002E">
                <w:rPr>
                  <w:rFonts w:ascii="Times New Roman" w:hAnsi="Times New Roman"/>
                  <w:bCs/>
                </w:rPr>
                <w:delText>2</w:delText>
              </w:r>
            </w:del>
            <w:ins w:id="1450" w:author="Author">
              <w:r w:rsidR="00ED7455">
                <w:rPr>
                  <w:rFonts w:ascii="Times New Roman" w:hAnsi="Times New Roman"/>
                  <w:bCs/>
                </w:rPr>
                <w:t>4</w:t>
              </w:r>
            </w:ins>
            <w:r w:rsidRPr="00AC500E">
              <w:rPr>
                <w:rFonts w:ascii="Times New Roman" w:hAnsi="Times New Roman"/>
                <w:bCs/>
              </w:rPr>
              <w:t xml:space="preserve"> of Title I of Part Ten </w:t>
            </w:r>
            <w:del w:id="1451" w:author="Author">
              <w:r w:rsidR="009264ED" w:rsidRPr="00FE002E">
                <w:rPr>
                  <w:rFonts w:ascii="Times New Roman" w:hAnsi="Times New Roman"/>
                  <w:bCs/>
                </w:rPr>
                <w:delText xml:space="preserve">of the </w:delText>
              </w:r>
            </w:del>
            <w:r w:rsidR="00684733">
              <w:rPr>
                <w:rFonts w:ascii="Times New Roman" w:hAnsi="Times New Roman"/>
                <w:bCs/>
              </w:rPr>
              <w:t>CRR</w:t>
            </w:r>
            <w:r w:rsidRPr="00AC500E">
              <w:rPr>
                <w:rFonts w:ascii="Times New Roman" w:hAnsi="Times New Roman"/>
                <w:bCs/>
              </w:rPr>
              <w:t xml:space="preserve">. To avoid double counting, institutions shall not report adjustments already applied pursuant to Article 111 </w:t>
            </w:r>
            <w:del w:id="1452" w:author="Author">
              <w:r w:rsidR="009264ED" w:rsidRPr="00FE002E">
                <w:rPr>
                  <w:rFonts w:ascii="Times New Roman" w:hAnsi="Times New Roman"/>
                  <w:bCs/>
                </w:rPr>
                <w:delText xml:space="preserve">of the </w:delText>
              </w:r>
            </w:del>
            <w:r w:rsidR="00684733">
              <w:rPr>
                <w:rFonts w:ascii="Times New Roman" w:hAnsi="Times New Roman"/>
                <w:bCs/>
              </w:rPr>
              <w:t>CRR</w:t>
            </w:r>
            <w:r w:rsidRPr="00AC500E">
              <w:rPr>
                <w:rFonts w:ascii="Times New Roman" w:hAnsi="Times New Roman"/>
                <w:bCs/>
              </w:rPr>
              <w:t xml:space="preserve"> when calculating the exposure value in {</w:t>
            </w:r>
            <w:del w:id="1453" w:author="Author">
              <w:r w:rsidR="002573FC">
                <w:rPr>
                  <w:rFonts w:ascii="Times New Roman" w:hAnsi="Times New Roman"/>
                  <w:bCs/>
                </w:rPr>
                <w:delText>010;010</w:delText>
              </w:r>
            </w:del>
            <w:ins w:id="1454" w:author="Author">
              <w:r w:rsidRPr="00AC500E">
                <w:rPr>
                  <w:rFonts w:ascii="Times New Roman" w:hAnsi="Times New Roman"/>
                  <w:bCs/>
                </w:rPr>
                <w:t>0</w:t>
              </w:r>
              <w:r w:rsidR="00FB2738">
                <w:rPr>
                  <w:rFonts w:ascii="Times New Roman" w:hAnsi="Times New Roman"/>
                  <w:bCs/>
                </w:rPr>
                <w:t>0</w:t>
              </w:r>
              <w:r w:rsidRPr="00AC500E">
                <w:rPr>
                  <w:rFonts w:ascii="Times New Roman" w:hAnsi="Times New Roman"/>
                  <w:bCs/>
                </w:rPr>
                <w:t>10;0</w:t>
              </w:r>
              <w:r w:rsidR="00FB2738">
                <w:rPr>
                  <w:rFonts w:ascii="Times New Roman" w:hAnsi="Times New Roman"/>
                  <w:bCs/>
                </w:rPr>
                <w:t>0</w:t>
              </w:r>
              <w:r w:rsidRPr="00AC500E">
                <w:rPr>
                  <w:rFonts w:ascii="Times New Roman" w:hAnsi="Times New Roman"/>
                  <w:bCs/>
                </w:rPr>
                <w:t>10</w:t>
              </w:r>
            </w:ins>
            <w:r w:rsidRPr="00AC500E">
              <w:rPr>
                <w:rFonts w:ascii="Times New Roman" w:hAnsi="Times New Roman"/>
                <w:bCs/>
              </w:rPr>
              <w:t>} to {</w:t>
            </w:r>
            <w:del w:id="1455" w:author="Author">
              <w:r w:rsidR="009264ED">
                <w:rPr>
                  <w:rFonts w:ascii="Times New Roman" w:hAnsi="Times New Roman"/>
                  <w:bCs/>
                </w:rPr>
                <w:delText>260</w:delText>
              </w:r>
              <w:r w:rsidR="002573FC">
                <w:rPr>
                  <w:rFonts w:ascii="Times New Roman" w:hAnsi="Times New Roman"/>
                  <w:bCs/>
                </w:rPr>
                <w:delText>;010</w:delText>
              </w:r>
            </w:del>
            <w:ins w:id="1456" w:author="Author">
              <w:r w:rsidR="00FB2738">
                <w:rPr>
                  <w:rFonts w:ascii="Times New Roman" w:hAnsi="Times New Roman"/>
                  <w:bCs/>
                </w:rPr>
                <w:t>0</w:t>
              </w:r>
              <w:r w:rsidRPr="00AC500E">
                <w:rPr>
                  <w:rFonts w:ascii="Times New Roman" w:hAnsi="Times New Roman"/>
                  <w:bCs/>
                </w:rPr>
                <w:t>26</w:t>
              </w:r>
              <w:r w:rsidR="000C5068">
                <w:rPr>
                  <w:rFonts w:ascii="Times New Roman" w:hAnsi="Times New Roman"/>
                  <w:bCs/>
                </w:rPr>
                <w:t>7</w:t>
              </w:r>
              <w:r w:rsidRPr="00AC500E">
                <w:rPr>
                  <w:rFonts w:ascii="Times New Roman" w:hAnsi="Times New Roman"/>
                  <w:bCs/>
                </w:rPr>
                <w:t>;</w:t>
              </w:r>
              <w:r w:rsidR="00FB2738">
                <w:rPr>
                  <w:rFonts w:ascii="Times New Roman" w:hAnsi="Times New Roman"/>
                  <w:bCs/>
                </w:rPr>
                <w:t>0</w:t>
              </w:r>
              <w:r w:rsidRPr="00AC500E">
                <w:rPr>
                  <w:rFonts w:ascii="Times New Roman" w:hAnsi="Times New Roman"/>
                  <w:bCs/>
                </w:rPr>
                <w:t>010</w:t>
              </w:r>
            </w:ins>
            <w:r w:rsidRPr="00AC500E">
              <w:rPr>
                <w:rFonts w:ascii="Times New Roman" w:hAnsi="Times New Roman"/>
                <w:bCs/>
              </w:rPr>
              <w:t>},</w:t>
            </w:r>
            <w:r w:rsidRPr="00AC500E">
              <w:t xml:space="preserve"> </w:t>
            </w:r>
            <w:r w:rsidRPr="00AC500E">
              <w:rPr>
                <w:rFonts w:ascii="Times New Roman" w:hAnsi="Times New Roman"/>
                <w:bCs/>
              </w:rPr>
              <w:t>nor shall they report any adjustment that does not deduct the value of a specific asset.</w:t>
            </w:r>
          </w:p>
          <w:p w14:paraId="00F6557F" w14:textId="77777777" w:rsidR="00CB48CC" w:rsidRPr="009D5E42" w:rsidRDefault="00CB48CC" w:rsidP="00CB48CC">
            <w:pPr>
              <w:pStyle w:val="BodyText1"/>
              <w:spacing w:line="240" w:lineRule="auto"/>
              <w:rPr>
                <w:rFonts w:ascii="Times New Roman" w:hAnsi="Times New Roman"/>
                <w:bCs/>
              </w:rPr>
            </w:pPr>
          </w:p>
          <w:p w14:paraId="053AAC34" w14:textId="77777777" w:rsidR="00CB48CC" w:rsidRPr="00AC500E" w:rsidRDefault="00CB48CC" w:rsidP="00CB48CC">
            <w:pPr>
              <w:pStyle w:val="BodyText1"/>
              <w:spacing w:line="240" w:lineRule="auto"/>
              <w:rPr>
                <w:rFonts w:ascii="Times New Roman" w:hAnsi="Times New Roman"/>
                <w:bCs/>
              </w:rPr>
            </w:pPr>
            <w:r w:rsidRPr="00AC500E">
              <w:rPr>
                <w:rFonts w:ascii="Times New Roman" w:hAnsi="Times New Roman"/>
                <w:bCs/>
              </w:rPr>
              <w:t>As these amounts are already deducted from the capital measure, they reduce the leverage ratio exposure and shall be reported as a negative figure.</w:t>
            </w:r>
          </w:p>
          <w:p w14:paraId="36ECE9CF" w14:textId="77777777" w:rsidR="00CB48CC" w:rsidRPr="00AC500E" w:rsidRDefault="00CB48CC" w:rsidP="00CB48CC">
            <w:pPr>
              <w:pStyle w:val="BodyText1"/>
              <w:spacing w:line="240" w:lineRule="auto"/>
              <w:rPr>
                <w:rFonts w:ascii="Times New Roman" w:hAnsi="Times New Roman"/>
                <w:b/>
                <w:bCs/>
              </w:rPr>
            </w:pPr>
          </w:p>
        </w:tc>
      </w:tr>
      <w:tr w:rsidR="00CB48CC" w:rsidRPr="00FE002E" w14:paraId="70428859" w14:textId="77777777" w:rsidTr="00E1595A">
        <w:trPr>
          <w:trHeight w:val="304"/>
        </w:trPr>
        <w:tc>
          <w:tcPr>
            <w:tcW w:w="1531" w:type="dxa"/>
            <w:tcBorders>
              <w:bottom w:val="single" w:sz="4" w:space="0" w:color="auto"/>
            </w:tcBorders>
          </w:tcPr>
          <w:p w14:paraId="5BCE2B05" w14:textId="52CD1DB8" w:rsidR="00CB48CC" w:rsidRPr="00AC500E" w:rsidRDefault="00CB48CC" w:rsidP="00CB48CC">
            <w:pPr>
              <w:pStyle w:val="BodyText1"/>
              <w:rPr>
                <w:rFonts w:ascii="Times New Roman" w:hAnsi="Times New Roman"/>
                <w:bCs/>
              </w:rPr>
            </w:pPr>
            <w:r w:rsidRPr="00AC500E">
              <w:rPr>
                <w:rFonts w:ascii="Times New Roman" w:hAnsi="Times New Roman"/>
                <w:bCs/>
              </w:rPr>
              <w:lastRenderedPageBreak/>
              <w:t>{</w:t>
            </w:r>
            <w:del w:id="1457" w:author="Author">
              <w:r w:rsidR="009264ED">
                <w:rPr>
                  <w:rFonts w:ascii="Times New Roman" w:hAnsi="Times New Roman"/>
                  <w:bCs/>
                </w:rPr>
                <w:delText>28</w:delText>
              </w:r>
              <w:r w:rsidR="009264ED" w:rsidRPr="00FE002E">
                <w:rPr>
                  <w:rFonts w:ascii="Times New Roman" w:hAnsi="Times New Roman"/>
                  <w:bCs/>
                </w:rPr>
                <w:delText>0</w:delText>
              </w:r>
              <w:r w:rsidR="00F71081">
                <w:rPr>
                  <w:rFonts w:ascii="Times New Roman" w:hAnsi="Times New Roman"/>
                  <w:bCs/>
                </w:rPr>
                <w:delText>;010</w:delText>
              </w:r>
            </w:del>
            <w:ins w:id="1458" w:author="Author">
              <w:r w:rsidR="009573B2">
                <w:rPr>
                  <w:rFonts w:ascii="Times New Roman" w:hAnsi="Times New Roman"/>
                  <w:bCs/>
                </w:rPr>
                <w:t>0</w:t>
              </w:r>
              <w:r w:rsidRPr="00AC500E">
                <w:rPr>
                  <w:rFonts w:ascii="Times New Roman" w:hAnsi="Times New Roman"/>
                  <w:bCs/>
                </w:rPr>
                <w:t>280;</w:t>
              </w:r>
              <w:r w:rsidR="009573B2">
                <w:rPr>
                  <w:rFonts w:ascii="Times New Roman" w:hAnsi="Times New Roman"/>
                  <w:bCs/>
                </w:rPr>
                <w:t>0</w:t>
              </w:r>
              <w:r w:rsidRPr="00AC500E">
                <w:rPr>
                  <w:rFonts w:ascii="Times New Roman" w:hAnsi="Times New Roman"/>
                  <w:bCs/>
                </w:rPr>
                <w:t>010</w:t>
              </w:r>
            </w:ins>
            <w:r w:rsidRPr="00AC500E">
              <w:rPr>
                <w:rFonts w:ascii="Times New Roman" w:hAnsi="Times New Roman"/>
                <w:bCs/>
              </w:rPr>
              <w:t>}</w:t>
            </w:r>
          </w:p>
          <w:p w14:paraId="0F555030" w14:textId="77777777" w:rsidR="00CB48CC" w:rsidRPr="00AC500E" w:rsidRDefault="00CB48CC" w:rsidP="00CB48CC">
            <w:pPr>
              <w:pStyle w:val="BodyText1"/>
              <w:rPr>
                <w:rFonts w:ascii="Times New Roman" w:hAnsi="Times New Roman"/>
                <w:bCs/>
              </w:rPr>
            </w:pPr>
          </w:p>
        </w:tc>
        <w:tc>
          <w:tcPr>
            <w:tcW w:w="7590" w:type="dxa"/>
            <w:gridSpan w:val="3"/>
            <w:tcBorders>
              <w:bottom w:val="single" w:sz="4" w:space="0" w:color="auto"/>
            </w:tcBorders>
          </w:tcPr>
          <w:p w14:paraId="56F1EE18" w14:textId="21F9FDF6" w:rsidR="00CB48CC" w:rsidRPr="00AC500E" w:rsidRDefault="009264ED" w:rsidP="00CB48CC">
            <w:pPr>
              <w:pStyle w:val="BodyText1"/>
              <w:spacing w:line="240" w:lineRule="auto"/>
              <w:rPr>
                <w:rFonts w:ascii="Times New Roman" w:hAnsi="Times New Roman"/>
                <w:bCs/>
              </w:rPr>
            </w:pPr>
            <w:del w:id="1459" w:author="Author">
              <w:r>
                <w:rPr>
                  <w:rFonts w:ascii="Times New Roman" w:hAnsi="Times New Roman"/>
                  <w:b/>
                  <w:bCs/>
                </w:rPr>
                <w:delText xml:space="preserve">(-) </w:delText>
              </w:r>
            </w:del>
            <w:r w:rsidR="00CB48CC" w:rsidRPr="00AC500E">
              <w:rPr>
                <w:rFonts w:ascii="Times New Roman" w:hAnsi="Times New Roman"/>
                <w:b/>
                <w:bCs/>
              </w:rPr>
              <w:t>Asset amount deducted</w:t>
            </w:r>
            <w:r w:rsidR="00663F8B">
              <w:rPr>
                <w:rFonts w:ascii="Times New Roman" w:hAnsi="Times New Roman"/>
                <w:b/>
                <w:bCs/>
              </w:rPr>
              <w:t xml:space="preserve"> </w:t>
            </w:r>
            <w:ins w:id="1460" w:author="Author">
              <w:r w:rsidR="00663F8B">
                <w:rPr>
                  <w:rFonts w:ascii="Times New Roman" w:hAnsi="Times New Roman"/>
                  <w:b/>
                  <w:bCs/>
                </w:rPr>
                <w:t xml:space="preserve">(-) or </w:t>
              </w:r>
              <w:r w:rsidR="00D9327B">
                <w:rPr>
                  <w:rFonts w:ascii="Times New Roman" w:hAnsi="Times New Roman"/>
                  <w:b/>
                  <w:bCs/>
                </w:rPr>
                <w:t>added</w:t>
              </w:r>
              <w:r w:rsidR="00663F8B">
                <w:rPr>
                  <w:rFonts w:ascii="Times New Roman" w:hAnsi="Times New Roman"/>
                  <w:b/>
                  <w:bCs/>
                </w:rPr>
                <w:t xml:space="preserve"> (+)</w:t>
              </w:r>
              <w:r w:rsidR="00CB48CC" w:rsidRPr="00AC500E">
                <w:rPr>
                  <w:rFonts w:ascii="Times New Roman" w:hAnsi="Times New Roman"/>
                  <w:b/>
                  <w:bCs/>
                </w:rPr>
                <w:t xml:space="preserve"> </w:t>
              </w:r>
            </w:ins>
            <w:r w:rsidR="00CB48CC" w:rsidRPr="00AC500E">
              <w:rPr>
                <w:rFonts w:ascii="Times New Roman" w:hAnsi="Times New Roman"/>
                <w:b/>
                <w:bCs/>
              </w:rPr>
              <w:t>- Tier 1 capital - transitional definition</w:t>
            </w:r>
          </w:p>
          <w:p w14:paraId="1A47F273" w14:textId="77777777" w:rsidR="00CB48CC" w:rsidRPr="00AC500E" w:rsidRDefault="00CB48CC" w:rsidP="00CB48CC">
            <w:pPr>
              <w:pStyle w:val="BodyText1"/>
              <w:spacing w:line="240" w:lineRule="auto"/>
              <w:rPr>
                <w:rFonts w:ascii="Times New Roman" w:hAnsi="Times New Roman"/>
                <w:bCs/>
              </w:rPr>
            </w:pPr>
          </w:p>
          <w:p w14:paraId="552CF68D" w14:textId="5BFD52D5" w:rsidR="00CB48CC" w:rsidRPr="00AC500E" w:rsidRDefault="006F5F1F" w:rsidP="00CB48CC">
            <w:pPr>
              <w:pStyle w:val="BodyText1"/>
              <w:spacing w:line="240" w:lineRule="auto"/>
              <w:rPr>
                <w:rFonts w:ascii="Times New Roman" w:hAnsi="Times New Roman"/>
                <w:bCs/>
              </w:rPr>
            </w:pPr>
            <w:ins w:id="1461" w:author="Author">
              <w:r w:rsidRPr="00F82681">
                <w:rPr>
                  <w:rFonts w:ascii="Times New Roman" w:hAnsi="Times New Roman"/>
                  <w:color w:val="auto"/>
                </w:rPr>
                <w:t>Point (</w:t>
              </w:r>
              <w:r>
                <w:rPr>
                  <w:rFonts w:ascii="Times New Roman" w:hAnsi="Times New Roman"/>
                  <w:color w:val="auto"/>
                </w:rPr>
                <w:t>b</w:t>
              </w:r>
              <w:r w:rsidRPr="00F82681">
                <w:rPr>
                  <w:rFonts w:ascii="Times New Roman" w:hAnsi="Times New Roman"/>
                  <w:color w:val="auto"/>
                </w:rPr>
                <w:t>) of</w:t>
              </w:r>
              <w:r>
                <w:rPr>
                  <w:rFonts w:ascii="Times New Roman" w:hAnsi="Times New Roman"/>
                  <w:b/>
                  <w:color w:val="auto"/>
                </w:rPr>
                <w:t xml:space="preserve"> </w:t>
              </w:r>
            </w:ins>
            <w:r w:rsidR="00CB48CC" w:rsidRPr="00AC500E">
              <w:rPr>
                <w:rFonts w:ascii="Times New Roman" w:hAnsi="Times New Roman"/>
                <w:bCs/>
              </w:rPr>
              <w:t xml:space="preserve">Articles </w:t>
            </w:r>
            <w:del w:id="1462" w:author="Author">
              <w:r w:rsidR="009264ED" w:rsidRPr="00FE002E">
                <w:rPr>
                  <w:rFonts w:ascii="Times New Roman" w:hAnsi="Times New Roman"/>
                  <w:bCs/>
                </w:rPr>
                <w:delText>429(4)</w:delText>
              </w:r>
              <w:r w:rsidR="009264ED">
                <w:rPr>
                  <w:rFonts w:ascii="Times New Roman" w:hAnsi="Times New Roman"/>
                  <w:bCs/>
                </w:rPr>
                <w:delText>(a)</w:delText>
              </w:r>
            </w:del>
            <w:ins w:id="1463" w:author="Author">
              <w:r w:rsidR="00CB48CC" w:rsidRPr="00AC500E">
                <w:rPr>
                  <w:rFonts w:ascii="Times New Roman" w:hAnsi="Times New Roman"/>
                  <w:bCs/>
                </w:rPr>
                <w:t>429</w:t>
              </w:r>
              <w:r w:rsidR="00C73AE8" w:rsidRPr="00C73AE8">
                <w:rPr>
                  <w:rFonts w:ascii="Times New Roman" w:hAnsi="Times New Roman"/>
                  <w:bCs/>
                </w:rPr>
                <w:t>a</w:t>
              </w:r>
              <w:r w:rsidR="00C73AE8">
                <w:t xml:space="preserve"> </w:t>
              </w:r>
              <w:r w:rsidR="00C73AE8" w:rsidRPr="00C73AE8">
                <w:rPr>
                  <w:rFonts w:ascii="Times New Roman" w:hAnsi="Times New Roman"/>
                  <w:bCs/>
                </w:rPr>
                <w:t xml:space="preserve">(1) </w:t>
              </w:r>
            </w:ins>
            <w:r w:rsidR="00C73AE8" w:rsidRPr="00C73AE8">
              <w:rPr>
                <w:rFonts w:ascii="Times New Roman" w:hAnsi="Times New Roman"/>
                <w:bCs/>
              </w:rPr>
              <w:t xml:space="preserve"> </w:t>
            </w:r>
            <w:r w:rsidR="00CB48CC" w:rsidRPr="00AC500E">
              <w:rPr>
                <w:rFonts w:ascii="Times New Roman" w:hAnsi="Times New Roman"/>
                <w:bCs/>
              </w:rPr>
              <w:t xml:space="preserve">and </w:t>
            </w:r>
            <w:ins w:id="1464" w:author="Author">
              <w:r w:rsidR="00E71E2E">
                <w:rPr>
                  <w:rFonts w:ascii="Times New Roman" w:hAnsi="Times New Roman"/>
                  <w:bCs/>
                </w:rPr>
                <w:t>point (a) of</w:t>
              </w:r>
              <w:r w:rsidR="00E71E2E" w:rsidRPr="00AC500E">
                <w:rPr>
                  <w:rFonts w:ascii="Times New Roman" w:hAnsi="Times New Roman"/>
                  <w:bCs/>
                </w:rPr>
                <w:t xml:space="preserve"> </w:t>
              </w:r>
              <w:r w:rsidR="00E71E2E">
                <w:rPr>
                  <w:rFonts w:ascii="Times New Roman" w:hAnsi="Times New Roman"/>
                  <w:bCs/>
                </w:rPr>
                <w:t xml:space="preserve"> Article </w:t>
              </w:r>
            </w:ins>
            <w:r w:rsidR="00CB48CC" w:rsidRPr="00AC500E">
              <w:rPr>
                <w:rFonts w:ascii="Times New Roman" w:hAnsi="Times New Roman"/>
                <w:bCs/>
              </w:rPr>
              <w:t>499(1</w:t>
            </w:r>
            <w:del w:id="1465" w:author="Author">
              <w:r w:rsidR="009264ED" w:rsidRPr="00FE002E">
                <w:rPr>
                  <w:rFonts w:ascii="Times New Roman" w:hAnsi="Times New Roman"/>
                  <w:bCs/>
                </w:rPr>
                <w:delText>)(b) of the</w:delText>
              </w:r>
            </w:del>
            <w:ins w:id="1466" w:author="Author">
              <w:r w:rsidR="00CB48CC" w:rsidRPr="00AC500E">
                <w:rPr>
                  <w:rFonts w:ascii="Times New Roman" w:hAnsi="Times New Roman"/>
                  <w:bCs/>
                </w:rPr>
                <w:t>)</w:t>
              </w:r>
            </w:ins>
            <w:r w:rsidR="00CB48CC" w:rsidRPr="00AC500E">
              <w:rPr>
                <w:rFonts w:ascii="Times New Roman" w:hAnsi="Times New Roman"/>
                <w:bCs/>
              </w:rPr>
              <w:t xml:space="preserve"> </w:t>
            </w:r>
            <w:r w:rsidR="00684733">
              <w:rPr>
                <w:rFonts w:ascii="Times New Roman" w:hAnsi="Times New Roman"/>
                <w:bCs/>
              </w:rPr>
              <w:t>CRR</w:t>
            </w:r>
          </w:p>
          <w:p w14:paraId="38FB51B8" w14:textId="77777777" w:rsidR="00CB48CC" w:rsidRPr="00AC500E" w:rsidRDefault="00CB48CC" w:rsidP="00CB48CC">
            <w:pPr>
              <w:pStyle w:val="BodyText1"/>
              <w:spacing w:line="240" w:lineRule="auto"/>
              <w:rPr>
                <w:rFonts w:ascii="Times New Roman" w:hAnsi="Times New Roman"/>
                <w:bCs/>
              </w:rPr>
            </w:pPr>
          </w:p>
          <w:p w14:paraId="1C7AD929" w14:textId="77777777" w:rsidR="00CB48CC" w:rsidRPr="00AC500E" w:rsidRDefault="00CB48CC" w:rsidP="00CB48CC">
            <w:pPr>
              <w:pStyle w:val="BodyText1"/>
              <w:spacing w:line="240" w:lineRule="auto"/>
              <w:rPr>
                <w:rFonts w:ascii="Times New Roman" w:hAnsi="Times New Roman"/>
                <w:bCs/>
              </w:rPr>
            </w:pPr>
            <w:r w:rsidRPr="00AC500E">
              <w:rPr>
                <w:rFonts w:ascii="Times New Roman" w:hAnsi="Times New Roman"/>
                <w:bCs/>
              </w:rPr>
              <w:t>It includes all the adjustments that adjust the value of an asset and which are required by:</w:t>
            </w:r>
          </w:p>
          <w:p w14:paraId="2FE9C127" w14:textId="205F96F0" w:rsidR="00CB48CC" w:rsidRPr="00AC500E" w:rsidRDefault="00CB48CC" w:rsidP="00CB48CC">
            <w:pPr>
              <w:pStyle w:val="BodyText1"/>
              <w:spacing w:line="240" w:lineRule="auto"/>
              <w:ind w:left="720" w:hanging="360"/>
              <w:rPr>
                <w:rFonts w:ascii="Times New Roman" w:hAnsi="Times New Roman"/>
                <w:bCs/>
              </w:rPr>
            </w:pPr>
            <w:r w:rsidRPr="00AC500E">
              <w:rPr>
                <w:rFonts w:ascii="Times New Roman" w:hAnsi="Times New Roman"/>
                <w:bCs/>
              </w:rPr>
              <w:t>-</w:t>
            </w:r>
            <w:r w:rsidRPr="00AC500E">
              <w:rPr>
                <w:rFonts w:ascii="Times New Roman" w:hAnsi="Times New Roman"/>
                <w:bCs/>
              </w:rPr>
              <w:tab/>
              <w:t xml:space="preserve">Articles 32 to 35 </w:t>
            </w:r>
            <w:del w:id="1467" w:author="Author">
              <w:r w:rsidR="009264ED">
                <w:rPr>
                  <w:rFonts w:ascii="Times New Roman" w:hAnsi="Times New Roman"/>
                  <w:bCs/>
                </w:rPr>
                <w:delText xml:space="preserve">of the </w:delText>
              </w:r>
            </w:del>
            <w:r w:rsidR="00684733">
              <w:rPr>
                <w:rFonts w:ascii="Times New Roman" w:hAnsi="Times New Roman"/>
                <w:bCs/>
              </w:rPr>
              <w:t>CRR</w:t>
            </w:r>
            <w:r w:rsidRPr="00AC500E">
              <w:rPr>
                <w:rFonts w:ascii="Times New Roman" w:hAnsi="Times New Roman"/>
                <w:bCs/>
              </w:rPr>
              <w:t xml:space="preserve">, or </w:t>
            </w:r>
          </w:p>
          <w:p w14:paraId="35A3C50B" w14:textId="0E2E3BB3" w:rsidR="00CB48CC" w:rsidRPr="00AC500E" w:rsidRDefault="00CB48CC" w:rsidP="00CB48CC">
            <w:pPr>
              <w:pStyle w:val="BodyText1"/>
              <w:spacing w:line="240" w:lineRule="auto"/>
              <w:ind w:left="720" w:hanging="360"/>
              <w:rPr>
                <w:rFonts w:ascii="Times New Roman" w:hAnsi="Times New Roman"/>
                <w:bCs/>
              </w:rPr>
            </w:pPr>
            <w:r w:rsidRPr="00AC500E">
              <w:rPr>
                <w:rFonts w:ascii="Times New Roman" w:hAnsi="Times New Roman"/>
                <w:bCs/>
              </w:rPr>
              <w:t>-</w:t>
            </w:r>
            <w:r w:rsidRPr="00AC500E">
              <w:rPr>
                <w:rFonts w:ascii="Times New Roman" w:hAnsi="Times New Roman"/>
                <w:bCs/>
              </w:rPr>
              <w:tab/>
              <w:t xml:space="preserve">Articles 36 to 47 </w:t>
            </w:r>
            <w:del w:id="1468" w:author="Author">
              <w:r w:rsidR="009264ED">
                <w:rPr>
                  <w:rFonts w:ascii="Times New Roman" w:hAnsi="Times New Roman"/>
                  <w:bCs/>
                </w:rPr>
                <w:delText xml:space="preserve">of the </w:delText>
              </w:r>
            </w:del>
            <w:r w:rsidR="00684733">
              <w:rPr>
                <w:rFonts w:ascii="Times New Roman" w:hAnsi="Times New Roman"/>
                <w:bCs/>
              </w:rPr>
              <w:t>CRR</w:t>
            </w:r>
            <w:r w:rsidRPr="00AC500E">
              <w:rPr>
                <w:rFonts w:ascii="Times New Roman" w:hAnsi="Times New Roman"/>
                <w:bCs/>
              </w:rPr>
              <w:t xml:space="preserve">, or </w:t>
            </w:r>
          </w:p>
          <w:p w14:paraId="66CB0299" w14:textId="1EB4F295" w:rsidR="00CB48CC" w:rsidRDefault="00CB48CC" w:rsidP="00CB48CC">
            <w:pPr>
              <w:pStyle w:val="BodyText1"/>
              <w:spacing w:line="240" w:lineRule="auto"/>
              <w:ind w:left="720" w:hanging="360"/>
              <w:rPr>
                <w:rFonts w:ascii="Times New Roman" w:hAnsi="Times New Roman"/>
                <w:bCs/>
              </w:rPr>
            </w:pPr>
            <w:r w:rsidRPr="00AC500E">
              <w:rPr>
                <w:rFonts w:ascii="Times New Roman" w:hAnsi="Times New Roman"/>
                <w:bCs/>
              </w:rPr>
              <w:t>-</w:t>
            </w:r>
            <w:r w:rsidRPr="00AC500E">
              <w:rPr>
                <w:rFonts w:ascii="Times New Roman" w:hAnsi="Times New Roman"/>
                <w:bCs/>
              </w:rPr>
              <w:tab/>
              <w:t xml:space="preserve">Articles 56 to 60 </w:t>
            </w:r>
            <w:del w:id="1469" w:author="Author">
              <w:r w:rsidR="009264ED">
                <w:rPr>
                  <w:rFonts w:ascii="Times New Roman" w:hAnsi="Times New Roman"/>
                  <w:bCs/>
                </w:rPr>
                <w:delText>of the CRR</w:delText>
              </w:r>
              <w:r w:rsidR="00316050">
                <w:rPr>
                  <w:rFonts w:ascii="Times New Roman" w:hAnsi="Times New Roman"/>
                  <w:bCs/>
                </w:rPr>
                <w:delText>'</w:delText>
              </w:r>
            </w:del>
            <w:ins w:id="1470" w:author="Author">
              <w:r w:rsidR="00684733">
                <w:rPr>
                  <w:rFonts w:ascii="Times New Roman" w:hAnsi="Times New Roman"/>
                  <w:bCs/>
                </w:rPr>
                <w:t>CRR</w:t>
              </w:r>
            </w:ins>
          </w:p>
          <w:p w14:paraId="152F8BFD" w14:textId="77777777" w:rsidR="00CB48CC" w:rsidRPr="00AC500E" w:rsidRDefault="00CB48CC" w:rsidP="00CB48CC">
            <w:pPr>
              <w:pStyle w:val="BodyText1"/>
              <w:spacing w:line="240" w:lineRule="auto"/>
              <w:rPr>
                <w:rFonts w:ascii="Times New Roman" w:hAnsi="Times New Roman"/>
                <w:bCs/>
              </w:rPr>
            </w:pPr>
            <w:r w:rsidRPr="00AC500E">
              <w:rPr>
                <w:rFonts w:ascii="Times New Roman" w:hAnsi="Times New Roman"/>
                <w:bCs/>
              </w:rPr>
              <w:t>as applicable.</w:t>
            </w:r>
          </w:p>
          <w:p w14:paraId="5C1A2BAB" w14:textId="77777777" w:rsidR="00CB48CC" w:rsidRPr="00AC500E" w:rsidRDefault="00CB48CC" w:rsidP="00CB48CC">
            <w:pPr>
              <w:pStyle w:val="BodyText1"/>
              <w:spacing w:line="240" w:lineRule="auto"/>
              <w:rPr>
                <w:rFonts w:ascii="Times New Roman" w:hAnsi="Times New Roman"/>
                <w:bCs/>
              </w:rPr>
            </w:pPr>
          </w:p>
          <w:p w14:paraId="730A3940" w14:textId="3919F5B6" w:rsidR="00D9327B" w:rsidRPr="00AC500E" w:rsidRDefault="00CB48CC" w:rsidP="00CB48CC">
            <w:pPr>
              <w:pStyle w:val="BodyText1"/>
              <w:spacing w:line="240" w:lineRule="auto"/>
              <w:rPr>
                <w:rFonts w:ascii="Times New Roman" w:hAnsi="Times New Roman"/>
                <w:bCs/>
              </w:rPr>
            </w:pPr>
            <w:r w:rsidRPr="00AC500E">
              <w:rPr>
                <w:rFonts w:ascii="Times New Roman" w:hAnsi="Times New Roman"/>
                <w:bCs/>
              </w:rPr>
              <w:t xml:space="preserve">Institutions shall take into account exemptions, alternatives and waivers to such deductions laid down in Articles 48, 49 and 79 </w:t>
            </w:r>
            <w:del w:id="1471" w:author="Author">
              <w:r w:rsidR="009264ED">
                <w:rPr>
                  <w:rFonts w:ascii="Times New Roman" w:hAnsi="Times New Roman"/>
                  <w:bCs/>
                </w:rPr>
                <w:delText xml:space="preserve">of the </w:delText>
              </w:r>
            </w:del>
            <w:r w:rsidR="00684733">
              <w:rPr>
                <w:rFonts w:ascii="Times New Roman" w:hAnsi="Times New Roman"/>
                <w:bCs/>
              </w:rPr>
              <w:t>CRR</w:t>
            </w:r>
            <w:r w:rsidRPr="00AC500E">
              <w:rPr>
                <w:rFonts w:ascii="Times New Roman" w:hAnsi="Times New Roman"/>
                <w:bCs/>
              </w:rPr>
              <w:t>, in addition to taking into account the derogations laid down in Chapter 1</w:t>
            </w:r>
            <w:ins w:id="1472" w:author="Author">
              <w:r w:rsidR="00ED7455">
                <w:rPr>
                  <w:rFonts w:ascii="Times New Roman" w:hAnsi="Times New Roman"/>
                  <w:bCs/>
                </w:rPr>
                <w:t>,</w:t>
              </w:r>
              <w:r w:rsidR="00D45B27">
                <w:rPr>
                  <w:rFonts w:ascii="Times New Roman" w:hAnsi="Times New Roman"/>
                  <w:bCs/>
                </w:rPr>
                <w:t xml:space="preserve"> </w:t>
              </w:r>
              <w:r w:rsidRPr="00AC500E">
                <w:rPr>
                  <w:rFonts w:ascii="Times New Roman" w:hAnsi="Times New Roman"/>
                  <w:bCs/>
                </w:rPr>
                <w:t>2</w:t>
              </w:r>
            </w:ins>
            <w:r w:rsidR="00ED7455">
              <w:rPr>
                <w:rFonts w:ascii="Times New Roman" w:hAnsi="Times New Roman"/>
                <w:bCs/>
              </w:rPr>
              <w:t xml:space="preserve"> and </w:t>
            </w:r>
            <w:del w:id="1473" w:author="Author">
              <w:r w:rsidR="009264ED" w:rsidRPr="00FE002E">
                <w:rPr>
                  <w:rFonts w:ascii="Times New Roman" w:hAnsi="Times New Roman"/>
                  <w:bCs/>
                </w:rPr>
                <w:delText>2</w:delText>
              </w:r>
            </w:del>
            <w:ins w:id="1474" w:author="Author">
              <w:r w:rsidR="00ED7455">
                <w:rPr>
                  <w:rFonts w:ascii="Times New Roman" w:hAnsi="Times New Roman"/>
                  <w:bCs/>
                </w:rPr>
                <w:t>4</w:t>
              </w:r>
            </w:ins>
            <w:r w:rsidR="00ED7455" w:rsidRPr="00AC500E">
              <w:rPr>
                <w:rFonts w:ascii="Times New Roman" w:hAnsi="Times New Roman"/>
                <w:bCs/>
              </w:rPr>
              <w:t xml:space="preserve"> </w:t>
            </w:r>
            <w:r w:rsidRPr="00AC500E">
              <w:rPr>
                <w:rFonts w:ascii="Times New Roman" w:hAnsi="Times New Roman"/>
                <w:bCs/>
              </w:rPr>
              <w:t xml:space="preserve">of Title I of Part Ten </w:t>
            </w:r>
            <w:del w:id="1475" w:author="Author">
              <w:r w:rsidR="009264ED" w:rsidRPr="00FE002E">
                <w:rPr>
                  <w:rFonts w:ascii="Times New Roman" w:hAnsi="Times New Roman"/>
                  <w:bCs/>
                </w:rPr>
                <w:delText xml:space="preserve">of the </w:delText>
              </w:r>
            </w:del>
            <w:r w:rsidR="00684733">
              <w:rPr>
                <w:rFonts w:ascii="Times New Roman" w:hAnsi="Times New Roman"/>
                <w:bCs/>
              </w:rPr>
              <w:t>CRR</w:t>
            </w:r>
            <w:r w:rsidRPr="00AC500E">
              <w:rPr>
                <w:rFonts w:ascii="Times New Roman" w:hAnsi="Times New Roman"/>
                <w:bCs/>
              </w:rPr>
              <w:t xml:space="preserve">. To avoid double counting, institutions shall not report adjustments already applied pursuant to Article 111 </w:t>
            </w:r>
            <w:del w:id="1476" w:author="Author">
              <w:r w:rsidR="009264ED" w:rsidRPr="00FE002E">
                <w:rPr>
                  <w:rFonts w:ascii="Times New Roman" w:hAnsi="Times New Roman"/>
                  <w:bCs/>
                </w:rPr>
                <w:delText xml:space="preserve">of the </w:delText>
              </w:r>
            </w:del>
            <w:r w:rsidR="00684733">
              <w:rPr>
                <w:rFonts w:ascii="Times New Roman" w:hAnsi="Times New Roman"/>
                <w:bCs/>
              </w:rPr>
              <w:t>CRR</w:t>
            </w:r>
            <w:r w:rsidRPr="00AC500E">
              <w:rPr>
                <w:rFonts w:ascii="Times New Roman" w:hAnsi="Times New Roman"/>
                <w:bCs/>
              </w:rPr>
              <w:t xml:space="preserve"> when calculating the exposure value in {</w:t>
            </w:r>
            <w:del w:id="1477" w:author="Author">
              <w:r w:rsidR="002573FC">
                <w:rPr>
                  <w:rFonts w:ascii="Times New Roman" w:hAnsi="Times New Roman"/>
                  <w:bCs/>
                </w:rPr>
                <w:delText>010;010</w:delText>
              </w:r>
            </w:del>
            <w:ins w:id="1478" w:author="Author">
              <w:r w:rsidRPr="00AC500E">
                <w:rPr>
                  <w:rFonts w:ascii="Times New Roman" w:hAnsi="Times New Roman"/>
                  <w:bCs/>
                </w:rPr>
                <w:t>0</w:t>
              </w:r>
              <w:r w:rsidR="00FB2738">
                <w:rPr>
                  <w:rFonts w:ascii="Times New Roman" w:hAnsi="Times New Roman"/>
                  <w:bCs/>
                </w:rPr>
                <w:t>0</w:t>
              </w:r>
              <w:r w:rsidRPr="00AC500E">
                <w:rPr>
                  <w:rFonts w:ascii="Times New Roman" w:hAnsi="Times New Roman"/>
                  <w:bCs/>
                </w:rPr>
                <w:t>10;0</w:t>
              </w:r>
              <w:r w:rsidR="00FB2738">
                <w:rPr>
                  <w:rFonts w:ascii="Times New Roman" w:hAnsi="Times New Roman"/>
                  <w:bCs/>
                </w:rPr>
                <w:t>0</w:t>
              </w:r>
              <w:r w:rsidRPr="00AC500E">
                <w:rPr>
                  <w:rFonts w:ascii="Times New Roman" w:hAnsi="Times New Roman"/>
                  <w:bCs/>
                </w:rPr>
                <w:t>10</w:t>
              </w:r>
            </w:ins>
            <w:r w:rsidRPr="00AC500E">
              <w:rPr>
                <w:rFonts w:ascii="Times New Roman" w:hAnsi="Times New Roman"/>
                <w:bCs/>
              </w:rPr>
              <w:t>} to {</w:t>
            </w:r>
            <w:del w:id="1479" w:author="Author">
              <w:r w:rsidR="002573FC">
                <w:rPr>
                  <w:rFonts w:ascii="Times New Roman" w:hAnsi="Times New Roman"/>
                  <w:bCs/>
                </w:rPr>
                <w:delText>260;010}</w:delText>
              </w:r>
              <w:r w:rsidR="009264ED">
                <w:rPr>
                  <w:rFonts w:ascii="Times New Roman" w:hAnsi="Times New Roman"/>
                  <w:bCs/>
                </w:rPr>
                <w:delText>,</w:delText>
              </w:r>
            </w:del>
            <w:ins w:id="1480" w:author="Author">
              <w:r w:rsidR="00FB2738">
                <w:rPr>
                  <w:rFonts w:ascii="Times New Roman" w:hAnsi="Times New Roman"/>
                  <w:bCs/>
                </w:rPr>
                <w:t>0</w:t>
              </w:r>
              <w:r w:rsidRPr="00AC500E">
                <w:rPr>
                  <w:rFonts w:ascii="Times New Roman" w:hAnsi="Times New Roman"/>
                  <w:bCs/>
                </w:rPr>
                <w:t>26</w:t>
              </w:r>
              <w:r w:rsidR="000C5068">
                <w:rPr>
                  <w:rFonts w:ascii="Times New Roman" w:hAnsi="Times New Roman"/>
                  <w:bCs/>
                </w:rPr>
                <w:t>7</w:t>
              </w:r>
              <w:r w:rsidRPr="00AC500E">
                <w:rPr>
                  <w:rFonts w:ascii="Times New Roman" w:hAnsi="Times New Roman"/>
                  <w:bCs/>
                </w:rPr>
                <w:t>;0</w:t>
              </w:r>
              <w:r w:rsidR="00FB2738">
                <w:rPr>
                  <w:rFonts w:ascii="Times New Roman" w:hAnsi="Times New Roman"/>
                  <w:bCs/>
                </w:rPr>
                <w:t>0</w:t>
              </w:r>
              <w:r w:rsidRPr="00AC500E">
                <w:rPr>
                  <w:rFonts w:ascii="Times New Roman" w:hAnsi="Times New Roman"/>
                  <w:bCs/>
                </w:rPr>
                <w:t>10}</w:t>
              </w:r>
            </w:ins>
            <w:r>
              <w:rPr>
                <w:rFonts w:ascii="Times New Roman" w:hAnsi="Times New Roman"/>
                <w:bCs/>
              </w:rPr>
              <w:t xml:space="preserve"> </w:t>
            </w:r>
            <w:r w:rsidRPr="00AC500E">
              <w:rPr>
                <w:rFonts w:ascii="Times New Roman" w:hAnsi="Times New Roman"/>
                <w:bCs/>
              </w:rPr>
              <w:t>nor shall they report any adjustment that does not deduct the value of a specific asset.</w:t>
            </w:r>
          </w:p>
          <w:p w14:paraId="6A434F4C" w14:textId="77777777" w:rsidR="00CB48CC" w:rsidRPr="00AC500E" w:rsidRDefault="00CB48CC" w:rsidP="00CB48CC">
            <w:pPr>
              <w:pStyle w:val="BodyText1"/>
              <w:spacing w:line="240" w:lineRule="auto"/>
              <w:rPr>
                <w:rFonts w:ascii="Times New Roman" w:hAnsi="Times New Roman"/>
                <w:bCs/>
              </w:rPr>
            </w:pPr>
          </w:p>
          <w:p w14:paraId="33460AF9" w14:textId="77777777" w:rsidR="00CB48CC" w:rsidRDefault="00CB48CC" w:rsidP="00CB48CC">
            <w:pPr>
              <w:pStyle w:val="BodyText1"/>
              <w:spacing w:line="240" w:lineRule="auto"/>
              <w:rPr>
                <w:rFonts w:ascii="Times New Roman" w:hAnsi="Times New Roman"/>
                <w:bCs/>
              </w:rPr>
            </w:pPr>
            <w:r w:rsidRPr="00AC500E">
              <w:rPr>
                <w:rFonts w:ascii="Times New Roman" w:hAnsi="Times New Roman"/>
                <w:bCs/>
              </w:rPr>
              <w:t>As these amounts are already deducted from the capital measure, they reduce the leverage ratio exposure and shall be reported as a negative figure.</w:t>
            </w:r>
          </w:p>
          <w:p w14:paraId="211FCFAC" w14:textId="77777777" w:rsidR="00D9327B" w:rsidRDefault="00D9327B" w:rsidP="00CB48CC">
            <w:pPr>
              <w:pStyle w:val="BodyText1"/>
              <w:spacing w:line="240" w:lineRule="auto"/>
              <w:rPr>
                <w:ins w:id="1481" w:author="Author"/>
                <w:rFonts w:ascii="Times New Roman" w:hAnsi="Times New Roman"/>
                <w:bCs/>
              </w:rPr>
            </w:pPr>
          </w:p>
          <w:p w14:paraId="5C6EAB76" w14:textId="06C8CC42" w:rsidR="00D9327B" w:rsidRPr="00AC500E" w:rsidRDefault="00D9327B" w:rsidP="00D9327B">
            <w:pPr>
              <w:pStyle w:val="BodyText1"/>
              <w:spacing w:line="240" w:lineRule="auto"/>
              <w:rPr>
                <w:ins w:id="1482" w:author="Author"/>
                <w:rFonts w:ascii="Times New Roman" w:hAnsi="Times New Roman"/>
                <w:bCs/>
              </w:rPr>
            </w:pPr>
            <w:ins w:id="1483" w:author="Author">
              <w:r>
                <w:rPr>
                  <w:rFonts w:ascii="Times New Roman" w:hAnsi="Times New Roman"/>
                  <w:bCs/>
                </w:rPr>
                <w:t xml:space="preserve"> In addition,  institutions shall report in this row as a positive value the amounts to be added back to the leverage ratio exposure measure in accordance with Article 473a (7)</w:t>
              </w:r>
              <w:r w:rsidR="00526EBD">
                <w:rPr>
                  <w:rFonts w:ascii="Times New Roman" w:hAnsi="Times New Roman"/>
                  <w:bCs/>
                </w:rPr>
                <w:t xml:space="preserve"> </w:t>
              </w:r>
              <w:r w:rsidR="00684733">
                <w:rPr>
                  <w:rFonts w:ascii="Times New Roman" w:hAnsi="Times New Roman"/>
                  <w:bCs/>
                </w:rPr>
                <w:t>CRR</w:t>
              </w:r>
              <w:r>
                <w:rPr>
                  <w:rFonts w:ascii="Times New Roman" w:hAnsi="Times New Roman"/>
                  <w:bCs/>
                </w:rPr>
                <w:t>.</w:t>
              </w:r>
            </w:ins>
          </w:p>
          <w:p w14:paraId="5A75B235" w14:textId="77777777" w:rsidR="00CB48CC" w:rsidRPr="00AC500E" w:rsidRDefault="00CB48CC" w:rsidP="00CB48CC">
            <w:pPr>
              <w:pStyle w:val="BodyText1"/>
              <w:spacing w:line="240" w:lineRule="auto"/>
              <w:rPr>
                <w:rFonts w:ascii="Times New Roman" w:hAnsi="Times New Roman"/>
                <w:b/>
                <w:bCs/>
              </w:rPr>
            </w:pPr>
          </w:p>
        </w:tc>
      </w:tr>
      <w:tr w:rsidR="00CB48CC" w:rsidRPr="00FE002E" w14:paraId="2854FA96" w14:textId="77777777" w:rsidTr="00E1595A">
        <w:trPr>
          <w:trHeight w:val="304"/>
        </w:trPr>
        <w:tc>
          <w:tcPr>
            <w:tcW w:w="1531" w:type="dxa"/>
            <w:tcBorders>
              <w:bottom w:val="single" w:sz="4" w:space="0" w:color="auto"/>
            </w:tcBorders>
          </w:tcPr>
          <w:p w14:paraId="4375AA27" w14:textId="33F41831" w:rsidR="00CB48CC" w:rsidRPr="00FE002E" w:rsidRDefault="00CB48CC" w:rsidP="00CB48CC">
            <w:pPr>
              <w:pStyle w:val="BodyText1"/>
              <w:rPr>
                <w:rFonts w:ascii="Times New Roman" w:hAnsi="Times New Roman"/>
                <w:bCs/>
              </w:rPr>
            </w:pPr>
            <w:r w:rsidRPr="00FE002E">
              <w:rPr>
                <w:rFonts w:ascii="Times New Roman" w:hAnsi="Times New Roman"/>
                <w:bCs/>
              </w:rPr>
              <w:t>{</w:t>
            </w:r>
            <w:del w:id="1484" w:author="Author">
              <w:r w:rsidR="009264ED">
                <w:rPr>
                  <w:rFonts w:ascii="Times New Roman" w:hAnsi="Times New Roman"/>
                  <w:bCs/>
                </w:rPr>
                <w:delText>29</w:delText>
              </w:r>
              <w:r w:rsidR="009264ED" w:rsidRPr="00FE002E">
                <w:rPr>
                  <w:rFonts w:ascii="Times New Roman" w:hAnsi="Times New Roman"/>
                  <w:bCs/>
                </w:rPr>
                <w:delText>0</w:delText>
              </w:r>
              <w:r w:rsidR="00F71081">
                <w:rPr>
                  <w:rFonts w:ascii="Times New Roman" w:hAnsi="Times New Roman"/>
                  <w:bCs/>
                </w:rPr>
                <w:delText>;010</w:delText>
              </w:r>
            </w:del>
            <w:ins w:id="1485" w:author="Author">
              <w:r w:rsidR="009573B2">
                <w:rPr>
                  <w:rFonts w:ascii="Times New Roman" w:hAnsi="Times New Roman"/>
                  <w:bCs/>
                </w:rPr>
                <w:t>0</w:t>
              </w:r>
              <w:r>
                <w:rPr>
                  <w:rFonts w:ascii="Times New Roman" w:hAnsi="Times New Roman"/>
                  <w:bCs/>
                </w:rPr>
                <w:t>29</w:t>
              </w:r>
              <w:r w:rsidRPr="00FE002E">
                <w:rPr>
                  <w:rFonts w:ascii="Times New Roman" w:hAnsi="Times New Roman"/>
                  <w:bCs/>
                </w:rPr>
                <w:t>0</w:t>
              </w:r>
              <w:r>
                <w:rPr>
                  <w:rFonts w:ascii="Times New Roman" w:hAnsi="Times New Roman"/>
                  <w:bCs/>
                </w:rPr>
                <w:t>;</w:t>
              </w:r>
              <w:r w:rsidR="009573B2">
                <w:rPr>
                  <w:rFonts w:ascii="Times New Roman" w:hAnsi="Times New Roman"/>
                  <w:bCs/>
                </w:rPr>
                <w:t>0</w:t>
              </w:r>
              <w:r>
                <w:rPr>
                  <w:rFonts w:ascii="Times New Roman" w:hAnsi="Times New Roman"/>
                  <w:bCs/>
                </w:rPr>
                <w:t>010</w:t>
              </w:r>
            </w:ins>
            <w:r>
              <w:rPr>
                <w:rFonts w:ascii="Times New Roman" w:hAnsi="Times New Roman"/>
                <w:bCs/>
              </w:rPr>
              <w:t>}</w:t>
            </w:r>
          </w:p>
          <w:p w14:paraId="140D82B2" w14:textId="77777777" w:rsidR="00CB48CC" w:rsidRPr="00FE002E" w:rsidRDefault="00CB48CC" w:rsidP="00CB48CC">
            <w:pPr>
              <w:pStyle w:val="BodyText1"/>
              <w:rPr>
                <w:rFonts w:ascii="Times New Roman" w:hAnsi="Times New Roman"/>
                <w:bCs/>
              </w:rPr>
            </w:pPr>
          </w:p>
        </w:tc>
        <w:tc>
          <w:tcPr>
            <w:tcW w:w="7590" w:type="dxa"/>
            <w:gridSpan w:val="3"/>
            <w:tcBorders>
              <w:bottom w:val="single" w:sz="4" w:space="0" w:color="auto"/>
            </w:tcBorders>
          </w:tcPr>
          <w:p w14:paraId="655BA90C" w14:textId="6C419506" w:rsidR="00CB48CC" w:rsidRDefault="00CB48CC" w:rsidP="00CB48CC">
            <w:pPr>
              <w:pStyle w:val="BodyText1"/>
              <w:spacing w:line="240" w:lineRule="auto"/>
              <w:rPr>
                <w:rFonts w:ascii="Times New Roman" w:hAnsi="Times New Roman"/>
                <w:b/>
                <w:bCs/>
              </w:rPr>
            </w:pPr>
            <w:r w:rsidRPr="009264ED">
              <w:rPr>
                <w:rFonts w:ascii="Times New Roman" w:hAnsi="Times New Roman"/>
                <w:b/>
                <w:bCs/>
              </w:rPr>
              <w:t xml:space="preserve">Total Leverage Ratio exposure </w:t>
            </w:r>
            <w:ins w:id="1486" w:author="Author">
              <w:r w:rsidR="002706B3">
                <w:rPr>
                  <w:rFonts w:ascii="Times New Roman" w:hAnsi="Times New Roman"/>
                  <w:b/>
                  <w:bCs/>
                </w:rPr>
                <w:t>measure</w:t>
              </w:r>
            </w:ins>
            <w:r w:rsidRPr="009264ED">
              <w:rPr>
                <w:rFonts w:ascii="Times New Roman" w:hAnsi="Times New Roman"/>
                <w:b/>
                <w:bCs/>
              </w:rPr>
              <w:t>- using a fully phased-in definition of Tier 1</w:t>
            </w:r>
            <w:r>
              <w:rPr>
                <w:rFonts w:ascii="Times New Roman" w:hAnsi="Times New Roman"/>
                <w:b/>
                <w:bCs/>
              </w:rPr>
              <w:t xml:space="preserve"> capital</w:t>
            </w:r>
          </w:p>
          <w:p w14:paraId="08712F05" w14:textId="77777777" w:rsidR="00CB48CC" w:rsidRDefault="00CB48CC" w:rsidP="00CB48CC">
            <w:pPr>
              <w:pStyle w:val="BodyText1"/>
              <w:spacing w:line="240" w:lineRule="auto"/>
              <w:rPr>
                <w:rFonts w:ascii="Times New Roman" w:hAnsi="Times New Roman"/>
                <w:bCs/>
              </w:rPr>
            </w:pPr>
          </w:p>
          <w:p w14:paraId="79257761" w14:textId="3650D7CF" w:rsidR="00CB48CC" w:rsidRDefault="00CB48CC" w:rsidP="00CB48CC">
            <w:pPr>
              <w:pStyle w:val="BodyText1"/>
              <w:spacing w:line="240" w:lineRule="auto"/>
              <w:rPr>
                <w:rFonts w:ascii="Times New Roman" w:hAnsi="Times New Roman"/>
                <w:bCs/>
              </w:rPr>
            </w:pPr>
            <w:r>
              <w:rPr>
                <w:rFonts w:ascii="Times New Roman" w:hAnsi="Times New Roman"/>
                <w:bCs/>
              </w:rPr>
              <w:t xml:space="preserve">Institutions shall report the </w:t>
            </w:r>
            <w:del w:id="1487" w:author="Author">
              <w:r w:rsidR="009264ED">
                <w:rPr>
                  <w:rFonts w:ascii="Times New Roman" w:hAnsi="Times New Roman"/>
                  <w:bCs/>
                </w:rPr>
                <w:delText>following amount:</w:delText>
              </w:r>
            </w:del>
            <w:ins w:id="1488" w:author="Author">
              <w:r w:rsidR="00A334A3" w:rsidRPr="00E77839">
                <w:rPr>
                  <w:rFonts w:ascii="Times New Roman" w:hAnsi="Times New Roman"/>
                  <w:bCs/>
                </w:rPr>
                <w:t xml:space="preserve"> sum of all rows from 0</w:t>
              </w:r>
              <w:r w:rsidR="00FB2738">
                <w:rPr>
                  <w:rFonts w:ascii="Times New Roman" w:hAnsi="Times New Roman"/>
                  <w:bCs/>
                </w:rPr>
                <w:t>0</w:t>
              </w:r>
              <w:r w:rsidR="00A334A3" w:rsidRPr="00E77839">
                <w:rPr>
                  <w:rFonts w:ascii="Times New Roman" w:hAnsi="Times New Roman"/>
                  <w:bCs/>
                </w:rPr>
                <w:t>10 to</w:t>
              </w:r>
              <w:r w:rsidR="00321D7D" w:rsidRPr="00E77839">
                <w:rPr>
                  <w:rFonts w:ascii="Times New Roman" w:hAnsi="Times New Roman"/>
                  <w:bCs/>
                </w:rPr>
                <w:t xml:space="preserve"> </w:t>
              </w:r>
              <w:r w:rsidR="00FB2738">
                <w:rPr>
                  <w:rFonts w:ascii="Times New Roman" w:hAnsi="Times New Roman"/>
                  <w:bCs/>
                </w:rPr>
                <w:t>0</w:t>
              </w:r>
              <w:r w:rsidR="00321D7D" w:rsidRPr="00E77839">
                <w:rPr>
                  <w:rFonts w:ascii="Times New Roman" w:hAnsi="Times New Roman"/>
                  <w:bCs/>
                </w:rPr>
                <w:t>2</w:t>
              </w:r>
              <w:r w:rsidR="00417210">
                <w:rPr>
                  <w:rFonts w:ascii="Times New Roman" w:hAnsi="Times New Roman"/>
                  <w:bCs/>
                </w:rPr>
                <w:t>6</w:t>
              </w:r>
              <w:r w:rsidR="000C5068">
                <w:rPr>
                  <w:rFonts w:ascii="Times New Roman" w:hAnsi="Times New Roman"/>
                  <w:bCs/>
                </w:rPr>
                <w:t>7</w:t>
              </w:r>
              <w:r w:rsidR="00A334A3" w:rsidRPr="00E77839">
                <w:rPr>
                  <w:rFonts w:ascii="Times New Roman" w:hAnsi="Times New Roman"/>
                  <w:bCs/>
                </w:rPr>
                <w:t xml:space="preserve"> </w:t>
              </w:r>
              <w:r w:rsidR="00321D7D" w:rsidRPr="00E77839">
                <w:rPr>
                  <w:rFonts w:ascii="Times New Roman" w:hAnsi="Times New Roman"/>
                  <w:bCs/>
                </w:rPr>
                <w:t>and</w:t>
              </w:r>
              <w:r w:rsidR="00A334A3" w:rsidRPr="00E77839">
                <w:rPr>
                  <w:rFonts w:ascii="Times New Roman" w:hAnsi="Times New Roman"/>
                  <w:bCs/>
                </w:rPr>
                <w:t xml:space="preserve"> row </w:t>
              </w:r>
              <w:r w:rsidR="00FB2738">
                <w:rPr>
                  <w:rFonts w:ascii="Times New Roman" w:hAnsi="Times New Roman"/>
                  <w:bCs/>
                </w:rPr>
                <w:t>0</w:t>
              </w:r>
              <w:r w:rsidR="00A334A3" w:rsidRPr="00E77839">
                <w:rPr>
                  <w:rFonts w:ascii="Times New Roman" w:hAnsi="Times New Roman"/>
                  <w:bCs/>
                </w:rPr>
                <w:t>270.</w:t>
              </w:r>
              <w:r w:rsidR="00A334A3">
                <w:rPr>
                  <w:rFonts w:ascii="Times New Roman" w:hAnsi="Times New Roman"/>
                  <w:bCs/>
                </w:rPr>
                <w:t xml:space="preserve"> </w:t>
              </w:r>
            </w:ins>
          </w:p>
          <w:p w14:paraId="5673E907" w14:textId="77777777" w:rsidR="009264ED" w:rsidRDefault="009264ED" w:rsidP="009264ED">
            <w:pPr>
              <w:pStyle w:val="BodyText1"/>
              <w:spacing w:line="240" w:lineRule="auto"/>
              <w:rPr>
                <w:del w:id="1489" w:author="Author"/>
                <w:rFonts w:ascii="Times New Roman" w:hAnsi="Times New Roman"/>
                <w:bCs/>
              </w:rPr>
            </w:pPr>
          </w:p>
          <w:p w14:paraId="37BFA0AA" w14:textId="77777777" w:rsidR="009264ED" w:rsidRPr="006A32F5" w:rsidRDefault="009264ED" w:rsidP="009264ED">
            <w:pPr>
              <w:pStyle w:val="BodyText1"/>
              <w:spacing w:line="240" w:lineRule="auto"/>
              <w:rPr>
                <w:del w:id="1490" w:author="Author"/>
                <w:rFonts w:ascii="Times New Roman" w:hAnsi="Times New Roman"/>
                <w:bCs/>
              </w:rPr>
            </w:pPr>
            <w:del w:id="1491" w:author="Author">
              <w:r w:rsidRPr="006A32F5">
                <w:rPr>
                  <w:rFonts w:ascii="Times New Roman" w:hAnsi="Times New Roman"/>
                  <w:bCs/>
                </w:rPr>
                <w:delText>{LRCalc;010</w:delText>
              </w:r>
              <w:r w:rsidR="00F71081">
                <w:rPr>
                  <w:rFonts w:ascii="Times New Roman" w:hAnsi="Times New Roman"/>
                  <w:bCs/>
                </w:rPr>
                <w:delText>;010}</w:delText>
              </w:r>
              <w:r w:rsidRPr="006A32F5">
                <w:rPr>
                  <w:rFonts w:ascii="Times New Roman" w:hAnsi="Times New Roman"/>
                  <w:bCs/>
                </w:rPr>
                <w:delText xml:space="preserve"> + {LRCalc;020</w:delText>
              </w:r>
              <w:r w:rsidR="00F71081">
                <w:rPr>
                  <w:rFonts w:ascii="Times New Roman" w:hAnsi="Times New Roman"/>
                  <w:bCs/>
                </w:rPr>
                <w:delText>;010}</w:delText>
              </w:r>
              <w:r w:rsidRPr="006A32F5">
                <w:rPr>
                  <w:rFonts w:ascii="Times New Roman" w:hAnsi="Times New Roman"/>
                  <w:bCs/>
                </w:rPr>
                <w:delText xml:space="preserve"> + {LRCalc;030</w:delText>
              </w:r>
              <w:r w:rsidR="00F71081">
                <w:rPr>
                  <w:rFonts w:ascii="Times New Roman" w:hAnsi="Times New Roman"/>
                  <w:bCs/>
                </w:rPr>
                <w:delText>;010}</w:delText>
              </w:r>
              <w:r w:rsidRPr="006A32F5">
                <w:rPr>
                  <w:rFonts w:ascii="Times New Roman" w:hAnsi="Times New Roman"/>
                  <w:bCs/>
                </w:rPr>
                <w:delText xml:space="preserve"> + {LRCalc;040</w:delText>
              </w:r>
              <w:r w:rsidR="00F71081">
                <w:rPr>
                  <w:rFonts w:ascii="Times New Roman" w:hAnsi="Times New Roman"/>
                  <w:bCs/>
                </w:rPr>
                <w:delText>;010}</w:delText>
              </w:r>
              <w:r w:rsidRPr="006A32F5">
                <w:rPr>
                  <w:rFonts w:ascii="Times New Roman" w:hAnsi="Times New Roman"/>
                  <w:bCs/>
                </w:rPr>
                <w:delText xml:space="preserve"> + {LRCalc;050</w:delText>
              </w:r>
              <w:r w:rsidR="00F71081">
                <w:rPr>
                  <w:rFonts w:ascii="Times New Roman" w:hAnsi="Times New Roman"/>
                  <w:bCs/>
                </w:rPr>
                <w:delText>;010}</w:delText>
              </w:r>
              <w:r w:rsidRPr="006A32F5">
                <w:rPr>
                  <w:rFonts w:ascii="Times New Roman" w:hAnsi="Times New Roman"/>
                  <w:bCs/>
                </w:rPr>
                <w:delText xml:space="preserve"> + {LRCalc;060</w:delText>
              </w:r>
              <w:r w:rsidR="00F71081">
                <w:rPr>
                  <w:rFonts w:ascii="Times New Roman" w:hAnsi="Times New Roman"/>
                  <w:bCs/>
                </w:rPr>
                <w:delText>;010}</w:delText>
              </w:r>
              <w:r w:rsidRPr="006A32F5">
                <w:rPr>
                  <w:rFonts w:ascii="Times New Roman" w:hAnsi="Times New Roman"/>
                  <w:bCs/>
                </w:rPr>
                <w:delText xml:space="preserve"> + {LRCalc;070</w:delText>
              </w:r>
              <w:r w:rsidR="00F71081">
                <w:rPr>
                  <w:rFonts w:ascii="Times New Roman" w:hAnsi="Times New Roman"/>
                  <w:bCs/>
                </w:rPr>
                <w:delText>;010}</w:delText>
              </w:r>
              <w:r w:rsidRPr="006A32F5">
                <w:rPr>
                  <w:rFonts w:ascii="Times New Roman" w:hAnsi="Times New Roman"/>
                  <w:bCs/>
                </w:rPr>
                <w:delText xml:space="preserve"> + {LRCalc;080</w:delText>
              </w:r>
              <w:r w:rsidR="00F71081">
                <w:rPr>
                  <w:rFonts w:ascii="Times New Roman" w:hAnsi="Times New Roman"/>
                  <w:bCs/>
                </w:rPr>
                <w:delText>;010}</w:delText>
              </w:r>
              <w:r w:rsidRPr="006A32F5">
                <w:rPr>
                  <w:rFonts w:ascii="Times New Roman" w:hAnsi="Times New Roman"/>
                  <w:bCs/>
                </w:rPr>
                <w:delText xml:space="preserve"> + {LRCalc;090</w:delText>
              </w:r>
              <w:r w:rsidR="00F71081">
                <w:rPr>
                  <w:rFonts w:ascii="Times New Roman" w:hAnsi="Times New Roman"/>
                  <w:bCs/>
                </w:rPr>
                <w:delText>;010}</w:delText>
              </w:r>
              <w:r w:rsidRPr="006A32F5">
                <w:rPr>
                  <w:rFonts w:ascii="Times New Roman" w:hAnsi="Times New Roman"/>
                  <w:bCs/>
                </w:rPr>
                <w:delText xml:space="preserve"> + {LRCalc;100</w:delText>
              </w:r>
              <w:r w:rsidR="00F71081">
                <w:rPr>
                  <w:rFonts w:ascii="Times New Roman" w:hAnsi="Times New Roman"/>
                  <w:bCs/>
                </w:rPr>
                <w:delText>;010}</w:delText>
              </w:r>
              <w:r w:rsidR="00500508">
                <w:rPr>
                  <w:rFonts w:ascii="Times New Roman" w:hAnsi="Times New Roman"/>
                  <w:bCs/>
                </w:rPr>
                <w:delText xml:space="preserve"> </w:delText>
              </w:r>
              <w:r w:rsidRPr="006A32F5">
                <w:rPr>
                  <w:rFonts w:ascii="Times New Roman" w:hAnsi="Times New Roman"/>
                  <w:bCs/>
                </w:rPr>
                <w:delText>+ {LRCalc;110</w:delText>
              </w:r>
              <w:r w:rsidR="00F71081">
                <w:rPr>
                  <w:rFonts w:ascii="Times New Roman" w:hAnsi="Times New Roman"/>
                  <w:bCs/>
                </w:rPr>
                <w:delText>;010}</w:delText>
              </w:r>
              <w:r w:rsidRPr="006A32F5">
                <w:rPr>
                  <w:rFonts w:ascii="Times New Roman" w:hAnsi="Times New Roman"/>
                  <w:bCs/>
                </w:rPr>
                <w:delText xml:space="preserve"> + {LRCalc;120</w:delText>
              </w:r>
              <w:r w:rsidR="00F71081">
                <w:rPr>
                  <w:rFonts w:ascii="Times New Roman" w:hAnsi="Times New Roman"/>
                  <w:bCs/>
                </w:rPr>
                <w:delText>;010}</w:delText>
              </w:r>
              <w:r w:rsidR="00500508">
                <w:rPr>
                  <w:rFonts w:ascii="Times New Roman" w:hAnsi="Times New Roman"/>
                  <w:bCs/>
                </w:rPr>
                <w:delText xml:space="preserve"> </w:delText>
              </w:r>
              <w:r w:rsidRPr="006A32F5">
                <w:rPr>
                  <w:rFonts w:ascii="Times New Roman" w:hAnsi="Times New Roman"/>
                  <w:bCs/>
                </w:rPr>
                <w:delText>+ {LRCalc;130</w:delText>
              </w:r>
              <w:r w:rsidR="00F71081">
                <w:rPr>
                  <w:rFonts w:ascii="Times New Roman" w:hAnsi="Times New Roman"/>
                  <w:bCs/>
                </w:rPr>
                <w:delText>;010}</w:delText>
              </w:r>
              <w:r w:rsidRPr="006A32F5">
                <w:rPr>
                  <w:rFonts w:ascii="Times New Roman" w:hAnsi="Times New Roman"/>
                  <w:bCs/>
                </w:rPr>
                <w:delText xml:space="preserve"> + {LRCalc;140</w:delText>
              </w:r>
              <w:r w:rsidR="00F71081">
                <w:rPr>
                  <w:rFonts w:ascii="Times New Roman" w:hAnsi="Times New Roman"/>
                  <w:bCs/>
                </w:rPr>
                <w:delText>;010}</w:delText>
              </w:r>
              <w:r w:rsidRPr="006A32F5">
                <w:rPr>
                  <w:rFonts w:ascii="Times New Roman" w:hAnsi="Times New Roman"/>
                  <w:bCs/>
                </w:rPr>
                <w:delText xml:space="preserve"> + {LRCalc;150</w:delText>
              </w:r>
              <w:r w:rsidR="00F71081">
                <w:rPr>
                  <w:rFonts w:ascii="Times New Roman" w:hAnsi="Times New Roman"/>
                  <w:bCs/>
                </w:rPr>
                <w:delText>;010}</w:delText>
              </w:r>
              <w:r w:rsidRPr="006A32F5">
                <w:rPr>
                  <w:rFonts w:ascii="Times New Roman" w:hAnsi="Times New Roman"/>
                  <w:bCs/>
                </w:rPr>
                <w:delText xml:space="preserve"> + {LRCalc;160</w:delText>
              </w:r>
              <w:r w:rsidR="00F71081">
                <w:rPr>
                  <w:rFonts w:ascii="Times New Roman" w:hAnsi="Times New Roman"/>
                  <w:bCs/>
                </w:rPr>
                <w:delText>;010}</w:delText>
              </w:r>
              <w:r w:rsidRPr="006A32F5">
                <w:rPr>
                  <w:rFonts w:ascii="Times New Roman" w:hAnsi="Times New Roman"/>
                  <w:bCs/>
                </w:rPr>
                <w:delText xml:space="preserve"> + {LRCalc;170</w:delText>
              </w:r>
              <w:r w:rsidR="00F71081">
                <w:rPr>
                  <w:rFonts w:ascii="Times New Roman" w:hAnsi="Times New Roman"/>
                  <w:bCs/>
                </w:rPr>
                <w:delText>;010}</w:delText>
              </w:r>
              <w:r w:rsidRPr="006A32F5">
                <w:rPr>
                  <w:rFonts w:ascii="Times New Roman" w:hAnsi="Times New Roman"/>
                  <w:bCs/>
                </w:rPr>
                <w:delText xml:space="preserve"> + {LRCalc;180</w:delText>
              </w:r>
              <w:r w:rsidR="00F71081">
                <w:rPr>
                  <w:rFonts w:ascii="Times New Roman" w:hAnsi="Times New Roman"/>
                  <w:bCs/>
                </w:rPr>
                <w:delText>;010}</w:delText>
              </w:r>
              <w:r w:rsidRPr="006A32F5">
                <w:rPr>
                  <w:rFonts w:ascii="Times New Roman" w:hAnsi="Times New Roman"/>
                  <w:bCs/>
                </w:rPr>
                <w:delText xml:space="preserve"> + {LRCalc;190</w:delText>
              </w:r>
              <w:r w:rsidR="00F71081">
                <w:rPr>
                  <w:rFonts w:ascii="Times New Roman" w:hAnsi="Times New Roman"/>
                  <w:bCs/>
                </w:rPr>
                <w:delText>;010}</w:delText>
              </w:r>
              <w:r w:rsidRPr="006A32F5">
                <w:rPr>
                  <w:rFonts w:ascii="Times New Roman" w:hAnsi="Times New Roman"/>
                  <w:bCs/>
                </w:rPr>
                <w:delText xml:space="preserve"> + {LRCalc;200</w:delText>
              </w:r>
              <w:r w:rsidR="00F71081">
                <w:rPr>
                  <w:rFonts w:ascii="Times New Roman" w:hAnsi="Times New Roman"/>
                  <w:bCs/>
                </w:rPr>
                <w:delText>;010}</w:delText>
              </w:r>
              <w:r w:rsidRPr="006A32F5">
                <w:rPr>
                  <w:rFonts w:ascii="Times New Roman" w:hAnsi="Times New Roman"/>
                  <w:bCs/>
                </w:rPr>
                <w:delText xml:space="preserve"> + {LRCalc;210</w:delText>
              </w:r>
              <w:r w:rsidR="00F71081">
                <w:rPr>
                  <w:rFonts w:ascii="Times New Roman" w:hAnsi="Times New Roman"/>
                  <w:bCs/>
                </w:rPr>
                <w:delText>;010}</w:delText>
              </w:r>
              <w:r w:rsidRPr="006A32F5">
                <w:rPr>
                  <w:rFonts w:ascii="Times New Roman" w:hAnsi="Times New Roman"/>
                  <w:bCs/>
                </w:rPr>
                <w:delText xml:space="preserve"> + {LRCalc;220</w:delText>
              </w:r>
              <w:r w:rsidR="00F71081">
                <w:rPr>
                  <w:rFonts w:ascii="Times New Roman" w:hAnsi="Times New Roman"/>
                  <w:bCs/>
                </w:rPr>
                <w:delText>;010}</w:delText>
              </w:r>
              <w:r w:rsidRPr="006A32F5">
                <w:rPr>
                  <w:rFonts w:ascii="Times New Roman" w:hAnsi="Times New Roman"/>
                  <w:bCs/>
                </w:rPr>
                <w:delText xml:space="preserve"> + {LRCalc;230</w:delText>
              </w:r>
              <w:r w:rsidR="00F71081">
                <w:rPr>
                  <w:rFonts w:ascii="Times New Roman" w:hAnsi="Times New Roman"/>
                  <w:bCs/>
                </w:rPr>
                <w:delText>;010}</w:delText>
              </w:r>
              <w:r w:rsidRPr="006A32F5">
                <w:rPr>
                  <w:rFonts w:ascii="Times New Roman" w:hAnsi="Times New Roman"/>
                  <w:bCs/>
                </w:rPr>
                <w:delText xml:space="preserve"> + {LRCalc;240</w:delText>
              </w:r>
              <w:r w:rsidR="00F71081">
                <w:rPr>
                  <w:rFonts w:ascii="Times New Roman" w:hAnsi="Times New Roman"/>
                  <w:bCs/>
                </w:rPr>
                <w:delText>;010}</w:delText>
              </w:r>
              <w:r w:rsidRPr="006A32F5">
                <w:rPr>
                  <w:rFonts w:ascii="Times New Roman" w:hAnsi="Times New Roman"/>
                  <w:bCs/>
                </w:rPr>
                <w:delText xml:space="preserve"> + {LRCalc;250</w:delText>
              </w:r>
              <w:r w:rsidR="00F71081">
                <w:rPr>
                  <w:rFonts w:ascii="Times New Roman" w:hAnsi="Times New Roman"/>
                  <w:bCs/>
                </w:rPr>
                <w:delText>;010}</w:delText>
              </w:r>
              <w:r w:rsidRPr="006A32F5">
                <w:rPr>
                  <w:rFonts w:ascii="Times New Roman" w:hAnsi="Times New Roman"/>
                  <w:bCs/>
                </w:rPr>
                <w:delText xml:space="preserve"> + </w:delText>
              </w:r>
              <w:r w:rsidRPr="009264ED">
                <w:rPr>
                  <w:rFonts w:ascii="Times New Roman" w:hAnsi="Times New Roman"/>
                  <w:bCs/>
                </w:rPr>
                <w:delText>{LRCalc;260</w:delText>
              </w:r>
              <w:r w:rsidR="00F71081">
                <w:rPr>
                  <w:rFonts w:ascii="Times New Roman" w:hAnsi="Times New Roman"/>
                  <w:bCs/>
                </w:rPr>
                <w:delText>;010}</w:delText>
              </w:r>
              <w:r w:rsidRPr="009264ED">
                <w:rPr>
                  <w:rFonts w:ascii="Times New Roman" w:hAnsi="Times New Roman"/>
                  <w:bCs/>
                </w:rPr>
                <w:delText xml:space="preserve"> + {LRCalc;2</w:delText>
              </w:r>
              <w:r>
                <w:rPr>
                  <w:rFonts w:ascii="Times New Roman" w:hAnsi="Times New Roman"/>
                  <w:bCs/>
                </w:rPr>
                <w:delText>7</w:delText>
              </w:r>
              <w:r w:rsidRPr="009264ED">
                <w:rPr>
                  <w:rFonts w:ascii="Times New Roman" w:hAnsi="Times New Roman"/>
                  <w:bCs/>
                </w:rPr>
                <w:delText>0</w:delText>
              </w:r>
              <w:r w:rsidR="00F71081">
                <w:rPr>
                  <w:rFonts w:ascii="Times New Roman" w:hAnsi="Times New Roman"/>
                  <w:bCs/>
                </w:rPr>
                <w:delText>;010}</w:delText>
              </w:r>
              <w:r w:rsidR="00E052C6">
                <w:rPr>
                  <w:rFonts w:ascii="Times New Roman" w:hAnsi="Times New Roman"/>
                  <w:bCs/>
                </w:rPr>
                <w:delText>.</w:delText>
              </w:r>
            </w:del>
          </w:p>
          <w:p w14:paraId="18A90C99" w14:textId="77777777" w:rsidR="00CB48CC" w:rsidRDefault="00CB48CC" w:rsidP="00A334A3">
            <w:pPr>
              <w:pStyle w:val="BodyText1"/>
              <w:spacing w:line="240" w:lineRule="auto"/>
              <w:rPr>
                <w:rFonts w:ascii="Times New Roman" w:hAnsi="Times New Roman"/>
                <w:b/>
                <w:bCs/>
              </w:rPr>
            </w:pPr>
          </w:p>
        </w:tc>
      </w:tr>
      <w:tr w:rsidR="00CB48CC" w:rsidRPr="00FE002E" w14:paraId="16865D6C" w14:textId="77777777" w:rsidTr="00E1595A">
        <w:trPr>
          <w:trHeight w:val="304"/>
        </w:trPr>
        <w:tc>
          <w:tcPr>
            <w:tcW w:w="1531" w:type="dxa"/>
            <w:tcBorders>
              <w:bottom w:val="single" w:sz="4" w:space="0" w:color="auto"/>
            </w:tcBorders>
          </w:tcPr>
          <w:p w14:paraId="5F1E1E63" w14:textId="4D835B8B" w:rsidR="00CB48CC" w:rsidRPr="00FE002E" w:rsidRDefault="00CB48CC" w:rsidP="00CB48CC">
            <w:pPr>
              <w:pStyle w:val="BodyText1"/>
              <w:rPr>
                <w:rFonts w:ascii="Times New Roman" w:hAnsi="Times New Roman"/>
                <w:bCs/>
              </w:rPr>
            </w:pPr>
            <w:r w:rsidRPr="00FE002E">
              <w:rPr>
                <w:rFonts w:ascii="Times New Roman" w:hAnsi="Times New Roman"/>
                <w:bCs/>
              </w:rPr>
              <w:t>{</w:t>
            </w:r>
            <w:del w:id="1492" w:author="Author">
              <w:r w:rsidR="009264ED">
                <w:rPr>
                  <w:rFonts w:ascii="Times New Roman" w:hAnsi="Times New Roman"/>
                  <w:bCs/>
                </w:rPr>
                <w:delText>30</w:delText>
              </w:r>
              <w:r w:rsidR="009264ED" w:rsidRPr="00FE002E">
                <w:rPr>
                  <w:rFonts w:ascii="Times New Roman" w:hAnsi="Times New Roman"/>
                  <w:bCs/>
                </w:rPr>
                <w:delText>0</w:delText>
              </w:r>
              <w:r w:rsidR="00F71081">
                <w:rPr>
                  <w:rFonts w:ascii="Times New Roman" w:hAnsi="Times New Roman"/>
                  <w:bCs/>
                </w:rPr>
                <w:delText>;010</w:delText>
              </w:r>
            </w:del>
            <w:ins w:id="1493" w:author="Author">
              <w:r w:rsidR="009573B2">
                <w:rPr>
                  <w:rFonts w:ascii="Times New Roman" w:hAnsi="Times New Roman"/>
                  <w:bCs/>
                </w:rPr>
                <w:t>0</w:t>
              </w:r>
              <w:r>
                <w:rPr>
                  <w:rFonts w:ascii="Times New Roman" w:hAnsi="Times New Roman"/>
                  <w:bCs/>
                </w:rPr>
                <w:t>30</w:t>
              </w:r>
              <w:r w:rsidRPr="00FE002E">
                <w:rPr>
                  <w:rFonts w:ascii="Times New Roman" w:hAnsi="Times New Roman"/>
                  <w:bCs/>
                </w:rPr>
                <w:t>0</w:t>
              </w:r>
              <w:r>
                <w:rPr>
                  <w:rFonts w:ascii="Times New Roman" w:hAnsi="Times New Roman"/>
                  <w:bCs/>
                </w:rPr>
                <w:t>;</w:t>
              </w:r>
              <w:r w:rsidR="009573B2">
                <w:rPr>
                  <w:rFonts w:ascii="Times New Roman" w:hAnsi="Times New Roman"/>
                  <w:bCs/>
                </w:rPr>
                <w:t>0</w:t>
              </w:r>
              <w:r>
                <w:rPr>
                  <w:rFonts w:ascii="Times New Roman" w:hAnsi="Times New Roman"/>
                  <w:bCs/>
                </w:rPr>
                <w:t>010</w:t>
              </w:r>
            </w:ins>
            <w:r>
              <w:rPr>
                <w:rFonts w:ascii="Times New Roman" w:hAnsi="Times New Roman"/>
                <w:bCs/>
              </w:rPr>
              <w:t>}</w:t>
            </w:r>
          </w:p>
          <w:p w14:paraId="2180AA43" w14:textId="77777777" w:rsidR="00CB48CC" w:rsidRPr="00FE002E" w:rsidRDefault="00CB48CC" w:rsidP="00CB48CC">
            <w:pPr>
              <w:pStyle w:val="BodyText1"/>
              <w:rPr>
                <w:rFonts w:ascii="Times New Roman" w:hAnsi="Times New Roman"/>
                <w:bCs/>
              </w:rPr>
            </w:pPr>
          </w:p>
        </w:tc>
        <w:tc>
          <w:tcPr>
            <w:tcW w:w="7590" w:type="dxa"/>
            <w:gridSpan w:val="3"/>
            <w:tcBorders>
              <w:bottom w:val="single" w:sz="4" w:space="0" w:color="auto"/>
            </w:tcBorders>
          </w:tcPr>
          <w:p w14:paraId="60108E33" w14:textId="5B5163F7" w:rsidR="00CB48CC" w:rsidRDefault="00CB48CC" w:rsidP="00CB48CC">
            <w:pPr>
              <w:pStyle w:val="BodyText1"/>
              <w:spacing w:line="240" w:lineRule="auto"/>
              <w:rPr>
                <w:rFonts w:ascii="Times New Roman" w:hAnsi="Times New Roman"/>
                <w:b/>
                <w:bCs/>
              </w:rPr>
            </w:pPr>
            <w:r w:rsidRPr="009264ED">
              <w:rPr>
                <w:rFonts w:ascii="Times New Roman" w:hAnsi="Times New Roman"/>
                <w:b/>
                <w:bCs/>
              </w:rPr>
              <w:t>Total Leverage Ratio exposure</w:t>
            </w:r>
            <w:r w:rsidR="002706B3">
              <w:rPr>
                <w:rFonts w:ascii="Times New Roman" w:hAnsi="Times New Roman"/>
                <w:b/>
                <w:bCs/>
              </w:rPr>
              <w:t xml:space="preserve"> </w:t>
            </w:r>
            <w:ins w:id="1494" w:author="Author">
              <w:r w:rsidR="002706B3">
                <w:rPr>
                  <w:rFonts w:ascii="Times New Roman" w:hAnsi="Times New Roman"/>
                  <w:b/>
                  <w:bCs/>
                </w:rPr>
                <w:t>measure</w:t>
              </w:r>
              <w:r w:rsidRPr="009264ED">
                <w:rPr>
                  <w:rFonts w:ascii="Times New Roman" w:hAnsi="Times New Roman"/>
                  <w:b/>
                  <w:bCs/>
                </w:rPr>
                <w:t xml:space="preserve"> </w:t>
              </w:r>
            </w:ins>
            <w:r w:rsidRPr="009264ED">
              <w:rPr>
                <w:rFonts w:ascii="Times New Roman" w:hAnsi="Times New Roman"/>
                <w:b/>
                <w:bCs/>
              </w:rPr>
              <w:t>- using a transitional definition of Tier 1</w:t>
            </w:r>
            <w:r>
              <w:rPr>
                <w:rFonts w:ascii="Times New Roman" w:hAnsi="Times New Roman"/>
                <w:b/>
                <w:bCs/>
              </w:rPr>
              <w:t xml:space="preserve"> capital</w:t>
            </w:r>
          </w:p>
          <w:p w14:paraId="762C2DC4" w14:textId="77777777" w:rsidR="00CB48CC" w:rsidRDefault="00CB48CC" w:rsidP="00CB48CC">
            <w:pPr>
              <w:pStyle w:val="BodyText1"/>
              <w:spacing w:line="240" w:lineRule="auto"/>
              <w:rPr>
                <w:rFonts w:ascii="Times New Roman" w:hAnsi="Times New Roman"/>
                <w:bCs/>
              </w:rPr>
            </w:pPr>
          </w:p>
          <w:p w14:paraId="17E49FFB" w14:textId="435BCFC5" w:rsidR="00CB48CC" w:rsidRDefault="00CB48CC" w:rsidP="00CB48CC">
            <w:pPr>
              <w:pStyle w:val="BodyText1"/>
              <w:spacing w:line="240" w:lineRule="auto"/>
              <w:rPr>
                <w:rFonts w:ascii="Times New Roman" w:hAnsi="Times New Roman"/>
                <w:bCs/>
              </w:rPr>
            </w:pPr>
            <w:r>
              <w:rPr>
                <w:rFonts w:ascii="Times New Roman" w:hAnsi="Times New Roman"/>
                <w:bCs/>
              </w:rPr>
              <w:t xml:space="preserve">Institutions shall report the </w:t>
            </w:r>
            <w:del w:id="1495" w:author="Author">
              <w:r w:rsidR="009264ED">
                <w:rPr>
                  <w:rFonts w:ascii="Times New Roman" w:hAnsi="Times New Roman"/>
                  <w:bCs/>
                </w:rPr>
                <w:delText>following amount:</w:delText>
              </w:r>
            </w:del>
            <w:ins w:id="1496" w:author="Author">
              <w:r w:rsidR="00A334A3" w:rsidRPr="00070797">
                <w:rPr>
                  <w:rFonts w:ascii="Times New Roman" w:hAnsi="Times New Roman"/>
                  <w:bCs/>
                </w:rPr>
                <w:t>sum of all rows from 0</w:t>
              </w:r>
              <w:r w:rsidR="00FB2738">
                <w:rPr>
                  <w:rFonts w:ascii="Times New Roman" w:hAnsi="Times New Roman"/>
                  <w:bCs/>
                </w:rPr>
                <w:t>0</w:t>
              </w:r>
              <w:r w:rsidR="00A334A3" w:rsidRPr="00070797">
                <w:rPr>
                  <w:rFonts w:ascii="Times New Roman" w:hAnsi="Times New Roman"/>
                  <w:bCs/>
                </w:rPr>
                <w:t xml:space="preserve">10 </w:t>
              </w:r>
              <w:r w:rsidR="00E77839" w:rsidRPr="00E77839">
                <w:rPr>
                  <w:rFonts w:ascii="Times New Roman" w:hAnsi="Times New Roman"/>
                  <w:bCs/>
                </w:rPr>
                <w:t xml:space="preserve">to </w:t>
              </w:r>
              <w:r w:rsidR="00FB2738">
                <w:rPr>
                  <w:rFonts w:ascii="Times New Roman" w:hAnsi="Times New Roman"/>
                  <w:bCs/>
                </w:rPr>
                <w:t>0</w:t>
              </w:r>
              <w:r w:rsidR="00417210">
                <w:rPr>
                  <w:rFonts w:ascii="Times New Roman" w:hAnsi="Times New Roman"/>
                  <w:bCs/>
                </w:rPr>
                <w:t>2</w:t>
              </w:r>
              <w:r w:rsidR="00E77839" w:rsidRPr="00E77839">
                <w:rPr>
                  <w:rFonts w:ascii="Times New Roman" w:hAnsi="Times New Roman"/>
                  <w:bCs/>
                </w:rPr>
                <w:t>6</w:t>
              </w:r>
              <w:r w:rsidR="000C5068">
                <w:rPr>
                  <w:rFonts w:ascii="Times New Roman" w:hAnsi="Times New Roman"/>
                  <w:bCs/>
                </w:rPr>
                <w:t>7</w:t>
              </w:r>
              <w:r w:rsidR="00E77839" w:rsidRPr="00070797">
                <w:rPr>
                  <w:rFonts w:ascii="Times New Roman" w:hAnsi="Times New Roman"/>
                  <w:bCs/>
                </w:rPr>
                <w:t xml:space="preserve"> and </w:t>
              </w:r>
              <w:r w:rsidR="00A334A3" w:rsidRPr="00070797">
                <w:rPr>
                  <w:rFonts w:ascii="Times New Roman" w:hAnsi="Times New Roman"/>
                  <w:bCs/>
                </w:rPr>
                <w:t xml:space="preserve">row </w:t>
              </w:r>
              <w:r w:rsidR="00FB2738">
                <w:rPr>
                  <w:rFonts w:ascii="Times New Roman" w:hAnsi="Times New Roman"/>
                  <w:bCs/>
                </w:rPr>
                <w:t>0</w:t>
              </w:r>
              <w:r w:rsidR="00A334A3" w:rsidRPr="00070797">
                <w:rPr>
                  <w:rFonts w:ascii="Times New Roman" w:hAnsi="Times New Roman"/>
                  <w:bCs/>
                </w:rPr>
                <w:t>280.</w:t>
              </w:r>
            </w:ins>
          </w:p>
          <w:p w14:paraId="343E7E1A" w14:textId="77777777" w:rsidR="009264ED" w:rsidRDefault="009264ED" w:rsidP="009264ED">
            <w:pPr>
              <w:pStyle w:val="BodyText1"/>
              <w:spacing w:line="240" w:lineRule="auto"/>
              <w:rPr>
                <w:del w:id="1497" w:author="Author"/>
                <w:rFonts w:ascii="Times New Roman" w:hAnsi="Times New Roman"/>
                <w:bCs/>
              </w:rPr>
            </w:pPr>
          </w:p>
          <w:p w14:paraId="5C787480" w14:textId="77777777" w:rsidR="009264ED" w:rsidRDefault="009264ED" w:rsidP="009264ED">
            <w:pPr>
              <w:pStyle w:val="BodyText1"/>
              <w:spacing w:line="240" w:lineRule="auto"/>
              <w:rPr>
                <w:del w:id="1498" w:author="Author"/>
                <w:rFonts w:ascii="Times New Roman" w:hAnsi="Times New Roman"/>
                <w:bCs/>
              </w:rPr>
            </w:pPr>
            <w:del w:id="1499" w:author="Author">
              <w:r w:rsidRPr="006A32F5">
                <w:rPr>
                  <w:rFonts w:ascii="Times New Roman" w:hAnsi="Times New Roman"/>
                  <w:bCs/>
                </w:rPr>
                <w:lastRenderedPageBreak/>
                <w:delText>{LRCalc;010</w:delText>
              </w:r>
              <w:r w:rsidR="00F71081">
                <w:rPr>
                  <w:rFonts w:ascii="Times New Roman" w:hAnsi="Times New Roman"/>
                  <w:bCs/>
                </w:rPr>
                <w:delText>;010}</w:delText>
              </w:r>
              <w:r w:rsidRPr="006A32F5">
                <w:rPr>
                  <w:rFonts w:ascii="Times New Roman" w:hAnsi="Times New Roman"/>
                  <w:bCs/>
                </w:rPr>
                <w:delText xml:space="preserve"> + {LRCalc;020</w:delText>
              </w:r>
              <w:r w:rsidR="00F71081">
                <w:rPr>
                  <w:rFonts w:ascii="Times New Roman" w:hAnsi="Times New Roman"/>
                  <w:bCs/>
                </w:rPr>
                <w:delText>;010}</w:delText>
              </w:r>
              <w:r w:rsidRPr="006A32F5">
                <w:rPr>
                  <w:rFonts w:ascii="Times New Roman" w:hAnsi="Times New Roman"/>
                  <w:bCs/>
                </w:rPr>
                <w:delText xml:space="preserve"> + {LRCalc;030</w:delText>
              </w:r>
              <w:r w:rsidR="00F71081">
                <w:rPr>
                  <w:rFonts w:ascii="Times New Roman" w:hAnsi="Times New Roman"/>
                  <w:bCs/>
                </w:rPr>
                <w:delText>;010}</w:delText>
              </w:r>
              <w:r w:rsidRPr="006A32F5">
                <w:rPr>
                  <w:rFonts w:ascii="Times New Roman" w:hAnsi="Times New Roman"/>
                  <w:bCs/>
                </w:rPr>
                <w:delText xml:space="preserve"> + {LRCalc;040</w:delText>
              </w:r>
              <w:r w:rsidR="00F71081">
                <w:rPr>
                  <w:rFonts w:ascii="Times New Roman" w:hAnsi="Times New Roman"/>
                  <w:bCs/>
                </w:rPr>
                <w:delText>;010}</w:delText>
              </w:r>
              <w:r w:rsidRPr="006A32F5">
                <w:rPr>
                  <w:rFonts w:ascii="Times New Roman" w:hAnsi="Times New Roman"/>
                  <w:bCs/>
                </w:rPr>
                <w:delText xml:space="preserve"> + {LRCalc;050</w:delText>
              </w:r>
              <w:r w:rsidR="00F71081">
                <w:rPr>
                  <w:rFonts w:ascii="Times New Roman" w:hAnsi="Times New Roman"/>
                  <w:bCs/>
                </w:rPr>
                <w:delText>;010}</w:delText>
              </w:r>
              <w:r w:rsidRPr="006A32F5">
                <w:rPr>
                  <w:rFonts w:ascii="Times New Roman" w:hAnsi="Times New Roman"/>
                  <w:bCs/>
                </w:rPr>
                <w:delText xml:space="preserve"> + {LRCalc;060</w:delText>
              </w:r>
              <w:r w:rsidR="00F71081">
                <w:rPr>
                  <w:rFonts w:ascii="Times New Roman" w:hAnsi="Times New Roman"/>
                  <w:bCs/>
                </w:rPr>
                <w:delText>;010}</w:delText>
              </w:r>
              <w:r w:rsidRPr="006A32F5">
                <w:rPr>
                  <w:rFonts w:ascii="Times New Roman" w:hAnsi="Times New Roman"/>
                  <w:bCs/>
                </w:rPr>
                <w:delText xml:space="preserve"> + {LRCalc;070</w:delText>
              </w:r>
              <w:r w:rsidR="00F71081">
                <w:rPr>
                  <w:rFonts w:ascii="Times New Roman" w:hAnsi="Times New Roman"/>
                  <w:bCs/>
                </w:rPr>
                <w:delText>;010}</w:delText>
              </w:r>
              <w:r w:rsidRPr="006A32F5">
                <w:rPr>
                  <w:rFonts w:ascii="Times New Roman" w:hAnsi="Times New Roman"/>
                  <w:bCs/>
                </w:rPr>
                <w:delText xml:space="preserve"> + {LRCalc;080</w:delText>
              </w:r>
              <w:r w:rsidR="00F71081">
                <w:rPr>
                  <w:rFonts w:ascii="Times New Roman" w:hAnsi="Times New Roman"/>
                  <w:bCs/>
                </w:rPr>
                <w:delText>;010}</w:delText>
              </w:r>
              <w:r w:rsidRPr="006A32F5">
                <w:rPr>
                  <w:rFonts w:ascii="Times New Roman" w:hAnsi="Times New Roman"/>
                  <w:bCs/>
                </w:rPr>
                <w:delText xml:space="preserve"> + {LRCalc;090</w:delText>
              </w:r>
              <w:r w:rsidR="00F71081">
                <w:rPr>
                  <w:rFonts w:ascii="Times New Roman" w:hAnsi="Times New Roman"/>
                  <w:bCs/>
                </w:rPr>
                <w:delText>;010}</w:delText>
              </w:r>
              <w:r w:rsidRPr="006A32F5">
                <w:rPr>
                  <w:rFonts w:ascii="Times New Roman" w:hAnsi="Times New Roman"/>
                  <w:bCs/>
                </w:rPr>
                <w:delText xml:space="preserve"> + {LRCalc;100</w:delText>
              </w:r>
              <w:r w:rsidR="00F71081">
                <w:rPr>
                  <w:rFonts w:ascii="Times New Roman" w:hAnsi="Times New Roman"/>
                  <w:bCs/>
                </w:rPr>
                <w:delText>;010}</w:delText>
              </w:r>
              <w:r w:rsidR="00500508">
                <w:rPr>
                  <w:rFonts w:ascii="Times New Roman" w:hAnsi="Times New Roman"/>
                  <w:bCs/>
                </w:rPr>
                <w:delText xml:space="preserve"> </w:delText>
              </w:r>
              <w:r w:rsidRPr="006A32F5">
                <w:rPr>
                  <w:rFonts w:ascii="Times New Roman" w:hAnsi="Times New Roman"/>
                  <w:bCs/>
                </w:rPr>
                <w:delText>+ {LRCalc;110</w:delText>
              </w:r>
              <w:r w:rsidR="00F71081">
                <w:rPr>
                  <w:rFonts w:ascii="Times New Roman" w:hAnsi="Times New Roman"/>
                  <w:bCs/>
                </w:rPr>
                <w:delText>;010}</w:delText>
              </w:r>
              <w:r w:rsidRPr="006A32F5">
                <w:rPr>
                  <w:rFonts w:ascii="Times New Roman" w:hAnsi="Times New Roman"/>
                  <w:bCs/>
                </w:rPr>
                <w:delText xml:space="preserve"> + {LRCalc;120</w:delText>
              </w:r>
              <w:r w:rsidR="00F71081">
                <w:rPr>
                  <w:rFonts w:ascii="Times New Roman" w:hAnsi="Times New Roman"/>
                  <w:bCs/>
                </w:rPr>
                <w:delText>;010}</w:delText>
              </w:r>
              <w:r w:rsidR="00500508">
                <w:rPr>
                  <w:rFonts w:ascii="Times New Roman" w:hAnsi="Times New Roman"/>
                  <w:bCs/>
                </w:rPr>
                <w:delText xml:space="preserve"> </w:delText>
              </w:r>
              <w:r w:rsidRPr="006A32F5">
                <w:rPr>
                  <w:rFonts w:ascii="Times New Roman" w:hAnsi="Times New Roman"/>
                  <w:bCs/>
                </w:rPr>
                <w:delText>+ {LRCalc;130</w:delText>
              </w:r>
              <w:r w:rsidR="00F71081">
                <w:rPr>
                  <w:rFonts w:ascii="Times New Roman" w:hAnsi="Times New Roman"/>
                  <w:bCs/>
                </w:rPr>
                <w:delText>;010}</w:delText>
              </w:r>
              <w:r w:rsidRPr="006A32F5">
                <w:rPr>
                  <w:rFonts w:ascii="Times New Roman" w:hAnsi="Times New Roman"/>
                  <w:bCs/>
                </w:rPr>
                <w:delText xml:space="preserve"> - {LRCalc;140</w:delText>
              </w:r>
              <w:r w:rsidR="00F71081">
                <w:rPr>
                  <w:rFonts w:ascii="Times New Roman" w:hAnsi="Times New Roman"/>
                  <w:bCs/>
                </w:rPr>
                <w:delText>;010}</w:delText>
              </w:r>
              <w:r w:rsidRPr="006A32F5">
                <w:rPr>
                  <w:rFonts w:ascii="Times New Roman" w:hAnsi="Times New Roman"/>
                  <w:bCs/>
                </w:rPr>
                <w:delText xml:space="preserve"> + {LRCalc;150</w:delText>
              </w:r>
              <w:r w:rsidR="00F71081">
                <w:rPr>
                  <w:rFonts w:ascii="Times New Roman" w:hAnsi="Times New Roman"/>
                  <w:bCs/>
                </w:rPr>
                <w:delText>;010}</w:delText>
              </w:r>
              <w:r w:rsidRPr="006A32F5">
                <w:rPr>
                  <w:rFonts w:ascii="Times New Roman" w:hAnsi="Times New Roman"/>
                  <w:bCs/>
                </w:rPr>
                <w:delText xml:space="preserve"> + {LRCalc;160</w:delText>
              </w:r>
              <w:r w:rsidR="00F71081">
                <w:rPr>
                  <w:rFonts w:ascii="Times New Roman" w:hAnsi="Times New Roman"/>
                  <w:bCs/>
                </w:rPr>
                <w:delText>;010}</w:delText>
              </w:r>
              <w:r w:rsidRPr="006A32F5">
                <w:rPr>
                  <w:rFonts w:ascii="Times New Roman" w:hAnsi="Times New Roman"/>
                  <w:bCs/>
                </w:rPr>
                <w:delText xml:space="preserve"> + {LRCalc;170</w:delText>
              </w:r>
              <w:r w:rsidR="00F71081">
                <w:rPr>
                  <w:rFonts w:ascii="Times New Roman" w:hAnsi="Times New Roman"/>
                  <w:bCs/>
                </w:rPr>
                <w:delText>;010}</w:delText>
              </w:r>
              <w:r w:rsidRPr="006A32F5">
                <w:rPr>
                  <w:rFonts w:ascii="Times New Roman" w:hAnsi="Times New Roman"/>
                  <w:bCs/>
                </w:rPr>
                <w:delText xml:space="preserve"> + {LRCalc;180</w:delText>
              </w:r>
              <w:r w:rsidR="00F71081">
                <w:rPr>
                  <w:rFonts w:ascii="Times New Roman" w:hAnsi="Times New Roman"/>
                  <w:bCs/>
                </w:rPr>
                <w:delText>;010}</w:delText>
              </w:r>
              <w:r w:rsidRPr="006A32F5">
                <w:rPr>
                  <w:rFonts w:ascii="Times New Roman" w:hAnsi="Times New Roman"/>
                  <w:bCs/>
                </w:rPr>
                <w:delText xml:space="preserve"> + {LRCalc;190</w:delText>
              </w:r>
              <w:r w:rsidR="00F71081">
                <w:rPr>
                  <w:rFonts w:ascii="Times New Roman" w:hAnsi="Times New Roman"/>
                  <w:bCs/>
                </w:rPr>
                <w:delText>;010}</w:delText>
              </w:r>
              <w:r w:rsidRPr="006A32F5">
                <w:rPr>
                  <w:rFonts w:ascii="Times New Roman" w:hAnsi="Times New Roman"/>
                  <w:bCs/>
                </w:rPr>
                <w:delText xml:space="preserve"> + {LRCalc;200</w:delText>
              </w:r>
              <w:r w:rsidR="00F71081">
                <w:rPr>
                  <w:rFonts w:ascii="Times New Roman" w:hAnsi="Times New Roman"/>
                  <w:bCs/>
                </w:rPr>
                <w:delText>;010}</w:delText>
              </w:r>
              <w:r w:rsidRPr="006A32F5">
                <w:rPr>
                  <w:rFonts w:ascii="Times New Roman" w:hAnsi="Times New Roman"/>
                  <w:bCs/>
                </w:rPr>
                <w:delText xml:space="preserve"> + {LRCalc;210</w:delText>
              </w:r>
              <w:r w:rsidR="00F71081">
                <w:rPr>
                  <w:rFonts w:ascii="Times New Roman" w:hAnsi="Times New Roman"/>
                  <w:bCs/>
                </w:rPr>
                <w:delText>;010}</w:delText>
              </w:r>
              <w:r w:rsidRPr="006A32F5">
                <w:rPr>
                  <w:rFonts w:ascii="Times New Roman" w:hAnsi="Times New Roman"/>
                  <w:bCs/>
                </w:rPr>
                <w:delText xml:space="preserve"> + {LRCalc;220</w:delText>
              </w:r>
              <w:r w:rsidR="00F71081">
                <w:rPr>
                  <w:rFonts w:ascii="Times New Roman" w:hAnsi="Times New Roman"/>
                  <w:bCs/>
                </w:rPr>
                <w:delText>;010}</w:delText>
              </w:r>
              <w:r w:rsidRPr="006A32F5">
                <w:rPr>
                  <w:rFonts w:ascii="Times New Roman" w:hAnsi="Times New Roman"/>
                  <w:bCs/>
                </w:rPr>
                <w:delText xml:space="preserve"> + {LRCalc;230</w:delText>
              </w:r>
              <w:r w:rsidR="00F71081">
                <w:rPr>
                  <w:rFonts w:ascii="Times New Roman" w:hAnsi="Times New Roman"/>
                  <w:bCs/>
                </w:rPr>
                <w:delText>;010}</w:delText>
              </w:r>
              <w:r w:rsidRPr="006A32F5">
                <w:rPr>
                  <w:rFonts w:ascii="Times New Roman" w:hAnsi="Times New Roman"/>
                  <w:bCs/>
                </w:rPr>
                <w:delText xml:space="preserve"> + {LRCalc;240</w:delText>
              </w:r>
              <w:r w:rsidR="00F71081">
                <w:rPr>
                  <w:rFonts w:ascii="Times New Roman" w:hAnsi="Times New Roman"/>
                  <w:bCs/>
                </w:rPr>
                <w:delText>;010}</w:delText>
              </w:r>
              <w:r w:rsidRPr="006A32F5">
                <w:rPr>
                  <w:rFonts w:ascii="Times New Roman" w:hAnsi="Times New Roman"/>
                  <w:bCs/>
                </w:rPr>
                <w:delText xml:space="preserve"> + {LRCalc;250</w:delText>
              </w:r>
              <w:r w:rsidR="00F71081">
                <w:rPr>
                  <w:rFonts w:ascii="Times New Roman" w:hAnsi="Times New Roman"/>
                  <w:bCs/>
                </w:rPr>
                <w:delText>;010}</w:delText>
              </w:r>
              <w:r w:rsidRPr="006A32F5">
                <w:rPr>
                  <w:rFonts w:ascii="Times New Roman" w:hAnsi="Times New Roman"/>
                  <w:bCs/>
                </w:rPr>
                <w:delText xml:space="preserve"> + {LRCalc;260</w:delText>
              </w:r>
              <w:r w:rsidR="00F71081">
                <w:rPr>
                  <w:rFonts w:ascii="Times New Roman" w:hAnsi="Times New Roman"/>
                  <w:bCs/>
                </w:rPr>
                <w:delText>;010}</w:delText>
              </w:r>
              <w:r w:rsidRPr="006A32F5">
                <w:rPr>
                  <w:rFonts w:ascii="Times New Roman" w:hAnsi="Times New Roman"/>
                  <w:bCs/>
                </w:rPr>
                <w:delText xml:space="preserve"> + {LRCalc;</w:delText>
              </w:r>
              <w:r>
                <w:rPr>
                  <w:rFonts w:ascii="Times New Roman" w:hAnsi="Times New Roman"/>
                  <w:bCs/>
                </w:rPr>
                <w:delText>28</w:delText>
              </w:r>
              <w:r w:rsidRPr="006A32F5">
                <w:rPr>
                  <w:rFonts w:ascii="Times New Roman" w:hAnsi="Times New Roman"/>
                  <w:bCs/>
                </w:rPr>
                <w:delText>0</w:delText>
              </w:r>
              <w:r w:rsidR="00F71081">
                <w:rPr>
                  <w:rFonts w:ascii="Times New Roman" w:hAnsi="Times New Roman"/>
                  <w:bCs/>
                </w:rPr>
                <w:delText>;010}</w:delText>
              </w:r>
              <w:r w:rsidR="00E052C6">
                <w:rPr>
                  <w:rFonts w:ascii="Times New Roman" w:hAnsi="Times New Roman"/>
                  <w:bCs/>
                </w:rPr>
                <w:delText>.</w:delText>
              </w:r>
            </w:del>
          </w:p>
          <w:p w14:paraId="247E260C" w14:textId="77777777" w:rsidR="00CB48CC" w:rsidRDefault="00CB48CC" w:rsidP="00A334A3">
            <w:pPr>
              <w:pStyle w:val="BodyText1"/>
              <w:spacing w:line="240" w:lineRule="auto"/>
              <w:rPr>
                <w:rFonts w:ascii="Times New Roman" w:hAnsi="Times New Roman"/>
                <w:b/>
                <w:bCs/>
              </w:rPr>
            </w:pPr>
          </w:p>
        </w:tc>
      </w:tr>
      <w:tr w:rsidR="00CB48CC" w:rsidRPr="00FE002E" w14:paraId="25B9F129" w14:textId="77777777" w:rsidTr="00E1595A">
        <w:trPr>
          <w:trHeight w:val="304"/>
        </w:trPr>
        <w:tc>
          <w:tcPr>
            <w:tcW w:w="1531" w:type="dxa"/>
            <w:shd w:val="pct25" w:color="auto" w:fill="auto"/>
          </w:tcPr>
          <w:p w14:paraId="3BBAC184" w14:textId="77777777" w:rsidR="00CB48CC" w:rsidRPr="00FE002E" w:rsidRDefault="00CB48CC" w:rsidP="00CB48CC">
            <w:pPr>
              <w:pStyle w:val="BodyText1"/>
              <w:rPr>
                <w:rFonts w:ascii="Times New Roman" w:hAnsi="Times New Roman"/>
                <w:b/>
              </w:rPr>
            </w:pPr>
            <w:r w:rsidRPr="00FE002E">
              <w:rPr>
                <w:rFonts w:ascii="Times New Roman" w:hAnsi="Times New Roman"/>
                <w:b/>
              </w:rPr>
              <w:lastRenderedPageBreak/>
              <w:t xml:space="preserve">Row </w:t>
            </w:r>
          </w:p>
          <w:p w14:paraId="069EB129" w14:textId="77777777" w:rsidR="00CB48CC" w:rsidRPr="00FE002E" w:rsidRDefault="00CB48CC" w:rsidP="00CB48CC">
            <w:pPr>
              <w:pStyle w:val="BodyText1"/>
              <w:rPr>
                <w:rFonts w:ascii="Times New Roman" w:hAnsi="Times New Roman"/>
                <w:b/>
                <w:bCs/>
              </w:rPr>
            </w:pPr>
            <w:r w:rsidRPr="00FE002E">
              <w:rPr>
                <w:rFonts w:ascii="Times New Roman" w:hAnsi="Times New Roman"/>
                <w:b/>
              </w:rPr>
              <w:t>and column</w:t>
            </w:r>
          </w:p>
        </w:tc>
        <w:tc>
          <w:tcPr>
            <w:tcW w:w="7590" w:type="dxa"/>
            <w:gridSpan w:val="3"/>
            <w:shd w:val="pct25" w:color="auto" w:fill="auto"/>
          </w:tcPr>
          <w:p w14:paraId="10FF1AF5" w14:textId="77777777" w:rsidR="00CB48CC" w:rsidRPr="00FE002E" w:rsidRDefault="00CB48CC" w:rsidP="00CB48CC">
            <w:pPr>
              <w:pStyle w:val="BodyText1"/>
              <w:spacing w:line="240" w:lineRule="auto"/>
              <w:rPr>
                <w:rFonts w:ascii="Times New Roman" w:hAnsi="Times New Roman"/>
                <w:b/>
                <w:bCs/>
              </w:rPr>
            </w:pPr>
            <w:r w:rsidRPr="00FE002E">
              <w:rPr>
                <w:rFonts w:ascii="Times New Roman" w:hAnsi="Times New Roman"/>
                <w:b/>
                <w:bCs/>
              </w:rPr>
              <w:t xml:space="preserve">Capital </w:t>
            </w:r>
          </w:p>
        </w:tc>
      </w:tr>
      <w:tr w:rsidR="00CB48CC" w:rsidRPr="00FE002E" w14:paraId="448FE1D7" w14:textId="77777777" w:rsidTr="00E1595A">
        <w:trPr>
          <w:trHeight w:val="304"/>
        </w:trPr>
        <w:tc>
          <w:tcPr>
            <w:tcW w:w="1531" w:type="dxa"/>
          </w:tcPr>
          <w:p w14:paraId="696588A9" w14:textId="141A302A" w:rsidR="00CB48CC" w:rsidRPr="00FE002E" w:rsidRDefault="00CB48CC" w:rsidP="00CB48CC">
            <w:pPr>
              <w:pStyle w:val="BodyText1"/>
              <w:rPr>
                <w:rFonts w:ascii="Times New Roman" w:hAnsi="Times New Roman"/>
                <w:bCs/>
              </w:rPr>
            </w:pPr>
            <w:r w:rsidRPr="00FE002E">
              <w:rPr>
                <w:rFonts w:ascii="Times New Roman" w:hAnsi="Times New Roman"/>
                <w:bCs/>
              </w:rPr>
              <w:t>{</w:t>
            </w:r>
            <w:del w:id="1500" w:author="Author">
              <w:r w:rsidR="009264ED">
                <w:rPr>
                  <w:rFonts w:ascii="Times New Roman" w:hAnsi="Times New Roman"/>
                  <w:bCs/>
                </w:rPr>
                <w:delText>31</w:delText>
              </w:r>
              <w:r w:rsidR="009264ED" w:rsidRPr="00FE002E">
                <w:rPr>
                  <w:rFonts w:ascii="Times New Roman" w:hAnsi="Times New Roman"/>
                  <w:bCs/>
                </w:rPr>
                <w:delText>0</w:delText>
              </w:r>
              <w:r w:rsidR="00F71081">
                <w:rPr>
                  <w:rFonts w:ascii="Times New Roman" w:hAnsi="Times New Roman"/>
                  <w:bCs/>
                </w:rPr>
                <w:delText>;010</w:delText>
              </w:r>
            </w:del>
            <w:ins w:id="1501" w:author="Author">
              <w:r w:rsidR="009573B2">
                <w:rPr>
                  <w:rFonts w:ascii="Times New Roman" w:hAnsi="Times New Roman"/>
                  <w:bCs/>
                </w:rPr>
                <w:t>0</w:t>
              </w:r>
              <w:r>
                <w:rPr>
                  <w:rFonts w:ascii="Times New Roman" w:hAnsi="Times New Roman"/>
                  <w:bCs/>
                </w:rPr>
                <w:t>31</w:t>
              </w:r>
              <w:r w:rsidRPr="00FE002E">
                <w:rPr>
                  <w:rFonts w:ascii="Times New Roman" w:hAnsi="Times New Roman"/>
                  <w:bCs/>
                </w:rPr>
                <w:t>0</w:t>
              </w:r>
              <w:r>
                <w:rPr>
                  <w:rFonts w:ascii="Times New Roman" w:hAnsi="Times New Roman"/>
                  <w:bCs/>
                </w:rPr>
                <w:t>;</w:t>
              </w:r>
              <w:r w:rsidR="009573B2">
                <w:rPr>
                  <w:rFonts w:ascii="Times New Roman" w:hAnsi="Times New Roman"/>
                  <w:bCs/>
                </w:rPr>
                <w:t>0</w:t>
              </w:r>
              <w:r>
                <w:rPr>
                  <w:rFonts w:ascii="Times New Roman" w:hAnsi="Times New Roman"/>
                  <w:bCs/>
                </w:rPr>
                <w:t>010</w:t>
              </w:r>
            </w:ins>
            <w:r>
              <w:rPr>
                <w:rFonts w:ascii="Times New Roman" w:hAnsi="Times New Roman"/>
                <w:bCs/>
              </w:rPr>
              <w:t>}</w:t>
            </w:r>
          </w:p>
          <w:p w14:paraId="7738A245" w14:textId="77777777" w:rsidR="00CB48CC" w:rsidRPr="00FE002E" w:rsidRDefault="00CB48CC" w:rsidP="00CB48CC">
            <w:pPr>
              <w:pStyle w:val="BodyText1"/>
              <w:rPr>
                <w:rFonts w:ascii="Times New Roman" w:hAnsi="Times New Roman"/>
                <w:bCs/>
              </w:rPr>
            </w:pPr>
          </w:p>
        </w:tc>
        <w:tc>
          <w:tcPr>
            <w:tcW w:w="7590" w:type="dxa"/>
            <w:gridSpan w:val="3"/>
          </w:tcPr>
          <w:p w14:paraId="52B619F7" w14:textId="77777777" w:rsidR="00CB48CC" w:rsidRPr="00FE002E" w:rsidRDefault="00CB48CC" w:rsidP="00CB48CC">
            <w:pPr>
              <w:pStyle w:val="BodyText1"/>
              <w:spacing w:line="240" w:lineRule="auto"/>
              <w:rPr>
                <w:rFonts w:ascii="Times New Roman" w:hAnsi="Times New Roman"/>
                <w:bCs/>
              </w:rPr>
            </w:pPr>
            <w:r w:rsidRPr="00FE002E">
              <w:rPr>
                <w:rFonts w:ascii="Times New Roman" w:hAnsi="Times New Roman"/>
                <w:b/>
                <w:bCs/>
              </w:rPr>
              <w:t>Tier 1 capital - fully phased-in definition</w:t>
            </w:r>
          </w:p>
          <w:p w14:paraId="2F0EFDF6" w14:textId="77777777" w:rsidR="00CB48CC" w:rsidRPr="00FE002E" w:rsidRDefault="00CB48CC" w:rsidP="00CB48CC">
            <w:pPr>
              <w:pStyle w:val="BodyText1"/>
              <w:spacing w:line="240" w:lineRule="auto"/>
              <w:rPr>
                <w:rFonts w:ascii="Times New Roman" w:hAnsi="Times New Roman"/>
                <w:bCs/>
              </w:rPr>
            </w:pPr>
          </w:p>
          <w:p w14:paraId="6D31890D" w14:textId="310DB09C" w:rsidR="00CB48CC" w:rsidRPr="00FE002E" w:rsidRDefault="009264ED" w:rsidP="00CB48CC">
            <w:pPr>
              <w:pStyle w:val="BodyText1"/>
              <w:spacing w:line="240" w:lineRule="auto"/>
              <w:rPr>
                <w:rFonts w:ascii="Times New Roman" w:hAnsi="Times New Roman"/>
                <w:bCs/>
              </w:rPr>
            </w:pPr>
            <w:del w:id="1502" w:author="Author">
              <w:r w:rsidRPr="00FE002E">
                <w:rPr>
                  <w:rFonts w:ascii="Times New Roman" w:hAnsi="Times New Roman"/>
                  <w:bCs/>
                </w:rPr>
                <w:delText>Articles</w:delText>
              </w:r>
            </w:del>
            <w:ins w:id="1503" w:author="Author">
              <w:r w:rsidR="00CB48CC" w:rsidRPr="00FE002E">
                <w:rPr>
                  <w:rFonts w:ascii="Times New Roman" w:hAnsi="Times New Roman"/>
                  <w:bCs/>
                </w:rPr>
                <w:t>Article</w:t>
              </w:r>
            </w:ins>
            <w:r w:rsidR="00CB48CC" w:rsidRPr="00FE002E">
              <w:rPr>
                <w:rFonts w:ascii="Times New Roman" w:hAnsi="Times New Roman"/>
                <w:bCs/>
              </w:rPr>
              <w:t xml:space="preserve"> 429(3) and</w:t>
            </w:r>
            <w:r w:rsidR="006F5F1F">
              <w:rPr>
                <w:rFonts w:ascii="Times New Roman" w:hAnsi="Times New Roman"/>
                <w:bCs/>
              </w:rPr>
              <w:t xml:space="preserve"> </w:t>
            </w:r>
            <w:ins w:id="1504" w:author="Author">
              <w:r w:rsidR="006F5F1F">
                <w:rPr>
                  <w:rFonts w:ascii="Times New Roman" w:hAnsi="Times New Roman"/>
                  <w:bCs/>
                </w:rPr>
                <w:t>point (a) of Article</w:t>
              </w:r>
              <w:r w:rsidR="00CB48CC" w:rsidRPr="00FE002E">
                <w:rPr>
                  <w:rFonts w:ascii="Times New Roman" w:hAnsi="Times New Roman"/>
                  <w:bCs/>
                </w:rPr>
                <w:t xml:space="preserve"> </w:t>
              </w:r>
            </w:ins>
            <w:r w:rsidR="00CB48CC" w:rsidRPr="00FE002E">
              <w:rPr>
                <w:rFonts w:ascii="Times New Roman" w:hAnsi="Times New Roman"/>
                <w:bCs/>
              </w:rPr>
              <w:t xml:space="preserve">499(1) </w:t>
            </w:r>
            <w:del w:id="1505" w:author="Author">
              <w:r w:rsidRPr="00FE002E">
                <w:rPr>
                  <w:rFonts w:ascii="Times New Roman" w:hAnsi="Times New Roman"/>
                  <w:bCs/>
                </w:rPr>
                <w:delText xml:space="preserve">of the </w:delText>
              </w:r>
            </w:del>
            <w:r w:rsidR="00684733">
              <w:rPr>
                <w:rFonts w:ascii="Times New Roman" w:hAnsi="Times New Roman"/>
                <w:bCs/>
              </w:rPr>
              <w:t>CRR</w:t>
            </w:r>
          </w:p>
          <w:p w14:paraId="2063AAE4" w14:textId="77777777" w:rsidR="00CB48CC" w:rsidRPr="00FE002E" w:rsidRDefault="00CB48CC" w:rsidP="00CB48CC">
            <w:pPr>
              <w:pStyle w:val="BodyText1"/>
              <w:spacing w:line="240" w:lineRule="auto"/>
              <w:rPr>
                <w:rFonts w:ascii="Times New Roman" w:hAnsi="Times New Roman"/>
                <w:bCs/>
              </w:rPr>
            </w:pPr>
          </w:p>
          <w:p w14:paraId="2A9FA759" w14:textId="58A839ED" w:rsidR="00CB48CC" w:rsidRPr="00FE002E" w:rsidRDefault="00CB48CC" w:rsidP="00CB48CC">
            <w:pPr>
              <w:pStyle w:val="BodyText1"/>
              <w:spacing w:line="240" w:lineRule="auto"/>
              <w:rPr>
                <w:rFonts w:ascii="Times New Roman" w:hAnsi="Times New Roman"/>
                <w:bCs/>
              </w:rPr>
            </w:pPr>
            <w:r w:rsidRPr="00FE002E">
              <w:rPr>
                <w:rFonts w:ascii="Times New Roman" w:hAnsi="Times New Roman"/>
                <w:bCs/>
              </w:rPr>
              <w:t xml:space="preserve">This is the amount of Tier 1 capital as calculated </w:t>
            </w:r>
            <w:r>
              <w:rPr>
                <w:rFonts w:ascii="Times New Roman" w:hAnsi="Times New Roman"/>
                <w:bCs/>
              </w:rPr>
              <w:t>in accordance with</w:t>
            </w:r>
            <w:r w:rsidRPr="00FE002E">
              <w:rPr>
                <w:rFonts w:ascii="Times New Roman" w:hAnsi="Times New Roman"/>
                <w:bCs/>
              </w:rPr>
              <w:t xml:space="preserve"> </w:t>
            </w:r>
            <w:r>
              <w:rPr>
                <w:rFonts w:ascii="Times New Roman" w:hAnsi="Times New Roman"/>
                <w:bCs/>
              </w:rPr>
              <w:t>Article</w:t>
            </w:r>
            <w:r w:rsidRPr="00FE002E">
              <w:rPr>
                <w:rFonts w:ascii="Times New Roman" w:hAnsi="Times New Roman"/>
                <w:bCs/>
              </w:rPr>
              <w:t xml:space="preserve"> 25 </w:t>
            </w:r>
            <w:del w:id="1506" w:author="Author">
              <w:r w:rsidR="009264ED" w:rsidRPr="00FE002E">
                <w:rPr>
                  <w:rFonts w:ascii="Times New Roman" w:hAnsi="Times New Roman"/>
                  <w:bCs/>
                </w:rPr>
                <w:delText xml:space="preserve">of the </w:delText>
              </w:r>
            </w:del>
            <w:r w:rsidR="00684733">
              <w:rPr>
                <w:rFonts w:ascii="Times New Roman" w:hAnsi="Times New Roman"/>
                <w:bCs/>
              </w:rPr>
              <w:t>CRR</w:t>
            </w:r>
            <w:r w:rsidRPr="00FE002E">
              <w:rPr>
                <w:rFonts w:ascii="Times New Roman" w:hAnsi="Times New Roman"/>
                <w:bCs/>
              </w:rPr>
              <w:t>, without taking into account the derogation laid down in Chapters 1</w:t>
            </w:r>
            <w:ins w:id="1507" w:author="Author">
              <w:r w:rsidR="00A2529A">
                <w:rPr>
                  <w:rFonts w:ascii="Times New Roman" w:hAnsi="Times New Roman"/>
                  <w:bCs/>
                </w:rPr>
                <w:t>,</w:t>
              </w:r>
              <w:r w:rsidR="00D45B27">
                <w:rPr>
                  <w:rFonts w:ascii="Times New Roman" w:hAnsi="Times New Roman"/>
                  <w:bCs/>
                </w:rPr>
                <w:t xml:space="preserve"> </w:t>
              </w:r>
              <w:r w:rsidRPr="00FE002E">
                <w:rPr>
                  <w:rFonts w:ascii="Times New Roman" w:hAnsi="Times New Roman"/>
                  <w:bCs/>
                </w:rPr>
                <w:t>2</w:t>
              </w:r>
            </w:ins>
            <w:r w:rsidRPr="00FE002E">
              <w:rPr>
                <w:rFonts w:ascii="Times New Roman" w:hAnsi="Times New Roman"/>
                <w:bCs/>
              </w:rPr>
              <w:t xml:space="preserve"> </w:t>
            </w:r>
            <w:r w:rsidR="00A2529A">
              <w:rPr>
                <w:rFonts w:ascii="Times New Roman" w:hAnsi="Times New Roman"/>
                <w:bCs/>
              </w:rPr>
              <w:t xml:space="preserve">and </w:t>
            </w:r>
            <w:del w:id="1508" w:author="Author">
              <w:r w:rsidR="009264ED" w:rsidRPr="00FE002E">
                <w:rPr>
                  <w:rFonts w:ascii="Times New Roman" w:hAnsi="Times New Roman"/>
                  <w:bCs/>
                </w:rPr>
                <w:delText>2</w:delText>
              </w:r>
            </w:del>
            <w:ins w:id="1509" w:author="Author">
              <w:r w:rsidR="00A2529A">
                <w:rPr>
                  <w:rFonts w:ascii="Times New Roman" w:hAnsi="Times New Roman"/>
                  <w:bCs/>
                </w:rPr>
                <w:t>4</w:t>
              </w:r>
            </w:ins>
            <w:r w:rsidR="00A2529A" w:rsidRPr="00AC500E">
              <w:rPr>
                <w:rFonts w:ascii="Times New Roman" w:hAnsi="Times New Roman"/>
                <w:bCs/>
              </w:rPr>
              <w:t xml:space="preserve"> </w:t>
            </w:r>
            <w:r>
              <w:rPr>
                <w:rFonts w:ascii="Times New Roman" w:hAnsi="Times New Roman"/>
                <w:bCs/>
              </w:rPr>
              <w:t xml:space="preserve">of Title I </w:t>
            </w:r>
            <w:r w:rsidRPr="00FE002E">
              <w:rPr>
                <w:rFonts w:ascii="Times New Roman" w:hAnsi="Times New Roman"/>
                <w:bCs/>
              </w:rPr>
              <w:t xml:space="preserve">of Part Ten </w:t>
            </w:r>
            <w:del w:id="1510" w:author="Author">
              <w:r w:rsidR="009264ED" w:rsidRPr="00FE002E">
                <w:rPr>
                  <w:rFonts w:ascii="Times New Roman" w:hAnsi="Times New Roman"/>
                  <w:bCs/>
                </w:rPr>
                <w:delText xml:space="preserve">of the </w:delText>
              </w:r>
            </w:del>
            <w:r w:rsidR="00684733">
              <w:rPr>
                <w:rFonts w:ascii="Times New Roman" w:hAnsi="Times New Roman"/>
                <w:bCs/>
              </w:rPr>
              <w:t>CRR</w:t>
            </w:r>
            <w:r w:rsidRPr="00FE002E">
              <w:rPr>
                <w:rFonts w:ascii="Times New Roman" w:hAnsi="Times New Roman"/>
                <w:bCs/>
              </w:rPr>
              <w:t>.</w:t>
            </w:r>
          </w:p>
          <w:p w14:paraId="49E3D5DA" w14:textId="77777777" w:rsidR="00CB48CC" w:rsidRPr="00FE002E" w:rsidRDefault="00CB48CC" w:rsidP="00CB48CC">
            <w:pPr>
              <w:pStyle w:val="BodyText1"/>
              <w:spacing w:line="240" w:lineRule="auto"/>
              <w:rPr>
                <w:rFonts w:ascii="Times New Roman" w:hAnsi="Times New Roman"/>
                <w:bCs/>
              </w:rPr>
            </w:pPr>
          </w:p>
        </w:tc>
      </w:tr>
      <w:tr w:rsidR="00CB48CC" w:rsidRPr="00FE002E" w14:paraId="2B054486" w14:textId="77777777" w:rsidTr="00E1595A">
        <w:trPr>
          <w:trHeight w:val="304"/>
        </w:trPr>
        <w:tc>
          <w:tcPr>
            <w:tcW w:w="1531" w:type="dxa"/>
          </w:tcPr>
          <w:p w14:paraId="5ED7C02F" w14:textId="48C3145C" w:rsidR="00CB48CC" w:rsidRPr="00FE002E" w:rsidRDefault="00CB48CC" w:rsidP="00CB48CC">
            <w:pPr>
              <w:pStyle w:val="BodyText1"/>
              <w:rPr>
                <w:rFonts w:ascii="Times New Roman" w:hAnsi="Times New Roman"/>
                <w:bCs/>
              </w:rPr>
            </w:pPr>
            <w:r w:rsidRPr="00FE002E">
              <w:rPr>
                <w:rFonts w:ascii="Times New Roman" w:hAnsi="Times New Roman"/>
                <w:bCs/>
              </w:rPr>
              <w:t>{</w:t>
            </w:r>
            <w:del w:id="1511" w:author="Author">
              <w:r w:rsidR="009264ED">
                <w:rPr>
                  <w:rFonts w:ascii="Times New Roman" w:hAnsi="Times New Roman"/>
                  <w:bCs/>
                </w:rPr>
                <w:delText>32</w:delText>
              </w:r>
              <w:r w:rsidR="009264ED" w:rsidRPr="00FE002E">
                <w:rPr>
                  <w:rFonts w:ascii="Times New Roman" w:hAnsi="Times New Roman"/>
                  <w:bCs/>
                </w:rPr>
                <w:delText>0</w:delText>
              </w:r>
              <w:r w:rsidR="00F71081">
                <w:rPr>
                  <w:rFonts w:ascii="Times New Roman" w:hAnsi="Times New Roman"/>
                  <w:bCs/>
                </w:rPr>
                <w:delText>;010</w:delText>
              </w:r>
            </w:del>
            <w:ins w:id="1512" w:author="Author">
              <w:r w:rsidR="009573B2">
                <w:rPr>
                  <w:rFonts w:ascii="Times New Roman" w:hAnsi="Times New Roman"/>
                  <w:bCs/>
                </w:rPr>
                <w:t>0</w:t>
              </w:r>
              <w:r>
                <w:rPr>
                  <w:rFonts w:ascii="Times New Roman" w:hAnsi="Times New Roman"/>
                  <w:bCs/>
                </w:rPr>
                <w:t>32</w:t>
              </w:r>
              <w:r w:rsidRPr="00FE002E">
                <w:rPr>
                  <w:rFonts w:ascii="Times New Roman" w:hAnsi="Times New Roman"/>
                  <w:bCs/>
                </w:rPr>
                <w:t>0</w:t>
              </w:r>
              <w:r>
                <w:rPr>
                  <w:rFonts w:ascii="Times New Roman" w:hAnsi="Times New Roman"/>
                  <w:bCs/>
                </w:rPr>
                <w:t>;</w:t>
              </w:r>
              <w:r w:rsidR="009573B2">
                <w:rPr>
                  <w:rFonts w:ascii="Times New Roman" w:hAnsi="Times New Roman"/>
                  <w:bCs/>
                </w:rPr>
                <w:t>0</w:t>
              </w:r>
              <w:r>
                <w:rPr>
                  <w:rFonts w:ascii="Times New Roman" w:hAnsi="Times New Roman"/>
                  <w:bCs/>
                </w:rPr>
                <w:t>010</w:t>
              </w:r>
            </w:ins>
            <w:r>
              <w:rPr>
                <w:rFonts w:ascii="Times New Roman" w:hAnsi="Times New Roman"/>
                <w:bCs/>
              </w:rPr>
              <w:t>}</w:t>
            </w:r>
          </w:p>
          <w:p w14:paraId="15F4A511" w14:textId="77777777" w:rsidR="00CB48CC" w:rsidRPr="00FE002E" w:rsidRDefault="00CB48CC" w:rsidP="00CB48CC">
            <w:pPr>
              <w:pStyle w:val="BodyText1"/>
              <w:rPr>
                <w:rFonts w:ascii="Times New Roman" w:hAnsi="Times New Roman"/>
                <w:bCs/>
              </w:rPr>
            </w:pPr>
          </w:p>
        </w:tc>
        <w:tc>
          <w:tcPr>
            <w:tcW w:w="7590" w:type="dxa"/>
            <w:gridSpan w:val="3"/>
          </w:tcPr>
          <w:p w14:paraId="656D366B" w14:textId="77777777" w:rsidR="00CB48CC" w:rsidRPr="00FE002E" w:rsidRDefault="00CB48CC" w:rsidP="00CB48CC">
            <w:pPr>
              <w:pStyle w:val="BodyText1"/>
              <w:spacing w:line="240" w:lineRule="auto"/>
              <w:rPr>
                <w:rFonts w:ascii="Times New Roman" w:hAnsi="Times New Roman"/>
                <w:b/>
                <w:bCs/>
              </w:rPr>
            </w:pPr>
            <w:r w:rsidRPr="00FE002E">
              <w:rPr>
                <w:rFonts w:ascii="Times New Roman" w:hAnsi="Times New Roman"/>
                <w:b/>
                <w:bCs/>
              </w:rPr>
              <w:t>Tier 1 capital - transitional definition</w:t>
            </w:r>
          </w:p>
          <w:p w14:paraId="29CD9E62" w14:textId="77777777" w:rsidR="00CB48CC" w:rsidRPr="00FE002E" w:rsidRDefault="00CB48CC" w:rsidP="00CB48CC">
            <w:pPr>
              <w:pStyle w:val="BodyText1"/>
              <w:spacing w:line="240" w:lineRule="auto"/>
              <w:rPr>
                <w:rFonts w:ascii="Times New Roman" w:hAnsi="Times New Roman"/>
                <w:bCs/>
              </w:rPr>
            </w:pPr>
          </w:p>
          <w:p w14:paraId="5041E493" w14:textId="7EF0F066" w:rsidR="00CB48CC" w:rsidRPr="00FE002E" w:rsidRDefault="00CB48CC" w:rsidP="00CB48CC">
            <w:pPr>
              <w:pStyle w:val="BodyText1"/>
              <w:spacing w:line="240" w:lineRule="auto"/>
              <w:rPr>
                <w:rFonts w:ascii="Times New Roman" w:hAnsi="Times New Roman"/>
                <w:bCs/>
              </w:rPr>
            </w:pPr>
            <w:r w:rsidRPr="00FE002E">
              <w:rPr>
                <w:rFonts w:ascii="Times New Roman" w:hAnsi="Times New Roman"/>
                <w:bCs/>
              </w:rPr>
              <w:t xml:space="preserve">Articles 429(3) and </w:t>
            </w:r>
            <w:ins w:id="1513" w:author="Author">
              <w:r w:rsidR="006F5F1F">
                <w:rPr>
                  <w:rFonts w:ascii="Times New Roman" w:hAnsi="Times New Roman"/>
                  <w:bCs/>
                </w:rPr>
                <w:t>point (b) of Article</w:t>
              </w:r>
              <w:r w:rsidR="006F5F1F" w:rsidRPr="00FE002E">
                <w:rPr>
                  <w:rFonts w:ascii="Times New Roman" w:hAnsi="Times New Roman"/>
                  <w:bCs/>
                </w:rPr>
                <w:t xml:space="preserve"> </w:t>
              </w:r>
            </w:ins>
            <w:r w:rsidRPr="00FE002E">
              <w:rPr>
                <w:rFonts w:ascii="Times New Roman" w:hAnsi="Times New Roman"/>
                <w:bCs/>
              </w:rPr>
              <w:t xml:space="preserve">499(1) </w:t>
            </w:r>
            <w:del w:id="1514" w:author="Author">
              <w:r w:rsidR="009264ED" w:rsidRPr="00FE002E">
                <w:rPr>
                  <w:rFonts w:ascii="Times New Roman" w:hAnsi="Times New Roman"/>
                  <w:bCs/>
                </w:rPr>
                <w:delText xml:space="preserve">of the </w:delText>
              </w:r>
            </w:del>
            <w:r w:rsidR="00684733">
              <w:rPr>
                <w:rFonts w:ascii="Times New Roman" w:hAnsi="Times New Roman"/>
                <w:bCs/>
              </w:rPr>
              <w:t>CRR</w:t>
            </w:r>
          </w:p>
          <w:p w14:paraId="0AEAC67A" w14:textId="77777777" w:rsidR="00CB48CC" w:rsidRPr="00FE002E" w:rsidRDefault="00CB48CC" w:rsidP="00CB48CC">
            <w:pPr>
              <w:pStyle w:val="BodyText1"/>
              <w:spacing w:line="240" w:lineRule="auto"/>
              <w:rPr>
                <w:rFonts w:ascii="Times New Roman" w:hAnsi="Times New Roman"/>
                <w:bCs/>
              </w:rPr>
            </w:pPr>
          </w:p>
          <w:p w14:paraId="6BCCFF73" w14:textId="582550B8" w:rsidR="00CB48CC" w:rsidRPr="00FE002E" w:rsidRDefault="00CB48CC" w:rsidP="00CB48CC">
            <w:pPr>
              <w:pStyle w:val="BodyText1"/>
              <w:spacing w:line="240" w:lineRule="auto"/>
              <w:rPr>
                <w:rFonts w:ascii="Times New Roman" w:hAnsi="Times New Roman"/>
                <w:bCs/>
              </w:rPr>
            </w:pPr>
            <w:r w:rsidRPr="00FE002E">
              <w:rPr>
                <w:rFonts w:ascii="Times New Roman" w:hAnsi="Times New Roman"/>
                <w:bCs/>
              </w:rPr>
              <w:t xml:space="preserve">This is the amount of Tier 1 capital as calculated </w:t>
            </w:r>
            <w:r>
              <w:rPr>
                <w:rFonts w:ascii="Times New Roman" w:hAnsi="Times New Roman"/>
                <w:bCs/>
              </w:rPr>
              <w:t>in accordance with</w:t>
            </w:r>
            <w:r w:rsidRPr="00FE002E">
              <w:rPr>
                <w:rFonts w:ascii="Times New Roman" w:hAnsi="Times New Roman"/>
                <w:bCs/>
              </w:rPr>
              <w:t xml:space="preserve"> </w:t>
            </w:r>
            <w:r>
              <w:rPr>
                <w:rFonts w:ascii="Times New Roman" w:hAnsi="Times New Roman"/>
                <w:bCs/>
              </w:rPr>
              <w:t>Article</w:t>
            </w:r>
            <w:r w:rsidRPr="00FE002E">
              <w:rPr>
                <w:rFonts w:ascii="Times New Roman" w:hAnsi="Times New Roman"/>
                <w:bCs/>
              </w:rPr>
              <w:t xml:space="preserve"> 25 </w:t>
            </w:r>
            <w:del w:id="1515" w:author="Author">
              <w:r w:rsidR="009264ED" w:rsidRPr="00FE002E">
                <w:rPr>
                  <w:rFonts w:ascii="Times New Roman" w:hAnsi="Times New Roman"/>
                  <w:bCs/>
                </w:rPr>
                <w:delText xml:space="preserve">of the </w:delText>
              </w:r>
            </w:del>
            <w:r w:rsidR="00684733">
              <w:rPr>
                <w:rFonts w:ascii="Times New Roman" w:hAnsi="Times New Roman"/>
                <w:bCs/>
              </w:rPr>
              <w:t>CRR</w:t>
            </w:r>
            <w:r w:rsidRPr="00FE002E">
              <w:rPr>
                <w:rFonts w:ascii="Times New Roman" w:hAnsi="Times New Roman"/>
                <w:bCs/>
              </w:rPr>
              <w:t>, after taking into account the derogation laid down in Chapters 1</w:t>
            </w:r>
            <w:ins w:id="1516" w:author="Author">
              <w:r w:rsidR="00A2529A">
                <w:rPr>
                  <w:rFonts w:ascii="Times New Roman" w:hAnsi="Times New Roman"/>
                  <w:bCs/>
                </w:rPr>
                <w:t>,</w:t>
              </w:r>
              <w:r w:rsidR="00D45B27">
                <w:rPr>
                  <w:rFonts w:ascii="Times New Roman" w:hAnsi="Times New Roman"/>
                  <w:bCs/>
                </w:rPr>
                <w:t xml:space="preserve"> </w:t>
              </w:r>
              <w:r w:rsidRPr="00FE002E">
                <w:rPr>
                  <w:rFonts w:ascii="Times New Roman" w:hAnsi="Times New Roman"/>
                  <w:bCs/>
                </w:rPr>
                <w:t>2</w:t>
              </w:r>
            </w:ins>
            <w:r w:rsidR="00A2529A">
              <w:rPr>
                <w:rFonts w:ascii="Times New Roman" w:hAnsi="Times New Roman"/>
                <w:bCs/>
              </w:rPr>
              <w:t xml:space="preserve"> and </w:t>
            </w:r>
            <w:del w:id="1517" w:author="Author">
              <w:r w:rsidR="009264ED" w:rsidRPr="00FE002E">
                <w:rPr>
                  <w:rFonts w:ascii="Times New Roman" w:hAnsi="Times New Roman"/>
                  <w:bCs/>
                </w:rPr>
                <w:delText>2</w:delText>
              </w:r>
            </w:del>
            <w:ins w:id="1518" w:author="Author">
              <w:r w:rsidR="00A2529A">
                <w:rPr>
                  <w:rFonts w:ascii="Times New Roman" w:hAnsi="Times New Roman"/>
                  <w:bCs/>
                </w:rPr>
                <w:t>4</w:t>
              </w:r>
            </w:ins>
            <w:r w:rsidRPr="00FE002E">
              <w:rPr>
                <w:rFonts w:ascii="Times New Roman" w:hAnsi="Times New Roman"/>
                <w:bCs/>
              </w:rPr>
              <w:t xml:space="preserve"> </w:t>
            </w:r>
            <w:r>
              <w:rPr>
                <w:rFonts w:ascii="Times New Roman" w:hAnsi="Times New Roman"/>
                <w:bCs/>
              </w:rPr>
              <w:t xml:space="preserve">of Title I </w:t>
            </w:r>
            <w:r w:rsidRPr="00FE002E">
              <w:rPr>
                <w:rFonts w:ascii="Times New Roman" w:hAnsi="Times New Roman"/>
                <w:bCs/>
              </w:rPr>
              <w:t xml:space="preserve">of Part Ten </w:t>
            </w:r>
            <w:del w:id="1519" w:author="Author">
              <w:r w:rsidR="009264ED" w:rsidRPr="00FE002E">
                <w:rPr>
                  <w:rFonts w:ascii="Times New Roman" w:hAnsi="Times New Roman"/>
                  <w:bCs/>
                </w:rPr>
                <w:delText xml:space="preserve">of the </w:delText>
              </w:r>
            </w:del>
            <w:r w:rsidR="00684733">
              <w:rPr>
                <w:rFonts w:ascii="Times New Roman" w:hAnsi="Times New Roman"/>
                <w:bCs/>
              </w:rPr>
              <w:t>CRR</w:t>
            </w:r>
            <w:r w:rsidRPr="00FE002E">
              <w:rPr>
                <w:rFonts w:ascii="Times New Roman" w:hAnsi="Times New Roman"/>
                <w:bCs/>
              </w:rPr>
              <w:t>.</w:t>
            </w:r>
          </w:p>
          <w:p w14:paraId="3270C368" w14:textId="77777777" w:rsidR="00CB48CC" w:rsidRPr="00FE002E" w:rsidRDefault="00CB48CC" w:rsidP="00CB48CC">
            <w:pPr>
              <w:pStyle w:val="BodyText1"/>
              <w:spacing w:line="240" w:lineRule="auto"/>
              <w:rPr>
                <w:rFonts w:ascii="Times New Roman" w:hAnsi="Times New Roman"/>
                <w:bCs/>
              </w:rPr>
            </w:pPr>
          </w:p>
        </w:tc>
      </w:tr>
      <w:tr w:rsidR="00CB48CC" w:rsidRPr="00FE002E" w14:paraId="30D5612D" w14:textId="77777777" w:rsidTr="00E1595A">
        <w:trPr>
          <w:trHeight w:val="304"/>
        </w:trPr>
        <w:tc>
          <w:tcPr>
            <w:tcW w:w="1531" w:type="dxa"/>
            <w:shd w:val="clear" w:color="auto" w:fill="D9D9D9" w:themeFill="background1" w:themeFillShade="D9"/>
          </w:tcPr>
          <w:p w14:paraId="0422970F" w14:textId="77777777" w:rsidR="00CB48CC" w:rsidRPr="00FE002E" w:rsidRDefault="00CB48CC" w:rsidP="00CB48CC">
            <w:pPr>
              <w:pStyle w:val="BodyText1"/>
              <w:rPr>
                <w:rFonts w:ascii="Times New Roman" w:hAnsi="Times New Roman"/>
                <w:b/>
              </w:rPr>
            </w:pPr>
            <w:r w:rsidRPr="00FE002E">
              <w:rPr>
                <w:rFonts w:ascii="Times New Roman" w:hAnsi="Times New Roman"/>
                <w:b/>
              </w:rPr>
              <w:t xml:space="preserve">Row </w:t>
            </w:r>
          </w:p>
          <w:p w14:paraId="3E09CDC7" w14:textId="77777777" w:rsidR="00CB48CC" w:rsidRPr="00FE002E" w:rsidRDefault="00CB48CC" w:rsidP="00CB48CC">
            <w:pPr>
              <w:pStyle w:val="BodyText1"/>
              <w:rPr>
                <w:rFonts w:ascii="Times New Roman" w:hAnsi="Times New Roman"/>
                <w:b/>
                <w:bCs/>
              </w:rPr>
            </w:pPr>
            <w:r w:rsidRPr="00FE002E">
              <w:rPr>
                <w:rFonts w:ascii="Times New Roman" w:hAnsi="Times New Roman"/>
                <w:b/>
              </w:rPr>
              <w:t>and column</w:t>
            </w:r>
          </w:p>
        </w:tc>
        <w:tc>
          <w:tcPr>
            <w:tcW w:w="7590" w:type="dxa"/>
            <w:gridSpan w:val="3"/>
            <w:shd w:val="clear" w:color="auto" w:fill="D9D9D9" w:themeFill="background1" w:themeFillShade="D9"/>
          </w:tcPr>
          <w:p w14:paraId="19280F08" w14:textId="77777777" w:rsidR="00CB48CC" w:rsidRPr="00FE002E" w:rsidRDefault="00CB48CC" w:rsidP="00CB48CC">
            <w:pPr>
              <w:pStyle w:val="BodyText1"/>
              <w:spacing w:line="240" w:lineRule="auto"/>
              <w:rPr>
                <w:rFonts w:ascii="Times New Roman" w:hAnsi="Times New Roman"/>
                <w:b/>
                <w:bCs/>
              </w:rPr>
            </w:pPr>
            <w:r w:rsidRPr="00FE002E">
              <w:rPr>
                <w:rFonts w:ascii="Times New Roman" w:hAnsi="Times New Roman"/>
                <w:b/>
                <w:bCs/>
              </w:rPr>
              <w:t>Leverage Ratio</w:t>
            </w:r>
          </w:p>
        </w:tc>
      </w:tr>
      <w:tr w:rsidR="00CB48CC" w:rsidRPr="00FE002E" w14:paraId="7E720607" w14:textId="77777777" w:rsidTr="00E1595A">
        <w:trPr>
          <w:trHeight w:val="304"/>
        </w:trPr>
        <w:tc>
          <w:tcPr>
            <w:tcW w:w="1531" w:type="dxa"/>
          </w:tcPr>
          <w:p w14:paraId="04FDC8D4" w14:textId="2A969449" w:rsidR="00CB48CC" w:rsidRPr="00FE002E" w:rsidRDefault="00CB48CC" w:rsidP="00CB48CC">
            <w:pPr>
              <w:pStyle w:val="BodyText1"/>
              <w:rPr>
                <w:rFonts w:ascii="Times New Roman" w:hAnsi="Times New Roman"/>
                <w:bCs/>
              </w:rPr>
            </w:pPr>
            <w:r w:rsidRPr="00FE002E">
              <w:rPr>
                <w:rFonts w:ascii="Times New Roman" w:hAnsi="Times New Roman"/>
                <w:bCs/>
              </w:rPr>
              <w:t>{</w:t>
            </w:r>
            <w:del w:id="1520" w:author="Author">
              <w:r w:rsidR="009264ED">
                <w:rPr>
                  <w:rFonts w:ascii="Times New Roman" w:hAnsi="Times New Roman"/>
                  <w:bCs/>
                </w:rPr>
                <w:delText>33</w:delText>
              </w:r>
              <w:r w:rsidR="009264ED" w:rsidRPr="00FE002E">
                <w:rPr>
                  <w:rFonts w:ascii="Times New Roman" w:hAnsi="Times New Roman"/>
                  <w:bCs/>
                </w:rPr>
                <w:delText>0</w:delText>
              </w:r>
              <w:r w:rsidR="00F71081">
                <w:rPr>
                  <w:rFonts w:ascii="Times New Roman" w:hAnsi="Times New Roman"/>
                  <w:bCs/>
                </w:rPr>
                <w:delText>;010</w:delText>
              </w:r>
            </w:del>
            <w:ins w:id="1521" w:author="Author">
              <w:r w:rsidR="009573B2">
                <w:rPr>
                  <w:rFonts w:ascii="Times New Roman" w:hAnsi="Times New Roman"/>
                  <w:bCs/>
                </w:rPr>
                <w:t>0</w:t>
              </w:r>
              <w:r>
                <w:rPr>
                  <w:rFonts w:ascii="Times New Roman" w:hAnsi="Times New Roman"/>
                  <w:bCs/>
                </w:rPr>
                <w:t>33</w:t>
              </w:r>
              <w:r w:rsidRPr="00FE002E">
                <w:rPr>
                  <w:rFonts w:ascii="Times New Roman" w:hAnsi="Times New Roman"/>
                  <w:bCs/>
                </w:rPr>
                <w:t>0</w:t>
              </w:r>
              <w:r>
                <w:rPr>
                  <w:rFonts w:ascii="Times New Roman" w:hAnsi="Times New Roman"/>
                  <w:bCs/>
                </w:rPr>
                <w:t>;</w:t>
              </w:r>
              <w:r w:rsidR="009573B2">
                <w:rPr>
                  <w:rFonts w:ascii="Times New Roman" w:hAnsi="Times New Roman"/>
                  <w:bCs/>
                </w:rPr>
                <w:t>0</w:t>
              </w:r>
              <w:r>
                <w:rPr>
                  <w:rFonts w:ascii="Times New Roman" w:hAnsi="Times New Roman"/>
                  <w:bCs/>
                </w:rPr>
                <w:t>010</w:t>
              </w:r>
            </w:ins>
            <w:r>
              <w:rPr>
                <w:rFonts w:ascii="Times New Roman" w:hAnsi="Times New Roman"/>
                <w:bCs/>
              </w:rPr>
              <w:t>}</w:t>
            </w:r>
          </w:p>
        </w:tc>
        <w:tc>
          <w:tcPr>
            <w:tcW w:w="7590" w:type="dxa"/>
            <w:gridSpan w:val="3"/>
          </w:tcPr>
          <w:p w14:paraId="170E1973" w14:textId="77777777" w:rsidR="00CB48CC" w:rsidRPr="00FE002E" w:rsidRDefault="00CB48CC" w:rsidP="00CB48CC">
            <w:pPr>
              <w:pStyle w:val="BodyText1"/>
              <w:spacing w:line="240" w:lineRule="auto"/>
              <w:rPr>
                <w:rFonts w:ascii="Times New Roman" w:hAnsi="Times New Roman"/>
                <w:b/>
                <w:bCs/>
              </w:rPr>
            </w:pPr>
            <w:r w:rsidRPr="00FE002E">
              <w:rPr>
                <w:rFonts w:ascii="Times New Roman" w:hAnsi="Times New Roman"/>
                <w:b/>
                <w:bCs/>
              </w:rPr>
              <w:t>Leverage Ratio – using a fully phased-in definition of Tier 1</w:t>
            </w:r>
            <w:r>
              <w:rPr>
                <w:rFonts w:ascii="Times New Roman" w:hAnsi="Times New Roman"/>
                <w:b/>
                <w:bCs/>
              </w:rPr>
              <w:t xml:space="preserve"> capital</w:t>
            </w:r>
          </w:p>
          <w:p w14:paraId="12F31F9B" w14:textId="77777777" w:rsidR="00CB48CC" w:rsidRPr="00FE002E" w:rsidRDefault="00CB48CC" w:rsidP="00CB48CC">
            <w:pPr>
              <w:pStyle w:val="BodyText1"/>
              <w:spacing w:line="240" w:lineRule="auto"/>
              <w:rPr>
                <w:rFonts w:ascii="Times New Roman" w:hAnsi="Times New Roman"/>
                <w:bCs/>
              </w:rPr>
            </w:pPr>
          </w:p>
          <w:p w14:paraId="14103416" w14:textId="6DC38E82" w:rsidR="00CB48CC" w:rsidRPr="00FE002E" w:rsidRDefault="00CB48CC" w:rsidP="00CB48CC">
            <w:pPr>
              <w:pStyle w:val="BodyText1"/>
              <w:spacing w:line="240" w:lineRule="auto"/>
              <w:rPr>
                <w:rFonts w:ascii="Times New Roman" w:hAnsi="Times New Roman"/>
                <w:bCs/>
              </w:rPr>
            </w:pPr>
            <w:r w:rsidRPr="00FE002E">
              <w:rPr>
                <w:rFonts w:ascii="Times New Roman" w:hAnsi="Times New Roman"/>
                <w:bCs/>
              </w:rPr>
              <w:t xml:space="preserve">Articles 429(2) and 499(1) </w:t>
            </w:r>
            <w:del w:id="1522" w:author="Author">
              <w:r w:rsidR="009264ED" w:rsidRPr="00FE002E">
                <w:rPr>
                  <w:rFonts w:ascii="Times New Roman" w:hAnsi="Times New Roman"/>
                  <w:bCs/>
                </w:rPr>
                <w:delText xml:space="preserve">of the </w:delText>
              </w:r>
            </w:del>
            <w:r w:rsidR="00684733">
              <w:rPr>
                <w:rFonts w:ascii="Times New Roman" w:hAnsi="Times New Roman"/>
                <w:bCs/>
              </w:rPr>
              <w:t>CRR</w:t>
            </w:r>
          </w:p>
          <w:p w14:paraId="4CAADB00" w14:textId="77777777" w:rsidR="00CB48CC" w:rsidRPr="00FE002E" w:rsidRDefault="00CB48CC" w:rsidP="00CB48CC">
            <w:pPr>
              <w:pStyle w:val="BodyText1"/>
              <w:spacing w:line="240" w:lineRule="auto"/>
              <w:rPr>
                <w:rFonts w:ascii="Times New Roman" w:hAnsi="Times New Roman"/>
                <w:bCs/>
              </w:rPr>
            </w:pPr>
          </w:p>
          <w:p w14:paraId="51A072E1" w14:textId="77777777" w:rsidR="00CB48CC" w:rsidRPr="00FE002E" w:rsidRDefault="00CB48CC" w:rsidP="00CB48CC">
            <w:pPr>
              <w:pStyle w:val="BodyText1"/>
              <w:spacing w:line="240" w:lineRule="auto"/>
              <w:rPr>
                <w:rFonts w:ascii="Times New Roman" w:hAnsi="Times New Roman"/>
                <w:bCs/>
              </w:rPr>
            </w:pPr>
            <w:r w:rsidRPr="00FE002E">
              <w:rPr>
                <w:rFonts w:ascii="Times New Roman" w:hAnsi="Times New Roman"/>
                <w:bCs/>
              </w:rPr>
              <w:t xml:space="preserve">This is the leverage ratio as calculated under </w:t>
            </w:r>
            <w:r w:rsidRPr="000E4713">
              <w:rPr>
                <w:rFonts w:ascii="Times New Roman" w:hAnsi="Times New Roman"/>
                <w:bCs/>
              </w:rPr>
              <w:t>paragraph 4 of Part II of this</w:t>
            </w:r>
            <w:r w:rsidRPr="00C558B4">
              <w:rPr>
                <w:rFonts w:ascii="Times New Roman" w:hAnsi="Times New Roman"/>
                <w:bCs/>
              </w:rPr>
              <w:t xml:space="preserve"> Annex</w:t>
            </w:r>
            <w:r w:rsidRPr="00FE002E">
              <w:rPr>
                <w:rFonts w:ascii="Times New Roman" w:hAnsi="Times New Roman"/>
                <w:bCs/>
              </w:rPr>
              <w:t xml:space="preserve">. </w:t>
            </w:r>
          </w:p>
          <w:p w14:paraId="13640073" w14:textId="77777777" w:rsidR="00CB48CC" w:rsidRPr="00FE002E" w:rsidRDefault="00CB48CC" w:rsidP="00CB48CC">
            <w:pPr>
              <w:pStyle w:val="BodyText1"/>
              <w:spacing w:line="240" w:lineRule="auto"/>
              <w:rPr>
                <w:rFonts w:ascii="Times New Roman" w:hAnsi="Times New Roman"/>
                <w:b/>
                <w:bCs/>
              </w:rPr>
            </w:pPr>
          </w:p>
        </w:tc>
      </w:tr>
      <w:tr w:rsidR="00CB48CC" w:rsidRPr="00FE002E" w14:paraId="58F7E1A1" w14:textId="77777777" w:rsidTr="00E1595A">
        <w:trPr>
          <w:trHeight w:val="304"/>
        </w:trPr>
        <w:tc>
          <w:tcPr>
            <w:tcW w:w="1531" w:type="dxa"/>
          </w:tcPr>
          <w:p w14:paraId="775E3AF8" w14:textId="023EF0D7" w:rsidR="00CB48CC" w:rsidRPr="00FE002E" w:rsidRDefault="00CB48CC" w:rsidP="00CB48CC">
            <w:pPr>
              <w:pStyle w:val="BodyText1"/>
              <w:rPr>
                <w:rFonts w:ascii="Times New Roman" w:hAnsi="Times New Roman"/>
                <w:bCs/>
              </w:rPr>
            </w:pPr>
            <w:r w:rsidRPr="00FE002E">
              <w:rPr>
                <w:rFonts w:ascii="Times New Roman" w:hAnsi="Times New Roman"/>
                <w:bCs/>
              </w:rPr>
              <w:t>{</w:t>
            </w:r>
            <w:del w:id="1523" w:author="Author">
              <w:r w:rsidR="009264ED">
                <w:rPr>
                  <w:rFonts w:ascii="Times New Roman" w:hAnsi="Times New Roman"/>
                  <w:bCs/>
                </w:rPr>
                <w:delText>34</w:delText>
              </w:r>
              <w:r w:rsidR="009264ED" w:rsidRPr="00FE002E">
                <w:rPr>
                  <w:rFonts w:ascii="Times New Roman" w:hAnsi="Times New Roman"/>
                  <w:bCs/>
                </w:rPr>
                <w:delText>0</w:delText>
              </w:r>
              <w:r w:rsidR="00F71081">
                <w:rPr>
                  <w:rFonts w:ascii="Times New Roman" w:hAnsi="Times New Roman"/>
                  <w:bCs/>
                </w:rPr>
                <w:delText>;010</w:delText>
              </w:r>
            </w:del>
            <w:ins w:id="1524" w:author="Author">
              <w:r w:rsidR="009573B2">
                <w:rPr>
                  <w:rFonts w:ascii="Times New Roman" w:hAnsi="Times New Roman"/>
                  <w:bCs/>
                </w:rPr>
                <w:t>0</w:t>
              </w:r>
              <w:r>
                <w:rPr>
                  <w:rFonts w:ascii="Times New Roman" w:hAnsi="Times New Roman"/>
                  <w:bCs/>
                </w:rPr>
                <w:t>34</w:t>
              </w:r>
              <w:r w:rsidRPr="00FE002E">
                <w:rPr>
                  <w:rFonts w:ascii="Times New Roman" w:hAnsi="Times New Roman"/>
                  <w:bCs/>
                </w:rPr>
                <w:t>0</w:t>
              </w:r>
              <w:r>
                <w:rPr>
                  <w:rFonts w:ascii="Times New Roman" w:hAnsi="Times New Roman"/>
                  <w:bCs/>
                </w:rPr>
                <w:t>;</w:t>
              </w:r>
              <w:r w:rsidR="009573B2">
                <w:rPr>
                  <w:rFonts w:ascii="Times New Roman" w:hAnsi="Times New Roman"/>
                  <w:bCs/>
                </w:rPr>
                <w:t>0</w:t>
              </w:r>
              <w:r>
                <w:rPr>
                  <w:rFonts w:ascii="Times New Roman" w:hAnsi="Times New Roman"/>
                  <w:bCs/>
                </w:rPr>
                <w:t>010</w:t>
              </w:r>
            </w:ins>
            <w:r>
              <w:rPr>
                <w:rFonts w:ascii="Times New Roman" w:hAnsi="Times New Roman"/>
                <w:bCs/>
              </w:rPr>
              <w:t>}</w:t>
            </w:r>
          </w:p>
        </w:tc>
        <w:tc>
          <w:tcPr>
            <w:tcW w:w="7590" w:type="dxa"/>
            <w:gridSpan w:val="3"/>
          </w:tcPr>
          <w:p w14:paraId="750922D1" w14:textId="77777777" w:rsidR="00CB48CC" w:rsidRPr="00FE002E" w:rsidRDefault="00CB48CC" w:rsidP="00CB48CC">
            <w:pPr>
              <w:pStyle w:val="BodyText1"/>
              <w:spacing w:line="240" w:lineRule="auto"/>
              <w:rPr>
                <w:rFonts w:ascii="Times New Roman" w:hAnsi="Times New Roman"/>
                <w:b/>
                <w:bCs/>
              </w:rPr>
            </w:pPr>
            <w:r w:rsidRPr="00FE002E">
              <w:rPr>
                <w:rFonts w:ascii="Times New Roman" w:hAnsi="Times New Roman"/>
                <w:b/>
                <w:bCs/>
              </w:rPr>
              <w:t>Leverage Ratio – using a transitional definition of Tier 1</w:t>
            </w:r>
            <w:r>
              <w:rPr>
                <w:rFonts w:ascii="Times New Roman" w:hAnsi="Times New Roman"/>
                <w:b/>
                <w:bCs/>
              </w:rPr>
              <w:t xml:space="preserve"> capital</w:t>
            </w:r>
          </w:p>
          <w:p w14:paraId="7A89AD53" w14:textId="77777777" w:rsidR="00CB48CC" w:rsidRPr="00FE002E" w:rsidRDefault="00CB48CC" w:rsidP="00CB48CC">
            <w:pPr>
              <w:pStyle w:val="BodyText1"/>
              <w:spacing w:line="240" w:lineRule="auto"/>
              <w:rPr>
                <w:rFonts w:ascii="Times New Roman" w:hAnsi="Times New Roman"/>
                <w:bCs/>
              </w:rPr>
            </w:pPr>
          </w:p>
          <w:p w14:paraId="0ECB3DAB" w14:textId="43AA12E4" w:rsidR="00CB48CC" w:rsidRPr="00FE002E" w:rsidRDefault="00CB48CC" w:rsidP="00CB48CC">
            <w:pPr>
              <w:pStyle w:val="BodyText1"/>
              <w:spacing w:line="240" w:lineRule="auto"/>
              <w:rPr>
                <w:rFonts w:ascii="Times New Roman" w:hAnsi="Times New Roman"/>
                <w:bCs/>
              </w:rPr>
            </w:pPr>
            <w:r w:rsidRPr="00FE002E">
              <w:rPr>
                <w:rFonts w:ascii="Times New Roman" w:hAnsi="Times New Roman"/>
                <w:bCs/>
              </w:rPr>
              <w:t xml:space="preserve">Articles 429(2) and 499(1) </w:t>
            </w:r>
            <w:del w:id="1525" w:author="Author">
              <w:r w:rsidR="009264ED" w:rsidRPr="00FE002E">
                <w:rPr>
                  <w:rFonts w:ascii="Times New Roman" w:hAnsi="Times New Roman"/>
                  <w:bCs/>
                </w:rPr>
                <w:delText xml:space="preserve">of the </w:delText>
              </w:r>
            </w:del>
            <w:r w:rsidR="00684733">
              <w:rPr>
                <w:rFonts w:ascii="Times New Roman" w:hAnsi="Times New Roman"/>
                <w:bCs/>
              </w:rPr>
              <w:t>CRR</w:t>
            </w:r>
          </w:p>
          <w:p w14:paraId="26098DFB" w14:textId="77777777" w:rsidR="00CB48CC" w:rsidRPr="00FE002E" w:rsidRDefault="00CB48CC" w:rsidP="00CB48CC">
            <w:pPr>
              <w:pStyle w:val="BodyText1"/>
              <w:spacing w:line="240" w:lineRule="auto"/>
              <w:rPr>
                <w:rFonts w:ascii="Times New Roman" w:hAnsi="Times New Roman"/>
                <w:bCs/>
              </w:rPr>
            </w:pPr>
          </w:p>
          <w:p w14:paraId="5798AD40" w14:textId="77777777" w:rsidR="00CB48CC" w:rsidRPr="00FE002E" w:rsidRDefault="00CB48CC" w:rsidP="00CB48CC">
            <w:pPr>
              <w:pStyle w:val="BodyText1"/>
              <w:spacing w:line="240" w:lineRule="auto"/>
              <w:rPr>
                <w:rFonts w:ascii="Times New Roman" w:hAnsi="Times New Roman"/>
              </w:rPr>
            </w:pPr>
            <w:r w:rsidRPr="00FE002E">
              <w:rPr>
                <w:rFonts w:ascii="Times New Roman" w:hAnsi="Times New Roman"/>
              </w:rPr>
              <w:t xml:space="preserve">This is the leverage ratio as calculated </w:t>
            </w:r>
            <w:r w:rsidRPr="00C558B4">
              <w:rPr>
                <w:rFonts w:ascii="Times New Roman" w:hAnsi="Times New Roman"/>
              </w:rPr>
              <w:t xml:space="preserve">under </w:t>
            </w:r>
            <w:r w:rsidRPr="000E4713">
              <w:rPr>
                <w:rFonts w:ascii="Times New Roman" w:hAnsi="Times New Roman"/>
              </w:rPr>
              <w:t>paragraph 5 of Part II</w:t>
            </w:r>
            <w:r w:rsidRPr="00C558B4">
              <w:rPr>
                <w:rFonts w:ascii="Times New Roman" w:hAnsi="Times New Roman"/>
              </w:rPr>
              <w:t xml:space="preserve"> of this Annex</w:t>
            </w:r>
            <w:r w:rsidRPr="00FE002E">
              <w:rPr>
                <w:rFonts w:ascii="Times New Roman" w:hAnsi="Times New Roman"/>
              </w:rPr>
              <w:t>.</w:t>
            </w:r>
          </w:p>
          <w:p w14:paraId="173B4CA4" w14:textId="77777777" w:rsidR="00CB48CC" w:rsidRPr="00FE002E" w:rsidRDefault="00CB48CC" w:rsidP="00CB48CC">
            <w:pPr>
              <w:pStyle w:val="BodyText1"/>
              <w:spacing w:line="240" w:lineRule="auto"/>
              <w:rPr>
                <w:rFonts w:ascii="Times New Roman" w:hAnsi="Times New Roman"/>
                <w:b/>
                <w:bCs/>
              </w:rPr>
            </w:pPr>
          </w:p>
        </w:tc>
      </w:tr>
      <w:tr w:rsidR="00CB48CC" w:rsidRPr="00FE002E" w14:paraId="39DF531E" w14:textId="77777777" w:rsidTr="00E1595A">
        <w:trPr>
          <w:trHeight w:val="304"/>
          <w:ins w:id="1526" w:author="Author"/>
        </w:trPr>
        <w:tc>
          <w:tcPr>
            <w:tcW w:w="1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97C437" w14:textId="77777777" w:rsidR="00CB48CC" w:rsidRPr="007765A0" w:rsidRDefault="00CB48CC" w:rsidP="00CB48CC">
            <w:pPr>
              <w:pStyle w:val="BodyText1"/>
              <w:rPr>
                <w:ins w:id="1527" w:author="Author"/>
                <w:rFonts w:ascii="Times New Roman" w:hAnsi="Times New Roman"/>
                <w:b/>
                <w:bCs/>
              </w:rPr>
            </w:pPr>
            <w:ins w:id="1528" w:author="Author">
              <w:r w:rsidRPr="007765A0">
                <w:rPr>
                  <w:rFonts w:ascii="Times New Roman" w:hAnsi="Times New Roman"/>
                  <w:b/>
                  <w:bCs/>
                </w:rPr>
                <w:t xml:space="preserve">Row </w:t>
              </w:r>
            </w:ins>
          </w:p>
          <w:p w14:paraId="314F4CF2" w14:textId="77777777" w:rsidR="00CB48CC" w:rsidRPr="00174252" w:rsidRDefault="00CB48CC" w:rsidP="00CB48CC">
            <w:pPr>
              <w:pStyle w:val="BodyText1"/>
              <w:rPr>
                <w:ins w:id="1529" w:author="Author"/>
                <w:rFonts w:ascii="Times New Roman" w:hAnsi="Times New Roman"/>
                <w:bCs/>
              </w:rPr>
            </w:pPr>
            <w:ins w:id="1530" w:author="Author">
              <w:r w:rsidRPr="007765A0">
                <w:rPr>
                  <w:rFonts w:ascii="Times New Roman" w:hAnsi="Times New Roman"/>
                  <w:b/>
                  <w:bCs/>
                </w:rPr>
                <w:t>and column</w:t>
              </w:r>
            </w:ins>
          </w:p>
        </w:tc>
        <w:tc>
          <w:tcPr>
            <w:tcW w:w="75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47A705" w14:textId="77777777" w:rsidR="00CB48CC" w:rsidRPr="00FE002E" w:rsidRDefault="00CB48CC" w:rsidP="00CB48CC">
            <w:pPr>
              <w:pStyle w:val="BodyText1"/>
              <w:spacing w:line="240" w:lineRule="auto"/>
              <w:rPr>
                <w:ins w:id="1531" w:author="Author"/>
                <w:rFonts w:ascii="Times New Roman" w:hAnsi="Times New Roman"/>
                <w:b/>
                <w:bCs/>
              </w:rPr>
            </w:pPr>
            <w:ins w:id="1532" w:author="Author">
              <w:r>
                <w:rPr>
                  <w:rFonts w:ascii="Times New Roman" w:hAnsi="Times New Roman"/>
                  <w:b/>
                  <w:bCs/>
                </w:rPr>
                <w:t>Requirement</w:t>
              </w:r>
              <w:r w:rsidR="0026336E">
                <w:rPr>
                  <w:rFonts w:ascii="Times New Roman" w:hAnsi="Times New Roman"/>
                  <w:b/>
                  <w:bCs/>
                </w:rPr>
                <w:t>s</w:t>
              </w:r>
              <w:r w:rsidR="00E36E71">
                <w:rPr>
                  <w:rFonts w:ascii="Times New Roman" w:hAnsi="Times New Roman"/>
                  <w:b/>
                  <w:bCs/>
                </w:rPr>
                <w:t>: amounts</w:t>
              </w:r>
            </w:ins>
          </w:p>
        </w:tc>
      </w:tr>
      <w:tr w:rsidR="00E36E71" w:rsidRPr="00FE002E" w14:paraId="49D3F110" w14:textId="77777777" w:rsidTr="00E1595A">
        <w:trPr>
          <w:trHeight w:val="304"/>
          <w:ins w:id="1533" w:author="Author"/>
        </w:trPr>
        <w:tc>
          <w:tcPr>
            <w:tcW w:w="1531" w:type="dxa"/>
            <w:tcBorders>
              <w:top w:val="single" w:sz="4" w:space="0" w:color="auto"/>
              <w:left w:val="single" w:sz="4" w:space="0" w:color="auto"/>
              <w:bottom w:val="single" w:sz="4" w:space="0" w:color="auto"/>
              <w:right w:val="single" w:sz="4" w:space="0" w:color="auto"/>
            </w:tcBorders>
          </w:tcPr>
          <w:p w14:paraId="478479BE" w14:textId="15CB4911" w:rsidR="00E36E71" w:rsidRPr="00FE002E" w:rsidRDefault="00E36E71" w:rsidP="00CB48CC">
            <w:pPr>
              <w:pStyle w:val="BodyText1"/>
              <w:rPr>
                <w:ins w:id="1534" w:author="Author"/>
                <w:rFonts w:ascii="Times New Roman" w:hAnsi="Times New Roman"/>
                <w:bCs/>
              </w:rPr>
            </w:pPr>
            <w:ins w:id="1535" w:author="Author">
              <w:r w:rsidRPr="00FE002E">
                <w:rPr>
                  <w:rFonts w:ascii="Times New Roman" w:hAnsi="Times New Roman"/>
                  <w:bCs/>
                </w:rPr>
                <w:t>{</w:t>
              </w:r>
              <w:r w:rsidR="009573B2">
                <w:rPr>
                  <w:rFonts w:ascii="Times New Roman" w:hAnsi="Times New Roman"/>
                  <w:bCs/>
                </w:rPr>
                <w:t>0</w:t>
              </w:r>
              <w:r>
                <w:rPr>
                  <w:rFonts w:ascii="Times New Roman" w:hAnsi="Times New Roman"/>
                  <w:bCs/>
                </w:rPr>
                <w:t>35</w:t>
              </w:r>
              <w:r w:rsidRPr="00FE002E">
                <w:rPr>
                  <w:rFonts w:ascii="Times New Roman" w:hAnsi="Times New Roman"/>
                  <w:bCs/>
                </w:rPr>
                <w:t>0</w:t>
              </w:r>
              <w:r>
                <w:rPr>
                  <w:rFonts w:ascii="Times New Roman" w:hAnsi="Times New Roman"/>
                  <w:bCs/>
                </w:rPr>
                <w:t>;</w:t>
              </w:r>
              <w:r w:rsidR="009573B2">
                <w:rPr>
                  <w:rFonts w:ascii="Times New Roman" w:hAnsi="Times New Roman"/>
                  <w:bCs/>
                </w:rPr>
                <w:t>0</w:t>
              </w:r>
              <w:r>
                <w:rPr>
                  <w:rFonts w:ascii="Times New Roman" w:hAnsi="Times New Roman"/>
                  <w:bCs/>
                </w:rPr>
                <w:t>010}</w:t>
              </w:r>
            </w:ins>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403F51AE" w14:textId="77777777" w:rsidR="00E36E71" w:rsidRDefault="00E36E71" w:rsidP="00CB48CC">
            <w:pPr>
              <w:pStyle w:val="BodyText1"/>
              <w:spacing w:line="240" w:lineRule="auto"/>
              <w:rPr>
                <w:ins w:id="1536" w:author="Author"/>
                <w:rFonts w:ascii="Times New Roman" w:hAnsi="Times New Roman"/>
                <w:b/>
                <w:color w:val="auto"/>
              </w:rPr>
            </w:pPr>
            <w:ins w:id="1537" w:author="Author">
              <w:r w:rsidRPr="00E36E71">
                <w:rPr>
                  <w:rFonts w:ascii="Times New Roman" w:hAnsi="Times New Roman"/>
                  <w:b/>
                  <w:color w:val="auto"/>
                </w:rPr>
                <w:t>Pillar 2 requirement (P2R) to address risks of excessive leverage</w:t>
              </w:r>
            </w:ins>
          </w:p>
          <w:p w14:paraId="582D4A04" w14:textId="77777777" w:rsidR="008B096D" w:rsidRPr="000C0D0F" w:rsidRDefault="008B096D" w:rsidP="008B096D">
            <w:pPr>
              <w:pStyle w:val="BodyText1"/>
              <w:spacing w:line="240" w:lineRule="auto"/>
              <w:rPr>
                <w:ins w:id="1538" w:author="Author"/>
                <w:rFonts w:ascii="Times New Roman" w:hAnsi="Times New Roman"/>
                <w:b/>
                <w:color w:val="auto"/>
              </w:rPr>
            </w:pPr>
          </w:p>
          <w:p w14:paraId="5C7D5212" w14:textId="77777777" w:rsidR="008B096D" w:rsidRPr="000C0D0F" w:rsidRDefault="008B096D" w:rsidP="008B096D">
            <w:pPr>
              <w:pStyle w:val="BodyText1"/>
              <w:spacing w:line="240" w:lineRule="auto"/>
              <w:rPr>
                <w:ins w:id="1539" w:author="Author"/>
                <w:rFonts w:ascii="Times New Roman" w:hAnsi="Times New Roman"/>
                <w:bCs/>
              </w:rPr>
            </w:pPr>
            <w:ins w:id="1540" w:author="Author">
              <w:r w:rsidRPr="000C0D0F">
                <w:rPr>
                  <w:rFonts w:ascii="Times New Roman" w:hAnsi="Times New Roman"/>
                  <w:bCs/>
                </w:rPr>
                <w:t xml:space="preserve">Article 104 </w:t>
              </w:r>
              <w:r w:rsidR="009063C7">
                <w:rPr>
                  <w:rFonts w:ascii="Times New Roman" w:hAnsi="Times New Roman"/>
                  <w:bCs/>
                </w:rPr>
                <w:t xml:space="preserve">and 104a </w:t>
              </w:r>
              <w:r w:rsidRPr="000C0D0F">
                <w:rPr>
                  <w:rFonts w:ascii="Times New Roman" w:hAnsi="Times New Roman"/>
                  <w:bCs/>
                </w:rPr>
                <w:t>of the CRD.</w:t>
              </w:r>
            </w:ins>
          </w:p>
          <w:p w14:paraId="4EC2557A" w14:textId="77777777" w:rsidR="008B096D" w:rsidRPr="000C0D0F" w:rsidRDefault="008B096D" w:rsidP="008B096D">
            <w:pPr>
              <w:pStyle w:val="BodyText1"/>
              <w:spacing w:line="240" w:lineRule="auto"/>
              <w:rPr>
                <w:ins w:id="1541" w:author="Author"/>
                <w:rFonts w:ascii="Times New Roman" w:hAnsi="Times New Roman"/>
                <w:color w:val="auto"/>
              </w:rPr>
            </w:pPr>
          </w:p>
          <w:p w14:paraId="10561A77" w14:textId="77777777" w:rsidR="008B096D" w:rsidRPr="00057794" w:rsidRDefault="008B096D" w:rsidP="008B096D">
            <w:pPr>
              <w:pStyle w:val="BodyText1"/>
              <w:spacing w:line="240" w:lineRule="auto"/>
              <w:rPr>
                <w:ins w:id="1542" w:author="Author"/>
                <w:rFonts w:ascii="Times New Roman" w:hAnsi="Times New Roman"/>
                <w:b/>
                <w:color w:val="auto"/>
              </w:rPr>
            </w:pPr>
            <w:ins w:id="1543" w:author="Author">
              <w:r w:rsidRPr="000C0D0F">
                <w:rPr>
                  <w:rFonts w:ascii="Times New Roman" w:hAnsi="Times New Roman"/>
                  <w:color w:val="auto"/>
                </w:rPr>
                <w:t>Additional own funds required by the competent authority to address risks of excessi</w:t>
              </w:r>
              <w:r>
                <w:rPr>
                  <w:rFonts w:ascii="Times New Roman" w:hAnsi="Times New Roman"/>
                  <w:color w:val="auto"/>
                </w:rPr>
                <w:t>ve leverage, as referred to in A</w:t>
              </w:r>
              <w:r w:rsidRPr="000C0D0F">
                <w:rPr>
                  <w:rFonts w:ascii="Times New Roman" w:hAnsi="Times New Roman"/>
                  <w:color w:val="auto"/>
                </w:rPr>
                <w:t>rticle 104 of the CRD</w:t>
              </w:r>
              <w:r>
                <w:rPr>
                  <w:rFonts w:ascii="Times New Roman" w:hAnsi="Times New Roman"/>
                  <w:color w:val="auto"/>
                </w:rPr>
                <w:t>.</w:t>
              </w:r>
            </w:ins>
          </w:p>
          <w:p w14:paraId="52420558" w14:textId="77777777" w:rsidR="00E36E71" w:rsidRPr="000E4713" w:rsidRDefault="00E36E71" w:rsidP="00CB48CC">
            <w:pPr>
              <w:pStyle w:val="BodyText1"/>
              <w:spacing w:line="240" w:lineRule="auto"/>
              <w:rPr>
                <w:ins w:id="1544" w:author="Author"/>
                <w:rFonts w:ascii="Times New Roman" w:hAnsi="Times New Roman"/>
                <w:b/>
                <w:color w:val="auto"/>
              </w:rPr>
            </w:pPr>
          </w:p>
        </w:tc>
      </w:tr>
      <w:tr w:rsidR="00E36E71" w:rsidRPr="00FE002E" w14:paraId="5E2FEE39" w14:textId="77777777" w:rsidTr="00E1595A">
        <w:trPr>
          <w:trHeight w:val="304"/>
          <w:ins w:id="1545" w:author="Author"/>
        </w:trPr>
        <w:tc>
          <w:tcPr>
            <w:tcW w:w="1531" w:type="dxa"/>
            <w:tcBorders>
              <w:top w:val="single" w:sz="4" w:space="0" w:color="auto"/>
              <w:left w:val="single" w:sz="4" w:space="0" w:color="auto"/>
              <w:bottom w:val="single" w:sz="4" w:space="0" w:color="auto"/>
              <w:right w:val="single" w:sz="4" w:space="0" w:color="auto"/>
            </w:tcBorders>
          </w:tcPr>
          <w:p w14:paraId="62D3C276" w14:textId="64F853EC" w:rsidR="00E36E71" w:rsidRPr="00FE002E" w:rsidRDefault="00E36E71" w:rsidP="00CB48CC">
            <w:pPr>
              <w:pStyle w:val="BodyText1"/>
              <w:rPr>
                <w:ins w:id="1546" w:author="Author"/>
                <w:rFonts w:ascii="Times New Roman" w:hAnsi="Times New Roman"/>
                <w:bCs/>
              </w:rPr>
            </w:pPr>
            <w:ins w:id="1547" w:author="Author">
              <w:r w:rsidRPr="00FE002E">
                <w:rPr>
                  <w:rFonts w:ascii="Times New Roman" w:hAnsi="Times New Roman"/>
                  <w:bCs/>
                </w:rPr>
                <w:t>{</w:t>
              </w:r>
              <w:r w:rsidR="009573B2">
                <w:rPr>
                  <w:rFonts w:ascii="Times New Roman" w:hAnsi="Times New Roman"/>
                  <w:bCs/>
                </w:rPr>
                <w:t>0</w:t>
              </w:r>
              <w:r>
                <w:rPr>
                  <w:rFonts w:ascii="Times New Roman" w:hAnsi="Times New Roman"/>
                  <w:bCs/>
                </w:rPr>
                <w:t>36</w:t>
              </w:r>
              <w:r w:rsidRPr="00FE002E">
                <w:rPr>
                  <w:rFonts w:ascii="Times New Roman" w:hAnsi="Times New Roman"/>
                  <w:bCs/>
                </w:rPr>
                <w:t>0</w:t>
              </w:r>
              <w:r>
                <w:rPr>
                  <w:rFonts w:ascii="Times New Roman" w:hAnsi="Times New Roman"/>
                  <w:bCs/>
                </w:rPr>
                <w:t>;</w:t>
              </w:r>
              <w:r w:rsidR="009573B2">
                <w:rPr>
                  <w:rFonts w:ascii="Times New Roman" w:hAnsi="Times New Roman"/>
                  <w:bCs/>
                </w:rPr>
                <w:t>0</w:t>
              </w:r>
              <w:r>
                <w:rPr>
                  <w:rFonts w:ascii="Times New Roman" w:hAnsi="Times New Roman"/>
                  <w:bCs/>
                </w:rPr>
                <w:t>010}</w:t>
              </w:r>
            </w:ins>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70D805ED" w14:textId="77777777" w:rsidR="00E36E71" w:rsidRPr="00E36E71" w:rsidRDefault="00E36E71" w:rsidP="00E36E71">
            <w:pPr>
              <w:pStyle w:val="BodyText1"/>
              <w:spacing w:line="240" w:lineRule="auto"/>
              <w:rPr>
                <w:ins w:id="1548" w:author="Author"/>
                <w:rFonts w:ascii="Times New Roman" w:hAnsi="Times New Roman"/>
                <w:b/>
                <w:color w:val="auto"/>
              </w:rPr>
            </w:pPr>
            <w:ins w:id="1549" w:author="Author">
              <w:r w:rsidRPr="00E36E71">
                <w:rPr>
                  <w:rFonts w:ascii="Times New Roman" w:hAnsi="Times New Roman"/>
                  <w:b/>
                  <w:color w:val="auto"/>
                </w:rPr>
                <w:t>of which: to be made up of CET1 capital</w:t>
              </w:r>
            </w:ins>
          </w:p>
          <w:p w14:paraId="2A6845DE" w14:textId="77777777" w:rsidR="00E36E71" w:rsidRDefault="00E36E71" w:rsidP="00E36E71">
            <w:pPr>
              <w:pStyle w:val="BodyText1"/>
              <w:spacing w:line="240" w:lineRule="auto"/>
              <w:rPr>
                <w:ins w:id="1550" w:author="Author"/>
                <w:rFonts w:ascii="Times New Roman" w:hAnsi="Times New Roman"/>
                <w:b/>
                <w:color w:val="auto"/>
              </w:rPr>
            </w:pPr>
          </w:p>
          <w:p w14:paraId="7D4D175B" w14:textId="58C4A934" w:rsidR="008E21B3" w:rsidRPr="008E21B3" w:rsidRDefault="008E21B3" w:rsidP="00E36E71">
            <w:pPr>
              <w:pStyle w:val="BodyText1"/>
              <w:spacing w:line="240" w:lineRule="auto"/>
              <w:rPr>
                <w:ins w:id="1551" w:author="Author"/>
                <w:rFonts w:ascii="Times New Roman" w:hAnsi="Times New Roman"/>
                <w:color w:val="auto"/>
              </w:rPr>
            </w:pPr>
            <w:ins w:id="1552" w:author="Author">
              <w:r>
                <w:rPr>
                  <w:rFonts w:ascii="Times New Roman" w:hAnsi="Times New Roman"/>
                  <w:color w:val="auto"/>
                </w:rPr>
                <w:t xml:space="preserve">The part of the P2R, referred to in row </w:t>
              </w:r>
              <w:r w:rsidR="00317BCB">
                <w:rPr>
                  <w:rFonts w:ascii="Times New Roman" w:hAnsi="Times New Roman"/>
                  <w:color w:val="auto"/>
                </w:rPr>
                <w:t>0</w:t>
              </w:r>
              <w:r>
                <w:rPr>
                  <w:rFonts w:ascii="Times New Roman" w:hAnsi="Times New Roman"/>
                  <w:color w:val="auto"/>
                </w:rPr>
                <w:t>350, which is required by the competent authority to be held in the form of CET1 capital.</w:t>
              </w:r>
            </w:ins>
          </w:p>
          <w:p w14:paraId="118609BA" w14:textId="77777777" w:rsidR="008E21B3" w:rsidRPr="000E4713" w:rsidRDefault="008E21B3" w:rsidP="00E36E71">
            <w:pPr>
              <w:pStyle w:val="BodyText1"/>
              <w:spacing w:line="240" w:lineRule="auto"/>
              <w:rPr>
                <w:ins w:id="1553" w:author="Author"/>
                <w:rFonts w:ascii="Times New Roman" w:hAnsi="Times New Roman"/>
                <w:b/>
                <w:color w:val="auto"/>
              </w:rPr>
            </w:pPr>
          </w:p>
        </w:tc>
      </w:tr>
      <w:tr w:rsidR="00E36E71" w:rsidRPr="00FE002E" w14:paraId="5F8F6CFE" w14:textId="77777777" w:rsidTr="00E1595A">
        <w:trPr>
          <w:trHeight w:val="304"/>
          <w:ins w:id="1554" w:author="Author"/>
        </w:trPr>
        <w:tc>
          <w:tcPr>
            <w:tcW w:w="1531" w:type="dxa"/>
            <w:tcBorders>
              <w:top w:val="single" w:sz="4" w:space="0" w:color="auto"/>
              <w:left w:val="single" w:sz="4" w:space="0" w:color="auto"/>
              <w:bottom w:val="single" w:sz="4" w:space="0" w:color="auto"/>
              <w:right w:val="single" w:sz="4" w:space="0" w:color="auto"/>
            </w:tcBorders>
          </w:tcPr>
          <w:p w14:paraId="6FD2EFC0" w14:textId="2E4BB18E" w:rsidR="00E36E71" w:rsidRPr="00FE002E" w:rsidRDefault="00E36E71" w:rsidP="00CB48CC">
            <w:pPr>
              <w:pStyle w:val="BodyText1"/>
              <w:rPr>
                <w:ins w:id="1555" w:author="Author"/>
                <w:rFonts w:ascii="Times New Roman" w:hAnsi="Times New Roman"/>
                <w:bCs/>
              </w:rPr>
            </w:pPr>
            <w:ins w:id="1556" w:author="Author">
              <w:r w:rsidRPr="00FE002E">
                <w:rPr>
                  <w:rFonts w:ascii="Times New Roman" w:hAnsi="Times New Roman"/>
                  <w:bCs/>
                </w:rPr>
                <w:t>{</w:t>
              </w:r>
              <w:r w:rsidR="009573B2">
                <w:rPr>
                  <w:rFonts w:ascii="Times New Roman" w:hAnsi="Times New Roman"/>
                  <w:bCs/>
                </w:rPr>
                <w:t>0</w:t>
              </w:r>
              <w:r>
                <w:rPr>
                  <w:rFonts w:ascii="Times New Roman" w:hAnsi="Times New Roman"/>
                  <w:bCs/>
                </w:rPr>
                <w:t>37</w:t>
              </w:r>
              <w:r w:rsidRPr="00FE002E">
                <w:rPr>
                  <w:rFonts w:ascii="Times New Roman" w:hAnsi="Times New Roman"/>
                  <w:bCs/>
                </w:rPr>
                <w:t>0</w:t>
              </w:r>
              <w:r>
                <w:rPr>
                  <w:rFonts w:ascii="Times New Roman" w:hAnsi="Times New Roman"/>
                  <w:bCs/>
                </w:rPr>
                <w:t>;</w:t>
              </w:r>
              <w:r w:rsidR="009573B2">
                <w:rPr>
                  <w:rFonts w:ascii="Times New Roman" w:hAnsi="Times New Roman"/>
                  <w:bCs/>
                </w:rPr>
                <w:t>0</w:t>
              </w:r>
              <w:r>
                <w:rPr>
                  <w:rFonts w:ascii="Times New Roman" w:hAnsi="Times New Roman"/>
                  <w:bCs/>
                </w:rPr>
                <w:t>010}</w:t>
              </w:r>
            </w:ins>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0A4479F0" w14:textId="77777777" w:rsidR="00E36E71" w:rsidRDefault="00E36E71" w:rsidP="00E36E71">
            <w:pPr>
              <w:pStyle w:val="BodyText1"/>
              <w:spacing w:line="240" w:lineRule="auto"/>
              <w:rPr>
                <w:ins w:id="1557" w:author="Author"/>
                <w:rFonts w:ascii="Times New Roman" w:hAnsi="Times New Roman"/>
                <w:b/>
                <w:color w:val="auto"/>
              </w:rPr>
            </w:pPr>
            <w:ins w:id="1558" w:author="Author">
              <w:r w:rsidRPr="00E36E71">
                <w:rPr>
                  <w:rFonts w:ascii="Times New Roman" w:hAnsi="Times New Roman"/>
                  <w:b/>
                  <w:color w:val="auto"/>
                </w:rPr>
                <w:t>of which: to be made up of Tier 1 capital</w:t>
              </w:r>
            </w:ins>
          </w:p>
          <w:p w14:paraId="00068FEF" w14:textId="77777777" w:rsidR="008E21B3" w:rsidRDefault="008E21B3" w:rsidP="00E36E71">
            <w:pPr>
              <w:pStyle w:val="BodyText1"/>
              <w:spacing w:line="240" w:lineRule="auto"/>
              <w:rPr>
                <w:ins w:id="1559" w:author="Author"/>
                <w:rFonts w:ascii="Times New Roman" w:hAnsi="Times New Roman"/>
                <w:b/>
                <w:color w:val="auto"/>
              </w:rPr>
            </w:pPr>
          </w:p>
          <w:p w14:paraId="16CC6997" w14:textId="2F6D427F" w:rsidR="008E21B3" w:rsidRPr="00E36E71" w:rsidRDefault="008E21B3" w:rsidP="00E36E71">
            <w:pPr>
              <w:pStyle w:val="BodyText1"/>
              <w:spacing w:line="240" w:lineRule="auto"/>
              <w:rPr>
                <w:ins w:id="1560" w:author="Author"/>
                <w:rFonts w:ascii="Times New Roman" w:hAnsi="Times New Roman"/>
                <w:b/>
                <w:color w:val="auto"/>
              </w:rPr>
            </w:pPr>
            <w:ins w:id="1561" w:author="Author">
              <w:r>
                <w:rPr>
                  <w:rFonts w:ascii="Times New Roman" w:hAnsi="Times New Roman"/>
                  <w:color w:val="auto"/>
                </w:rPr>
                <w:lastRenderedPageBreak/>
                <w:t xml:space="preserve">The part of the P2R, referred to in row </w:t>
              </w:r>
              <w:r w:rsidR="00317BCB">
                <w:rPr>
                  <w:rFonts w:ascii="Times New Roman" w:hAnsi="Times New Roman"/>
                  <w:color w:val="auto"/>
                </w:rPr>
                <w:t>0</w:t>
              </w:r>
              <w:r>
                <w:rPr>
                  <w:rFonts w:ascii="Times New Roman" w:hAnsi="Times New Roman"/>
                  <w:color w:val="auto"/>
                </w:rPr>
                <w:t>350, which is required by the competent authority to be held in the form of Tier 1 capital.</w:t>
              </w:r>
            </w:ins>
          </w:p>
          <w:p w14:paraId="3AFB8E50" w14:textId="77777777" w:rsidR="00E36E71" w:rsidRPr="000E4713" w:rsidRDefault="00E36E71" w:rsidP="00E36E71">
            <w:pPr>
              <w:pStyle w:val="BodyText1"/>
              <w:spacing w:line="240" w:lineRule="auto"/>
              <w:rPr>
                <w:ins w:id="1562" w:author="Author"/>
                <w:rFonts w:ascii="Times New Roman" w:hAnsi="Times New Roman"/>
                <w:b/>
                <w:color w:val="auto"/>
              </w:rPr>
            </w:pPr>
          </w:p>
        </w:tc>
      </w:tr>
      <w:tr w:rsidR="00E36E71" w:rsidRPr="00FE002E" w14:paraId="050776BA" w14:textId="77777777" w:rsidTr="00E1595A">
        <w:trPr>
          <w:trHeight w:val="304"/>
          <w:ins w:id="1563" w:author="Author"/>
        </w:trPr>
        <w:tc>
          <w:tcPr>
            <w:tcW w:w="1531" w:type="dxa"/>
            <w:tcBorders>
              <w:top w:val="single" w:sz="4" w:space="0" w:color="auto"/>
              <w:left w:val="single" w:sz="4" w:space="0" w:color="auto"/>
              <w:bottom w:val="single" w:sz="4" w:space="0" w:color="auto"/>
              <w:right w:val="single" w:sz="4" w:space="0" w:color="auto"/>
            </w:tcBorders>
          </w:tcPr>
          <w:p w14:paraId="1C554369" w14:textId="2075F4A0" w:rsidR="00E36E71" w:rsidRPr="00FE002E" w:rsidRDefault="00E36E71" w:rsidP="00E36E71">
            <w:pPr>
              <w:pStyle w:val="BodyText1"/>
              <w:rPr>
                <w:ins w:id="1564" w:author="Author"/>
                <w:rFonts w:ascii="Times New Roman" w:hAnsi="Times New Roman"/>
                <w:bCs/>
              </w:rPr>
            </w:pPr>
            <w:ins w:id="1565" w:author="Author">
              <w:r w:rsidRPr="00FE002E">
                <w:rPr>
                  <w:rFonts w:ascii="Times New Roman" w:hAnsi="Times New Roman"/>
                  <w:bCs/>
                </w:rPr>
                <w:lastRenderedPageBreak/>
                <w:t>{</w:t>
              </w:r>
              <w:r w:rsidR="009573B2">
                <w:rPr>
                  <w:rFonts w:ascii="Times New Roman" w:hAnsi="Times New Roman"/>
                  <w:bCs/>
                </w:rPr>
                <w:t>0</w:t>
              </w:r>
              <w:r>
                <w:rPr>
                  <w:rFonts w:ascii="Times New Roman" w:hAnsi="Times New Roman"/>
                  <w:bCs/>
                </w:rPr>
                <w:t>38</w:t>
              </w:r>
              <w:r w:rsidRPr="00FE002E">
                <w:rPr>
                  <w:rFonts w:ascii="Times New Roman" w:hAnsi="Times New Roman"/>
                  <w:bCs/>
                </w:rPr>
                <w:t>0</w:t>
              </w:r>
              <w:r>
                <w:rPr>
                  <w:rFonts w:ascii="Times New Roman" w:hAnsi="Times New Roman"/>
                  <w:bCs/>
                </w:rPr>
                <w:t>;</w:t>
              </w:r>
              <w:r w:rsidR="009573B2">
                <w:rPr>
                  <w:rFonts w:ascii="Times New Roman" w:hAnsi="Times New Roman"/>
                  <w:bCs/>
                </w:rPr>
                <w:t>0</w:t>
              </w:r>
              <w:r>
                <w:rPr>
                  <w:rFonts w:ascii="Times New Roman" w:hAnsi="Times New Roman"/>
                  <w:bCs/>
                </w:rPr>
                <w:t>010}</w:t>
              </w:r>
            </w:ins>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0E07E5A5" w14:textId="77777777" w:rsidR="00E36E71" w:rsidRDefault="00E36E71" w:rsidP="00E36E71">
            <w:pPr>
              <w:pStyle w:val="BodyText1"/>
              <w:spacing w:line="240" w:lineRule="auto"/>
              <w:rPr>
                <w:ins w:id="1566" w:author="Author"/>
                <w:rFonts w:ascii="Times New Roman" w:hAnsi="Times New Roman"/>
                <w:b/>
                <w:color w:val="auto"/>
              </w:rPr>
            </w:pPr>
            <w:ins w:id="1567" w:author="Author">
              <w:r w:rsidRPr="00E36E71">
                <w:rPr>
                  <w:rFonts w:ascii="Times New Roman" w:hAnsi="Times New Roman"/>
                  <w:b/>
                  <w:color w:val="auto"/>
                </w:rPr>
                <w:t>G-SII leverage ratio buffer</w:t>
              </w:r>
            </w:ins>
          </w:p>
          <w:p w14:paraId="60019DE4" w14:textId="77777777" w:rsidR="008E21B3" w:rsidRDefault="008E21B3" w:rsidP="00E36E71">
            <w:pPr>
              <w:pStyle w:val="BodyText1"/>
              <w:spacing w:line="240" w:lineRule="auto"/>
              <w:rPr>
                <w:ins w:id="1568" w:author="Author"/>
                <w:rFonts w:ascii="Times New Roman" w:hAnsi="Times New Roman"/>
                <w:b/>
                <w:color w:val="auto"/>
              </w:rPr>
            </w:pPr>
          </w:p>
          <w:p w14:paraId="39132173" w14:textId="1C006DC2" w:rsidR="008E21B3" w:rsidRPr="000C0D0F" w:rsidRDefault="008E21B3" w:rsidP="008E21B3">
            <w:pPr>
              <w:pStyle w:val="BodyText1"/>
              <w:spacing w:line="240" w:lineRule="auto"/>
              <w:rPr>
                <w:ins w:id="1569" w:author="Author"/>
                <w:rFonts w:ascii="Times New Roman" w:hAnsi="Times New Roman"/>
                <w:bCs/>
              </w:rPr>
            </w:pPr>
            <w:ins w:id="1570" w:author="Author">
              <w:r w:rsidRPr="000C0D0F">
                <w:rPr>
                  <w:rFonts w:ascii="Times New Roman" w:hAnsi="Times New Roman"/>
                  <w:bCs/>
                </w:rPr>
                <w:t xml:space="preserve">Article 92(1a) </w:t>
              </w:r>
              <w:r w:rsidR="00684733">
                <w:rPr>
                  <w:rFonts w:ascii="Times New Roman" w:hAnsi="Times New Roman"/>
                  <w:bCs/>
                </w:rPr>
                <w:t>CRR</w:t>
              </w:r>
              <w:r w:rsidRPr="000C0D0F">
                <w:rPr>
                  <w:rFonts w:ascii="Times New Roman" w:hAnsi="Times New Roman"/>
                  <w:bCs/>
                </w:rPr>
                <w:t>.</w:t>
              </w:r>
            </w:ins>
          </w:p>
          <w:p w14:paraId="2DF708A7" w14:textId="77777777" w:rsidR="008E21B3" w:rsidRPr="000C0D0F" w:rsidRDefault="008E21B3" w:rsidP="008E21B3">
            <w:pPr>
              <w:pStyle w:val="BodyText1"/>
              <w:spacing w:line="240" w:lineRule="auto"/>
              <w:rPr>
                <w:ins w:id="1571" w:author="Author"/>
                <w:rFonts w:ascii="Times New Roman" w:hAnsi="Times New Roman"/>
                <w:b/>
                <w:bCs/>
                <w:color w:val="auto"/>
              </w:rPr>
            </w:pPr>
          </w:p>
          <w:p w14:paraId="7913BA44" w14:textId="577F720F" w:rsidR="008E21B3" w:rsidRPr="000C0D0F" w:rsidRDefault="008E21B3" w:rsidP="008E21B3">
            <w:pPr>
              <w:pStyle w:val="BodyText1"/>
              <w:rPr>
                <w:ins w:id="1572" w:author="Author"/>
                <w:rFonts w:ascii="Times New Roman" w:hAnsi="Times New Roman"/>
                <w:bCs/>
                <w:color w:val="auto"/>
              </w:rPr>
            </w:pPr>
            <w:ins w:id="1573" w:author="Author">
              <w:r w:rsidRPr="000C0D0F">
                <w:rPr>
                  <w:rFonts w:ascii="Times New Roman" w:hAnsi="Times New Roman"/>
                  <w:bCs/>
                  <w:color w:val="auto"/>
                </w:rPr>
                <w:t xml:space="preserve">The G-SII add-on for the leverage ratio in accordance with Article 92(1a) </w:t>
              </w:r>
              <w:r w:rsidR="00684733">
                <w:rPr>
                  <w:rFonts w:ascii="Times New Roman" w:hAnsi="Times New Roman"/>
                  <w:bCs/>
                  <w:color w:val="auto"/>
                </w:rPr>
                <w:t>CRR</w:t>
              </w:r>
              <w:r w:rsidRPr="000C0D0F">
                <w:rPr>
                  <w:rFonts w:ascii="Times New Roman" w:hAnsi="Times New Roman"/>
                  <w:bCs/>
                  <w:color w:val="auto"/>
                </w:rPr>
                <w:t xml:space="preserve"> shall be reported as amount.</w:t>
              </w:r>
            </w:ins>
          </w:p>
          <w:p w14:paraId="04DDCD79" w14:textId="77777777" w:rsidR="008E21B3" w:rsidRPr="000C0D0F" w:rsidRDefault="008E21B3" w:rsidP="008E21B3">
            <w:pPr>
              <w:pStyle w:val="BodyText1"/>
              <w:rPr>
                <w:ins w:id="1574" w:author="Author"/>
                <w:rFonts w:ascii="Times New Roman" w:hAnsi="Times New Roman"/>
                <w:bCs/>
                <w:color w:val="auto"/>
              </w:rPr>
            </w:pPr>
          </w:p>
          <w:p w14:paraId="4C205DB8" w14:textId="4F478755" w:rsidR="008E21B3" w:rsidRPr="00E36E71" w:rsidRDefault="008E21B3" w:rsidP="008E21B3">
            <w:pPr>
              <w:pStyle w:val="BodyText1"/>
              <w:rPr>
                <w:ins w:id="1575" w:author="Author"/>
                <w:rFonts w:ascii="Times New Roman" w:hAnsi="Times New Roman"/>
                <w:b/>
                <w:color w:val="auto"/>
              </w:rPr>
            </w:pPr>
            <w:ins w:id="1576" w:author="Author">
              <w:r w:rsidRPr="000C0D0F">
                <w:rPr>
                  <w:rFonts w:ascii="Times New Roman" w:hAnsi="Times New Roman"/>
                  <w:bCs/>
                  <w:color w:val="auto"/>
                </w:rPr>
                <w:t>G-SIIs shall report this amount as of</w:t>
              </w:r>
              <w:r w:rsidR="006E5CAA">
                <w:rPr>
                  <w:rFonts w:ascii="Times New Roman" w:hAnsi="Times New Roman"/>
                  <w:bCs/>
                  <w:color w:val="auto"/>
                </w:rPr>
                <w:t xml:space="preserve"> </w:t>
              </w:r>
              <w:r w:rsidR="006E5CAA" w:rsidRPr="006E5CAA">
                <w:rPr>
                  <w:rFonts w:ascii="Times New Roman" w:hAnsi="Times New Roman"/>
                  <w:bCs/>
                  <w:color w:val="auto"/>
                </w:rPr>
                <w:t>the date of application of the buffer following the CRR</w:t>
              </w:r>
              <w:r w:rsidRPr="000C0D0F">
                <w:rPr>
                  <w:rFonts w:ascii="Times New Roman" w:hAnsi="Times New Roman"/>
                  <w:bCs/>
                  <w:color w:val="auto"/>
                </w:rPr>
                <w:t>.</w:t>
              </w:r>
              <w:r w:rsidRPr="002C5EF2">
                <w:rPr>
                  <w:rFonts w:ascii="Times New Roman" w:hAnsi="Times New Roman"/>
                  <w:bCs/>
                  <w:color w:val="auto"/>
                </w:rPr>
                <w:t xml:space="preserve"> </w:t>
              </w:r>
            </w:ins>
          </w:p>
          <w:p w14:paraId="10B82F9E" w14:textId="77777777" w:rsidR="00E36E71" w:rsidRPr="000E4713" w:rsidRDefault="00E36E71" w:rsidP="00E36E71">
            <w:pPr>
              <w:pStyle w:val="BodyText1"/>
              <w:spacing w:line="240" w:lineRule="auto"/>
              <w:rPr>
                <w:ins w:id="1577" w:author="Author"/>
                <w:rFonts w:ascii="Times New Roman" w:hAnsi="Times New Roman"/>
                <w:b/>
                <w:color w:val="auto"/>
              </w:rPr>
            </w:pPr>
          </w:p>
        </w:tc>
      </w:tr>
      <w:tr w:rsidR="00E36E71" w:rsidRPr="00FE002E" w14:paraId="756B6F5A" w14:textId="77777777" w:rsidTr="00E1595A">
        <w:trPr>
          <w:trHeight w:val="304"/>
          <w:ins w:id="1578" w:author="Author"/>
        </w:trPr>
        <w:tc>
          <w:tcPr>
            <w:tcW w:w="1531" w:type="dxa"/>
            <w:tcBorders>
              <w:top w:val="single" w:sz="4" w:space="0" w:color="auto"/>
              <w:left w:val="single" w:sz="4" w:space="0" w:color="auto"/>
              <w:bottom w:val="single" w:sz="4" w:space="0" w:color="auto"/>
              <w:right w:val="single" w:sz="4" w:space="0" w:color="auto"/>
            </w:tcBorders>
          </w:tcPr>
          <w:p w14:paraId="0A626523" w14:textId="2969E4BD" w:rsidR="00E36E71" w:rsidRPr="00FE002E" w:rsidRDefault="00E36E71" w:rsidP="00CB48CC">
            <w:pPr>
              <w:pStyle w:val="BodyText1"/>
              <w:rPr>
                <w:ins w:id="1579" w:author="Author"/>
                <w:rFonts w:ascii="Times New Roman" w:hAnsi="Times New Roman"/>
                <w:bCs/>
              </w:rPr>
            </w:pPr>
            <w:ins w:id="1580" w:author="Author">
              <w:r w:rsidRPr="00FE002E">
                <w:rPr>
                  <w:rFonts w:ascii="Times New Roman" w:hAnsi="Times New Roman"/>
                  <w:bCs/>
                </w:rPr>
                <w:t>{</w:t>
              </w:r>
              <w:r w:rsidR="009573B2">
                <w:rPr>
                  <w:rFonts w:ascii="Times New Roman" w:hAnsi="Times New Roman"/>
                  <w:bCs/>
                </w:rPr>
                <w:t>0</w:t>
              </w:r>
              <w:r>
                <w:rPr>
                  <w:rFonts w:ascii="Times New Roman" w:hAnsi="Times New Roman"/>
                  <w:bCs/>
                </w:rPr>
                <w:t>39</w:t>
              </w:r>
              <w:r w:rsidRPr="00FE002E">
                <w:rPr>
                  <w:rFonts w:ascii="Times New Roman" w:hAnsi="Times New Roman"/>
                  <w:bCs/>
                </w:rPr>
                <w:t>0</w:t>
              </w:r>
              <w:r>
                <w:rPr>
                  <w:rFonts w:ascii="Times New Roman" w:hAnsi="Times New Roman"/>
                  <w:bCs/>
                </w:rPr>
                <w:t>;0</w:t>
              </w:r>
              <w:r w:rsidR="009573B2">
                <w:rPr>
                  <w:rFonts w:ascii="Times New Roman" w:hAnsi="Times New Roman"/>
                  <w:bCs/>
                </w:rPr>
                <w:t>0</w:t>
              </w:r>
              <w:r>
                <w:rPr>
                  <w:rFonts w:ascii="Times New Roman" w:hAnsi="Times New Roman"/>
                  <w:bCs/>
                </w:rPr>
                <w:t>10}</w:t>
              </w:r>
            </w:ins>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7BCE9F97" w14:textId="77777777" w:rsidR="00E36E71" w:rsidRDefault="00E36E71" w:rsidP="00E36E71">
            <w:pPr>
              <w:pStyle w:val="BodyText1"/>
              <w:spacing w:line="240" w:lineRule="auto"/>
              <w:rPr>
                <w:ins w:id="1581" w:author="Author"/>
                <w:rFonts w:ascii="Times New Roman" w:hAnsi="Times New Roman"/>
                <w:b/>
                <w:color w:val="auto"/>
              </w:rPr>
            </w:pPr>
            <w:ins w:id="1582" w:author="Author">
              <w:r w:rsidRPr="00E36E71">
                <w:rPr>
                  <w:rFonts w:ascii="Times New Roman" w:hAnsi="Times New Roman"/>
                  <w:b/>
                  <w:color w:val="auto"/>
                </w:rPr>
                <w:t>Pillar 2 guidance (P2G) to address risks of excessive leverage</w:t>
              </w:r>
            </w:ins>
          </w:p>
          <w:p w14:paraId="40CD66AE" w14:textId="77777777" w:rsidR="008E21B3" w:rsidRDefault="008E21B3" w:rsidP="008E21B3">
            <w:pPr>
              <w:pStyle w:val="BodyText1"/>
              <w:spacing w:line="240" w:lineRule="auto"/>
              <w:rPr>
                <w:ins w:id="1583" w:author="Author"/>
                <w:rFonts w:ascii="Times New Roman" w:hAnsi="Times New Roman"/>
                <w:color w:val="auto"/>
              </w:rPr>
            </w:pPr>
          </w:p>
          <w:p w14:paraId="22E900BF" w14:textId="77777777" w:rsidR="008E21B3" w:rsidRPr="000C0D0F" w:rsidRDefault="008E21B3" w:rsidP="008E21B3">
            <w:pPr>
              <w:pStyle w:val="BodyText1"/>
              <w:spacing w:line="240" w:lineRule="auto"/>
              <w:rPr>
                <w:ins w:id="1584" w:author="Author"/>
                <w:rFonts w:ascii="Times New Roman" w:hAnsi="Times New Roman"/>
                <w:color w:val="auto"/>
              </w:rPr>
            </w:pPr>
            <w:ins w:id="1585" w:author="Author">
              <w:r w:rsidRPr="000C0D0F">
                <w:rPr>
                  <w:rFonts w:ascii="Times New Roman" w:hAnsi="Times New Roman"/>
                  <w:color w:val="auto"/>
                </w:rPr>
                <w:t>Article 104b of the CRD.</w:t>
              </w:r>
            </w:ins>
          </w:p>
          <w:p w14:paraId="5FCE6990" w14:textId="77777777" w:rsidR="008E21B3" w:rsidRPr="000C0D0F" w:rsidRDefault="008E21B3" w:rsidP="008E21B3">
            <w:pPr>
              <w:pStyle w:val="BodyText1"/>
              <w:spacing w:line="240" w:lineRule="auto"/>
              <w:rPr>
                <w:ins w:id="1586" w:author="Author"/>
                <w:rFonts w:ascii="Times New Roman" w:hAnsi="Times New Roman"/>
                <w:color w:val="auto"/>
              </w:rPr>
            </w:pPr>
          </w:p>
          <w:p w14:paraId="0CB4B2C6" w14:textId="77777777" w:rsidR="008E21B3" w:rsidRPr="00E36E71" w:rsidRDefault="008E21B3" w:rsidP="00E36E71">
            <w:pPr>
              <w:pStyle w:val="BodyText1"/>
              <w:spacing w:line="240" w:lineRule="auto"/>
              <w:rPr>
                <w:ins w:id="1587" w:author="Author"/>
                <w:rFonts w:ascii="Times New Roman" w:hAnsi="Times New Roman"/>
                <w:b/>
                <w:color w:val="auto"/>
              </w:rPr>
            </w:pPr>
            <w:ins w:id="1588" w:author="Author">
              <w:r w:rsidRPr="000C0D0F">
                <w:rPr>
                  <w:rFonts w:ascii="Times New Roman" w:hAnsi="Times New Roman"/>
                  <w:color w:val="auto"/>
                </w:rPr>
                <w:t>Additional own funds communicated by the competent authority to address risks of excessi</w:t>
              </w:r>
              <w:r>
                <w:rPr>
                  <w:rFonts w:ascii="Times New Roman" w:hAnsi="Times New Roman"/>
                  <w:color w:val="auto"/>
                </w:rPr>
                <w:t>ve leverage, as referred to in A</w:t>
              </w:r>
              <w:r w:rsidRPr="000C0D0F">
                <w:rPr>
                  <w:rFonts w:ascii="Times New Roman" w:hAnsi="Times New Roman"/>
                  <w:color w:val="auto"/>
                </w:rPr>
                <w:t>rticle 104b of the CRD</w:t>
              </w:r>
              <w:r w:rsidRPr="000C0D0F">
                <w:rPr>
                  <w:rFonts w:ascii="Times New Roman" w:hAnsi="Times New Roman"/>
                  <w:b/>
                  <w:color w:val="auto"/>
                </w:rPr>
                <w:t>.</w:t>
              </w:r>
            </w:ins>
          </w:p>
          <w:p w14:paraId="0B3B1A45" w14:textId="77777777" w:rsidR="00E36E71" w:rsidRPr="000E4713" w:rsidRDefault="00E36E71" w:rsidP="00E36E71">
            <w:pPr>
              <w:pStyle w:val="BodyText1"/>
              <w:spacing w:line="240" w:lineRule="auto"/>
              <w:rPr>
                <w:ins w:id="1589" w:author="Author"/>
                <w:rFonts w:ascii="Times New Roman" w:hAnsi="Times New Roman"/>
                <w:b/>
                <w:color w:val="auto"/>
              </w:rPr>
            </w:pPr>
          </w:p>
        </w:tc>
      </w:tr>
      <w:tr w:rsidR="00E36E71" w:rsidRPr="00FE002E" w14:paraId="5FB7C0D6" w14:textId="77777777" w:rsidTr="00E1595A">
        <w:trPr>
          <w:trHeight w:val="304"/>
          <w:ins w:id="1590" w:author="Author"/>
        </w:trPr>
        <w:tc>
          <w:tcPr>
            <w:tcW w:w="1531" w:type="dxa"/>
            <w:tcBorders>
              <w:top w:val="single" w:sz="4" w:space="0" w:color="auto"/>
              <w:left w:val="single" w:sz="4" w:space="0" w:color="auto"/>
              <w:bottom w:val="single" w:sz="4" w:space="0" w:color="auto"/>
              <w:right w:val="single" w:sz="4" w:space="0" w:color="auto"/>
            </w:tcBorders>
          </w:tcPr>
          <w:p w14:paraId="359BC8EE" w14:textId="550B1795" w:rsidR="00E36E71" w:rsidRPr="00FE002E" w:rsidRDefault="00E36E71" w:rsidP="00E36E71">
            <w:pPr>
              <w:pStyle w:val="BodyText1"/>
              <w:rPr>
                <w:ins w:id="1591" w:author="Author"/>
                <w:rFonts w:ascii="Times New Roman" w:hAnsi="Times New Roman"/>
                <w:bCs/>
              </w:rPr>
            </w:pPr>
            <w:ins w:id="1592" w:author="Author">
              <w:r w:rsidRPr="00FE002E">
                <w:rPr>
                  <w:rFonts w:ascii="Times New Roman" w:hAnsi="Times New Roman"/>
                  <w:bCs/>
                </w:rPr>
                <w:t>{</w:t>
              </w:r>
              <w:r w:rsidR="009573B2">
                <w:rPr>
                  <w:rFonts w:ascii="Times New Roman" w:hAnsi="Times New Roman"/>
                  <w:bCs/>
                </w:rPr>
                <w:t>0</w:t>
              </w:r>
              <w:r>
                <w:rPr>
                  <w:rFonts w:ascii="Times New Roman" w:hAnsi="Times New Roman"/>
                  <w:bCs/>
                </w:rPr>
                <w:t>40</w:t>
              </w:r>
              <w:r w:rsidRPr="00FE002E">
                <w:rPr>
                  <w:rFonts w:ascii="Times New Roman" w:hAnsi="Times New Roman"/>
                  <w:bCs/>
                </w:rPr>
                <w:t>0</w:t>
              </w:r>
              <w:r>
                <w:rPr>
                  <w:rFonts w:ascii="Times New Roman" w:hAnsi="Times New Roman"/>
                  <w:bCs/>
                </w:rPr>
                <w:t>;</w:t>
              </w:r>
              <w:r w:rsidR="009573B2">
                <w:rPr>
                  <w:rFonts w:ascii="Times New Roman" w:hAnsi="Times New Roman"/>
                  <w:bCs/>
                </w:rPr>
                <w:t>0</w:t>
              </w:r>
              <w:r>
                <w:rPr>
                  <w:rFonts w:ascii="Times New Roman" w:hAnsi="Times New Roman"/>
                  <w:bCs/>
                </w:rPr>
                <w:t>010}</w:t>
              </w:r>
            </w:ins>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34782868" w14:textId="77777777" w:rsidR="00E36E71" w:rsidRDefault="00E36E71" w:rsidP="00E36E71">
            <w:pPr>
              <w:pStyle w:val="BodyText1"/>
              <w:spacing w:line="240" w:lineRule="auto"/>
              <w:rPr>
                <w:ins w:id="1593" w:author="Author"/>
                <w:rFonts w:ascii="Times New Roman" w:hAnsi="Times New Roman"/>
                <w:b/>
                <w:color w:val="auto"/>
              </w:rPr>
            </w:pPr>
            <w:ins w:id="1594" w:author="Author">
              <w:r w:rsidRPr="00E36E71">
                <w:rPr>
                  <w:rFonts w:ascii="Times New Roman" w:hAnsi="Times New Roman"/>
                  <w:b/>
                  <w:color w:val="auto"/>
                </w:rPr>
                <w:t>of which: to be made up of CET1 capital</w:t>
              </w:r>
            </w:ins>
          </w:p>
          <w:p w14:paraId="00B2DE60" w14:textId="77777777" w:rsidR="00FB31D6" w:rsidRDefault="00FB31D6" w:rsidP="00FB31D6">
            <w:pPr>
              <w:pStyle w:val="BodyText1"/>
              <w:spacing w:line="240" w:lineRule="auto"/>
              <w:rPr>
                <w:ins w:id="1595" w:author="Author"/>
                <w:rFonts w:ascii="Times New Roman" w:hAnsi="Times New Roman"/>
                <w:color w:val="auto"/>
              </w:rPr>
            </w:pPr>
          </w:p>
          <w:p w14:paraId="6909AC04" w14:textId="1026DF40" w:rsidR="00FB31D6" w:rsidRPr="00E36E71" w:rsidRDefault="00FB31D6" w:rsidP="00E36E71">
            <w:pPr>
              <w:pStyle w:val="BodyText1"/>
              <w:spacing w:line="240" w:lineRule="auto"/>
              <w:rPr>
                <w:ins w:id="1596" w:author="Author"/>
                <w:rFonts w:ascii="Times New Roman" w:hAnsi="Times New Roman"/>
                <w:b/>
                <w:color w:val="auto"/>
              </w:rPr>
            </w:pPr>
            <w:ins w:id="1597" w:author="Author">
              <w:r>
                <w:rPr>
                  <w:rFonts w:ascii="Times New Roman" w:hAnsi="Times New Roman"/>
                  <w:color w:val="auto"/>
                </w:rPr>
                <w:t xml:space="preserve">The part of P2G, referred to in row </w:t>
              </w:r>
              <w:r w:rsidR="00317BCB">
                <w:rPr>
                  <w:rFonts w:ascii="Times New Roman" w:hAnsi="Times New Roman"/>
                  <w:color w:val="auto"/>
                </w:rPr>
                <w:t>0</w:t>
              </w:r>
              <w:r>
                <w:rPr>
                  <w:rFonts w:ascii="Times New Roman" w:hAnsi="Times New Roman"/>
                  <w:color w:val="auto"/>
                </w:rPr>
                <w:t>390, which is required by the competent authority to be held in the form of CET1 capital.</w:t>
              </w:r>
            </w:ins>
          </w:p>
          <w:p w14:paraId="3318F690" w14:textId="77777777" w:rsidR="00E36E71" w:rsidRPr="000E4713" w:rsidRDefault="00E36E71" w:rsidP="00E36E71">
            <w:pPr>
              <w:pStyle w:val="BodyText1"/>
              <w:spacing w:line="240" w:lineRule="auto"/>
              <w:rPr>
                <w:ins w:id="1598" w:author="Author"/>
                <w:rFonts w:ascii="Times New Roman" w:hAnsi="Times New Roman"/>
                <w:b/>
                <w:color w:val="auto"/>
              </w:rPr>
            </w:pPr>
          </w:p>
        </w:tc>
      </w:tr>
      <w:tr w:rsidR="00E36E71" w:rsidRPr="00FE002E" w14:paraId="65AB50BB" w14:textId="77777777" w:rsidTr="00E1595A">
        <w:trPr>
          <w:trHeight w:val="304"/>
          <w:ins w:id="1599" w:author="Author"/>
        </w:trPr>
        <w:tc>
          <w:tcPr>
            <w:tcW w:w="1531" w:type="dxa"/>
            <w:tcBorders>
              <w:top w:val="single" w:sz="4" w:space="0" w:color="auto"/>
              <w:left w:val="single" w:sz="4" w:space="0" w:color="auto"/>
              <w:bottom w:val="single" w:sz="4" w:space="0" w:color="auto"/>
              <w:right w:val="single" w:sz="4" w:space="0" w:color="auto"/>
            </w:tcBorders>
          </w:tcPr>
          <w:p w14:paraId="276DB95F" w14:textId="36DE826D" w:rsidR="00E36E71" w:rsidRPr="00FE002E" w:rsidRDefault="00E36E71" w:rsidP="00E36E71">
            <w:pPr>
              <w:pStyle w:val="BodyText1"/>
              <w:rPr>
                <w:ins w:id="1600" w:author="Author"/>
                <w:rFonts w:ascii="Times New Roman" w:hAnsi="Times New Roman"/>
                <w:bCs/>
              </w:rPr>
            </w:pPr>
            <w:ins w:id="1601" w:author="Author">
              <w:r w:rsidRPr="00FE002E">
                <w:rPr>
                  <w:rFonts w:ascii="Times New Roman" w:hAnsi="Times New Roman"/>
                  <w:bCs/>
                </w:rPr>
                <w:t>{</w:t>
              </w:r>
              <w:r w:rsidR="009573B2">
                <w:rPr>
                  <w:rFonts w:ascii="Times New Roman" w:hAnsi="Times New Roman"/>
                  <w:bCs/>
                </w:rPr>
                <w:t>0</w:t>
              </w:r>
              <w:r>
                <w:rPr>
                  <w:rFonts w:ascii="Times New Roman" w:hAnsi="Times New Roman"/>
                  <w:bCs/>
                </w:rPr>
                <w:t>41</w:t>
              </w:r>
              <w:r w:rsidRPr="00FE002E">
                <w:rPr>
                  <w:rFonts w:ascii="Times New Roman" w:hAnsi="Times New Roman"/>
                  <w:bCs/>
                </w:rPr>
                <w:t>0</w:t>
              </w:r>
              <w:r>
                <w:rPr>
                  <w:rFonts w:ascii="Times New Roman" w:hAnsi="Times New Roman"/>
                  <w:bCs/>
                </w:rPr>
                <w:t>;</w:t>
              </w:r>
              <w:r w:rsidR="009573B2">
                <w:rPr>
                  <w:rFonts w:ascii="Times New Roman" w:hAnsi="Times New Roman"/>
                  <w:bCs/>
                </w:rPr>
                <w:t>0</w:t>
              </w:r>
              <w:r>
                <w:rPr>
                  <w:rFonts w:ascii="Times New Roman" w:hAnsi="Times New Roman"/>
                  <w:bCs/>
                </w:rPr>
                <w:t>010}</w:t>
              </w:r>
            </w:ins>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376D2D01" w14:textId="77777777" w:rsidR="00E36E71" w:rsidRPr="00E36E71" w:rsidRDefault="00E36E71" w:rsidP="00E36E71">
            <w:pPr>
              <w:pStyle w:val="BodyText1"/>
              <w:spacing w:line="240" w:lineRule="auto"/>
              <w:rPr>
                <w:ins w:id="1602" w:author="Author"/>
                <w:rFonts w:ascii="Times New Roman" w:hAnsi="Times New Roman"/>
                <w:b/>
                <w:color w:val="auto"/>
              </w:rPr>
            </w:pPr>
            <w:ins w:id="1603" w:author="Author">
              <w:r w:rsidRPr="00E36E71">
                <w:rPr>
                  <w:rFonts w:ascii="Times New Roman" w:hAnsi="Times New Roman"/>
                  <w:b/>
                  <w:color w:val="auto"/>
                </w:rPr>
                <w:t>of which: to be made up of Tier 1 capital</w:t>
              </w:r>
            </w:ins>
          </w:p>
          <w:p w14:paraId="726461BE" w14:textId="77777777" w:rsidR="00FB31D6" w:rsidRDefault="00FB31D6" w:rsidP="00FB31D6">
            <w:pPr>
              <w:pStyle w:val="BodyText1"/>
              <w:spacing w:line="240" w:lineRule="auto"/>
              <w:rPr>
                <w:ins w:id="1604" w:author="Author"/>
                <w:rFonts w:ascii="Times New Roman" w:hAnsi="Times New Roman"/>
                <w:color w:val="auto"/>
              </w:rPr>
            </w:pPr>
          </w:p>
          <w:p w14:paraId="1006A2D3" w14:textId="30972880" w:rsidR="00FB31D6" w:rsidRPr="00E36E71" w:rsidRDefault="00FB31D6" w:rsidP="00FB31D6">
            <w:pPr>
              <w:pStyle w:val="BodyText1"/>
              <w:spacing w:line="240" w:lineRule="auto"/>
              <w:rPr>
                <w:ins w:id="1605" w:author="Author"/>
                <w:rFonts w:ascii="Times New Roman" w:hAnsi="Times New Roman"/>
                <w:b/>
                <w:color w:val="auto"/>
              </w:rPr>
            </w:pPr>
            <w:ins w:id="1606" w:author="Author">
              <w:r>
                <w:rPr>
                  <w:rFonts w:ascii="Times New Roman" w:hAnsi="Times New Roman"/>
                  <w:color w:val="auto"/>
                </w:rPr>
                <w:t xml:space="preserve">The part of P2G, referred to in row </w:t>
              </w:r>
              <w:r w:rsidR="00317BCB">
                <w:rPr>
                  <w:rFonts w:ascii="Times New Roman" w:hAnsi="Times New Roman"/>
                  <w:color w:val="auto"/>
                </w:rPr>
                <w:t>0</w:t>
              </w:r>
              <w:r>
                <w:rPr>
                  <w:rFonts w:ascii="Times New Roman" w:hAnsi="Times New Roman"/>
                  <w:color w:val="auto"/>
                </w:rPr>
                <w:t>390, which is required by the competent authority to be held in the form of Tier 1 capital.</w:t>
              </w:r>
            </w:ins>
          </w:p>
          <w:p w14:paraId="69A1223C" w14:textId="77777777" w:rsidR="00E36E71" w:rsidRPr="000E4713" w:rsidRDefault="00E36E71" w:rsidP="00E36E71">
            <w:pPr>
              <w:pStyle w:val="BodyText1"/>
              <w:spacing w:line="240" w:lineRule="auto"/>
              <w:rPr>
                <w:ins w:id="1607" w:author="Author"/>
                <w:rFonts w:ascii="Times New Roman" w:hAnsi="Times New Roman"/>
                <w:b/>
                <w:color w:val="auto"/>
              </w:rPr>
            </w:pPr>
          </w:p>
        </w:tc>
      </w:tr>
      <w:tr w:rsidR="00E36E71" w:rsidRPr="007765A0" w14:paraId="0EAD8BE9" w14:textId="77777777" w:rsidTr="00E1595A">
        <w:trPr>
          <w:trHeight w:val="304"/>
          <w:ins w:id="1608" w:author="Author"/>
        </w:trPr>
        <w:tc>
          <w:tcPr>
            <w:tcW w:w="1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44F637" w14:textId="77777777" w:rsidR="00E36E71" w:rsidRPr="007765A0" w:rsidRDefault="00E36E71" w:rsidP="00E36E71">
            <w:pPr>
              <w:pStyle w:val="BodyText1"/>
              <w:rPr>
                <w:ins w:id="1609" w:author="Author"/>
                <w:rFonts w:ascii="Times New Roman" w:hAnsi="Times New Roman"/>
                <w:b/>
                <w:bCs/>
              </w:rPr>
            </w:pPr>
            <w:ins w:id="1610" w:author="Author">
              <w:r w:rsidRPr="007765A0">
                <w:rPr>
                  <w:rFonts w:ascii="Times New Roman" w:hAnsi="Times New Roman"/>
                  <w:b/>
                  <w:bCs/>
                </w:rPr>
                <w:t xml:space="preserve">Row </w:t>
              </w:r>
            </w:ins>
          </w:p>
          <w:p w14:paraId="08A6857C" w14:textId="77777777" w:rsidR="00E36E71" w:rsidRPr="007765A0" w:rsidRDefault="00E36E71" w:rsidP="00E36E71">
            <w:pPr>
              <w:pStyle w:val="BodyText1"/>
              <w:rPr>
                <w:ins w:id="1611" w:author="Author"/>
                <w:rFonts w:ascii="Times New Roman" w:hAnsi="Times New Roman"/>
                <w:b/>
                <w:bCs/>
              </w:rPr>
            </w:pPr>
            <w:ins w:id="1612" w:author="Author">
              <w:r w:rsidRPr="007765A0">
                <w:rPr>
                  <w:rFonts w:ascii="Times New Roman" w:hAnsi="Times New Roman"/>
                  <w:b/>
                  <w:bCs/>
                </w:rPr>
                <w:t>and column</w:t>
              </w:r>
            </w:ins>
          </w:p>
        </w:tc>
        <w:tc>
          <w:tcPr>
            <w:tcW w:w="75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5B8FEE" w14:textId="77777777" w:rsidR="00E36E71" w:rsidRPr="007765A0" w:rsidRDefault="00E36E71" w:rsidP="00E36E71">
            <w:pPr>
              <w:pStyle w:val="BodyText1"/>
              <w:spacing w:line="240" w:lineRule="auto"/>
              <w:rPr>
                <w:ins w:id="1613" w:author="Author"/>
                <w:rFonts w:ascii="Times New Roman" w:hAnsi="Times New Roman"/>
                <w:b/>
                <w:color w:val="auto"/>
              </w:rPr>
            </w:pPr>
            <w:ins w:id="1614" w:author="Author">
              <w:r w:rsidRPr="007765A0">
                <w:rPr>
                  <w:rFonts w:ascii="Times New Roman" w:hAnsi="Times New Roman"/>
                  <w:b/>
                  <w:bCs/>
                </w:rPr>
                <w:t>Requirements: ratios</w:t>
              </w:r>
            </w:ins>
          </w:p>
        </w:tc>
      </w:tr>
      <w:tr w:rsidR="00CB48CC" w:rsidRPr="00FE002E" w14:paraId="297BFBE3" w14:textId="77777777" w:rsidTr="00E1595A">
        <w:trPr>
          <w:trHeight w:val="304"/>
          <w:ins w:id="1615" w:author="Author"/>
        </w:trPr>
        <w:tc>
          <w:tcPr>
            <w:tcW w:w="1531" w:type="dxa"/>
            <w:tcBorders>
              <w:top w:val="single" w:sz="4" w:space="0" w:color="auto"/>
              <w:left w:val="single" w:sz="4" w:space="0" w:color="auto"/>
              <w:bottom w:val="single" w:sz="4" w:space="0" w:color="auto"/>
              <w:right w:val="single" w:sz="4" w:space="0" w:color="auto"/>
            </w:tcBorders>
          </w:tcPr>
          <w:p w14:paraId="32DD133B" w14:textId="2E1ADE9F" w:rsidR="00CB48CC" w:rsidRPr="00FE002E" w:rsidRDefault="00CB48CC" w:rsidP="00CB48CC">
            <w:pPr>
              <w:pStyle w:val="BodyText1"/>
              <w:rPr>
                <w:ins w:id="1616" w:author="Author"/>
                <w:rFonts w:ascii="Times New Roman" w:hAnsi="Times New Roman"/>
                <w:bCs/>
              </w:rPr>
            </w:pPr>
            <w:ins w:id="1617" w:author="Author">
              <w:r w:rsidRPr="00FE002E">
                <w:rPr>
                  <w:rFonts w:ascii="Times New Roman" w:hAnsi="Times New Roman"/>
                  <w:bCs/>
                </w:rPr>
                <w:t>{</w:t>
              </w:r>
              <w:r w:rsidR="009573B2">
                <w:rPr>
                  <w:rFonts w:ascii="Times New Roman" w:hAnsi="Times New Roman"/>
                  <w:bCs/>
                </w:rPr>
                <w:t>0</w:t>
              </w:r>
              <w:r w:rsidR="00E36E71">
                <w:rPr>
                  <w:rFonts w:ascii="Times New Roman" w:hAnsi="Times New Roman"/>
                  <w:bCs/>
                </w:rPr>
                <w:t>42</w:t>
              </w:r>
              <w:r w:rsidRPr="00FE002E">
                <w:rPr>
                  <w:rFonts w:ascii="Times New Roman" w:hAnsi="Times New Roman"/>
                  <w:bCs/>
                </w:rPr>
                <w:t>0</w:t>
              </w:r>
              <w:r>
                <w:rPr>
                  <w:rFonts w:ascii="Times New Roman" w:hAnsi="Times New Roman"/>
                  <w:bCs/>
                </w:rPr>
                <w:t>;0</w:t>
              </w:r>
              <w:r w:rsidR="009573B2">
                <w:rPr>
                  <w:rFonts w:ascii="Times New Roman" w:hAnsi="Times New Roman"/>
                  <w:bCs/>
                </w:rPr>
                <w:t>0</w:t>
              </w:r>
              <w:r>
                <w:rPr>
                  <w:rFonts w:ascii="Times New Roman" w:hAnsi="Times New Roman"/>
                  <w:bCs/>
                </w:rPr>
                <w:t>10}</w:t>
              </w:r>
            </w:ins>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66379101" w14:textId="77777777" w:rsidR="00CB48CC" w:rsidRPr="000E4713" w:rsidRDefault="00E36E71" w:rsidP="00CB48CC">
            <w:pPr>
              <w:pStyle w:val="BodyText1"/>
              <w:spacing w:line="240" w:lineRule="auto"/>
              <w:rPr>
                <w:ins w:id="1618" w:author="Author"/>
                <w:rFonts w:ascii="Times New Roman" w:hAnsi="Times New Roman"/>
                <w:b/>
                <w:color w:val="auto"/>
              </w:rPr>
            </w:pPr>
            <w:ins w:id="1619" w:author="Author">
              <w:r>
                <w:rPr>
                  <w:rFonts w:ascii="Times New Roman" w:hAnsi="Times New Roman"/>
                  <w:b/>
                  <w:color w:val="auto"/>
                </w:rPr>
                <w:t>Pi</w:t>
              </w:r>
              <w:r w:rsidR="00FB31D6">
                <w:rPr>
                  <w:rFonts w:ascii="Times New Roman" w:hAnsi="Times New Roman"/>
                  <w:b/>
                  <w:color w:val="auto"/>
                </w:rPr>
                <w:t>llar 1</w:t>
              </w:r>
              <w:r>
                <w:rPr>
                  <w:rFonts w:ascii="Times New Roman" w:hAnsi="Times New Roman"/>
                  <w:b/>
                  <w:color w:val="auto"/>
                </w:rPr>
                <w:t xml:space="preserve"> </w:t>
              </w:r>
              <w:r w:rsidR="00CB48CC" w:rsidRPr="000E4713">
                <w:rPr>
                  <w:rFonts w:ascii="Times New Roman" w:hAnsi="Times New Roman"/>
                  <w:b/>
                  <w:color w:val="auto"/>
                </w:rPr>
                <w:t>Leverage Ratio</w:t>
              </w:r>
              <w:r w:rsidR="00B7631C">
                <w:rPr>
                  <w:rFonts w:ascii="Times New Roman" w:hAnsi="Times New Roman"/>
                  <w:b/>
                  <w:color w:val="auto"/>
                </w:rPr>
                <w:t xml:space="preserve"> requirement</w:t>
              </w:r>
              <w:r w:rsidR="00CB48CC" w:rsidRPr="000E4713">
                <w:rPr>
                  <w:rFonts w:ascii="Times New Roman" w:hAnsi="Times New Roman"/>
                  <w:b/>
                  <w:color w:val="auto"/>
                </w:rPr>
                <w:t xml:space="preserve"> </w:t>
              </w:r>
            </w:ins>
          </w:p>
          <w:p w14:paraId="7CC2B3A5" w14:textId="77777777" w:rsidR="00CB48CC" w:rsidRDefault="00CB48CC" w:rsidP="00CB48CC">
            <w:pPr>
              <w:pStyle w:val="BodyText1"/>
              <w:spacing w:line="240" w:lineRule="auto"/>
              <w:rPr>
                <w:ins w:id="1620" w:author="Author"/>
                <w:rFonts w:ascii="Times New Roman" w:hAnsi="Times New Roman"/>
                <w:b/>
                <w:bCs/>
                <w:color w:val="auto"/>
              </w:rPr>
            </w:pPr>
          </w:p>
          <w:p w14:paraId="5472AA71" w14:textId="0DFD8E50" w:rsidR="00FB31D6" w:rsidRDefault="006F5F1F" w:rsidP="00FB31D6">
            <w:pPr>
              <w:pStyle w:val="BodyText1"/>
              <w:spacing w:line="240" w:lineRule="auto"/>
              <w:rPr>
                <w:ins w:id="1621" w:author="Author"/>
                <w:rFonts w:ascii="Times New Roman" w:hAnsi="Times New Roman"/>
                <w:bCs/>
              </w:rPr>
            </w:pPr>
            <w:ins w:id="1622" w:author="Author">
              <w:r>
                <w:rPr>
                  <w:rFonts w:ascii="Times New Roman" w:hAnsi="Times New Roman"/>
                  <w:bCs/>
                </w:rPr>
                <w:t xml:space="preserve">Point (d) of </w:t>
              </w:r>
              <w:r w:rsidR="00FB31D6">
                <w:rPr>
                  <w:rFonts w:ascii="Times New Roman" w:hAnsi="Times New Roman"/>
                  <w:bCs/>
                </w:rPr>
                <w:t>Article 92(1),</w:t>
              </w:r>
              <w:r>
                <w:rPr>
                  <w:rFonts w:ascii="Times New Roman" w:hAnsi="Times New Roman"/>
                  <w:bCs/>
                </w:rPr>
                <w:t xml:space="preserve"> Article</w:t>
              </w:r>
              <w:r w:rsidR="00FB31D6">
                <w:rPr>
                  <w:rFonts w:ascii="Times New Roman" w:hAnsi="Times New Roman"/>
                  <w:bCs/>
                </w:rPr>
                <w:t xml:space="preserve"> 429a(7) and </w:t>
              </w:r>
              <w:r>
                <w:rPr>
                  <w:rFonts w:ascii="Times New Roman" w:hAnsi="Times New Roman"/>
                  <w:bCs/>
                </w:rPr>
                <w:t xml:space="preserve">point (n) of Article </w:t>
              </w:r>
              <w:r w:rsidR="00FB31D6">
                <w:rPr>
                  <w:rFonts w:ascii="Times New Roman" w:hAnsi="Times New Roman"/>
                  <w:bCs/>
                </w:rPr>
                <w:t xml:space="preserve">429a(1) </w:t>
              </w:r>
              <w:r w:rsidR="00684733">
                <w:rPr>
                  <w:rFonts w:ascii="Times New Roman" w:hAnsi="Times New Roman"/>
                  <w:bCs/>
                </w:rPr>
                <w:t>CRR</w:t>
              </w:r>
              <w:r w:rsidR="00FB31D6">
                <w:rPr>
                  <w:rFonts w:ascii="Times New Roman" w:hAnsi="Times New Roman"/>
                  <w:bCs/>
                </w:rPr>
                <w:t>.</w:t>
              </w:r>
            </w:ins>
          </w:p>
          <w:p w14:paraId="2997EDBD" w14:textId="77777777" w:rsidR="006F5F1F" w:rsidRDefault="006F5F1F" w:rsidP="00FB31D6">
            <w:pPr>
              <w:pStyle w:val="BodyText1"/>
              <w:spacing w:line="240" w:lineRule="auto"/>
              <w:rPr>
                <w:ins w:id="1623" w:author="Author"/>
                <w:rFonts w:ascii="Times New Roman" w:hAnsi="Times New Roman"/>
                <w:bCs/>
              </w:rPr>
            </w:pPr>
          </w:p>
          <w:p w14:paraId="4E01814C" w14:textId="08E68B6A" w:rsidR="00CB48CC" w:rsidRDefault="00780634" w:rsidP="00CB48CC">
            <w:pPr>
              <w:pStyle w:val="BodyText1"/>
              <w:spacing w:line="240" w:lineRule="auto"/>
              <w:rPr>
                <w:ins w:id="1624" w:author="Author"/>
                <w:rFonts w:ascii="Times New Roman" w:hAnsi="Times New Roman"/>
                <w:bCs/>
              </w:rPr>
            </w:pPr>
            <w:ins w:id="1625" w:author="Author">
              <w:r>
                <w:rPr>
                  <w:rFonts w:ascii="Times New Roman" w:hAnsi="Times New Roman"/>
                  <w:bCs/>
                  <w:color w:val="auto"/>
                </w:rPr>
                <w:t>The leverage ratio</w:t>
              </w:r>
              <w:r w:rsidR="00FB31D6">
                <w:rPr>
                  <w:rFonts w:ascii="Times New Roman" w:hAnsi="Times New Roman"/>
                  <w:bCs/>
                  <w:color w:val="auto"/>
                </w:rPr>
                <w:t xml:space="preserve"> required to address risks of excessive leverage, as referred to in </w:t>
              </w:r>
              <w:r w:rsidR="0079404A">
                <w:rPr>
                  <w:rFonts w:ascii="Times New Roman" w:hAnsi="Times New Roman"/>
                  <w:bCs/>
                </w:rPr>
                <w:t xml:space="preserve">point (d) of </w:t>
              </w:r>
              <w:r w:rsidR="00FB31D6">
                <w:rPr>
                  <w:rFonts w:ascii="Times New Roman" w:hAnsi="Times New Roman"/>
                  <w:bCs/>
                  <w:color w:val="auto"/>
                </w:rPr>
                <w:t xml:space="preserve">Article 92(1) </w:t>
              </w:r>
              <w:r w:rsidR="00684733">
                <w:rPr>
                  <w:rFonts w:ascii="Times New Roman" w:hAnsi="Times New Roman"/>
                  <w:bCs/>
                  <w:color w:val="auto"/>
                </w:rPr>
                <w:t>CRR</w:t>
              </w:r>
              <w:r w:rsidR="00FB31D6">
                <w:rPr>
                  <w:rFonts w:ascii="Times New Roman" w:hAnsi="Times New Roman"/>
                  <w:bCs/>
                  <w:color w:val="auto"/>
                </w:rPr>
                <w:t xml:space="preserve">. Institutions that exclude exposures to the institution’s central bank as referred to in point (n) of paragraph 1 of Article </w:t>
              </w:r>
              <w:r w:rsidR="00FB31D6">
                <w:rPr>
                  <w:rFonts w:ascii="Times New Roman" w:hAnsi="Times New Roman"/>
                  <w:bCs/>
                </w:rPr>
                <w:t xml:space="preserve">429a shall report the </w:t>
              </w:r>
              <w:r w:rsidR="00FB31D6">
                <w:rPr>
                  <w:rFonts w:ascii="Times New Roman" w:hAnsi="Times New Roman"/>
                </w:rPr>
                <w:t xml:space="preserve">Adjusted Leverage Ratio requirement as per Article </w:t>
              </w:r>
              <w:r w:rsidR="00FB31D6">
                <w:rPr>
                  <w:rFonts w:ascii="Times New Roman" w:hAnsi="Times New Roman"/>
                  <w:bCs/>
                </w:rPr>
                <w:t xml:space="preserve">429a(7) </w:t>
              </w:r>
              <w:r w:rsidR="00684733">
                <w:rPr>
                  <w:rFonts w:ascii="Times New Roman" w:hAnsi="Times New Roman"/>
                  <w:bCs/>
                </w:rPr>
                <w:t>CRR</w:t>
              </w:r>
              <w:r w:rsidR="00FB31D6">
                <w:rPr>
                  <w:rFonts w:ascii="Times New Roman" w:hAnsi="Times New Roman"/>
                  <w:bCs/>
                </w:rPr>
                <w:t>.</w:t>
              </w:r>
            </w:ins>
          </w:p>
          <w:p w14:paraId="2ACA2F0E" w14:textId="77777777" w:rsidR="00CB48CC" w:rsidRPr="006F5E81" w:rsidRDefault="00CB48CC" w:rsidP="00CB48CC">
            <w:pPr>
              <w:pStyle w:val="BodyText1"/>
              <w:spacing w:line="240" w:lineRule="auto"/>
              <w:rPr>
                <w:ins w:id="1626" w:author="Author"/>
                <w:rFonts w:ascii="Times New Roman" w:hAnsi="Times New Roman"/>
                <w:b/>
                <w:bCs/>
                <w:color w:val="auto"/>
              </w:rPr>
            </w:pPr>
          </w:p>
        </w:tc>
      </w:tr>
      <w:tr w:rsidR="00E36E71" w:rsidRPr="00FE002E" w14:paraId="18E64DF4" w14:textId="77777777" w:rsidTr="00E1595A">
        <w:trPr>
          <w:trHeight w:val="304"/>
          <w:ins w:id="1627" w:author="Author"/>
        </w:trPr>
        <w:tc>
          <w:tcPr>
            <w:tcW w:w="1531" w:type="dxa"/>
            <w:tcBorders>
              <w:top w:val="single" w:sz="4" w:space="0" w:color="auto"/>
              <w:left w:val="single" w:sz="4" w:space="0" w:color="auto"/>
              <w:bottom w:val="single" w:sz="4" w:space="0" w:color="auto"/>
              <w:right w:val="single" w:sz="4" w:space="0" w:color="auto"/>
            </w:tcBorders>
          </w:tcPr>
          <w:p w14:paraId="147AF81A" w14:textId="2CF5C881" w:rsidR="00E36E71" w:rsidRPr="00FE002E" w:rsidRDefault="00E36E71" w:rsidP="00CB48CC">
            <w:pPr>
              <w:pStyle w:val="BodyText1"/>
              <w:rPr>
                <w:ins w:id="1628" w:author="Author"/>
                <w:rFonts w:ascii="Times New Roman" w:hAnsi="Times New Roman"/>
                <w:bCs/>
              </w:rPr>
            </w:pPr>
            <w:ins w:id="1629" w:author="Author">
              <w:r>
                <w:rPr>
                  <w:rFonts w:ascii="Times New Roman" w:hAnsi="Times New Roman"/>
                  <w:bCs/>
                </w:rPr>
                <w:t>{</w:t>
              </w:r>
              <w:r w:rsidR="009573B2">
                <w:rPr>
                  <w:rFonts w:ascii="Times New Roman" w:hAnsi="Times New Roman"/>
                  <w:bCs/>
                </w:rPr>
                <w:t>0</w:t>
              </w:r>
              <w:r>
                <w:rPr>
                  <w:rFonts w:ascii="Times New Roman" w:hAnsi="Times New Roman"/>
                  <w:bCs/>
                </w:rPr>
                <w:t>43</w:t>
              </w:r>
              <w:r w:rsidRPr="000C0D0F">
                <w:rPr>
                  <w:rFonts w:ascii="Times New Roman" w:hAnsi="Times New Roman"/>
                  <w:bCs/>
                </w:rPr>
                <w:t>0;</w:t>
              </w:r>
              <w:r w:rsidR="009573B2">
                <w:rPr>
                  <w:rFonts w:ascii="Times New Roman" w:hAnsi="Times New Roman"/>
                  <w:bCs/>
                </w:rPr>
                <w:t>0</w:t>
              </w:r>
              <w:r w:rsidRPr="000C0D0F">
                <w:rPr>
                  <w:rFonts w:ascii="Times New Roman" w:hAnsi="Times New Roman"/>
                  <w:bCs/>
                </w:rPr>
                <w:t>010}</w:t>
              </w:r>
            </w:ins>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4C8CBF9B" w14:textId="77777777" w:rsidR="00E36E71" w:rsidRDefault="00E36E71" w:rsidP="00CB48CC">
            <w:pPr>
              <w:pStyle w:val="BodyText1"/>
              <w:spacing w:line="240" w:lineRule="auto"/>
              <w:rPr>
                <w:ins w:id="1630" w:author="Author"/>
                <w:rFonts w:ascii="Times New Roman" w:hAnsi="Times New Roman"/>
                <w:b/>
                <w:color w:val="auto"/>
              </w:rPr>
            </w:pPr>
            <w:ins w:id="1631" w:author="Author">
              <w:r w:rsidRPr="00E36E71">
                <w:rPr>
                  <w:rFonts w:ascii="Times New Roman" w:hAnsi="Times New Roman"/>
                  <w:b/>
                  <w:color w:val="auto"/>
                </w:rPr>
                <w:t>Total SREP leverage ratio requirement (TSLRR)</w:t>
              </w:r>
            </w:ins>
          </w:p>
          <w:p w14:paraId="4E9F860F" w14:textId="77777777" w:rsidR="00FB31D6" w:rsidRDefault="00FB31D6" w:rsidP="00FB31D6">
            <w:pPr>
              <w:pStyle w:val="BodyText1"/>
              <w:spacing w:line="240" w:lineRule="auto"/>
              <w:rPr>
                <w:ins w:id="1632" w:author="Author"/>
                <w:rFonts w:ascii="Times New Roman" w:hAnsi="Times New Roman"/>
                <w:bCs/>
              </w:rPr>
            </w:pPr>
          </w:p>
          <w:p w14:paraId="58E6C4BD" w14:textId="77777777" w:rsidR="00FB31D6" w:rsidRDefault="00136A9C" w:rsidP="00FB31D6">
            <w:pPr>
              <w:pStyle w:val="BodyText1"/>
              <w:spacing w:line="240" w:lineRule="auto"/>
              <w:rPr>
                <w:ins w:id="1633" w:author="Author"/>
                <w:rFonts w:ascii="Times New Roman" w:hAnsi="Times New Roman"/>
                <w:bCs/>
              </w:rPr>
            </w:pPr>
            <w:ins w:id="1634" w:author="Author">
              <w:r>
                <w:rPr>
                  <w:rFonts w:ascii="Times New Roman" w:hAnsi="Times New Roman"/>
                  <w:bCs/>
                </w:rPr>
                <w:t xml:space="preserve">Article </w:t>
              </w:r>
              <w:r w:rsidR="00FB31D6">
                <w:rPr>
                  <w:rFonts w:ascii="Times New Roman" w:hAnsi="Times New Roman"/>
                  <w:bCs/>
                </w:rPr>
                <w:t xml:space="preserve">104 </w:t>
              </w:r>
              <w:r w:rsidR="00702510">
                <w:rPr>
                  <w:rFonts w:ascii="Times New Roman" w:hAnsi="Times New Roman"/>
                  <w:bCs/>
                </w:rPr>
                <w:t xml:space="preserve">and 104a </w:t>
              </w:r>
              <w:r w:rsidR="00FB31D6">
                <w:rPr>
                  <w:rFonts w:ascii="Times New Roman" w:hAnsi="Times New Roman"/>
                  <w:bCs/>
                </w:rPr>
                <w:t>of the CRD.</w:t>
              </w:r>
            </w:ins>
          </w:p>
          <w:p w14:paraId="281677F4" w14:textId="77777777" w:rsidR="00FB31D6" w:rsidRDefault="00FB31D6" w:rsidP="00FB31D6">
            <w:pPr>
              <w:pStyle w:val="BodyText1"/>
              <w:spacing w:line="240" w:lineRule="auto"/>
              <w:rPr>
                <w:ins w:id="1635" w:author="Author"/>
                <w:rFonts w:ascii="Times New Roman" w:hAnsi="Times New Roman"/>
                <w:bCs/>
              </w:rPr>
            </w:pPr>
          </w:p>
          <w:p w14:paraId="010497B2" w14:textId="77777777" w:rsidR="00FB31D6" w:rsidRDefault="00FB31D6" w:rsidP="00FB31D6">
            <w:pPr>
              <w:pStyle w:val="BodyText1"/>
              <w:spacing w:line="240" w:lineRule="auto"/>
              <w:rPr>
                <w:ins w:id="1636" w:author="Author"/>
                <w:rFonts w:ascii="Times New Roman" w:hAnsi="Times New Roman"/>
                <w:bCs/>
              </w:rPr>
            </w:pPr>
            <w:ins w:id="1637" w:author="Author">
              <w:r>
                <w:rPr>
                  <w:rFonts w:ascii="Times New Roman" w:hAnsi="Times New Roman"/>
                  <w:bCs/>
                </w:rPr>
                <w:t>The sum of (</w:t>
              </w:r>
              <w:proofErr w:type="spellStart"/>
              <w:r>
                <w:rPr>
                  <w:rFonts w:ascii="Times New Roman" w:hAnsi="Times New Roman"/>
                  <w:bCs/>
                </w:rPr>
                <w:t>i</w:t>
              </w:r>
              <w:proofErr w:type="spellEnd"/>
              <w:r>
                <w:rPr>
                  <w:rFonts w:ascii="Times New Roman" w:hAnsi="Times New Roman"/>
                  <w:bCs/>
                </w:rPr>
                <w:t>) and (ii) as follows:</w:t>
              </w:r>
            </w:ins>
          </w:p>
          <w:p w14:paraId="283C4927" w14:textId="77777777" w:rsidR="00FB31D6" w:rsidRDefault="00FB31D6" w:rsidP="00FB31D6">
            <w:pPr>
              <w:pStyle w:val="BodyText1"/>
              <w:spacing w:line="240" w:lineRule="auto"/>
              <w:rPr>
                <w:ins w:id="1638" w:author="Author"/>
                <w:rFonts w:ascii="Times New Roman" w:hAnsi="Times New Roman"/>
                <w:bCs/>
              </w:rPr>
            </w:pPr>
          </w:p>
          <w:p w14:paraId="2BCF2D92" w14:textId="5E389C3F" w:rsidR="00FB31D6" w:rsidRDefault="00FB31D6" w:rsidP="00FB31D6">
            <w:pPr>
              <w:pStyle w:val="BodyText1"/>
              <w:numPr>
                <w:ilvl w:val="0"/>
                <w:numId w:val="27"/>
              </w:numPr>
              <w:spacing w:line="240" w:lineRule="auto"/>
              <w:rPr>
                <w:ins w:id="1639" w:author="Author"/>
                <w:rFonts w:ascii="Times New Roman" w:hAnsi="Times New Roman"/>
                <w:bCs/>
              </w:rPr>
            </w:pPr>
            <w:ins w:id="1640" w:author="Author">
              <w:r>
                <w:rPr>
                  <w:rFonts w:ascii="Times New Roman" w:hAnsi="Times New Roman"/>
                  <w:bCs/>
                </w:rPr>
                <w:t xml:space="preserve">the Pillar 1 Leverage Ratio Requirement as reported in row </w:t>
              </w:r>
              <w:r w:rsidR="00317BCB">
                <w:rPr>
                  <w:rFonts w:ascii="Times New Roman" w:hAnsi="Times New Roman"/>
                  <w:bCs/>
                </w:rPr>
                <w:t>0</w:t>
              </w:r>
              <w:r>
                <w:rPr>
                  <w:rFonts w:ascii="Times New Roman" w:hAnsi="Times New Roman"/>
                  <w:bCs/>
                </w:rPr>
                <w:t>420;</w:t>
              </w:r>
            </w:ins>
          </w:p>
          <w:p w14:paraId="4613F532" w14:textId="77777777" w:rsidR="00FB31D6" w:rsidRDefault="00FB31D6" w:rsidP="00FB31D6">
            <w:pPr>
              <w:pStyle w:val="BodyText1"/>
              <w:numPr>
                <w:ilvl w:val="0"/>
                <w:numId w:val="27"/>
              </w:numPr>
              <w:spacing w:line="240" w:lineRule="auto"/>
              <w:rPr>
                <w:ins w:id="1641" w:author="Author"/>
                <w:rFonts w:ascii="Times New Roman" w:hAnsi="Times New Roman"/>
                <w:b/>
                <w:color w:val="auto"/>
              </w:rPr>
            </w:pPr>
            <w:ins w:id="1642" w:author="Author">
              <w:r>
                <w:rPr>
                  <w:rFonts w:ascii="Times New Roman" w:hAnsi="Times New Roman"/>
                  <w:bCs/>
                </w:rPr>
                <w:t xml:space="preserve">the </w:t>
              </w:r>
              <w:r>
                <w:rPr>
                  <w:rFonts w:ascii="Times New Roman" w:hAnsi="Times New Roman"/>
                  <w:color w:val="auto"/>
                </w:rPr>
                <w:t>additional own funds ratio required by the competent authority (P2R) to address risks of excessive leverage, as referred to in Article 104 of the CRD</w:t>
              </w:r>
              <w:r>
                <w:rPr>
                  <w:rFonts w:ascii="Times New Roman" w:hAnsi="Times New Roman"/>
                  <w:b/>
                  <w:color w:val="auto"/>
                </w:rPr>
                <w:t>.</w:t>
              </w:r>
            </w:ins>
          </w:p>
          <w:p w14:paraId="06B2555F" w14:textId="77777777" w:rsidR="00FB31D6" w:rsidRDefault="00FB31D6" w:rsidP="00FB31D6">
            <w:pPr>
              <w:pStyle w:val="BodyText1"/>
              <w:spacing w:line="240" w:lineRule="auto"/>
              <w:rPr>
                <w:ins w:id="1643" w:author="Author"/>
                <w:rFonts w:ascii="Times New Roman" w:hAnsi="Times New Roman"/>
                <w:b/>
                <w:color w:val="auto"/>
              </w:rPr>
            </w:pPr>
          </w:p>
          <w:p w14:paraId="0281E359" w14:textId="77777777" w:rsidR="00FB31D6" w:rsidRDefault="00FB31D6" w:rsidP="00FB31D6">
            <w:pPr>
              <w:pStyle w:val="BodyText1"/>
              <w:spacing w:line="240" w:lineRule="auto"/>
              <w:rPr>
                <w:ins w:id="1644" w:author="Author"/>
                <w:rFonts w:ascii="Times New Roman" w:hAnsi="Times New Roman"/>
                <w:color w:val="auto"/>
              </w:rPr>
            </w:pPr>
            <w:ins w:id="1645" w:author="Author">
              <w:r>
                <w:rPr>
                  <w:rFonts w:ascii="Times New Roman" w:hAnsi="Times New Roman"/>
                  <w:color w:val="auto"/>
                </w:rPr>
                <w:t>If no additional own funds requirements were communicated by the competent authority, then only point (</w:t>
              </w:r>
              <w:proofErr w:type="spellStart"/>
              <w:r>
                <w:rPr>
                  <w:rFonts w:ascii="Times New Roman" w:hAnsi="Times New Roman"/>
                  <w:color w:val="auto"/>
                </w:rPr>
                <w:t>i</w:t>
              </w:r>
              <w:proofErr w:type="spellEnd"/>
              <w:r>
                <w:rPr>
                  <w:rFonts w:ascii="Times New Roman" w:hAnsi="Times New Roman"/>
                  <w:color w:val="auto"/>
                </w:rPr>
                <w:t>) shall be reported</w:t>
              </w:r>
            </w:ins>
          </w:p>
          <w:p w14:paraId="4BFB8BE6" w14:textId="77777777" w:rsidR="00780634" w:rsidRDefault="00780634" w:rsidP="00FB31D6">
            <w:pPr>
              <w:pStyle w:val="BodyText1"/>
              <w:spacing w:line="240" w:lineRule="auto"/>
              <w:rPr>
                <w:moveTo w:id="1646" w:author="Author"/>
                <w:rFonts w:ascii="Times New Roman" w:hAnsi="Times New Roman"/>
                <w:color w:val="auto"/>
              </w:rPr>
            </w:pPr>
            <w:moveToRangeStart w:id="1647" w:author="Author" w:name="move40188960"/>
          </w:p>
          <w:p w14:paraId="0C32C3BD" w14:textId="1471D97E" w:rsidR="00780634" w:rsidRDefault="00780634" w:rsidP="00FB31D6">
            <w:pPr>
              <w:pStyle w:val="BodyText1"/>
              <w:spacing w:line="240" w:lineRule="auto"/>
              <w:rPr>
                <w:ins w:id="1648" w:author="Author"/>
                <w:rFonts w:ascii="Times New Roman" w:hAnsi="Times New Roman"/>
                <w:color w:val="auto"/>
              </w:rPr>
            </w:pPr>
            <w:moveTo w:id="1649" w:author="Author">
              <w:r>
                <w:rPr>
                  <w:rFonts w:ascii="Times New Roman" w:hAnsi="Times New Roman"/>
                  <w:color w:val="auto"/>
                </w:rPr>
                <w:t xml:space="preserve">Institutions shall </w:t>
              </w:r>
            </w:moveTo>
            <w:moveToRangeEnd w:id="1647"/>
            <w:ins w:id="1650" w:author="Author">
              <w:r>
                <w:rPr>
                  <w:rFonts w:ascii="Times New Roman" w:hAnsi="Times New Roman"/>
                  <w:color w:val="auto"/>
                </w:rPr>
                <w:t xml:space="preserve">calculate point (ii) by dividing the value in </w:t>
              </w:r>
              <w:r w:rsidRPr="00780634">
                <w:rPr>
                  <w:rFonts w:ascii="Times New Roman" w:hAnsi="Times New Roman"/>
                  <w:color w:val="auto"/>
                </w:rPr>
                <w:t>{</w:t>
              </w:r>
              <w:r w:rsidR="00317BCB">
                <w:rPr>
                  <w:rFonts w:ascii="Times New Roman" w:hAnsi="Times New Roman"/>
                  <w:color w:val="auto"/>
                </w:rPr>
                <w:t>0</w:t>
              </w:r>
              <w:r>
                <w:rPr>
                  <w:rFonts w:ascii="Times New Roman" w:hAnsi="Times New Roman"/>
                  <w:color w:val="auto"/>
                </w:rPr>
                <w:t>350</w:t>
              </w:r>
              <w:r w:rsidRPr="00780634">
                <w:rPr>
                  <w:rFonts w:ascii="Times New Roman" w:hAnsi="Times New Roman"/>
                  <w:color w:val="auto"/>
                </w:rPr>
                <w:t>;</w:t>
              </w:r>
              <w:r w:rsidR="00317BCB">
                <w:rPr>
                  <w:rFonts w:ascii="Times New Roman" w:hAnsi="Times New Roman"/>
                  <w:color w:val="auto"/>
                </w:rPr>
                <w:t>0</w:t>
              </w:r>
              <w:r w:rsidRPr="00780634">
                <w:rPr>
                  <w:rFonts w:ascii="Times New Roman" w:hAnsi="Times New Roman"/>
                  <w:color w:val="auto"/>
                </w:rPr>
                <w:t>010}</w:t>
              </w:r>
              <w:r>
                <w:rPr>
                  <w:rFonts w:ascii="Times New Roman" w:hAnsi="Times New Roman"/>
                  <w:color w:val="auto"/>
                </w:rPr>
                <w:t xml:space="preserve"> with that in </w:t>
              </w:r>
              <w:r>
                <w:rPr>
                  <w:rFonts w:ascii="Times New Roman" w:hAnsi="Times New Roman"/>
                  <w:bCs/>
                </w:rPr>
                <w:t>{</w:t>
              </w:r>
              <w:r w:rsidR="00317BCB">
                <w:rPr>
                  <w:rFonts w:ascii="Times New Roman" w:hAnsi="Times New Roman"/>
                  <w:bCs/>
                </w:rPr>
                <w:t>0</w:t>
              </w:r>
              <w:r>
                <w:rPr>
                  <w:rFonts w:ascii="Times New Roman" w:hAnsi="Times New Roman"/>
                  <w:bCs/>
                </w:rPr>
                <w:t>300</w:t>
              </w:r>
              <w:r w:rsidRPr="000C0D0F">
                <w:rPr>
                  <w:rFonts w:ascii="Times New Roman" w:hAnsi="Times New Roman"/>
                  <w:bCs/>
                </w:rPr>
                <w:t>;</w:t>
              </w:r>
              <w:r w:rsidR="00317BCB">
                <w:rPr>
                  <w:rFonts w:ascii="Times New Roman" w:hAnsi="Times New Roman"/>
                  <w:bCs/>
                </w:rPr>
                <w:t>0</w:t>
              </w:r>
              <w:r w:rsidRPr="000C0D0F">
                <w:rPr>
                  <w:rFonts w:ascii="Times New Roman" w:hAnsi="Times New Roman"/>
                  <w:bCs/>
                </w:rPr>
                <w:t>010}</w:t>
              </w:r>
              <w:r>
                <w:rPr>
                  <w:rFonts w:ascii="Times New Roman" w:hAnsi="Times New Roman"/>
                  <w:bCs/>
                </w:rPr>
                <w:t>.</w:t>
              </w:r>
            </w:ins>
          </w:p>
          <w:p w14:paraId="128BD13A" w14:textId="77777777" w:rsidR="00FB31D6" w:rsidRPr="000C0B89" w:rsidRDefault="00FB31D6" w:rsidP="00FB31D6">
            <w:pPr>
              <w:pStyle w:val="BodyText1"/>
              <w:spacing w:line="240" w:lineRule="auto"/>
              <w:rPr>
                <w:ins w:id="1651" w:author="Author"/>
                <w:rFonts w:ascii="Times New Roman" w:hAnsi="Times New Roman"/>
                <w:b/>
                <w:color w:val="auto"/>
              </w:rPr>
            </w:pPr>
          </w:p>
        </w:tc>
      </w:tr>
      <w:tr w:rsidR="00E36E71" w:rsidRPr="00FE002E" w14:paraId="0482CAD5" w14:textId="77777777" w:rsidTr="00E1595A">
        <w:trPr>
          <w:trHeight w:val="304"/>
          <w:ins w:id="1652" w:author="Author"/>
        </w:trPr>
        <w:tc>
          <w:tcPr>
            <w:tcW w:w="1531" w:type="dxa"/>
            <w:tcBorders>
              <w:top w:val="single" w:sz="4" w:space="0" w:color="auto"/>
              <w:left w:val="single" w:sz="4" w:space="0" w:color="auto"/>
              <w:bottom w:val="single" w:sz="4" w:space="0" w:color="auto"/>
              <w:right w:val="single" w:sz="4" w:space="0" w:color="auto"/>
            </w:tcBorders>
          </w:tcPr>
          <w:p w14:paraId="56493FBD" w14:textId="4F41BEED" w:rsidR="00E36E71" w:rsidRPr="00FE002E" w:rsidRDefault="00E36E71" w:rsidP="00E36E71">
            <w:pPr>
              <w:pStyle w:val="BodyText1"/>
              <w:rPr>
                <w:ins w:id="1653" w:author="Author"/>
                <w:rFonts w:ascii="Times New Roman" w:hAnsi="Times New Roman"/>
                <w:bCs/>
              </w:rPr>
            </w:pPr>
            <w:ins w:id="1654" w:author="Author">
              <w:r>
                <w:rPr>
                  <w:rFonts w:ascii="Times New Roman" w:hAnsi="Times New Roman"/>
                  <w:bCs/>
                </w:rPr>
                <w:lastRenderedPageBreak/>
                <w:t>{</w:t>
              </w:r>
              <w:r w:rsidR="009573B2">
                <w:rPr>
                  <w:rFonts w:ascii="Times New Roman" w:hAnsi="Times New Roman"/>
                  <w:bCs/>
                </w:rPr>
                <w:t>0</w:t>
              </w:r>
              <w:r>
                <w:rPr>
                  <w:rFonts w:ascii="Times New Roman" w:hAnsi="Times New Roman"/>
                  <w:bCs/>
                </w:rPr>
                <w:t>44</w:t>
              </w:r>
              <w:r w:rsidRPr="000C0D0F">
                <w:rPr>
                  <w:rFonts w:ascii="Times New Roman" w:hAnsi="Times New Roman"/>
                  <w:bCs/>
                </w:rPr>
                <w:t>0;</w:t>
              </w:r>
              <w:r w:rsidR="009573B2">
                <w:rPr>
                  <w:rFonts w:ascii="Times New Roman" w:hAnsi="Times New Roman"/>
                  <w:bCs/>
                </w:rPr>
                <w:t>0</w:t>
              </w:r>
              <w:r w:rsidRPr="000C0D0F">
                <w:rPr>
                  <w:rFonts w:ascii="Times New Roman" w:hAnsi="Times New Roman"/>
                  <w:bCs/>
                </w:rPr>
                <w:t>010}</w:t>
              </w:r>
            </w:ins>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531F150B" w14:textId="77777777" w:rsidR="00E36E71" w:rsidRDefault="001D36C8" w:rsidP="00E36E71">
            <w:pPr>
              <w:pStyle w:val="BodyText1"/>
              <w:spacing w:line="240" w:lineRule="auto"/>
              <w:rPr>
                <w:ins w:id="1655" w:author="Author"/>
                <w:rFonts w:ascii="Times New Roman" w:hAnsi="Times New Roman"/>
                <w:b/>
                <w:color w:val="auto"/>
              </w:rPr>
            </w:pPr>
            <w:ins w:id="1656" w:author="Author">
              <w:r w:rsidRPr="00E36E71">
                <w:rPr>
                  <w:rFonts w:ascii="Times New Roman" w:hAnsi="Times New Roman"/>
                  <w:b/>
                  <w:color w:val="auto"/>
                </w:rPr>
                <w:t>TSLRR</w:t>
              </w:r>
              <w:r w:rsidR="00E36E71" w:rsidRPr="00E36E71">
                <w:rPr>
                  <w:rFonts w:ascii="Times New Roman" w:hAnsi="Times New Roman"/>
                  <w:b/>
                  <w:color w:val="auto"/>
                </w:rPr>
                <w:t>: to be made up of CET1 capital</w:t>
              </w:r>
            </w:ins>
          </w:p>
          <w:p w14:paraId="6A772999" w14:textId="77777777" w:rsidR="00FB31D6" w:rsidRDefault="00FB31D6" w:rsidP="00E36E71">
            <w:pPr>
              <w:pStyle w:val="BodyText1"/>
              <w:spacing w:line="240" w:lineRule="auto"/>
              <w:rPr>
                <w:ins w:id="1657" w:author="Author"/>
                <w:rFonts w:ascii="Times New Roman" w:hAnsi="Times New Roman"/>
                <w:b/>
                <w:color w:val="auto"/>
              </w:rPr>
            </w:pPr>
          </w:p>
          <w:p w14:paraId="7883D448" w14:textId="5E70D7B3" w:rsidR="00CA58B0" w:rsidRDefault="00A0709E" w:rsidP="00FB31D6">
            <w:pPr>
              <w:pStyle w:val="BodyText1"/>
              <w:spacing w:line="240" w:lineRule="auto"/>
              <w:rPr>
                <w:moveTo w:id="1658" w:author="Author"/>
                <w:rFonts w:ascii="Times New Roman" w:hAnsi="Times New Roman"/>
                <w:color w:val="auto"/>
              </w:rPr>
            </w:pPr>
            <w:ins w:id="1659" w:author="Author">
              <w:r>
                <w:rPr>
                  <w:rFonts w:ascii="Times New Roman" w:hAnsi="Times New Roman"/>
                  <w:color w:val="auto"/>
                </w:rPr>
                <w:t xml:space="preserve">The part of the additional own funds ratio, referred </w:t>
              </w:r>
              <w:r w:rsidRPr="00CA58B0">
                <w:rPr>
                  <w:rFonts w:ascii="Times New Roman" w:hAnsi="Times New Roman"/>
                  <w:color w:val="auto"/>
                </w:rPr>
                <w:t>to in point (ii) of</w:t>
              </w:r>
              <w:r>
                <w:rPr>
                  <w:rFonts w:ascii="Times New Roman" w:hAnsi="Times New Roman"/>
                  <w:color w:val="auto"/>
                </w:rPr>
                <w:t xml:space="preserve"> row </w:t>
              </w:r>
              <w:r w:rsidR="00317BCB">
                <w:rPr>
                  <w:rFonts w:ascii="Times New Roman" w:hAnsi="Times New Roman"/>
                  <w:color w:val="auto"/>
                </w:rPr>
                <w:t>0</w:t>
              </w:r>
              <w:r>
                <w:rPr>
                  <w:rFonts w:ascii="Times New Roman" w:hAnsi="Times New Roman"/>
                  <w:color w:val="auto"/>
                </w:rPr>
                <w:t>430, which is required by the competent authority to be held in the form of CET1 capital</w:t>
              </w:r>
            </w:ins>
            <w:moveToRangeStart w:id="1660" w:author="Author" w:name="move40188961"/>
            <w:moveTo w:id="1661" w:author="Author">
              <w:r>
                <w:rPr>
                  <w:rFonts w:ascii="Times New Roman" w:hAnsi="Times New Roman"/>
                  <w:color w:val="auto"/>
                </w:rPr>
                <w:t>.</w:t>
              </w:r>
            </w:moveTo>
          </w:p>
          <w:p w14:paraId="7473B81A" w14:textId="77777777" w:rsidR="00780634" w:rsidRDefault="00780634" w:rsidP="00FB31D6">
            <w:pPr>
              <w:pStyle w:val="BodyText1"/>
              <w:spacing w:line="240" w:lineRule="auto"/>
              <w:rPr>
                <w:moveTo w:id="1662" w:author="Author"/>
                <w:rFonts w:ascii="Times New Roman" w:hAnsi="Times New Roman"/>
                <w:color w:val="auto"/>
              </w:rPr>
            </w:pPr>
          </w:p>
          <w:p w14:paraId="166AB7A8" w14:textId="09FD0D21" w:rsidR="00FB31D6" w:rsidRPr="00817D32" w:rsidRDefault="00780634" w:rsidP="00E36E71">
            <w:pPr>
              <w:pStyle w:val="BodyText1"/>
              <w:spacing w:line="240" w:lineRule="auto"/>
              <w:rPr>
                <w:ins w:id="1663" w:author="Author"/>
                <w:rFonts w:ascii="Times New Roman" w:hAnsi="Times New Roman"/>
                <w:color w:val="auto"/>
              </w:rPr>
            </w:pPr>
            <w:moveTo w:id="1664" w:author="Author">
              <w:r>
                <w:rPr>
                  <w:rFonts w:ascii="Times New Roman" w:hAnsi="Times New Roman"/>
                  <w:color w:val="auto"/>
                </w:rPr>
                <w:t xml:space="preserve">Institutions shall </w:t>
              </w:r>
            </w:moveTo>
            <w:moveToRangeEnd w:id="1660"/>
            <w:ins w:id="1665" w:author="Author">
              <w:r>
                <w:rPr>
                  <w:rFonts w:ascii="Times New Roman" w:hAnsi="Times New Roman"/>
                  <w:color w:val="auto"/>
                </w:rPr>
                <w:t xml:space="preserve">calculate this value by dividing the value in </w:t>
              </w:r>
              <w:r w:rsidRPr="00780634">
                <w:rPr>
                  <w:rFonts w:ascii="Times New Roman" w:hAnsi="Times New Roman"/>
                  <w:color w:val="auto"/>
                </w:rPr>
                <w:t>{</w:t>
              </w:r>
              <w:r w:rsidR="00317BCB">
                <w:rPr>
                  <w:rFonts w:ascii="Times New Roman" w:hAnsi="Times New Roman"/>
                  <w:color w:val="auto"/>
                </w:rPr>
                <w:t>0</w:t>
              </w:r>
              <w:r>
                <w:rPr>
                  <w:rFonts w:ascii="Times New Roman" w:hAnsi="Times New Roman"/>
                  <w:color w:val="auto"/>
                </w:rPr>
                <w:t>360</w:t>
              </w:r>
              <w:r w:rsidRPr="00780634">
                <w:rPr>
                  <w:rFonts w:ascii="Times New Roman" w:hAnsi="Times New Roman"/>
                  <w:color w:val="auto"/>
                </w:rPr>
                <w:t>;0</w:t>
              </w:r>
              <w:r w:rsidR="00317BCB">
                <w:rPr>
                  <w:rFonts w:ascii="Times New Roman" w:hAnsi="Times New Roman"/>
                  <w:color w:val="auto"/>
                </w:rPr>
                <w:t>0</w:t>
              </w:r>
              <w:r w:rsidRPr="00780634">
                <w:rPr>
                  <w:rFonts w:ascii="Times New Roman" w:hAnsi="Times New Roman"/>
                  <w:color w:val="auto"/>
                </w:rPr>
                <w:t>10}</w:t>
              </w:r>
              <w:r>
                <w:rPr>
                  <w:rFonts w:ascii="Times New Roman" w:hAnsi="Times New Roman"/>
                  <w:color w:val="auto"/>
                </w:rPr>
                <w:t xml:space="preserve"> with that in </w:t>
              </w:r>
              <w:r>
                <w:rPr>
                  <w:rFonts w:ascii="Times New Roman" w:hAnsi="Times New Roman"/>
                  <w:bCs/>
                </w:rPr>
                <w:t>{</w:t>
              </w:r>
              <w:r w:rsidR="00317BCB">
                <w:rPr>
                  <w:rFonts w:ascii="Times New Roman" w:hAnsi="Times New Roman"/>
                  <w:bCs/>
                </w:rPr>
                <w:t>0</w:t>
              </w:r>
              <w:r>
                <w:rPr>
                  <w:rFonts w:ascii="Times New Roman" w:hAnsi="Times New Roman"/>
                  <w:bCs/>
                </w:rPr>
                <w:t>300</w:t>
              </w:r>
              <w:r w:rsidRPr="000C0D0F">
                <w:rPr>
                  <w:rFonts w:ascii="Times New Roman" w:hAnsi="Times New Roman"/>
                  <w:bCs/>
                </w:rPr>
                <w:t>;0</w:t>
              </w:r>
              <w:r w:rsidR="00317BCB">
                <w:rPr>
                  <w:rFonts w:ascii="Times New Roman" w:hAnsi="Times New Roman"/>
                  <w:bCs/>
                </w:rPr>
                <w:t>0</w:t>
              </w:r>
              <w:r w:rsidRPr="000C0D0F">
                <w:rPr>
                  <w:rFonts w:ascii="Times New Roman" w:hAnsi="Times New Roman"/>
                  <w:bCs/>
                </w:rPr>
                <w:t>10}</w:t>
              </w:r>
              <w:r>
                <w:rPr>
                  <w:rFonts w:ascii="Times New Roman" w:hAnsi="Times New Roman"/>
                  <w:bCs/>
                </w:rPr>
                <w:t>.</w:t>
              </w:r>
            </w:ins>
          </w:p>
          <w:p w14:paraId="17146566" w14:textId="77777777" w:rsidR="00E36E71" w:rsidRPr="000C0B89" w:rsidRDefault="00E36E71" w:rsidP="00E36E71">
            <w:pPr>
              <w:pStyle w:val="BodyText1"/>
              <w:spacing w:line="240" w:lineRule="auto"/>
              <w:rPr>
                <w:ins w:id="1666" w:author="Author"/>
                <w:rFonts w:ascii="Times New Roman" w:hAnsi="Times New Roman"/>
                <w:b/>
                <w:color w:val="auto"/>
              </w:rPr>
            </w:pPr>
          </w:p>
        </w:tc>
      </w:tr>
      <w:tr w:rsidR="00E36E71" w:rsidRPr="00FE002E" w14:paraId="73438F7E" w14:textId="77777777" w:rsidTr="00E1595A">
        <w:trPr>
          <w:trHeight w:val="304"/>
          <w:ins w:id="1667" w:author="Author"/>
        </w:trPr>
        <w:tc>
          <w:tcPr>
            <w:tcW w:w="1531" w:type="dxa"/>
            <w:tcBorders>
              <w:top w:val="single" w:sz="4" w:space="0" w:color="auto"/>
              <w:left w:val="single" w:sz="4" w:space="0" w:color="auto"/>
              <w:bottom w:val="single" w:sz="4" w:space="0" w:color="auto"/>
              <w:right w:val="single" w:sz="4" w:space="0" w:color="auto"/>
            </w:tcBorders>
          </w:tcPr>
          <w:p w14:paraId="28ABF983" w14:textId="5ABE9481" w:rsidR="00E36E71" w:rsidRPr="00FE002E" w:rsidRDefault="00E36E71" w:rsidP="00E36E71">
            <w:pPr>
              <w:pStyle w:val="BodyText1"/>
              <w:rPr>
                <w:ins w:id="1668" w:author="Author"/>
                <w:rFonts w:ascii="Times New Roman" w:hAnsi="Times New Roman"/>
                <w:bCs/>
              </w:rPr>
            </w:pPr>
            <w:ins w:id="1669" w:author="Author">
              <w:r>
                <w:rPr>
                  <w:rFonts w:ascii="Times New Roman" w:hAnsi="Times New Roman"/>
                  <w:bCs/>
                </w:rPr>
                <w:t>{</w:t>
              </w:r>
              <w:r w:rsidR="009573B2">
                <w:rPr>
                  <w:rFonts w:ascii="Times New Roman" w:hAnsi="Times New Roman"/>
                  <w:bCs/>
                </w:rPr>
                <w:t>0</w:t>
              </w:r>
              <w:r>
                <w:rPr>
                  <w:rFonts w:ascii="Times New Roman" w:hAnsi="Times New Roman"/>
                  <w:bCs/>
                </w:rPr>
                <w:t>45</w:t>
              </w:r>
              <w:r w:rsidRPr="000C0D0F">
                <w:rPr>
                  <w:rFonts w:ascii="Times New Roman" w:hAnsi="Times New Roman"/>
                  <w:bCs/>
                </w:rPr>
                <w:t>0;</w:t>
              </w:r>
              <w:r w:rsidR="009573B2">
                <w:rPr>
                  <w:rFonts w:ascii="Times New Roman" w:hAnsi="Times New Roman"/>
                  <w:bCs/>
                </w:rPr>
                <w:t>0</w:t>
              </w:r>
              <w:r w:rsidRPr="000C0D0F">
                <w:rPr>
                  <w:rFonts w:ascii="Times New Roman" w:hAnsi="Times New Roman"/>
                  <w:bCs/>
                </w:rPr>
                <w:t>010}</w:t>
              </w:r>
            </w:ins>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688FEFE7" w14:textId="77777777" w:rsidR="00E36E71" w:rsidRDefault="001D36C8" w:rsidP="00E36E71">
            <w:pPr>
              <w:pStyle w:val="BodyText1"/>
              <w:spacing w:line="240" w:lineRule="auto"/>
              <w:rPr>
                <w:ins w:id="1670" w:author="Author"/>
                <w:rFonts w:ascii="Times New Roman" w:hAnsi="Times New Roman"/>
                <w:b/>
                <w:color w:val="auto"/>
              </w:rPr>
            </w:pPr>
            <w:ins w:id="1671" w:author="Author">
              <w:r w:rsidRPr="00E36E71">
                <w:rPr>
                  <w:rFonts w:ascii="Times New Roman" w:hAnsi="Times New Roman"/>
                  <w:b/>
                  <w:color w:val="auto"/>
                </w:rPr>
                <w:t>TSLRR</w:t>
              </w:r>
              <w:r w:rsidR="00E36E71" w:rsidRPr="00E36E71">
                <w:rPr>
                  <w:rFonts w:ascii="Times New Roman" w:hAnsi="Times New Roman"/>
                  <w:b/>
                  <w:color w:val="auto"/>
                </w:rPr>
                <w:t>: to be made up of Tier 1 capital</w:t>
              </w:r>
            </w:ins>
          </w:p>
          <w:p w14:paraId="74F35E89" w14:textId="77777777" w:rsidR="00FB31D6" w:rsidRPr="00E36E71" w:rsidRDefault="00FB31D6" w:rsidP="00E36E71">
            <w:pPr>
              <w:pStyle w:val="BodyText1"/>
              <w:spacing w:line="240" w:lineRule="auto"/>
              <w:rPr>
                <w:ins w:id="1672" w:author="Author"/>
                <w:rFonts w:ascii="Times New Roman" w:hAnsi="Times New Roman"/>
                <w:b/>
                <w:color w:val="auto"/>
              </w:rPr>
            </w:pPr>
          </w:p>
          <w:p w14:paraId="377EA402" w14:textId="77777777" w:rsidR="00CA58B0" w:rsidRDefault="00CA58B0" w:rsidP="00CA58B0">
            <w:pPr>
              <w:pStyle w:val="InstructionsText"/>
              <w:rPr>
                <w:ins w:id="1673" w:author="Author"/>
              </w:rPr>
            </w:pPr>
            <w:ins w:id="1674" w:author="Author">
              <w:r>
                <w:t xml:space="preserve">The </w:t>
              </w:r>
              <w:r w:rsidRPr="009C28E7">
                <w:t xml:space="preserve">sum of </w:t>
              </w:r>
              <w:r>
                <w:t>(</w:t>
              </w:r>
              <w:proofErr w:type="spellStart"/>
              <w:r>
                <w:t>i</w:t>
              </w:r>
              <w:proofErr w:type="spellEnd"/>
              <w:r>
                <w:t>) and (ii) as follows:</w:t>
              </w:r>
            </w:ins>
          </w:p>
          <w:p w14:paraId="1066AC7B" w14:textId="77777777" w:rsidR="00CA58B0" w:rsidRDefault="00CA58B0" w:rsidP="00CA58B0">
            <w:pPr>
              <w:pStyle w:val="InstructionsText"/>
              <w:rPr>
                <w:ins w:id="1675" w:author="Author"/>
              </w:rPr>
            </w:pPr>
          </w:p>
          <w:p w14:paraId="4DF3B6A9" w14:textId="69DC4B1D" w:rsidR="00CA58B0" w:rsidRDefault="00CA58B0" w:rsidP="00CA58B0">
            <w:pPr>
              <w:pStyle w:val="InstructionsText"/>
              <w:numPr>
                <w:ilvl w:val="0"/>
                <w:numId w:val="34"/>
              </w:numPr>
              <w:spacing w:after="120"/>
              <w:rPr>
                <w:ins w:id="1676" w:author="Author"/>
              </w:rPr>
            </w:pPr>
            <w:ins w:id="1677" w:author="Author">
              <w:r>
                <w:rPr>
                  <w:bCs/>
                </w:rPr>
                <w:t xml:space="preserve">the part of Pillar 1 Leverage Ratio Requirement as reported in row </w:t>
              </w:r>
              <w:r w:rsidR="00317BCB">
                <w:rPr>
                  <w:bCs/>
                </w:rPr>
                <w:t>0</w:t>
              </w:r>
              <w:r>
                <w:rPr>
                  <w:bCs/>
                </w:rPr>
                <w:t>420,</w:t>
              </w:r>
              <w:r>
                <w:t xml:space="preserve"> which shall be held in the form of Tier 1 capita</w:t>
              </w:r>
              <w:r w:rsidRPr="009C083D">
                <w:t>l</w:t>
              </w:r>
              <w:r>
                <w:t>;</w:t>
              </w:r>
            </w:ins>
          </w:p>
          <w:p w14:paraId="19B35248" w14:textId="3A6376F7" w:rsidR="00CA58B0" w:rsidRPr="009068C9" w:rsidRDefault="00CA58B0" w:rsidP="00CA58B0">
            <w:pPr>
              <w:pStyle w:val="InstructionsText"/>
              <w:numPr>
                <w:ilvl w:val="0"/>
                <w:numId w:val="34"/>
              </w:numPr>
              <w:spacing w:after="120"/>
              <w:rPr>
                <w:ins w:id="1678" w:author="Author"/>
                <w:b/>
                <w:bCs/>
                <w:u w:val="single"/>
              </w:rPr>
            </w:pPr>
            <w:ins w:id="1679" w:author="Author">
              <w:r>
                <w:t xml:space="preserve">the part of the P2R ratio, referred to in point (ii) of row </w:t>
              </w:r>
              <w:r w:rsidR="00317BCB">
                <w:t>0</w:t>
              </w:r>
              <w:r>
                <w:t>430, which is required by the competent authority to be held in the form of Tier 1 capita</w:t>
              </w:r>
              <w:r w:rsidRPr="009C083D">
                <w:t>l.</w:t>
              </w:r>
            </w:ins>
          </w:p>
          <w:p w14:paraId="0F684251" w14:textId="77777777" w:rsidR="00CA58B0" w:rsidRDefault="00CA58B0" w:rsidP="00CA58B0">
            <w:pPr>
              <w:pStyle w:val="BodyText1"/>
              <w:spacing w:line="240" w:lineRule="auto"/>
              <w:rPr>
                <w:ins w:id="1680" w:author="Author"/>
                <w:rFonts w:ascii="Times New Roman" w:hAnsi="Times New Roman"/>
                <w:color w:val="auto"/>
              </w:rPr>
            </w:pPr>
          </w:p>
          <w:p w14:paraId="2DC4CCB5" w14:textId="49CF78C3" w:rsidR="00CA58B0" w:rsidRDefault="00CA58B0" w:rsidP="00CA58B0">
            <w:pPr>
              <w:pStyle w:val="BodyText1"/>
              <w:spacing w:line="240" w:lineRule="auto"/>
              <w:rPr>
                <w:moveTo w:id="1681" w:author="Author"/>
                <w:rFonts w:ascii="Times New Roman" w:hAnsi="Times New Roman"/>
                <w:color w:val="auto"/>
              </w:rPr>
            </w:pPr>
            <w:ins w:id="1682" w:author="Author">
              <w:r w:rsidRPr="00CA58B0">
                <w:rPr>
                  <w:rFonts w:ascii="Times New Roman" w:hAnsi="Times New Roman"/>
                  <w:color w:val="auto"/>
                </w:rPr>
                <w:t>If no additional own funds requiremen</w:t>
              </w:r>
              <w:r w:rsidR="00A0709E">
                <w:rPr>
                  <w:rFonts w:ascii="Times New Roman" w:hAnsi="Times New Roman"/>
                  <w:color w:val="auto"/>
                </w:rPr>
                <w:t xml:space="preserve">ts, to be held in the form of </w:t>
              </w:r>
              <w:r w:rsidRPr="00CA58B0">
                <w:rPr>
                  <w:rFonts w:ascii="Times New Roman" w:hAnsi="Times New Roman"/>
                  <w:color w:val="auto"/>
                </w:rPr>
                <w:t>T</w:t>
              </w:r>
              <w:r w:rsidR="00A0709E">
                <w:rPr>
                  <w:rFonts w:ascii="Times New Roman" w:hAnsi="Times New Roman"/>
                  <w:color w:val="auto"/>
                </w:rPr>
                <w:t xml:space="preserve">ier </w:t>
              </w:r>
              <w:r w:rsidRPr="00CA58B0">
                <w:rPr>
                  <w:rFonts w:ascii="Times New Roman" w:hAnsi="Times New Roman"/>
                  <w:color w:val="auto"/>
                </w:rPr>
                <w:t>1 capital, were communicated by the competent authority, then only point (</w:t>
              </w:r>
              <w:proofErr w:type="spellStart"/>
              <w:r w:rsidRPr="00CA58B0">
                <w:rPr>
                  <w:rFonts w:ascii="Times New Roman" w:hAnsi="Times New Roman"/>
                  <w:color w:val="auto"/>
                </w:rPr>
                <w:t>i</w:t>
              </w:r>
              <w:proofErr w:type="spellEnd"/>
              <w:r w:rsidRPr="00CA58B0">
                <w:rPr>
                  <w:rFonts w:ascii="Times New Roman" w:hAnsi="Times New Roman"/>
                  <w:color w:val="auto"/>
                </w:rPr>
                <w:t xml:space="preserve">) </w:t>
              </w:r>
              <w:r w:rsidR="0033642B">
                <w:rPr>
                  <w:rFonts w:ascii="Times New Roman" w:hAnsi="Times New Roman"/>
                  <w:color w:val="auto"/>
                </w:rPr>
                <w:t>shall</w:t>
              </w:r>
              <w:r w:rsidRPr="00CA58B0">
                <w:rPr>
                  <w:rFonts w:ascii="Times New Roman" w:hAnsi="Times New Roman"/>
                  <w:color w:val="auto"/>
                </w:rPr>
                <w:t xml:space="preserve"> be re-ported</w:t>
              </w:r>
            </w:ins>
            <w:moveToRangeStart w:id="1683" w:author="Author" w:name="move40188962"/>
            <w:moveTo w:id="1684" w:author="Author">
              <w:r w:rsidR="00780634">
                <w:rPr>
                  <w:rFonts w:ascii="Times New Roman" w:hAnsi="Times New Roman"/>
                  <w:color w:val="auto"/>
                </w:rPr>
                <w:t>.</w:t>
              </w:r>
            </w:moveTo>
          </w:p>
          <w:p w14:paraId="71EE06D4" w14:textId="77777777" w:rsidR="00780634" w:rsidRDefault="00780634" w:rsidP="00780634">
            <w:pPr>
              <w:pStyle w:val="BodyText1"/>
              <w:spacing w:line="240" w:lineRule="auto"/>
              <w:rPr>
                <w:moveTo w:id="1685" w:author="Author"/>
                <w:rFonts w:ascii="Times New Roman" w:hAnsi="Times New Roman"/>
                <w:color w:val="auto"/>
              </w:rPr>
            </w:pPr>
          </w:p>
          <w:p w14:paraId="5388F35E" w14:textId="4F5C454A" w:rsidR="00780634" w:rsidRDefault="00780634" w:rsidP="00780634">
            <w:pPr>
              <w:pStyle w:val="BodyText1"/>
              <w:spacing w:line="240" w:lineRule="auto"/>
              <w:rPr>
                <w:ins w:id="1686" w:author="Author"/>
                <w:rFonts w:ascii="Times New Roman" w:hAnsi="Times New Roman"/>
                <w:color w:val="auto"/>
              </w:rPr>
            </w:pPr>
            <w:moveTo w:id="1687" w:author="Author">
              <w:r>
                <w:rPr>
                  <w:rFonts w:ascii="Times New Roman" w:hAnsi="Times New Roman"/>
                  <w:color w:val="auto"/>
                </w:rPr>
                <w:t xml:space="preserve">Institutions shall </w:t>
              </w:r>
            </w:moveTo>
            <w:moveToRangeEnd w:id="1683"/>
            <w:ins w:id="1688" w:author="Author">
              <w:r>
                <w:rPr>
                  <w:rFonts w:ascii="Times New Roman" w:hAnsi="Times New Roman"/>
                  <w:color w:val="auto"/>
                </w:rPr>
                <w:t xml:space="preserve">calculate point (ii) by dividing the value in </w:t>
              </w:r>
              <w:r w:rsidRPr="00780634">
                <w:rPr>
                  <w:rFonts w:ascii="Times New Roman" w:hAnsi="Times New Roman"/>
                  <w:color w:val="auto"/>
                </w:rPr>
                <w:t>{</w:t>
              </w:r>
              <w:r w:rsidR="00317BCB">
                <w:rPr>
                  <w:rFonts w:ascii="Times New Roman" w:hAnsi="Times New Roman"/>
                  <w:color w:val="auto"/>
                </w:rPr>
                <w:t>0</w:t>
              </w:r>
              <w:r>
                <w:rPr>
                  <w:rFonts w:ascii="Times New Roman" w:hAnsi="Times New Roman"/>
                  <w:color w:val="auto"/>
                </w:rPr>
                <w:t>370</w:t>
              </w:r>
              <w:r w:rsidRPr="00780634">
                <w:rPr>
                  <w:rFonts w:ascii="Times New Roman" w:hAnsi="Times New Roman"/>
                  <w:color w:val="auto"/>
                </w:rPr>
                <w:t>;</w:t>
              </w:r>
              <w:r w:rsidR="00317BCB">
                <w:rPr>
                  <w:rFonts w:ascii="Times New Roman" w:hAnsi="Times New Roman"/>
                  <w:color w:val="auto"/>
                </w:rPr>
                <w:t>0</w:t>
              </w:r>
              <w:r w:rsidRPr="00780634">
                <w:rPr>
                  <w:rFonts w:ascii="Times New Roman" w:hAnsi="Times New Roman"/>
                  <w:color w:val="auto"/>
                </w:rPr>
                <w:t>010}</w:t>
              </w:r>
              <w:r>
                <w:rPr>
                  <w:rFonts w:ascii="Times New Roman" w:hAnsi="Times New Roman"/>
                  <w:color w:val="auto"/>
                </w:rPr>
                <w:t xml:space="preserve"> with that in </w:t>
              </w:r>
              <w:r>
                <w:rPr>
                  <w:rFonts w:ascii="Times New Roman" w:hAnsi="Times New Roman"/>
                  <w:bCs/>
                </w:rPr>
                <w:t>{</w:t>
              </w:r>
              <w:r w:rsidR="00317BCB">
                <w:rPr>
                  <w:rFonts w:ascii="Times New Roman" w:hAnsi="Times New Roman"/>
                  <w:bCs/>
                </w:rPr>
                <w:t>0</w:t>
              </w:r>
              <w:r>
                <w:rPr>
                  <w:rFonts w:ascii="Times New Roman" w:hAnsi="Times New Roman"/>
                  <w:bCs/>
                </w:rPr>
                <w:t>300</w:t>
              </w:r>
              <w:r w:rsidRPr="000C0D0F">
                <w:rPr>
                  <w:rFonts w:ascii="Times New Roman" w:hAnsi="Times New Roman"/>
                  <w:bCs/>
                </w:rPr>
                <w:t>;0</w:t>
              </w:r>
              <w:r w:rsidR="00317BCB">
                <w:rPr>
                  <w:rFonts w:ascii="Times New Roman" w:hAnsi="Times New Roman"/>
                  <w:bCs/>
                </w:rPr>
                <w:t>0</w:t>
              </w:r>
              <w:r w:rsidRPr="000C0D0F">
                <w:rPr>
                  <w:rFonts w:ascii="Times New Roman" w:hAnsi="Times New Roman"/>
                  <w:bCs/>
                </w:rPr>
                <w:t>10}</w:t>
              </w:r>
              <w:r>
                <w:rPr>
                  <w:rFonts w:ascii="Times New Roman" w:hAnsi="Times New Roman"/>
                  <w:bCs/>
                </w:rPr>
                <w:t>.</w:t>
              </w:r>
            </w:ins>
          </w:p>
          <w:p w14:paraId="47ED3CD5" w14:textId="77777777" w:rsidR="00E36E71" w:rsidRPr="000C0B89" w:rsidRDefault="00E36E71" w:rsidP="00E36E71">
            <w:pPr>
              <w:pStyle w:val="BodyText1"/>
              <w:spacing w:line="240" w:lineRule="auto"/>
              <w:rPr>
                <w:ins w:id="1689" w:author="Author"/>
                <w:rFonts w:ascii="Times New Roman" w:hAnsi="Times New Roman"/>
                <w:b/>
                <w:color w:val="auto"/>
              </w:rPr>
            </w:pPr>
          </w:p>
        </w:tc>
      </w:tr>
      <w:tr w:rsidR="00E36E71" w:rsidRPr="00FE002E" w14:paraId="769316AF" w14:textId="77777777" w:rsidTr="00E1595A">
        <w:trPr>
          <w:trHeight w:val="304"/>
          <w:ins w:id="1690" w:author="Author"/>
        </w:trPr>
        <w:tc>
          <w:tcPr>
            <w:tcW w:w="1531" w:type="dxa"/>
            <w:tcBorders>
              <w:top w:val="single" w:sz="4" w:space="0" w:color="auto"/>
              <w:left w:val="single" w:sz="4" w:space="0" w:color="auto"/>
              <w:bottom w:val="single" w:sz="4" w:space="0" w:color="auto"/>
              <w:right w:val="single" w:sz="4" w:space="0" w:color="auto"/>
            </w:tcBorders>
          </w:tcPr>
          <w:p w14:paraId="01E4C5FF" w14:textId="015D9732" w:rsidR="00E36E71" w:rsidRPr="00FE002E" w:rsidRDefault="00E36E71" w:rsidP="00E36E71">
            <w:pPr>
              <w:pStyle w:val="BodyText1"/>
              <w:rPr>
                <w:ins w:id="1691" w:author="Author"/>
                <w:rFonts w:ascii="Times New Roman" w:hAnsi="Times New Roman"/>
                <w:bCs/>
              </w:rPr>
            </w:pPr>
            <w:ins w:id="1692" w:author="Author">
              <w:r>
                <w:rPr>
                  <w:rFonts w:ascii="Times New Roman" w:hAnsi="Times New Roman"/>
                  <w:bCs/>
                </w:rPr>
                <w:t>{</w:t>
              </w:r>
              <w:r w:rsidR="009573B2">
                <w:rPr>
                  <w:rFonts w:ascii="Times New Roman" w:hAnsi="Times New Roman"/>
                  <w:bCs/>
                </w:rPr>
                <w:t>0</w:t>
              </w:r>
              <w:r>
                <w:rPr>
                  <w:rFonts w:ascii="Times New Roman" w:hAnsi="Times New Roman"/>
                  <w:bCs/>
                </w:rPr>
                <w:t>46</w:t>
              </w:r>
              <w:r w:rsidRPr="000C0D0F">
                <w:rPr>
                  <w:rFonts w:ascii="Times New Roman" w:hAnsi="Times New Roman"/>
                  <w:bCs/>
                </w:rPr>
                <w:t>0;</w:t>
              </w:r>
              <w:r w:rsidR="009573B2">
                <w:rPr>
                  <w:rFonts w:ascii="Times New Roman" w:hAnsi="Times New Roman"/>
                  <w:bCs/>
                </w:rPr>
                <w:t>0</w:t>
              </w:r>
              <w:r w:rsidRPr="000C0D0F">
                <w:rPr>
                  <w:rFonts w:ascii="Times New Roman" w:hAnsi="Times New Roman"/>
                  <w:bCs/>
                </w:rPr>
                <w:t>010}</w:t>
              </w:r>
            </w:ins>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408C666F" w14:textId="77777777" w:rsidR="00E36E71" w:rsidRDefault="00E36E71" w:rsidP="00E36E71">
            <w:pPr>
              <w:pStyle w:val="BodyText1"/>
              <w:spacing w:line="240" w:lineRule="auto"/>
              <w:rPr>
                <w:ins w:id="1693" w:author="Author"/>
                <w:rFonts w:ascii="Times New Roman" w:hAnsi="Times New Roman"/>
                <w:b/>
                <w:color w:val="auto"/>
              </w:rPr>
            </w:pPr>
            <w:ins w:id="1694" w:author="Author">
              <w:r w:rsidRPr="00E36E71">
                <w:rPr>
                  <w:rFonts w:ascii="Times New Roman" w:hAnsi="Times New Roman"/>
                  <w:b/>
                  <w:color w:val="auto"/>
                </w:rPr>
                <w:t>Overall leverage ratio requirement (OLRR)</w:t>
              </w:r>
            </w:ins>
          </w:p>
          <w:p w14:paraId="65427CE7" w14:textId="77777777" w:rsidR="00136A9C" w:rsidRDefault="00136A9C" w:rsidP="00E36E71">
            <w:pPr>
              <w:pStyle w:val="BodyText1"/>
              <w:spacing w:line="240" w:lineRule="auto"/>
              <w:rPr>
                <w:ins w:id="1695" w:author="Author"/>
                <w:rFonts w:ascii="Times New Roman" w:hAnsi="Times New Roman"/>
                <w:b/>
                <w:color w:val="auto"/>
              </w:rPr>
            </w:pPr>
          </w:p>
          <w:p w14:paraId="42BE8CD3" w14:textId="3758AE6D" w:rsidR="00136A9C" w:rsidRDefault="00136A9C" w:rsidP="00136A9C">
            <w:pPr>
              <w:pStyle w:val="BodyText1"/>
              <w:spacing w:line="240" w:lineRule="auto"/>
              <w:rPr>
                <w:ins w:id="1696" w:author="Author"/>
                <w:rFonts w:ascii="Times New Roman" w:hAnsi="Times New Roman"/>
                <w:bCs/>
              </w:rPr>
            </w:pPr>
            <w:ins w:id="1697" w:author="Author">
              <w:r>
                <w:rPr>
                  <w:rFonts w:ascii="Times New Roman" w:hAnsi="Times New Roman"/>
                  <w:bCs/>
                </w:rPr>
                <w:t xml:space="preserve">Article 92(1a) </w:t>
              </w:r>
              <w:r w:rsidR="00684733">
                <w:rPr>
                  <w:rFonts w:ascii="Times New Roman" w:hAnsi="Times New Roman"/>
                  <w:bCs/>
                </w:rPr>
                <w:t>CRR</w:t>
              </w:r>
              <w:r>
                <w:rPr>
                  <w:rFonts w:ascii="Times New Roman" w:hAnsi="Times New Roman"/>
                  <w:bCs/>
                </w:rPr>
                <w:t>.</w:t>
              </w:r>
            </w:ins>
          </w:p>
          <w:p w14:paraId="232D4B81" w14:textId="77777777" w:rsidR="00136A9C" w:rsidRDefault="00136A9C" w:rsidP="00136A9C">
            <w:pPr>
              <w:pStyle w:val="BodyText1"/>
              <w:spacing w:line="240" w:lineRule="auto"/>
              <w:rPr>
                <w:ins w:id="1698" w:author="Author"/>
                <w:rFonts w:ascii="Times New Roman" w:hAnsi="Times New Roman"/>
                <w:b/>
                <w:bCs/>
                <w:color w:val="auto"/>
              </w:rPr>
            </w:pPr>
          </w:p>
          <w:p w14:paraId="1BB646F8" w14:textId="77777777" w:rsidR="00136A9C" w:rsidRDefault="00136A9C" w:rsidP="00136A9C">
            <w:pPr>
              <w:pStyle w:val="BodyText1"/>
              <w:rPr>
                <w:ins w:id="1699" w:author="Author"/>
                <w:rFonts w:ascii="Times New Roman" w:hAnsi="Times New Roman"/>
                <w:bCs/>
                <w:color w:val="auto"/>
              </w:rPr>
            </w:pPr>
            <w:ins w:id="1700" w:author="Author">
              <w:r>
                <w:rPr>
                  <w:rFonts w:ascii="Times New Roman" w:hAnsi="Times New Roman"/>
                  <w:bCs/>
                  <w:color w:val="auto"/>
                </w:rPr>
                <w:t>The sum of (</w:t>
              </w:r>
              <w:proofErr w:type="spellStart"/>
              <w:r>
                <w:rPr>
                  <w:rFonts w:ascii="Times New Roman" w:hAnsi="Times New Roman"/>
                  <w:bCs/>
                  <w:color w:val="auto"/>
                </w:rPr>
                <w:t>i</w:t>
              </w:r>
              <w:proofErr w:type="spellEnd"/>
              <w:r>
                <w:rPr>
                  <w:rFonts w:ascii="Times New Roman" w:hAnsi="Times New Roman"/>
                  <w:bCs/>
                  <w:color w:val="auto"/>
                </w:rPr>
                <w:t>) and (ii) as follows:</w:t>
              </w:r>
            </w:ins>
          </w:p>
          <w:p w14:paraId="3ACD46ED" w14:textId="2AD7D501" w:rsidR="00136A9C" w:rsidRDefault="00136A9C" w:rsidP="00136A9C">
            <w:pPr>
              <w:pStyle w:val="BodyText1"/>
              <w:numPr>
                <w:ilvl w:val="0"/>
                <w:numId w:val="28"/>
              </w:numPr>
              <w:rPr>
                <w:ins w:id="1701" w:author="Author"/>
                <w:rFonts w:ascii="Times New Roman" w:hAnsi="Times New Roman"/>
                <w:bCs/>
                <w:color w:val="auto"/>
              </w:rPr>
            </w:pPr>
            <w:ins w:id="1702" w:author="Author">
              <w:r>
                <w:rPr>
                  <w:rFonts w:ascii="Times New Roman" w:hAnsi="Times New Roman"/>
                  <w:bCs/>
                  <w:color w:val="auto"/>
                </w:rPr>
                <w:t xml:space="preserve">the TSLRR referred to in row </w:t>
              </w:r>
              <w:r w:rsidR="00317BCB">
                <w:rPr>
                  <w:rFonts w:ascii="Times New Roman" w:hAnsi="Times New Roman"/>
                  <w:bCs/>
                  <w:color w:val="auto"/>
                </w:rPr>
                <w:t>0</w:t>
              </w:r>
              <w:r>
                <w:rPr>
                  <w:rFonts w:ascii="Times New Roman" w:hAnsi="Times New Roman"/>
                  <w:bCs/>
                  <w:color w:val="auto"/>
                </w:rPr>
                <w:t>430;</w:t>
              </w:r>
            </w:ins>
          </w:p>
          <w:p w14:paraId="7026B9BA" w14:textId="6028606A" w:rsidR="00136A9C" w:rsidRDefault="00136A9C" w:rsidP="00136A9C">
            <w:pPr>
              <w:pStyle w:val="BodyText1"/>
              <w:numPr>
                <w:ilvl w:val="0"/>
                <w:numId w:val="28"/>
              </w:numPr>
              <w:rPr>
                <w:ins w:id="1703" w:author="Author"/>
                <w:rFonts w:ascii="Times New Roman" w:hAnsi="Times New Roman"/>
                <w:bCs/>
                <w:color w:val="auto"/>
              </w:rPr>
            </w:pPr>
            <w:ins w:id="1704" w:author="Author">
              <w:r>
                <w:rPr>
                  <w:rFonts w:ascii="Times New Roman" w:hAnsi="Times New Roman"/>
                  <w:bCs/>
                  <w:color w:val="auto"/>
                </w:rPr>
                <w:t xml:space="preserve">the G-SII leverage ratio buffer in accordance with Article 92(1a) </w:t>
              </w:r>
              <w:r w:rsidR="00684733">
                <w:rPr>
                  <w:rFonts w:ascii="Times New Roman" w:hAnsi="Times New Roman"/>
                  <w:bCs/>
                  <w:color w:val="auto"/>
                </w:rPr>
                <w:t>CRR</w:t>
              </w:r>
              <w:r>
                <w:rPr>
                  <w:rFonts w:ascii="Times New Roman" w:hAnsi="Times New Roman"/>
                  <w:bCs/>
                  <w:color w:val="auto"/>
                </w:rPr>
                <w:t>, expressed as a percentage</w:t>
              </w:r>
              <w:r>
                <w:rPr>
                  <w:rFonts w:ascii="Times New Roman" w:hAnsi="Times New Roman"/>
                  <w:color w:val="auto"/>
                </w:rPr>
                <w:t xml:space="preserve"> of the total leverage ratio exposure</w:t>
              </w:r>
              <w:r>
                <w:rPr>
                  <w:rFonts w:ascii="Times New Roman" w:hAnsi="Times New Roman"/>
                  <w:b/>
                  <w:color w:val="auto"/>
                </w:rPr>
                <w:t>.</w:t>
              </w:r>
            </w:ins>
          </w:p>
          <w:p w14:paraId="18B0074A" w14:textId="77777777" w:rsidR="00136A9C" w:rsidRDefault="00136A9C" w:rsidP="00136A9C">
            <w:pPr>
              <w:pStyle w:val="BodyText1"/>
              <w:rPr>
                <w:ins w:id="1705" w:author="Author"/>
                <w:rFonts w:ascii="Times New Roman" w:hAnsi="Times New Roman"/>
                <w:bCs/>
                <w:color w:val="auto"/>
              </w:rPr>
            </w:pPr>
          </w:p>
          <w:p w14:paraId="341458F5" w14:textId="2A922B23" w:rsidR="00136A9C" w:rsidRDefault="00136A9C" w:rsidP="00136A9C">
            <w:pPr>
              <w:pStyle w:val="BodyText1"/>
              <w:rPr>
                <w:ins w:id="1706" w:author="Author"/>
                <w:rFonts w:ascii="Times New Roman" w:hAnsi="Times New Roman"/>
                <w:bCs/>
                <w:color w:val="auto"/>
              </w:rPr>
            </w:pPr>
            <w:ins w:id="1707" w:author="Author">
              <w:r>
                <w:rPr>
                  <w:rFonts w:ascii="Times New Roman" w:hAnsi="Times New Roman"/>
                  <w:bCs/>
                  <w:color w:val="auto"/>
                </w:rPr>
                <w:t>Point (ii) shall only be taken into account by G-SIIs as of</w:t>
              </w:r>
              <w:r w:rsidR="006E5CAA">
                <w:t xml:space="preserve"> </w:t>
              </w:r>
              <w:r w:rsidR="006E5CAA" w:rsidRPr="006E5CAA">
                <w:rPr>
                  <w:rFonts w:ascii="Times New Roman" w:hAnsi="Times New Roman"/>
                  <w:bCs/>
                  <w:color w:val="auto"/>
                </w:rPr>
                <w:t>the date of application of the buffer following the CRR</w:t>
              </w:r>
              <w:r>
                <w:rPr>
                  <w:rFonts w:ascii="Times New Roman" w:hAnsi="Times New Roman"/>
                  <w:bCs/>
                  <w:color w:val="auto"/>
                </w:rPr>
                <w:t>.</w:t>
              </w:r>
            </w:ins>
          </w:p>
          <w:p w14:paraId="0BA575E4" w14:textId="77777777" w:rsidR="00136A9C" w:rsidRDefault="00136A9C" w:rsidP="00136A9C">
            <w:pPr>
              <w:pStyle w:val="BodyText1"/>
              <w:spacing w:line="240" w:lineRule="auto"/>
              <w:rPr>
                <w:moveTo w:id="1708" w:author="Author"/>
                <w:rFonts w:ascii="Times New Roman" w:hAnsi="Times New Roman"/>
                <w:bCs/>
                <w:color w:val="auto"/>
              </w:rPr>
            </w:pPr>
            <w:ins w:id="1709" w:author="Author">
              <w:r>
                <w:rPr>
                  <w:rFonts w:ascii="Times New Roman" w:hAnsi="Times New Roman"/>
                  <w:bCs/>
                  <w:color w:val="auto"/>
                </w:rPr>
                <w:t>If no G-SII add-on is applicable, only point (</w:t>
              </w:r>
              <w:proofErr w:type="spellStart"/>
              <w:r>
                <w:rPr>
                  <w:rFonts w:ascii="Times New Roman" w:hAnsi="Times New Roman"/>
                  <w:bCs/>
                  <w:color w:val="auto"/>
                </w:rPr>
                <w:t>i</w:t>
              </w:r>
              <w:proofErr w:type="spellEnd"/>
              <w:r>
                <w:rPr>
                  <w:rFonts w:ascii="Times New Roman" w:hAnsi="Times New Roman"/>
                  <w:bCs/>
                  <w:color w:val="auto"/>
                </w:rPr>
                <w:t>) shall be reported</w:t>
              </w:r>
            </w:ins>
            <w:moveToRangeStart w:id="1710" w:author="Author" w:name="move40188963"/>
            <w:moveTo w:id="1711" w:author="Author">
              <w:r>
                <w:rPr>
                  <w:rFonts w:ascii="Times New Roman" w:hAnsi="Times New Roman"/>
                  <w:bCs/>
                  <w:color w:val="auto"/>
                </w:rPr>
                <w:t>.</w:t>
              </w:r>
            </w:moveTo>
          </w:p>
          <w:p w14:paraId="65A858DC" w14:textId="77777777" w:rsidR="00780634" w:rsidRDefault="00780634" w:rsidP="00136A9C">
            <w:pPr>
              <w:pStyle w:val="BodyText1"/>
              <w:spacing w:line="240" w:lineRule="auto"/>
              <w:rPr>
                <w:moveTo w:id="1712" w:author="Author"/>
                <w:rFonts w:ascii="Times New Roman" w:hAnsi="Times New Roman"/>
                <w:bCs/>
                <w:color w:val="auto"/>
              </w:rPr>
            </w:pPr>
          </w:p>
          <w:p w14:paraId="0665D022" w14:textId="286E7633" w:rsidR="00780634" w:rsidRDefault="00780634" w:rsidP="00780634">
            <w:pPr>
              <w:pStyle w:val="BodyText1"/>
              <w:spacing w:line="240" w:lineRule="auto"/>
              <w:rPr>
                <w:ins w:id="1713" w:author="Author"/>
                <w:rFonts w:ascii="Times New Roman" w:hAnsi="Times New Roman"/>
                <w:bCs/>
              </w:rPr>
            </w:pPr>
            <w:moveTo w:id="1714" w:author="Author">
              <w:r>
                <w:rPr>
                  <w:rFonts w:ascii="Times New Roman" w:hAnsi="Times New Roman"/>
                  <w:color w:val="auto"/>
                </w:rPr>
                <w:t xml:space="preserve">Institutions shall </w:t>
              </w:r>
            </w:moveTo>
            <w:moveToRangeEnd w:id="1710"/>
            <w:ins w:id="1715" w:author="Author">
              <w:r>
                <w:rPr>
                  <w:rFonts w:ascii="Times New Roman" w:hAnsi="Times New Roman"/>
                  <w:color w:val="auto"/>
                </w:rPr>
                <w:t xml:space="preserve">calculate point (ii) by dividing the value in </w:t>
              </w:r>
              <w:r w:rsidRPr="00780634">
                <w:rPr>
                  <w:rFonts w:ascii="Times New Roman" w:hAnsi="Times New Roman"/>
                  <w:color w:val="auto"/>
                </w:rPr>
                <w:t>{</w:t>
              </w:r>
              <w:r w:rsidR="00317BCB">
                <w:rPr>
                  <w:rFonts w:ascii="Times New Roman" w:hAnsi="Times New Roman"/>
                  <w:color w:val="auto"/>
                </w:rPr>
                <w:t>0</w:t>
              </w:r>
              <w:r>
                <w:rPr>
                  <w:rFonts w:ascii="Times New Roman" w:hAnsi="Times New Roman"/>
                  <w:color w:val="auto"/>
                </w:rPr>
                <w:t>380</w:t>
              </w:r>
              <w:r w:rsidRPr="00780634">
                <w:rPr>
                  <w:rFonts w:ascii="Times New Roman" w:hAnsi="Times New Roman"/>
                  <w:color w:val="auto"/>
                </w:rPr>
                <w:t>;</w:t>
              </w:r>
              <w:r w:rsidR="00317BCB">
                <w:rPr>
                  <w:rFonts w:ascii="Times New Roman" w:hAnsi="Times New Roman"/>
                  <w:color w:val="auto"/>
                </w:rPr>
                <w:t>0</w:t>
              </w:r>
              <w:r w:rsidRPr="00780634">
                <w:rPr>
                  <w:rFonts w:ascii="Times New Roman" w:hAnsi="Times New Roman"/>
                  <w:color w:val="auto"/>
                </w:rPr>
                <w:t>010}</w:t>
              </w:r>
              <w:r>
                <w:rPr>
                  <w:rFonts w:ascii="Times New Roman" w:hAnsi="Times New Roman"/>
                  <w:color w:val="auto"/>
                </w:rPr>
                <w:t xml:space="preserve"> with that in </w:t>
              </w:r>
              <w:r>
                <w:rPr>
                  <w:rFonts w:ascii="Times New Roman" w:hAnsi="Times New Roman"/>
                  <w:bCs/>
                </w:rPr>
                <w:t>{</w:t>
              </w:r>
              <w:r w:rsidR="00317BCB">
                <w:rPr>
                  <w:rFonts w:ascii="Times New Roman" w:hAnsi="Times New Roman"/>
                  <w:bCs/>
                </w:rPr>
                <w:t>0</w:t>
              </w:r>
              <w:r>
                <w:rPr>
                  <w:rFonts w:ascii="Times New Roman" w:hAnsi="Times New Roman"/>
                  <w:bCs/>
                </w:rPr>
                <w:t>300</w:t>
              </w:r>
              <w:r w:rsidRPr="000C0D0F">
                <w:rPr>
                  <w:rFonts w:ascii="Times New Roman" w:hAnsi="Times New Roman"/>
                  <w:bCs/>
                </w:rPr>
                <w:t>;</w:t>
              </w:r>
              <w:r w:rsidR="00317BCB">
                <w:rPr>
                  <w:rFonts w:ascii="Times New Roman" w:hAnsi="Times New Roman"/>
                  <w:bCs/>
                </w:rPr>
                <w:t>0</w:t>
              </w:r>
              <w:r w:rsidRPr="000C0D0F">
                <w:rPr>
                  <w:rFonts w:ascii="Times New Roman" w:hAnsi="Times New Roman"/>
                  <w:bCs/>
                </w:rPr>
                <w:t>010}</w:t>
              </w:r>
              <w:r>
                <w:rPr>
                  <w:rFonts w:ascii="Times New Roman" w:hAnsi="Times New Roman"/>
                  <w:bCs/>
                </w:rPr>
                <w:t>.</w:t>
              </w:r>
            </w:ins>
          </w:p>
          <w:p w14:paraId="30B93FBF" w14:textId="77777777" w:rsidR="00672131" w:rsidRDefault="00672131" w:rsidP="00780634">
            <w:pPr>
              <w:pStyle w:val="BodyText1"/>
              <w:spacing w:line="240" w:lineRule="auto"/>
              <w:rPr>
                <w:ins w:id="1716" w:author="Author"/>
                <w:rFonts w:ascii="Times New Roman" w:hAnsi="Times New Roman"/>
                <w:color w:val="auto"/>
              </w:rPr>
            </w:pPr>
          </w:p>
          <w:p w14:paraId="0AEE6486" w14:textId="77777777" w:rsidR="00136A9C" w:rsidRPr="000C0B89" w:rsidRDefault="00136A9C" w:rsidP="00136A9C">
            <w:pPr>
              <w:pStyle w:val="BodyText1"/>
              <w:spacing w:line="240" w:lineRule="auto"/>
              <w:rPr>
                <w:ins w:id="1717" w:author="Author"/>
                <w:rFonts w:ascii="Times New Roman" w:hAnsi="Times New Roman"/>
                <w:b/>
                <w:color w:val="auto"/>
              </w:rPr>
            </w:pPr>
          </w:p>
        </w:tc>
      </w:tr>
      <w:tr w:rsidR="00E36E71" w:rsidRPr="00FE002E" w14:paraId="700506B4" w14:textId="77777777" w:rsidTr="00E1595A">
        <w:trPr>
          <w:trHeight w:val="304"/>
          <w:ins w:id="1718" w:author="Author"/>
        </w:trPr>
        <w:tc>
          <w:tcPr>
            <w:tcW w:w="1531" w:type="dxa"/>
            <w:tcBorders>
              <w:top w:val="single" w:sz="4" w:space="0" w:color="auto"/>
              <w:left w:val="single" w:sz="4" w:space="0" w:color="auto"/>
              <w:bottom w:val="single" w:sz="4" w:space="0" w:color="auto"/>
              <w:right w:val="single" w:sz="4" w:space="0" w:color="auto"/>
            </w:tcBorders>
          </w:tcPr>
          <w:p w14:paraId="03DA25A6" w14:textId="26CF747B" w:rsidR="00E36E71" w:rsidRPr="00FE002E" w:rsidRDefault="00A0709E" w:rsidP="00E36E71">
            <w:pPr>
              <w:pStyle w:val="BodyText1"/>
              <w:rPr>
                <w:ins w:id="1719" w:author="Author"/>
                <w:rFonts w:ascii="Times New Roman" w:hAnsi="Times New Roman"/>
                <w:bCs/>
              </w:rPr>
            </w:pPr>
            <w:ins w:id="1720" w:author="Author">
              <w:r>
                <w:rPr>
                  <w:rFonts w:ascii="Times New Roman" w:hAnsi="Times New Roman"/>
                  <w:bCs/>
                </w:rPr>
                <w:t>{</w:t>
              </w:r>
              <w:r w:rsidR="009573B2">
                <w:rPr>
                  <w:rFonts w:ascii="Times New Roman" w:hAnsi="Times New Roman"/>
                  <w:bCs/>
                </w:rPr>
                <w:t>0</w:t>
              </w:r>
              <w:r>
                <w:rPr>
                  <w:rFonts w:ascii="Times New Roman" w:hAnsi="Times New Roman"/>
                  <w:bCs/>
                </w:rPr>
                <w:t>47</w:t>
              </w:r>
              <w:r w:rsidR="00E36E71" w:rsidRPr="000C0D0F">
                <w:rPr>
                  <w:rFonts w:ascii="Times New Roman" w:hAnsi="Times New Roman"/>
                  <w:bCs/>
                </w:rPr>
                <w:t>0;</w:t>
              </w:r>
              <w:r w:rsidR="009573B2">
                <w:rPr>
                  <w:rFonts w:ascii="Times New Roman" w:hAnsi="Times New Roman"/>
                  <w:bCs/>
                </w:rPr>
                <w:t>0</w:t>
              </w:r>
              <w:r w:rsidR="00E36E71" w:rsidRPr="000C0D0F">
                <w:rPr>
                  <w:rFonts w:ascii="Times New Roman" w:hAnsi="Times New Roman"/>
                  <w:bCs/>
                </w:rPr>
                <w:t>010}</w:t>
              </w:r>
            </w:ins>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62E2FE56" w14:textId="41522321" w:rsidR="00E36E71" w:rsidRDefault="00E36E71" w:rsidP="00E36E71">
            <w:pPr>
              <w:pStyle w:val="BodyText1"/>
              <w:spacing w:line="240" w:lineRule="auto"/>
              <w:rPr>
                <w:ins w:id="1721" w:author="Author"/>
                <w:rFonts w:ascii="Times New Roman" w:hAnsi="Times New Roman"/>
                <w:b/>
                <w:color w:val="auto"/>
              </w:rPr>
            </w:pPr>
            <w:ins w:id="1722" w:author="Author">
              <w:r w:rsidRPr="00E36E71">
                <w:rPr>
                  <w:rFonts w:ascii="Times New Roman" w:hAnsi="Times New Roman"/>
                  <w:b/>
                  <w:color w:val="auto"/>
                </w:rPr>
                <w:t xml:space="preserve">Overall leverage ratio requirement (OLRR) and Pillar </w:t>
              </w:r>
              <w:r w:rsidR="005402A3">
                <w:rPr>
                  <w:rFonts w:ascii="Times New Roman" w:hAnsi="Times New Roman"/>
                  <w:b/>
                  <w:color w:val="auto"/>
                </w:rPr>
                <w:t xml:space="preserve"> 2</w:t>
              </w:r>
              <w:r w:rsidRPr="00E36E71">
                <w:rPr>
                  <w:rFonts w:ascii="Times New Roman" w:hAnsi="Times New Roman"/>
                  <w:b/>
                  <w:color w:val="auto"/>
                </w:rPr>
                <w:t xml:space="preserve"> Guidance (P2G) ratio</w:t>
              </w:r>
            </w:ins>
          </w:p>
          <w:p w14:paraId="39440973" w14:textId="77777777" w:rsidR="00136A9C" w:rsidRDefault="00136A9C" w:rsidP="00136A9C">
            <w:pPr>
              <w:pStyle w:val="BodyText1"/>
              <w:spacing w:line="240" w:lineRule="auto"/>
              <w:rPr>
                <w:ins w:id="1723" w:author="Author"/>
                <w:rFonts w:ascii="Times New Roman" w:hAnsi="Times New Roman"/>
                <w:bCs/>
              </w:rPr>
            </w:pPr>
          </w:p>
          <w:p w14:paraId="022B6350" w14:textId="77777777" w:rsidR="00136A9C" w:rsidRDefault="00136A9C" w:rsidP="00136A9C">
            <w:pPr>
              <w:pStyle w:val="BodyText1"/>
              <w:spacing w:line="240" w:lineRule="auto"/>
              <w:rPr>
                <w:ins w:id="1724" w:author="Author"/>
                <w:rFonts w:ascii="Times New Roman" w:hAnsi="Times New Roman"/>
                <w:bCs/>
              </w:rPr>
            </w:pPr>
            <w:ins w:id="1725" w:author="Author">
              <w:r>
                <w:rPr>
                  <w:rFonts w:ascii="Times New Roman" w:hAnsi="Times New Roman"/>
                  <w:bCs/>
                </w:rPr>
                <w:t>Article 104b of the CRD.</w:t>
              </w:r>
            </w:ins>
          </w:p>
          <w:p w14:paraId="558DA211" w14:textId="77777777" w:rsidR="00136A9C" w:rsidRDefault="00136A9C" w:rsidP="00136A9C">
            <w:pPr>
              <w:pStyle w:val="BodyText1"/>
              <w:spacing w:line="240" w:lineRule="auto"/>
              <w:rPr>
                <w:ins w:id="1726" w:author="Author"/>
                <w:rFonts w:ascii="Times New Roman" w:hAnsi="Times New Roman"/>
                <w:bCs/>
              </w:rPr>
            </w:pPr>
          </w:p>
          <w:p w14:paraId="358F5440" w14:textId="77777777" w:rsidR="00136A9C" w:rsidRDefault="00136A9C" w:rsidP="00136A9C">
            <w:pPr>
              <w:pStyle w:val="BodyText1"/>
              <w:spacing w:line="240" w:lineRule="auto"/>
              <w:rPr>
                <w:ins w:id="1727" w:author="Author"/>
                <w:rFonts w:ascii="Times New Roman" w:hAnsi="Times New Roman"/>
                <w:bCs/>
              </w:rPr>
            </w:pPr>
            <w:ins w:id="1728" w:author="Author">
              <w:r>
                <w:rPr>
                  <w:rFonts w:ascii="Times New Roman" w:hAnsi="Times New Roman"/>
                  <w:bCs/>
                </w:rPr>
                <w:t>The sum of (</w:t>
              </w:r>
              <w:proofErr w:type="spellStart"/>
              <w:r>
                <w:rPr>
                  <w:rFonts w:ascii="Times New Roman" w:hAnsi="Times New Roman"/>
                  <w:bCs/>
                </w:rPr>
                <w:t>i</w:t>
              </w:r>
              <w:proofErr w:type="spellEnd"/>
              <w:r>
                <w:rPr>
                  <w:rFonts w:ascii="Times New Roman" w:hAnsi="Times New Roman"/>
                  <w:bCs/>
                </w:rPr>
                <w:t>) and (ii) as follows:</w:t>
              </w:r>
            </w:ins>
          </w:p>
          <w:p w14:paraId="569FDF35" w14:textId="77777777" w:rsidR="00136A9C" w:rsidRDefault="00136A9C" w:rsidP="00136A9C">
            <w:pPr>
              <w:pStyle w:val="BodyText1"/>
              <w:spacing w:line="240" w:lineRule="auto"/>
              <w:rPr>
                <w:ins w:id="1729" w:author="Author"/>
                <w:rFonts w:ascii="Times New Roman" w:hAnsi="Times New Roman"/>
                <w:color w:val="auto"/>
              </w:rPr>
            </w:pPr>
          </w:p>
          <w:p w14:paraId="4E42EACA" w14:textId="58708C29" w:rsidR="00136A9C" w:rsidRDefault="00136A9C" w:rsidP="00136A9C">
            <w:pPr>
              <w:pStyle w:val="BodyText1"/>
              <w:numPr>
                <w:ilvl w:val="0"/>
                <w:numId w:val="29"/>
              </w:numPr>
              <w:spacing w:line="240" w:lineRule="auto"/>
              <w:rPr>
                <w:ins w:id="1730" w:author="Author"/>
                <w:rFonts w:ascii="Times New Roman" w:hAnsi="Times New Roman"/>
                <w:color w:val="auto"/>
              </w:rPr>
            </w:pPr>
            <w:ins w:id="1731" w:author="Author">
              <w:r>
                <w:rPr>
                  <w:rFonts w:ascii="Times New Roman" w:hAnsi="Times New Roman"/>
                  <w:color w:val="auto"/>
                </w:rPr>
                <w:t xml:space="preserve">the OLRR referred to in row </w:t>
              </w:r>
              <w:r w:rsidR="00317BCB">
                <w:rPr>
                  <w:rFonts w:ascii="Times New Roman" w:hAnsi="Times New Roman"/>
                  <w:color w:val="auto"/>
                </w:rPr>
                <w:t>0</w:t>
              </w:r>
              <w:r>
                <w:rPr>
                  <w:rFonts w:ascii="Times New Roman" w:hAnsi="Times New Roman"/>
                  <w:color w:val="auto"/>
                </w:rPr>
                <w:t>460;</w:t>
              </w:r>
            </w:ins>
          </w:p>
          <w:p w14:paraId="78362EDB" w14:textId="750E9EA6" w:rsidR="00136A9C" w:rsidRPr="00317BCB" w:rsidRDefault="00136A9C" w:rsidP="00136A9C">
            <w:pPr>
              <w:pStyle w:val="BodyText1"/>
              <w:numPr>
                <w:ilvl w:val="0"/>
                <w:numId w:val="29"/>
              </w:numPr>
              <w:spacing w:line="240" w:lineRule="auto"/>
              <w:rPr>
                <w:ins w:id="1732" w:author="Author"/>
                <w:rFonts w:ascii="Times New Roman" w:hAnsi="Times New Roman"/>
                <w:bCs/>
                <w:color w:val="auto"/>
              </w:rPr>
            </w:pPr>
            <w:ins w:id="1733" w:author="Author">
              <w:r w:rsidRPr="00317BCB">
                <w:rPr>
                  <w:rFonts w:ascii="Times New Roman" w:hAnsi="Times New Roman"/>
                  <w:bCs/>
                  <w:color w:val="auto"/>
                </w:rPr>
                <w:t xml:space="preserve">additional own funds communicated by the competent authority to address risks of excessive leverage, as referred to in </w:t>
              </w:r>
              <w:r w:rsidR="002E721E" w:rsidRPr="00317BCB">
                <w:rPr>
                  <w:rFonts w:ascii="Times New Roman" w:hAnsi="Times New Roman"/>
                  <w:bCs/>
                  <w:color w:val="auto"/>
                </w:rPr>
                <w:t>A</w:t>
              </w:r>
              <w:r w:rsidRPr="00317BCB">
                <w:rPr>
                  <w:rFonts w:ascii="Times New Roman" w:hAnsi="Times New Roman"/>
                  <w:bCs/>
                  <w:color w:val="auto"/>
                </w:rPr>
                <w:t>rticle 104b of the CRD, expressed as a percentage of the total leverage ratio exposure.</w:t>
              </w:r>
            </w:ins>
          </w:p>
          <w:p w14:paraId="51B081D7" w14:textId="77777777" w:rsidR="00136A9C" w:rsidRDefault="00136A9C" w:rsidP="00136A9C">
            <w:pPr>
              <w:pStyle w:val="BodyText1"/>
              <w:spacing w:line="240" w:lineRule="auto"/>
              <w:rPr>
                <w:ins w:id="1734" w:author="Author"/>
                <w:rFonts w:ascii="Times New Roman" w:hAnsi="Times New Roman"/>
                <w:b/>
                <w:bCs/>
                <w:color w:val="auto"/>
              </w:rPr>
            </w:pPr>
          </w:p>
          <w:p w14:paraId="7B71FFBA" w14:textId="77777777" w:rsidR="00136A9C" w:rsidRDefault="00136A9C" w:rsidP="00136A9C">
            <w:pPr>
              <w:pStyle w:val="BodyText1"/>
              <w:spacing w:line="240" w:lineRule="auto"/>
              <w:rPr>
                <w:moveTo w:id="1735" w:author="Author"/>
                <w:rFonts w:ascii="Times New Roman" w:hAnsi="Times New Roman"/>
                <w:bCs/>
                <w:color w:val="auto"/>
              </w:rPr>
            </w:pPr>
            <w:ins w:id="1736" w:author="Author">
              <w:r>
                <w:rPr>
                  <w:rFonts w:ascii="Times New Roman" w:hAnsi="Times New Roman"/>
                  <w:bCs/>
                  <w:color w:val="auto"/>
                </w:rPr>
                <w:t>If no P2G is communicated by the competent authority, then only point (</w:t>
              </w:r>
              <w:proofErr w:type="spellStart"/>
              <w:r>
                <w:rPr>
                  <w:rFonts w:ascii="Times New Roman" w:hAnsi="Times New Roman"/>
                  <w:bCs/>
                  <w:color w:val="auto"/>
                </w:rPr>
                <w:t>i</w:t>
              </w:r>
              <w:proofErr w:type="spellEnd"/>
              <w:r>
                <w:rPr>
                  <w:rFonts w:ascii="Times New Roman" w:hAnsi="Times New Roman"/>
                  <w:bCs/>
                  <w:color w:val="auto"/>
                </w:rPr>
                <w:t>) shall be reported</w:t>
              </w:r>
            </w:ins>
            <w:moveToRangeStart w:id="1737" w:author="Author" w:name="move40188964"/>
            <w:moveTo w:id="1738" w:author="Author">
              <w:r>
                <w:rPr>
                  <w:rFonts w:ascii="Times New Roman" w:hAnsi="Times New Roman"/>
                  <w:bCs/>
                  <w:color w:val="auto"/>
                </w:rPr>
                <w:t>.</w:t>
              </w:r>
            </w:moveTo>
          </w:p>
          <w:p w14:paraId="5F6C6E9E" w14:textId="77777777" w:rsidR="00780634" w:rsidRDefault="00780634" w:rsidP="00136A9C">
            <w:pPr>
              <w:pStyle w:val="BodyText1"/>
              <w:spacing w:line="240" w:lineRule="auto"/>
              <w:rPr>
                <w:moveTo w:id="1739" w:author="Author"/>
                <w:rFonts w:ascii="Times New Roman" w:hAnsi="Times New Roman"/>
                <w:bCs/>
                <w:color w:val="auto"/>
              </w:rPr>
            </w:pPr>
          </w:p>
          <w:p w14:paraId="5DDC7A8A" w14:textId="7DDF2920" w:rsidR="00780634" w:rsidRDefault="00780634" w:rsidP="00780634">
            <w:pPr>
              <w:pStyle w:val="BodyText1"/>
              <w:spacing w:line="240" w:lineRule="auto"/>
              <w:rPr>
                <w:ins w:id="1740" w:author="Author"/>
                <w:rFonts w:ascii="Times New Roman" w:hAnsi="Times New Roman"/>
                <w:color w:val="auto"/>
              </w:rPr>
            </w:pPr>
            <w:moveTo w:id="1741" w:author="Author">
              <w:r>
                <w:rPr>
                  <w:rFonts w:ascii="Times New Roman" w:hAnsi="Times New Roman"/>
                  <w:color w:val="auto"/>
                </w:rPr>
                <w:t xml:space="preserve">Institutions shall </w:t>
              </w:r>
            </w:moveTo>
            <w:moveToRangeEnd w:id="1737"/>
            <w:ins w:id="1742" w:author="Author">
              <w:r>
                <w:rPr>
                  <w:rFonts w:ascii="Times New Roman" w:hAnsi="Times New Roman"/>
                  <w:color w:val="auto"/>
                </w:rPr>
                <w:t xml:space="preserve">calculate point (ii) by dividing the value in </w:t>
              </w:r>
              <w:r w:rsidRPr="00780634">
                <w:rPr>
                  <w:rFonts w:ascii="Times New Roman" w:hAnsi="Times New Roman"/>
                  <w:color w:val="auto"/>
                </w:rPr>
                <w:t>{</w:t>
              </w:r>
              <w:r w:rsidR="00317BCB">
                <w:rPr>
                  <w:rFonts w:ascii="Times New Roman" w:hAnsi="Times New Roman"/>
                  <w:color w:val="auto"/>
                </w:rPr>
                <w:t>0</w:t>
              </w:r>
              <w:r>
                <w:rPr>
                  <w:rFonts w:ascii="Times New Roman" w:hAnsi="Times New Roman"/>
                  <w:color w:val="auto"/>
                </w:rPr>
                <w:t>390</w:t>
              </w:r>
              <w:r w:rsidRPr="00780634">
                <w:rPr>
                  <w:rFonts w:ascii="Times New Roman" w:hAnsi="Times New Roman"/>
                  <w:color w:val="auto"/>
                </w:rPr>
                <w:t>;</w:t>
              </w:r>
              <w:r w:rsidR="00317BCB">
                <w:rPr>
                  <w:rFonts w:ascii="Times New Roman" w:hAnsi="Times New Roman"/>
                  <w:color w:val="auto"/>
                </w:rPr>
                <w:t>0</w:t>
              </w:r>
              <w:r w:rsidRPr="00780634">
                <w:rPr>
                  <w:rFonts w:ascii="Times New Roman" w:hAnsi="Times New Roman"/>
                  <w:color w:val="auto"/>
                </w:rPr>
                <w:t>010}</w:t>
              </w:r>
              <w:r>
                <w:rPr>
                  <w:rFonts w:ascii="Times New Roman" w:hAnsi="Times New Roman"/>
                  <w:color w:val="auto"/>
                </w:rPr>
                <w:t xml:space="preserve"> with that in </w:t>
              </w:r>
              <w:r>
                <w:rPr>
                  <w:rFonts w:ascii="Times New Roman" w:hAnsi="Times New Roman"/>
                  <w:bCs/>
                </w:rPr>
                <w:t>{</w:t>
              </w:r>
              <w:r w:rsidR="00317BCB">
                <w:rPr>
                  <w:rFonts w:ascii="Times New Roman" w:hAnsi="Times New Roman"/>
                  <w:bCs/>
                </w:rPr>
                <w:t>0</w:t>
              </w:r>
              <w:r>
                <w:rPr>
                  <w:rFonts w:ascii="Times New Roman" w:hAnsi="Times New Roman"/>
                  <w:bCs/>
                </w:rPr>
                <w:t>300</w:t>
              </w:r>
              <w:r w:rsidRPr="000C0D0F">
                <w:rPr>
                  <w:rFonts w:ascii="Times New Roman" w:hAnsi="Times New Roman"/>
                  <w:bCs/>
                </w:rPr>
                <w:t>;0</w:t>
              </w:r>
              <w:r w:rsidR="00317BCB">
                <w:rPr>
                  <w:rFonts w:ascii="Times New Roman" w:hAnsi="Times New Roman"/>
                  <w:bCs/>
                </w:rPr>
                <w:t>0</w:t>
              </w:r>
              <w:r w:rsidRPr="000C0D0F">
                <w:rPr>
                  <w:rFonts w:ascii="Times New Roman" w:hAnsi="Times New Roman"/>
                  <w:bCs/>
                </w:rPr>
                <w:t>10}</w:t>
              </w:r>
              <w:r>
                <w:rPr>
                  <w:rFonts w:ascii="Times New Roman" w:hAnsi="Times New Roman"/>
                  <w:bCs/>
                </w:rPr>
                <w:t>.</w:t>
              </w:r>
            </w:ins>
          </w:p>
          <w:p w14:paraId="6E55E37C" w14:textId="77777777" w:rsidR="00136A9C" w:rsidRPr="000C0B89" w:rsidRDefault="00136A9C" w:rsidP="00136A9C">
            <w:pPr>
              <w:pStyle w:val="BodyText1"/>
              <w:spacing w:line="240" w:lineRule="auto"/>
              <w:rPr>
                <w:ins w:id="1743" w:author="Author"/>
                <w:rFonts w:ascii="Times New Roman" w:hAnsi="Times New Roman"/>
                <w:b/>
                <w:color w:val="auto"/>
              </w:rPr>
            </w:pPr>
          </w:p>
        </w:tc>
      </w:tr>
      <w:tr w:rsidR="00E36E71" w:rsidRPr="00FE002E" w14:paraId="680EF640" w14:textId="77777777" w:rsidTr="00E1595A">
        <w:trPr>
          <w:trHeight w:val="304"/>
          <w:ins w:id="1744" w:author="Author"/>
        </w:trPr>
        <w:tc>
          <w:tcPr>
            <w:tcW w:w="1531" w:type="dxa"/>
            <w:tcBorders>
              <w:top w:val="single" w:sz="4" w:space="0" w:color="auto"/>
              <w:left w:val="single" w:sz="4" w:space="0" w:color="auto"/>
              <w:bottom w:val="single" w:sz="4" w:space="0" w:color="auto"/>
              <w:right w:val="single" w:sz="4" w:space="0" w:color="auto"/>
            </w:tcBorders>
          </w:tcPr>
          <w:p w14:paraId="0BDF0E92" w14:textId="6D7FE93B" w:rsidR="00E36E71" w:rsidRPr="00FE002E" w:rsidRDefault="009573B2" w:rsidP="00E36E71">
            <w:pPr>
              <w:pStyle w:val="BodyText1"/>
              <w:rPr>
                <w:ins w:id="1745" w:author="Author"/>
                <w:rFonts w:ascii="Times New Roman" w:hAnsi="Times New Roman"/>
                <w:bCs/>
              </w:rPr>
            </w:pPr>
            <w:ins w:id="1746" w:author="Author">
              <w:r>
                <w:rPr>
                  <w:rFonts w:ascii="Times New Roman" w:hAnsi="Times New Roman"/>
                  <w:bCs/>
                </w:rPr>
                <w:lastRenderedPageBreak/>
                <w:t>{0</w:t>
              </w:r>
              <w:r w:rsidR="00A0709E">
                <w:rPr>
                  <w:rFonts w:ascii="Times New Roman" w:hAnsi="Times New Roman"/>
                  <w:bCs/>
                </w:rPr>
                <w:t>48</w:t>
              </w:r>
              <w:r w:rsidR="00E36E71" w:rsidRPr="000C0D0F">
                <w:rPr>
                  <w:rFonts w:ascii="Times New Roman" w:hAnsi="Times New Roman"/>
                  <w:bCs/>
                </w:rPr>
                <w:t>0;0</w:t>
              </w:r>
              <w:r>
                <w:rPr>
                  <w:rFonts w:ascii="Times New Roman" w:hAnsi="Times New Roman"/>
                  <w:bCs/>
                </w:rPr>
                <w:t>0</w:t>
              </w:r>
              <w:r w:rsidR="00E36E71" w:rsidRPr="000C0D0F">
                <w:rPr>
                  <w:rFonts w:ascii="Times New Roman" w:hAnsi="Times New Roman"/>
                  <w:bCs/>
                </w:rPr>
                <w:t>10}</w:t>
              </w:r>
            </w:ins>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073EAF2A" w14:textId="77777777" w:rsidR="00E36E71" w:rsidRDefault="001D36C8" w:rsidP="00E36E71">
            <w:pPr>
              <w:pStyle w:val="BodyText1"/>
              <w:spacing w:line="240" w:lineRule="auto"/>
              <w:rPr>
                <w:ins w:id="1747" w:author="Author"/>
                <w:rFonts w:ascii="Times New Roman" w:hAnsi="Times New Roman"/>
                <w:b/>
                <w:color w:val="auto"/>
              </w:rPr>
            </w:pPr>
            <w:ins w:id="1748" w:author="Author">
              <w:r w:rsidRPr="00E36E71">
                <w:rPr>
                  <w:rFonts w:ascii="Times New Roman" w:hAnsi="Times New Roman"/>
                  <w:b/>
                  <w:color w:val="auto"/>
                </w:rPr>
                <w:t>OLRR</w:t>
              </w:r>
              <w:r>
                <w:rPr>
                  <w:rFonts w:ascii="Times New Roman" w:hAnsi="Times New Roman"/>
                  <w:b/>
                  <w:color w:val="auto"/>
                </w:rPr>
                <w:t xml:space="preserve"> and P2G</w:t>
              </w:r>
              <w:r w:rsidR="00E36E71" w:rsidRPr="00E36E71">
                <w:rPr>
                  <w:rFonts w:ascii="Times New Roman" w:hAnsi="Times New Roman"/>
                  <w:b/>
                  <w:color w:val="auto"/>
                </w:rPr>
                <w:t>: to be made up of CET1 capital</w:t>
              </w:r>
            </w:ins>
          </w:p>
          <w:p w14:paraId="0AD2939C" w14:textId="77777777" w:rsidR="00136A9C" w:rsidRDefault="00136A9C" w:rsidP="00136A9C">
            <w:pPr>
              <w:pStyle w:val="BodyText1"/>
              <w:spacing w:line="240" w:lineRule="auto"/>
              <w:rPr>
                <w:ins w:id="1749" w:author="Author"/>
                <w:rFonts w:ascii="Times New Roman" w:hAnsi="Times New Roman"/>
                <w:color w:val="auto"/>
              </w:rPr>
            </w:pPr>
          </w:p>
          <w:p w14:paraId="4B7587BC" w14:textId="77777777" w:rsidR="00136A9C" w:rsidRDefault="00136A9C" w:rsidP="00136A9C">
            <w:pPr>
              <w:pStyle w:val="BodyText1"/>
              <w:spacing w:line="240" w:lineRule="auto"/>
              <w:rPr>
                <w:ins w:id="1750" w:author="Author"/>
                <w:rFonts w:ascii="Times New Roman" w:hAnsi="Times New Roman"/>
                <w:color w:val="auto"/>
              </w:rPr>
            </w:pPr>
          </w:p>
          <w:p w14:paraId="76E51CBF" w14:textId="77777777" w:rsidR="00136A9C" w:rsidRDefault="00136A9C" w:rsidP="00136A9C">
            <w:pPr>
              <w:pStyle w:val="BodyText1"/>
              <w:spacing w:line="240" w:lineRule="auto"/>
              <w:rPr>
                <w:ins w:id="1751" w:author="Author"/>
                <w:rFonts w:ascii="Times New Roman" w:hAnsi="Times New Roman"/>
                <w:color w:val="auto"/>
              </w:rPr>
            </w:pPr>
            <w:ins w:id="1752" w:author="Author">
              <w:r>
                <w:rPr>
                  <w:rFonts w:ascii="Times New Roman" w:hAnsi="Times New Roman"/>
                  <w:color w:val="auto"/>
                </w:rPr>
                <w:t>The sum of (</w:t>
              </w:r>
              <w:proofErr w:type="spellStart"/>
              <w:r>
                <w:rPr>
                  <w:rFonts w:ascii="Times New Roman" w:hAnsi="Times New Roman"/>
                  <w:color w:val="auto"/>
                </w:rPr>
                <w:t>i</w:t>
              </w:r>
              <w:proofErr w:type="spellEnd"/>
              <w:r>
                <w:rPr>
                  <w:rFonts w:ascii="Times New Roman" w:hAnsi="Times New Roman"/>
                  <w:color w:val="auto"/>
                </w:rPr>
                <w:t>) and (ii) as follows:</w:t>
              </w:r>
            </w:ins>
          </w:p>
          <w:p w14:paraId="4E8CC957" w14:textId="1DDB1902" w:rsidR="00136A9C" w:rsidRDefault="00136A9C" w:rsidP="00136A9C">
            <w:pPr>
              <w:pStyle w:val="BodyText1"/>
              <w:numPr>
                <w:ilvl w:val="0"/>
                <w:numId w:val="30"/>
              </w:numPr>
              <w:spacing w:line="240" w:lineRule="auto"/>
              <w:rPr>
                <w:ins w:id="1753" w:author="Author"/>
                <w:rFonts w:ascii="Times New Roman" w:hAnsi="Times New Roman"/>
                <w:color w:val="auto"/>
              </w:rPr>
            </w:pPr>
            <w:ins w:id="1754" w:author="Author">
              <w:r>
                <w:rPr>
                  <w:rFonts w:ascii="Times New Roman" w:hAnsi="Times New Roman"/>
                  <w:color w:val="auto"/>
                </w:rPr>
                <w:t xml:space="preserve">the part of the additional own funds ratio which is required by the competent authority to be held in the form of CET1 capital, as referred to in row </w:t>
              </w:r>
              <w:r w:rsidR="00317BCB">
                <w:rPr>
                  <w:rFonts w:ascii="Times New Roman" w:hAnsi="Times New Roman"/>
                  <w:color w:val="auto"/>
                </w:rPr>
                <w:t>0</w:t>
              </w:r>
              <w:r>
                <w:rPr>
                  <w:rFonts w:ascii="Times New Roman" w:hAnsi="Times New Roman"/>
                  <w:color w:val="auto"/>
                </w:rPr>
                <w:t>440.</w:t>
              </w:r>
            </w:ins>
          </w:p>
          <w:p w14:paraId="0A14F57C" w14:textId="61798CFD" w:rsidR="00136A9C" w:rsidRDefault="00136A9C" w:rsidP="00136A9C">
            <w:pPr>
              <w:pStyle w:val="BodyText1"/>
              <w:numPr>
                <w:ilvl w:val="0"/>
                <w:numId w:val="30"/>
              </w:numPr>
              <w:spacing w:line="240" w:lineRule="auto"/>
              <w:rPr>
                <w:ins w:id="1755" w:author="Author"/>
                <w:rFonts w:ascii="Times New Roman" w:hAnsi="Times New Roman"/>
                <w:color w:val="auto"/>
              </w:rPr>
            </w:pPr>
            <w:ins w:id="1756" w:author="Author">
              <w:r>
                <w:rPr>
                  <w:rFonts w:ascii="Times New Roman" w:hAnsi="Times New Roman"/>
                  <w:color w:val="auto"/>
                </w:rPr>
                <w:t>the part of the P2G ratio, ref</w:t>
              </w:r>
              <w:r w:rsidR="006F7D8B">
                <w:rPr>
                  <w:rFonts w:ascii="Times New Roman" w:hAnsi="Times New Roman"/>
                  <w:color w:val="auto"/>
                </w:rPr>
                <w:t xml:space="preserve">erred to in point (ii) in row </w:t>
              </w:r>
              <w:r w:rsidR="00317BCB">
                <w:rPr>
                  <w:rFonts w:ascii="Times New Roman" w:hAnsi="Times New Roman"/>
                  <w:color w:val="auto"/>
                </w:rPr>
                <w:t>0</w:t>
              </w:r>
              <w:r w:rsidR="006F7D8B">
                <w:rPr>
                  <w:rFonts w:ascii="Times New Roman" w:hAnsi="Times New Roman"/>
                  <w:color w:val="auto"/>
                </w:rPr>
                <w:t>47</w:t>
              </w:r>
              <w:r>
                <w:rPr>
                  <w:rFonts w:ascii="Times New Roman" w:hAnsi="Times New Roman"/>
                  <w:color w:val="auto"/>
                </w:rPr>
                <w:t xml:space="preserve">0, which is </w:t>
              </w:r>
              <w:r w:rsidR="006F7D8B">
                <w:rPr>
                  <w:rFonts w:ascii="Times New Roman" w:hAnsi="Times New Roman"/>
                  <w:color w:val="auto"/>
                </w:rPr>
                <w:t>communicated</w:t>
              </w:r>
              <w:r>
                <w:rPr>
                  <w:rFonts w:ascii="Times New Roman" w:hAnsi="Times New Roman"/>
                  <w:color w:val="auto"/>
                </w:rPr>
                <w:t xml:space="preserve"> by the competent authority to be held in the form of CET 1 capital.</w:t>
              </w:r>
            </w:ins>
          </w:p>
          <w:p w14:paraId="611A5895" w14:textId="77777777" w:rsidR="00136A9C" w:rsidRDefault="00136A9C" w:rsidP="00136A9C">
            <w:pPr>
              <w:pStyle w:val="BodyText1"/>
              <w:spacing w:line="240" w:lineRule="auto"/>
              <w:rPr>
                <w:ins w:id="1757" w:author="Author"/>
                <w:rFonts w:ascii="Times New Roman" w:hAnsi="Times New Roman"/>
                <w:color w:val="auto"/>
              </w:rPr>
            </w:pPr>
          </w:p>
          <w:p w14:paraId="4AC5315B" w14:textId="77777777" w:rsidR="00136A9C" w:rsidRDefault="00136A9C" w:rsidP="00136A9C">
            <w:pPr>
              <w:pStyle w:val="BodyText1"/>
              <w:spacing w:line="240" w:lineRule="auto"/>
              <w:rPr>
                <w:moveTo w:id="1758" w:author="Author"/>
                <w:rFonts w:ascii="Times New Roman" w:hAnsi="Times New Roman"/>
                <w:color w:val="auto"/>
              </w:rPr>
            </w:pPr>
            <w:ins w:id="1759" w:author="Author">
              <w:r>
                <w:rPr>
                  <w:rFonts w:ascii="Times New Roman" w:hAnsi="Times New Roman"/>
                  <w:color w:val="auto"/>
                </w:rPr>
                <w:t>If no P2G is communicated by the competent authority, then only point (</w:t>
              </w:r>
              <w:proofErr w:type="spellStart"/>
              <w:r>
                <w:rPr>
                  <w:rFonts w:ascii="Times New Roman" w:hAnsi="Times New Roman"/>
                  <w:color w:val="auto"/>
                </w:rPr>
                <w:t>i</w:t>
              </w:r>
              <w:proofErr w:type="spellEnd"/>
              <w:r>
                <w:rPr>
                  <w:rFonts w:ascii="Times New Roman" w:hAnsi="Times New Roman"/>
                  <w:color w:val="auto"/>
                </w:rPr>
                <w:t>) shall be reported</w:t>
              </w:r>
              <w:r w:rsidR="00780634">
                <w:rPr>
                  <w:rFonts w:ascii="Times New Roman" w:hAnsi="Times New Roman"/>
                  <w:color w:val="auto"/>
                </w:rPr>
                <w:t>.</w:t>
              </w:r>
            </w:ins>
            <w:moveToRangeStart w:id="1760" w:author="Author" w:name="move40188965"/>
          </w:p>
          <w:p w14:paraId="0A03591D" w14:textId="77777777" w:rsidR="00780634" w:rsidRDefault="00780634" w:rsidP="00136A9C">
            <w:pPr>
              <w:pStyle w:val="BodyText1"/>
              <w:spacing w:line="240" w:lineRule="auto"/>
              <w:rPr>
                <w:moveTo w:id="1761" w:author="Author"/>
                <w:rFonts w:ascii="Times New Roman" w:hAnsi="Times New Roman"/>
                <w:color w:val="auto"/>
              </w:rPr>
            </w:pPr>
          </w:p>
          <w:p w14:paraId="3D7E53F9" w14:textId="6D0E03E9" w:rsidR="00780634" w:rsidRPr="00E36E71" w:rsidRDefault="00780634" w:rsidP="00136A9C">
            <w:pPr>
              <w:pStyle w:val="BodyText1"/>
              <w:spacing w:line="240" w:lineRule="auto"/>
              <w:rPr>
                <w:ins w:id="1762" w:author="Author"/>
                <w:rFonts w:ascii="Times New Roman" w:hAnsi="Times New Roman"/>
                <w:b/>
                <w:color w:val="auto"/>
              </w:rPr>
            </w:pPr>
            <w:moveTo w:id="1763" w:author="Author">
              <w:r>
                <w:rPr>
                  <w:rFonts w:ascii="Times New Roman" w:hAnsi="Times New Roman"/>
                  <w:color w:val="auto"/>
                </w:rPr>
                <w:t xml:space="preserve">Institutions shall </w:t>
              </w:r>
            </w:moveTo>
            <w:moveToRangeEnd w:id="1760"/>
            <w:ins w:id="1764" w:author="Author">
              <w:r>
                <w:rPr>
                  <w:rFonts w:ascii="Times New Roman" w:hAnsi="Times New Roman"/>
                  <w:color w:val="auto"/>
                </w:rPr>
                <w:t xml:space="preserve">calculate point (ii) by dividing the value in </w:t>
              </w:r>
              <w:r w:rsidRPr="00780634">
                <w:rPr>
                  <w:rFonts w:ascii="Times New Roman" w:hAnsi="Times New Roman"/>
                  <w:color w:val="auto"/>
                </w:rPr>
                <w:t>{</w:t>
              </w:r>
              <w:r w:rsidR="00317BCB">
                <w:rPr>
                  <w:rFonts w:ascii="Times New Roman" w:hAnsi="Times New Roman"/>
                  <w:color w:val="auto"/>
                </w:rPr>
                <w:t>0</w:t>
              </w:r>
              <w:r>
                <w:rPr>
                  <w:rFonts w:ascii="Times New Roman" w:hAnsi="Times New Roman"/>
                  <w:color w:val="auto"/>
                </w:rPr>
                <w:t>400</w:t>
              </w:r>
              <w:r w:rsidRPr="00780634">
                <w:rPr>
                  <w:rFonts w:ascii="Times New Roman" w:hAnsi="Times New Roman"/>
                  <w:color w:val="auto"/>
                </w:rPr>
                <w:t>;0</w:t>
              </w:r>
              <w:r w:rsidR="00317BCB">
                <w:rPr>
                  <w:rFonts w:ascii="Times New Roman" w:hAnsi="Times New Roman"/>
                  <w:color w:val="auto"/>
                </w:rPr>
                <w:t>0</w:t>
              </w:r>
              <w:r w:rsidRPr="00780634">
                <w:rPr>
                  <w:rFonts w:ascii="Times New Roman" w:hAnsi="Times New Roman"/>
                  <w:color w:val="auto"/>
                </w:rPr>
                <w:t>10}</w:t>
              </w:r>
              <w:r>
                <w:rPr>
                  <w:rFonts w:ascii="Times New Roman" w:hAnsi="Times New Roman"/>
                  <w:color w:val="auto"/>
                </w:rPr>
                <w:t xml:space="preserve"> with that in </w:t>
              </w:r>
              <w:r>
                <w:rPr>
                  <w:rFonts w:ascii="Times New Roman" w:hAnsi="Times New Roman"/>
                  <w:bCs/>
                </w:rPr>
                <w:t>{</w:t>
              </w:r>
              <w:r w:rsidR="00317BCB">
                <w:rPr>
                  <w:rFonts w:ascii="Times New Roman" w:hAnsi="Times New Roman"/>
                  <w:bCs/>
                </w:rPr>
                <w:t>0</w:t>
              </w:r>
              <w:r>
                <w:rPr>
                  <w:rFonts w:ascii="Times New Roman" w:hAnsi="Times New Roman"/>
                  <w:bCs/>
                </w:rPr>
                <w:t>300</w:t>
              </w:r>
              <w:r w:rsidRPr="000C0D0F">
                <w:rPr>
                  <w:rFonts w:ascii="Times New Roman" w:hAnsi="Times New Roman"/>
                  <w:bCs/>
                </w:rPr>
                <w:t>;0</w:t>
              </w:r>
              <w:r w:rsidR="00317BCB">
                <w:rPr>
                  <w:rFonts w:ascii="Times New Roman" w:hAnsi="Times New Roman"/>
                  <w:bCs/>
                </w:rPr>
                <w:t>0</w:t>
              </w:r>
              <w:r w:rsidRPr="000C0D0F">
                <w:rPr>
                  <w:rFonts w:ascii="Times New Roman" w:hAnsi="Times New Roman"/>
                  <w:bCs/>
                </w:rPr>
                <w:t>10}</w:t>
              </w:r>
              <w:r>
                <w:rPr>
                  <w:rFonts w:ascii="Times New Roman" w:hAnsi="Times New Roman"/>
                  <w:bCs/>
                </w:rPr>
                <w:t>.</w:t>
              </w:r>
            </w:ins>
          </w:p>
          <w:p w14:paraId="32685844" w14:textId="77777777" w:rsidR="00E36E71" w:rsidRPr="000C0B89" w:rsidRDefault="00E36E71" w:rsidP="00E36E71">
            <w:pPr>
              <w:pStyle w:val="BodyText1"/>
              <w:spacing w:line="240" w:lineRule="auto"/>
              <w:rPr>
                <w:ins w:id="1765" w:author="Author"/>
                <w:rFonts w:ascii="Times New Roman" w:hAnsi="Times New Roman"/>
                <w:b/>
                <w:color w:val="auto"/>
              </w:rPr>
            </w:pPr>
          </w:p>
        </w:tc>
      </w:tr>
      <w:tr w:rsidR="00E36E71" w:rsidRPr="00FE002E" w14:paraId="5CCACDAA" w14:textId="77777777" w:rsidTr="00E1595A">
        <w:trPr>
          <w:trHeight w:val="304"/>
          <w:ins w:id="1766" w:author="Author"/>
        </w:trPr>
        <w:tc>
          <w:tcPr>
            <w:tcW w:w="1531" w:type="dxa"/>
            <w:tcBorders>
              <w:top w:val="single" w:sz="4" w:space="0" w:color="auto"/>
              <w:left w:val="single" w:sz="4" w:space="0" w:color="auto"/>
              <w:bottom w:val="single" w:sz="4" w:space="0" w:color="auto"/>
              <w:right w:val="single" w:sz="4" w:space="0" w:color="auto"/>
            </w:tcBorders>
          </w:tcPr>
          <w:p w14:paraId="2109F561" w14:textId="20AB9B5F" w:rsidR="00E36E71" w:rsidRPr="00FE002E" w:rsidRDefault="00A0709E" w:rsidP="00E36E71">
            <w:pPr>
              <w:pStyle w:val="BodyText1"/>
              <w:rPr>
                <w:ins w:id="1767" w:author="Author"/>
                <w:rFonts w:ascii="Times New Roman" w:hAnsi="Times New Roman"/>
                <w:bCs/>
              </w:rPr>
            </w:pPr>
            <w:ins w:id="1768" w:author="Author">
              <w:r>
                <w:rPr>
                  <w:rFonts w:ascii="Times New Roman" w:hAnsi="Times New Roman"/>
                  <w:bCs/>
                </w:rPr>
                <w:t>{</w:t>
              </w:r>
              <w:r w:rsidR="009573B2">
                <w:rPr>
                  <w:rFonts w:ascii="Times New Roman" w:hAnsi="Times New Roman"/>
                  <w:bCs/>
                </w:rPr>
                <w:t>0</w:t>
              </w:r>
              <w:r>
                <w:rPr>
                  <w:rFonts w:ascii="Times New Roman" w:hAnsi="Times New Roman"/>
                  <w:bCs/>
                </w:rPr>
                <w:t>49</w:t>
              </w:r>
              <w:r w:rsidR="00E36E71" w:rsidRPr="000C0D0F">
                <w:rPr>
                  <w:rFonts w:ascii="Times New Roman" w:hAnsi="Times New Roman"/>
                  <w:bCs/>
                </w:rPr>
                <w:t>0;0</w:t>
              </w:r>
              <w:r w:rsidR="009573B2">
                <w:rPr>
                  <w:rFonts w:ascii="Times New Roman" w:hAnsi="Times New Roman"/>
                  <w:bCs/>
                </w:rPr>
                <w:t>0</w:t>
              </w:r>
              <w:r w:rsidR="00E36E71" w:rsidRPr="000C0D0F">
                <w:rPr>
                  <w:rFonts w:ascii="Times New Roman" w:hAnsi="Times New Roman"/>
                  <w:bCs/>
                </w:rPr>
                <w:t>10}</w:t>
              </w:r>
            </w:ins>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161754F2" w14:textId="77777777" w:rsidR="00E36E71" w:rsidRDefault="001D36C8" w:rsidP="00E36E71">
            <w:pPr>
              <w:pStyle w:val="BodyText1"/>
              <w:spacing w:line="240" w:lineRule="auto"/>
              <w:rPr>
                <w:ins w:id="1769" w:author="Author"/>
                <w:rFonts w:ascii="Times New Roman" w:hAnsi="Times New Roman"/>
                <w:b/>
                <w:color w:val="auto"/>
              </w:rPr>
            </w:pPr>
            <w:ins w:id="1770" w:author="Author">
              <w:r w:rsidRPr="00E36E71">
                <w:rPr>
                  <w:rFonts w:ascii="Times New Roman" w:hAnsi="Times New Roman"/>
                  <w:b/>
                  <w:color w:val="auto"/>
                </w:rPr>
                <w:t>OLRR</w:t>
              </w:r>
              <w:r>
                <w:rPr>
                  <w:rFonts w:ascii="Times New Roman" w:hAnsi="Times New Roman"/>
                  <w:b/>
                  <w:color w:val="auto"/>
                </w:rPr>
                <w:t xml:space="preserve"> and P2G</w:t>
              </w:r>
              <w:r w:rsidR="00E36E71" w:rsidRPr="00E36E71">
                <w:rPr>
                  <w:rFonts w:ascii="Times New Roman" w:hAnsi="Times New Roman"/>
                  <w:b/>
                  <w:color w:val="auto"/>
                </w:rPr>
                <w:t>: to be made up of Tier 1 capital</w:t>
              </w:r>
            </w:ins>
          </w:p>
          <w:p w14:paraId="18227F10" w14:textId="77777777" w:rsidR="00136A9C" w:rsidRDefault="00136A9C" w:rsidP="00136A9C">
            <w:pPr>
              <w:pStyle w:val="BodyText1"/>
              <w:spacing w:line="240" w:lineRule="auto"/>
              <w:rPr>
                <w:ins w:id="1771" w:author="Author"/>
                <w:rFonts w:ascii="Times New Roman" w:hAnsi="Times New Roman"/>
                <w:color w:val="auto"/>
              </w:rPr>
            </w:pPr>
          </w:p>
          <w:p w14:paraId="7E7156A9" w14:textId="77777777" w:rsidR="00136A9C" w:rsidRDefault="00136A9C" w:rsidP="00136A9C">
            <w:pPr>
              <w:pStyle w:val="BodyText1"/>
              <w:spacing w:line="240" w:lineRule="auto"/>
              <w:rPr>
                <w:ins w:id="1772" w:author="Author"/>
                <w:rFonts w:ascii="Times New Roman" w:hAnsi="Times New Roman"/>
                <w:color w:val="auto"/>
              </w:rPr>
            </w:pPr>
            <w:ins w:id="1773" w:author="Author">
              <w:r>
                <w:rPr>
                  <w:rFonts w:ascii="Times New Roman" w:hAnsi="Times New Roman"/>
                  <w:color w:val="auto"/>
                </w:rPr>
                <w:t>The sum of (</w:t>
              </w:r>
              <w:proofErr w:type="spellStart"/>
              <w:r>
                <w:rPr>
                  <w:rFonts w:ascii="Times New Roman" w:hAnsi="Times New Roman"/>
                  <w:color w:val="auto"/>
                </w:rPr>
                <w:t>i</w:t>
              </w:r>
              <w:proofErr w:type="spellEnd"/>
              <w:r>
                <w:rPr>
                  <w:rFonts w:ascii="Times New Roman" w:hAnsi="Times New Roman"/>
                  <w:color w:val="auto"/>
                </w:rPr>
                <w:t>) and (ii) as follows:</w:t>
              </w:r>
            </w:ins>
          </w:p>
          <w:p w14:paraId="5D168708" w14:textId="75622188" w:rsidR="00136A9C" w:rsidRDefault="00136A9C" w:rsidP="00843D9B">
            <w:pPr>
              <w:pStyle w:val="BodyText1"/>
              <w:numPr>
                <w:ilvl w:val="0"/>
                <w:numId w:val="32"/>
              </w:numPr>
              <w:spacing w:line="240" w:lineRule="auto"/>
              <w:rPr>
                <w:ins w:id="1774" w:author="Author"/>
                <w:rFonts w:ascii="Times New Roman" w:hAnsi="Times New Roman"/>
                <w:color w:val="auto"/>
              </w:rPr>
            </w:pPr>
            <w:ins w:id="1775" w:author="Author">
              <w:r>
                <w:rPr>
                  <w:rFonts w:ascii="Times New Roman" w:hAnsi="Times New Roman"/>
                  <w:color w:val="auto"/>
                </w:rPr>
                <w:t xml:space="preserve">the part of </w:t>
              </w:r>
              <w:r w:rsidR="00843D9B">
                <w:rPr>
                  <w:rFonts w:ascii="Times New Roman" w:hAnsi="Times New Roman"/>
                  <w:color w:val="auto"/>
                </w:rPr>
                <w:t>the t</w:t>
              </w:r>
              <w:r w:rsidR="00843D9B" w:rsidRPr="00843D9B">
                <w:rPr>
                  <w:rFonts w:ascii="Times New Roman" w:hAnsi="Times New Roman"/>
                  <w:color w:val="auto"/>
                </w:rPr>
                <w:t>otal SREP leverage ratio requirement</w:t>
              </w:r>
              <w:r w:rsidR="00843D9B">
                <w:rPr>
                  <w:rFonts w:ascii="Times New Roman" w:hAnsi="Times New Roman"/>
                  <w:color w:val="auto"/>
                </w:rPr>
                <w:t xml:space="preserve"> </w:t>
              </w:r>
              <w:r w:rsidR="006F7D8B">
                <w:rPr>
                  <w:rFonts w:ascii="Times New Roman" w:hAnsi="Times New Roman"/>
                  <w:color w:val="auto"/>
                </w:rPr>
                <w:t xml:space="preserve"> to be held in the form of </w:t>
              </w:r>
              <w:r>
                <w:rPr>
                  <w:rFonts w:ascii="Times New Roman" w:hAnsi="Times New Roman"/>
                  <w:color w:val="auto"/>
                </w:rPr>
                <w:t>T</w:t>
              </w:r>
              <w:r w:rsidR="006F7D8B">
                <w:rPr>
                  <w:rFonts w:ascii="Times New Roman" w:hAnsi="Times New Roman"/>
                  <w:color w:val="auto"/>
                </w:rPr>
                <w:t xml:space="preserve">ier </w:t>
              </w:r>
              <w:r>
                <w:rPr>
                  <w:rFonts w:ascii="Times New Roman" w:hAnsi="Times New Roman"/>
                  <w:color w:val="auto"/>
                </w:rPr>
                <w:t xml:space="preserve">1 capital, as referred to in row </w:t>
              </w:r>
              <w:r w:rsidR="00317BCB">
                <w:rPr>
                  <w:rFonts w:ascii="Times New Roman" w:hAnsi="Times New Roman"/>
                  <w:color w:val="auto"/>
                </w:rPr>
                <w:t>0</w:t>
              </w:r>
              <w:r>
                <w:rPr>
                  <w:rFonts w:ascii="Times New Roman" w:hAnsi="Times New Roman"/>
                  <w:color w:val="auto"/>
                </w:rPr>
                <w:t>450.</w:t>
              </w:r>
            </w:ins>
          </w:p>
          <w:p w14:paraId="44471EA4" w14:textId="4CE94828" w:rsidR="00843D9B" w:rsidRPr="00843D9B" w:rsidRDefault="00843D9B" w:rsidP="00843D9B">
            <w:pPr>
              <w:pStyle w:val="ListParagraph"/>
              <w:numPr>
                <w:ilvl w:val="0"/>
                <w:numId w:val="32"/>
              </w:numPr>
              <w:rPr>
                <w:ins w:id="1776" w:author="Author"/>
                <w:rFonts w:ascii="Times New Roman" w:hAnsi="Times New Roman"/>
                <w:szCs w:val="20"/>
              </w:rPr>
            </w:pPr>
            <w:ins w:id="1777" w:author="Author">
              <w:r w:rsidRPr="00843D9B">
                <w:rPr>
                  <w:rFonts w:ascii="Times New Roman" w:hAnsi="Times New Roman"/>
                  <w:szCs w:val="20"/>
                </w:rPr>
                <w:t xml:space="preserve">the G-SII leverage ratio buffer in accordance with Article 92(1a) </w:t>
              </w:r>
              <w:r w:rsidR="00684733">
                <w:rPr>
                  <w:rFonts w:ascii="Times New Roman" w:hAnsi="Times New Roman"/>
                  <w:szCs w:val="20"/>
                </w:rPr>
                <w:t>CRR</w:t>
              </w:r>
              <w:r w:rsidRPr="00843D9B">
                <w:rPr>
                  <w:rFonts w:ascii="Times New Roman" w:hAnsi="Times New Roman"/>
                  <w:szCs w:val="20"/>
                </w:rPr>
                <w:t>, expressed as a percentage of the total leverage ratio exposure.</w:t>
              </w:r>
            </w:ins>
          </w:p>
          <w:p w14:paraId="776F4028" w14:textId="1F2963FA" w:rsidR="00136A9C" w:rsidRDefault="00136A9C" w:rsidP="00136A9C">
            <w:pPr>
              <w:pStyle w:val="BodyText1"/>
              <w:numPr>
                <w:ilvl w:val="0"/>
                <w:numId w:val="32"/>
              </w:numPr>
              <w:spacing w:line="240" w:lineRule="auto"/>
              <w:rPr>
                <w:ins w:id="1778" w:author="Author"/>
                <w:rFonts w:ascii="Times New Roman" w:hAnsi="Times New Roman"/>
                <w:color w:val="auto"/>
              </w:rPr>
            </w:pPr>
            <w:ins w:id="1779" w:author="Author">
              <w:r>
                <w:rPr>
                  <w:rFonts w:ascii="Times New Roman" w:hAnsi="Times New Roman"/>
                  <w:color w:val="auto"/>
                </w:rPr>
                <w:t>the part of the P2G ratio, ref</w:t>
              </w:r>
              <w:r w:rsidR="006F7D8B">
                <w:rPr>
                  <w:rFonts w:ascii="Times New Roman" w:hAnsi="Times New Roman"/>
                  <w:color w:val="auto"/>
                </w:rPr>
                <w:t xml:space="preserve">erred to in point (ii) in row </w:t>
              </w:r>
              <w:r w:rsidR="00317BCB">
                <w:rPr>
                  <w:rFonts w:ascii="Times New Roman" w:hAnsi="Times New Roman"/>
                  <w:color w:val="auto"/>
                </w:rPr>
                <w:t>0</w:t>
              </w:r>
              <w:r w:rsidR="006F7D8B">
                <w:rPr>
                  <w:rFonts w:ascii="Times New Roman" w:hAnsi="Times New Roman"/>
                  <w:color w:val="auto"/>
                </w:rPr>
                <w:t>47</w:t>
              </w:r>
              <w:r>
                <w:rPr>
                  <w:rFonts w:ascii="Times New Roman" w:hAnsi="Times New Roman"/>
                  <w:color w:val="auto"/>
                </w:rPr>
                <w:t>0, which is required by the competent authority to be held in the form of T</w:t>
              </w:r>
              <w:r w:rsidR="006F7D8B">
                <w:rPr>
                  <w:rFonts w:ascii="Times New Roman" w:hAnsi="Times New Roman"/>
                  <w:color w:val="auto"/>
                </w:rPr>
                <w:t>ier</w:t>
              </w:r>
              <w:r>
                <w:rPr>
                  <w:rFonts w:ascii="Times New Roman" w:hAnsi="Times New Roman"/>
                  <w:color w:val="auto"/>
                </w:rPr>
                <w:t xml:space="preserve"> 1 capital.</w:t>
              </w:r>
            </w:ins>
          </w:p>
          <w:p w14:paraId="01FD42C9" w14:textId="77777777" w:rsidR="00843D9B" w:rsidRDefault="00843D9B" w:rsidP="00843D9B">
            <w:pPr>
              <w:pStyle w:val="BodyText1"/>
              <w:rPr>
                <w:ins w:id="1780" w:author="Author"/>
                <w:rFonts w:ascii="Times New Roman" w:hAnsi="Times New Roman"/>
                <w:bCs/>
                <w:color w:val="auto"/>
              </w:rPr>
            </w:pPr>
          </w:p>
          <w:p w14:paraId="6BF7BD0F" w14:textId="77777777" w:rsidR="00843D9B" w:rsidRPr="008F4C60" w:rsidRDefault="00843D9B" w:rsidP="00843D9B">
            <w:pPr>
              <w:pStyle w:val="BodyText1"/>
              <w:spacing w:line="240" w:lineRule="auto"/>
              <w:rPr>
                <w:ins w:id="1781" w:author="Author"/>
                <w:rFonts w:ascii="Times New Roman" w:hAnsi="Times New Roman"/>
                <w:bCs/>
                <w:color w:val="auto"/>
              </w:rPr>
            </w:pPr>
            <w:ins w:id="1782" w:author="Author">
              <w:r>
                <w:rPr>
                  <w:rFonts w:ascii="Times New Roman" w:hAnsi="Times New Roman"/>
                  <w:bCs/>
                  <w:color w:val="auto"/>
                </w:rPr>
                <w:t>If no G-SII add-on is applicable, only points (</w:t>
              </w:r>
              <w:proofErr w:type="spellStart"/>
              <w:r>
                <w:rPr>
                  <w:rFonts w:ascii="Times New Roman" w:hAnsi="Times New Roman"/>
                  <w:bCs/>
                  <w:color w:val="auto"/>
                </w:rPr>
                <w:t>i</w:t>
              </w:r>
              <w:proofErr w:type="spellEnd"/>
              <w:r>
                <w:rPr>
                  <w:rFonts w:ascii="Times New Roman" w:hAnsi="Times New Roman"/>
                  <w:bCs/>
                  <w:color w:val="auto"/>
                </w:rPr>
                <w:t>) and (iii) shall be reported.</w:t>
              </w:r>
            </w:ins>
          </w:p>
          <w:p w14:paraId="1A1CD074" w14:textId="77777777" w:rsidR="00136A9C" w:rsidRDefault="00136A9C" w:rsidP="00136A9C">
            <w:pPr>
              <w:pStyle w:val="BodyText1"/>
              <w:spacing w:line="240" w:lineRule="auto"/>
              <w:rPr>
                <w:ins w:id="1783" w:author="Author"/>
                <w:rFonts w:ascii="Times New Roman" w:hAnsi="Times New Roman"/>
                <w:color w:val="auto"/>
              </w:rPr>
            </w:pPr>
          </w:p>
          <w:p w14:paraId="5E75C130" w14:textId="77777777" w:rsidR="00136A9C" w:rsidRDefault="00136A9C" w:rsidP="00E36E71">
            <w:pPr>
              <w:pStyle w:val="BodyText1"/>
              <w:spacing w:line="240" w:lineRule="auto"/>
              <w:rPr>
                <w:moveTo w:id="1784" w:author="Author"/>
                <w:rFonts w:ascii="Times New Roman" w:hAnsi="Times New Roman"/>
                <w:color w:val="auto"/>
              </w:rPr>
            </w:pPr>
            <w:ins w:id="1785" w:author="Author">
              <w:r>
                <w:rPr>
                  <w:rFonts w:ascii="Times New Roman" w:hAnsi="Times New Roman"/>
                  <w:color w:val="auto"/>
                </w:rPr>
                <w:t>If no P2G is communicated by the competent authority, then only point</w:t>
              </w:r>
              <w:r w:rsidR="00843D9B">
                <w:rPr>
                  <w:rFonts w:ascii="Times New Roman" w:hAnsi="Times New Roman"/>
                  <w:color w:val="auto"/>
                </w:rPr>
                <w:t>s</w:t>
              </w:r>
              <w:r>
                <w:rPr>
                  <w:rFonts w:ascii="Times New Roman" w:hAnsi="Times New Roman"/>
                  <w:color w:val="auto"/>
                </w:rPr>
                <w:t xml:space="preserve"> (</w:t>
              </w:r>
              <w:proofErr w:type="spellStart"/>
              <w:r>
                <w:rPr>
                  <w:rFonts w:ascii="Times New Roman" w:hAnsi="Times New Roman"/>
                  <w:color w:val="auto"/>
                </w:rPr>
                <w:t>i</w:t>
              </w:r>
              <w:proofErr w:type="spellEnd"/>
              <w:r>
                <w:rPr>
                  <w:rFonts w:ascii="Times New Roman" w:hAnsi="Times New Roman"/>
                  <w:color w:val="auto"/>
                </w:rPr>
                <w:t>)</w:t>
              </w:r>
              <w:r w:rsidR="00843D9B">
                <w:rPr>
                  <w:rFonts w:ascii="Times New Roman" w:hAnsi="Times New Roman"/>
                  <w:color w:val="auto"/>
                </w:rPr>
                <w:t xml:space="preserve"> and (ii)</w:t>
              </w:r>
              <w:r>
                <w:rPr>
                  <w:rFonts w:ascii="Times New Roman" w:hAnsi="Times New Roman"/>
                  <w:color w:val="auto"/>
                </w:rPr>
                <w:t xml:space="preserve"> shall be reported</w:t>
              </w:r>
            </w:ins>
            <w:moveToRangeStart w:id="1786" w:author="Author" w:name="move40188966"/>
            <w:moveTo w:id="1787" w:author="Author">
              <w:r w:rsidR="006F7D8B">
                <w:rPr>
                  <w:rFonts w:ascii="Times New Roman" w:hAnsi="Times New Roman"/>
                  <w:color w:val="auto"/>
                </w:rPr>
                <w:t>.</w:t>
              </w:r>
            </w:moveTo>
          </w:p>
          <w:p w14:paraId="6681407A" w14:textId="77777777" w:rsidR="00780634" w:rsidRDefault="00780634" w:rsidP="00E36E71">
            <w:pPr>
              <w:pStyle w:val="BodyText1"/>
              <w:spacing w:line="240" w:lineRule="auto"/>
              <w:rPr>
                <w:moveTo w:id="1788" w:author="Author"/>
                <w:rFonts w:ascii="Times New Roman" w:hAnsi="Times New Roman"/>
                <w:color w:val="auto"/>
              </w:rPr>
            </w:pPr>
          </w:p>
          <w:p w14:paraId="079373B2" w14:textId="05D6AA19" w:rsidR="00843D9B" w:rsidRDefault="00843D9B" w:rsidP="00843D9B">
            <w:pPr>
              <w:pStyle w:val="BodyText1"/>
              <w:spacing w:line="240" w:lineRule="auto"/>
              <w:rPr>
                <w:ins w:id="1789" w:author="Author"/>
                <w:rFonts w:ascii="Times New Roman" w:hAnsi="Times New Roman"/>
                <w:color w:val="auto"/>
              </w:rPr>
            </w:pPr>
            <w:moveTo w:id="1790" w:author="Author">
              <w:r>
                <w:rPr>
                  <w:rFonts w:ascii="Times New Roman" w:hAnsi="Times New Roman"/>
                  <w:color w:val="auto"/>
                </w:rPr>
                <w:t xml:space="preserve">Institutions shall </w:t>
              </w:r>
            </w:moveTo>
            <w:moveToRangeEnd w:id="1786"/>
            <w:ins w:id="1791" w:author="Author">
              <w:r>
                <w:rPr>
                  <w:rFonts w:ascii="Times New Roman" w:hAnsi="Times New Roman"/>
                  <w:color w:val="auto"/>
                </w:rPr>
                <w:t xml:space="preserve">calculate point (ii) by dividing the value in </w:t>
              </w:r>
              <w:r w:rsidRPr="00780634">
                <w:rPr>
                  <w:rFonts w:ascii="Times New Roman" w:hAnsi="Times New Roman"/>
                  <w:color w:val="auto"/>
                </w:rPr>
                <w:t>{</w:t>
              </w:r>
              <w:r w:rsidR="00317BCB">
                <w:rPr>
                  <w:rFonts w:ascii="Times New Roman" w:hAnsi="Times New Roman"/>
                  <w:color w:val="auto"/>
                </w:rPr>
                <w:t>0</w:t>
              </w:r>
              <w:r>
                <w:rPr>
                  <w:rFonts w:ascii="Times New Roman" w:hAnsi="Times New Roman"/>
                  <w:color w:val="auto"/>
                </w:rPr>
                <w:t>380</w:t>
              </w:r>
              <w:r w:rsidRPr="00780634">
                <w:rPr>
                  <w:rFonts w:ascii="Times New Roman" w:hAnsi="Times New Roman"/>
                  <w:color w:val="auto"/>
                </w:rPr>
                <w:t>;</w:t>
              </w:r>
              <w:r w:rsidR="00317BCB">
                <w:rPr>
                  <w:rFonts w:ascii="Times New Roman" w:hAnsi="Times New Roman"/>
                  <w:color w:val="auto"/>
                </w:rPr>
                <w:t>0</w:t>
              </w:r>
              <w:r w:rsidRPr="00780634">
                <w:rPr>
                  <w:rFonts w:ascii="Times New Roman" w:hAnsi="Times New Roman"/>
                  <w:color w:val="auto"/>
                </w:rPr>
                <w:t>010}</w:t>
              </w:r>
              <w:r>
                <w:rPr>
                  <w:rFonts w:ascii="Times New Roman" w:hAnsi="Times New Roman"/>
                  <w:color w:val="auto"/>
                </w:rPr>
                <w:t xml:space="preserve"> with that in </w:t>
              </w:r>
              <w:r>
                <w:rPr>
                  <w:rFonts w:ascii="Times New Roman" w:hAnsi="Times New Roman"/>
                  <w:bCs/>
                </w:rPr>
                <w:t>{</w:t>
              </w:r>
              <w:r w:rsidR="00317BCB">
                <w:rPr>
                  <w:rFonts w:ascii="Times New Roman" w:hAnsi="Times New Roman"/>
                  <w:bCs/>
                </w:rPr>
                <w:t>0</w:t>
              </w:r>
              <w:r>
                <w:rPr>
                  <w:rFonts w:ascii="Times New Roman" w:hAnsi="Times New Roman"/>
                  <w:bCs/>
                </w:rPr>
                <w:t>300</w:t>
              </w:r>
              <w:r w:rsidRPr="000C0D0F">
                <w:rPr>
                  <w:rFonts w:ascii="Times New Roman" w:hAnsi="Times New Roman"/>
                  <w:bCs/>
                </w:rPr>
                <w:t>;0</w:t>
              </w:r>
              <w:r w:rsidR="00317BCB">
                <w:rPr>
                  <w:rFonts w:ascii="Times New Roman" w:hAnsi="Times New Roman"/>
                  <w:bCs/>
                </w:rPr>
                <w:t>0</w:t>
              </w:r>
              <w:r w:rsidRPr="000C0D0F">
                <w:rPr>
                  <w:rFonts w:ascii="Times New Roman" w:hAnsi="Times New Roman"/>
                  <w:bCs/>
                </w:rPr>
                <w:t>10}</w:t>
              </w:r>
              <w:r>
                <w:rPr>
                  <w:rFonts w:ascii="Times New Roman" w:hAnsi="Times New Roman"/>
                  <w:bCs/>
                </w:rPr>
                <w:t>.</w:t>
              </w:r>
            </w:ins>
          </w:p>
          <w:p w14:paraId="3ECA324E" w14:textId="77777777" w:rsidR="00843D9B" w:rsidRDefault="00843D9B" w:rsidP="00E36E71">
            <w:pPr>
              <w:pStyle w:val="BodyText1"/>
              <w:spacing w:line="240" w:lineRule="auto"/>
              <w:rPr>
                <w:moveTo w:id="1792" w:author="Author"/>
                <w:rFonts w:ascii="Times New Roman" w:hAnsi="Times New Roman"/>
                <w:color w:val="auto"/>
              </w:rPr>
            </w:pPr>
            <w:moveToRangeStart w:id="1793" w:author="Author" w:name="move40188967"/>
          </w:p>
          <w:p w14:paraId="6DF8AE7A" w14:textId="133A1AC9" w:rsidR="00780634" w:rsidRPr="006F7D8B" w:rsidRDefault="00780634" w:rsidP="00E36E71">
            <w:pPr>
              <w:pStyle w:val="BodyText1"/>
              <w:spacing w:line="240" w:lineRule="auto"/>
              <w:rPr>
                <w:ins w:id="1794" w:author="Author"/>
                <w:rFonts w:ascii="Times New Roman" w:hAnsi="Times New Roman"/>
                <w:color w:val="auto"/>
              </w:rPr>
            </w:pPr>
            <w:moveTo w:id="1795" w:author="Author">
              <w:r>
                <w:rPr>
                  <w:rFonts w:ascii="Times New Roman" w:hAnsi="Times New Roman"/>
                  <w:color w:val="auto"/>
                </w:rPr>
                <w:t xml:space="preserve">Institutions shall </w:t>
              </w:r>
            </w:moveTo>
            <w:moveToRangeEnd w:id="1793"/>
            <w:ins w:id="1796" w:author="Author">
              <w:r>
                <w:rPr>
                  <w:rFonts w:ascii="Times New Roman" w:hAnsi="Times New Roman"/>
                  <w:color w:val="auto"/>
                </w:rPr>
                <w:t>calculate point (ii</w:t>
              </w:r>
              <w:r w:rsidR="00843D9B">
                <w:rPr>
                  <w:rFonts w:ascii="Times New Roman" w:hAnsi="Times New Roman"/>
                  <w:color w:val="auto"/>
                </w:rPr>
                <w:t>i</w:t>
              </w:r>
              <w:r>
                <w:rPr>
                  <w:rFonts w:ascii="Times New Roman" w:hAnsi="Times New Roman"/>
                  <w:color w:val="auto"/>
                </w:rPr>
                <w:t xml:space="preserve">) by dividing the value in </w:t>
              </w:r>
              <w:r w:rsidRPr="00780634">
                <w:rPr>
                  <w:rFonts w:ascii="Times New Roman" w:hAnsi="Times New Roman"/>
                  <w:color w:val="auto"/>
                </w:rPr>
                <w:t>{</w:t>
              </w:r>
              <w:r w:rsidR="00317BCB">
                <w:rPr>
                  <w:rFonts w:ascii="Times New Roman" w:hAnsi="Times New Roman"/>
                  <w:color w:val="auto"/>
                </w:rPr>
                <w:t>0</w:t>
              </w:r>
              <w:r>
                <w:rPr>
                  <w:rFonts w:ascii="Times New Roman" w:hAnsi="Times New Roman"/>
                  <w:color w:val="auto"/>
                </w:rPr>
                <w:t>4</w:t>
              </w:r>
              <w:r w:rsidR="00F101E3">
                <w:rPr>
                  <w:rFonts w:ascii="Times New Roman" w:hAnsi="Times New Roman"/>
                  <w:color w:val="auto"/>
                </w:rPr>
                <w:t>10</w:t>
              </w:r>
              <w:r w:rsidRPr="00780634">
                <w:rPr>
                  <w:rFonts w:ascii="Times New Roman" w:hAnsi="Times New Roman"/>
                  <w:color w:val="auto"/>
                </w:rPr>
                <w:t>;0</w:t>
              </w:r>
              <w:r w:rsidR="00317BCB">
                <w:rPr>
                  <w:rFonts w:ascii="Times New Roman" w:hAnsi="Times New Roman"/>
                  <w:color w:val="auto"/>
                </w:rPr>
                <w:t>0</w:t>
              </w:r>
              <w:r w:rsidRPr="00780634">
                <w:rPr>
                  <w:rFonts w:ascii="Times New Roman" w:hAnsi="Times New Roman"/>
                  <w:color w:val="auto"/>
                </w:rPr>
                <w:t>10}</w:t>
              </w:r>
              <w:r>
                <w:rPr>
                  <w:rFonts w:ascii="Times New Roman" w:hAnsi="Times New Roman"/>
                  <w:color w:val="auto"/>
                </w:rPr>
                <w:t xml:space="preserve"> with that in </w:t>
              </w:r>
              <w:r>
                <w:rPr>
                  <w:rFonts w:ascii="Times New Roman" w:hAnsi="Times New Roman"/>
                  <w:bCs/>
                </w:rPr>
                <w:t>{</w:t>
              </w:r>
              <w:r w:rsidR="00317BCB">
                <w:rPr>
                  <w:rFonts w:ascii="Times New Roman" w:hAnsi="Times New Roman"/>
                  <w:bCs/>
                </w:rPr>
                <w:t>0</w:t>
              </w:r>
              <w:r>
                <w:rPr>
                  <w:rFonts w:ascii="Times New Roman" w:hAnsi="Times New Roman"/>
                  <w:bCs/>
                </w:rPr>
                <w:t>300</w:t>
              </w:r>
              <w:r w:rsidRPr="000C0D0F">
                <w:rPr>
                  <w:rFonts w:ascii="Times New Roman" w:hAnsi="Times New Roman"/>
                  <w:bCs/>
                </w:rPr>
                <w:t>;0</w:t>
              </w:r>
              <w:r w:rsidR="00317BCB">
                <w:rPr>
                  <w:rFonts w:ascii="Times New Roman" w:hAnsi="Times New Roman"/>
                  <w:bCs/>
                </w:rPr>
                <w:t>0</w:t>
              </w:r>
              <w:r w:rsidRPr="000C0D0F">
                <w:rPr>
                  <w:rFonts w:ascii="Times New Roman" w:hAnsi="Times New Roman"/>
                  <w:bCs/>
                </w:rPr>
                <w:t>10}</w:t>
              </w:r>
              <w:r>
                <w:rPr>
                  <w:rFonts w:ascii="Times New Roman" w:hAnsi="Times New Roman"/>
                  <w:bCs/>
                </w:rPr>
                <w:t>.</w:t>
              </w:r>
            </w:ins>
          </w:p>
          <w:p w14:paraId="784A7DD8" w14:textId="77777777" w:rsidR="00E36E71" w:rsidRPr="000C0B89" w:rsidRDefault="00E36E71" w:rsidP="00E36E71">
            <w:pPr>
              <w:pStyle w:val="BodyText1"/>
              <w:spacing w:line="240" w:lineRule="auto"/>
              <w:rPr>
                <w:ins w:id="1797" w:author="Author"/>
                <w:rFonts w:ascii="Times New Roman" w:hAnsi="Times New Roman"/>
                <w:b/>
                <w:color w:val="auto"/>
              </w:rPr>
            </w:pPr>
          </w:p>
        </w:tc>
      </w:tr>
    </w:tbl>
    <w:p w14:paraId="6B40D8E2" w14:textId="77777777" w:rsidR="00AE2798" w:rsidRPr="00FE002E" w:rsidRDefault="00AE2798" w:rsidP="00AE2798">
      <w:pPr>
        <w:pStyle w:val="BodyText1"/>
        <w:rPr>
          <w:rFonts w:ascii="Times New Roman" w:hAnsi="Times New Roman"/>
        </w:rPr>
      </w:pPr>
    </w:p>
    <w:p w14:paraId="31CD460C" w14:textId="77777777" w:rsidR="00AE2798" w:rsidRDefault="00AE2798" w:rsidP="00F4754B">
      <w:pPr>
        <w:pStyle w:val="BodyText1"/>
        <w:rPr>
          <w:rFonts w:ascii="Times New Roman" w:hAnsi="Times New Roman"/>
        </w:rPr>
      </w:pPr>
    </w:p>
    <w:p w14:paraId="2B04FC39" w14:textId="77777777" w:rsidR="00AE2798" w:rsidRPr="00FE002E" w:rsidRDefault="00AE2798" w:rsidP="00F4754B">
      <w:pPr>
        <w:pStyle w:val="BodyText1"/>
        <w:rPr>
          <w:rFonts w:ascii="Times New Roman" w:hAnsi="Times New Roman"/>
        </w:rPr>
      </w:pPr>
    </w:p>
    <w:p w14:paraId="794CE395" w14:textId="77777777" w:rsidR="00700DA6" w:rsidRPr="00FE002E" w:rsidRDefault="00500508" w:rsidP="00500508">
      <w:pPr>
        <w:pStyle w:val="BodyText1"/>
        <w:ind w:left="357" w:hanging="357"/>
        <w:outlineLvl w:val="1"/>
        <w:rPr>
          <w:rFonts w:ascii="Times New Roman" w:hAnsi="Times New Roman"/>
          <w:b/>
        </w:rPr>
      </w:pPr>
      <w:bookmarkStart w:id="1798" w:name="_Toc351048507"/>
      <w:bookmarkStart w:id="1799" w:name="_Toc359414286"/>
      <w:bookmarkStart w:id="1800" w:name="_Toc38472480"/>
      <w:bookmarkStart w:id="1801" w:name="_Toc423089071"/>
      <w:r w:rsidRPr="00FE002E">
        <w:rPr>
          <w:rFonts w:ascii="Times New Roman" w:hAnsi="Times New Roman"/>
          <w:b/>
        </w:rPr>
        <w:t>5.</w:t>
      </w:r>
      <w:r w:rsidRPr="00FE002E">
        <w:rPr>
          <w:rFonts w:ascii="Times New Roman" w:hAnsi="Times New Roman"/>
          <w:b/>
        </w:rPr>
        <w:tab/>
      </w:r>
      <w:r w:rsidR="00481854">
        <w:rPr>
          <w:rFonts w:ascii="Times New Roman" w:hAnsi="Times New Roman"/>
          <w:b/>
        </w:rPr>
        <w:t>C</w:t>
      </w:r>
      <w:r w:rsidR="006423CC">
        <w:rPr>
          <w:rFonts w:ascii="Times New Roman" w:hAnsi="Times New Roman"/>
          <w:b/>
        </w:rPr>
        <w:t xml:space="preserve"> </w:t>
      </w:r>
      <w:r w:rsidR="00481854">
        <w:rPr>
          <w:rFonts w:ascii="Times New Roman" w:hAnsi="Times New Roman"/>
          <w:b/>
        </w:rPr>
        <w:t>40.00 – A</w:t>
      </w:r>
      <w:r w:rsidR="00F4754B" w:rsidRPr="00FE002E">
        <w:rPr>
          <w:rFonts w:ascii="Times New Roman" w:hAnsi="Times New Roman"/>
          <w:b/>
        </w:rPr>
        <w:t>lternative treatment of the Exposure Measure</w:t>
      </w:r>
      <w:bookmarkEnd w:id="295"/>
      <w:bookmarkEnd w:id="1798"/>
      <w:bookmarkEnd w:id="1799"/>
      <w:r w:rsidR="00481854">
        <w:rPr>
          <w:rFonts w:ascii="Times New Roman" w:hAnsi="Times New Roman"/>
          <w:b/>
        </w:rPr>
        <w:t xml:space="preserve"> (LR1)</w:t>
      </w:r>
      <w:bookmarkEnd w:id="1800"/>
      <w:bookmarkEnd w:id="1801"/>
    </w:p>
    <w:p w14:paraId="15C3B2E8" w14:textId="77777777" w:rsidR="006033AB" w:rsidRPr="00FE002E" w:rsidRDefault="006033AB" w:rsidP="006033AB">
      <w:pPr>
        <w:pStyle w:val="BodyText1"/>
        <w:spacing w:line="240" w:lineRule="auto"/>
        <w:ind w:left="720"/>
        <w:rPr>
          <w:rFonts w:ascii="Times New Roman" w:hAnsi="Times New Roman"/>
        </w:rPr>
      </w:pPr>
    </w:p>
    <w:p w14:paraId="0FB337CA" w14:textId="1204518D" w:rsidR="00F4754B" w:rsidRPr="00FE002E" w:rsidRDefault="00500508" w:rsidP="00500508">
      <w:pPr>
        <w:pStyle w:val="BodyText1"/>
        <w:spacing w:line="240" w:lineRule="auto"/>
        <w:ind w:left="720" w:hanging="360"/>
        <w:rPr>
          <w:rFonts w:ascii="Times New Roman" w:hAnsi="Times New Roman"/>
        </w:rPr>
      </w:pPr>
      <w:del w:id="1802" w:author="Author">
        <w:r w:rsidRPr="00FE002E">
          <w:rPr>
            <w:rFonts w:ascii="Times New Roman" w:hAnsi="Times New Roman"/>
          </w:rPr>
          <w:delText>21</w:delText>
        </w:r>
      </w:del>
      <w:ins w:id="1803" w:author="Author">
        <w:r w:rsidRPr="00FE002E">
          <w:rPr>
            <w:rFonts w:ascii="Times New Roman" w:hAnsi="Times New Roman"/>
          </w:rPr>
          <w:t>2</w:t>
        </w:r>
        <w:r w:rsidR="006F588E">
          <w:rPr>
            <w:rFonts w:ascii="Times New Roman" w:hAnsi="Times New Roman"/>
          </w:rPr>
          <w:t>0</w:t>
        </w:r>
      </w:ins>
      <w:r w:rsidRPr="00FE002E">
        <w:rPr>
          <w:rFonts w:ascii="Times New Roman" w:hAnsi="Times New Roman"/>
        </w:rPr>
        <w:t>.</w:t>
      </w:r>
      <w:r w:rsidRPr="00FE002E">
        <w:rPr>
          <w:rFonts w:ascii="Times New Roman" w:hAnsi="Times New Roman"/>
        </w:rPr>
        <w:tab/>
      </w:r>
      <w:r w:rsidR="00F4754B" w:rsidRPr="00FE002E">
        <w:rPr>
          <w:rFonts w:ascii="Times New Roman" w:hAnsi="Times New Roman"/>
        </w:rPr>
        <w:t xml:space="preserve">This part of the reporting collects data on </w:t>
      </w:r>
      <w:r w:rsidR="00E052C6">
        <w:rPr>
          <w:rFonts w:ascii="Times New Roman" w:hAnsi="Times New Roman"/>
        </w:rPr>
        <w:t xml:space="preserve">an </w:t>
      </w:r>
      <w:r w:rsidR="00F4754B" w:rsidRPr="00FE002E">
        <w:rPr>
          <w:rFonts w:ascii="Times New Roman" w:hAnsi="Times New Roman"/>
        </w:rPr>
        <w:t xml:space="preserve">alternative treatment of derivatives, </w:t>
      </w:r>
      <w:r w:rsidR="00E052C6">
        <w:rPr>
          <w:rFonts w:ascii="Times New Roman" w:hAnsi="Times New Roman"/>
          <w:bCs/>
        </w:rPr>
        <w:t>SFTs</w:t>
      </w:r>
      <w:del w:id="1804" w:author="Author">
        <w:r w:rsidR="006C0C0A" w:rsidRPr="00FE002E">
          <w:rPr>
            <w:rFonts w:ascii="Times New Roman" w:hAnsi="Times New Roman"/>
          </w:rPr>
          <w:delText xml:space="preserve"> </w:delText>
        </w:r>
        <w:r w:rsidR="00F4754B" w:rsidRPr="00FE002E">
          <w:rPr>
            <w:rFonts w:ascii="Times New Roman" w:hAnsi="Times New Roman"/>
          </w:rPr>
          <w:delText>and</w:delText>
        </w:r>
      </w:del>
      <w:ins w:id="1805" w:author="Author">
        <w:r w:rsidR="00623E45">
          <w:rPr>
            <w:rFonts w:ascii="Times New Roman" w:hAnsi="Times New Roman"/>
            <w:bCs/>
          </w:rPr>
          <w:t>,</w:t>
        </w:r>
      </w:ins>
      <w:r w:rsidR="006C0C0A" w:rsidRPr="00FE002E">
        <w:rPr>
          <w:rFonts w:ascii="Times New Roman" w:hAnsi="Times New Roman"/>
        </w:rPr>
        <w:t xml:space="preserve"> </w:t>
      </w:r>
      <w:r w:rsidR="00F4754B" w:rsidRPr="00FE002E">
        <w:rPr>
          <w:rFonts w:ascii="Times New Roman" w:hAnsi="Times New Roman"/>
        </w:rPr>
        <w:t>off-balance sheet items</w:t>
      </w:r>
      <w:ins w:id="1806" w:author="Author">
        <w:r w:rsidR="00623E45">
          <w:rPr>
            <w:rFonts w:ascii="Times New Roman" w:hAnsi="Times New Roman"/>
          </w:rPr>
          <w:t>,</w:t>
        </w:r>
        <w:r w:rsidR="002C07EA">
          <w:rPr>
            <w:rFonts w:ascii="Times New Roman" w:hAnsi="Times New Roman"/>
          </w:rPr>
          <w:t xml:space="preserve"> exempted public sector investments and exempted exposures to promotional loans</w:t>
        </w:r>
      </w:ins>
      <w:r w:rsidR="00F4754B" w:rsidRPr="00FE002E">
        <w:rPr>
          <w:rFonts w:ascii="Times New Roman" w:hAnsi="Times New Roman"/>
        </w:rPr>
        <w:t xml:space="preserve">. </w:t>
      </w:r>
    </w:p>
    <w:p w14:paraId="696FFB20" w14:textId="77777777" w:rsidR="00FC2664" w:rsidRPr="00FE002E" w:rsidRDefault="00FC2664" w:rsidP="007E2A41">
      <w:pPr>
        <w:pStyle w:val="BodyText1"/>
        <w:spacing w:line="240" w:lineRule="auto"/>
        <w:rPr>
          <w:rFonts w:ascii="Times New Roman" w:hAnsi="Times New Roman"/>
        </w:rPr>
      </w:pPr>
    </w:p>
    <w:p w14:paraId="0801E40E" w14:textId="41FD2BF9" w:rsidR="00F4754B" w:rsidRDefault="00500508" w:rsidP="00500508">
      <w:pPr>
        <w:pStyle w:val="BodyText1"/>
        <w:spacing w:line="240" w:lineRule="auto"/>
        <w:ind w:left="720" w:hanging="360"/>
        <w:rPr>
          <w:rFonts w:ascii="Times New Roman" w:hAnsi="Times New Roman"/>
        </w:rPr>
      </w:pPr>
      <w:del w:id="1807" w:author="Author">
        <w:r>
          <w:rPr>
            <w:rFonts w:ascii="Times New Roman" w:hAnsi="Times New Roman"/>
          </w:rPr>
          <w:delText>22</w:delText>
        </w:r>
      </w:del>
      <w:ins w:id="1808" w:author="Author">
        <w:r>
          <w:rPr>
            <w:rFonts w:ascii="Times New Roman" w:hAnsi="Times New Roman"/>
          </w:rPr>
          <w:t>2</w:t>
        </w:r>
        <w:r w:rsidR="006F588E">
          <w:rPr>
            <w:rFonts w:ascii="Times New Roman" w:hAnsi="Times New Roman"/>
          </w:rPr>
          <w:t>1</w:t>
        </w:r>
      </w:ins>
      <w:r>
        <w:rPr>
          <w:rFonts w:ascii="Times New Roman" w:hAnsi="Times New Roman"/>
        </w:rPr>
        <w:t>.</w:t>
      </w:r>
      <w:r>
        <w:rPr>
          <w:rFonts w:ascii="Times New Roman" w:hAnsi="Times New Roman"/>
        </w:rPr>
        <w:tab/>
      </w:r>
      <w:r w:rsidR="00FF2091" w:rsidRPr="00FE002E">
        <w:rPr>
          <w:rFonts w:ascii="Times New Roman" w:hAnsi="Times New Roman"/>
        </w:rPr>
        <w:t>Institutions shall determine t</w:t>
      </w:r>
      <w:r w:rsidR="00F4754B" w:rsidRPr="00FE002E">
        <w:rPr>
          <w:rFonts w:ascii="Times New Roman" w:hAnsi="Times New Roman"/>
        </w:rPr>
        <w:t xml:space="preserve">he “accounting balance sheet values” in LR1 </w:t>
      </w:r>
      <w:r w:rsidR="00FF2091" w:rsidRPr="00FE002E">
        <w:rPr>
          <w:rFonts w:ascii="Times New Roman" w:hAnsi="Times New Roman"/>
        </w:rPr>
        <w:t>based on</w:t>
      </w:r>
      <w:r w:rsidR="00F4754B" w:rsidRPr="00FE002E">
        <w:rPr>
          <w:rFonts w:ascii="Times New Roman" w:hAnsi="Times New Roman"/>
        </w:rPr>
        <w:t xml:space="preserve"> the applicable accounting </w:t>
      </w:r>
      <w:r w:rsidR="00CC39E9" w:rsidRPr="00FE002E">
        <w:rPr>
          <w:rFonts w:ascii="Times New Roman" w:hAnsi="Times New Roman"/>
        </w:rPr>
        <w:t xml:space="preserve">framework </w:t>
      </w:r>
      <w:r w:rsidR="00F4754B" w:rsidRPr="00FE002E">
        <w:rPr>
          <w:rFonts w:ascii="Times New Roman" w:hAnsi="Times New Roman"/>
        </w:rPr>
        <w:t xml:space="preserve">in accordance with </w:t>
      </w:r>
      <w:ins w:id="1809" w:author="Author">
        <w:r w:rsidR="006D6827">
          <w:rPr>
            <w:rFonts w:ascii="Times New Roman" w:hAnsi="Times New Roman"/>
            <w:bCs/>
          </w:rPr>
          <w:t xml:space="preserve">point (77) of </w:t>
        </w:r>
      </w:ins>
      <w:r w:rsidR="00F4754B" w:rsidRPr="00FE002E">
        <w:rPr>
          <w:rFonts w:ascii="Times New Roman" w:hAnsi="Times New Roman"/>
        </w:rPr>
        <w:t xml:space="preserve">Article </w:t>
      </w:r>
      <w:r w:rsidR="0077565E" w:rsidRPr="00FE002E">
        <w:rPr>
          <w:rFonts w:ascii="Times New Roman" w:hAnsi="Times New Roman"/>
        </w:rPr>
        <w:t>4</w:t>
      </w:r>
      <w:r w:rsidR="00E052C6">
        <w:rPr>
          <w:rFonts w:ascii="Times New Roman" w:hAnsi="Times New Roman"/>
        </w:rPr>
        <w:t>(1</w:t>
      </w:r>
      <w:del w:id="1810" w:author="Author">
        <w:r w:rsidR="00E052C6">
          <w:rPr>
            <w:rFonts w:ascii="Times New Roman" w:hAnsi="Times New Roman"/>
          </w:rPr>
          <w:delText>)</w:delText>
        </w:r>
        <w:r w:rsidR="0077565E" w:rsidRPr="00FE002E">
          <w:rPr>
            <w:rFonts w:ascii="Times New Roman" w:hAnsi="Times New Roman"/>
          </w:rPr>
          <w:delText>(</w:delText>
        </w:r>
        <w:r w:rsidR="00DF20D1" w:rsidRPr="00FE002E">
          <w:rPr>
            <w:rFonts w:ascii="Times New Roman" w:hAnsi="Times New Roman"/>
          </w:rPr>
          <w:delText>77</w:delText>
        </w:r>
        <w:r w:rsidR="0077565E" w:rsidRPr="00FE002E">
          <w:rPr>
            <w:rFonts w:ascii="Times New Roman" w:hAnsi="Times New Roman"/>
          </w:rPr>
          <w:delText>)</w:delText>
        </w:r>
        <w:r w:rsidR="00F4754B" w:rsidRPr="00FE002E">
          <w:rPr>
            <w:rFonts w:ascii="Times New Roman" w:hAnsi="Times New Roman"/>
          </w:rPr>
          <w:delText xml:space="preserve"> of the</w:delText>
        </w:r>
      </w:del>
      <w:ins w:id="1811" w:author="Author">
        <w:r w:rsidR="00E052C6">
          <w:rPr>
            <w:rFonts w:ascii="Times New Roman" w:hAnsi="Times New Roman"/>
          </w:rPr>
          <w:t>)</w:t>
        </w:r>
      </w:ins>
      <w:r w:rsidR="00F4754B" w:rsidRPr="00FE002E">
        <w:rPr>
          <w:rFonts w:ascii="Times New Roman" w:hAnsi="Times New Roman"/>
        </w:rPr>
        <w:t xml:space="preserve"> </w:t>
      </w:r>
      <w:r w:rsidR="00684733">
        <w:rPr>
          <w:rFonts w:ascii="Times New Roman" w:hAnsi="Times New Roman"/>
        </w:rPr>
        <w:t>CRR</w:t>
      </w:r>
      <w:r w:rsidR="00F4754B" w:rsidRPr="00FE002E">
        <w:rPr>
          <w:rFonts w:ascii="Times New Roman" w:hAnsi="Times New Roman"/>
        </w:rPr>
        <w:t xml:space="preserve">. “Accounting value assuming no netting or other CRM” refers to the accounting balance sheet value not taking into account any effects of netting or </w:t>
      </w:r>
      <w:r w:rsidR="00316050">
        <w:rPr>
          <w:rFonts w:ascii="Times New Roman" w:hAnsi="Times New Roman"/>
        </w:rPr>
        <w:t xml:space="preserve">other credit </w:t>
      </w:r>
      <w:r w:rsidR="00F4754B" w:rsidRPr="00FE002E">
        <w:rPr>
          <w:rFonts w:ascii="Times New Roman" w:hAnsi="Times New Roman"/>
        </w:rPr>
        <w:t xml:space="preserve">risk mitigation. </w:t>
      </w:r>
    </w:p>
    <w:p w14:paraId="4B969001" w14:textId="77777777" w:rsidR="005556DC" w:rsidRDefault="005556DC" w:rsidP="00FD2C06">
      <w:pPr>
        <w:pStyle w:val="BodyText1"/>
        <w:spacing w:line="240" w:lineRule="auto"/>
        <w:rPr>
          <w:rFonts w:ascii="Times New Roman" w:hAnsi="Times New Roman"/>
        </w:rPr>
      </w:pPr>
    </w:p>
    <w:p w14:paraId="6A1F4290" w14:textId="5C6F4CD3" w:rsidR="005556DC" w:rsidRPr="00FE002E" w:rsidRDefault="00500508" w:rsidP="00500508">
      <w:pPr>
        <w:pStyle w:val="BodyText1"/>
        <w:spacing w:line="240" w:lineRule="auto"/>
        <w:ind w:left="720" w:hanging="360"/>
        <w:rPr>
          <w:rFonts w:ascii="Times New Roman" w:hAnsi="Times New Roman"/>
        </w:rPr>
      </w:pPr>
      <w:ins w:id="1812" w:author="Author">
        <w:r w:rsidRPr="00904AD1">
          <w:rPr>
            <w:rFonts w:ascii="Times New Roman" w:hAnsi="Times New Roman"/>
          </w:rPr>
          <w:t>2</w:t>
        </w:r>
        <w:r w:rsidR="006F588E" w:rsidRPr="00904AD1">
          <w:rPr>
            <w:rFonts w:ascii="Times New Roman" w:hAnsi="Times New Roman"/>
          </w:rPr>
          <w:t>2</w:t>
        </w:r>
        <w:r w:rsidRPr="00904AD1">
          <w:rPr>
            <w:rFonts w:ascii="Times New Roman" w:hAnsi="Times New Roman"/>
          </w:rPr>
          <w:t>.</w:t>
        </w:r>
        <w:r w:rsidRPr="00904AD1">
          <w:rPr>
            <w:rFonts w:ascii="Times New Roman" w:hAnsi="Times New Roman"/>
          </w:rPr>
          <w:tab/>
        </w:r>
        <w:r w:rsidR="00FE4F22">
          <w:rPr>
            <w:rFonts w:ascii="Times New Roman" w:hAnsi="Times New Roman"/>
          </w:rPr>
          <w:t>I</w:t>
        </w:r>
        <w:r w:rsidR="005556DC" w:rsidRPr="00904AD1">
          <w:rPr>
            <w:rFonts w:ascii="Times New Roman" w:hAnsi="Times New Roman"/>
          </w:rPr>
          <w:t xml:space="preserve">nstitutions </w:t>
        </w:r>
      </w:ins>
      <w:moveFromRangeStart w:id="1813" w:author="Author" w:name="move40188968"/>
      <w:moveFrom w:id="1814" w:author="Author">
        <w:r w:rsidR="00201643" w:rsidRPr="00904AD1">
          <w:rPr>
            <w:rFonts w:ascii="Times New Roman" w:hAnsi="Times New Roman"/>
          </w:rPr>
          <w:t>2</w:t>
        </w:r>
        <w:r w:rsidR="00201643">
          <w:rPr>
            <w:rFonts w:ascii="Times New Roman" w:hAnsi="Times New Roman"/>
          </w:rPr>
          <w:t>3</w:t>
        </w:r>
        <w:r w:rsidR="00201643" w:rsidRPr="00904AD1">
          <w:rPr>
            <w:rFonts w:ascii="Times New Roman" w:hAnsi="Times New Roman"/>
          </w:rPr>
          <w:t>.</w:t>
        </w:r>
        <w:r w:rsidR="00201643" w:rsidRPr="00904AD1">
          <w:rPr>
            <w:rFonts w:ascii="Times New Roman" w:hAnsi="Times New Roman"/>
          </w:rPr>
          <w:tab/>
        </w:r>
      </w:moveFrom>
      <w:moveFromRangeEnd w:id="1813"/>
      <w:del w:id="1815" w:author="Author">
        <w:r w:rsidR="007625FE">
          <w:rPr>
            <w:rFonts w:ascii="Times New Roman" w:hAnsi="Times New Roman"/>
          </w:rPr>
          <w:delText xml:space="preserve">Apart from </w:delText>
        </w:r>
        <w:r w:rsidR="007625FE" w:rsidRPr="007625FE">
          <w:rPr>
            <w:rFonts w:ascii="Times New Roman" w:hAnsi="Times New Roman"/>
          </w:rPr>
          <w:delText>{2</w:delText>
        </w:r>
        <w:r w:rsidR="007625FE">
          <w:rPr>
            <w:rFonts w:ascii="Times New Roman" w:hAnsi="Times New Roman"/>
          </w:rPr>
          <w:delText>5</w:delText>
        </w:r>
        <w:r w:rsidR="007625FE" w:rsidRPr="007625FE">
          <w:rPr>
            <w:rFonts w:ascii="Times New Roman" w:hAnsi="Times New Roman"/>
          </w:rPr>
          <w:delText>0;120}</w:delText>
        </w:r>
        <w:r w:rsidR="007625FE">
          <w:rPr>
            <w:rFonts w:ascii="Times New Roman" w:hAnsi="Times New Roman"/>
          </w:rPr>
          <w:delText xml:space="preserve"> </w:delText>
        </w:r>
        <w:r w:rsidR="00E052C6">
          <w:rPr>
            <w:rFonts w:ascii="Times New Roman" w:hAnsi="Times New Roman"/>
          </w:rPr>
          <w:delText xml:space="preserve">and </w:delText>
        </w:r>
        <w:r w:rsidR="007625FE" w:rsidRPr="007625FE">
          <w:rPr>
            <w:rFonts w:ascii="Times New Roman" w:hAnsi="Times New Roman"/>
          </w:rPr>
          <w:delText>{260;120}</w:delText>
        </w:r>
        <w:r w:rsidR="007625FE">
          <w:rPr>
            <w:rFonts w:ascii="Times New Roman" w:hAnsi="Times New Roman"/>
          </w:rPr>
          <w:delText>, i</w:delText>
        </w:r>
        <w:r w:rsidR="005556DC">
          <w:rPr>
            <w:rFonts w:ascii="Times New Roman" w:hAnsi="Times New Roman"/>
          </w:rPr>
          <w:delText xml:space="preserve">nstitutions </w:delText>
        </w:r>
      </w:del>
      <w:r w:rsidR="005556DC" w:rsidRPr="00904AD1">
        <w:rPr>
          <w:rFonts w:ascii="Times New Roman" w:hAnsi="Times New Roman"/>
        </w:rPr>
        <w:t xml:space="preserve">shall report LR1 </w:t>
      </w:r>
      <w:ins w:id="1816" w:author="Author">
        <w:r w:rsidR="00297715" w:rsidRPr="00904AD1">
          <w:rPr>
            <w:rFonts w:ascii="Times New Roman" w:hAnsi="Times New Roman"/>
          </w:rPr>
          <w:t xml:space="preserve">items </w:t>
        </w:r>
      </w:ins>
      <w:r w:rsidR="00297715" w:rsidRPr="00904AD1">
        <w:rPr>
          <w:rFonts w:ascii="Times New Roman" w:hAnsi="Times New Roman"/>
        </w:rPr>
        <w:t xml:space="preserve">as if the </w:t>
      </w:r>
      <w:ins w:id="1817" w:author="Author">
        <w:r w:rsidR="00297715" w:rsidRPr="00904AD1">
          <w:rPr>
            <w:rFonts w:ascii="Times New Roman" w:hAnsi="Times New Roman"/>
          </w:rPr>
          <w:t xml:space="preserve">items with a negative sign in </w:t>
        </w:r>
        <w:r w:rsidR="00767FB7" w:rsidRPr="00904AD1">
          <w:rPr>
            <w:rFonts w:ascii="Times New Roman" w:hAnsi="Times New Roman"/>
          </w:rPr>
          <w:t xml:space="preserve">the </w:t>
        </w:r>
        <w:proofErr w:type="spellStart"/>
        <w:r w:rsidR="00297715" w:rsidRPr="00904AD1">
          <w:rPr>
            <w:rFonts w:ascii="Times New Roman" w:hAnsi="Times New Roman"/>
          </w:rPr>
          <w:t>LRCalc</w:t>
        </w:r>
        <w:proofErr w:type="spellEnd"/>
        <w:r w:rsidR="00297715" w:rsidRPr="00904AD1">
          <w:rPr>
            <w:rFonts w:ascii="Times New Roman" w:hAnsi="Times New Roman"/>
          </w:rPr>
          <w:t xml:space="preserve"> </w:t>
        </w:r>
        <w:r w:rsidR="00767FB7" w:rsidRPr="00904AD1">
          <w:rPr>
            <w:rFonts w:ascii="Times New Roman" w:hAnsi="Times New Roman"/>
          </w:rPr>
          <w:t xml:space="preserve"> template </w:t>
        </w:r>
        <w:r w:rsidR="00297715" w:rsidRPr="00904AD1">
          <w:rPr>
            <w:rFonts w:ascii="Times New Roman" w:hAnsi="Times New Roman"/>
          </w:rPr>
          <w:t xml:space="preserve">(for example </w:t>
        </w:r>
      </w:ins>
      <w:r w:rsidR="00297715" w:rsidRPr="00904AD1">
        <w:rPr>
          <w:rFonts w:ascii="Times New Roman" w:hAnsi="Times New Roman"/>
        </w:rPr>
        <w:t>exemptions</w:t>
      </w:r>
      <w:del w:id="1818" w:author="Author">
        <w:r w:rsidR="00E34F87">
          <w:rPr>
            <w:rFonts w:ascii="Times New Roman" w:hAnsi="Times New Roman"/>
          </w:rPr>
          <w:delText xml:space="preserve"> referred to in L</w:delText>
        </w:r>
        <w:r w:rsidR="005556DC">
          <w:rPr>
            <w:rFonts w:ascii="Times New Roman" w:hAnsi="Times New Roman"/>
          </w:rPr>
          <w:delText>RCalc cells {05</w:delText>
        </w:r>
        <w:r w:rsidR="005556DC" w:rsidRPr="00C151ED">
          <w:rPr>
            <w:rFonts w:ascii="Times New Roman" w:hAnsi="Times New Roman"/>
          </w:rPr>
          <w:delText>0</w:delText>
        </w:r>
        <w:r w:rsidR="00F71081">
          <w:rPr>
            <w:rFonts w:ascii="Times New Roman" w:hAnsi="Times New Roman"/>
          </w:rPr>
          <w:delText>;010}</w:delText>
        </w:r>
        <w:r w:rsidR="005556DC" w:rsidRPr="00C151ED">
          <w:rPr>
            <w:rFonts w:ascii="Times New Roman" w:hAnsi="Times New Roman"/>
          </w:rPr>
          <w:delText>, {</w:delText>
        </w:r>
        <w:r w:rsidR="005556DC">
          <w:rPr>
            <w:rFonts w:ascii="Times New Roman" w:hAnsi="Times New Roman"/>
          </w:rPr>
          <w:delText>08</w:delText>
        </w:r>
        <w:r w:rsidR="005556DC" w:rsidRPr="00C151ED">
          <w:rPr>
            <w:rFonts w:ascii="Times New Roman" w:hAnsi="Times New Roman"/>
          </w:rPr>
          <w:delText>0</w:delText>
        </w:r>
        <w:r w:rsidR="00F71081">
          <w:rPr>
            <w:rFonts w:ascii="Times New Roman" w:hAnsi="Times New Roman"/>
          </w:rPr>
          <w:delText>;010}</w:delText>
        </w:r>
        <w:r w:rsidR="005556DC" w:rsidRPr="00C151ED">
          <w:rPr>
            <w:rFonts w:ascii="Times New Roman" w:hAnsi="Times New Roman"/>
          </w:rPr>
          <w:delText>, {1</w:delText>
        </w:r>
        <w:r w:rsidR="005556DC">
          <w:rPr>
            <w:rFonts w:ascii="Times New Roman" w:hAnsi="Times New Roman"/>
          </w:rPr>
          <w:delText>0</w:delText>
        </w:r>
        <w:r w:rsidR="005556DC" w:rsidRPr="00C151ED">
          <w:rPr>
            <w:rFonts w:ascii="Times New Roman" w:hAnsi="Times New Roman"/>
          </w:rPr>
          <w:delText>0</w:delText>
        </w:r>
        <w:r w:rsidR="00F71081">
          <w:rPr>
            <w:rFonts w:ascii="Times New Roman" w:hAnsi="Times New Roman"/>
          </w:rPr>
          <w:delText>;010}</w:delText>
        </w:r>
        <w:r w:rsidR="005556DC">
          <w:rPr>
            <w:rFonts w:ascii="Times New Roman" w:hAnsi="Times New Roman"/>
          </w:rPr>
          <w:delText>, {12</w:delText>
        </w:r>
        <w:r w:rsidR="005556DC" w:rsidRPr="00C151ED">
          <w:rPr>
            <w:rFonts w:ascii="Times New Roman" w:hAnsi="Times New Roman"/>
          </w:rPr>
          <w:delText>0</w:delText>
        </w:r>
        <w:r w:rsidR="00F71081">
          <w:rPr>
            <w:rFonts w:ascii="Times New Roman" w:hAnsi="Times New Roman"/>
          </w:rPr>
          <w:delText>;010}</w:delText>
        </w:r>
        <w:r w:rsidR="005556DC">
          <w:rPr>
            <w:rFonts w:ascii="Times New Roman" w:hAnsi="Times New Roman"/>
          </w:rPr>
          <w:delText xml:space="preserve">, </w:delText>
        </w:r>
        <w:r w:rsidR="005556DC" w:rsidRPr="00B95087">
          <w:rPr>
            <w:rFonts w:ascii="Times New Roman" w:hAnsi="Times New Roman"/>
          </w:rPr>
          <w:delText>{2</w:delText>
        </w:r>
        <w:r w:rsidR="005556DC">
          <w:rPr>
            <w:rFonts w:ascii="Times New Roman" w:hAnsi="Times New Roman"/>
          </w:rPr>
          <w:delText>2</w:delText>
        </w:r>
        <w:r w:rsidR="005556DC" w:rsidRPr="00B95087">
          <w:rPr>
            <w:rFonts w:ascii="Times New Roman" w:hAnsi="Times New Roman"/>
          </w:rPr>
          <w:delText>0</w:delText>
        </w:r>
        <w:r w:rsidR="00F71081">
          <w:rPr>
            <w:rFonts w:ascii="Times New Roman" w:hAnsi="Times New Roman"/>
          </w:rPr>
          <w:delText>;010}</w:delText>
        </w:r>
        <w:r w:rsidR="005556DC">
          <w:rPr>
            <w:rFonts w:ascii="Times New Roman" w:hAnsi="Times New Roman"/>
          </w:rPr>
          <w:delText xml:space="preserve">, </w:delText>
        </w:r>
        <w:r w:rsidR="005556DC" w:rsidRPr="005556DC">
          <w:rPr>
            <w:rFonts w:ascii="Times New Roman" w:hAnsi="Times New Roman"/>
          </w:rPr>
          <w:delText>{250</w:delText>
        </w:r>
        <w:r w:rsidR="00F71081">
          <w:rPr>
            <w:rFonts w:ascii="Times New Roman" w:hAnsi="Times New Roman"/>
          </w:rPr>
          <w:delText>;010}</w:delText>
        </w:r>
        <w:r w:rsidR="005556DC" w:rsidRPr="005556DC">
          <w:rPr>
            <w:rFonts w:ascii="Times New Roman" w:hAnsi="Times New Roman"/>
          </w:rPr>
          <w:delText xml:space="preserve"> and {260</w:delText>
        </w:r>
        <w:r w:rsidR="00F71081">
          <w:rPr>
            <w:rFonts w:ascii="Times New Roman" w:hAnsi="Times New Roman"/>
          </w:rPr>
          <w:delText>;010}</w:delText>
        </w:r>
      </w:del>
      <w:ins w:id="1819" w:author="Author">
        <w:r w:rsidR="00297715" w:rsidRPr="00904AD1">
          <w:rPr>
            <w:rFonts w:ascii="Times New Roman" w:hAnsi="Times New Roman"/>
          </w:rPr>
          <w:t xml:space="preserve">/deductions) in accordance with the sign convention in paragraph 9 of Part </w:t>
        </w:r>
        <w:r w:rsidR="00272715" w:rsidRPr="00904AD1">
          <w:rPr>
            <w:rFonts w:ascii="Times New Roman" w:hAnsi="Times New Roman"/>
          </w:rPr>
          <w:t>I of this Annex</w:t>
        </w:r>
        <w:r w:rsidR="008E5E99" w:rsidRPr="00904AD1">
          <w:rPr>
            <w:rFonts w:ascii="Times New Roman" w:hAnsi="Times New Roman"/>
          </w:rPr>
          <w:t xml:space="preserve">, except rows </w:t>
        </w:r>
        <w:r w:rsidR="008E5E99" w:rsidRPr="00904AD1">
          <w:rPr>
            <w:rFonts w:ascii="Times New Roman" w:hAnsi="Times New Roman"/>
            <w:bCs/>
          </w:rPr>
          <w:t>{</w:t>
        </w:r>
        <w:r w:rsidR="00B80059">
          <w:rPr>
            <w:rFonts w:ascii="Times New Roman" w:hAnsi="Times New Roman"/>
            <w:bCs/>
          </w:rPr>
          <w:t>0</w:t>
        </w:r>
        <w:r w:rsidR="008E5E99" w:rsidRPr="00904AD1">
          <w:rPr>
            <w:rFonts w:ascii="Times New Roman" w:hAnsi="Times New Roman"/>
            <w:bCs/>
          </w:rPr>
          <w:t>270;0</w:t>
        </w:r>
        <w:r w:rsidR="00B80059">
          <w:rPr>
            <w:rFonts w:ascii="Times New Roman" w:hAnsi="Times New Roman"/>
            <w:bCs/>
          </w:rPr>
          <w:t>0</w:t>
        </w:r>
        <w:r w:rsidR="008E5E99" w:rsidRPr="00904AD1">
          <w:rPr>
            <w:rFonts w:ascii="Times New Roman" w:hAnsi="Times New Roman"/>
            <w:bCs/>
          </w:rPr>
          <w:t>10} {</w:t>
        </w:r>
        <w:r w:rsidR="00B80059">
          <w:rPr>
            <w:rFonts w:ascii="Times New Roman" w:hAnsi="Times New Roman"/>
            <w:bCs/>
          </w:rPr>
          <w:t>0</w:t>
        </w:r>
        <w:r w:rsidR="008E5E99" w:rsidRPr="00904AD1">
          <w:rPr>
            <w:rFonts w:ascii="Times New Roman" w:hAnsi="Times New Roman"/>
            <w:bCs/>
          </w:rPr>
          <w:t>280;</w:t>
        </w:r>
        <w:r w:rsidR="00B80059">
          <w:rPr>
            <w:rFonts w:ascii="Times New Roman" w:hAnsi="Times New Roman"/>
            <w:bCs/>
          </w:rPr>
          <w:t>0</w:t>
        </w:r>
        <w:r w:rsidR="008E5E99" w:rsidRPr="00904AD1">
          <w:rPr>
            <w:rFonts w:ascii="Times New Roman" w:hAnsi="Times New Roman"/>
            <w:bCs/>
          </w:rPr>
          <w:t>010},</w:t>
        </w:r>
        <w:r w:rsidR="00767FB7" w:rsidRPr="00904AD1">
          <w:rPr>
            <w:rFonts w:ascii="Times New Roman" w:hAnsi="Times New Roman"/>
          </w:rPr>
          <w:t xml:space="preserve"> </w:t>
        </w:r>
      </w:ins>
      <w:r w:rsidR="00242D31" w:rsidRPr="00904AD1">
        <w:rPr>
          <w:rFonts w:ascii="Times New Roman" w:hAnsi="Times New Roman"/>
        </w:rPr>
        <w:t xml:space="preserve"> </w:t>
      </w:r>
      <w:r w:rsidR="00E052C6" w:rsidRPr="00904AD1">
        <w:rPr>
          <w:rFonts w:ascii="Times New Roman" w:hAnsi="Times New Roman"/>
        </w:rPr>
        <w:t>did</w:t>
      </w:r>
      <w:r w:rsidR="005556DC">
        <w:rPr>
          <w:rFonts w:ascii="Times New Roman" w:hAnsi="Times New Roman"/>
        </w:rPr>
        <w:t xml:space="preserve"> not apply</w:t>
      </w:r>
      <w:r w:rsidR="005556DC" w:rsidRPr="00F36D5B">
        <w:rPr>
          <w:rFonts w:ascii="Times New Roman" w:hAnsi="Times New Roman"/>
        </w:rPr>
        <w:t>.</w:t>
      </w:r>
    </w:p>
    <w:p w14:paraId="4C498419" w14:textId="77777777" w:rsidR="005556DC" w:rsidRDefault="005556DC" w:rsidP="005556DC">
      <w:pPr>
        <w:pStyle w:val="BodyText1"/>
        <w:spacing w:line="240" w:lineRule="auto"/>
        <w:ind w:left="720"/>
        <w:rPr>
          <w:ins w:id="1820" w:author="Author"/>
          <w:rFonts w:ascii="Times New Roman" w:hAnsi="Times New Roman"/>
        </w:rPr>
      </w:pPr>
    </w:p>
    <w:p w14:paraId="3B5DA19A" w14:textId="2845E321" w:rsidR="00201643" w:rsidRPr="00F054BF" w:rsidRDefault="00201643" w:rsidP="00F054BF">
      <w:pPr>
        <w:pStyle w:val="BodyText1"/>
        <w:spacing w:line="240" w:lineRule="auto"/>
        <w:ind w:left="720" w:hanging="360"/>
        <w:rPr>
          <w:ins w:id="1821" w:author="Author"/>
          <w:rFonts w:ascii="Times New Roman" w:hAnsi="Times New Roman"/>
        </w:rPr>
      </w:pPr>
      <w:moveToRangeStart w:id="1822" w:author="Author" w:name="move40188968"/>
      <w:moveTo w:id="1823" w:author="Author">
        <w:r w:rsidRPr="00904AD1">
          <w:rPr>
            <w:rFonts w:ascii="Times New Roman" w:hAnsi="Times New Roman"/>
          </w:rPr>
          <w:t>2</w:t>
        </w:r>
        <w:r>
          <w:rPr>
            <w:rFonts w:ascii="Times New Roman" w:hAnsi="Times New Roman"/>
          </w:rPr>
          <w:t>3</w:t>
        </w:r>
        <w:r w:rsidRPr="00904AD1">
          <w:rPr>
            <w:rFonts w:ascii="Times New Roman" w:hAnsi="Times New Roman"/>
          </w:rPr>
          <w:t>.</w:t>
        </w:r>
        <w:r w:rsidRPr="00904AD1">
          <w:rPr>
            <w:rFonts w:ascii="Times New Roman" w:hAnsi="Times New Roman"/>
          </w:rPr>
          <w:tab/>
        </w:r>
      </w:moveTo>
      <w:moveToRangeEnd w:id="1822"/>
      <w:ins w:id="1824" w:author="Author">
        <w:r w:rsidRPr="00B0001B">
          <w:rPr>
            <w:rFonts w:ascii="Times New Roman" w:hAnsi="Times New Roman"/>
          </w:rPr>
          <w:t>{r</w:t>
        </w:r>
        <w:r w:rsidR="00F06DE0">
          <w:rPr>
            <w:rFonts w:ascii="Times New Roman" w:hAnsi="Times New Roman"/>
          </w:rPr>
          <w:t>0</w:t>
        </w:r>
        <w:r w:rsidR="00CD3873">
          <w:rPr>
            <w:rFonts w:ascii="Times New Roman" w:hAnsi="Times New Roman"/>
          </w:rPr>
          <w:t>41</w:t>
        </w:r>
        <w:r w:rsidRPr="00B0001B">
          <w:rPr>
            <w:rFonts w:ascii="Times New Roman" w:hAnsi="Times New Roman"/>
          </w:rPr>
          <w:t>0;c</w:t>
        </w:r>
        <w:r w:rsidR="00F06DE0">
          <w:rPr>
            <w:rFonts w:ascii="Times New Roman" w:hAnsi="Times New Roman"/>
          </w:rPr>
          <w:t>0</w:t>
        </w:r>
        <w:r w:rsidRPr="00B0001B">
          <w:rPr>
            <w:rFonts w:ascii="Times New Roman" w:hAnsi="Times New Roman"/>
          </w:rPr>
          <w:t>010}</w:t>
        </w:r>
        <w:r w:rsidRPr="00F054BF">
          <w:rPr>
            <w:rFonts w:ascii="Times New Roman" w:hAnsi="Times New Roman"/>
          </w:rPr>
          <w:t xml:space="preserve"> in template 40.00 shall only be reported</w:t>
        </w:r>
        <w:r w:rsidR="00390B64">
          <w:rPr>
            <w:rFonts w:ascii="Times New Roman" w:hAnsi="Times New Roman"/>
          </w:rPr>
          <w:t xml:space="preserve"> by</w:t>
        </w:r>
        <w:r w:rsidRPr="00F054BF">
          <w:rPr>
            <w:rFonts w:ascii="Times New Roman" w:hAnsi="Times New Roman"/>
          </w:rPr>
          <w:t>:</w:t>
        </w:r>
      </w:ins>
    </w:p>
    <w:p w14:paraId="120D67B7" w14:textId="7350FC6D" w:rsidR="00390B64" w:rsidRPr="00B0001B" w:rsidRDefault="00390B64" w:rsidP="00390B64">
      <w:pPr>
        <w:pStyle w:val="BodyText1"/>
        <w:numPr>
          <w:ilvl w:val="0"/>
          <w:numId w:val="35"/>
        </w:numPr>
        <w:rPr>
          <w:ins w:id="1825" w:author="Author"/>
          <w:rFonts w:ascii="Times New Roman" w:hAnsi="Times New Roman"/>
        </w:rPr>
      </w:pPr>
      <w:ins w:id="1826" w:author="Author">
        <w:r w:rsidRPr="00390B64">
          <w:rPr>
            <w:rFonts w:ascii="Times New Roman" w:hAnsi="Times New Roman"/>
          </w:rPr>
          <w:lastRenderedPageBreak/>
          <w:t xml:space="preserve">large institutions which are either G-SIIs or </w:t>
        </w:r>
        <w:r w:rsidR="00B0001B">
          <w:rPr>
            <w:rFonts w:ascii="Times New Roman" w:hAnsi="Times New Roman"/>
          </w:rPr>
          <w:t>have issued securities that are</w:t>
        </w:r>
        <w:r w:rsidR="00B0001B" w:rsidRPr="00390B64">
          <w:rPr>
            <w:rFonts w:ascii="Times New Roman" w:hAnsi="Times New Roman"/>
          </w:rPr>
          <w:t xml:space="preserve"> </w:t>
        </w:r>
        <w:r w:rsidRPr="00390B64">
          <w:rPr>
            <w:rFonts w:ascii="Times New Roman" w:hAnsi="Times New Roman"/>
          </w:rPr>
          <w:t xml:space="preserve">admitted to trading </w:t>
        </w:r>
        <w:r w:rsidR="00B0001B">
          <w:rPr>
            <w:rFonts w:ascii="Times New Roman" w:hAnsi="Times New Roman"/>
          </w:rPr>
          <w:t>o</w:t>
        </w:r>
        <w:r w:rsidRPr="00390B64">
          <w:rPr>
            <w:rFonts w:ascii="Times New Roman" w:hAnsi="Times New Roman"/>
          </w:rPr>
          <w:t xml:space="preserve">n </w:t>
        </w:r>
        <w:r w:rsidRPr="00B0001B">
          <w:rPr>
            <w:rFonts w:ascii="Times New Roman" w:hAnsi="Times New Roman"/>
          </w:rPr>
          <w:t xml:space="preserve">a regulated market with a semi-annual frequency, </w:t>
        </w:r>
      </w:ins>
    </w:p>
    <w:p w14:paraId="275097FF" w14:textId="4F3F0B8E" w:rsidR="00390B64" w:rsidRPr="00B0001B" w:rsidRDefault="00390B64" w:rsidP="00390B64">
      <w:pPr>
        <w:pStyle w:val="BodyText1"/>
        <w:numPr>
          <w:ilvl w:val="0"/>
          <w:numId w:val="35"/>
        </w:numPr>
        <w:rPr>
          <w:ins w:id="1827" w:author="Author"/>
          <w:rFonts w:ascii="Times New Roman" w:hAnsi="Times New Roman"/>
        </w:rPr>
      </w:pPr>
      <w:ins w:id="1828" w:author="Author">
        <w:r w:rsidRPr="00B0001B">
          <w:rPr>
            <w:rFonts w:ascii="Times New Roman" w:hAnsi="Times New Roman"/>
          </w:rPr>
          <w:t xml:space="preserve">large institutions </w:t>
        </w:r>
        <w:r w:rsidR="00B0001B" w:rsidRPr="00B0001B">
          <w:rPr>
            <w:rFonts w:ascii="Times New Roman" w:hAnsi="Times New Roman"/>
          </w:rPr>
          <w:t>other than</w:t>
        </w:r>
        <w:r w:rsidR="00C8023D" w:rsidRPr="00B0001B">
          <w:rPr>
            <w:rFonts w:ascii="Times New Roman" w:hAnsi="Times New Roman"/>
          </w:rPr>
          <w:t xml:space="preserve"> </w:t>
        </w:r>
        <w:r w:rsidRPr="00B0001B">
          <w:rPr>
            <w:rFonts w:ascii="Times New Roman" w:hAnsi="Times New Roman"/>
          </w:rPr>
          <w:t xml:space="preserve">G-SIIs </w:t>
        </w:r>
        <w:r w:rsidR="00B0001B" w:rsidRPr="00B0001B">
          <w:rPr>
            <w:rFonts w:ascii="Times New Roman" w:hAnsi="Times New Roman"/>
          </w:rPr>
          <w:t>that</w:t>
        </w:r>
        <w:r w:rsidR="00C8023D" w:rsidRPr="00B0001B">
          <w:rPr>
            <w:rFonts w:ascii="Times New Roman" w:hAnsi="Times New Roman"/>
          </w:rPr>
          <w:t xml:space="preserve"> are not-listed </w:t>
        </w:r>
        <w:r w:rsidR="00B0001B" w:rsidRPr="00B0001B">
          <w:rPr>
            <w:rFonts w:ascii="Times New Roman" w:hAnsi="Times New Roman"/>
          </w:rPr>
          <w:t>institutions</w:t>
        </w:r>
        <w:r w:rsidR="00C23CB8" w:rsidRPr="00B0001B">
          <w:rPr>
            <w:rFonts w:ascii="Times New Roman" w:hAnsi="Times New Roman"/>
          </w:rPr>
          <w:t xml:space="preserve"> </w:t>
        </w:r>
        <w:r w:rsidRPr="00B0001B">
          <w:rPr>
            <w:rFonts w:ascii="Times New Roman" w:hAnsi="Times New Roman"/>
          </w:rPr>
          <w:t>with an annual frequency,</w:t>
        </w:r>
      </w:ins>
    </w:p>
    <w:p w14:paraId="59E3D42C" w14:textId="64FE3358" w:rsidR="00390B64" w:rsidRPr="00390B64" w:rsidRDefault="00390B64" w:rsidP="00390B64">
      <w:pPr>
        <w:pStyle w:val="BodyText1"/>
        <w:numPr>
          <w:ilvl w:val="0"/>
          <w:numId w:val="35"/>
        </w:numPr>
        <w:rPr>
          <w:ins w:id="1829" w:author="Author"/>
          <w:rFonts w:ascii="Times New Roman" w:hAnsi="Times New Roman"/>
        </w:rPr>
      </w:pPr>
      <w:ins w:id="1830" w:author="Author">
        <w:r w:rsidRPr="00B0001B">
          <w:rPr>
            <w:rFonts w:ascii="Times New Roman" w:hAnsi="Times New Roman"/>
          </w:rPr>
          <w:t>other institutions than large institutions and small and non-</w:t>
        </w:r>
        <w:r w:rsidRPr="00390B64">
          <w:rPr>
            <w:rFonts w:ascii="Times New Roman" w:hAnsi="Times New Roman"/>
          </w:rPr>
          <w:t xml:space="preserve">complex institutions, which </w:t>
        </w:r>
        <w:r w:rsidR="00B0001B">
          <w:rPr>
            <w:rFonts w:ascii="Times New Roman" w:hAnsi="Times New Roman"/>
          </w:rPr>
          <w:t>have issued securities that are</w:t>
        </w:r>
        <w:r w:rsidRPr="00390B64">
          <w:rPr>
            <w:rFonts w:ascii="Times New Roman" w:hAnsi="Times New Roman"/>
          </w:rPr>
          <w:t xml:space="preserve"> admitted to trading </w:t>
        </w:r>
        <w:r w:rsidR="00B0001B">
          <w:rPr>
            <w:rFonts w:ascii="Times New Roman" w:hAnsi="Times New Roman"/>
          </w:rPr>
          <w:t>o</w:t>
        </w:r>
        <w:r w:rsidRPr="00390B64">
          <w:rPr>
            <w:rFonts w:ascii="Times New Roman" w:hAnsi="Times New Roman"/>
          </w:rPr>
          <w:t xml:space="preserve">n a regulated with an annual frequency. </w:t>
        </w:r>
      </w:ins>
    </w:p>
    <w:p w14:paraId="144F8137" w14:textId="77777777" w:rsidR="00201643" w:rsidRPr="00FE002E" w:rsidRDefault="00201643">
      <w:pPr>
        <w:pStyle w:val="BodyText1"/>
        <w:spacing w:line="240" w:lineRule="auto"/>
        <w:ind w:left="720" w:hanging="360"/>
        <w:rPr>
          <w:rFonts w:ascii="Times New Roman" w:hAnsi="Times New Roman"/>
        </w:rPr>
        <w:pPrChange w:id="1831" w:author="Author">
          <w:pPr>
            <w:pStyle w:val="BodyText1"/>
            <w:spacing w:line="240" w:lineRule="auto"/>
            <w:ind w:left="720"/>
          </w:pPr>
        </w:pPrChange>
      </w:pPr>
    </w:p>
    <w:p w14:paraId="7370B5EB" w14:textId="77777777" w:rsidR="00675587" w:rsidRPr="00FE002E" w:rsidRDefault="00675587" w:rsidP="00675587">
      <w:pPr>
        <w:pStyle w:val="BodyText1"/>
        <w:rPr>
          <w:rFonts w:ascii="Times New Roman" w:hAnsi="Times New Roman"/>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Change w:id="1832" w:author="Author">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PrChange>
      </w:tblPr>
      <w:tblGrid>
        <w:gridCol w:w="1418"/>
        <w:gridCol w:w="7620"/>
        <w:tblGridChange w:id="1833">
          <w:tblGrid>
            <w:gridCol w:w="1418"/>
            <w:gridCol w:w="7620"/>
          </w:tblGrid>
        </w:tblGridChange>
      </w:tblGrid>
      <w:tr w:rsidR="00F4754B" w:rsidRPr="00FE002E" w14:paraId="26421155" w14:textId="77777777" w:rsidTr="00011E14">
        <w:tc>
          <w:tcPr>
            <w:tcW w:w="1418" w:type="dxa"/>
            <w:shd w:val="clear" w:color="auto" w:fill="D9D9D9" w:themeFill="background1" w:themeFillShade="D9"/>
            <w:tcPrChange w:id="1834" w:author="Author">
              <w:tcPr>
                <w:tcW w:w="1418" w:type="dxa"/>
                <w:shd w:val="clear" w:color="auto" w:fill="D9D9D9"/>
              </w:tcPr>
            </w:tcPrChange>
          </w:tcPr>
          <w:p w14:paraId="45FFFF8B" w14:textId="77777777" w:rsidR="00F4754B" w:rsidRPr="00FE002E" w:rsidRDefault="00F4754B" w:rsidP="00F4754B">
            <w:pPr>
              <w:pStyle w:val="BodyText1"/>
              <w:rPr>
                <w:rFonts w:ascii="Times New Roman" w:hAnsi="Times New Roman"/>
                <w:b/>
              </w:rPr>
            </w:pPr>
            <w:r w:rsidRPr="00FE002E">
              <w:rPr>
                <w:rFonts w:ascii="Times New Roman" w:hAnsi="Times New Roman"/>
                <w:b/>
              </w:rPr>
              <w:t xml:space="preserve">Row </w:t>
            </w:r>
          </w:p>
          <w:p w14:paraId="08FB450D" w14:textId="77777777" w:rsidR="00F4754B" w:rsidRPr="00FE002E" w:rsidRDefault="00F4754B" w:rsidP="00F4754B">
            <w:pPr>
              <w:pStyle w:val="BodyText1"/>
              <w:rPr>
                <w:rFonts w:ascii="Times New Roman" w:hAnsi="Times New Roman"/>
                <w:b/>
              </w:rPr>
            </w:pPr>
            <w:r w:rsidRPr="00FE002E">
              <w:rPr>
                <w:rFonts w:ascii="Times New Roman" w:hAnsi="Times New Roman"/>
                <w:b/>
              </w:rPr>
              <w:t>and column</w:t>
            </w:r>
          </w:p>
        </w:tc>
        <w:tc>
          <w:tcPr>
            <w:tcW w:w="7620" w:type="dxa"/>
            <w:shd w:val="clear" w:color="auto" w:fill="D9D9D9" w:themeFill="background1" w:themeFillShade="D9"/>
            <w:tcPrChange w:id="1835" w:author="Author">
              <w:tcPr>
                <w:tcW w:w="7620" w:type="dxa"/>
                <w:shd w:val="clear" w:color="auto" w:fill="D9D9D9"/>
              </w:tcPr>
            </w:tcPrChange>
          </w:tcPr>
          <w:p w14:paraId="2A94B720"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rPr>
              <w:t>Legal references and instructions</w:t>
            </w:r>
          </w:p>
        </w:tc>
      </w:tr>
      <w:tr w:rsidR="00F4754B" w:rsidRPr="00FE002E" w14:paraId="361F248A" w14:textId="77777777" w:rsidTr="00011E14">
        <w:tc>
          <w:tcPr>
            <w:tcW w:w="1418" w:type="dxa"/>
            <w:tcPrChange w:id="1836" w:author="Author">
              <w:tcPr>
                <w:tcW w:w="1418" w:type="dxa"/>
              </w:tcPr>
            </w:tcPrChange>
          </w:tcPr>
          <w:p w14:paraId="4F9FA107" w14:textId="34E32401" w:rsidR="00F4754B" w:rsidRPr="00FE002E" w:rsidRDefault="00F4754B" w:rsidP="00F4754B">
            <w:pPr>
              <w:pStyle w:val="BodyText1"/>
              <w:rPr>
                <w:rFonts w:ascii="Times New Roman" w:hAnsi="Times New Roman"/>
                <w:bCs/>
              </w:rPr>
            </w:pPr>
            <w:r w:rsidRPr="00FE002E">
              <w:rPr>
                <w:rFonts w:ascii="Times New Roman" w:hAnsi="Times New Roman"/>
                <w:bCs/>
              </w:rPr>
              <w:t>{</w:t>
            </w:r>
            <w:del w:id="1837" w:author="Author">
              <w:r w:rsidRPr="00FE002E">
                <w:rPr>
                  <w:rFonts w:ascii="Times New Roman" w:hAnsi="Times New Roman"/>
                  <w:bCs/>
                </w:rPr>
                <w:delText>010</w:delText>
              </w:r>
              <w:r w:rsidR="00F71081">
                <w:rPr>
                  <w:rFonts w:ascii="Times New Roman" w:hAnsi="Times New Roman"/>
                  <w:bCs/>
                </w:rPr>
                <w:delText>;010</w:delText>
              </w:r>
            </w:del>
            <w:ins w:id="1838" w:author="Author">
              <w:r w:rsidR="009573B2">
                <w:rPr>
                  <w:rFonts w:ascii="Times New Roman" w:hAnsi="Times New Roman"/>
                  <w:bCs/>
                </w:rPr>
                <w:t>0</w:t>
              </w:r>
              <w:r w:rsidRPr="00FE002E">
                <w:rPr>
                  <w:rFonts w:ascii="Times New Roman" w:hAnsi="Times New Roman"/>
                  <w:bCs/>
                </w:rPr>
                <w:t>010</w:t>
              </w:r>
              <w:r w:rsidR="00F71081">
                <w:rPr>
                  <w:rFonts w:ascii="Times New Roman" w:hAnsi="Times New Roman"/>
                  <w:bCs/>
                </w:rPr>
                <w:t>;</w:t>
              </w:r>
              <w:r w:rsidR="009573B2">
                <w:rPr>
                  <w:rFonts w:ascii="Times New Roman" w:hAnsi="Times New Roman"/>
                  <w:bCs/>
                </w:rPr>
                <w:t>0</w:t>
              </w:r>
              <w:r w:rsidR="00F71081">
                <w:rPr>
                  <w:rFonts w:ascii="Times New Roman" w:hAnsi="Times New Roman"/>
                  <w:bCs/>
                </w:rPr>
                <w:t>010</w:t>
              </w:r>
            </w:ins>
            <w:r w:rsidR="00F71081">
              <w:rPr>
                <w:rFonts w:ascii="Times New Roman" w:hAnsi="Times New Roman"/>
                <w:bCs/>
              </w:rPr>
              <w:t>}</w:t>
            </w:r>
          </w:p>
        </w:tc>
        <w:tc>
          <w:tcPr>
            <w:tcW w:w="7620" w:type="dxa"/>
            <w:tcPrChange w:id="1839" w:author="Author">
              <w:tcPr>
                <w:tcW w:w="7620" w:type="dxa"/>
              </w:tcPr>
            </w:tcPrChange>
          </w:tcPr>
          <w:p w14:paraId="39F15765" w14:textId="77777777" w:rsidR="00F4754B" w:rsidRPr="00FE002E" w:rsidRDefault="00F4754B" w:rsidP="007E2A41">
            <w:pPr>
              <w:pStyle w:val="BodyText1"/>
              <w:spacing w:line="240" w:lineRule="auto"/>
              <w:rPr>
                <w:rFonts w:ascii="Times New Roman" w:hAnsi="Times New Roman"/>
                <w:bCs/>
                <w:u w:val="single"/>
              </w:rPr>
            </w:pPr>
            <w:r w:rsidRPr="00FE002E">
              <w:rPr>
                <w:rFonts w:ascii="Times New Roman" w:hAnsi="Times New Roman"/>
                <w:b/>
                <w:bCs/>
              </w:rPr>
              <w:t>Derivatives –</w:t>
            </w:r>
            <w:r w:rsidR="00500508">
              <w:rPr>
                <w:rFonts w:ascii="Times New Roman" w:hAnsi="Times New Roman"/>
                <w:b/>
                <w:bCs/>
              </w:rPr>
              <w:t xml:space="preserve"> </w:t>
            </w:r>
            <w:r w:rsidRPr="00FE002E">
              <w:rPr>
                <w:rFonts w:ascii="Times New Roman" w:hAnsi="Times New Roman"/>
                <w:b/>
                <w:bCs/>
              </w:rPr>
              <w:t>Accounting balance sheet value</w:t>
            </w:r>
          </w:p>
          <w:p w14:paraId="7AB28CF6" w14:textId="77777777" w:rsidR="00F4754B" w:rsidRPr="00FE002E" w:rsidRDefault="00F4754B" w:rsidP="007E2A41">
            <w:pPr>
              <w:pStyle w:val="BodyText1"/>
              <w:spacing w:line="240" w:lineRule="auto"/>
              <w:rPr>
                <w:rFonts w:ascii="Times New Roman" w:hAnsi="Times New Roman"/>
                <w:b/>
                <w:bCs/>
              </w:rPr>
            </w:pPr>
          </w:p>
          <w:p w14:paraId="2ED6C050" w14:textId="3D2DEC09" w:rsidR="00F4754B" w:rsidRDefault="00F4754B" w:rsidP="007E2A41">
            <w:pPr>
              <w:pStyle w:val="BodyText1"/>
              <w:spacing w:line="240" w:lineRule="auto"/>
              <w:rPr>
                <w:rFonts w:ascii="Times New Roman" w:hAnsi="Times New Roman"/>
                <w:bCs/>
              </w:rPr>
            </w:pPr>
            <w:r w:rsidRPr="00FE002E">
              <w:rPr>
                <w:rFonts w:ascii="Times New Roman" w:hAnsi="Times New Roman"/>
                <w:bCs/>
              </w:rPr>
              <w:t>This is the sum of {</w:t>
            </w:r>
            <w:del w:id="1840" w:author="Author">
              <w:r w:rsidRPr="00FE002E">
                <w:rPr>
                  <w:rFonts w:ascii="Times New Roman" w:hAnsi="Times New Roman"/>
                  <w:bCs/>
                </w:rPr>
                <w:delText>020</w:delText>
              </w:r>
            </w:del>
            <w:ins w:id="1841" w:author="Author">
              <w:r w:rsidRPr="00FE002E">
                <w:rPr>
                  <w:rFonts w:ascii="Times New Roman" w:hAnsi="Times New Roman"/>
                  <w:bCs/>
                </w:rPr>
                <w:t>0</w:t>
              </w:r>
              <w:r w:rsidR="008F3C25">
                <w:rPr>
                  <w:rFonts w:ascii="Times New Roman" w:hAnsi="Times New Roman"/>
                  <w:bCs/>
                </w:rPr>
                <w:t>0</w:t>
              </w:r>
              <w:r w:rsidRPr="00FE002E">
                <w:rPr>
                  <w:rFonts w:ascii="Times New Roman" w:hAnsi="Times New Roman"/>
                  <w:bCs/>
                </w:rPr>
                <w:t>20</w:t>
              </w:r>
            </w:ins>
            <w:r w:rsidRPr="00FE002E">
              <w:rPr>
                <w:rFonts w:ascii="Times New Roman" w:hAnsi="Times New Roman"/>
                <w:bCs/>
              </w:rPr>
              <w:t>;</w:t>
            </w:r>
            <w:r w:rsidR="002E3FD6">
              <w:rPr>
                <w:rFonts w:ascii="Times New Roman" w:hAnsi="Times New Roman"/>
                <w:bCs/>
              </w:rPr>
              <w:t>0</w:t>
            </w:r>
            <w:r w:rsidRPr="00FE002E">
              <w:rPr>
                <w:rFonts w:ascii="Times New Roman" w:hAnsi="Times New Roman"/>
                <w:bCs/>
              </w:rPr>
              <w:t>1</w:t>
            </w:r>
            <w:r w:rsidR="002E3FD6">
              <w:rPr>
                <w:rFonts w:ascii="Times New Roman" w:hAnsi="Times New Roman"/>
                <w:bCs/>
              </w:rPr>
              <w:t>0</w:t>
            </w:r>
            <w:r w:rsidRPr="00FE002E">
              <w:rPr>
                <w:rFonts w:ascii="Times New Roman" w:hAnsi="Times New Roman"/>
                <w:bCs/>
              </w:rPr>
              <w:t>}, {</w:t>
            </w:r>
            <w:del w:id="1842" w:author="Author">
              <w:r w:rsidRPr="00FE002E">
                <w:rPr>
                  <w:rFonts w:ascii="Times New Roman" w:hAnsi="Times New Roman"/>
                  <w:bCs/>
                </w:rPr>
                <w:delText>050;</w:delText>
              </w:r>
              <w:r w:rsidR="002E3FD6">
                <w:rPr>
                  <w:rFonts w:ascii="Times New Roman" w:hAnsi="Times New Roman"/>
                  <w:bCs/>
                </w:rPr>
                <w:delText>0</w:delText>
              </w:r>
              <w:r w:rsidRPr="00FE002E">
                <w:rPr>
                  <w:rFonts w:ascii="Times New Roman" w:hAnsi="Times New Roman"/>
                  <w:bCs/>
                </w:rPr>
                <w:delText>1</w:delText>
              </w:r>
              <w:r w:rsidR="002E3FD6">
                <w:rPr>
                  <w:rFonts w:ascii="Times New Roman" w:hAnsi="Times New Roman"/>
                  <w:bCs/>
                </w:rPr>
                <w:delText>0</w:delText>
              </w:r>
            </w:del>
            <w:ins w:id="1843" w:author="Author">
              <w:r w:rsidRPr="00FE002E">
                <w:rPr>
                  <w:rFonts w:ascii="Times New Roman" w:hAnsi="Times New Roman"/>
                  <w:bCs/>
                </w:rPr>
                <w:t>0</w:t>
              </w:r>
              <w:r w:rsidR="008F3C25">
                <w:rPr>
                  <w:rFonts w:ascii="Times New Roman" w:hAnsi="Times New Roman"/>
                  <w:bCs/>
                </w:rPr>
                <w:t>0</w:t>
              </w:r>
              <w:r w:rsidRPr="00FE002E">
                <w:rPr>
                  <w:rFonts w:ascii="Times New Roman" w:hAnsi="Times New Roman"/>
                  <w:bCs/>
                </w:rPr>
                <w:t>50;</w:t>
              </w:r>
              <w:r w:rsidR="002E3FD6">
                <w:rPr>
                  <w:rFonts w:ascii="Times New Roman" w:hAnsi="Times New Roman"/>
                  <w:bCs/>
                </w:rPr>
                <w:t>0</w:t>
              </w:r>
              <w:r w:rsidR="008F3C25">
                <w:rPr>
                  <w:rFonts w:ascii="Times New Roman" w:hAnsi="Times New Roman"/>
                  <w:bCs/>
                </w:rPr>
                <w:t>0</w:t>
              </w:r>
              <w:r w:rsidRPr="00FE002E">
                <w:rPr>
                  <w:rFonts w:ascii="Times New Roman" w:hAnsi="Times New Roman"/>
                  <w:bCs/>
                </w:rPr>
                <w:t>1</w:t>
              </w:r>
              <w:r w:rsidR="002E3FD6">
                <w:rPr>
                  <w:rFonts w:ascii="Times New Roman" w:hAnsi="Times New Roman"/>
                  <w:bCs/>
                </w:rPr>
                <w:t>0</w:t>
              </w:r>
            </w:ins>
            <w:r w:rsidRPr="00FE002E">
              <w:rPr>
                <w:rFonts w:ascii="Times New Roman" w:hAnsi="Times New Roman"/>
                <w:bCs/>
              </w:rPr>
              <w:t>} and</w:t>
            </w:r>
            <w:r w:rsidR="00CC39E9" w:rsidRPr="00FE002E">
              <w:rPr>
                <w:rFonts w:ascii="Times New Roman" w:hAnsi="Times New Roman"/>
                <w:bCs/>
              </w:rPr>
              <w:t xml:space="preserve"> </w:t>
            </w:r>
            <w:r w:rsidRPr="00FE002E">
              <w:rPr>
                <w:rFonts w:ascii="Times New Roman" w:hAnsi="Times New Roman"/>
                <w:bCs/>
              </w:rPr>
              <w:t>{</w:t>
            </w:r>
            <w:del w:id="1844" w:author="Author">
              <w:r w:rsidRPr="00FE002E">
                <w:rPr>
                  <w:rFonts w:ascii="Times New Roman" w:hAnsi="Times New Roman"/>
                  <w:bCs/>
                </w:rPr>
                <w:delText>060;</w:delText>
              </w:r>
              <w:r w:rsidR="002E3FD6">
                <w:rPr>
                  <w:rFonts w:ascii="Times New Roman" w:hAnsi="Times New Roman"/>
                  <w:bCs/>
                </w:rPr>
                <w:delText>0</w:delText>
              </w:r>
              <w:r w:rsidRPr="00FE002E">
                <w:rPr>
                  <w:rFonts w:ascii="Times New Roman" w:hAnsi="Times New Roman"/>
                  <w:bCs/>
                </w:rPr>
                <w:delText>1</w:delText>
              </w:r>
              <w:r w:rsidR="002E3FD6">
                <w:rPr>
                  <w:rFonts w:ascii="Times New Roman" w:hAnsi="Times New Roman"/>
                  <w:bCs/>
                </w:rPr>
                <w:delText>0</w:delText>
              </w:r>
            </w:del>
            <w:ins w:id="1845" w:author="Author">
              <w:r w:rsidRPr="00FE002E">
                <w:rPr>
                  <w:rFonts w:ascii="Times New Roman" w:hAnsi="Times New Roman"/>
                  <w:bCs/>
                </w:rPr>
                <w:t>0</w:t>
              </w:r>
              <w:r w:rsidR="008F3C25">
                <w:rPr>
                  <w:rFonts w:ascii="Times New Roman" w:hAnsi="Times New Roman"/>
                  <w:bCs/>
                </w:rPr>
                <w:t>0</w:t>
              </w:r>
              <w:r w:rsidRPr="00FE002E">
                <w:rPr>
                  <w:rFonts w:ascii="Times New Roman" w:hAnsi="Times New Roman"/>
                  <w:bCs/>
                </w:rPr>
                <w:t>60;</w:t>
              </w:r>
              <w:r w:rsidR="002E3FD6">
                <w:rPr>
                  <w:rFonts w:ascii="Times New Roman" w:hAnsi="Times New Roman"/>
                  <w:bCs/>
                </w:rPr>
                <w:t>0</w:t>
              </w:r>
              <w:r w:rsidR="008F3C25">
                <w:rPr>
                  <w:rFonts w:ascii="Times New Roman" w:hAnsi="Times New Roman"/>
                  <w:bCs/>
                </w:rPr>
                <w:t>0</w:t>
              </w:r>
              <w:r w:rsidRPr="00FE002E">
                <w:rPr>
                  <w:rFonts w:ascii="Times New Roman" w:hAnsi="Times New Roman"/>
                  <w:bCs/>
                </w:rPr>
                <w:t>1</w:t>
              </w:r>
              <w:r w:rsidR="002E3FD6">
                <w:rPr>
                  <w:rFonts w:ascii="Times New Roman" w:hAnsi="Times New Roman"/>
                  <w:bCs/>
                </w:rPr>
                <w:t>0</w:t>
              </w:r>
            </w:ins>
            <w:r w:rsidRPr="00FE002E">
              <w:rPr>
                <w:rFonts w:ascii="Times New Roman" w:hAnsi="Times New Roman"/>
                <w:bCs/>
              </w:rPr>
              <w:t>}</w:t>
            </w:r>
            <w:r w:rsidR="00E052C6">
              <w:rPr>
                <w:rFonts w:ascii="Times New Roman" w:hAnsi="Times New Roman"/>
                <w:bCs/>
              </w:rPr>
              <w:t>.</w:t>
            </w:r>
          </w:p>
          <w:p w14:paraId="7F9C9C25" w14:textId="77777777" w:rsidR="000A6437" w:rsidRPr="00FE002E" w:rsidRDefault="000A6437" w:rsidP="007E2A41">
            <w:pPr>
              <w:pStyle w:val="BodyText1"/>
              <w:spacing w:line="240" w:lineRule="auto"/>
              <w:rPr>
                <w:rFonts w:ascii="Times New Roman" w:hAnsi="Times New Roman"/>
                <w:b/>
                <w:bCs/>
                <w:u w:val="single"/>
              </w:rPr>
            </w:pPr>
          </w:p>
        </w:tc>
      </w:tr>
      <w:tr w:rsidR="00F4754B" w:rsidRPr="00FE002E" w14:paraId="1D231FFA" w14:textId="77777777" w:rsidTr="00011E14">
        <w:tc>
          <w:tcPr>
            <w:tcW w:w="1418" w:type="dxa"/>
            <w:tcPrChange w:id="1846" w:author="Author">
              <w:tcPr>
                <w:tcW w:w="1418" w:type="dxa"/>
              </w:tcPr>
            </w:tcPrChange>
          </w:tcPr>
          <w:p w14:paraId="63C98797" w14:textId="25C4E106" w:rsidR="00F4754B" w:rsidRPr="00FE002E" w:rsidRDefault="00F4754B" w:rsidP="00F4754B">
            <w:pPr>
              <w:pStyle w:val="BodyText1"/>
              <w:rPr>
                <w:rFonts w:ascii="Times New Roman" w:hAnsi="Times New Roman"/>
                <w:bCs/>
              </w:rPr>
            </w:pPr>
            <w:r w:rsidRPr="00FE002E">
              <w:rPr>
                <w:rFonts w:ascii="Times New Roman" w:hAnsi="Times New Roman"/>
                <w:bCs/>
              </w:rPr>
              <w:t>{</w:t>
            </w:r>
            <w:del w:id="1847" w:author="Author">
              <w:r w:rsidRPr="00FE002E">
                <w:rPr>
                  <w:rFonts w:ascii="Times New Roman" w:hAnsi="Times New Roman"/>
                  <w:bCs/>
                </w:rPr>
                <w:delText>010</w:delText>
              </w:r>
              <w:r w:rsidR="00F71081">
                <w:rPr>
                  <w:rFonts w:ascii="Times New Roman" w:hAnsi="Times New Roman"/>
                  <w:bCs/>
                </w:rPr>
                <w:delText>;020</w:delText>
              </w:r>
            </w:del>
            <w:ins w:id="1848" w:author="Author">
              <w:r w:rsidRPr="00FE002E">
                <w:rPr>
                  <w:rFonts w:ascii="Times New Roman" w:hAnsi="Times New Roman"/>
                  <w:bCs/>
                </w:rPr>
                <w:t>0</w:t>
              </w:r>
              <w:r w:rsidR="009573B2">
                <w:rPr>
                  <w:rFonts w:ascii="Times New Roman" w:hAnsi="Times New Roman"/>
                  <w:bCs/>
                </w:rPr>
                <w:t>0</w:t>
              </w:r>
              <w:r w:rsidRPr="00FE002E">
                <w:rPr>
                  <w:rFonts w:ascii="Times New Roman" w:hAnsi="Times New Roman"/>
                  <w:bCs/>
                </w:rPr>
                <w:t>10</w:t>
              </w:r>
              <w:r w:rsidR="00F71081">
                <w:rPr>
                  <w:rFonts w:ascii="Times New Roman" w:hAnsi="Times New Roman"/>
                  <w:bCs/>
                </w:rPr>
                <w:t>;</w:t>
              </w:r>
              <w:r w:rsidR="009573B2">
                <w:rPr>
                  <w:rFonts w:ascii="Times New Roman" w:hAnsi="Times New Roman"/>
                  <w:bCs/>
                </w:rPr>
                <w:t>0</w:t>
              </w:r>
              <w:r w:rsidR="00F71081">
                <w:rPr>
                  <w:rFonts w:ascii="Times New Roman" w:hAnsi="Times New Roman"/>
                  <w:bCs/>
                </w:rPr>
                <w:t>020</w:t>
              </w:r>
            </w:ins>
            <w:r w:rsidR="00F71081">
              <w:rPr>
                <w:rFonts w:ascii="Times New Roman" w:hAnsi="Times New Roman"/>
                <w:bCs/>
              </w:rPr>
              <w:t>}</w:t>
            </w:r>
          </w:p>
        </w:tc>
        <w:tc>
          <w:tcPr>
            <w:tcW w:w="7620" w:type="dxa"/>
            <w:tcPrChange w:id="1849" w:author="Author">
              <w:tcPr>
                <w:tcW w:w="7620" w:type="dxa"/>
              </w:tcPr>
            </w:tcPrChange>
          </w:tcPr>
          <w:p w14:paraId="4563944E"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Derivatives –</w:t>
            </w:r>
            <w:r w:rsidR="00500508">
              <w:rPr>
                <w:rFonts w:ascii="Times New Roman" w:hAnsi="Times New Roman"/>
                <w:b/>
                <w:bCs/>
              </w:rPr>
              <w:t xml:space="preserve"> </w:t>
            </w:r>
            <w:r w:rsidRPr="00FE002E">
              <w:rPr>
                <w:rFonts w:ascii="Times New Roman" w:hAnsi="Times New Roman"/>
                <w:b/>
                <w:bCs/>
              </w:rPr>
              <w:t>Accounting value assuming no netting or other CRM</w:t>
            </w:r>
          </w:p>
          <w:p w14:paraId="183D561F" w14:textId="77777777" w:rsidR="00F4754B" w:rsidRPr="00FE002E" w:rsidRDefault="00F4754B" w:rsidP="007E2A41">
            <w:pPr>
              <w:pStyle w:val="BodyText1"/>
              <w:spacing w:line="240" w:lineRule="auto"/>
              <w:rPr>
                <w:rFonts w:ascii="Times New Roman" w:hAnsi="Times New Roman"/>
                <w:b/>
                <w:bCs/>
              </w:rPr>
            </w:pPr>
          </w:p>
          <w:p w14:paraId="041D9851" w14:textId="582A326A"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This is the sum of {</w:t>
            </w:r>
            <w:del w:id="1850" w:author="Author">
              <w:r w:rsidRPr="00FE002E">
                <w:rPr>
                  <w:rFonts w:ascii="Times New Roman" w:hAnsi="Times New Roman"/>
                  <w:bCs/>
                </w:rPr>
                <w:delText>020;</w:delText>
              </w:r>
              <w:r w:rsidR="002E3FD6">
                <w:rPr>
                  <w:rFonts w:ascii="Times New Roman" w:hAnsi="Times New Roman"/>
                  <w:bCs/>
                </w:rPr>
                <w:delText>0</w:delText>
              </w:r>
              <w:r w:rsidRPr="00FE002E">
                <w:rPr>
                  <w:rFonts w:ascii="Times New Roman" w:hAnsi="Times New Roman"/>
                  <w:bCs/>
                </w:rPr>
                <w:delText>2</w:delText>
              </w:r>
              <w:r w:rsidR="002E3FD6">
                <w:rPr>
                  <w:rFonts w:ascii="Times New Roman" w:hAnsi="Times New Roman"/>
                  <w:bCs/>
                </w:rPr>
                <w:delText>0</w:delText>
              </w:r>
              <w:r w:rsidRPr="00FE002E">
                <w:rPr>
                  <w:rFonts w:ascii="Times New Roman" w:hAnsi="Times New Roman"/>
                  <w:bCs/>
                </w:rPr>
                <w:delText>}, {050;</w:delText>
              </w:r>
              <w:r w:rsidR="002E3FD6">
                <w:rPr>
                  <w:rFonts w:ascii="Times New Roman" w:hAnsi="Times New Roman"/>
                  <w:bCs/>
                </w:rPr>
                <w:delText>0</w:delText>
              </w:r>
              <w:r w:rsidRPr="00FE002E">
                <w:rPr>
                  <w:rFonts w:ascii="Times New Roman" w:hAnsi="Times New Roman"/>
                  <w:bCs/>
                </w:rPr>
                <w:delText>2</w:delText>
              </w:r>
              <w:r w:rsidR="002E3FD6">
                <w:rPr>
                  <w:rFonts w:ascii="Times New Roman" w:hAnsi="Times New Roman"/>
                  <w:bCs/>
                </w:rPr>
                <w:delText>0</w:delText>
              </w:r>
            </w:del>
            <w:ins w:id="1851" w:author="Author">
              <w:r w:rsidRPr="00FE002E">
                <w:rPr>
                  <w:rFonts w:ascii="Times New Roman" w:hAnsi="Times New Roman"/>
                  <w:bCs/>
                </w:rPr>
                <w:t>0</w:t>
              </w:r>
              <w:r w:rsidR="008F3C25">
                <w:rPr>
                  <w:rFonts w:ascii="Times New Roman" w:hAnsi="Times New Roman"/>
                  <w:bCs/>
                </w:rPr>
                <w:t>0</w:t>
              </w:r>
              <w:r w:rsidRPr="00FE002E">
                <w:rPr>
                  <w:rFonts w:ascii="Times New Roman" w:hAnsi="Times New Roman"/>
                  <w:bCs/>
                </w:rPr>
                <w:t>20;</w:t>
              </w:r>
              <w:r w:rsidR="002E3FD6">
                <w:rPr>
                  <w:rFonts w:ascii="Times New Roman" w:hAnsi="Times New Roman"/>
                  <w:bCs/>
                </w:rPr>
                <w:t>0</w:t>
              </w:r>
              <w:r w:rsidR="008F3C25">
                <w:rPr>
                  <w:rFonts w:ascii="Times New Roman" w:hAnsi="Times New Roman"/>
                  <w:bCs/>
                </w:rPr>
                <w:t>0</w:t>
              </w:r>
              <w:r w:rsidRPr="00FE002E">
                <w:rPr>
                  <w:rFonts w:ascii="Times New Roman" w:hAnsi="Times New Roman"/>
                  <w:bCs/>
                </w:rPr>
                <w:t>2</w:t>
              </w:r>
              <w:r w:rsidR="002E3FD6">
                <w:rPr>
                  <w:rFonts w:ascii="Times New Roman" w:hAnsi="Times New Roman"/>
                  <w:bCs/>
                </w:rPr>
                <w:t>0</w:t>
              </w:r>
              <w:r w:rsidRPr="00FE002E">
                <w:rPr>
                  <w:rFonts w:ascii="Times New Roman" w:hAnsi="Times New Roman"/>
                  <w:bCs/>
                </w:rPr>
                <w:t>}, {0</w:t>
              </w:r>
              <w:r w:rsidR="008F3C25">
                <w:rPr>
                  <w:rFonts w:ascii="Times New Roman" w:hAnsi="Times New Roman"/>
                  <w:bCs/>
                </w:rPr>
                <w:t>0</w:t>
              </w:r>
              <w:r w:rsidRPr="00FE002E">
                <w:rPr>
                  <w:rFonts w:ascii="Times New Roman" w:hAnsi="Times New Roman"/>
                  <w:bCs/>
                </w:rPr>
                <w:t>50;</w:t>
              </w:r>
              <w:r w:rsidR="002E3FD6">
                <w:rPr>
                  <w:rFonts w:ascii="Times New Roman" w:hAnsi="Times New Roman"/>
                  <w:bCs/>
                </w:rPr>
                <w:t>0</w:t>
              </w:r>
              <w:r w:rsidR="008F3C25">
                <w:rPr>
                  <w:rFonts w:ascii="Times New Roman" w:hAnsi="Times New Roman"/>
                  <w:bCs/>
                </w:rPr>
                <w:t>0</w:t>
              </w:r>
              <w:r w:rsidRPr="00FE002E">
                <w:rPr>
                  <w:rFonts w:ascii="Times New Roman" w:hAnsi="Times New Roman"/>
                  <w:bCs/>
                </w:rPr>
                <w:t>2</w:t>
              </w:r>
              <w:r w:rsidR="002E3FD6">
                <w:rPr>
                  <w:rFonts w:ascii="Times New Roman" w:hAnsi="Times New Roman"/>
                  <w:bCs/>
                </w:rPr>
                <w:t>0</w:t>
              </w:r>
            </w:ins>
            <w:r w:rsidRPr="00FE002E">
              <w:rPr>
                <w:rFonts w:ascii="Times New Roman" w:hAnsi="Times New Roman"/>
                <w:bCs/>
              </w:rPr>
              <w:t>} and {</w:t>
            </w:r>
            <w:del w:id="1852" w:author="Author">
              <w:r w:rsidRPr="00FE002E">
                <w:rPr>
                  <w:rFonts w:ascii="Times New Roman" w:hAnsi="Times New Roman"/>
                  <w:bCs/>
                </w:rPr>
                <w:delText>060;</w:delText>
              </w:r>
              <w:r w:rsidR="002E3FD6">
                <w:rPr>
                  <w:rFonts w:ascii="Times New Roman" w:hAnsi="Times New Roman"/>
                  <w:bCs/>
                </w:rPr>
                <w:delText>0</w:delText>
              </w:r>
              <w:r w:rsidRPr="00FE002E">
                <w:rPr>
                  <w:rFonts w:ascii="Times New Roman" w:hAnsi="Times New Roman"/>
                  <w:bCs/>
                </w:rPr>
                <w:delText>2</w:delText>
              </w:r>
              <w:r w:rsidR="002E3FD6">
                <w:rPr>
                  <w:rFonts w:ascii="Times New Roman" w:hAnsi="Times New Roman"/>
                  <w:bCs/>
                </w:rPr>
                <w:delText>0</w:delText>
              </w:r>
            </w:del>
            <w:ins w:id="1853" w:author="Author">
              <w:r w:rsidRPr="00FE002E">
                <w:rPr>
                  <w:rFonts w:ascii="Times New Roman" w:hAnsi="Times New Roman"/>
                  <w:bCs/>
                </w:rPr>
                <w:t>0</w:t>
              </w:r>
              <w:r w:rsidR="008F3C25">
                <w:rPr>
                  <w:rFonts w:ascii="Times New Roman" w:hAnsi="Times New Roman"/>
                  <w:bCs/>
                </w:rPr>
                <w:t>0</w:t>
              </w:r>
              <w:r w:rsidRPr="00FE002E">
                <w:rPr>
                  <w:rFonts w:ascii="Times New Roman" w:hAnsi="Times New Roman"/>
                  <w:bCs/>
                </w:rPr>
                <w:t>60;</w:t>
              </w:r>
              <w:r w:rsidR="008F3C25">
                <w:rPr>
                  <w:rFonts w:ascii="Times New Roman" w:hAnsi="Times New Roman"/>
                  <w:bCs/>
                </w:rPr>
                <w:t>0</w:t>
              </w:r>
              <w:r w:rsidR="002E3FD6">
                <w:rPr>
                  <w:rFonts w:ascii="Times New Roman" w:hAnsi="Times New Roman"/>
                  <w:bCs/>
                </w:rPr>
                <w:t>0</w:t>
              </w:r>
              <w:r w:rsidRPr="00FE002E">
                <w:rPr>
                  <w:rFonts w:ascii="Times New Roman" w:hAnsi="Times New Roman"/>
                  <w:bCs/>
                </w:rPr>
                <w:t>2</w:t>
              </w:r>
              <w:r w:rsidR="002E3FD6">
                <w:rPr>
                  <w:rFonts w:ascii="Times New Roman" w:hAnsi="Times New Roman"/>
                  <w:bCs/>
                </w:rPr>
                <w:t>0</w:t>
              </w:r>
            </w:ins>
            <w:r w:rsidRPr="00FE002E">
              <w:rPr>
                <w:rFonts w:ascii="Times New Roman" w:hAnsi="Times New Roman"/>
                <w:bCs/>
              </w:rPr>
              <w:t>}</w:t>
            </w:r>
            <w:r w:rsidR="00E052C6">
              <w:rPr>
                <w:rFonts w:ascii="Times New Roman" w:hAnsi="Times New Roman"/>
                <w:bCs/>
              </w:rPr>
              <w:t>.</w:t>
            </w:r>
          </w:p>
          <w:p w14:paraId="7E68FF9D" w14:textId="77777777" w:rsidR="00FF3AC1" w:rsidRPr="00FE002E" w:rsidRDefault="00FF3AC1" w:rsidP="007E2A41">
            <w:pPr>
              <w:pStyle w:val="BodyText1"/>
              <w:spacing w:line="240" w:lineRule="auto"/>
              <w:rPr>
                <w:rFonts w:ascii="Times New Roman" w:hAnsi="Times New Roman"/>
                <w:b/>
                <w:bCs/>
                <w:u w:val="single"/>
              </w:rPr>
            </w:pPr>
          </w:p>
        </w:tc>
      </w:tr>
      <w:tr w:rsidR="00F4754B" w:rsidRPr="00FE002E" w14:paraId="0F098BF9" w14:textId="77777777" w:rsidTr="00FC2664">
        <w:trPr>
          <w:del w:id="1854" w:author="Author"/>
        </w:trPr>
        <w:tc>
          <w:tcPr>
            <w:tcW w:w="1418" w:type="dxa"/>
          </w:tcPr>
          <w:p w14:paraId="65DCE106" w14:textId="77777777" w:rsidR="00F4754B" w:rsidRPr="00FE002E" w:rsidRDefault="00F4754B" w:rsidP="00F4754B">
            <w:pPr>
              <w:pStyle w:val="BodyText1"/>
              <w:rPr>
                <w:del w:id="1855" w:author="Author"/>
                <w:rFonts w:ascii="Times New Roman" w:hAnsi="Times New Roman"/>
                <w:bCs/>
              </w:rPr>
            </w:pPr>
            <w:del w:id="1856" w:author="Author">
              <w:r w:rsidRPr="00FE002E">
                <w:rPr>
                  <w:rFonts w:ascii="Times New Roman" w:hAnsi="Times New Roman"/>
                  <w:bCs/>
                </w:rPr>
                <w:delText>{010</w:delText>
              </w:r>
              <w:r w:rsidR="00F71081">
                <w:rPr>
                  <w:rFonts w:ascii="Times New Roman" w:hAnsi="Times New Roman"/>
                  <w:bCs/>
                </w:rPr>
                <w:delText>;050}</w:delText>
              </w:r>
            </w:del>
          </w:p>
          <w:p w14:paraId="65B19F2F" w14:textId="77777777" w:rsidR="00F4754B" w:rsidRPr="00FE002E" w:rsidRDefault="00F4754B" w:rsidP="00F4754B">
            <w:pPr>
              <w:pStyle w:val="BodyText1"/>
              <w:rPr>
                <w:del w:id="1857" w:author="Author"/>
                <w:rFonts w:ascii="Times New Roman" w:hAnsi="Times New Roman"/>
                <w:bCs/>
              </w:rPr>
            </w:pPr>
          </w:p>
        </w:tc>
        <w:tc>
          <w:tcPr>
            <w:tcW w:w="7620" w:type="dxa"/>
          </w:tcPr>
          <w:p w14:paraId="6A34BF83" w14:textId="77777777" w:rsidR="00F4754B" w:rsidRPr="00FE002E" w:rsidRDefault="00F4754B" w:rsidP="007E2A41">
            <w:pPr>
              <w:pStyle w:val="BodyText1"/>
              <w:spacing w:line="240" w:lineRule="auto"/>
              <w:rPr>
                <w:del w:id="1858" w:author="Author"/>
                <w:rFonts w:ascii="Times New Roman" w:hAnsi="Times New Roman"/>
                <w:b/>
                <w:bCs/>
              </w:rPr>
            </w:pPr>
            <w:del w:id="1859" w:author="Author">
              <w:r w:rsidRPr="00FE002E">
                <w:rPr>
                  <w:rFonts w:ascii="Times New Roman" w:hAnsi="Times New Roman"/>
                  <w:b/>
                  <w:bCs/>
                </w:rPr>
                <w:delText xml:space="preserve">Derivatives – Add-on </w:delText>
              </w:r>
              <w:r w:rsidR="003F598C">
                <w:rPr>
                  <w:rFonts w:ascii="Times New Roman" w:hAnsi="Times New Roman"/>
                  <w:b/>
                  <w:bCs/>
                </w:rPr>
                <w:delText>under the</w:delText>
              </w:r>
              <w:r w:rsidRPr="00FE002E">
                <w:rPr>
                  <w:rFonts w:ascii="Times New Roman" w:hAnsi="Times New Roman"/>
                  <w:b/>
                  <w:bCs/>
                </w:rPr>
                <w:delText xml:space="preserve"> </w:delText>
              </w:r>
              <w:r w:rsidR="003F598C">
                <w:rPr>
                  <w:rFonts w:ascii="Times New Roman" w:hAnsi="Times New Roman"/>
                  <w:b/>
                  <w:bCs/>
                </w:rPr>
                <w:delText>mark-to-market m</w:delText>
              </w:r>
              <w:r w:rsidRPr="00FE002E">
                <w:rPr>
                  <w:rFonts w:ascii="Times New Roman" w:hAnsi="Times New Roman"/>
                  <w:b/>
                  <w:bCs/>
                </w:rPr>
                <w:delText xml:space="preserve">ethod </w:delText>
              </w:r>
              <w:r w:rsidR="003F598C">
                <w:rPr>
                  <w:rFonts w:ascii="Times New Roman" w:hAnsi="Times New Roman"/>
                  <w:b/>
                  <w:bCs/>
                </w:rPr>
                <w:delText>(a</w:delText>
              </w:r>
              <w:r w:rsidRPr="00FE002E">
                <w:rPr>
                  <w:rFonts w:ascii="Times New Roman" w:hAnsi="Times New Roman"/>
                  <w:b/>
                  <w:bCs/>
                </w:rPr>
                <w:delText xml:space="preserve">ssuming no netting </w:delText>
              </w:r>
              <w:r w:rsidR="00316050">
                <w:rPr>
                  <w:rFonts w:ascii="Times New Roman" w:hAnsi="Times New Roman"/>
                  <w:b/>
                  <w:bCs/>
                </w:rPr>
                <w:delText>or other CRM</w:delText>
              </w:r>
              <w:r w:rsidR="003F598C">
                <w:rPr>
                  <w:rFonts w:ascii="Times New Roman" w:hAnsi="Times New Roman"/>
                  <w:b/>
                  <w:bCs/>
                </w:rPr>
                <w:delText>)</w:delText>
              </w:r>
            </w:del>
          </w:p>
          <w:p w14:paraId="04A404F2" w14:textId="77777777" w:rsidR="00F4754B" w:rsidRPr="00FE002E" w:rsidRDefault="00F4754B" w:rsidP="007E2A41">
            <w:pPr>
              <w:pStyle w:val="BodyText1"/>
              <w:spacing w:line="240" w:lineRule="auto"/>
              <w:rPr>
                <w:del w:id="1860" w:author="Author"/>
                <w:rFonts w:ascii="Times New Roman" w:hAnsi="Times New Roman"/>
                <w:b/>
                <w:bCs/>
              </w:rPr>
            </w:pPr>
          </w:p>
          <w:p w14:paraId="235E7129" w14:textId="77777777" w:rsidR="00F4754B" w:rsidRPr="00FE002E" w:rsidRDefault="00F4754B" w:rsidP="007E2A41">
            <w:pPr>
              <w:pStyle w:val="BodyText1"/>
              <w:spacing w:line="240" w:lineRule="auto"/>
              <w:rPr>
                <w:del w:id="1861" w:author="Author"/>
                <w:rFonts w:ascii="Times New Roman" w:hAnsi="Times New Roman"/>
                <w:bCs/>
              </w:rPr>
            </w:pPr>
            <w:del w:id="1862" w:author="Author">
              <w:r w:rsidRPr="00FE002E">
                <w:rPr>
                  <w:rFonts w:ascii="Times New Roman" w:hAnsi="Times New Roman"/>
                  <w:bCs/>
                </w:rPr>
                <w:delText>This is the sum of {020;</w:delText>
              </w:r>
              <w:r w:rsidR="002E3FD6">
                <w:rPr>
                  <w:rFonts w:ascii="Times New Roman" w:hAnsi="Times New Roman"/>
                  <w:bCs/>
                </w:rPr>
                <w:delText>0</w:delText>
              </w:r>
              <w:r w:rsidR="00F70A83">
                <w:rPr>
                  <w:rFonts w:ascii="Times New Roman" w:hAnsi="Times New Roman"/>
                  <w:bCs/>
                </w:rPr>
                <w:delText>5</w:delText>
              </w:r>
              <w:r w:rsidR="002E3FD6">
                <w:rPr>
                  <w:rFonts w:ascii="Times New Roman" w:hAnsi="Times New Roman"/>
                  <w:bCs/>
                </w:rPr>
                <w:delText>0</w:delText>
              </w:r>
              <w:r w:rsidRPr="00FE002E">
                <w:rPr>
                  <w:rFonts w:ascii="Times New Roman" w:hAnsi="Times New Roman"/>
                  <w:bCs/>
                </w:rPr>
                <w:delText>}, {050;</w:delText>
              </w:r>
              <w:r w:rsidR="002E3FD6">
                <w:rPr>
                  <w:rFonts w:ascii="Times New Roman" w:hAnsi="Times New Roman"/>
                  <w:bCs/>
                </w:rPr>
                <w:delText>0</w:delText>
              </w:r>
              <w:r w:rsidR="00F70A83">
                <w:rPr>
                  <w:rFonts w:ascii="Times New Roman" w:hAnsi="Times New Roman"/>
                  <w:bCs/>
                </w:rPr>
                <w:delText>5</w:delText>
              </w:r>
              <w:r w:rsidR="002E3FD6">
                <w:rPr>
                  <w:rFonts w:ascii="Times New Roman" w:hAnsi="Times New Roman"/>
                  <w:bCs/>
                </w:rPr>
                <w:delText>0</w:delText>
              </w:r>
              <w:r w:rsidRPr="00FE002E">
                <w:rPr>
                  <w:rFonts w:ascii="Times New Roman" w:hAnsi="Times New Roman"/>
                  <w:bCs/>
                </w:rPr>
                <w:delText>} and {060;</w:delText>
              </w:r>
              <w:r w:rsidR="002E3FD6">
                <w:rPr>
                  <w:rFonts w:ascii="Times New Roman" w:hAnsi="Times New Roman"/>
                  <w:bCs/>
                </w:rPr>
                <w:delText>0</w:delText>
              </w:r>
              <w:r w:rsidR="00F70A83">
                <w:rPr>
                  <w:rFonts w:ascii="Times New Roman" w:hAnsi="Times New Roman"/>
                  <w:bCs/>
                </w:rPr>
                <w:delText>5</w:delText>
              </w:r>
              <w:r w:rsidR="002E3FD6">
                <w:rPr>
                  <w:rFonts w:ascii="Times New Roman" w:hAnsi="Times New Roman"/>
                  <w:bCs/>
                </w:rPr>
                <w:delText>0</w:delText>
              </w:r>
              <w:r w:rsidRPr="00FE002E">
                <w:rPr>
                  <w:rFonts w:ascii="Times New Roman" w:hAnsi="Times New Roman"/>
                  <w:bCs/>
                </w:rPr>
                <w:delText>}</w:delText>
              </w:r>
              <w:r w:rsidR="00E052C6">
                <w:rPr>
                  <w:rFonts w:ascii="Times New Roman" w:hAnsi="Times New Roman"/>
                  <w:bCs/>
                </w:rPr>
                <w:delText>.</w:delText>
              </w:r>
            </w:del>
          </w:p>
          <w:p w14:paraId="7928030A" w14:textId="77777777" w:rsidR="00F4754B" w:rsidRPr="00FE002E" w:rsidRDefault="00F4754B" w:rsidP="007E2A41">
            <w:pPr>
              <w:pStyle w:val="BodyText1"/>
              <w:spacing w:line="240" w:lineRule="auto"/>
              <w:rPr>
                <w:del w:id="1863" w:author="Author"/>
                <w:rFonts w:ascii="Times New Roman" w:hAnsi="Times New Roman"/>
                <w:b/>
                <w:bCs/>
                <w:u w:val="single"/>
              </w:rPr>
            </w:pPr>
          </w:p>
        </w:tc>
      </w:tr>
      <w:tr w:rsidR="00F4754B" w:rsidRPr="00FE002E" w14:paraId="56F668DB" w14:textId="77777777" w:rsidTr="00011E14">
        <w:tc>
          <w:tcPr>
            <w:tcW w:w="1418" w:type="dxa"/>
            <w:tcPrChange w:id="1864" w:author="Author">
              <w:tcPr>
                <w:tcW w:w="1418" w:type="dxa"/>
              </w:tcPr>
            </w:tcPrChange>
          </w:tcPr>
          <w:p w14:paraId="678E69B3" w14:textId="7C4B9450" w:rsidR="00F4754B" w:rsidRPr="00FE002E" w:rsidRDefault="00F4754B" w:rsidP="00F70A83">
            <w:pPr>
              <w:pStyle w:val="BodyText1"/>
              <w:rPr>
                <w:rFonts w:ascii="Times New Roman" w:hAnsi="Times New Roman"/>
                <w:bCs/>
              </w:rPr>
            </w:pPr>
            <w:r w:rsidRPr="00FE002E">
              <w:rPr>
                <w:rFonts w:ascii="Times New Roman" w:hAnsi="Times New Roman"/>
                <w:bCs/>
              </w:rPr>
              <w:t>{</w:t>
            </w:r>
            <w:del w:id="1865" w:author="Author">
              <w:r w:rsidRPr="00FE002E">
                <w:rPr>
                  <w:rFonts w:ascii="Times New Roman" w:hAnsi="Times New Roman"/>
                  <w:bCs/>
                </w:rPr>
                <w:delText>010;</w:delText>
              </w:r>
              <w:r w:rsidR="00F71081">
                <w:rPr>
                  <w:rFonts w:ascii="Times New Roman" w:hAnsi="Times New Roman"/>
                  <w:bCs/>
                </w:rPr>
                <w:delText>0</w:delText>
              </w:r>
              <w:r w:rsidR="00F70A83">
                <w:rPr>
                  <w:rFonts w:ascii="Times New Roman" w:hAnsi="Times New Roman"/>
                  <w:bCs/>
                </w:rPr>
                <w:delText>7</w:delText>
              </w:r>
              <w:r w:rsidR="00F71081">
                <w:rPr>
                  <w:rFonts w:ascii="Times New Roman" w:hAnsi="Times New Roman"/>
                  <w:bCs/>
                </w:rPr>
                <w:delText>0</w:delText>
              </w:r>
            </w:del>
            <w:ins w:id="1866" w:author="Author">
              <w:r w:rsidRPr="00FE002E">
                <w:rPr>
                  <w:rFonts w:ascii="Times New Roman" w:hAnsi="Times New Roman"/>
                  <w:bCs/>
                </w:rPr>
                <w:t>0</w:t>
              </w:r>
              <w:r w:rsidR="009573B2">
                <w:rPr>
                  <w:rFonts w:ascii="Times New Roman" w:hAnsi="Times New Roman"/>
                  <w:bCs/>
                </w:rPr>
                <w:t>0</w:t>
              </w:r>
              <w:r w:rsidRPr="00FE002E">
                <w:rPr>
                  <w:rFonts w:ascii="Times New Roman" w:hAnsi="Times New Roman"/>
                  <w:bCs/>
                </w:rPr>
                <w:t>10;</w:t>
              </w:r>
              <w:r w:rsidR="00F71081">
                <w:rPr>
                  <w:rFonts w:ascii="Times New Roman" w:hAnsi="Times New Roman"/>
                  <w:bCs/>
                </w:rPr>
                <w:t>0</w:t>
              </w:r>
              <w:r w:rsidR="009573B2">
                <w:rPr>
                  <w:rFonts w:ascii="Times New Roman" w:hAnsi="Times New Roman"/>
                  <w:bCs/>
                </w:rPr>
                <w:t>0</w:t>
              </w:r>
              <w:r w:rsidR="00F70A83">
                <w:rPr>
                  <w:rFonts w:ascii="Times New Roman" w:hAnsi="Times New Roman"/>
                  <w:bCs/>
                </w:rPr>
                <w:t>7</w:t>
              </w:r>
              <w:r w:rsidR="00F71081">
                <w:rPr>
                  <w:rFonts w:ascii="Times New Roman" w:hAnsi="Times New Roman"/>
                  <w:bCs/>
                </w:rPr>
                <w:t>0</w:t>
              </w:r>
            </w:ins>
            <w:r w:rsidRPr="00FE002E">
              <w:rPr>
                <w:rFonts w:ascii="Times New Roman" w:hAnsi="Times New Roman"/>
                <w:bCs/>
              </w:rPr>
              <w:t>}</w:t>
            </w:r>
          </w:p>
        </w:tc>
        <w:tc>
          <w:tcPr>
            <w:tcW w:w="7620" w:type="dxa"/>
            <w:tcPrChange w:id="1867" w:author="Author">
              <w:tcPr>
                <w:tcW w:w="7620" w:type="dxa"/>
              </w:tcPr>
            </w:tcPrChange>
          </w:tcPr>
          <w:p w14:paraId="5D79D47D"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Derivatives – </w:t>
            </w:r>
            <w:r w:rsidR="00E052C6">
              <w:rPr>
                <w:rFonts w:ascii="Times New Roman" w:hAnsi="Times New Roman"/>
                <w:b/>
                <w:bCs/>
              </w:rPr>
              <w:t>N</w:t>
            </w:r>
            <w:r w:rsidRPr="00FE002E">
              <w:rPr>
                <w:rFonts w:ascii="Times New Roman" w:hAnsi="Times New Roman"/>
                <w:b/>
                <w:bCs/>
              </w:rPr>
              <w:t>otional amount</w:t>
            </w:r>
          </w:p>
          <w:p w14:paraId="25D99ECC" w14:textId="77777777" w:rsidR="00F4754B" w:rsidRPr="00FE002E" w:rsidRDefault="00F4754B" w:rsidP="007E2A41">
            <w:pPr>
              <w:pStyle w:val="BodyText1"/>
              <w:spacing w:line="240" w:lineRule="auto"/>
              <w:rPr>
                <w:rFonts w:ascii="Times New Roman" w:hAnsi="Times New Roman"/>
                <w:b/>
                <w:bCs/>
              </w:rPr>
            </w:pPr>
          </w:p>
          <w:p w14:paraId="28ADB45A" w14:textId="77E9C44F"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This is the sum of {</w:t>
            </w:r>
            <w:del w:id="1868" w:author="Author">
              <w:r w:rsidRPr="00FE002E">
                <w:rPr>
                  <w:rFonts w:ascii="Times New Roman" w:hAnsi="Times New Roman"/>
                  <w:bCs/>
                </w:rPr>
                <w:delText>020;</w:delText>
              </w:r>
              <w:r w:rsidR="002E3FD6">
                <w:rPr>
                  <w:rFonts w:ascii="Times New Roman" w:hAnsi="Times New Roman"/>
                  <w:bCs/>
                </w:rPr>
                <w:delText>0</w:delText>
              </w:r>
              <w:r w:rsidR="00F70A83">
                <w:rPr>
                  <w:rFonts w:ascii="Times New Roman" w:hAnsi="Times New Roman"/>
                  <w:bCs/>
                </w:rPr>
                <w:delText>7</w:delText>
              </w:r>
              <w:r w:rsidR="002E3FD6">
                <w:rPr>
                  <w:rFonts w:ascii="Times New Roman" w:hAnsi="Times New Roman"/>
                  <w:bCs/>
                </w:rPr>
                <w:delText>0</w:delText>
              </w:r>
              <w:r w:rsidRPr="00FE002E">
                <w:rPr>
                  <w:rFonts w:ascii="Times New Roman" w:hAnsi="Times New Roman"/>
                  <w:bCs/>
                </w:rPr>
                <w:delText>}, {050;</w:delText>
              </w:r>
              <w:r w:rsidR="002E3FD6">
                <w:rPr>
                  <w:rFonts w:ascii="Times New Roman" w:hAnsi="Times New Roman"/>
                  <w:bCs/>
                </w:rPr>
                <w:delText>0</w:delText>
              </w:r>
              <w:r w:rsidR="00F70A83">
                <w:rPr>
                  <w:rFonts w:ascii="Times New Roman" w:hAnsi="Times New Roman"/>
                  <w:bCs/>
                </w:rPr>
                <w:delText>7</w:delText>
              </w:r>
              <w:r w:rsidR="002E3FD6">
                <w:rPr>
                  <w:rFonts w:ascii="Times New Roman" w:hAnsi="Times New Roman"/>
                  <w:bCs/>
                </w:rPr>
                <w:delText>0</w:delText>
              </w:r>
            </w:del>
            <w:ins w:id="1869" w:author="Author">
              <w:r w:rsidRPr="00FE002E">
                <w:rPr>
                  <w:rFonts w:ascii="Times New Roman" w:hAnsi="Times New Roman"/>
                  <w:bCs/>
                </w:rPr>
                <w:t>0</w:t>
              </w:r>
              <w:r w:rsidR="008F3C25">
                <w:rPr>
                  <w:rFonts w:ascii="Times New Roman" w:hAnsi="Times New Roman"/>
                  <w:bCs/>
                </w:rPr>
                <w:t>0</w:t>
              </w:r>
              <w:r w:rsidRPr="00FE002E">
                <w:rPr>
                  <w:rFonts w:ascii="Times New Roman" w:hAnsi="Times New Roman"/>
                  <w:bCs/>
                </w:rPr>
                <w:t>20;</w:t>
              </w:r>
              <w:r w:rsidR="002E3FD6">
                <w:rPr>
                  <w:rFonts w:ascii="Times New Roman" w:hAnsi="Times New Roman"/>
                  <w:bCs/>
                </w:rPr>
                <w:t>0</w:t>
              </w:r>
              <w:r w:rsidR="008F3C25">
                <w:rPr>
                  <w:rFonts w:ascii="Times New Roman" w:hAnsi="Times New Roman"/>
                  <w:bCs/>
                </w:rPr>
                <w:t>0</w:t>
              </w:r>
              <w:r w:rsidR="00F70A83">
                <w:rPr>
                  <w:rFonts w:ascii="Times New Roman" w:hAnsi="Times New Roman"/>
                  <w:bCs/>
                </w:rPr>
                <w:t>7</w:t>
              </w:r>
              <w:r w:rsidR="002E3FD6">
                <w:rPr>
                  <w:rFonts w:ascii="Times New Roman" w:hAnsi="Times New Roman"/>
                  <w:bCs/>
                </w:rPr>
                <w:t>0</w:t>
              </w:r>
              <w:r w:rsidRPr="00FE002E">
                <w:rPr>
                  <w:rFonts w:ascii="Times New Roman" w:hAnsi="Times New Roman"/>
                  <w:bCs/>
                </w:rPr>
                <w:t>}, {0</w:t>
              </w:r>
              <w:r w:rsidR="008F3C25">
                <w:rPr>
                  <w:rFonts w:ascii="Times New Roman" w:hAnsi="Times New Roman"/>
                  <w:bCs/>
                </w:rPr>
                <w:t>0</w:t>
              </w:r>
              <w:r w:rsidRPr="00FE002E">
                <w:rPr>
                  <w:rFonts w:ascii="Times New Roman" w:hAnsi="Times New Roman"/>
                  <w:bCs/>
                </w:rPr>
                <w:t>50;</w:t>
              </w:r>
              <w:r w:rsidR="002E3FD6">
                <w:rPr>
                  <w:rFonts w:ascii="Times New Roman" w:hAnsi="Times New Roman"/>
                  <w:bCs/>
                </w:rPr>
                <w:t>0</w:t>
              </w:r>
              <w:r w:rsidR="008F3C25">
                <w:rPr>
                  <w:rFonts w:ascii="Times New Roman" w:hAnsi="Times New Roman"/>
                  <w:bCs/>
                </w:rPr>
                <w:t>0</w:t>
              </w:r>
              <w:r w:rsidR="00F70A83">
                <w:rPr>
                  <w:rFonts w:ascii="Times New Roman" w:hAnsi="Times New Roman"/>
                  <w:bCs/>
                </w:rPr>
                <w:t>7</w:t>
              </w:r>
              <w:r w:rsidR="002E3FD6">
                <w:rPr>
                  <w:rFonts w:ascii="Times New Roman" w:hAnsi="Times New Roman"/>
                  <w:bCs/>
                </w:rPr>
                <w:t>0</w:t>
              </w:r>
            </w:ins>
            <w:r w:rsidRPr="00FE002E">
              <w:rPr>
                <w:rFonts w:ascii="Times New Roman" w:hAnsi="Times New Roman"/>
                <w:bCs/>
              </w:rPr>
              <w:t>} and {</w:t>
            </w:r>
            <w:del w:id="1870" w:author="Author">
              <w:r w:rsidRPr="00FE002E">
                <w:rPr>
                  <w:rFonts w:ascii="Times New Roman" w:hAnsi="Times New Roman"/>
                  <w:bCs/>
                </w:rPr>
                <w:delText>060;</w:delText>
              </w:r>
              <w:r w:rsidR="002E3FD6">
                <w:rPr>
                  <w:rFonts w:ascii="Times New Roman" w:hAnsi="Times New Roman"/>
                  <w:bCs/>
                </w:rPr>
                <w:delText>0</w:delText>
              </w:r>
              <w:r w:rsidR="00F70A83">
                <w:rPr>
                  <w:rFonts w:ascii="Times New Roman" w:hAnsi="Times New Roman"/>
                  <w:bCs/>
                </w:rPr>
                <w:delText>7</w:delText>
              </w:r>
              <w:r w:rsidR="002E3FD6">
                <w:rPr>
                  <w:rFonts w:ascii="Times New Roman" w:hAnsi="Times New Roman"/>
                  <w:bCs/>
                </w:rPr>
                <w:delText>0</w:delText>
              </w:r>
            </w:del>
            <w:ins w:id="1871" w:author="Author">
              <w:r w:rsidRPr="00FE002E">
                <w:rPr>
                  <w:rFonts w:ascii="Times New Roman" w:hAnsi="Times New Roman"/>
                  <w:bCs/>
                </w:rPr>
                <w:t>0</w:t>
              </w:r>
              <w:r w:rsidR="008F3C25">
                <w:rPr>
                  <w:rFonts w:ascii="Times New Roman" w:hAnsi="Times New Roman"/>
                  <w:bCs/>
                </w:rPr>
                <w:t>0</w:t>
              </w:r>
              <w:r w:rsidRPr="00FE002E">
                <w:rPr>
                  <w:rFonts w:ascii="Times New Roman" w:hAnsi="Times New Roman"/>
                  <w:bCs/>
                </w:rPr>
                <w:t>60;</w:t>
              </w:r>
              <w:r w:rsidR="002E3FD6">
                <w:rPr>
                  <w:rFonts w:ascii="Times New Roman" w:hAnsi="Times New Roman"/>
                  <w:bCs/>
                </w:rPr>
                <w:t>0</w:t>
              </w:r>
              <w:r w:rsidR="008F3C25">
                <w:rPr>
                  <w:rFonts w:ascii="Times New Roman" w:hAnsi="Times New Roman"/>
                  <w:bCs/>
                </w:rPr>
                <w:t>0</w:t>
              </w:r>
              <w:r w:rsidR="00F70A83">
                <w:rPr>
                  <w:rFonts w:ascii="Times New Roman" w:hAnsi="Times New Roman"/>
                  <w:bCs/>
                </w:rPr>
                <w:t>7</w:t>
              </w:r>
              <w:r w:rsidR="002E3FD6">
                <w:rPr>
                  <w:rFonts w:ascii="Times New Roman" w:hAnsi="Times New Roman"/>
                  <w:bCs/>
                </w:rPr>
                <w:t>0</w:t>
              </w:r>
            </w:ins>
            <w:r w:rsidRPr="00FE002E">
              <w:rPr>
                <w:rFonts w:ascii="Times New Roman" w:hAnsi="Times New Roman"/>
                <w:bCs/>
              </w:rPr>
              <w:t>}</w:t>
            </w:r>
            <w:r w:rsidR="00E052C6">
              <w:rPr>
                <w:rFonts w:ascii="Times New Roman" w:hAnsi="Times New Roman"/>
                <w:bCs/>
              </w:rPr>
              <w:t>.</w:t>
            </w:r>
          </w:p>
          <w:p w14:paraId="2AECBC09" w14:textId="77777777" w:rsidR="00F4754B" w:rsidRPr="00FE002E" w:rsidRDefault="00F4754B" w:rsidP="007E2A41">
            <w:pPr>
              <w:pStyle w:val="BodyText1"/>
              <w:spacing w:line="240" w:lineRule="auto"/>
              <w:rPr>
                <w:rFonts w:ascii="Times New Roman" w:hAnsi="Times New Roman"/>
                <w:b/>
                <w:bCs/>
                <w:u w:val="single"/>
              </w:rPr>
            </w:pPr>
          </w:p>
        </w:tc>
      </w:tr>
      <w:tr w:rsidR="00F4754B" w:rsidRPr="00FE002E" w14:paraId="6B45BB27" w14:textId="77777777" w:rsidTr="00011E14">
        <w:tc>
          <w:tcPr>
            <w:tcW w:w="1418" w:type="dxa"/>
            <w:tcPrChange w:id="1872" w:author="Author">
              <w:tcPr>
                <w:tcW w:w="1418" w:type="dxa"/>
              </w:tcPr>
            </w:tcPrChange>
          </w:tcPr>
          <w:p w14:paraId="46216D41" w14:textId="5E1CF120" w:rsidR="00F4754B" w:rsidRPr="00FE002E" w:rsidRDefault="00F4754B" w:rsidP="00F4754B">
            <w:pPr>
              <w:pStyle w:val="BodyText1"/>
              <w:rPr>
                <w:rFonts w:ascii="Times New Roman" w:hAnsi="Times New Roman"/>
                <w:bCs/>
              </w:rPr>
            </w:pPr>
            <w:r w:rsidRPr="00FE002E">
              <w:rPr>
                <w:rFonts w:ascii="Times New Roman" w:hAnsi="Times New Roman"/>
                <w:bCs/>
              </w:rPr>
              <w:t>{</w:t>
            </w:r>
            <w:del w:id="1873" w:author="Author">
              <w:r w:rsidRPr="00FE002E">
                <w:rPr>
                  <w:rFonts w:ascii="Times New Roman" w:hAnsi="Times New Roman"/>
                  <w:bCs/>
                </w:rPr>
                <w:delText>020</w:delText>
              </w:r>
              <w:r w:rsidR="00F71081">
                <w:rPr>
                  <w:rFonts w:ascii="Times New Roman" w:hAnsi="Times New Roman"/>
                  <w:bCs/>
                </w:rPr>
                <w:delText>;010</w:delText>
              </w:r>
            </w:del>
            <w:ins w:id="1874" w:author="Author">
              <w:r w:rsidRPr="00FE002E">
                <w:rPr>
                  <w:rFonts w:ascii="Times New Roman" w:hAnsi="Times New Roman"/>
                  <w:bCs/>
                </w:rPr>
                <w:t>0</w:t>
              </w:r>
              <w:r w:rsidR="009573B2">
                <w:rPr>
                  <w:rFonts w:ascii="Times New Roman" w:hAnsi="Times New Roman"/>
                  <w:bCs/>
                </w:rPr>
                <w:t>0</w:t>
              </w:r>
              <w:r w:rsidRPr="00FE002E">
                <w:rPr>
                  <w:rFonts w:ascii="Times New Roman" w:hAnsi="Times New Roman"/>
                  <w:bCs/>
                </w:rPr>
                <w:t>20</w:t>
              </w:r>
              <w:r w:rsidR="00F71081">
                <w:rPr>
                  <w:rFonts w:ascii="Times New Roman" w:hAnsi="Times New Roman"/>
                  <w:bCs/>
                </w:rPr>
                <w:t>;0</w:t>
              </w:r>
              <w:r w:rsidR="009573B2">
                <w:rPr>
                  <w:rFonts w:ascii="Times New Roman" w:hAnsi="Times New Roman"/>
                  <w:bCs/>
                </w:rPr>
                <w:t>0</w:t>
              </w:r>
              <w:r w:rsidR="00F71081">
                <w:rPr>
                  <w:rFonts w:ascii="Times New Roman" w:hAnsi="Times New Roman"/>
                  <w:bCs/>
                </w:rPr>
                <w:t>10</w:t>
              </w:r>
            </w:ins>
            <w:r w:rsidR="00F71081">
              <w:rPr>
                <w:rFonts w:ascii="Times New Roman" w:hAnsi="Times New Roman"/>
                <w:bCs/>
              </w:rPr>
              <w:t>}</w:t>
            </w:r>
          </w:p>
        </w:tc>
        <w:tc>
          <w:tcPr>
            <w:tcW w:w="7620" w:type="dxa"/>
            <w:tcPrChange w:id="1875" w:author="Author">
              <w:tcPr>
                <w:tcW w:w="7620" w:type="dxa"/>
              </w:tcPr>
            </w:tcPrChange>
          </w:tcPr>
          <w:p w14:paraId="0B692C56"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Credit derivatives (protection sold) – Accounting balance sheet value</w:t>
            </w:r>
          </w:p>
          <w:p w14:paraId="5CD68AED" w14:textId="77777777" w:rsidR="00F4754B" w:rsidRPr="00FE002E" w:rsidRDefault="00F4754B" w:rsidP="007E2A41">
            <w:pPr>
              <w:pStyle w:val="BodyText1"/>
              <w:spacing w:line="240" w:lineRule="auto"/>
              <w:rPr>
                <w:rFonts w:ascii="Times New Roman" w:hAnsi="Times New Roman"/>
                <w:bCs/>
              </w:rPr>
            </w:pPr>
          </w:p>
          <w:p w14:paraId="2D9C7BF8" w14:textId="175B3E28" w:rsidR="00F4754B" w:rsidRPr="00FE002E" w:rsidRDefault="006D6827" w:rsidP="007E2A41">
            <w:pPr>
              <w:pStyle w:val="BodyText1"/>
              <w:spacing w:line="240" w:lineRule="auto"/>
              <w:rPr>
                <w:rFonts w:ascii="Times New Roman" w:hAnsi="Times New Roman"/>
                <w:bCs/>
              </w:rPr>
            </w:pPr>
            <w:ins w:id="1876" w:author="Author">
              <w:r>
                <w:rPr>
                  <w:rFonts w:ascii="Times New Roman" w:hAnsi="Times New Roman"/>
                  <w:bCs/>
                </w:rPr>
                <w:t xml:space="preserve">Point (77) of </w:t>
              </w:r>
            </w:ins>
            <w:r w:rsidR="00F4754B" w:rsidRPr="00FE002E">
              <w:rPr>
                <w:rFonts w:ascii="Times New Roman" w:hAnsi="Times New Roman"/>
                <w:bCs/>
              </w:rPr>
              <w:t xml:space="preserve">Article </w:t>
            </w:r>
            <w:r w:rsidR="00920B86" w:rsidRPr="00FE002E">
              <w:rPr>
                <w:rFonts w:ascii="Times New Roman" w:hAnsi="Times New Roman"/>
                <w:bCs/>
              </w:rPr>
              <w:t>4</w:t>
            </w:r>
            <w:r w:rsidR="00994DCE">
              <w:rPr>
                <w:rFonts w:ascii="Times New Roman" w:hAnsi="Times New Roman"/>
                <w:bCs/>
              </w:rPr>
              <w:t>(1</w:t>
            </w:r>
            <w:del w:id="1877" w:author="Author">
              <w:r w:rsidR="00994DCE">
                <w:rPr>
                  <w:rFonts w:ascii="Times New Roman" w:hAnsi="Times New Roman"/>
                  <w:bCs/>
                </w:rPr>
                <w:delText>)</w:delText>
              </w:r>
              <w:r w:rsidR="00920B86" w:rsidRPr="00FE002E">
                <w:rPr>
                  <w:rFonts w:ascii="Times New Roman" w:hAnsi="Times New Roman"/>
                  <w:bCs/>
                </w:rPr>
                <w:delText>(</w:delText>
              </w:r>
              <w:r w:rsidR="0057643F" w:rsidRPr="00FE002E">
                <w:rPr>
                  <w:rFonts w:ascii="Times New Roman" w:hAnsi="Times New Roman"/>
                  <w:bCs/>
                </w:rPr>
                <w:delText>77</w:delText>
              </w:r>
              <w:r w:rsidR="00920B86" w:rsidRPr="00FE002E">
                <w:rPr>
                  <w:rFonts w:ascii="Times New Roman" w:hAnsi="Times New Roman"/>
                  <w:bCs/>
                </w:rPr>
                <w:delText>)</w:delText>
              </w:r>
              <w:r w:rsidR="00F4754B" w:rsidRPr="00FE002E">
                <w:rPr>
                  <w:rFonts w:ascii="Times New Roman" w:hAnsi="Times New Roman"/>
                  <w:bCs/>
                </w:rPr>
                <w:delText xml:space="preserve"> of the</w:delText>
              </w:r>
            </w:del>
            <w:ins w:id="1878" w:author="Author">
              <w:r w:rsidR="00994DCE">
                <w:rPr>
                  <w:rFonts w:ascii="Times New Roman" w:hAnsi="Times New Roman"/>
                  <w:bCs/>
                </w:rPr>
                <w:t>)</w:t>
              </w:r>
            </w:ins>
            <w:r w:rsidR="00F4754B" w:rsidRPr="00FE002E">
              <w:rPr>
                <w:rFonts w:ascii="Times New Roman" w:hAnsi="Times New Roman"/>
                <w:bCs/>
              </w:rPr>
              <w:t xml:space="preserve"> </w:t>
            </w:r>
            <w:r w:rsidR="00684733">
              <w:rPr>
                <w:rFonts w:ascii="Times New Roman" w:hAnsi="Times New Roman"/>
                <w:bCs/>
              </w:rPr>
              <w:t>CRR</w:t>
            </w:r>
          </w:p>
          <w:p w14:paraId="674C92B6" w14:textId="77777777" w:rsidR="00F4754B" w:rsidRPr="00FE002E" w:rsidRDefault="00F4754B" w:rsidP="007E2A41">
            <w:pPr>
              <w:pStyle w:val="BodyText1"/>
              <w:spacing w:line="240" w:lineRule="auto"/>
              <w:rPr>
                <w:rFonts w:ascii="Times New Roman" w:hAnsi="Times New Roman"/>
                <w:lang w:val="en-US"/>
              </w:rPr>
            </w:pPr>
          </w:p>
          <w:p w14:paraId="7FA5441A"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w:t>
            </w:r>
            <w:r w:rsidR="00302FB6" w:rsidRPr="00FE002E">
              <w:rPr>
                <w:rFonts w:ascii="Times New Roman" w:hAnsi="Times New Roman"/>
                <w:bCs/>
              </w:rPr>
              <w:t xml:space="preserve">framework </w:t>
            </w:r>
            <w:r w:rsidRPr="00FE002E">
              <w:rPr>
                <w:rFonts w:ascii="Times New Roman" w:hAnsi="Times New Roman"/>
                <w:bCs/>
              </w:rPr>
              <w:t>of credit derivatives where the institution is selling credit protection to a counterparty and the contract is recognised as an asset on the balance sheet.</w:t>
            </w:r>
          </w:p>
          <w:p w14:paraId="0232A08C" w14:textId="77777777" w:rsidR="00F4754B" w:rsidRPr="00FE002E" w:rsidRDefault="00F4754B" w:rsidP="007E2A41">
            <w:pPr>
              <w:pStyle w:val="BodyText1"/>
              <w:spacing w:line="240" w:lineRule="auto"/>
              <w:rPr>
                <w:rFonts w:ascii="Times New Roman" w:hAnsi="Times New Roman"/>
                <w:b/>
                <w:bCs/>
                <w:u w:val="single"/>
              </w:rPr>
            </w:pPr>
          </w:p>
        </w:tc>
      </w:tr>
      <w:tr w:rsidR="00F4754B" w:rsidRPr="00FE002E" w14:paraId="78089643" w14:textId="77777777" w:rsidTr="00011E14">
        <w:tc>
          <w:tcPr>
            <w:tcW w:w="1418" w:type="dxa"/>
            <w:tcPrChange w:id="1879" w:author="Author">
              <w:tcPr>
                <w:tcW w:w="1418" w:type="dxa"/>
              </w:tcPr>
            </w:tcPrChange>
          </w:tcPr>
          <w:p w14:paraId="6D29AC05" w14:textId="226C3CBB" w:rsidR="00F4754B" w:rsidRPr="00FE002E" w:rsidRDefault="00F4754B" w:rsidP="00F4754B">
            <w:pPr>
              <w:pStyle w:val="BodyText1"/>
              <w:rPr>
                <w:rFonts w:ascii="Times New Roman" w:hAnsi="Times New Roman"/>
                <w:bCs/>
              </w:rPr>
            </w:pPr>
            <w:r w:rsidRPr="00FE002E">
              <w:rPr>
                <w:rFonts w:ascii="Times New Roman" w:hAnsi="Times New Roman"/>
                <w:bCs/>
              </w:rPr>
              <w:t>{</w:t>
            </w:r>
            <w:del w:id="1880" w:author="Author">
              <w:r w:rsidRPr="00FE002E">
                <w:rPr>
                  <w:rFonts w:ascii="Times New Roman" w:hAnsi="Times New Roman"/>
                  <w:bCs/>
                </w:rPr>
                <w:delText>020</w:delText>
              </w:r>
              <w:r w:rsidR="00F71081">
                <w:rPr>
                  <w:rFonts w:ascii="Times New Roman" w:hAnsi="Times New Roman"/>
                  <w:bCs/>
                </w:rPr>
                <w:delText>;020</w:delText>
              </w:r>
            </w:del>
            <w:ins w:id="1881" w:author="Author">
              <w:r w:rsidRPr="00FE002E">
                <w:rPr>
                  <w:rFonts w:ascii="Times New Roman" w:hAnsi="Times New Roman"/>
                  <w:bCs/>
                </w:rPr>
                <w:t>0</w:t>
              </w:r>
              <w:r w:rsidR="009573B2">
                <w:rPr>
                  <w:rFonts w:ascii="Times New Roman" w:hAnsi="Times New Roman"/>
                  <w:bCs/>
                </w:rPr>
                <w:t>0</w:t>
              </w:r>
              <w:r w:rsidRPr="00FE002E">
                <w:rPr>
                  <w:rFonts w:ascii="Times New Roman" w:hAnsi="Times New Roman"/>
                  <w:bCs/>
                </w:rPr>
                <w:t>20</w:t>
              </w:r>
              <w:r w:rsidR="00F71081">
                <w:rPr>
                  <w:rFonts w:ascii="Times New Roman" w:hAnsi="Times New Roman"/>
                  <w:bCs/>
                </w:rPr>
                <w:t>;0</w:t>
              </w:r>
              <w:r w:rsidR="009573B2">
                <w:rPr>
                  <w:rFonts w:ascii="Times New Roman" w:hAnsi="Times New Roman"/>
                  <w:bCs/>
                </w:rPr>
                <w:t>0</w:t>
              </w:r>
              <w:r w:rsidR="00F71081">
                <w:rPr>
                  <w:rFonts w:ascii="Times New Roman" w:hAnsi="Times New Roman"/>
                  <w:bCs/>
                </w:rPr>
                <w:t>20</w:t>
              </w:r>
            </w:ins>
            <w:r w:rsidR="00F71081">
              <w:rPr>
                <w:rFonts w:ascii="Times New Roman" w:hAnsi="Times New Roman"/>
                <w:bCs/>
              </w:rPr>
              <w:t>}</w:t>
            </w:r>
          </w:p>
        </w:tc>
        <w:tc>
          <w:tcPr>
            <w:tcW w:w="7620" w:type="dxa"/>
            <w:tcPrChange w:id="1882" w:author="Author">
              <w:tcPr>
                <w:tcW w:w="7620" w:type="dxa"/>
              </w:tcPr>
            </w:tcPrChange>
          </w:tcPr>
          <w:p w14:paraId="72B93F76"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Credit derivatives (protection sold) – Accounting value assuming no netting or other CRM</w:t>
            </w:r>
          </w:p>
          <w:p w14:paraId="47C4979D" w14:textId="77777777" w:rsidR="00F4754B" w:rsidRPr="00FE002E" w:rsidRDefault="00F4754B" w:rsidP="007E2A41">
            <w:pPr>
              <w:pStyle w:val="BodyText1"/>
              <w:spacing w:line="240" w:lineRule="auto"/>
              <w:rPr>
                <w:rFonts w:ascii="Times New Roman" w:hAnsi="Times New Roman"/>
                <w:bCs/>
              </w:rPr>
            </w:pPr>
          </w:p>
          <w:p w14:paraId="5BF944B7" w14:textId="2D628E41" w:rsidR="00F4754B" w:rsidRPr="00FE002E" w:rsidRDefault="006D6827" w:rsidP="007E2A41">
            <w:pPr>
              <w:pStyle w:val="BodyText1"/>
              <w:spacing w:line="240" w:lineRule="auto"/>
              <w:rPr>
                <w:rFonts w:ascii="Times New Roman" w:hAnsi="Times New Roman"/>
                <w:bCs/>
              </w:rPr>
            </w:pPr>
            <w:ins w:id="1883" w:author="Author">
              <w:r>
                <w:rPr>
                  <w:rFonts w:ascii="Times New Roman" w:hAnsi="Times New Roman"/>
                  <w:bCs/>
                </w:rPr>
                <w:t xml:space="preserve">Point (77) of </w:t>
              </w:r>
            </w:ins>
            <w:r w:rsidR="00F4754B" w:rsidRPr="00FE002E">
              <w:rPr>
                <w:rFonts w:ascii="Times New Roman" w:hAnsi="Times New Roman"/>
                <w:bCs/>
              </w:rPr>
              <w:t xml:space="preserve">Article </w:t>
            </w:r>
            <w:r w:rsidR="00920B86" w:rsidRPr="00FE002E">
              <w:rPr>
                <w:rFonts w:ascii="Times New Roman" w:hAnsi="Times New Roman"/>
                <w:bCs/>
              </w:rPr>
              <w:t>4</w:t>
            </w:r>
            <w:r w:rsidR="00994DCE">
              <w:rPr>
                <w:rFonts w:ascii="Times New Roman" w:hAnsi="Times New Roman"/>
                <w:bCs/>
              </w:rPr>
              <w:t>(1</w:t>
            </w:r>
            <w:del w:id="1884" w:author="Author">
              <w:r w:rsidR="00994DCE">
                <w:rPr>
                  <w:rFonts w:ascii="Times New Roman" w:hAnsi="Times New Roman"/>
                  <w:bCs/>
                </w:rPr>
                <w:delText>)</w:delText>
              </w:r>
              <w:r w:rsidR="00920B86" w:rsidRPr="00FE002E">
                <w:rPr>
                  <w:rFonts w:ascii="Times New Roman" w:hAnsi="Times New Roman"/>
                  <w:bCs/>
                </w:rPr>
                <w:delText>(</w:delText>
              </w:r>
              <w:r w:rsidR="0057643F" w:rsidRPr="00FE002E">
                <w:rPr>
                  <w:rFonts w:ascii="Times New Roman" w:hAnsi="Times New Roman"/>
                  <w:bCs/>
                </w:rPr>
                <w:delText>77</w:delText>
              </w:r>
              <w:r w:rsidR="00920B86" w:rsidRPr="00FE002E">
                <w:rPr>
                  <w:rFonts w:ascii="Times New Roman" w:hAnsi="Times New Roman"/>
                  <w:bCs/>
                </w:rPr>
                <w:delText>)</w:delText>
              </w:r>
              <w:r w:rsidR="00F4754B" w:rsidRPr="00FE002E">
                <w:rPr>
                  <w:rFonts w:ascii="Times New Roman" w:hAnsi="Times New Roman"/>
                  <w:bCs/>
                </w:rPr>
                <w:delText xml:space="preserve"> of the</w:delText>
              </w:r>
            </w:del>
            <w:ins w:id="1885" w:author="Author">
              <w:r w:rsidR="00994DCE">
                <w:rPr>
                  <w:rFonts w:ascii="Times New Roman" w:hAnsi="Times New Roman"/>
                  <w:bCs/>
                </w:rPr>
                <w:t>)</w:t>
              </w:r>
            </w:ins>
            <w:r w:rsidR="00F4754B" w:rsidRPr="00FE002E">
              <w:rPr>
                <w:rFonts w:ascii="Times New Roman" w:hAnsi="Times New Roman"/>
                <w:bCs/>
              </w:rPr>
              <w:t xml:space="preserve"> </w:t>
            </w:r>
            <w:r w:rsidR="00684733">
              <w:rPr>
                <w:rFonts w:ascii="Times New Roman" w:hAnsi="Times New Roman"/>
                <w:bCs/>
              </w:rPr>
              <w:t>CRR</w:t>
            </w:r>
          </w:p>
          <w:p w14:paraId="04CE02CA" w14:textId="77777777" w:rsidR="00F4754B" w:rsidRPr="00FE002E" w:rsidRDefault="00F4754B" w:rsidP="007E2A41">
            <w:pPr>
              <w:pStyle w:val="BodyText1"/>
              <w:spacing w:line="240" w:lineRule="auto"/>
              <w:rPr>
                <w:rFonts w:ascii="Times New Roman" w:hAnsi="Times New Roman"/>
                <w:bCs/>
              </w:rPr>
            </w:pPr>
          </w:p>
          <w:p w14:paraId="6E4DBED8"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w:t>
            </w:r>
            <w:r w:rsidR="00302FB6" w:rsidRPr="00FE002E">
              <w:rPr>
                <w:rFonts w:ascii="Times New Roman" w:hAnsi="Times New Roman"/>
                <w:bCs/>
              </w:rPr>
              <w:t xml:space="preserve">framework </w:t>
            </w:r>
            <w:r w:rsidRPr="00FE002E">
              <w:rPr>
                <w:rFonts w:ascii="Times New Roman" w:hAnsi="Times New Roman"/>
                <w:bCs/>
              </w:rPr>
              <w:t xml:space="preserve">of credit derivatives where the institution is </w:t>
            </w:r>
            <w:r w:rsidR="003D118F" w:rsidRPr="00FE002E">
              <w:rPr>
                <w:rFonts w:ascii="Times New Roman" w:hAnsi="Times New Roman"/>
                <w:bCs/>
              </w:rPr>
              <w:t>selling</w:t>
            </w:r>
            <w:r w:rsidRPr="00FE002E">
              <w:rPr>
                <w:rFonts w:ascii="Times New Roman" w:hAnsi="Times New Roman"/>
                <w:bCs/>
              </w:rPr>
              <w:t xml:space="preserve"> credit protection </w:t>
            </w:r>
            <w:r w:rsidR="00994DCE">
              <w:rPr>
                <w:rFonts w:ascii="Times New Roman" w:hAnsi="Times New Roman"/>
                <w:bCs/>
              </w:rPr>
              <w:t>to</w:t>
            </w:r>
            <w:r w:rsidRPr="00FE002E">
              <w:rPr>
                <w:rFonts w:ascii="Times New Roman" w:hAnsi="Times New Roman"/>
                <w:bCs/>
              </w:rPr>
              <w:t xml:space="preserve"> a counterparty and the contract is recognised as an asset on the balance sheet assuming no prudential or accounting netting or </w:t>
            </w:r>
            <w:r w:rsidR="00994DCE">
              <w:rPr>
                <w:rFonts w:ascii="Times New Roman" w:hAnsi="Times New Roman"/>
                <w:bCs/>
              </w:rPr>
              <w:t>other CRM</w:t>
            </w:r>
            <w:r w:rsidRPr="00FE002E">
              <w:rPr>
                <w:rFonts w:ascii="Times New Roman" w:hAnsi="Times New Roman"/>
                <w:bCs/>
              </w:rPr>
              <w:t xml:space="preserve"> effects (i.e. </w:t>
            </w:r>
            <w:r w:rsidR="00E052C6">
              <w:rPr>
                <w:rFonts w:ascii="Times New Roman" w:hAnsi="Times New Roman"/>
                <w:bCs/>
              </w:rPr>
              <w:t>any</w:t>
            </w:r>
            <w:r w:rsidRPr="00FE002E">
              <w:rPr>
                <w:rFonts w:ascii="Times New Roman" w:hAnsi="Times New Roman"/>
                <w:bCs/>
              </w:rPr>
              <w:t xml:space="preserve"> effects of accounting netting or </w:t>
            </w:r>
            <w:r w:rsidR="00E052C6">
              <w:rPr>
                <w:rFonts w:ascii="Times New Roman" w:hAnsi="Times New Roman"/>
                <w:bCs/>
              </w:rPr>
              <w:t xml:space="preserve">CRM </w:t>
            </w:r>
            <w:r w:rsidR="00994DCE">
              <w:rPr>
                <w:rFonts w:ascii="Times New Roman" w:hAnsi="Times New Roman"/>
                <w:bCs/>
              </w:rPr>
              <w:t>that have affected the accounting value shall be reversed</w:t>
            </w:r>
            <w:r w:rsidRPr="00FE002E">
              <w:rPr>
                <w:rFonts w:ascii="Times New Roman" w:hAnsi="Times New Roman"/>
                <w:bCs/>
              </w:rPr>
              <w:t>).</w:t>
            </w:r>
          </w:p>
          <w:p w14:paraId="379F5EE7" w14:textId="77777777" w:rsidR="00F4754B" w:rsidRPr="00FE002E" w:rsidRDefault="00F4754B" w:rsidP="007E2A41">
            <w:pPr>
              <w:pStyle w:val="BodyText1"/>
              <w:spacing w:line="240" w:lineRule="auto"/>
              <w:rPr>
                <w:rFonts w:ascii="Times New Roman" w:hAnsi="Times New Roman"/>
                <w:b/>
                <w:bCs/>
                <w:u w:val="single"/>
              </w:rPr>
            </w:pPr>
          </w:p>
        </w:tc>
      </w:tr>
      <w:tr w:rsidR="00F4754B" w:rsidRPr="00FE002E" w14:paraId="5DF4F1B9" w14:textId="77777777" w:rsidTr="00FC2664">
        <w:trPr>
          <w:del w:id="1886" w:author="Author"/>
        </w:trPr>
        <w:tc>
          <w:tcPr>
            <w:tcW w:w="1418" w:type="dxa"/>
          </w:tcPr>
          <w:p w14:paraId="38F80F8F" w14:textId="77777777" w:rsidR="00F4754B" w:rsidRPr="00FE002E" w:rsidRDefault="00F4754B" w:rsidP="00F70A83">
            <w:pPr>
              <w:pStyle w:val="BodyText1"/>
              <w:rPr>
                <w:del w:id="1887" w:author="Author"/>
                <w:rFonts w:ascii="Times New Roman" w:hAnsi="Times New Roman"/>
                <w:bCs/>
              </w:rPr>
            </w:pPr>
            <w:del w:id="1888" w:author="Author">
              <w:r w:rsidRPr="00FE002E">
                <w:rPr>
                  <w:rFonts w:ascii="Times New Roman" w:hAnsi="Times New Roman"/>
                  <w:bCs/>
                </w:rPr>
                <w:delText>{020</w:delText>
              </w:r>
              <w:r w:rsidR="00F71081">
                <w:rPr>
                  <w:rFonts w:ascii="Times New Roman" w:hAnsi="Times New Roman"/>
                  <w:bCs/>
                </w:rPr>
                <w:delText>;050}</w:delText>
              </w:r>
            </w:del>
          </w:p>
        </w:tc>
        <w:tc>
          <w:tcPr>
            <w:tcW w:w="7620" w:type="dxa"/>
          </w:tcPr>
          <w:p w14:paraId="1F79A06A" w14:textId="77777777" w:rsidR="00F4754B" w:rsidRPr="00FE002E" w:rsidRDefault="00F4754B" w:rsidP="007E2A41">
            <w:pPr>
              <w:pStyle w:val="BodyText1"/>
              <w:spacing w:line="240" w:lineRule="auto"/>
              <w:rPr>
                <w:del w:id="1889" w:author="Author"/>
                <w:rFonts w:ascii="Times New Roman" w:hAnsi="Times New Roman"/>
                <w:b/>
                <w:bCs/>
              </w:rPr>
            </w:pPr>
            <w:del w:id="1890" w:author="Author">
              <w:r w:rsidRPr="00FE002E">
                <w:rPr>
                  <w:rFonts w:ascii="Times New Roman" w:hAnsi="Times New Roman"/>
                  <w:b/>
                  <w:bCs/>
                </w:rPr>
                <w:delText xml:space="preserve">Credit derivatives (protection sold) – Add-on </w:delText>
              </w:r>
              <w:r w:rsidR="003F598C">
                <w:rPr>
                  <w:rFonts w:ascii="Times New Roman" w:hAnsi="Times New Roman"/>
                  <w:b/>
                  <w:bCs/>
                </w:rPr>
                <w:delText>under the</w:delText>
              </w:r>
              <w:r w:rsidRPr="00FE002E">
                <w:rPr>
                  <w:rFonts w:ascii="Times New Roman" w:hAnsi="Times New Roman"/>
                  <w:b/>
                  <w:bCs/>
                </w:rPr>
                <w:delText xml:space="preserve"> </w:delText>
              </w:r>
              <w:r w:rsidR="003F598C">
                <w:rPr>
                  <w:rFonts w:ascii="Times New Roman" w:hAnsi="Times New Roman"/>
                  <w:b/>
                  <w:bCs/>
                </w:rPr>
                <w:delText>mark-to-market method (a</w:delText>
              </w:r>
              <w:r w:rsidRPr="00FE002E">
                <w:rPr>
                  <w:rFonts w:ascii="Times New Roman" w:hAnsi="Times New Roman"/>
                  <w:b/>
                  <w:bCs/>
                </w:rPr>
                <w:delText xml:space="preserve">ssuming no netting </w:delText>
              </w:r>
              <w:r w:rsidR="00316050">
                <w:rPr>
                  <w:rFonts w:ascii="Times New Roman" w:hAnsi="Times New Roman"/>
                  <w:b/>
                  <w:bCs/>
                </w:rPr>
                <w:delText>or other CRM</w:delText>
              </w:r>
              <w:r w:rsidR="003F598C">
                <w:rPr>
                  <w:rFonts w:ascii="Times New Roman" w:hAnsi="Times New Roman"/>
                  <w:b/>
                  <w:bCs/>
                </w:rPr>
                <w:delText>)</w:delText>
              </w:r>
            </w:del>
          </w:p>
          <w:p w14:paraId="180BD695" w14:textId="77777777" w:rsidR="00F4754B" w:rsidRPr="00FE002E" w:rsidRDefault="00F4754B" w:rsidP="007E2A41">
            <w:pPr>
              <w:pStyle w:val="BodyText1"/>
              <w:spacing w:line="240" w:lineRule="auto"/>
              <w:rPr>
                <w:del w:id="1891" w:author="Author"/>
                <w:rFonts w:ascii="Times New Roman" w:hAnsi="Times New Roman"/>
                <w:b/>
                <w:bCs/>
              </w:rPr>
            </w:pPr>
          </w:p>
          <w:p w14:paraId="1933BDF7" w14:textId="77777777" w:rsidR="00F4754B" w:rsidRPr="00FE002E" w:rsidRDefault="00F4754B" w:rsidP="007E2A41">
            <w:pPr>
              <w:pStyle w:val="BodyText1"/>
              <w:spacing w:line="240" w:lineRule="auto"/>
              <w:rPr>
                <w:del w:id="1892" w:author="Author"/>
                <w:rFonts w:ascii="Times New Roman" w:hAnsi="Times New Roman"/>
                <w:bCs/>
              </w:rPr>
            </w:pPr>
            <w:del w:id="1893" w:author="Author">
              <w:r w:rsidRPr="00FE002E">
                <w:rPr>
                  <w:rFonts w:ascii="Times New Roman" w:hAnsi="Times New Roman"/>
                  <w:bCs/>
                </w:rPr>
                <w:delText>This is the sum of {030;</w:delText>
              </w:r>
              <w:r w:rsidR="002E3FD6">
                <w:rPr>
                  <w:rFonts w:ascii="Times New Roman" w:hAnsi="Times New Roman"/>
                  <w:bCs/>
                </w:rPr>
                <w:delText>0</w:delText>
              </w:r>
              <w:r w:rsidR="00F70A83">
                <w:rPr>
                  <w:rFonts w:ascii="Times New Roman" w:hAnsi="Times New Roman"/>
                  <w:bCs/>
                </w:rPr>
                <w:delText>5</w:delText>
              </w:r>
              <w:r w:rsidR="002E3FD6">
                <w:rPr>
                  <w:rFonts w:ascii="Times New Roman" w:hAnsi="Times New Roman"/>
                  <w:bCs/>
                </w:rPr>
                <w:delText>0</w:delText>
              </w:r>
              <w:r w:rsidRPr="00FE002E">
                <w:rPr>
                  <w:rFonts w:ascii="Times New Roman" w:hAnsi="Times New Roman"/>
                  <w:bCs/>
                </w:rPr>
                <w:delText>} and {040;</w:delText>
              </w:r>
              <w:r w:rsidR="002E3FD6">
                <w:rPr>
                  <w:rFonts w:ascii="Times New Roman" w:hAnsi="Times New Roman"/>
                  <w:bCs/>
                </w:rPr>
                <w:delText>0</w:delText>
              </w:r>
              <w:r w:rsidR="00F70A83">
                <w:rPr>
                  <w:rFonts w:ascii="Times New Roman" w:hAnsi="Times New Roman"/>
                  <w:bCs/>
                </w:rPr>
                <w:delText>5</w:delText>
              </w:r>
              <w:r w:rsidR="002E3FD6">
                <w:rPr>
                  <w:rFonts w:ascii="Times New Roman" w:hAnsi="Times New Roman"/>
                  <w:bCs/>
                </w:rPr>
                <w:delText>0</w:delText>
              </w:r>
              <w:r w:rsidRPr="00FE002E">
                <w:rPr>
                  <w:rFonts w:ascii="Times New Roman" w:hAnsi="Times New Roman"/>
                  <w:bCs/>
                </w:rPr>
                <w:delText>}</w:delText>
              </w:r>
              <w:r w:rsidR="00994DCE">
                <w:rPr>
                  <w:rFonts w:ascii="Times New Roman" w:hAnsi="Times New Roman"/>
                  <w:bCs/>
                </w:rPr>
                <w:delText>.</w:delText>
              </w:r>
            </w:del>
          </w:p>
          <w:p w14:paraId="710B6A2B" w14:textId="77777777" w:rsidR="00F4754B" w:rsidRPr="00FE002E" w:rsidRDefault="00F4754B" w:rsidP="007E2A41">
            <w:pPr>
              <w:pStyle w:val="BodyText1"/>
              <w:spacing w:line="240" w:lineRule="auto"/>
              <w:rPr>
                <w:del w:id="1894" w:author="Author"/>
                <w:rFonts w:ascii="Times New Roman" w:hAnsi="Times New Roman"/>
                <w:b/>
                <w:bCs/>
                <w:u w:val="single"/>
              </w:rPr>
            </w:pPr>
          </w:p>
        </w:tc>
      </w:tr>
      <w:tr w:rsidR="00F4754B" w:rsidRPr="00FE002E" w14:paraId="6F14FFAF" w14:textId="77777777" w:rsidTr="00011E14">
        <w:tc>
          <w:tcPr>
            <w:tcW w:w="1418" w:type="dxa"/>
            <w:tcPrChange w:id="1895" w:author="Author">
              <w:tcPr>
                <w:tcW w:w="1418" w:type="dxa"/>
              </w:tcPr>
            </w:tcPrChange>
          </w:tcPr>
          <w:p w14:paraId="7C797A14" w14:textId="18EA3B06" w:rsidR="00F4754B" w:rsidRPr="00FE002E" w:rsidRDefault="00F4754B" w:rsidP="00F70A83">
            <w:pPr>
              <w:pStyle w:val="BodyText1"/>
              <w:rPr>
                <w:rFonts w:ascii="Times New Roman" w:hAnsi="Times New Roman"/>
                <w:bCs/>
              </w:rPr>
            </w:pPr>
            <w:r w:rsidRPr="00FE002E">
              <w:rPr>
                <w:rFonts w:ascii="Times New Roman" w:hAnsi="Times New Roman"/>
                <w:bCs/>
              </w:rPr>
              <w:t>{</w:t>
            </w:r>
            <w:del w:id="1896" w:author="Author">
              <w:r w:rsidRPr="00FE002E">
                <w:rPr>
                  <w:rFonts w:ascii="Times New Roman" w:hAnsi="Times New Roman"/>
                  <w:bCs/>
                </w:rPr>
                <w:delText>020;</w:delText>
              </w:r>
              <w:r w:rsidR="00F71081">
                <w:rPr>
                  <w:rFonts w:ascii="Times New Roman" w:hAnsi="Times New Roman"/>
                  <w:bCs/>
                </w:rPr>
                <w:delText>0</w:delText>
              </w:r>
              <w:r w:rsidR="00F70A83">
                <w:rPr>
                  <w:rFonts w:ascii="Times New Roman" w:hAnsi="Times New Roman"/>
                  <w:bCs/>
                </w:rPr>
                <w:delText>7</w:delText>
              </w:r>
              <w:r w:rsidR="00F71081">
                <w:rPr>
                  <w:rFonts w:ascii="Times New Roman" w:hAnsi="Times New Roman"/>
                  <w:bCs/>
                </w:rPr>
                <w:delText>0</w:delText>
              </w:r>
            </w:del>
            <w:ins w:id="1897" w:author="Author">
              <w:r w:rsidRPr="00FE002E">
                <w:rPr>
                  <w:rFonts w:ascii="Times New Roman" w:hAnsi="Times New Roman"/>
                  <w:bCs/>
                </w:rPr>
                <w:t>0</w:t>
              </w:r>
              <w:r w:rsidR="009573B2">
                <w:rPr>
                  <w:rFonts w:ascii="Times New Roman" w:hAnsi="Times New Roman"/>
                  <w:bCs/>
                </w:rPr>
                <w:t>0</w:t>
              </w:r>
              <w:r w:rsidRPr="00FE002E">
                <w:rPr>
                  <w:rFonts w:ascii="Times New Roman" w:hAnsi="Times New Roman"/>
                  <w:bCs/>
                </w:rPr>
                <w:t>20;</w:t>
              </w:r>
              <w:r w:rsidR="00F71081">
                <w:rPr>
                  <w:rFonts w:ascii="Times New Roman" w:hAnsi="Times New Roman"/>
                  <w:bCs/>
                </w:rPr>
                <w:t>0</w:t>
              </w:r>
              <w:r w:rsidR="009573B2">
                <w:rPr>
                  <w:rFonts w:ascii="Times New Roman" w:hAnsi="Times New Roman"/>
                  <w:bCs/>
                </w:rPr>
                <w:t>0</w:t>
              </w:r>
              <w:r w:rsidR="00F70A83">
                <w:rPr>
                  <w:rFonts w:ascii="Times New Roman" w:hAnsi="Times New Roman"/>
                  <w:bCs/>
                </w:rPr>
                <w:t>7</w:t>
              </w:r>
              <w:r w:rsidR="00F71081">
                <w:rPr>
                  <w:rFonts w:ascii="Times New Roman" w:hAnsi="Times New Roman"/>
                  <w:bCs/>
                </w:rPr>
                <w:t>0</w:t>
              </w:r>
            </w:ins>
            <w:r w:rsidRPr="00FE002E">
              <w:rPr>
                <w:rFonts w:ascii="Times New Roman" w:hAnsi="Times New Roman"/>
                <w:bCs/>
              </w:rPr>
              <w:t>}</w:t>
            </w:r>
          </w:p>
        </w:tc>
        <w:tc>
          <w:tcPr>
            <w:tcW w:w="7620" w:type="dxa"/>
            <w:tcPrChange w:id="1898" w:author="Author">
              <w:tcPr>
                <w:tcW w:w="7620" w:type="dxa"/>
              </w:tcPr>
            </w:tcPrChange>
          </w:tcPr>
          <w:p w14:paraId="5B4D4747"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Credit derivatives (protection sold) – </w:t>
            </w:r>
            <w:r w:rsidR="0007729E">
              <w:rPr>
                <w:rFonts w:ascii="Times New Roman" w:hAnsi="Times New Roman"/>
                <w:b/>
                <w:bCs/>
              </w:rPr>
              <w:t>N</w:t>
            </w:r>
            <w:r w:rsidRPr="00FE002E">
              <w:rPr>
                <w:rFonts w:ascii="Times New Roman" w:hAnsi="Times New Roman"/>
                <w:b/>
                <w:bCs/>
              </w:rPr>
              <w:t>otional amount</w:t>
            </w:r>
          </w:p>
          <w:p w14:paraId="3EB44BEE" w14:textId="77777777" w:rsidR="00F4754B" w:rsidRPr="00FE002E" w:rsidRDefault="00F4754B" w:rsidP="007E2A41">
            <w:pPr>
              <w:pStyle w:val="BodyText1"/>
              <w:spacing w:line="240" w:lineRule="auto"/>
              <w:rPr>
                <w:rFonts w:ascii="Times New Roman" w:hAnsi="Times New Roman"/>
                <w:bCs/>
              </w:rPr>
            </w:pPr>
          </w:p>
          <w:p w14:paraId="25D1BAD6" w14:textId="77497AEE"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This is the sum of </w:t>
            </w:r>
            <w:r w:rsidR="00E8206D">
              <w:rPr>
                <w:rFonts w:ascii="Times New Roman" w:hAnsi="Times New Roman"/>
                <w:bCs/>
              </w:rPr>
              <w:t>cells</w:t>
            </w:r>
            <w:r w:rsidRPr="00FE002E">
              <w:rPr>
                <w:rFonts w:ascii="Times New Roman" w:hAnsi="Times New Roman"/>
                <w:bCs/>
              </w:rPr>
              <w:t xml:space="preserve"> {</w:t>
            </w:r>
            <w:del w:id="1899" w:author="Author">
              <w:r w:rsidRPr="00FE002E">
                <w:rPr>
                  <w:rFonts w:ascii="Times New Roman" w:hAnsi="Times New Roman"/>
                  <w:bCs/>
                </w:rPr>
                <w:delText>030;</w:delText>
              </w:r>
              <w:r w:rsidR="002E3FD6">
                <w:rPr>
                  <w:rFonts w:ascii="Times New Roman" w:hAnsi="Times New Roman"/>
                  <w:bCs/>
                </w:rPr>
                <w:delText>0</w:delText>
              </w:r>
              <w:r w:rsidR="00F70A83">
                <w:rPr>
                  <w:rFonts w:ascii="Times New Roman" w:hAnsi="Times New Roman"/>
                  <w:bCs/>
                </w:rPr>
                <w:delText>7</w:delText>
              </w:r>
              <w:r w:rsidR="002E3FD6">
                <w:rPr>
                  <w:rFonts w:ascii="Times New Roman" w:hAnsi="Times New Roman"/>
                  <w:bCs/>
                </w:rPr>
                <w:delText>0</w:delText>
              </w:r>
            </w:del>
            <w:ins w:id="1900" w:author="Author">
              <w:r w:rsidRPr="00FE002E">
                <w:rPr>
                  <w:rFonts w:ascii="Times New Roman" w:hAnsi="Times New Roman"/>
                  <w:bCs/>
                </w:rPr>
                <w:t>0</w:t>
              </w:r>
              <w:r w:rsidR="00D86A52">
                <w:rPr>
                  <w:rFonts w:ascii="Times New Roman" w:hAnsi="Times New Roman"/>
                  <w:bCs/>
                </w:rPr>
                <w:t>0</w:t>
              </w:r>
              <w:r w:rsidRPr="00FE002E">
                <w:rPr>
                  <w:rFonts w:ascii="Times New Roman" w:hAnsi="Times New Roman"/>
                  <w:bCs/>
                </w:rPr>
                <w:t>30;</w:t>
              </w:r>
              <w:r w:rsidR="002E3FD6">
                <w:rPr>
                  <w:rFonts w:ascii="Times New Roman" w:hAnsi="Times New Roman"/>
                  <w:bCs/>
                </w:rPr>
                <w:t>0</w:t>
              </w:r>
              <w:r w:rsidR="00D86A52">
                <w:rPr>
                  <w:rFonts w:ascii="Times New Roman" w:hAnsi="Times New Roman"/>
                  <w:bCs/>
                </w:rPr>
                <w:t>0</w:t>
              </w:r>
              <w:r w:rsidR="00F70A83">
                <w:rPr>
                  <w:rFonts w:ascii="Times New Roman" w:hAnsi="Times New Roman"/>
                  <w:bCs/>
                </w:rPr>
                <w:t>7</w:t>
              </w:r>
              <w:r w:rsidR="002E3FD6">
                <w:rPr>
                  <w:rFonts w:ascii="Times New Roman" w:hAnsi="Times New Roman"/>
                  <w:bCs/>
                </w:rPr>
                <w:t>0</w:t>
              </w:r>
            </w:ins>
            <w:r w:rsidRPr="00FE002E">
              <w:rPr>
                <w:rFonts w:ascii="Times New Roman" w:hAnsi="Times New Roman"/>
                <w:bCs/>
              </w:rPr>
              <w:t>} and {</w:t>
            </w:r>
            <w:del w:id="1901" w:author="Author">
              <w:r w:rsidRPr="00FE002E">
                <w:rPr>
                  <w:rFonts w:ascii="Times New Roman" w:hAnsi="Times New Roman"/>
                  <w:bCs/>
                </w:rPr>
                <w:delText>040;</w:delText>
              </w:r>
              <w:r w:rsidR="002E3FD6">
                <w:rPr>
                  <w:rFonts w:ascii="Times New Roman" w:hAnsi="Times New Roman"/>
                  <w:bCs/>
                </w:rPr>
                <w:delText>0</w:delText>
              </w:r>
              <w:r w:rsidR="00F70A83">
                <w:rPr>
                  <w:rFonts w:ascii="Times New Roman" w:hAnsi="Times New Roman"/>
                  <w:bCs/>
                </w:rPr>
                <w:delText>7</w:delText>
              </w:r>
              <w:r w:rsidR="002E3FD6">
                <w:rPr>
                  <w:rFonts w:ascii="Times New Roman" w:hAnsi="Times New Roman"/>
                  <w:bCs/>
                </w:rPr>
                <w:delText>0</w:delText>
              </w:r>
            </w:del>
            <w:ins w:id="1902" w:author="Author">
              <w:r w:rsidRPr="00FE002E">
                <w:rPr>
                  <w:rFonts w:ascii="Times New Roman" w:hAnsi="Times New Roman"/>
                  <w:bCs/>
                </w:rPr>
                <w:t>0</w:t>
              </w:r>
              <w:r w:rsidR="00D86A52">
                <w:rPr>
                  <w:rFonts w:ascii="Times New Roman" w:hAnsi="Times New Roman"/>
                  <w:bCs/>
                </w:rPr>
                <w:t>0</w:t>
              </w:r>
              <w:r w:rsidRPr="00FE002E">
                <w:rPr>
                  <w:rFonts w:ascii="Times New Roman" w:hAnsi="Times New Roman"/>
                  <w:bCs/>
                </w:rPr>
                <w:t>40;</w:t>
              </w:r>
              <w:r w:rsidR="002E3FD6">
                <w:rPr>
                  <w:rFonts w:ascii="Times New Roman" w:hAnsi="Times New Roman"/>
                  <w:bCs/>
                </w:rPr>
                <w:t>0</w:t>
              </w:r>
              <w:r w:rsidR="00D86A52">
                <w:rPr>
                  <w:rFonts w:ascii="Times New Roman" w:hAnsi="Times New Roman"/>
                  <w:bCs/>
                </w:rPr>
                <w:t>0</w:t>
              </w:r>
              <w:r w:rsidR="00F70A83">
                <w:rPr>
                  <w:rFonts w:ascii="Times New Roman" w:hAnsi="Times New Roman"/>
                  <w:bCs/>
                </w:rPr>
                <w:t>7</w:t>
              </w:r>
              <w:r w:rsidR="002E3FD6">
                <w:rPr>
                  <w:rFonts w:ascii="Times New Roman" w:hAnsi="Times New Roman"/>
                  <w:bCs/>
                </w:rPr>
                <w:t>0</w:t>
              </w:r>
            </w:ins>
            <w:r w:rsidRPr="00FE002E">
              <w:rPr>
                <w:rFonts w:ascii="Times New Roman" w:hAnsi="Times New Roman"/>
                <w:bCs/>
              </w:rPr>
              <w:t>}</w:t>
            </w:r>
            <w:r w:rsidR="00994DCE">
              <w:rPr>
                <w:rFonts w:ascii="Times New Roman" w:hAnsi="Times New Roman"/>
                <w:bCs/>
              </w:rPr>
              <w:t>.</w:t>
            </w:r>
          </w:p>
          <w:p w14:paraId="79F96141" w14:textId="77777777" w:rsidR="00F4754B" w:rsidRPr="00FE002E" w:rsidRDefault="00F4754B" w:rsidP="007E2A41">
            <w:pPr>
              <w:pStyle w:val="BodyText1"/>
              <w:spacing w:line="240" w:lineRule="auto"/>
              <w:rPr>
                <w:rFonts w:ascii="Times New Roman" w:hAnsi="Times New Roman"/>
                <w:b/>
                <w:bCs/>
                <w:u w:val="single"/>
              </w:rPr>
            </w:pPr>
          </w:p>
        </w:tc>
      </w:tr>
      <w:tr w:rsidR="00410E47" w:rsidRPr="00FE002E" w14:paraId="3223F811" w14:textId="77777777" w:rsidTr="00011E14">
        <w:tc>
          <w:tcPr>
            <w:tcW w:w="1418" w:type="dxa"/>
            <w:tcPrChange w:id="1903" w:author="Author">
              <w:tcPr>
                <w:tcW w:w="1418" w:type="dxa"/>
              </w:tcPr>
            </w:tcPrChange>
          </w:tcPr>
          <w:p w14:paraId="13A1CD32" w14:textId="58FE04E7" w:rsidR="00410E47" w:rsidRPr="00FE002E" w:rsidRDefault="00410E47" w:rsidP="00F71081">
            <w:pPr>
              <w:pStyle w:val="BodyText1"/>
              <w:rPr>
                <w:rFonts w:ascii="Times New Roman" w:hAnsi="Times New Roman"/>
                <w:bCs/>
              </w:rPr>
            </w:pPr>
            <w:r w:rsidRPr="00FE002E">
              <w:rPr>
                <w:rFonts w:ascii="Times New Roman" w:hAnsi="Times New Roman"/>
                <w:bCs/>
              </w:rPr>
              <w:lastRenderedPageBreak/>
              <w:t>{</w:t>
            </w:r>
            <w:del w:id="1904" w:author="Author">
              <w:r w:rsidRPr="00FE002E">
                <w:rPr>
                  <w:rFonts w:ascii="Times New Roman" w:hAnsi="Times New Roman"/>
                  <w:bCs/>
                </w:rPr>
                <w:delText>020;</w:delText>
              </w:r>
              <w:r w:rsidR="00F71081">
                <w:rPr>
                  <w:rFonts w:ascii="Times New Roman" w:hAnsi="Times New Roman"/>
                  <w:bCs/>
                </w:rPr>
                <w:delText>0</w:delText>
              </w:r>
              <w:r w:rsidR="00F70A83">
                <w:rPr>
                  <w:rFonts w:ascii="Times New Roman" w:hAnsi="Times New Roman"/>
                  <w:bCs/>
                </w:rPr>
                <w:delText>75</w:delText>
              </w:r>
            </w:del>
            <w:ins w:id="1905" w:author="Author">
              <w:r w:rsidRPr="00FE002E">
                <w:rPr>
                  <w:rFonts w:ascii="Times New Roman" w:hAnsi="Times New Roman"/>
                  <w:bCs/>
                </w:rPr>
                <w:t>0</w:t>
              </w:r>
              <w:r w:rsidR="009573B2">
                <w:rPr>
                  <w:rFonts w:ascii="Times New Roman" w:hAnsi="Times New Roman"/>
                  <w:bCs/>
                </w:rPr>
                <w:t>0</w:t>
              </w:r>
              <w:r w:rsidRPr="00FE002E">
                <w:rPr>
                  <w:rFonts w:ascii="Times New Roman" w:hAnsi="Times New Roman"/>
                  <w:bCs/>
                </w:rPr>
                <w:t>20;</w:t>
              </w:r>
              <w:r w:rsidR="00F71081">
                <w:rPr>
                  <w:rFonts w:ascii="Times New Roman" w:hAnsi="Times New Roman"/>
                  <w:bCs/>
                </w:rPr>
                <w:t>0</w:t>
              </w:r>
              <w:r w:rsidR="009573B2">
                <w:rPr>
                  <w:rFonts w:ascii="Times New Roman" w:hAnsi="Times New Roman"/>
                  <w:bCs/>
                </w:rPr>
                <w:t>0</w:t>
              </w:r>
              <w:r w:rsidR="00F70A83">
                <w:rPr>
                  <w:rFonts w:ascii="Times New Roman" w:hAnsi="Times New Roman"/>
                  <w:bCs/>
                </w:rPr>
                <w:t>75</w:t>
              </w:r>
            </w:ins>
            <w:r w:rsidRPr="00FE002E">
              <w:rPr>
                <w:rFonts w:ascii="Times New Roman" w:hAnsi="Times New Roman"/>
                <w:bCs/>
              </w:rPr>
              <w:t>}</w:t>
            </w:r>
          </w:p>
        </w:tc>
        <w:tc>
          <w:tcPr>
            <w:tcW w:w="7620" w:type="dxa"/>
            <w:tcPrChange w:id="1906" w:author="Author">
              <w:tcPr>
                <w:tcW w:w="7620" w:type="dxa"/>
              </w:tcPr>
            </w:tcPrChange>
          </w:tcPr>
          <w:p w14:paraId="4149AAF1" w14:textId="77777777" w:rsidR="00410E47" w:rsidRPr="00FE002E" w:rsidRDefault="00410E47" w:rsidP="006B5E42">
            <w:pPr>
              <w:pStyle w:val="BodyText1"/>
              <w:spacing w:line="240" w:lineRule="auto"/>
              <w:rPr>
                <w:rFonts w:ascii="Times New Roman" w:hAnsi="Times New Roman"/>
                <w:b/>
                <w:bCs/>
              </w:rPr>
            </w:pPr>
            <w:r w:rsidRPr="00FE002E">
              <w:rPr>
                <w:rFonts w:ascii="Times New Roman" w:hAnsi="Times New Roman"/>
                <w:b/>
                <w:bCs/>
              </w:rPr>
              <w:t xml:space="preserve">Credit derivatives (protection sold) – </w:t>
            </w:r>
            <w:r>
              <w:rPr>
                <w:rFonts w:ascii="Times New Roman" w:hAnsi="Times New Roman"/>
                <w:b/>
                <w:bCs/>
              </w:rPr>
              <w:t>Capped notional</w:t>
            </w:r>
            <w:r w:rsidRPr="00FE002E">
              <w:rPr>
                <w:rFonts w:ascii="Times New Roman" w:hAnsi="Times New Roman"/>
                <w:b/>
                <w:bCs/>
              </w:rPr>
              <w:t xml:space="preserve"> amount</w:t>
            </w:r>
          </w:p>
          <w:p w14:paraId="422FA6BC" w14:textId="77777777" w:rsidR="00410E47" w:rsidRPr="00FE002E" w:rsidRDefault="00410E47" w:rsidP="006B5E42">
            <w:pPr>
              <w:pStyle w:val="BodyText1"/>
              <w:spacing w:line="240" w:lineRule="auto"/>
              <w:rPr>
                <w:rFonts w:ascii="Times New Roman" w:hAnsi="Times New Roman"/>
                <w:bCs/>
              </w:rPr>
            </w:pPr>
          </w:p>
          <w:p w14:paraId="391C4334" w14:textId="240F0948" w:rsidR="00410E47" w:rsidRPr="00FE002E" w:rsidRDefault="00410E47" w:rsidP="006B5E42">
            <w:pPr>
              <w:pStyle w:val="BodyText1"/>
              <w:spacing w:line="240" w:lineRule="auto"/>
              <w:rPr>
                <w:rFonts w:ascii="Times New Roman" w:hAnsi="Times New Roman"/>
                <w:bCs/>
              </w:rPr>
            </w:pPr>
            <w:r w:rsidRPr="00FE002E">
              <w:rPr>
                <w:rFonts w:ascii="Times New Roman" w:hAnsi="Times New Roman"/>
                <w:bCs/>
              </w:rPr>
              <w:t xml:space="preserve">This </w:t>
            </w:r>
            <w:r w:rsidR="00E8206D">
              <w:rPr>
                <w:rFonts w:ascii="Times New Roman" w:hAnsi="Times New Roman"/>
                <w:bCs/>
              </w:rPr>
              <w:t>cell</w:t>
            </w:r>
            <w:r>
              <w:rPr>
                <w:rFonts w:ascii="Times New Roman" w:hAnsi="Times New Roman"/>
                <w:bCs/>
              </w:rPr>
              <w:t xml:space="preserve"> provides the notional amount </w:t>
            </w:r>
            <w:r w:rsidR="00E77D62">
              <w:rPr>
                <w:rFonts w:ascii="Times New Roman" w:hAnsi="Times New Roman"/>
                <w:bCs/>
              </w:rPr>
              <w:t>referenced by the</w:t>
            </w:r>
            <w:r>
              <w:rPr>
                <w:rFonts w:ascii="Times New Roman" w:hAnsi="Times New Roman"/>
                <w:bCs/>
              </w:rPr>
              <w:t xml:space="preserve"> credit derivatives (protection sold) as in {</w:t>
            </w:r>
            <w:del w:id="1907" w:author="Author">
              <w:r>
                <w:rPr>
                  <w:rFonts w:ascii="Times New Roman" w:hAnsi="Times New Roman"/>
                  <w:bCs/>
                </w:rPr>
                <w:delText xml:space="preserve">020; </w:delText>
              </w:r>
              <w:r w:rsidR="002E3FD6">
                <w:rPr>
                  <w:rFonts w:ascii="Times New Roman" w:hAnsi="Times New Roman"/>
                  <w:bCs/>
                </w:rPr>
                <w:delText>0</w:delText>
              </w:r>
              <w:r w:rsidR="00F70A83">
                <w:rPr>
                  <w:rFonts w:ascii="Times New Roman" w:hAnsi="Times New Roman"/>
                  <w:bCs/>
                </w:rPr>
                <w:delText>7</w:delText>
              </w:r>
              <w:r w:rsidR="002E3FD6">
                <w:rPr>
                  <w:rFonts w:ascii="Times New Roman" w:hAnsi="Times New Roman"/>
                  <w:bCs/>
                </w:rPr>
                <w:delText>0</w:delText>
              </w:r>
            </w:del>
            <w:ins w:id="1908" w:author="Author">
              <w:r>
                <w:rPr>
                  <w:rFonts w:ascii="Times New Roman" w:hAnsi="Times New Roman"/>
                  <w:bCs/>
                </w:rPr>
                <w:t>0</w:t>
              </w:r>
              <w:r w:rsidR="00D86A52">
                <w:rPr>
                  <w:rFonts w:ascii="Times New Roman" w:hAnsi="Times New Roman"/>
                  <w:bCs/>
                </w:rPr>
                <w:t>0</w:t>
              </w:r>
              <w:r>
                <w:rPr>
                  <w:rFonts w:ascii="Times New Roman" w:hAnsi="Times New Roman"/>
                  <w:bCs/>
                </w:rPr>
                <w:t xml:space="preserve">20; </w:t>
              </w:r>
              <w:r w:rsidR="002E3FD6">
                <w:rPr>
                  <w:rFonts w:ascii="Times New Roman" w:hAnsi="Times New Roman"/>
                  <w:bCs/>
                </w:rPr>
                <w:t>0</w:t>
              </w:r>
              <w:r w:rsidR="00D86A52">
                <w:rPr>
                  <w:rFonts w:ascii="Times New Roman" w:hAnsi="Times New Roman"/>
                  <w:bCs/>
                </w:rPr>
                <w:t>0</w:t>
              </w:r>
              <w:r w:rsidR="00F70A83">
                <w:rPr>
                  <w:rFonts w:ascii="Times New Roman" w:hAnsi="Times New Roman"/>
                  <w:bCs/>
                </w:rPr>
                <w:t>7</w:t>
              </w:r>
              <w:r w:rsidR="002E3FD6">
                <w:rPr>
                  <w:rFonts w:ascii="Times New Roman" w:hAnsi="Times New Roman"/>
                  <w:bCs/>
                </w:rPr>
                <w:t>0</w:t>
              </w:r>
            </w:ins>
            <w:r>
              <w:rPr>
                <w:rFonts w:ascii="Times New Roman" w:hAnsi="Times New Roman"/>
                <w:bCs/>
              </w:rPr>
              <w:t xml:space="preserve">} after </w:t>
            </w:r>
            <w:r w:rsidRPr="00410E47">
              <w:rPr>
                <w:rFonts w:ascii="Times New Roman" w:hAnsi="Times New Roman"/>
                <w:bCs/>
              </w:rPr>
              <w:t>reduc</w:t>
            </w:r>
            <w:r>
              <w:rPr>
                <w:rFonts w:ascii="Times New Roman" w:hAnsi="Times New Roman"/>
                <w:bCs/>
              </w:rPr>
              <w:t>tion</w:t>
            </w:r>
            <w:r w:rsidRPr="00410E47">
              <w:rPr>
                <w:rFonts w:ascii="Times New Roman" w:hAnsi="Times New Roman"/>
                <w:bCs/>
              </w:rPr>
              <w:t xml:space="preserve"> by any negative </w:t>
            </w:r>
            <w:r w:rsidR="00E77D62">
              <w:rPr>
                <w:rFonts w:ascii="Times New Roman" w:hAnsi="Times New Roman"/>
                <w:bCs/>
              </w:rPr>
              <w:t xml:space="preserve">fair value </w:t>
            </w:r>
            <w:r w:rsidRPr="00410E47">
              <w:rPr>
                <w:rFonts w:ascii="Times New Roman" w:hAnsi="Times New Roman"/>
                <w:bCs/>
              </w:rPr>
              <w:t>change</w:t>
            </w:r>
            <w:r w:rsidR="00E77D62">
              <w:rPr>
                <w:rFonts w:ascii="Times New Roman" w:hAnsi="Times New Roman"/>
                <w:bCs/>
              </w:rPr>
              <w:t>s</w:t>
            </w:r>
            <w:r w:rsidRPr="00410E47">
              <w:rPr>
                <w:rFonts w:ascii="Times New Roman" w:hAnsi="Times New Roman"/>
                <w:bCs/>
              </w:rPr>
              <w:t xml:space="preserve"> that ha</w:t>
            </w:r>
            <w:r w:rsidR="00E77D62">
              <w:rPr>
                <w:rFonts w:ascii="Times New Roman" w:hAnsi="Times New Roman"/>
                <w:bCs/>
              </w:rPr>
              <w:t>ve</w:t>
            </w:r>
            <w:r w:rsidRPr="00410E47">
              <w:rPr>
                <w:rFonts w:ascii="Times New Roman" w:hAnsi="Times New Roman"/>
                <w:bCs/>
              </w:rPr>
              <w:t xml:space="preserve"> been incorporated in Tier 1 capital with respect to the written credit derivative</w:t>
            </w:r>
            <w:r>
              <w:rPr>
                <w:rFonts w:ascii="Times New Roman" w:hAnsi="Times New Roman"/>
                <w:bCs/>
              </w:rPr>
              <w:t>.</w:t>
            </w:r>
          </w:p>
          <w:p w14:paraId="0C4AF19E" w14:textId="77777777" w:rsidR="00410E47" w:rsidRPr="00FE002E" w:rsidRDefault="00410E47" w:rsidP="006B5E42">
            <w:pPr>
              <w:pStyle w:val="BodyText1"/>
              <w:spacing w:line="240" w:lineRule="auto"/>
              <w:rPr>
                <w:rFonts w:ascii="Times New Roman" w:hAnsi="Times New Roman"/>
                <w:b/>
                <w:bCs/>
                <w:u w:val="single"/>
              </w:rPr>
            </w:pPr>
          </w:p>
        </w:tc>
      </w:tr>
      <w:tr w:rsidR="00F56B61" w:rsidRPr="00FE002E" w:rsidDel="00B54E92" w14:paraId="01168BEC" w14:textId="17490D2B" w:rsidTr="00F56B61">
        <w:trPr>
          <w:del w:id="1909" w:author="Author"/>
        </w:trPr>
        <w:tc>
          <w:tcPr>
            <w:tcW w:w="1418" w:type="dxa"/>
            <w:tcBorders>
              <w:top w:val="single" w:sz="4" w:space="0" w:color="auto"/>
              <w:left w:val="single" w:sz="4" w:space="0" w:color="auto"/>
              <w:bottom w:val="single" w:sz="4" w:space="0" w:color="auto"/>
              <w:right w:val="single" w:sz="4" w:space="0" w:color="auto"/>
            </w:tcBorders>
          </w:tcPr>
          <w:p w14:paraId="2DE32FAE" w14:textId="3082340B" w:rsidR="00F56B61" w:rsidRPr="00FE002E" w:rsidDel="00B54E92" w:rsidRDefault="00F56B61" w:rsidP="00086398">
            <w:pPr>
              <w:pStyle w:val="BodyText1"/>
              <w:rPr>
                <w:del w:id="1910" w:author="Author"/>
                <w:rFonts w:ascii="Times New Roman" w:hAnsi="Times New Roman"/>
                <w:bCs/>
              </w:rPr>
            </w:pPr>
            <w:del w:id="1911" w:author="Author">
              <w:r w:rsidRPr="00FE002E" w:rsidDel="00F56B61">
                <w:rPr>
                  <w:rFonts w:ascii="Times New Roman" w:hAnsi="Times New Roman"/>
                  <w:bCs/>
                </w:rPr>
                <w:delText>{030</w:delText>
              </w:r>
              <w:r w:rsidDel="00F56B61">
                <w:rPr>
                  <w:rFonts w:ascii="Times New Roman" w:hAnsi="Times New Roman"/>
                  <w:bCs/>
                </w:rPr>
                <w:delText>;050}</w:delText>
              </w:r>
            </w:del>
          </w:p>
        </w:tc>
        <w:tc>
          <w:tcPr>
            <w:tcW w:w="7620" w:type="dxa"/>
            <w:tcBorders>
              <w:top w:val="single" w:sz="4" w:space="0" w:color="auto"/>
              <w:left w:val="single" w:sz="4" w:space="0" w:color="auto"/>
              <w:bottom w:val="single" w:sz="4" w:space="0" w:color="auto"/>
              <w:right w:val="single" w:sz="4" w:space="0" w:color="auto"/>
            </w:tcBorders>
          </w:tcPr>
          <w:p w14:paraId="7FA8E8F8" w14:textId="038FEE20" w:rsidR="00F56B61" w:rsidRPr="00FE002E" w:rsidDel="00F56B61" w:rsidRDefault="00F56B61" w:rsidP="00086398">
            <w:pPr>
              <w:pStyle w:val="BodyText1"/>
              <w:spacing w:line="240" w:lineRule="auto"/>
              <w:rPr>
                <w:del w:id="1912" w:author="Author"/>
                <w:rFonts w:ascii="Times New Roman" w:hAnsi="Times New Roman"/>
                <w:b/>
                <w:bCs/>
              </w:rPr>
            </w:pPr>
            <w:del w:id="1913" w:author="Author">
              <w:r w:rsidRPr="00FE002E" w:rsidDel="00F56B61">
                <w:rPr>
                  <w:rFonts w:ascii="Times New Roman" w:hAnsi="Times New Roman"/>
                  <w:b/>
                  <w:bCs/>
                </w:rPr>
                <w:delText>Credit derivatives (protection sold)</w:delText>
              </w:r>
              <w:r w:rsidDel="00F56B61">
                <w:rPr>
                  <w:rFonts w:ascii="Times New Roman" w:hAnsi="Times New Roman"/>
                  <w:b/>
                  <w:bCs/>
                </w:rPr>
                <w:delText>, which are</w:delText>
              </w:r>
              <w:r w:rsidRPr="00FE002E" w:rsidDel="00F56B61">
                <w:rPr>
                  <w:rFonts w:ascii="Times New Roman" w:hAnsi="Times New Roman"/>
                  <w:b/>
                  <w:bCs/>
                </w:rPr>
                <w:delText xml:space="preserve"> subject to </w:delText>
              </w:r>
              <w:r w:rsidDel="00F56B61">
                <w:rPr>
                  <w:rFonts w:ascii="Times New Roman" w:hAnsi="Times New Roman"/>
                  <w:b/>
                  <w:bCs/>
                </w:rPr>
                <w:delText xml:space="preserve">a </w:delText>
              </w:r>
              <w:r w:rsidRPr="00FE002E" w:rsidDel="00F56B61">
                <w:rPr>
                  <w:rFonts w:ascii="Times New Roman" w:hAnsi="Times New Roman"/>
                  <w:b/>
                  <w:bCs/>
                </w:rPr>
                <w:delText xml:space="preserve">close-out clause – Add-on </w:delText>
              </w:r>
              <w:r w:rsidDel="00F56B61">
                <w:rPr>
                  <w:rFonts w:ascii="Times New Roman" w:hAnsi="Times New Roman"/>
                  <w:b/>
                  <w:bCs/>
                </w:rPr>
                <w:delText>under the mark-to-market m</w:delText>
              </w:r>
              <w:r w:rsidRPr="00FE002E" w:rsidDel="00F56B61">
                <w:rPr>
                  <w:rFonts w:ascii="Times New Roman" w:hAnsi="Times New Roman"/>
                  <w:b/>
                  <w:bCs/>
                </w:rPr>
                <w:delText xml:space="preserve">ethod </w:delText>
              </w:r>
              <w:r w:rsidDel="00F56B61">
                <w:rPr>
                  <w:rFonts w:ascii="Times New Roman" w:hAnsi="Times New Roman"/>
                  <w:b/>
                  <w:bCs/>
                </w:rPr>
                <w:delText>(a</w:delText>
              </w:r>
              <w:r w:rsidRPr="00FE002E" w:rsidDel="00F56B61">
                <w:rPr>
                  <w:rFonts w:ascii="Times New Roman" w:hAnsi="Times New Roman"/>
                  <w:b/>
                  <w:bCs/>
                </w:rPr>
                <w:delText xml:space="preserve">ssuming no netting </w:delText>
              </w:r>
              <w:r w:rsidDel="00F56B61">
                <w:rPr>
                  <w:rFonts w:ascii="Times New Roman" w:hAnsi="Times New Roman"/>
                  <w:b/>
                  <w:bCs/>
                </w:rPr>
                <w:delText>or other CRM)</w:delText>
              </w:r>
            </w:del>
          </w:p>
          <w:p w14:paraId="0DFE6C3B" w14:textId="43AEE6CA" w:rsidR="00F56B61" w:rsidRPr="00FE002E" w:rsidDel="00F56B61" w:rsidRDefault="00F56B61" w:rsidP="00F56B61">
            <w:pPr>
              <w:pStyle w:val="BodyText1"/>
              <w:spacing w:line="240" w:lineRule="auto"/>
              <w:rPr>
                <w:del w:id="1914" w:author="Author"/>
                <w:rFonts w:ascii="Times New Roman" w:hAnsi="Times New Roman"/>
                <w:b/>
                <w:bCs/>
              </w:rPr>
            </w:pPr>
          </w:p>
          <w:p w14:paraId="748AC9E7" w14:textId="3F042F2C" w:rsidR="00F56B61" w:rsidRPr="00F56B61" w:rsidDel="00F56B61" w:rsidRDefault="00F56B61" w:rsidP="00086398">
            <w:pPr>
              <w:pStyle w:val="BodyText1"/>
              <w:spacing w:line="240" w:lineRule="auto"/>
              <w:rPr>
                <w:del w:id="1915" w:author="Author"/>
                <w:rFonts w:ascii="Times New Roman" w:hAnsi="Times New Roman"/>
                <w:bCs/>
              </w:rPr>
            </w:pPr>
            <w:del w:id="1916" w:author="Author">
              <w:r w:rsidRPr="00F56B61" w:rsidDel="00F56B61">
                <w:rPr>
                  <w:rFonts w:ascii="Times New Roman" w:hAnsi="Times New Roman"/>
                  <w:bCs/>
                </w:rPr>
                <w:delText xml:space="preserve">Article 299(2) of the </w:delText>
              </w:r>
              <w:smartTag w:uri="urn:schemas-microsoft-com:office:smarttags" w:element="stockticker">
                <w:r w:rsidRPr="00F56B61" w:rsidDel="00F56B61">
                  <w:rPr>
                    <w:rFonts w:ascii="Times New Roman" w:hAnsi="Times New Roman"/>
                    <w:bCs/>
                  </w:rPr>
                  <w:delText>CRR</w:delText>
                </w:r>
              </w:smartTag>
            </w:del>
          </w:p>
          <w:p w14:paraId="0B70A526" w14:textId="3AE1D048" w:rsidR="00F56B61" w:rsidRPr="00F56B61" w:rsidDel="00F56B61" w:rsidRDefault="00F56B61" w:rsidP="00086398">
            <w:pPr>
              <w:pStyle w:val="BodyText1"/>
              <w:spacing w:line="240" w:lineRule="auto"/>
              <w:rPr>
                <w:del w:id="1917" w:author="Author"/>
                <w:rFonts w:ascii="Times New Roman" w:hAnsi="Times New Roman"/>
                <w:bCs/>
              </w:rPr>
            </w:pPr>
          </w:p>
          <w:p w14:paraId="7B7C4A97" w14:textId="2CA01F43" w:rsidR="00F56B61" w:rsidRPr="00F56B61" w:rsidDel="00F56B61" w:rsidRDefault="00F56B61" w:rsidP="00086398">
            <w:pPr>
              <w:pStyle w:val="BodyText1"/>
              <w:spacing w:line="240" w:lineRule="auto"/>
              <w:rPr>
                <w:del w:id="1918" w:author="Author"/>
                <w:rFonts w:ascii="Times New Roman" w:hAnsi="Times New Roman"/>
                <w:bCs/>
              </w:rPr>
            </w:pPr>
            <w:del w:id="1919" w:author="Author">
              <w:r w:rsidRPr="00F56B61" w:rsidDel="00F56B61">
                <w:rPr>
                  <w:rFonts w:ascii="Times New Roman" w:hAnsi="Times New Roman"/>
                  <w:bCs/>
                </w:rPr>
                <w:delText>This cell provides the potential future exposure of credit derivatives where the institution is selling credit protection to a counterparty subject to a close-out clause assuming no netting or other CRM. Institutions shall not include in this cell the add-on for credit derivatives where the institution is selling credit protection to a counterparty not subject to a close-out clause. Institutions shall instead include this in {LR1;040;050}.</w:delText>
              </w:r>
            </w:del>
          </w:p>
          <w:p w14:paraId="6A466E00" w14:textId="15DC1E31" w:rsidR="00F56B61" w:rsidRPr="00F56B61" w:rsidDel="00F56B61" w:rsidRDefault="00F56B61" w:rsidP="00086398">
            <w:pPr>
              <w:pStyle w:val="BodyText1"/>
              <w:spacing w:line="240" w:lineRule="auto"/>
              <w:rPr>
                <w:del w:id="1920" w:author="Author"/>
                <w:rFonts w:ascii="Times New Roman" w:hAnsi="Times New Roman"/>
                <w:bCs/>
              </w:rPr>
            </w:pPr>
          </w:p>
          <w:p w14:paraId="2AF6EC9D" w14:textId="293A572B" w:rsidR="00F56B61" w:rsidRPr="00F56B61" w:rsidDel="00F56B61" w:rsidRDefault="00F56B61" w:rsidP="00086398">
            <w:pPr>
              <w:pStyle w:val="BodyText1"/>
              <w:spacing w:line="240" w:lineRule="auto"/>
              <w:rPr>
                <w:del w:id="1921" w:author="Author"/>
                <w:rFonts w:ascii="Times New Roman" w:hAnsi="Times New Roman"/>
                <w:bCs/>
              </w:rPr>
            </w:pPr>
            <w:del w:id="1922" w:author="Author">
              <w:r w:rsidRPr="00F56B61" w:rsidDel="00F56B61">
                <w:rPr>
                  <w:rFonts w:ascii="Times New Roman" w:hAnsi="Times New Roman"/>
                  <w:bCs/>
                </w:rPr>
                <w:delText>A close-out clause shall be defined as a clause that provides the non-defaulting party the right to terminate and close-out in a timely manner all transactions under the agreement upon an event of default, including in the event of insolvency or bankruptcy of the counterparty.</w:delText>
              </w:r>
            </w:del>
          </w:p>
          <w:p w14:paraId="5DE00B1D" w14:textId="3E2ED8F9" w:rsidR="00F56B61" w:rsidRPr="00F56B61" w:rsidDel="00F56B61" w:rsidRDefault="00F56B61" w:rsidP="00086398">
            <w:pPr>
              <w:pStyle w:val="BodyText1"/>
              <w:spacing w:line="240" w:lineRule="auto"/>
              <w:rPr>
                <w:del w:id="1923" w:author="Author"/>
                <w:rFonts w:ascii="Times New Roman" w:hAnsi="Times New Roman"/>
                <w:b/>
                <w:bCs/>
              </w:rPr>
            </w:pPr>
          </w:p>
          <w:p w14:paraId="77174DB2" w14:textId="7F542933" w:rsidR="00F56B61" w:rsidRPr="00F56B61" w:rsidDel="00F56B61" w:rsidRDefault="00F56B61" w:rsidP="00086398">
            <w:pPr>
              <w:pStyle w:val="BodyText1"/>
              <w:spacing w:line="240" w:lineRule="auto"/>
              <w:rPr>
                <w:del w:id="1924" w:author="Author"/>
                <w:rFonts w:ascii="Times New Roman" w:hAnsi="Times New Roman"/>
                <w:b/>
                <w:bCs/>
              </w:rPr>
            </w:pPr>
            <w:del w:id="1925" w:author="Author">
              <w:r w:rsidRPr="00F56B61" w:rsidDel="00F56B61">
                <w:rPr>
                  <w:rFonts w:ascii="Times New Roman" w:hAnsi="Times New Roman"/>
                  <w:b/>
                  <w:bCs/>
                </w:rPr>
                <w:delText xml:space="preserve">Institutions shall consider all credit derivatives, not just those assigned to the trading book. </w:delText>
              </w:r>
            </w:del>
          </w:p>
          <w:p w14:paraId="540C90A9" w14:textId="0E1358F9" w:rsidR="00F56B61" w:rsidRPr="00F56B61" w:rsidDel="00B54E92" w:rsidRDefault="00F56B61" w:rsidP="00086398">
            <w:pPr>
              <w:pStyle w:val="BodyText1"/>
              <w:spacing w:line="240" w:lineRule="auto"/>
              <w:rPr>
                <w:del w:id="1926" w:author="Author"/>
                <w:rFonts w:ascii="Times New Roman" w:hAnsi="Times New Roman"/>
                <w:b/>
                <w:bCs/>
              </w:rPr>
            </w:pPr>
          </w:p>
        </w:tc>
      </w:tr>
      <w:tr w:rsidR="00F56B61" w:rsidRPr="00FE002E" w14:paraId="01AA1F98" w14:textId="77777777" w:rsidTr="00F56B61">
        <w:tc>
          <w:tcPr>
            <w:tcW w:w="1418" w:type="dxa"/>
            <w:tcBorders>
              <w:top w:val="single" w:sz="4" w:space="0" w:color="auto"/>
              <w:left w:val="single" w:sz="4" w:space="0" w:color="auto"/>
              <w:bottom w:val="single" w:sz="4" w:space="0" w:color="auto"/>
              <w:right w:val="single" w:sz="4" w:space="0" w:color="auto"/>
            </w:tcBorders>
          </w:tcPr>
          <w:p w14:paraId="2BE34FE0" w14:textId="29A35CD8" w:rsidR="00F56B61" w:rsidRPr="00FE002E" w:rsidRDefault="00F56B61" w:rsidP="00086398">
            <w:pPr>
              <w:pStyle w:val="BodyText1"/>
              <w:rPr>
                <w:rFonts w:ascii="Times New Roman" w:hAnsi="Times New Roman"/>
                <w:bCs/>
              </w:rPr>
            </w:pPr>
            <w:r w:rsidRPr="00FE002E">
              <w:rPr>
                <w:rFonts w:ascii="Times New Roman" w:hAnsi="Times New Roman"/>
                <w:bCs/>
              </w:rPr>
              <w:t>{</w:t>
            </w:r>
            <w:ins w:id="1927" w:author="Author">
              <w:r>
                <w:rPr>
                  <w:rFonts w:ascii="Times New Roman" w:hAnsi="Times New Roman"/>
                  <w:bCs/>
                </w:rPr>
                <w:t>0</w:t>
              </w:r>
            </w:ins>
            <w:r w:rsidRPr="00FE002E">
              <w:rPr>
                <w:rFonts w:ascii="Times New Roman" w:hAnsi="Times New Roman"/>
                <w:bCs/>
              </w:rPr>
              <w:t>030;</w:t>
            </w:r>
            <w:r>
              <w:rPr>
                <w:rFonts w:ascii="Times New Roman" w:hAnsi="Times New Roman"/>
                <w:bCs/>
              </w:rPr>
              <w:t>0</w:t>
            </w:r>
            <w:ins w:id="1928" w:author="Author">
              <w:r>
                <w:rPr>
                  <w:rFonts w:ascii="Times New Roman" w:hAnsi="Times New Roman"/>
                  <w:bCs/>
                </w:rPr>
                <w:t>0</w:t>
              </w:r>
            </w:ins>
            <w:r>
              <w:rPr>
                <w:rFonts w:ascii="Times New Roman" w:hAnsi="Times New Roman"/>
                <w:bCs/>
              </w:rPr>
              <w:t>70</w:t>
            </w:r>
            <w:r w:rsidRPr="00FE002E">
              <w:rPr>
                <w:rFonts w:ascii="Times New Roman" w:hAnsi="Times New Roman"/>
                <w:bCs/>
              </w:rPr>
              <w:t>}</w:t>
            </w:r>
          </w:p>
        </w:tc>
        <w:tc>
          <w:tcPr>
            <w:tcW w:w="7620" w:type="dxa"/>
            <w:tcBorders>
              <w:top w:val="single" w:sz="4" w:space="0" w:color="auto"/>
              <w:left w:val="single" w:sz="4" w:space="0" w:color="auto"/>
              <w:bottom w:val="single" w:sz="4" w:space="0" w:color="auto"/>
              <w:right w:val="single" w:sz="4" w:space="0" w:color="auto"/>
            </w:tcBorders>
          </w:tcPr>
          <w:p w14:paraId="4A7C19F1" w14:textId="77777777" w:rsidR="00F56B61" w:rsidRPr="00FE002E" w:rsidRDefault="00F56B61" w:rsidP="00086398">
            <w:pPr>
              <w:pStyle w:val="BodyText1"/>
              <w:spacing w:line="240" w:lineRule="auto"/>
              <w:rPr>
                <w:rFonts w:ascii="Times New Roman" w:hAnsi="Times New Roman"/>
                <w:b/>
                <w:bCs/>
              </w:rPr>
            </w:pPr>
            <w:r w:rsidRPr="00FE002E">
              <w:rPr>
                <w:rFonts w:ascii="Times New Roman" w:hAnsi="Times New Roman"/>
                <w:b/>
                <w:bCs/>
              </w:rPr>
              <w:t>Credit derivatives (protection sold)</w:t>
            </w:r>
            <w:r>
              <w:rPr>
                <w:rFonts w:ascii="Times New Roman" w:hAnsi="Times New Roman"/>
                <w:b/>
                <w:bCs/>
              </w:rPr>
              <w:t>, which are</w:t>
            </w:r>
            <w:r w:rsidRPr="00FE002E">
              <w:rPr>
                <w:rFonts w:ascii="Times New Roman" w:hAnsi="Times New Roman"/>
                <w:b/>
                <w:bCs/>
              </w:rPr>
              <w:t xml:space="preserve"> subject to </w:t>
            </w:r>
            <w:r>
              <w:rPr>
                <w:rFonts w:ascii="Times New Roman" w:hAnsi="Times New Roman"/>
                <w:b/>
                <w:bCs/>
              </w:rPr>
              <w:t xml:space="preserve">a </w:t>
            </w:r>
            <w:r w:rsidRPr="00FE002E">
              <w:rPr>
                <w:rFonts w:ascii="Times New Roman" w:hAnsi="Times New Roman"/>
                <w:b/>
                <w:bCs/>
              </w:rPr>
              <w:t xml:space="preserve">close-out clause – </w:t>
            </w:r>
            <w:r>
              <w:rPr>
                <w:rFonts w:ascii="Times New Roman" w:hAnsi="Times New Roman"/>
                <w:b/>
                <w:bCs/>
              </w:rPr>
              <w:t>N</w:t>
            </w:r>
            <w:r w:rsidRPr="00FE002E">
              <w:rPr>
                <w:rFonts w:ascii="Times New Roman" w:hAnsi="Times New Roman"/>
                <w:b/>
                <w:bCs/>
              </w:rPr>
              <w:t>otional amount</w:t>
            </w:r>
          </w:p>
          <w:p w14:paraId="15FC1D07" w14:textId="77777777" w:rsidR="00F56B61" w:rsidRPr="00FE002E" w:rsidRDefault="00F56B61" w:rsidP="00086398">
            <w:pPr>
              <w:pStyle w:val="BodyText1"/>
              <w:spacing w:line="240" w:lineRule="auto"/>
              <w:rPr>
                <w:rFonts w:ascii="Times New Roman" w:hAnsi="Times New Roman"/>
                <w:b/>
                <w:bCs/>
              </w:rPr>
            </w:pPr>
          </w:p>
          <w:p w14:paraId="03F24D4B" w14:textId="77777777" w:rsidR="00F56B61" w:rsidRPr="00F56B61" w:rsidRDefault="00F56B61" w:rsidP="00086398">
            <w:pPr>
              <w:pStyle w:val="BodyText1"/>
              <w:spacing w:line="240" w:lineRule="auto"/>
              <w:rPr>
                <w:rFonts w:ascii="Times New Roman" w:hAnsi="Times New Roman"/>
                <w:bCs/>
              </w:rPr>
            </w:pPr>
            <w:r w:rsidRPr="00F56B61">
              <w:rPr>
                <w:rFonts w:ascii="Times New Roman" w:hAnsi="Times New Roman"/>
                <w:bCs/>
              </w:rPr>
              <w:t xml:space="preserve">This cell provides the notional amount referenced by credit derivatives where the institution is selling credit protection to a counterparty subject to a close-out clause. </w:t>
            </w:r>
          </w:p>
          <w:p w14:paraId="018BEF1F" w14:textId="77777777" w:rsidR="00F56B61" w:rsidRPr="00F56B61" w:rsidRDefault="00F56B61" w:rsidP="00086398">
            <w:pPr>
              <w:pStyle w:val="BodyText1"/>
              <w:spacing w:line="240" w:lineRule="auto"/>
              <w:rPr>
                <w:rFonts w:ascii="Times New Roman" w:hAnsi="Times New Roman"/>
                <w:bCs/>
              </w:rPr>
            </w:pPr>
          </w:p>
          <w:p w14:paraId="70612691" w14:textId="77777777" w:rsidR="00F56B61" w:rsidRPr="00F56B61" w:rsidRDefault="00F56B61" w:rsidP="00086398">
            <w:pPr>
              <w:pStyle w:val="BodyText1"/>
              <w:spacing w:line="240" w:lineRule="auto"/>
              <w:rPr>
                <w:rFonts w:ascii="Times New Roman" w:hAnsi="Times New Roman"/>
                <w:bCs/>
              </w:rPr>
            </w:pPr>
            <w:r w:rsidRPr="00F56B61">
              <w:rPr>
                <w:rFonts w:ascii="Times New Roman" w:hAnsi="Times New Roman"/>
                <w:bCs/>
              </w:rPr>
              <w:t>A close-out clause shall be defined as a clause that provides the non-defaulting party the right to terminate and close-out in a timely manner all transactions under the agreement upon an event of default, including in the event of insolvency or bankruptcy of the counterparty.</w:t>
            </w:r>
          </w:p>
          <w:p w14:paraId="5A116C41" w14:textId="77777777" w:rsidR="00F56B61" w:rsidRPr="00F56B61" w:rsidRDefault="00F56B61" w:rsidP="00086398">
            <w:pPr>
              <w:pStyle w:val="BodyText1"/>
              <w:spacing w:line="240" w:lineRule="auto"/>
              <w:rPr>
                <w:rFonts w:ascii="Times New Roman" w:hAnsi="Times New Roman"/>
                <w:bCs/>
              </w:rPr>
            </w:pPr>
          </w:p>
          <w:p w14:paraId="6972EE6D" w14:textId="77777777" w:rsidR="00F56B61" w:rsidRPr="00F56B61" w:rsidRDefault="00F56B61" w:rsidP="00086398">
            <w:pPr>
              <w:pStyle w:val="BodyText1"/>
              <w:spacing w:line="240" w:lineRule="auto"/>
              <w:rPr>
                <w:rFonts w:ascii="Times New Roman" w:hAnsi="Times New Roman"/>
                <w:bCs/>
              </w:rPr>
            </w:pPr>
            <w:r w:rsidRPr="00F56B61">
              <w:rPr>
                <w:rFonts w:ascii="Times New Roman" w:hAnsi="Times New Roman"/>
                <w:bCs/>
              </w:rPr>
              <w:t xml:space="preserve">Institutions shall consider all credit derivatives, not just those assigned to the trading book. </w:t>
            </w:r>
          </w:p>
          <w:p w14:paraId="7931AC41" w14:textId="77777777" w:rsidR="00F56B61" w:rsidRPr="00F56B61" w:rsidRDefault="00F56B61" w:rsidP="00086398">
            <w:pPr>
              <w:pStyle w:val="BodyText1"/>
              <w:spacing w:line="240" w:lineRule="auto"/>
              <w:rPr>
                <w:rFonts w:ascii="Times New Roman" w:hAnsi="Times New Roman"/>
                <w:b/>
                <w:bCs/>
              </w:rPr>
            </w:pPr>
          </w:p>
        </w:tc>
      </w:tr>
      <w:tr w:rsidR="00410E47" w:rsidRPr="00FE002E" w14:paraId="0BED0029" w14:textId="77777777" w:rsidTr="00FC2664">
        <w:trPr>
          <w:del w:id="1929" w:author="Author"/>
        </w:trPr>
        <w:tc>
          <w:tcPr>
            <w:tcW w:w="1418" w:type="dxa"/>
          </w:tcPr>
          <w:p w14:paraId="2503C255" w14:textId="77777777" w:rsidR="00410E47" w:rsidRPr="00FE002E" w:rsidRDefault="00410E47" w:rsidP="00F4754B">
            <w:pPr>
              <w:pStyle w:val="BodyText1"/>
              <w:rPr>
                <w:del w:id="1930" w:author="Author"/>
                <w:rFonts w:ascii="Times New Roman" w:hAnsi="Times New Roman"/>
                <w:bCs/>
              </w:rPr>
            </w:pPr>
            <w:del w:id="1931" w:author="Author">
              <w:r w:rsidRPr="00FE002E">
                <w:rPr>
                  <w:rFonts w:ascii="Times New Roman" w:hAnsi="Times New Roman"/>
                  <w:bCs/>
                </w:rPr>
                <w:delText>{040</w:delText>
              </w:r>
              <w:r w:rsidR="00F71081">
                <w:rPr>
                  <w:rFonts w:ascii="Times New Roman" w:hAnsi="Times New Roman"/>
                  <w:bCs/>
                </w:rPr>
                <w:delText>;050}</w:delText>
              </w:r>
            </w:del>
          </w:p>
          <w:p w14:paraId="1C42F658" w14:textId="77777777" w:rsidR="00410E47" w:rsidRPr="00FE002E" w:rsidRDefault="00410E47" w:rsidP="00F4754B">
            <w:pPr>
              <w:pStyle w:val="BodyText1"/>
              <w:rPr>
                <w:del w:id="1932" w:author="Author"/>
                <w:rFonts w:ascii="Times New Roman" w:hAnsi="Times New Roman"/>
                <w:bCs/>
              </w:rPr>
            </w:pPr>
          </w:p>
        </w:tc>
        <w:tc>
          <w:tcPr>
            <w:tcW w:w="7620" w:type="dxa"/>
          </w:tcPr>
          <w:p w14:paraId="4FF1620A" w14:textId="77777777" w:rsidR="00410E47" w:rsidRPr="00FE002E" w:rsidRDefault="00410E47" w:rsidP="007E2A41">
            <w:pPr>
              <w:pStyle w:val="BodyText1"/>
              <w:spacing w:line="240" w:lineRule="auto"/>
              <w:rPr>
                <w:del w:id="1933" w:author="Author"/>
                <w:rFonts w:ascii="Times New Roman" w:hAnsi="Times New Roman"/>
                <w:b/>
                <w:bCs/>
              </w:rPr>
            </w:pPr>
            <w:del w:id="1934" w:author="Author">
              <w:r w:rsidRPr="00FE002E">
                <w:rPr>
                  <w:rFonts w:ascii="Times New Roman" w:hAnsi="Times New Roman"/>
                  <w:b/>
                  <w:bCs/>
                </w:rPr>
                <w:delText>Credit derivatives (protection sold)</w:delText>
              </w:r>
              <w:r w:rsidR="00994DCE">
                <w:rPr>
                  <w:rFonts w:ascii="Times New Roman" w:hAnsi="Times New Roman"/>
                  <w:b/>
                  <w:bCs/>
                </w:rPr>
                <w:delText>, which are</w:delText>
              </w:r>
              <w:r w:rsidRPr="00FE002E">
                <w:rPr>
                  <w:rFonts w:ascii="Times New Roman" w:hAnsi="Times New Roman"/>
                  <w:b/>
                  <w:bCs/>
                </w:rPr>
                <w:delText xml:space="preserve"> not subject to</w:delText>
              </w:r>
              <w:r w:rsidR="00406605">
                <w:rPr>
                  <w:rFonts w:ascii="Times New Roman" w:hAnsi="Times New Roman"/>
                  <w:b/>
                  <w:bCs/>
                </w:rPr>
                <w:delText xml:space="preserve"> a</w:delText>
              </w:r>
              <w:r w:rsidRPr="00FE002E">
                <w:rPr>
                  <w:rFonts w:ascii="Times New Roman" w:hAnsi="Times New Roman"/>
                  <w:b/>
                  <w:bCs/>
                </w:rPr>
                <w:delText xml:space="preserve"> close-out clause – Add-on </w:delText>
              </w:r>
              <w:r w:rsidR="003F598C">
                <w:rPr>
                  <w:rFonts w:ascii="Times New Roman" w:hAnsi="Times New Roman"/>
                  <w:b/>
                  <w:bCs/>
                </w:rPr>
                <w:delText>under the m</w:delText>
              </w:r>
              <w:r w:rsidRPr="00FE002E">
                <w:rPr>
                  <w:rFonts w:ascii="Times New Roman" w:hAnsi="Times New Roman"/>
                  <w:b/>
                  <w:bCs/>
                </w:rPr>
                <w:delText xml:space="preserve">ark-to-market </w:delText>
              </w:r>
              <w:r w:rsidR="003F598C">
                <w:rPr>
                  <w:rFonts w:ascii="Times New Roman" w:hAnsi="Times New Roman"/>
                  <w:b/>
                  <w:bCs/>
                </w:rPr>
                <w:delText>m</w:delText>
              </w:r>
              <w:r w:rsidRPr="00FE002E">
                <w:rPr>
                  <w:rFonts w:ascii="Times New Roman" w:hAnsi="Times New Roman"/>
                  <w:b/>
                  <w:bCs/>
                </w:rPr>
                <w:delText xml:space="preserve">ethod </w:delText>
              </w:r>
              <w:r w:rsidR="00EC2827">
                <w:rPr>
                  <w:rFonts w:ascii="Times New Roman" w:hAnsi="Times New Roman"/>
                  <w:b/>
                  <w:bCs/>
                </w:rPr>
                <w:delText>(</w:delText>
              </w:r>
              <w:r w:rsidR="001005A7">
                <w:rPr>
                  <w:rFonts w:ascii="Times New Roman" w:hAnsi="Times New Roman"/>
                  <w:b/>
                  <w:bCs/>
                </w:rPr>
                <w:delText>a</w:delText>
              </w:r>
              <w:r w:rsidRPr="00FE002E">
                <w:rPr>
                  <w:rFonts w:ascii="Times New Roman" w:hAnsi="Times New Roman"/>
                  <w:b/>
                  <w:bCs/>
                </w:rPr>
                <w:delText xml:space="preserve">ssuming no netting </w:delText>
              </w:r>
              <w:r w:rsidR="00316050">
                <w:rPr>
                  <w:rFonts w:ascii="Times New Roman" w:hAnsi="Times New Roman"/>
                  <w:b/>
                  <w:bCs/>
                </w:rPr>
                <w:delText>or other CRM</w:delText>
              </w:r>
              <w:r w:rsidR="00EC2827">
                <w:rPr>
                  <w:rFonts w:ascii="Times New Roman" w:hAnsi="Times New Roman"/>
                  <w:b/>
                  <w:bCs/>
                </w:rPr>
                <w:delText>)</w:delText>
              </w:r>
            </w:del>
          </w:p>
          <w:p w14:paraId="7A4AEBD3" w14:textId="77777777" w:rsidR="00410E47" w:rsidRPr="00FE002E" w:rsidRDefault="00410E47" w:rsidP="007E2A41">
            <w:pPr>
              <w:pStyle w:val="BodyText1"/>
              <w:spacing w:line="240" w:lineRule="auto"/>
              <w:rPr>
                <w:del w:id="1935" w:author="Author"/>
                <w:rFonts w:ascii="Times New Roman" w:hAnsi="Times New Roman"/>
                <w:b/>
                <w:bCs/>
              </w:rPr>
            </w:pPr>
          </w:p>
          <w:p w14:paraId="274607D2" w14:textId="77777777" w:rsidR="00410E47" w:rsidRPr="00FE002E" w:rsidRDefault="00410E47" w:rsidP="007E2A41">
            <w:pPr>
              <w:pStyle w:val="BodyText1"/>
              <w:spacing w:line="240" w:lineRule="auto"/>
              <w:rPr>
                <w:del w:id="1936" w:author="Author"/>
                <w:rFonts w:ascii="Times New Roman" w:hAnsi="Times New Roman"/>
                <w:bCs/>
              </w:rPr>
            </w:pPr>
            <w:del w:id="1937" w:author="Author">
              <w:r w:rsidRPr="00FE002E">
                <w:rPr>
                  <w:rFonts w:ascii="Times New Roman" w:hAnsi="Times New Roman"/>
                  <w:bCs/>
                </w:rPr>
                <w:delText xml:space="preserve">Article 299(2) of the </w:delText>
              </w:r>
              <w:smartTag w:uri="urn:schemas-microsoft-com:office:smarttags" w:element="stockticker">
                <w:r w:rsidRPr="00FE002E">
                  <w:rPr>
                    <w:rFonts w:ascii="Times New Roman" w:hAnsi="Times New Roman"/>
                    <w:bCs/>
                  </w:rPr>
                  <w:delText>CRR</w:delText>
                </w:r>
              </w:smartTag>
            </w:del>
          </w:p>
          <w:p w14:paraId="44A6DB08" w14:textId="77777777" w:rsidR="00410E47" w:rsidRPr="00FE002E" w:rsidRDefault="00410E47" w:rsidP="007E2A41">
            <w:pPr>
              <w:pStyle w:val="BodyText1"/>
              <w:spacing w:line="240" w:lineRule="auto"/>
              <w:rPr>
                <w:del w:id="1938" w:author="Author"/>
                <w:rFonts w:ascii="Times New Roman" w:hAnsi="Times New Roman"/>
                <w:b/>
                <w:bCs/>
              </w:rPr>
            </w:pPr>
          </w:p>
          <w:p w14:paraId="502D9048" w14:textId="77777777" w:rsidR="00410E47" w:rsidRPr="00FE002E" w:rsidRDefault="00410E47" w:rsidP="007E2A41">
            <w:pPr>
              <w:pStyle w:val="BodyText1"/>
              <w:tabs>
                <w:tab w:val="center" w:pos="4153"/>
                <w:tab w:val="right" w:pos="8306"/>
              </w:tabs>
              <w:spacing w:line="240" w:lineRule="auto"/>
              <w:rPr>
                <w:del w:id="1939" w:author="Author"/>
                <w:rFonts w:ascii="Times New Roman" w:hAnsi="Times New Roman"/>
                <w:bCs/>
              </w:rPr>
            </w:pPr>
            <w:del w:id="1940" w:author="Author">
              <w:r w:rsidRPr="00FE002E">
                <w:rPr>
                  <w:rFonts w:ascii="Times New Roman" w:hAnsi="Times New Roman"/>
                </w:rPr>
                <w:delText xml:space="preserve">This </w:delText>
              </w:r>
              <w:r w:rsidR="00E8206D">
                <w:rPr>
                  <w:rFonts w:ascii="Times New Roman" w:hAnsi="Times New Roman"/>
                </w:rPr>
                <w:delText>cell</w:delText>
              </w:r>
              <w:r w:rsidRPr="00FE002E">
                <w:rPr>
                  <w:rFonts w:ascii="Times New Roman" w:hAnsi="Times New Roman"/>
                </w:rPr>
                <w:delText xml:space="preserve"> provides the potential future exposure of </w:delText>
              </w:r>
              <w:r w:rsidRPr="00FE002E">
                <w:rPr>
                  <w:rFonts w:ascii="Times New Roman" w:hAnsi="Times New Roman"/>
                  <w:bCs/>
                </w:rPr>
                <w:delText>credit derivatives where the institution is selling credit protection to a counterparty</w:delText>
              </w:r>
              <w:r w:rsidRPr="00FE002E">
                <w:rPr>
                  <w:rFonts w:ascii="Times New Roman" w:hAnsi="Times New Roman"/>
                </w:rPr>
                <w:delText xml:space="preserve"> </w:delText>
              </w:r>
              <w:r w:rsidRPr="00FE002E">
                <w:rPr>
                  <w:rFonts w:ascii="Times New Roman" w:hAnsi="Times New Roman"/>
                  <w:b/>
                  <w:u w:val="single"/>
                </w:rPr>
                <w:delText>not</w:delText>
              </w:r>
              <w:r w:rsidRPr="00FE002E">
                <w:rPr>
                  <w:rFonts w:ascii="Times New Roman" w:hAnsi="Times New Roman"/>
                </w:rPr>
                <w:delText xml:space="preserve"> subject to</w:delText>
              </w:r>
              <w:r w:rsidR="00406605">
                <w:rPr>
                  <w:rFonts w:ascii="Times New Roman" w:hAnsi="Times New Roman"/>
                </w:rPr>
                <w:delText xml:space="preserve"> a</w:delText>
              </w:r>
              <w:r w:rsidRPr="00FE002E">
                <w:rPr>
                  <w:rFonts w:ascii="Times New Roman" w:hAnsi="Times New Roman"/>
                </w:rPr>
                <w:delText xml:space="preserve"> “close-out clause” assuming no netting or </w:delText>
              </w:r>
              <w:r w:rsidR="00994DCE">
                <w:rPr>
                  <w:rFonts w:ascii="Times New Roman" w:hAnsi="Times New Roman"/>
                </w:rPr>
                <w:delText>other CRM</w:delText>
              </w:r>
              <w:r w:rsidRPr="00FE002E">
                <w:rPr>
                  <w:rFonts w:ascii="Times New Roman" w:hAnsi="Times New Roman"/>
                  <w:bCs/>
                </w:rPr>
                <w:delText>.</w:delText>
              </w:r>
            </w:del>
          </w:p>
          <w:p w14:paraId="7F04F3D8" w14:textId="77777777" w:rsidR="00410E47" w:rsidRPr="00FE002E" w:rsidRDefault="00410E47" w:rsidP="007E2A41">
            <w:pPr>
              <w:pStyle w:val="BodyText1"/>
              <w:spacing w:line="240" w:lineRule="auto"/>
              <w:rPr>
                <w:del w:id="1941" w:author="Author"/>
                <w:rFonts w:ascii="Times New Roman" w:hAnsi="Times New Roman"/>
                <w:bCs/>
              </w:rPr>
            </w:pPr>
          </w:p>
          <w:p w14:paraId="7C0B8F90" w14:textId="77777777" w:rsidR="00410E47" w:rsidRPr="00FE002E" w:rsidRDefault="00410E47" w:rsidP="007E2A41">
            <w:pPr>
              <w:pStyle w:val="BodyText1"/>
              <w:spacing w:line="240" w:lineRule="auto"/>
              <w:rPr>
                <w:moveFrom w:id="1942" w:author="Author"/>
                <w:rFonts w:ascii="Times New Roman" w:hAnsi="Times New Roman"/>
                <w:lang w:val="en-US"/>
              </w:rPr>
            </w:pPr>
            <w:del w:id="1943" w:author="Author">
              <w:r w:rsidRPr="00FE002E">
                <w:rPr>
                  <w:rFonts w:ascii="Times New Roman" w:hAnsi="Times New Roman"/>
                  <w:bCs/>
                </w:rPr>
                <w:delText xml:space="preserve">A close-out clause shall be defined as a clause that provides </w:delText>
              </w:r>
              <w:r w:rsidRPr="00FE002E">
                <w:rPr>
                  <w:rFonts w:ascii="Times New Roman" w:hAnsi="Times New Roman"/>
                  <w:lang w:val="en-US"/>
                </w:rPr>
                <w:delText>the non-defaulting party the right to terminate and close-out in a timely manner all transactions under the agreement upon an event of default, including in the event of insolvency or bankruptcy of the counterparty.</w:delText>
              </w:r>
            </w:del>
            <w:moveFromRangeStart w:id="1944" w:author="Author" w:name="move40188953"/>
          </w:p>
          <w:p w14:paraId="628F8F4E" w14:textId="77777777" w:rsidR="00410E47" w:rsidRPr="00FE002E" w:rsidRDefault="00410E47" w:rsidP="007E2A41">
            <w:pPr>
              <w:pStyle w:val="BodyText1"/>
              <w:spacing w:line="240" w:lineRule="auto"/>
              <w:rPr>
                <w:moveFrom w:id="1945" w:author="Author"/>
                <w:rFonts w:ascii="Times New Roman" w:hAnsi="Times New Roman"/>
                <w:b/>
                <w:bCs/>
              </w:rPr>
            </w:pPr>
          </w:p>
          <w:p w14:paraId="38799740" w14:textId="77777777" w:rsidR="00410E47" w:rsidRPr="00FE002E" w:rsidRDefault="00410E47" w:rsidP="007E2A41">
            <w:pPr>
              <w:pStyle w:val="BodyText1"/>
              <w:spacing w:line="240" w:lineRule="auto"/>
              <w:rPr>
                <w:del w:id="1946" w:author="Author"/>
                <w:rFonts w:ascii="Times New Roman" w:hAnsi="Times New Roman"/>
                <w:b/>
                <w:bCs/>
                <w:u w:val="single"/>
              </w:rPr>
            </w:pPr>
            <w:moveFrom w:id="1947" w:author="Author">
              <w:r w:rsidRPr="00FE002E">
                <w:rPr>
                  <w:rFonts w:ascii="Times New Roman" w:hAnsi="Times New Roman"/>
                  <w:bCs/>
                </w:rPr>
                <w:t xml:space="preserve">Institutions shall </w:t>
              </w:r>
            </w:moveFrom>
            <w:moveFromRangeEnd w:id="1944"/>
            <w:del w:id="1948" w:author="Author">
              <w:r w:rsidRPr="00FE002E">
                <w:rPr>
                  <w:rFonts w:ascii="Times New Roman" w:hAnsi="Times New Roman"/>
                  <w:bCs/>
                </w:rPr>
                <w:delText>consider all credit derivatives, not just those assigned to the trading book</w:delText>
              </w:r>
              <w:r w:rsidR="00994DCE">
                <w:rPr>
                  <w:rFonts w:ascii="Times New Roman" w:hAnsi="Times New Roman"/>
                  <w:bCs/>
                </w:rPr>
                <w:delText>.</w:delText>
              </w:r>
              <w:r w:rsidRPr="00FE002E">
                <w:rPr>
                  <w:rFonts w:ascii="Times New Roman" w:hAnsi="Times New Roman"/>
                  <w:b/>
                  <w:bCs/>
                  <w:u w:val="single"/>
                </w:rPr>
                <w:delText xml:space="preserve"> </w:delText>
              </w:r>
            </w:del>
          </w:p>
          <w:p w14:paraId="2BAC4C04" w14:textId="77777777" w:rsidR="00410E47" w:rsidRPr="00FE002E" w:rsidRDefault="00410E47" w:rsidP="007E2A41">
            <w:pPr>
              <w:pStyle w:val="BodyText1"/>
              <w:spacing w:line="240" w:lineRule="auto"/>
              <w:rPr>
                <w:del w:id="1949" w:author="Author"/>
                <w:rFonts w:ascii="Times New Roman" w:hAnsi="Times New Roman"/>
                <w:b/>
                <w:bCs/>
                <w:u w:val="single"/>
              </w:rPr>
            </w:pPr>
          </w:p>
        </w:tc>
      </w:tr>
      <w:tr w:rsidR="00410E47" w:rsidRPr="00FE002E" w14:paraId="758B12D8" w14:textId="77777777" w:rsidTr="00F56B61">
        <w:tc>
          <w:tcPr>
            <w:tcW w:w="1418" w:type="dxa"/>
          </w:tcPr>
          <w:p w14:paraId="25EB07E0" w14:textId="1E2BDC0B" w:rsidR="00410E47" w:rsidRPr="00FE002E" w:rsidRDefault="00410E47" w:rsidP="00F70A83">
            <w:pPr>
              <w:pStyle w:val="BodyText1"/>
              <w:rPr>
                <w:rFonts w:ascii="Times New Roman" w:hAnsi="Times New Roman"/>
                <w:bCs/>
              </w:rPr>
            </w:pPr>
            <w:r w:rsidRPr="00FE002E">
              <w:rPr>
                <w:rFonts w:ascii="Times New Roman" w:hAnsi="Times New Roman"/>
                <w:bCs/>
              </w:rPr>
              <w:t>{</w:t>
            </w:r>
            <w:del w:id="1950" w:author="Author">
              <w:r w:rsidRPr="00FE002E">
                <w:rPr>
                  <w:rFonts w:ascii="Times New Roman" w:hAnsi="Times New Roman"/>
                  <w:bCs/>
                </w:rPr>
                <w:delText>040;</w:delText>
              </w:r>
              <w:r w:rsidR="00F71081">
                <w:rPr>
                  <w:rFonts w:ascii="Times New Roman" w:hAnsi="Times New Roman"/>
                  <w:bCs/>
                </w:rPr>
                <w:delText>0</w:delText>
              </w:r>
              <w:r w:rsidR="00F70A83">
                <w:rPr>
                  <w:rFonts w:ascii="Times New Roman" w:hAnsi="Times New Roman"/>
                  <w:bCs/>
                </w:rPr>
                <w:delText>7</w:delText>
              </w:r>
              <w:r w:rsidR="00F71081">
                <w:rPr>
                  <w:rFonts w:ascii="Times New Roman" w:hAnsi="Times New Roman"/>
                  <w:bCs/>
                </w:rPr>
                <w:delText>0</w:delText>
              </w:r>
            </w:del>
            <w:ins w:id="1951" w:author="Author">
              <w:r w:rsidRPr="00FE002E">
                <w:rPr>
                  <w:rFonts w:ascii="Times New Roman" w:hAnsi="Times New Roman"/>
                  <w:bCs/>
                </w:rPr>
                <w:t>0</w:t>
              </w:r>
              <w:r w:rsidR="009573B2">
                <w:rPr>
                  <w:rFonts w:ascii="Times New Roman" w:hAnsi="Times New Roman"/>
                  <w:bCs/>
                </w:rPr>
                <w:t>0</w:t>
              </w:r>
              <w:r w:rsidRPr="00FE002E">
                <w:rPr>
                  <w:rFonts w:ascii="Times New Roman" w:hAnsi="Times New Roman"/>
                  <w:bCs/>
                </w:rPr>
                <w:t>40;</w:t>
              </w:r>
              <w:r w:rsidR="00F71081">
                <w:rPr>
                  <w:rFonts w:ascii="Times New Roman" w:hAnsi="Times New Roman"/>
                  <w:bCs/>
                </w:rPr>
                <w:t>0</w:t>
              </w:r>
              <w:r w:rsidR="009573B2">
                <w:rPr>
                  <w:rFonts w:ascii="Times New Roman" w:hAnsi="Times New Roman"/>
                  <w:bCs/>
                </w:rPr>
                <w:t>0</w:t>
              </w:r>
              <w:r w:rsidR="00F70A83">
                <w:rPr>
                  <w:rFonts w:ascii="Times New Roman" w:hAnsi="Times New Roman"/>
                  <w:bCs/>
                </w:rPr>
                <w:t>7</w:t>
              </w:r>
              <w:r w:rsidR="00F71081">
                <w:rPr>
                  <w:rFonts w:ascii="Times New Roman" w:hAnsi="Times New Roman"/>
                  <w:bCs/>
                </w:rPr>
                <w:t>0</w:t>
              </w:r>
            </w:ins>
            <w:r w:rsidRPr="00FE002E">
              <w:rPr>
                <w:rFonts w:ascii="Times New Roman" w:hAnsi="Times New Roman"/>
                <w:bCs/>
              </w:rPr>
              <w:t>}</w:t>
            </w:r>
          </w:p>
        </w:tc>
        <w:tc>
          <w:tcPr>
            <w:tcW w:w="7620" w:type="dxa"/>
          </w:tcPr>
          <w:p w14:paraId="4499EE1F" w14:textId="77777777"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Credit derivatives (protection sold)</w:t>
            </w:r>
            <w:r w:rsidR="00994DCE">
              <w:rPr>
                <w:rFonts w:ascii="Times New Roman" w:hAnsi="Times New Roman"/>
                <w:b/>
                <w:bCs/>
              </w:rPr>
              <w:t>, which are</w:t>
            </w:r>
            <w:r w:rsidRPr="00FE002E">
              <w:rPr>
                <w:rFonts w:ascii="Times New Roman" w:hAnsi="Times New Roman"/>
                <w:b/>
                <w:bCs/>
              </w:rPr>
              <w:t xml:space="preserve"> not subject to</w:t>
            </w:r>
            <w:r w:rsidR="00406605">
              <w:rPr>
                <w:rFonts w:ascii="Times New Roman" w:hAnsi="Times New Roman"/>
                <w:b/>
                <w:bCs/>
              </w:rPr>
              <w:t xml:space="preserve"> a</w:t>
            </w:r>
            <w:r w:rsidRPr="00FE002E">
              <w:rPr>
                <w:rFonts w:ascii="Times New Roman" w:hAnsi="Times New Roman"/>
                <w:b/>
                <w:bCs/>
              </w:rPr>
              <w:t xml:space="preserve"> close-out clause </w:t>
            </w:r>
            <w:r w:rsidR="0007729E" w:rsidRPr="00FE002E">
              <w:rPr>
                <w:rFonts w:ascii="Times New Roman" w:hAnsi="Times New Roman"/>
                <w:b/>
                <w:bCs/>
              </w:rPr>
              <w:t>–</w:t>
            </w:r>
            <w:r w:rsidRPr="00FE002E">
              <w:rPr>
                <w:rFonts w:ascii="Times New Roman" w:hAnsi="Times New Roman"/>
                <w:b/>
                <w:bCs/>
              </w:rPr>
              <w:t xml:space="preserve"> Notional amount</w:t>
            </w:r>
          </w:p>
          <w:p w14:paraId="6050FB9E" w14:textId="77777777" w:rsidR="00410E47" w:rsidRPr="00FE002E" w:rsidRDefault="00410E47" w:rsidP="007E2A41">
            <w:pPr>
              <w:pStyle w:val="BodyText1"/>
              <w:spacing w:line="240" w:lineRule="auto"/>
              <w:rPr>
                <w:rFonts w:ascii="Times New Roman" w:hAnsi="Times New Roman"/>
                <w:b/>
                <w:bCs/>
              </w:rPr>
            </w:pPr>
          </w:p>
          <w:p w14:paraId="1DD1CCDE" w14:textId="77777777" w:rsidR="00410E47" w:rsidRPr="00FE002E" w:rsidRDefault="00410E47" w:rsidP="007E2A41">
            <w:pPr>
              <w:pStyle w:val="BodyText1"/>
              <w:spacing w:line="240" w:lineRule="auto"/>
              <w:rPr>
                <w:rFonts w:ascii="Times New Roman" w:hAnsi="Times New Roman"/>
              </w:rPr>
            </w:pPr>
            <w:r w:rsidRPr="00FE002E">
              <w:rPr>
                <w:rFonts w:ascii="Times New Roman" w:hAnsi="Times New Roman"/>
                <w:bCs/>
              </w:rPr>
              <w:t xml:space="preserve">This </w:t>
            </w:r>
            <w:r w:rsidR="00E8206D">
              <w:rPr>
                <w:rFonts w:ascii="Times New Roman" w:hAnsi="Times New Roman"/>
                <w:bCs/>
              </w:rPr>
              <w:t>cell</w:t>
            </w:r>
            <w:r w:rsidRPr="00FE002E">
              <w:rPr>
                <w:rFonts w:ascii="Times New Roman" w:hAnsi="Times New Roman"/>
                <w:bCs/>
              </w:rPr>
              <w:t xml:space="preserve"> provides the notional amount </w:t>
            </w:r>
            <w:r w:rsidR="00E77D62">
              <w:rPr>
                <w:rFonts w:ascii="Times New Roman" w:hAnsi="Times New Roman"/>
              </w:rPr>
              <w:t>referenced by</w:t>
            </w:r>
            <w:r w:rsidR="00E77D62" w:rsidRPr="00FE002E">
              <w:rPr>
                <w:rFonts w:ascii="Times New Roman" w:hAnsi="Times New Roman"/>
              </w:rPr>
              <w:t xml:space="preserve"> </w:t>
            </w:r>
            <w:r w:rsidRPr="00FE002E">
              <w:rPr>
                <w:rFonts w:ascii="Times New Roman" w:hAnsi="Times New Roman"/>
                <w:bCs/>
              </w:rPr>
              <w:t>credit derivatives where the institution is selling credit protection to a counterparty</w:t>
            </w:r>
            <w:r w:rsidRPr="00FE002E">
              <w:rPr>
                <w:rFonts w:ascii="Times New Roman" w:hAnsi="Times New Roman"/>
              </w:rPr>
              <w:t xml:space="preserve"> </w:t>
            </w:r>
            <w:r w:rsidRPr="00F56B61">
              <w:rPr>
                <w:rFonts w:ascii="Times New Roman" w:hAnsi="Times New Roman"/>
              </w:rPr>
              <w:t>not</w:t>
            </w:r>
            <w:r w:rsidRPr="00FE002E">
              <w:rPr>
                <w:rFonts w:ascii="Times New Roman" w:hAnsi="Times New Roman"/>
              </w:rPr>
              <w:t xml:space="preserve"> subject to</w:t>
            </w:r>
            <w:r w:rsidR="00406605">
              <w:rPr>
                <w:rFonts w:ascii="Times New Roman" w:hAnsi="Times New Roman"/>
              </w:rPr>
              <w:t xml:space="preserve"> a</w:t>
            </w:r>
            <w:r w:rsidRPr="00FE002E">
              <w:rPr>
                <w:rFonts w:ascii="Times New Roman" w:hAnsi="Times New Roman"/>
              </w:rPr>
              <w:t xml:space="preserve"> “close-out clause”.</w:t>
            </w:r>
          </w:p>
          <w:p w14:paraId="14AD2CC7" w14:textId="77777777" w:rsidR="00410E47" w:rsidRPr="00FE002E" w:rsidRDefault="00410E47" w:rsidP="007E2A41">
            <w:pPr>
              <w:pStyle w:val="BodyText1"/>
              <w:spacing w:line="240" w:lineRule="auto"/>
              <w:rPr>
                <w:rFonts w:ascii="Times New Roman" w:hAnsi="Times New Roman"/>
              </w:rPr>
            </w:pPr>
          </w:p>
          <w:p w14:paraId="529B96BF" w14:textId="77777777" w:rsidR="00410E47" w:rsidRPr="00FE002E" w:rsidRDefault="00410E47" w:rsidP="007E2A41">
            <w:pPr>
              <w:pStyle w:val="BodyText1"/>
              <w:spacing w:line="240" w:lineRule="auto"/>
              <w:rPr>
                <w:rFonts w:ascii="Times New Roman" w:hAnsi="Times New Roman"/>
                <w:lang w:val="en-US"/>
              </w:rPr>
            </w:pPr>
            <w:r w:rsidRPr="00FE002E">
              <w:rPr>
                <w:rFonts w:ascii="Times New Roman" w:hAnsi="Times New Roman"/>
                <w:bCs/>
              </w:rPr>
              <w:lastRenderedPageBreak/>
              <w:t xml:space="preserve">A close-out clause shall be defined as a clause that provides </w:t>
            </w:r>
            <w:r w:rsidRPr="00FE002E">
              <w:rPr>
                <w:rFonts w:ascii="Times New Roman" w:hAnsi="Times New Roman"/>
                <w:lang w:val="en-US"/>
              </w:rPr>
              <w:t>the non-defaulting party the right to terminate and close-out in a timely manner all transactions under the agreement upon an event of default, including in the event of insolvency or bankruptcy of the counterparty.</w:t>
            </w:r>
          </w:p>
          <w:p w14:paraId="35F31007" w14:textId="77777777" w:rsidR="00410E47" w:rsidRPr="00FE002E" w:rsidRDefault="00410E47" w:rsidP="007E2A41">
            <w:pPr>
              <w:pStyle w:val="BodyText1"/>
              <w:spacing w:line="240" w:lineRule="auto"/>
              <w:rPr>
                <w:rFonts w:ascii="Times New Roman" w:hAnsi="Times New Roman"/>
              </w:rPr>
            </w:pPr>
          </w:p>
          <w:p w14:paraId="48BAB2EF"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Institutions shall consider all credit derivatives, not just those assigned to the trading book</w:t>
            </w:r>
          </w:p>
          <w:p w14:paraId="3D6F6539" w14:textId="77777777" w:rsidR="00410E47" w:rsidRPr="00FE002E" w:rsidRDefault="00410E47" w:rsidP="007E2A41">
            <w:pPr>
              <w:pStyle w:val="BodyText1"/>
              <w:spacing w:line="240" w:lineRule="auto"/>
              <w:rPr>
                <w:rFonts w:ascii="Times New Roman" w:hAnsi="Times New Roman"/>
                <w:b/>
                <w:bCs/>
                <w:u w:val="single"/>
              </w:rPr>
            </w:pPr>
            <w:r w:rsidRPr="00FE002E">
              <w:rPr>
                <w:rFonts w:ascii="Times New Roman" w:hAnsi="Times New Roman"/>
                <w:b/>
                <w:bCs/>
                <w:u w:val="single"/>
              </w:rPr>
              <w:t xml:space="preserve"> </w:t>
            </w:r>
          </w:p>
        </w:tc>
      </w:tr>
      <w:tr w:rsidR="00410E47" w:rsidRPr="00FE002E" w14:paraId="6FD3F9A1" w14:textId="77777777" w:rsidTr="00F56B61">
        <w:tc>
          <w:tcPr>
            <w:tcW w:w="1418" w:type="dxa"/>
          </w:tcPr>
          <w:p w14:paraId="735EF22F" w14:textId="13A55FDA" w:rsidR="00410E47" w:rsidRPr="00FE002E" w:rsidRDefault="00410E47" w:rsidP="00F4754B">
            <w:pPr>
              <w:pStyle w:val="BodyText1"/>
              <w:rPr>
                <w:rFonts w:ascii="Times New Roman" w:hAnsi="Times New Roman"/>
                <w:bCs/>
              </w:rPr>
            </w:pPr>
            <w:r w:rsidRPr="00FE002E">
              <w:rPr>
                <w:rFonts w:ascii="Times New Roman" w:hAnsi="Times New Roman"/>
                <w:bCs/>
              </w:rPr>
              <w:lastRenderedPageBreak/>
              <w:t>{</w:t>
            </w:r>
            <w:del w:id="1952" w:author="Author">
              <w:r w:rsidRPr="00FE002E">
                <w:rPr>
                  <w:rFonts w:ascii="Times New Roman" w:hAnsi="Times New Roman"/>
                  <w:bCs/>
                </w:rPr>
                <w:delText>050</w:delText>
              </w:r>
              <w:r w:rsidR="00F71081">
                <w:rPr>
                  <w:rFonts w:ascii="Times New Roman" w:hAnsi="Times New Roman"/>
                  <w:bCs/>
                </w:rPr>
                <w:delText>;010</w:delText>
              </w:r>
            </w:del>
            <w:ins w:id="1953" w:author="Author">
              <w:r w:rsidRPr="00FE002E">
                <w:rPr>
                  <w:rFonts w:ascii="Times New Roman" w:hAnsi="Times New Roman"/>
                  <w:bCs/>
                </w:rPr>
                <w:t>0</w:t>
              </w:r>
              <w:r w:rsidR="009573B2">
                <w:rPr>
                  <w:rFonts w:ascii="Times New Roman" w:hAnsi="Times New Roman"/>
                  <w:bCs/>
                </w:rPr>
                <w:t>0</w:t>
              </w:r>
              <w:r w:rsidRPr="00FE002E">
                <w:rPr>
                  <w:rFonts w:ascii="Times New Roman" w:hAnsi="Times New Roman"/>
                  <w:bCs/>
                </w:rPr>
                <w:t>50</w:t>
              </w:r>
              <w:r w:rsidR="00F71081">
                <w:rPr>
                  <w:rFonts w:ascii="Times New Roman" w:hAnsi="Times New Roman"/>
                  <w:bCs/>
                </w:rPr>
                <w:t>;0</w:t>
              </w:r>
              <w:r w:rsidR="009573B2">
                <w:rPr>
                  <w:rFonts w:ascii="Times New Roman" w:hAnsi="Times New Roman"/>
                  <w:bCs/>
                </w:rPr>
                <w:t>0</w:t>
              </w:r>
              <w:r w:rsidR="00F71081">
                <w:rPr>
                  <w:rFonts w:ascii="Times New Roman" w:hAnsi="Times New Roman"/>
                  <w:bCs/>
                </w:rPr>
                <w:t>10</w:t>
              </w:r>
            </w:ins>
            <w:r w:rsidR="00F71081">
              <w:rPr>
                <w:rFonts w:ascii="Times New Roman" w:hAnsi="Times New Roman"/>
                <w:bCs/>
              </w:rPr>
              <w:t>}</w:t>
            </w:r>
          </w:p>
        </w:tc>
        <w:tc>
          <w:tcPr>
            <w:tcW w:w="7620" w:type="dxa"/>
          </w:tcPr>
          <w:p w14:paraId="1C7DEFE2" w14:textId="77777777"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Credit derivatives (protection bought)</w:t>
            </w:r>
            <w:r w:rsidR="00ED7412">
              <w:rPr>
                <w:rFonts w:ascii="Times New Roman" w:hAnsi="Times New Roman"/>
                <w:b/>
                <w:bCs/>
              </w:rPr>
              <w:t xml:space="preserve"> – </w:t>
            </w:r>
            <w:r w:rsidRPr="00FE002E">
              <w:rPr>
                <w:rFonts w:ascii="Times New Roman" w:hAnsi="Times New Roman"/>
                <w:b/>
                <w:bCs/>
              </w:rPr>
              <w:t>Accounting balance sheet value</w:t>
            </w:r>
          </w:p>
          <w:p w14:paraId="26687FDA" w14:textId="77777777" w:rsidR="00410E47" w:rsidRPr="00FE002E" w:rsidRDefault="00410E47" w:rsidP="007E2A41">
            <w:pPr>
              <w:pStyle w:val="BodyText1"/>
              <w:spacing w:line="240" w:lineRule="auto"/>
              <w:rPr>
                <w:rFonts w:ascii="Times New Roman" w:hAnsi="Times New Roman"/>
                <w:bCs/>
              </w:rPr>
            </w:pPr>
          </w:p>
          <w:p w14:paraId="11FDA45E" w14:textId="4A5AD71B" w:rsidR="00410E47" w:rsidRPr="00FE002E" w:rsidRDefault="006D6827" w:rsidP="007E2A41">
            <w:pPr>
              <w:pStyle w:val="BodyText1"/>
              <w:spacing w:line="240" w:lineRule="auto"/>
              <w:rPr>
                <w:rFonts w:ascii="Times New Roman" w:hAnsi="Times New Roman"/>
                <w:bCs/>
              </w:rPr>
            </w:pPr>
            <w:ins w:id="1954" w:author="Author">
              <w:r>
                <w:rPr>
                  <w:rFonts w:ascii="Times New Roman" w:hAnsi="Times New Roman"/>
                  <w:bCs/>
                </w:rPr>
                <w:t xml:space="preserve">Point (77) of </w:t>
              </w:r>
            </w:ins>
            <w:r w:rsidR="00410E47" w:rsidRPr="00FE002E">
              <w:rPr>
                <w:rFonts w:ascii="Times New Roman" w:hAnsi="Times New Roman"/>
                <w:bCs/>
              </w:rPr>
              <w:t>Article 4</w:t>
            </w:r>
            <w:r w:rsidR="00994DCE">
              <w:rPr>
                <w:rFonts w:ascii="Times New Roman" w:hAnsi="Times New Roman"/>
                <w:bCs/>
              </w:rPr>
              <w:t>(1</w:t>
            </w:r>
            <w:del w:id="1955" w:author="Author">
              <w:r w:rsidR="00994DCE">
                <w:rPr>
                  <w:rFonts w:ascii="Times New Roman" w:hAnsi="Times New Roman"/>
                  <w:bCs/>
                </w:rPr>
                <w:delText>)</w:delText>
              </w:r>
              <w:r w:rsidR="00410E47" w:rsidRPr="00FE002E">
                <w:rPr>
                  <w:rFonts w:ascii="Times New Roman" w:hAnsi="Times New Roman"/>
                  <w:bCs/>
                </w:rPr>
                <w:delText>(77) of the</w:delText>
              </w:r>
            </w:del>
            <w:ins w:id="1956" w:author="Author">
              <w:r w:rsidR="00994DCE">
                <w:rPr>
                  <w:rFonts w:ascii="Times New Roman" w:hAnsi="Times New Roman"/>
                  <w:bCs/>
                </w:rPr>
                <w:t>)</w:t>
              </w:r>
            </w:ins>
            <w:r w:rsidR="00410E47" w:rsidRPr="00FE002E">
              <w:rPr>
                <w:rFonts w:ascii="Times New Roman" w:hAnsi="Times New Roman"/>
                <w:bCs/>
              </w:rPr>
              <w:t xml:space="preserve"> </w:t>
            </w:r>
            <w:r w:rsidR="00684733">
              <w:rPr>
                <w:rFonts w:ascii="Times New Roman" w:hAnsi="Times New Roman"/>
                <w:bCs/>
              </w:rPr>
              <w:t>CRR</w:t>
            </w:r>
          </w:p>
          <w:p w14:paraId="4A975947" w14:textId="77777777" w:rsidR="00410E47" w:rsidRPr="00FE002E" w:rsidRDefault="00410E47" w:rsidP="007E2A41">
            <w:pPr>
              <w:pStyle w:val="BodyText1"/>
              <w:spacing w:line="240" w:lineRule="auto"/>
              <w:rPr>
                <w:rFonts w:ascii="Times New Roman" w:hAnsi="Times New Roman"/>
                <w:lang w:val="en-US"/>
              </w:rPr>
            </w:pPr>
          </w:p>
          <w:p w14:paraId="2B48DC4D"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The accounting balance sheet value under the applicable accounting framework of credit derivatives where the institution is buying credit protection from a counterparty and the contract is recognised as an asset on the balance sheet.</w:t>
            </w:r>
          </w:p>
          <w:p w14:paraId="253831D8" w14:textId="77777777" w:rsidR="00410E47" w:rsidRPr="00FE002E" w:rsidRDefault="00410E47" w:rsidP="007E2A41">
            <w:pPr>
              <w:pStyle w:val="BodyText1"/>
              <w:spacing w:line="240" w:lineRule="auto"/>
              <w:rPr>
                <w:rFonts w:ascii="Times New Roman" w:hAnsi="Times New Roman"/>
                <w:bCs/>
              </w:rPr>
            </w:pPr>
          </w:p>
          <w:p w14:paraId="77DCE3F6"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Institutions shall consider all credit derivatives, not just those assigned to the trading book</w:t>
            </w:r>
            <w:r w:rsidR="00994DCE">
              <w:rPr>
                <w:rFonts w:ascii="Times New Roman" w:hAnsi="Times New Roman"/>
                <w:bCs/>
              </w:rPr>
              <w:t>.</w:t>
            </w:r>
          </w:p>
          <w:p w14:paraId="702252EB" w14:textId="77777777" w:rsidR="00410E47" w:rsidRPr="00FE002E" w:rsidRDefault="00410E47" w:rsidP="007E2A41">
            <w:pPr>
              <w:pStyle w:val="BodyText1"/>
              <w:spacing w:line="240" w:lineRule="auto"/>
              <w:rPr>
                <w:rFonts w:ascii="Times New Roman" w:hAnsi="Times New Roman"/>
                <w:b/>
                <w:bCs/>
                <w:u w:val="single"/>
              </w:rPr>
            </w:pPr>
            <w:r w:rsidRPr="00FE002E">
              <w:rPr>
                <w:rFonts w:ascii="Times New Roman" w:hAnsi="Times New Roman"/>
                <w:b/>
                <w:bCs/>
                <w:u w:val="single"/>
              </w:rPr>
              <w:t xml:space="preserve"> </w:t>
            </w:r>
          </w:p>
        </w:tc>
      </w:tr>
      <w:tr w:rsidR="00410E47" w:rsidRPr="00FE002E" w14:paraId="7D57309E" w14:textId="77777777" w:rsidTr="00F56B61">
        <w:tc>
          <w:tcPr>
            <w:tcW w:w="1418" w:type="dxa"/>
          </w:tcPr>
          <w:p w14:paraId="321C83DC" w14:textId="19FB0765" w:rsidR="00410E47" w:rsidRPr="00FE002E" w:rsidRDefault="00410E47" w:rsidP="00F4754B">
            <w:pPr>
              <w:pStyle w:val="BodyText1"/>
              <w:rPr>
                <w:rFonts w:ascii="Times New Roman" w:hAnsi="Times New Roman"/>
                <w:bCs/>
              </w:rPr>
            </w:pPr>
            <w:r w:rsidRPr="00FE002E">
              <w:rPr>
                <w:rFonts w:ascii="Times New Roman" w:hAnsi="Times New Roman"/>
                <w:bCs/>
              </w:rPr>
              <w:t>{</w:t>
            </w:r>
            <w:del w:id="1957" w:author="Author">
              <w:r w:rsidRPr="00FE002E">
                <w:rPr>
                  <w:rFonts w:ascii="Times New Roman" w:hAnsi="Times New Roman"/>
                  <w:bCs/>
                </w:rPr>
                <w:delText>050</w:delText>
              </w:r>
              <w:r w:rsidR="00F71081">
                <w:rPr>
                  <w:rFonts w:ascii="Times New Roman" w:hAnsi="Times New Roman"/>
                  <w:bCs/>
                </w:rPr>
                <w:delText>;020</w:delText>
              </w:r>
            </w:del>
            <w:ins w:id="1958" w:author="Author">
              <w:r w:rsidRPr="00FE002E">
                <w:rPr>
                  <w:rFonts w:ascii="Times New Roman" w:hAnsi="Times New Roman"/>
                  <w:bCs/>
                </w:rPr>
                <w:t>0</w:t>
              </w:r>
              <w:r w:rsidR="009573B2">
                <w:rPr>
                  <w:rFonts w:ascii="Times New Roman" w:hAnsi="Times New Roman"/>
                  <w:bCs/>
                </w:rPr>
                <w:t>0</w:t>
              </w:r>
              <w:r w:rsidRPr="00FE002E">
                <w:rPr>
                  <w:rFonts w:ascii="Times New Roman" w:hAnsi="Times New Roman"/>
                  <w:bCs/>
                </w:rPr>
                <w:t>50</w:t>
              </w:r>
              <w:r w:rsidR="00F71081">
                <w:rPr>
                  <w:rFonts w:ascii="Times New Roman" w:hAnsi="Times New Roman"/>
                  <w:bCs/>
                </w:rPr>
                <w:t>;0</w:t>
              </w:r>
              <w:r w:rsidR="009573B2">
                <w:rPr>
                  <w:rFonts w:ascii="Times New Roman" w:hAnsi="Times New Roman"/>
                  <w:bCs/>
                </w:rPr>
                <w:t>0</w:t>
              </w:r>
              <w:r w:rsidR="00F71081">
                <w:rPr>
                  <w:rFonts w:ascii="Times New Roman" w:hAnsi="Times New Roman"/>
                  <w:bCs/>
                </w:rPr>
                <w:t>20</w:t>
              </w:r>
            </w:ins>
            <w:r w:rsidR="00F71081">
              <w:rPr>
                <w:rFonts w:ascii="Times New Roman" w:hAnsi="Times New Roman"/>
                <w:bCs/>
              </w:rPr>
              <w:t>}</w:t>
            </w:r>
          </w:p>
        </w:tc>
        <w:tc>
          <w:tcPr>
            <w:tcW w:w="7620" w:type="dxa"/>
          </w:tcPr>
          <w:p w14:paraId="0AFB57D5" w14:textId="77777777"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Credit derivatives (protection bought)</w:t>
            </w:r>
            <w:r w:rsidR="00ED7412">
              <w:rPr>
                <w:rFonts w:ascii="Times New Roman" w:hAnsi="Times New Roman"/>
                <w:b/>
                <w:bCs/>
              </w:rPr>
              <w:t xml:space="preserve"> –</w:t>
            </w:r>
            <w:r w:rsidRPr="00FE002E">
              <w:rPr>
                <w:rFonts w:ascii="Times New Roman" w:hAnsi="Times New Roman"/>
                <w:b/>
                <w:bCs/>
              </w:rPr>
              <w:t xml:space="preserve"> Accounting value assuming no netting or other CRM</w:t>
            </w:r>
          </w:p>
          <w:p w14:paraId="67652FBD" w14:textId="77777777" w:rsidR="00410E47" w:rsidRPr="00FE002E" w:rsidRDefault="00410E47" w:rsidP="007E2A41">
            <w:pPr>
              <w:pStyle w:val="BodyText1"/>
              <w:spacing w:line="240" w:lineRule="auto"/>
              <w:rPr>
                <w:rFonts w:ascii="Times New Roman" w:hAnsi="Times New Roman"/>
                <w:bCs/>
              </w:rPr>
            </w:pPr>
          </w:p>
          <w:p w14:paraId="2FE549B1" w14:textId="4E576656" w:rsidR="00410E47" w:rsidRPr="00FE002E" w:rsidRDefault="006D6827" w:rsidP="007E2A41">
            <w:pPr>
              <w:pStyle w:val="BodyText1"/>
              <w:spacing w:line="240" w:lineRule="auto"/>
              <w:rPr>
                <w:rFonts w:ascii="Times New Roman" w:hAnsi="Times New Roman"/>
                <w:bCs/>
              </w:rPr>
            </w:pPr>
            <w:ins w:id="1959" w:author="Author">
              <w:r>
                <w:rPr>
                  <w:rFonts w:ascii="Times New Roman" w:hAnsi="Times New Roman"/>
                  <w:bCs/>
                </w:rPr>
                <w:t xml:space="preserve">Point (77) of </w:t>
              </w:r>
            </w:ins>
            <w:r w:rsidR="00410E47" w:rsidRPr="00FE002E">
              <w:rPr>
                <w:rFonts w:ascii="Times New Roman" w:hAnsi="Times New Roman"/>
                <w:bCs/>
              </w:rPr>
              <w:t>Article 4</w:t>
            </w:r>
            <w:r w:rsidR="00994DCE">
              <w:rPr>
                <w:rFonts w:ascii="Times New Roman" w:hAnsi="Times New Roman"/>
                <w:bCs/>
              </w:rPr>
              <w:t>(1</w:t>
            </w:r>
            <w:del w:id="1960" w:author="Author">
              <w:r w:rsidR="00994DCE">
                <w:rPr>
                  <w:rFonts w:ascii="Times New Roman" w:hAnsi="Times New Roman"/>
                  <w:bCs/>
                </w:rPr>
                <w:delText>)</w:delText>
              </w:r>
              <w:r w:rsidR="00410E47" w:rsidRPr="00FE002E">
                <w:rPr>
                  <w:rFonts w:ascii="Times New Roman" w:hAnsi="Times New Roman"/>
                  <w:bCs/>
                </w:rPr>
                <w:delText>(77) of the</w:delText>
              </w:r>
            </w:del>
            <w:ins w:id="1961" w:author="Author">
              <w:r w:rsidR="00994DCE">
                <w:rPr>
                  <w:rFonts w:ascii="Times New Roman" w:hAnsi="Times New Roman"/>
                  <w:bCs/>
                </w:rPr>
                <w:t>)</w:t>
              </w:r>
            </w:ins>
            <w:r w:rsidR="00410E47" w:rsidRPr="00FE002E">
              <w:rPr>
                <w:rFonts w:ascii="Times New Roman" w:hAnsi="Times New Roman"/>
                <w:bCs/>
              </w:rPr>
              <w:t xml:space="preserve"> </w:t>
            </w:r>
            <w:r w:rsidR="00684733">
              <w:rPr>
                <w:rFonts w:ascii="Times New Roman" w:hAnsi="Times New Roman"/>
                <w:bCs/>
              </w:rPr>
              <w:t>CRR</w:t>
            </w:r>
          </w:p>
          <w:p w14:paraId="0A48D196" w14:textId="77777777" w:rsidR="00410E47" w:rsidRPr="00FE002E" w:rsidRDefault="00410E47" w:rsidP="007E2A41">
            <w:pPr>
              <w:pStyle w:val="BodyText1"/>
              <w:spacing w:line="240" w:lineRule="auto"/>
              <w:rPr>
                <w:rFonts w:ascii="Times New Roman" w:hAnsi="Times New Roman"/>
                <w:bCs/>
              </w:rPr>
            </w:pPr>
          </w:p>
          <w:p w14:paraId="269D2982"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framework of credit derivatives where the institution is buying credit protection from a counterparty and the contract is recognised as an asset on the balance sheet assuming no prudential or accounting netting or </w:t>
            </w:r>
            <w:r w:rsidR="00994DCE">
              <w:rPr>
                <w:rFonts w:ascii="Times New Roman" w:hAnsi="Times New Roman"/>
                <w:bCs/>
              </w:rPr>
              <w:t>CRM</w:t>
            </w:r>
            <w:r w:rsidRPr="00FE002E">
              <w:rPr>
                <w:rFonts w:ascii="Times New Roman" w:hAnsi="Times New Roman"/>
                <w:bCs/>
              </w:rPr>
              <w:t xml:space="preserve"> effects (i.e. </w:t>
            </w:r>
            <w:r w:rsidR="00994DCE">
              <w:rPr>
                <w:rFonts w:ascii="Times New Roman" w:hAnsi="Times New Roman"/>
                <w:bCs/>
              </w:rPr>
              <w:t>any</w:t>
            </w:r>
            <w:r w:rsidRPr="00FE002E">
              <w:rPr>
                <w:rFonts w:ascii="Times New Roman" w:hAnsi="Times New Roman"/>
                <w:bCs/>
              </w:rPr>
              <w:t xml:space="preserve"> effects of accounting netting or </w:t>
            </w:r>
            <w:r w:rsidR="00994DCE">
              <w:rPr>
                <w:rFonts w:ascii="Times New Roman" w:hAnsi="Times New Roman"/>
                <w:bCs/>
              </w:rPr>
              <w:t>CRM that have affected the accounting value shall be reversed</w:t>
            </w:r>
            <w:r w:rsidRPr="00FE002E">
              <w:rPr>
                <w:rFonts w:ascii="Times New Roman" w:hAnsi="Times New Roman"/>
                <w:bCs/>
              </w:rPr>
              <w:t>).</w:t>
            </w:r>
          </w:p>
          <w:p w14:paraId="764E14AC" w14:textId="77777777" w:rsidR="00410E47" w:rsidRPr="00FE002E" w:rsidRDefault="00410E47" w:rsidP="007E2A41">
            <w:pPr>
              <w:pStyle w:val="BodyText1"/>
              <w:spacing w:line="240" w:lineRule="auto"/>
              <w:rPr>
                <w:rFonts w:ascii="Times New Roman" w:hAnsi="Times New Roman"/>
                <w:bCs/>
              </w:rPr>
            </w:pPr>
          </w:p>
          <w:p w14:paraId="2C7C1062"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Institutions shall consider all credit derivatives, not just those assigned to the trading book</w:t>
            </w:r>
            <w:r w:rsidR="00A36A43">
              <w:rPr>
                <w:rFonts w:ascii="Times New Roman" w:hAnsi="Times New Roman"/>
                <w:bCs/>
              </w:rPr>
              <w:t>.</w:t>
            </w:r>
          </w:p>
          <w:p w14:paraId="2E8D49DB" w14:textId="77777777" w:rsidR="00410E47" w:rsidRPr="00FE002E" w:rsidRDefault="00410E47" w:rsidP="007E2A41">
            <w:pPr>
              <w:pStyle w:val="BodyText1"/>
              <w:spacing w:line="240" w:lineRule="auto"/>
              <w:rPr>
                <w:rFonts w:ascii="Times New Roman" w:hAnsi="Times New Roman"/>
                <w:b/>
                <w:bCs/>
                <w:u w:val="single"/>
              </w:rPr>
            </w:pPr>
            <w:r w:rsidRPr="00FE002E">
              <w:rPr>
                <w:rFonts w:ascii="Times New Roman" w:hAnsi="Times New Roman"/>
                <w:b/>
                <w:bCs/>
                <w:u w:val="single"/>
              </w:rPr>
              <w:t xml:space="preserve"> </w:t>
            </w:r>
          </w:p>
        </w:tc>
      </w:tr>
      <w:tr w:rsidR="00410E47" w:rsidRPr="00FE002E" w14:paraId="11E06A55" w14:textId="77777777" w:rsidTr="00FC2664">
        <w:trPr>
          <w:del w:id="1962" w:author="Author"/>
        </w:trPr>
        <w:tc>
          <w:tcPr>
            <w:tcW w:w="1418" w:type="dxa"/>
          </w:tcPr>
          <w:p w14:paraId="09FDD760" w14:textId="77777777" w:rsidR="00410E47" w:rsidRPr="00FE002E" w:rsidRDefault="00410E47" w:rsidP="00F4754B">
            <w:pPr>
              <w:pStyle w:val="BodyText1"/>
              <w:rPr>
                <w:del w:id="1963" w:author="Author"/>
                <w:rFonts w:ascii="Times New Roman" w:hAnsi="Times New Roman"/>
                <w:bCs/>
              </w:rPr>
            </w:pPr>
            <w:del w:id="1964" w:author="Author">
              <w:r w:rsidRPr="00FE002E">
                <w:rPr>
                  <w:rFonts w:ascii="Times New Roman" w:hAnsi="Times New Roman"/>
                  <w:bCs/>
                </w:rPr>
                <w:delText>{050</w:delText>
              </w:r>
              <w:r w:rsidR="00F71081">
                <w:rPr>
                  <w:rFonts w:ascii="Times New Roman" w:hAnsi="Times New Roman"/>
                  <w:bCs/>
                </w:rPr>
                <w:delText>;050}</w:delText>
              </w:r>
            </w:del>
          </w:p>
          <w:p w14:paraId="6A3C2117" w14:textId="77777777" w:rsidR="00410E47" w:rsidRPr="00FE002E" w:rsidRDefault="00410E47" w:rsidP="00F4754B">
            <w:pPr>
              <w:pStyle w:val="BodyText1"/>
              <w:rPr>
                <w:del w:id="1965" w:author="Author"/>
                <w:rFonts w:ascii="Times New Roman" w:hAnsi="Times New Roman"/>
                <w:bCs/>
              </w:rPr>
            </w:pPr>
          </w:p>
        </w:tc>
        <w:tc>
          <w:tcPr>
            <w:tcW w:w="7620" w:type="dxa"/>
          </w:tcPr>
          <w:p w14:paraId="1FCE576F" w14:textId="77777777" w:rsidR="00410E47" w:rsidRPr="00FE002E" w:rsidRDefault="00410E47" w:rsidP="007E2A41">
            <w:pPr>
              <w:pStyle w:val="BodyText1"/>
              <w:spacing w:line="240" w:lineRule="auto"/>
              <w:rPr>
                <w:del w:id="1966" w:author="Author"/>
                <w:rFonts w:ascii="Times New Roman" w:hAnsi="Times New Roman"/>
                <w:b/>
                <w:bCs/>
              </w:rPr>
            </w:pPr>
            <w:del w:id="1967" w:author="Author">
              <w:r w:rsidRPr="00FE002E">
                <w:rPr>
                  <w:rFonts w:ascii="Times New Roman" w:hAnsi="Times New Roman"/>
                  <w:b/>
                  <w:bCs/>
                </w:rPr>
                <w:delText xml:space="preserve">Credit derivatives (protection bought) – Add-on </w:delText>
              </w:r>
              <w:r w:rsidR="003F598C">
                <w:rPr>
                  <w:rFonts w:ascii="Times New Roman" w:hAnsi="Times New Roman"/>
                  <w:b/>
                  <w:bCs/>
                </w:rPr>
                <w:delText>under the mark-to-market m</w:delText>
              </w:r>
              <w:r w:rsidRPr="00FE002E">
                <w:rPr>
                  <w:rFonts w:ascii="Times New Roman" w:hAnsi="Times New Roman"/>
                  <w:b/>
                  <w:bCs/>
                </w:rPr>
                <w:delText xml:space="preserve">ethod </w:delText>
              </w:r>
              <w:r w:rsidR="003F598C">
                <w:rPr>
                  <w:rFonts w:ascii="Times New Roman" w:hAnsi="Times New Roman"/>
                  <w:b/>
                  <w:bCs/>
                </w:rPr>
                <w:delText>(</w:delText>
              </w:r>
              <w:r w:rsidR="001005A7">
                <w:rPr>
                  <w:rFonts w:ascii="Times New Roman" w:hAnsi="Times New Roman"/>
                  <w:b/>
                  <w:bCs/>
                </w:rPr>
                <w:delText>a</w:delText>
              </w:r>
              <w:r w:rsidRPr="00FE002E">
                <w:rPr>
                  <w:rFonts w:ascii="Times New Roman" w:hAnsi="Times New Roman"/>
                  <w:b/>
                  <w:bCs/>
                </w:rPr>
                <w:delText xml:space="preserve">ssuming no netting </w:delText>
              </w:r>
              <w:r w:rsidR="00316050">
                <w:rPr>
                  <w:rFonts w:ascii="Times New Roman" w:hAnsi="Times New Roman"/>
                  <w:b/>
                  <w:bCs/>
                </w:rPr>
                <w:delText>or other CRM</w:delText>
              </w:r>
              <w:r w:rsidR="003F598C">
                <w:rPr>
                  <w:rFonts w:ascii="Times New Roman" w:hAnsi="Times New Roman"/>
                  <w:b/>
                  <w:bCs/>
                </w:rPr>
                <w:delText>)</w:delText>
              </w:r>
            </w:del>
          </w:p>
          <w:p w14:paraId="49FCFC44" w14:textId="77777777" w:rsidR="00410E47" w:rsidRPr="00FE002E" w:rsidRDefault="00410E47" w:rsidP="007E2A41">
            <w:pPr>
              <w:pStyle w:val="BodyText1"/>
              <w:spacing w:line="240" w:lineRule="auto"/>
              <w:rPr>
                <w:del w:id="1968" w:author="Author"/>
                <w:rFonts w:ascii="Times New Roman" w:hAnsi="Times New Roman"/>
                <w:b/>
                <w:bCs/>
              </w:rPr>
            </w:pPr>
          </w:p>
          <w:p w14:paraId="0966865C" w14:textId="77777777" w:rsidR="00410E47" w:rsidRPr="00FE002E" w:rsidRDefault="00410E47" w:rsidP="007E2A41">
            <w:pPr>
              <w:pStyle w:val="BodyText1"/>
              <w:spacing w:line="240" w:lineRule="auto"/>
              <w:rPr>
                <w:del w:id="1969" w:author="Author"/>
                <w:rFonts w:ascii="Times New Roman" w:hAnsi="Times New Roman"/>
                <w:bCs/>
              </w:rPr>
            </w:pPr>
            <w:del w:id="1970" w:author="Author">
              <w:r w:rsidRPr="00FE002E">
                <w:rPr>
                  <w:rFonts w:ascii="Times New Roman" w:hAnsi="Times New Roman"/>
                  <w:bCs/>
                </w:rPr>
                <w:delText xml:space="preserve">Article 299(2) of the </w:delText>
              </w:r>
              <w:smartTag w:uri="urn:schemas-microsoft-com:office:smarttags" w:element="stockticker">
                <w:r w:rsidRPr="00FE002E">
                  <w:rPr>
                    <w:rFonts w:ascii="Times New Roman" w:hAnsi="Times New Roman"/>
                    <w:bCs/>
                  </w:rPr>
                  <w:delText>CRR</w:delText>
                </w:r>
              </w:smartTag>
            </w:del>
          </w:p>
          <w:p w14:paraId="3D3D401A" w14:textId="77777777" w:rsidR="00410E47" w:rsidRPr="00FE002E" w:rsidRDefault="00410E47" w:rsidP="007E2A41">
            <w:pPr>
              <w:pStyle w:val="BodyText1"/>
              <w:spacing w:line="240" w:lineRule="auto"/>
              <w:rPr>
                <w:del w:id="1971" w:author="Author"/>
                <w:rFonts w:ascii="Times New Roman" w:hAnsi="Times New Roman"/>
                <w:b/>
                <w:bCs/>
              </w:rPr>
            </w:pPr>
          </w:p>
          <w:p w14:paraId="71D106A0" w14:textId="77777777" w:rsidR="00410E47" w:rsidRPr="00FE002E" w:rsidRDefault="00410E47" w:rsidP="007E2A41">
            <w:pPr>
              <w:pStyle w:val="BodyText1"/>
              <w:spacing w:line="240" w:lineRule="auto"/>
              <w:rPr>
                <w:moveFrom w:id="1972" w:author="Author"/>
                <w:rFonts w:ascii="Times New Roman" w:hAnsi="Times New Roman"/>
                <w:bCs/>
              </w:rPr>
            </w:pPr>
            <w:del w:id="1973" w:author="Author">
              <w:r w:rsidRPr="00FE002E">
                <w:rPr>
                  <w:rFonts w:ascii="Times New Roman" w:hAnsi="Times New Roman"/>
                  <w:bCs/>
                </w:rPr>
                <w:delText xml:space="preserve">This </w:delText>
              </w:r>
              <w:r w:rsidR="00E8206D">
                <w:rPr>
                  <w:rFonts w:ascii="Times New Roman" w:hAnsi="Times New Roman"/>
                  <w:bCs/>
                </w:rPr>
                <w:delText>cell</w:delText>
              </w:r>
              <w:r w:rsidRPr="00FE002E">
                <w:rPr>
                  <w:rFonts w:ascii="Times New Roman" w:hAnsi="Times New Roman"/>
                  <w:bCs/>
                </w:rPr>
                <w:delText xml:space="preserve"> provides the potential future exposure of credit derivatives where the institution is buying credit protection from a counterparty assuming no netting or </w:delText>
              </w:r>
              <w:r w:rsidR="00A36A43">
                <w:rPr>
                  <w:rFonts w:ascii="Times New Roman" w:hAnsi="Times New Roman"/>
                  <w:bCs/>
                </w:rPr>
                <w:delText>other CRM</w:delText>
              </w:r>
            </w:del>
            <w:moveFromRangeStart w:id="1974" w:author="Author" w:name="move40188954"/>
            <w:moveFrom w:id="1975" w:author="Author">
              <w:r w:rsidRPr="00FE002E">
                <w:rPr>
                  <w:rFonts w:ascii="Times New Roman" w:hAnsi="Times New Roman"/>
                  <w:bCs/>
                </w:rPr>
                <w:t>.</w:t>
              </w:r>
            </w:moveFrom>
          </w:p>
          <w:p w14:paraId="7AF81884" w14:textId="77777777" w:rsidR="00410E47" w:rsidRPr="00FE002E" w:rsidRDefault="00410E47" w:rsidP="007E2A41">
            <w:pPr>
              <w:pStyle w:val="BodyText1"/>
              <w:spacing w:line="240" w:lineRule="auto"/>
              <w:rPr>
                <w:moveFrom w:id="1976" w:author="Author"/>
                <w:rFonts w:ascii="Times New Roman" w:hAnsi="Times New Roman"/>
                <w:bCs/>
              </w:rPr>
            </w:pPr>
          </w:p>
          <w:p w14:paraId="1AD16B7A" w14:textId="77777777" w:rsidR="00410E47" w:rsidRPr="00FE002E" w:rsidRDefault="00410E47" w:rsidP="007E2A41">
            <w:pPr>
              <w:pStyle w:val="BodyText1"/>
              <w:spacing w:line="240" w:lineRule="auto"/>
              <w:rPr>
                <w:del w:id="1977" w:author="Author"/>
                <w:rFonts w:ascii="Times New Roman" w:hAnsi="Times New Roman"/>
                <w:bCs/>
              </w:rPr>
            </w:pPr>
            <w:moveFrom w:id="1978" w:author="Author">
              <w:r w:rsidRPr="00FE002E">
                <w:rPr>
                  <w:rFonts w:ascii="Times New Roman" w:hAnsi="Times New Roman"/>
                  <w:bCs/>
                </w:rPr>
                <w:t xml:space="preserve">Institutions </w:t>
              </w:r>
            </w:moveFrom>
            <w:moveFromRangeEnd w:id="1974"/>
            <w:del w:id="1979" w:author="Author">
              <w:r w:rsidRPr="00FE002E">
                <w:rPr>
                  <w:rFonts w:ascii="Times New Roman" w:hAnsi="Times New Roman"/>
                  <w:bCs/>
                </w:rPr>
                <w:delText>shall consider all credit derivatives, not just those assigned to the trading book</w:delText>
              </w:r>
            </w:del>
          </w:p>
          <w:p w14:paraId="6F14F3F8" w14:textId="77777777" w:rsidR="00410E47" w:rsidRPr="00FE002E" w:rsidRDefault="00410E47" w:rsidP="007E2A41">
            <w:pPr>
              <w:pStyle w:val="BodyText1"/>
              <w:spacing w:line="240" w:lineRule="auto"/>
              <w:rPr>
                <w:del w:id="1980" w:author="Author"/>
                <w:rFonts w:ascii="Times New Roman" w:hAnsi="Times New Roman"/>
                <w:b/>
                <w:bCs/>
                <w:u w:val="single"/>
              </w:rPr>
            </w:pPr>
            <w:del w:id="1981" w:author="Author">
              <w:r w:rsidRPr="00FE002E">
                <w:rPr>
                  <w:rFonts w:ascii="Times New Roman" w:hAnsi="Times New Roman"/>
                  <w:b/>
                  <w:bCs/>
                  <w:u w:val="single"/>
                </w:rPr>
                <w:delText xml:space="preserve"> </w:delText>
              </w:r>
            </w:del>
          </w:p>
        </w:tc>
      </w:tr>
      <w:tr w:rsidR="00410E47" w:rsidRPr="00FE002E" w14:paraId="66D4DF42" w14:textId="77777777" w:rsidTr="00011E14">
        <w:tc>
          <w:tcPr>
            <w:tcW w:w="1418" w:type="dxa"/>
            <w:tcPrChange w:id="1982" w:author="Author">
              <w:tcPr>
                <w:tcW w:w="1418" w:type="dxa"/>
              </w:tcPr>
            </w:tcPrChange>
          </w:tcPr>
          <w:p w14:paraId="14F12A57" w14:textId="695BEE75" w:rsidR="00410E47" w:rsidRPr="00FE002E" w:rsidRDefault="00410E47" w:rsidP="00F4754B">
            <w:pPr>
              <w:pStyle w:val="BodyText1"/>
              <w:rPr>
                <w:rFonts w:ascii="Times New Roman" w:hAnsi="Times New Roman"/>
                <w:bCs/>
              </w:rPr>
            </w:pPr>
            <w:r w:rsidRPr="00FE002E">
              <w:rPr>
                <w:rFonts w:ascii="Times New Roman" w:hAnsi="Times New Roman"/>
                <w:bCs/>
              </w:rPr>
              <w:t>{</w:t>
            </w:r>
            <w:del w:id="1983" w:author="Author">
              <w:r w:rsidRPr="00FE002E">
                <w:rPr>
                  <w:rFonts w:ascii="Times New Roman" w:hAnsi="Times New Roman"/>
                  <w:bCs/>
                </w:rPr>
                <w:delText>050;</w:delText>
              </w:r>
              <w:r w:rsidR="00F71081">
                <w:rPr>
                  <w:rFonts w:ascii="Times New Roman" w:hAnsi="Times New Roman"/>
                  <w:bCs/>
                </w:rPr>
                <w:delText>0</w:delText>
              </w:r>
              <w:r w:rsidR="00F70A83">
                <w:rPr>
                  <w:rFonts w:ascii="Times New Roman" w:hAnsi="Times New Roman"/>
                  <w:bCs/>
                </w:rPr>
                <w:delText>7</w:delText>
              </w:r>
              <w:r w:rsidR="00F71081">
                <w:rPr>
                  <w:rFonts w:ascii="Times New Roman" w:hAnsi="Times New Roman"/>
                  <w:bCs/>
                </w:rPr>
                <w:delText>0</w:delText>
              </w:r>
            </w:del>
            <w:ins w:id="1984" w:author="Author">
              <w:r w:rsidRPr="00FE002E">
                <w:rPr>
                  <w:rFonts w:ascii="Times New Roman" w:hAnsi="Times New Roman"/>
                  <w:bCs/>
                </w:rPr>
                <w:t>0</w:t>
              </w:r>
              <w:r w:rsidR="009573B2">
                <w:rPr>
                  <w:rFonts w:ascii="Times New Roman" w:hAnsi="Times New Roman"/>
                  <w:bCs/>
                </w:rPr>
                <w:t>0</w:t>
              </w:r>
              <w:r w:rsidRPr="00FE002E">
                <w:rPr>
                  <w:rFonts w:ascii="Times New Roman" w:hAnsi="Times New Roman"/>
                  <w:bCs/>
                </w:rPr>
                <w:t>50;</w:t>
              </w:r>
              <w:r w:rsidR="00F71081">
                <w:rPr>
                  <w:rFonts w:ascii="Times New Roman" w:hAnsi="Times New Roman"/>
                  <w:bCs/>
                </w:rPr>
                <w:t>0</w:t>
              </w:r>
              <w:r w:rsidR="009573B2">
                <w:rPr>
                  <w:rFonts w:ascii="Times New Roman" w:hAnsi="Times New Roman"/>
                  <w:bCs/>
                </w:rPr>
                <w:t>0</w:t>
              </w:r>
              <w:r w:rsidR="00F70A83">
                <w:rPr>
                  <w:rFonts w:ascii="Times New Roman" w:hAnsi="Times New Roman"/>
                  <w:bCs/>
                </w:rPr>
                <w:t>7</w:t>
              </w:r>
              <w:r w:rsidR="00F71081">
                <w:rPr>
                  <w:rFonts w:ascii="Times New Roman" w:hAnsi="Times New Roman"/>
                  <w:bCs/>
                </w:rPr>
                <w:t>0</w:t>
              </w:r>
            </w:ins>
            <w:r w:rsidRPr="00FE002E">
              <w:rPr>
                <w:rFonts w:ascii="Times New Roman" w:hAnsi="Times New Roman"/>
                <w:bCs/>
              </w:rPr>
              <w:t>}</w:t>
            </w:r>
          </w:p>
          <w:p w14:paraId="02F218B6" w14:textId="77777777" w:rsidR="00410E47" w:rsidRPr="00FE002E" w:rsidRDefault="00410E47" w:rsidP="00F4754B">
            <w:pPr>
              <w:pStyle w:val="BodyText1"/>
              <w:rPr>
                <w:rFonts w:ascii="Times New Roman" w:hAnsi="Times New Roman"/>
                <w:bCs/>
              </w:rPr>
            </w:pPr>
          </w:p>
        </w:tc>
        <w:tc>
          <w:tcPr>
            <w:tcW w:w="7620" w:type="dxa"/>
            <w:tcPrChange w:id="1985" w:author="Author">
              <w:tcPr>
                <w:tcW w:w="7620" w:type="dxa"/>
              </w:tcPr>
            </w:tcPrChange>
          </w:tcPr>
          <w:p w14:paraId="1CAAAE13" w14:textId="77777777"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 xml:space="preserve">Credit derivatives (protection bought) </w:t>
            </w:r>
            <w:r w:rsidR="005334AA" w:rsidRPr="00FE002E">
              <w:rPr>
                <w:rFonts w:ascii="Times New Roman" w:hAnsi="Times New Roman"/>
                <w:b/>
                <w:bCs/>
              </w:rPr>
              <w:t>–</w:t>
            </w:r>
            <w:r w:rsidRPr="00FE002E">
              <w:rPr>
                <w:rFonts w:ascii="Times New Roman" w:hAnsi="Times New Roman"/>
                <w:b/>
                <w:bCs/>
              </w:rPr>
              <w:t xml:space="preserve"> Notional amount</w:t>
            </w:r>
          </w:p>
          <w:p w14:paraId="5AE4CBF8" w14:textId="77777777" w:rsidR="00410E47" w:rsidRPr="00FE002E" w:rsidRDefault="00410E47" w:rsidP="007E2A41">
            <w:pPr>
              <w:pStyle w:val="BodyText1"/>
              <w:spacing w:line="240" w:lineRule="auto"/>
              <w:rPr>
                <w:rFonts w:ascii="Times New Roman" w:hAnsi="Times New Roman"/>
                <w:b/>
                <w:bCs/>
              </w:rPr>
            </w:pPr>
          </w:p>
          <w:p w14:paraId="1671DB5D"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This </w:t>
            </w:r>
            <w:r w:rsidR="00E8206D">
              <w:rPr>
                <w:rFonts w:ascii="Times New Roman" w:hAnsi="Times New Roman"/>
                <w:bCs/>
              </w:rPr>
              <w:t>cell</w:t>
            </w:r>
            <w:r w:rsidRPr="00FE002E">
              <w:rPr>
                <w:rFonts w:ascii="Times New Roman" w:hAnsi="Times New Roman"/>
                <w:bCs/>
              </w:rPr>
              <w:t xml:space="preserve"> provides the notional amount </w:t>
            </w:r>
            <w:r w:rsidR="00E77D62">
              <w:rPr>
                <w:rFonts w:ascii="Times New Roman" w:hAnsi="Times New Roman"/>
                <w:bCs/>
              </w:rPr>
              <w:t>referenced by</w:t>
            </w:r>
            <w:r w:rsidR="00E77D62" w:rsidRPr="00FE002E">
              <w:rPr>
                <w:rFonts w:ascii="Times New Roman" w:hAnsi="Times New Roman"/>
                <w:bCs/>
              </w:rPr>
              <w:t xml:space="preserve"> </w:t>
            </w:r>
            <w:r w:rsidRPr="00FE002E">
              <w:rPr>
                <w:rFonts w:ascii="Times New Roman" w:hAnsi="Times New Roman"/>
                <w:bCs/>
              </w:rPr>
              <w:t xml:space="preserve">credit derivatives where the institution is buying credit protection from a counterparty. </w:t>
            </w:r>
          </w:p>
          <w:p w14:paraId="28F93256" w14:textId="77777777" w:rsidR="00410E47" w:rsidRPr="00FE002E" w:rsidRDefault="00410E47" w:rsidP="007E2A41">
            <w:pPr>
              <w:pStyle w:val="BodyText1"/>
              <w:spacing w:line="240" w:lineRule="auto"/>
              <w:rPr>
                <w:rFonts w:ascii="Times New Roman" w:hAnsi="Times New Roman"/>
                <w:bCs/>
              </w:rPr>
            </w:pPr>
          </w:p>
          <w:p w14:paraId="7B0CE5E1"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Institutions shall consider all credit derivatives, not just those assigned to the trading book</w:t>
            </w:r>
          </w:p>
          <w:p w14:paraId="38DBE45F" w14:textId="77777777" w:rsidR="00410E47" w:rsidRPr="00FE002E" w:rsidRDefault="00410E47" w:rsidP="007E2A41">
            <w:pPr>
              <w:pStyle w:val="BodyText1"/>
              <w:spacing w:line="240" w:lineRule="auto"/>
              <w:rPr>
                <w:rFonts w:ascii="Times New Roman" w:hAnsi="Times New Roman"/>
                <w:b/>
                <w:bCs/>
                <w:u w:val="single"/>
              </w:rPr>
            </w:pPr>
            <w:r w:rsidRPr="00FE002E">
              <w:rPr>
                <w:rFonts w:ascii="Times New Roman" w:hAnsi="Times New Roman"/>
                <w:b/>
                <w:bCs/>
                <w:u w:val="single"/>
              </w:rPr>
              <w:t xml:space="preserve"> </w:t>
            </w:r>
          </w:p>
        </w:tc>
      </w:tr>
      <w:tr w:rsidR="00410E47" w:rsidRPr="00FE002E" w14:paraId="05C9F42E" w14:textId="77777777" w:rsidTr="00011E14">
        <w:tc>
          <w:tcPr>
            <w:tcW w:w="1418" w:type="dxa"/>
            <w:tcPrChange w:id="1986" w:author="Author">
              <w:tcPr>
                <w:tcW w:w="1418" w:type="dxa"/>
              </w:tcPr>
            </w:tcPrChange>
          </w:tcPr>
          <w:p w14:paraId="0F85E383" w14:textId="06D7E576" w:rsidR="00410E47" w:rsidRPr="00FE002E" w:rsidRDefault="00410E47" w:rsidP="00F71081">
            <w:pPr>
              <w:pStyle w:val="BodyText1"/>
              <w:rPr>
                <w:rFonts w:ascii="Times New Roman" w:hAnsi="Times New Roman"/>
                <w:bCs/>
              </w:rPr>
            </w:pPr>
            <w:r>
              <w:rPr>
                <w:rFonts w:ascii="Times New Roman" w:hAnsi="Times New Roman"/>
                <w:bCs/>
              </w:rPr>
              <w:t>{</w:t>
            </w:r>
            <w:del w:id="1987" w:author="Author">
              <w:r>
                <w:rPr>
                  <w:rFonts w:ascii="Times New Roman" w:hAnsi="Times New Roman"/>
                  <w:bCs/>
                </w:rPr>
                <w:delText>050;</w:delText>
              </w:r>
              <w:r w:rsidR="00F71081">
                <w:rPr>
                  <w:rFonts w:ascii="Times New Roman" w:hAnsi="Times New Roman"/>
                  <w:bCs/>
                </w:rPr>
                <w:delText>0</w:delText>
              </w:r>
              <w:r w:rsidR="00F70A83">
                <w:rPr>
                  <w:rFonts w:ascii="Times New Roman" w:hAnsi="Times New Roman"/>
                  <w:bCs/>
                </w:rPr>
                <w:delText>75</w:delText>
              </w:r>
            </w:del>
            <w:ins w:id="1988" w:author="Author">
              <w:r>
                <w:rPr>
                  <w:rFonts w:ascii="Times New Roman" w:hAnsi="Times New Roman"/>
                  <w:bCs/>
                </w:rPr>
                <w:t>0</w:t>
              </w:r>
              <w:r w:rsidR="009573B2">
                <w:rPr>
                  <w:rFonts w:ascii="Times New Roman" w:hAnsi="Times New Roman"/>
                  <w:bCs/>
                </w:rPr>
                <w:t>0</w:t>
              </w:r>
              <w:r>
                <w:rPr>
                  <w:rFonts w:ascii="Times New Roman" w:hAnsi="Times New Roman"/>
                  <w:bCs/>
                </w:rPr>
                <w:t>50;</w:t>
              </w:r>
              <w:r w:rsidR="00F71081">
                <w:rPr>
                  <w:rFonts w:ascii="Times New Roman" w:hAnsi="Times New Roman"/>
                  <w:bCs/>
                </w:rPr>
                <w:t>0</w:t>
              </w:r>
              <w:r w:rsidR="009573B2">
                <w:rPr>
                  <w:rFonts w:ascii="Times New Roman" w:hAnsi="Times New Roman"/>
                  <w:bCs/>
                </w:rPr>
                <w:t>0</w:t>
              </w:r>
              <w:r w:rsidR="00F70A83">
                <w:rPr>
                  <w:rFonts w:ascii="Times New Roman" w:hAnsi="Times New Roman"/>
                  <w:bCs/>
                </w:rPr>
                <w:t>75</w:t>
              </w:r>
            </w:ins>
            <w:r>
              <w:rPr>
                <w:rFonts w:ascii="Times New Roman" w:hAnsi="Times New Roman"/>
                <w:bCs/>
              </w:rPr>
              <w:t>}</w:t>
            </w:r>
          </w:p>
        </w:tc>
        <w:tc>
          <w:tcPr>
            <w:tcW w:w="7620" w:type="dxa"/>
            <w:tcPrChange w:id="1989" w:author="Author">
              <w:tcPr>
                <w:tcW w:w="7620" w:type="dxa"/>
              </w:tcPr>
            </w:tcPrChange>
          </w:tcPr>
          <w:p w14:paraId="1E75C7B9" w14:textId="77777777" w:rsidR="00410E47" w:rsidRDefault="00410E47" w:rsidP="007E2A41">
            <w:pPr>
              <w:pStyle w:val="BodyText1"/>
              <w:spacing w:line="240" w:lineRule="auto"/>
              <w:rPr>
                <w:rFonts w:ascii="Times New Roman" w:hAnsi="Times New Roman"/>
                <w:b/>
                <w:bCs/>
              </w:rPr>
            </w:pPr>
            <w:r w:rsidRPr="000812F3">
              <w:rPr>
                <w:rFonts w:ascii="Times New Roman" w:hAnsi="Times New Roman"/>
                <w:b/>
                <w:bCs/>
              </w:rPr>
              <w:t>Cre</w:t>
            </w:r>
            <w:r>
              <w:rPr>
                <w:rFonts w:ascii="Times New Roman" w:hAnsi="Times New Roman"/>
                <w:b/>
                <w:bCs/>
              </w:rPr>
              <w:t>dit derivatives (protection bought</w:t>
            </w:r>
            <w:r w:rsidRPr="000812F3">
              <w:rPr>
                <w:rFonts w:ascii="Times New Roman" w:hAnsi="Times New Roman"/>
                <w:b/>
                <w:bCs/>
              </w:rPr>
              <w:t xml:space="preserve">) </w:t>
            </w:r>
            <w:r w:rsidR="005334AA" w:rsidRPr="00FE002E">
              <w:rPr>
                <w:rFonts w:ascii="Times New Roman" w:hAnsi="Times New Roman"/>
                <w:b/>
                <w:bCs/>
              </w:rPr>
              <w:t>–</w:t>
            </w:r>
            <w:r w:rsidRPr="000812F3">
              <w:rPr>
                <w:rFonts w:ascii="Times New Roman" w:hAnsi="Times New Roman"/>
                <w:b/>
                <w:bCs/>
              </w:rPr>
              <w:t xml:space="preserve"> Capped notional amount</w:t>
            </w:r>
          </w:p>
          <w:p w14:paraId="277BC15A" w14:textId="77777777" w:rsidR="00410E47" w:rsidRDefault="00410E47" w:rsidP="007E2A41">
            <w:pPr>
              <w:pStyle w:val="BodyText1"/>
              <w:spacing w:line="240" w:lineRule="auto"/>
              <w:rPr>
                <w:rFonts w:ascii="Times New Roman" w:hAnsi="Times New Roman"/>
                <w:b/>
                <w:bCs/>
              </w:rPr>
            </w:pPr>
          </w:p>
          <w:p w14:paraId="51B55590" w14:textId="238A8303" w:rsidR="00410E47" w:rsidRPr="00FE002E" w:rsidRDefault="00410E47" w:rsidP="00410E47">
            <w:pPr>
              <w:pStyle w:val="BodyText1"/>
              <w:spacing w:line="240" w:lineRule="auto"/>
              <w:rPr>
                <w:rFonts w:ascii="Times New Roman" w:hAnsi="Times New Roman"/>
                <w:bCs/>
              </w:rPr>
            </w:pPr>
            <w:r w:rsidRPr="00FE002E">
              <w:rPr>
                <w:rFonts w:ascii="Times New Roman" w:hAnsi="Times New Roman"/>
                <w:bCs/>
              </w:rPr>
              <w:t xml:space="preserve">This </w:t>
            </w:r>
            <w:r w:rsidR="00E8206D">
              <w:rPr>
                <w:rFonts w:ascii="Times New Roman" w:hAnsi="Times New Roman"/>
                <w:bCs/>
              </w:rPr>
              <w:t>cell</w:t>
            </w:r>
            <w:r>
              <w:rPr>
                <w:rFonts w:ascii="Times New Roman" w:hAnsi="Times New Roman"/>
                <w:bCs/>
              </w:rPr>
              <w:t xml:space="preserve"> provides the notional amount </w:t>
            </w:r>
            <w:r w:rsidR="00E77D62">
              <w:rPr>
                <w:rFonts w:ascii="Times New Roman" w:hAnsi="Times New Roman"/>
                <w:bCs/>
              </w:rPr>
              <w:t>referenced by</w:t>
            </w:r>
            <w:r>
              <w:rPr>
                <w:rFonts w:ascii="Times New Roman" w:hAnsi="Times New Roman"/>
                <w:bCs/>
              </w:rPr>
              <w:t xml:space="preserve"> credit derivatives (protection bought) as in {</w:t>
            </w:r>
            <w:del w:id="1990" w:author="Author">
              <w:r>
                <w:rPr>
                  <w:rFonts w:ascii="Times New Roman" w:hAnsi="Times New Roman"/>
                  <w:bCs/>
                </w:rPr>
                <w:delText>050;</w:delText>
              </w:r>
              <w:r w:rsidR="00CC11CA">
                <w:rPr>
                  <w:rFonts w:ascii="Times New Roman" w:hAnsi="Times New Roman"/>
                  <w:bCs/>
                </w:rPr>
                <w:delText>0</w:delText>
              </w:r>
              <w:r>
                <w:rPr>
                  <w:rFonts w:ascii="Times New Roman" w:hAnsi="Times New Roman"/>
                  <w:bCs/>
                </w:rPr>
                <w:delText>5</w:delText>
              </w:r>
              <w:r w:rsidR="00CC11CA">
                <w:rPr>
                  <w:rFonts w:ascii="Times New Roman" w:hAnsi="Times New Roman"/>
                  <w:bCs/>
                </w:rPr>
                <w:delText>0</w:delText>
              </w:r>
            </w:del>
            <w:ins w:id="1991" w:author="Author">
              <w:r>
                <w:rPr>
                  <w:rFonts w:ascii="Times New Roman" w:hAnsi="Times New Roman"/>
                  <w:bCs/>
                </w:rPr>
                <w:t>0</w:t>
              </w:r>
              <w:r w:rsidR="00D86A52">
                <w:rPr>
                  <w:rFonts w:ascii="Times New Roman" w:hAnsi="Times New Roman"/>
                  <w:bCs/>
                </w:rPr>
                <w:t>0</w:t>
              </w:r>
              <w:r>
                <w:rPr>
                  <w:rFonts w:ascii="Times New Roman" w:hAnsi="Times New Roman"/>
                  <w:bCs/>
                </w:rPr>
                <w:t>50;</w:t>
              </w:r>
              <w:r w:rsidR="00CC11CA">
                <w:rPr>
                  <w:rFonts w:ascii="Times New Roman" w:hAnsi="Times New Roman"/>
                  <w:bCs/>
                </w:rPr>
                <w:t>0</w:t>
              </w:r>
              <w:r w:rsidR="00D86A52">
                <w:rPr>
                  <w:rFonts w:ascii="Times New Roman" w:hAnsi="Times New Roman"/>
                  <w:bCs/>
                </w:rPr>
                <w:t>0</w:t>
              </w:r>
              <w:r w:rsidR="007134F6">
                <w:rPr>
                  <w:rFonts w:ascii="Times New Roman" w:hAnsi="Times New Roman"/>
                  <w:bCs/>
                </w:rPr>
                <w:t>7</w:t>
              </w:r>
              <w:r w:rsidR="00CC11CA">
                <w:rPr>
                  <w:rFonts w:ascii="Times New Roman" w:hAnsi="Times New Roman"/>
                  <w:bCs/>
                </w:rPr>
                <w:t>0</w:t>
              </w:r>
            </w:ins>
            <w:r>
              <w:rPr>
                <w:rFonts w:ascii="Times New Roman" w:hAnsi="Times New Roman"/>
                <w:bCs/>
              </w:rPr>
              <w:t xml:space="preserve">} after </w:t>
            </w:r>
            <w:r w:rsidRPr="00410E47">
              <w:rPr>
                <w:rFonts w:ascii="Times New Roman" w:hAnsi="Times New Roman"/>
                <w:bCs/>
              </w:rPr>
              <w:t>reduc</w:t>
            </w:r>
            <w:r>
              <w:rPr>
                <w:rFonts w:ascii="Times New Roman" w:hAnsi="Times New Roman"/>
                <w:bCs/>
              </w:rPr>
              <w:t>tion</w:t>
            </w:r>
            <w:r w:rsidRPr="00410E47">
              <w:rPr>
                <w:rFonts w:ascii="Times New Roman" w:hAnsi="Times New Roman"/>
                <w:bCs/>
              </w:rPr>
              <w:t xml:space="preserve"> by any </w:t>
            </w:r>
            <w:r>
              <w:rPr>
                <w:rFonts w:ascii="Times New Roman" w:hAnsi="Times New Roman"/>
                <w:bCs/>
              </w:rPr>
              <w:t>positive</w:t>
            </w:r>
            <w:r w:rsidRPr="00410E47">
              <w:rPr>
                <w:rFonts w:ascii="Times New Roman" w:hAnsi="Times New Roman"/>
                <w:bCs/>
              </w:rPr>
              <w:t xml:space="preserve"> fair value</w:t>
            </w:r>
            <w:r w:rsidR="000D3973">
              <w:rPr>
                <w:rFonts w:ascii="Times New Roman" w:hAnsi="Times New Roman"/>
                <w:bCs/>
              </w:rPr>
              <w:t xml:space="preserve"> changes</w:t>
            </w:r>
            <w:r w:rsidRPr="00410E47">
              <w:rPr>
                <w:rFonts w:ascii="Times New Roman" w:hAnsi="Times New Roman"/>
                <w:bCs/>
              </w:rPr>
              <w:t xml:space="preserve"> that ha</w:t>
            </w:r>
            <w:r w:rsidR="000D3973">
              <w:rPr>
                <w:rFonts w:ascii="Times New Roman" w:hAnsi="Times New Roman"/>
                <w:bCs/>
              </w:rPr>
              <w:t>ve</w:t>
            </w:r>
            <w:r w:rsidRPr="00410E47">
              <w:rPr>
                <w:rFonts w:ascii="Times New Roman" w:hAnsi="Times New Roman"/>
                <w:bCs/>
              </w:rPr>
              <w:t xml:space="preserve"> been incorporated in Tier 1 capital with respect to the </w:t>
            </w:r>
            <w:r>
              <w:rPr>
                <w:rFonts w:ascii="Times New Roman" w:hAnsi="Times New Roman"/>
                <w:bCs/>
              </w:rPr>
              <w:t>bought</w:t>
            </w:r>
            <w:r w:rsidRPr="00410E47">
              <w:rPr>
                <w:rFonts w:ascii="Times New Roman" w:hAnsi="Times New Roman"/>
                <w:bCs/>
              </w:rPr>
              <w:t xml:space="preserve"> credit derivative</w:t>
            </w:r>
            <w:r>
              <w:rPr>
                <w:rFonts w:ascii="Times New Roman" w:hAnsi="Times New Roman"/>
                <w:bCs/>
              </w:rPr>
              <w:t>.</w:t>
            </w:r>
          </w:p>
          <w:p w14:paraId="34A0542C" w14:textId="77777777" w:rsidR="00410E47" w:rsidRPr="00FE002E" w:rsidRDefault="00410E47" w:rsidP="007E2A41">
            <w:pPr>
              <w:pStyle w:val="BodyText1"/>
              <w:spacing w:line="240" w:lineRule="auto"/>
              <w:rPr>
                <w:rFonts w:ascii="Times New Roman" w:hAnsi="Times New Roman"/>
                <w:b/>
                <w:bCs/>
              </w:rPr>
            </w:pPr>
          </w:p>
        </w:tc>
      </w:tr>
      <w:tr w:rsidR="00410E47" w:rsidRPr="00FE002E" w14:paraId="3D24D0EB" w14:textId="77777777" w:rsidTr="00011E14">
        <w:tc>
          <w:tcPr>
            <w:tcW w:w="1418" w:type="dxa"/>
            <w:tcPrChange w:id="1992" w:author="Author">
              <w:tcPr>
                <w:tcW w:w="1418" w:type="dxa"/>
              </w:tcPr>
            </w:tcPrChange>
          </w:tcPr>
          <w:p w14:paraId="2FA9342C" w14:textId="13D0C4D6" w:rsidR="00410E47" w:rsidRPr="00FE002E" w:rsidRDefault="00410E47" w:rsidP="00F4754B">
            <w:pPr>
              <w:pStyle w:val="BodyText1"/>
              <w:rPr>
                <w:rFonts w:ascii="Times New Roman" w:hAnsi="Times New Roman"/>
                <w:bCs/>
              </w:rPr>
            </w:pPr>
            <w:r w:rsidRPr="00FE002E">
              <w:rPr>
                <w:rFonts w:ascii="Times New Roman" w:hAnsi="Times New Roman"/>
                <w:bCs/>
              </w:rPr>
              <w:t>{</w:t>
            </w:r>
            <w:del w:id="1993" w:author="Author">
              <w:r w:rsidRPr="00FE002E">
                <w:rPr>
                  <w:rFonts w:ascii="Times New Roman" w:hAnsi="Times New Roman"/>
                  <w:bCs/>
                </w:rPr>
                <w:delText>050;</w:delText>
              </w:r>
              <w:r w:rsidR="00F71081">
                <w:rPr>
                  <w:rFonts w:ascii="Times New Roman" w:hAnsi="Times New Roman"/>
                  <w:bCs/>
                </w:rPr>
                <w:delText>0</w:delText>
              </w:r>
              <w:r w:rsidR="00F70A83">
                <w:rPr>
                  <w:rFonts w:ascii="Times New Roman" w:hAnsi="Times New Roman"/>
                  <w:bCs/>
                </w:rPr>
                <w:delText>85</w:delText>
              </w:r>
            </w:del>
            <w:ins w:id="1994" w:author="Author">
              <w:r w:rsidRPr="00FE002E">
                <w:rPr>
                  <w:rFonts w:ascii="Times New Roman" w:hAnsi="Times New Roman"/>
                  <w:bCs/>
                </w:rPr>
                <w:t>0</w:t>
              </w:r>
              <w:r w:rsidR="009573B2">
                <w:rPr>
                  <w:rFonts w:ascii="Times New Roman" w:hAnsi="Times New Roman"/>
                  <w:bCs/>
                </w:rPr>
                <w:t>0</w:t>
              </w:r>
              <w:r w:rsidRPr="00FE002E">
                <w:rPr>
                  <w:rFonts w:ascii="Times New Roman" w:hAnsi="Times New Roman"/>
                  <w:bCs/>
                </w:rPr>
                <w:t>50;</w:t>
              </w:r>
              <w:r w:rsidR="00F71081">
                <w:rPr>
                  <w:rFonts w:ascii="Times New Roman" w:hAnsi="Times New Roman"/>
                  <w:bCs/>
                </w:rPr>
                <w:t>0</w:t>
              </w:r>
              <w:r w:rsidR="009573B2">
                <w:rPr>
                  <w:rFonts w:ascii="Times New Roman" w:hAnsi="Times New Roman"/>
                  <w:bCs/>
                </w:rPr>
                <w:t>0</w:t>
              </w:r>
              <w:r w:rsidR="00F70A83">
                <w:rPr>
                  <w:rFonts w:ascii="Times New Roman" w:hAnsi="Times New Roman"/>
                  <w:bCs/>
                </w:rPr>
                <w:t>85</w:t>
              </w:r>
            </w:ins>
            <w:r w:rsidRPr="00FE002E">
              <w:rPr>
                <w:rFonts w:ascii="Times New Roman" w:hAnsi="Times New Roman"/>
                <w:bCs/>
              </w:rPr>
              <w:t>}</w:t>
            </w:r>
          </w:p>
          <w:p w14:paraId="09433CF3" w14:textId="77777777" w:rsidR="00410E47" w:rsidRPr="00FE002E" w:rsidRDefault="00410E47" w:rsidP="00F4754B">
            <w:pPr>
              <w:pStyle w:val="BodyText1"/>
              <w:rPr>
                <w:rFonts w:ascii="Times New Roman" w:hAnsi="Times New Roman"/>
                <w:bCs/>
              </w:rPr>
            </w:pPr>
          </w:p>
        </w:tc>
        <w:tc>
          <w:tcPr>
            <w:tcW w:w="7620" w:type="dxa"/>
            <w:tcPrChange w:id="1995" w:author="Author">
              <w:tcPr>
                <w:tcW w:w="7620" w:type="dxa"/>
              </w:tcPr>
            </w:tcPrChange>
          </w:tcPr>
          <w:p w14:paraId="7385FC42" w14:textId="77777777" w:rsidR="00410E47" w:rsidRPr="00FE002E" w:rsidRDefault="00ED7412" w:rsidP="007E2A41">
            <w:pPr>
              <w:pStyle w:val="BodyText1"/>
              <w:spacing w:line="240" w:lineRule="auto"/>
              <w:rPr>
                <w:rFonts w:ascii="Times New Roman" w:hAnsi="Times New Roman"/>
                <w:b/>
                <w:bCs/>
              </w:rPr>
            </w:pPr>
            <w:r>
              <w:rPr>
                <w:rFonts w:ascii="Times New Roman" w:hAnsi="Times New Roman"/>
                <w:b/>
                <w:bCs/>
              </w:rPr>
              <w:t xml:space="preserve">Credit derivatives (protection bought) – </w:t>
            </w:r>
            <w:r w:rsidR="007F737A">
              <w:rPr>
                <w:rFonts w:ascii="Times New Roman" w:hAnsi="Times New Roman"/>
                <w:b/>
                <w:bCs/>
              </w:rPr>
              <w:t>Capped n</w:t>
            </w:r>
            <w:r w:rsidR="00410E47" w:rsidRPr="00FE002E">
              <w:rPr>
                <w:rFonts w:ascii="Times New Roman" w:hAnsi="Times New Roman"/>
                <w:b/>
                <w:bCs/>
              </w:rPr>
              <w:t>otional amount (same reference name)</w:t>
            </w:r>
          </w:p>
          <w:p w14:paraId="762B62D7" w14:textId="77777777" w:rsidR="00410E47" w:rsidRPr="00FE002E" w:rsidRDefault="00410E47" w:rsidP="007E2A41">
            <w:pPr>
              <w:pStyle w:val="BodyText1"/>
              <w:spacing w:line="240" w:lineRule="auto"/>
              <w:rPr>
                <w:rFonts w:ascii="Times New Roman" w:hAnsi="Times New Roman"/>
                <w:b/>
                <w:bCs/>
                <w:u w:val="single"/>
              </w:rPr>
            </w:pPr>
          </w:p>
          <w:p w14:paraId="797BBD79"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The notional amount </w:t>
            </w:r>
            <w:r w:rsidR="00E77D62">
              <w:rPr>
                <w:rFonts w:ascii="Times New Roman" w:hAnsi="Times New Roman"/>
                <w:bCs/>
              </w:rPr>
              <w:t>referenced by</w:t>
            </w:r>
            <w:r w:rsidR="00E77D62" w:rsidRPr="00FE002E">
              <w:rPr>
                <w:rFonts w:ascii="Times New Roman" w:hAnsi="Times New Roman"/>
                <w:bCs/>
              </w:rPr>
              <w:t xml:space="preserve"> </w:t>
            </w:r>
            <w:r w:rsidRPr="00FE002E">
              <w:rPr>
                <w:rFonts w:ascii="Times New Roman" w:hAnsi="Times New Roman"/>
                <w:bCs/>
              </w:rPr>
              <w:t xml:space="preserve">credit derivatives where the institution is buying credit protection </w:t>
            </w:r>
            <w:r w:rsidRPr="00FE002E">
              <w:rPr>
                <w:rFonts w:ascii="Times New Roman" w:hAnsi="Times New Roman"/>
              </w:rPr>
              <w:t>on the same underlying reference name as those credit derivatives written by the reporting institution</w:t>
            </w:r>
            <w:r w:rsidRPr="00FE002E">
              <w:rPr>
                <w:rFonts w:ascii="Times New Roman" w:hAnsi="Times New Roman"/>
                <w:bCs/>
              </w:rPr>
              <w:t>.</w:t>
            </w:r>
          </w:p>
          <w:p w14:paraId="1B20D667" w14:textId="77777777" w:rsidR="00410E47" w:rsidRPr="00FE002E" w:rsidRDefault="00410E47" w:rsidP="007E2A41">
            <w:pPr>
              <w:pStyle w:val="BodyText1"/>
              <w:spacing w:line="240" w:lineRule="auto"/>
              <w:rPr>
                <w:rFonts w:ascii="Times New Roman" w:hAnsi="Times New Roman"/>
                <w:bCs/>
              </w:rPr>
            </w:pPr>
          </w:p>
          <w:p w14:paraId="55CDE23E"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lastRenderedPageBreak/>
              <w:t xml:space="preserve">For the purpose of reporting this </w:t>
            </w:r>
            <w:r w:rsidR="00E8206D">
              <w:rPr>
                <w:rFonts w:ascii="Times New Roman" w:hAnsi="Times New Roman"/>
                <w:bCs/>
              </w:rPr>
              <w:t>cell</w:t>
            </w:r>
            <w:r w:rsidRPr="00FE002E">
              <w:rPr>
                <w:rFonts w:ascii="Times New Roman" w:hAnsi="Times New Roman"/>
                <w:bCs/>
              </w:rPr>
              <w:t xml:space="preserve"> value, underlying reference names are considered the same if they refer to the same legal entity and level of seniority. </w:t>
            </w:r>
          </w:p>
          <w:p w14:paraId="566D4089" w14:textId="77777777" w:rsidR="00410E47" w:rsidRPr="00FE002E" w:rsidRDefault="00410E47" w:rsidP="007E2A41">
            <w:pPr>
              <w:pStyle w:val="BodyText1"/>
              <w:spacing w:line="240" w:lineRule="auto"/>
              <w:rPr>
                <w:rFonts w:ascii="Times New Roman" w:hAnsi="Times New Roman"/>
                <w:bCs/>
              </w:rPr>
            </w:pPr>
          </w:p>
          <w:p w14:paraId="3851A3B5"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Credit protection bought on a pool of reference entities is considered the same if this protection is economically equivalent to buying protection separately on each of the individual names in the pool.</w:t>
            </w:r>
          </w:p>
          <w:p w14:paraId="2F022BB9" w14:textId="77777777" w:rsidR="00410E47" w:rsidRPr="00FE002E" w:rsidRDefault="00410E47" w:rsidP="007E2A41">
            <w:pPr>
              <w:pStyle w:val="BodyText1"/>
              <w:spacing w:line="240" w:lineRule="auto"/>
              <w:rPr>
                <w:rFonts w:ascii="Times New Roman" w:hAnsi="Times New Roman"/>
                <w:bCs/>
              </w:rPr>
            </w:pPr>
          </w:p>
          <w:p w14:paraId="0154314D" w14:textId="77777777" w:rsidR="00410E47" w:rsidRDefault="00410E47" w:rsidP="007E2A41">
            <w:pPr>
              <w:pStyle w:val="BodyText1"/>
              <w:spacing w:line="240" w:lineRule="auto"/>
              <w:rPr>
                <w:rFonts w:ascii="Times New Roman" w:hAnsi="Times New Roman"/>
                <w:bCs/>
              </w:rPr>
            </w:pPr>
            <w:r w:rsidRPr="00FE002E">
              <w:rPr>
                <w:rFonts w:ascii="Times New Roman" w:hAnsi="Times New Roman"/>
                <w:bCs/>
              </w:rPr>
              <w:t xml:space="preserve">If an institution is buying credit protection on a pool of reference names, then this credit protection is only considered the same if the bought credit protection covers the entirety of the subsets of the pool on which credit protection has been sold. In other words, offsetting may only be recognised when the pool of reference entities and the level of subordination in both transactions are identical. </w:t>
            </w:r>
          </w:p>
          <w:p w14:paraId="15F40954" w14:textId="77777777" w:rsidR="006B3B83" w:rsidRPr="00FE002E" w:rsidRDefault="006B3B83" w:rsidP="007E2A41">
            <w:pPr>
              <w:pStyle w:val="BodyText1"/>
              <w:spacing w:line="240" w:lineRule="auto"/>
              <w:rPr>
                <w:rFonts w:ascii="Times New Roman" w:hAnsi="Times New Roman"/>
                <w:bCs/>
              </w:rPr>
            </w:pPr>
          </w:p>
          <w:p w14:paraId="4E169164" w14:textId="0D8A901F"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For each reference name, the notional amounts of credit protection bought which are considered in this </w:t>
            </w:r>
            <w:r w:rsidR="00E8206D">
              <w:rPr>
                <w:rFonts w:ascii="Times New Roman" w:hAnsi="Times New Roman"/>
                <w:bCs/>
              </w:rPr>
              <w:t>cell</w:t>
            </w:r>
            <w:r w:rsidRPr="00FE002E">
              <w:rPr>
                <w:rFonts w:ascii="Times New Roman" w:hAnsi="Times New Roman"/>
                <w:bCs/>
              </w:rPr>
              <w:t xml:space="preserve"> </w:t>
            </w:r>
            <w:r w:rsidR="006D7B47">
              <w:rPr>
                <w:rFonts w:ascii="Times New Roman" w:hAnsi="Times New Roman"/>
                <w:bCs/>
              </w:rPr>
              <w:t>shall</w:t>
            </w:r>
            <w:r w:rsidR="006D7B47" w:rsidRPr="00FE002E">
              <w:rPr>
                <w:rFonts w:ascii="Times New Roman" w:hAnsi="Times New Roman"/>
                <w:bCs/>
              </w:rPr>
              <w:t xml:space="preserve"> </w:t>
            </w:r>
            <w:r w:rsidRPr="00FE002E">
              <w:rPr>
                <w:rFonts w:ascii="Times New Roman" w:hAnsi="Times New Roman"/>
                <w:bCs/>
              </w:rPr>
              <w:t xml:space="preserve">not exceed </w:t>
            </w:r>
            <w:r w:rsidRPr="00FE002E">
              <w:rPr>
                <w:rFonts w:ascii="Times New Roman" w:hAnsi="Times New Roman"/>
              </w:rPr>
              <w:t>the amounts reported in {</w:t>
            </w:r>
            <w:del w:id="1996" w:author="Author">
              <w:r w:rsidRPr="00FE002E">
                <w:rPr>
                  <w:rFonts w:ascii="Times New Roman" w:hAnsi="Times New Roman"/>
                </w:rPr>
                <w:delText>020;</w:delText>
              </w:r>
              <w:r w:rsidR="002E3FD6">
                <w:rPr>
                  <w:rFonts w:ascii="Times New Roman" w:hAnsi="Times New Roman"/>
                </w:rPr>
                <w:delText>0</w:delText>
              </w:r>
              <w:r w:rsidR="00F70A83">
                <w:rPr>
                  <w:rFonts w:ascii="Times New Roman" w:hAnsi="Times New Roman"/>
                </w:rPr>
                <w:delText>75</w:delText>
              </w:r>
            </w:del>
            <w:ins w:id="1997" w:author="Author">
              <w:r w:rsidRPr="00FE002E">
                <w:rPr>
                  <w:rFonts w:ascii="Times New Roman" w:hAnsi="Times New Roman"/>
                </w:rPr>
                <w:t>0</w:t>
              </w:r>
              <w:r w:rsidR="00D86A52">
                <w:rPr>
                  <w:rFonts w:ascii="Times New Roman" w:hAnsi="Times New Roman"/>
                </w:rPr>
                <w:t>0</w:t>
              </w:r>
              <w:r w:rsidRPr="00FE002E">
                <w:rPr>
                  <w:rFonts w:ascii="Times New Roman" w:hAnsi="Times New Roman"/>
                </w:rPr>
                <w:t>20;</w:t>
              </w:r>
              <w:r w:rsidR="002E3FD6">
                <w:rPr>
                  <w:rFonts w:ascii="Times New Roman" w:hAnsi="Times New Roman"/>
                </w:rPr>
                <w:t>0</w:t>
              </w:r>
              <w:r w:rsidR="00D86A52">
                <w:rPr>
                  <w:rFonts w:ascii="Times New Roman" w:hAnsi="Times New Roman"/>
                </w:rPr>
                <w:t>0</w:t>
              </w:r>
              <w:r w:rsidR="00F70A83">
                <w:rPr>
                  <w:rFonts w:ascii="Times New Roman" w:hAnsi="Times New Roman"/>
                </w:rPr>
                <w:t>75</w:t>
              </w:r>
            </w:ins>
            <w:r w:rsidRPr="00FE002E">
              <w:rPr>
                <w:rFonts w:ascii="Times New Roman" w:hAnsi="Times New Roman"/>
              </w:rPr>
              <w:t>} and {</w:t>
            </w:r>
            <w:del w:id="1998" w:author="Author">
              <w:r w:rsidRPr="00FE002E">
                <w:rPr>
                  <w:rFonts w:ascii="Times New Roman" w:hAnsi="Times New Roman"/>
                </w:rPr>
                <w:delText>050;</w:delText>
              </w:r>
              <w:r w:rsidR="002E3FD6">
                <w:rPr>
                  <w:rFonts w:ascii="Times New Roman" w:hAnsi="Times New Roman"/>
                </w:rPr>
                <w:delText>0</w:delText>
              </w:r>
              <w:r w:rsidR="00F70A83">
                <w:rPr>
                  <w:rFonts w:ascii="Times New Roman" w:hAnsi="Times New Roman"/>
                </w:rPr>
                <w:delText>75</w:delText>
              </w:r>
            </w:del>
            <w:ins w:id="1999" w:author="Author">
              <w:r w:rsidRPr="00FE002E">
                <w:rPr>
                  <w:rFonts w:ascii="Times New Roman" w:hAnsi="Times New Roman"/>
                </w:rPr>
                <w:t>0</w:t>
              </w:r>
              <w:r w:rsidR="00D86A52">
                <w:rPr>
                  <w:rFonts w:ascii="Times New Roman" w:hAnsi="Times New Roman"/>
                </w:rPr>
                <w:t>0</w:t>
              </w:r>
              <w:r w:rsidRPr="00FE002E">
                <w:rPr>
                  <w:rFonts w:ascii="Times New Roman" w:hAnsi="Times New Roman"/>
                </w:rPr>
                <w:t>50;</w:t>
              </w:r>
              <w:r w:rsidR="00D86A52">
                <w:rPr>
                  <w:rFonts w:ascii="Times New Roman" w:hAnsi="Times New Roman"/>
                </w:rPr>
                <w:t>0</w:t>
              </w:r>
              <w:r w:rsidR="002E3FD6">
                <w:rPr>
                  <w:rFonts w:ascii="Times New Roman" w:hAnsi="Times New Roman"/>
                </w:rPr>
                <w:t>0</w:t>
              </w:r>
              <w:r w:rsidR="00F70A83">
                <w:rPr>
                  <w:rFonts w:ascii="Times New Roman" w:hAnsi="Times New Roman"/>
                </w:rPr>
                <w:t>75</w:t>
              </w:r>
            </w:ins>
            <w:r w:rsidRPr="00FE002E">
              <w:rPr>
                <w:rFonts w:ascii="Times New Roman" w:hAnsi="Times New Roman"/>
              </w:rPr>
              <w:t>}.</w:t>
            </w:r>
          </w:p>
          <w:p w14:paraId="52D47F4F" w14:textId="77777777" w:rsidR="00410E47" w:rsidRPr="00FE002E" w:rsidRDefault="00410E47" w:rsidP="007E2A41">
            <w:pPr>
              <w:pStyle w:val="BodyText1"/>
              <w:spacing w:line="240" w:lineRule="auto"/>
              <w:rPr>
                <w:rFonts w:ascii="Times New Roman" w:hAnsi="Times New Roman"/>
                <w:b/>
                <w:bCs/>
                <w:u w:val="single"/>
              </w:rPr>
            </w:pPr>
          </w:p>
        </w:tc>
      </w:tr>
      <w:tr w:rsidR="00410E47" w:rsidRPr="00FE002E" w14:paraId="679A8A87" w14:textId="77777777" w:rsidTr="00011E14">
        <w:tc>
          <w:tcPr>
            <w:tcW w:w="1418" w:type="dxa"/>
            <w:tcPrChange w:id="2000" w:author="Author">
              <w:tcPr>
                <w:tcW w:w="1418" w:type="dxa"/>
              </w:tcPr>
            </w:tcPrChange>
          </w:tcPr>
          <w:p w14:paraId="486F8B55" w14:textId="17C79B1A" w:rsidR="00410E47" w:rsidRPr="00FE002E" w:rsidRDefault="00410E47" w:rsidP="00F4754B">
            <w:pPr>
              <w:pStyle w:val="BodyText1"/>
              <w:rPr>
                <w:rFonts w:ascii="Times New Roman" w:hAnsi="Times New Roman"/>
                <w:bCs/>
              </w:rPr>
            </w:pPr>
            <w:r w:rsidRPr="00FE002E">
              <w:rPr>
                <w:rFonts w:ascii="Times New Roman" w:hAnsi="Times New Roman"/>
                <w:bCs/>
              </w:rPr>
              <w:lastRenderedPageBreak/>
              <w:t>{</w:t>
            </w:r>
            <w:del w:id="2001" w:author="Author">
              <w:r w:rsidRPr="00FE002E">
                <w:rPr>
                  <w:rFonts w:ascii="Times New Roman" w:hAnsi="Times New Roman"/>
                  <w:bCs/>
                </w:rPr>
                <w:delText>060</w:delText>
              </w:r>
              <w:r w:rsidR="00F71081">
                <w:rPr>
                  <w:rFonts w:ascii="Times New Roman" w:hAnsi="Times New Roman"/>
                  <w:bCs/>
                </w:rPr>
                <w:delText>;010</w:delText>
              </w:r>
            </w:del>
            <w:ins w:id="2002" w:author="Author">
              <w:r w:rsidRPr="00FE002E">
                <w:rPr>
                  <w:rFonts w:ascii="Times New Roman" w:hAnsi="Times New Roman"/>
                  <w:bCs/>
                </w:rPr>
                <w:t>0</w:t>
              </w:r>
              <w:r w:rsidR="009573B2">
                <w:rPr>
                  <w:rFonts w:ascii="Times New Roman" w:hAnsi="Times New Roman"/>
                  <w:bCs/>
                </w:rPr>
                <w:t>0</w:t>
              </w:r>
              <w:r w:rsidRPr="00FE002E">
                <w:rPr>
                  <w:rFonts w:ascii="Times New Roman" w:hAnsi="Times New Roman"/>
                  <w:bCs/>
                </w:rPr>
                <w:t>60</w:t>
              </w:r>
              <w:r w:rsidR="00F71081">
                <w:rPr>
                  <w:rFonts w:ascii="Times New Roman" w:hAnsi="Times New Roman"/>
                  <w:bCs/>
                </w:rPr>
                <w:t>;0</w:t>
              </w:r>
              <w:r w:rsidR="009573B2">
                <w:rPr>
                  <w:rFonts w:ascii="Times New Roman" w:hAnsi="Times New Roman"/>
                  <w:bCs/>
                </w:rPr>
                <w:t>0</w:t>
              </w:r>
              <w:r w:rsidR="00F71081">
                <w:rPr>
                  <w:rFonts w:ascii="Times New Roman" w:hAnsi="Times New Roman"/>
                  <w:bCs/>
                </w:rPr>
                <w:t>10</w:t>
              </w:r>
            </w:ins>
            <w:r w:rsidR="00F71081">
              <w:rPr>
                <w:rFonts w:ascii="Times New Roman" w:hAnsi="Times New Roman"/>
                <w:bCs/>
              </w:rPr>
              <w:t>}</w:t>
            </w:r>
          </w:p>
        </w:tc>
        <w:tc>
          <w:tcPr>
            <w:tcW w:w="7620" w:type="dxa"/>
            <w:tcPrChange w:id="2003" w:author="Author">
              <w:tcPr>
                <w:tcW w:w="7620" w:type="dxa"/>
              </w:tcPr>
            </w:tcPrChange>
          </w:tcPr>
          <w:p w14:paraId="7A410C0D" w14:textId="77777777"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Financial derivatives</w:t>
            </w:r>
            <w:r w:rsidR="00605108">
              <w:rPr>
                <w:rFonts w:ascii="Times New Roman" w:hAnsi="Times New Roman"/>
                <w:b/>
                <w:bCs/>
              </w:rPr>
              <w:t xml:space="preserve"> –</w:t>
            </w:r>
            <w:r w:rsidRPr="00FE002E">
              <w:rPr>
                <w:rFonts w:ascii="Times New Roman" w:hAnsi="Times New Roman"/>
                <w:b/>
                <w:bCs/>
              </w:rPr>
              <w:t xml:space="preserve"> Accounting balance sheet value</w:t>
            </w:r>
          </w:p>
          <w:p w14:paraId="2C783633" w14:textId="77777777" w:rsidR="00410E47" w:rsidRPr="00FE002E" w:rsidRDefault="00410E47" w:rsidP="007E2A41">
            <w:pPr>
              <w:pStyle w:val="BodyText1"/>
              <w:spacing w:line="240" w:lineRule="auto"/>
              <w:rPr>
                <w:rFonts w:ascii="Times New Roman" w:hAnsi="Times New Roman"/>
                <w:bCs/>
              </w:rPr>
            </w:pPr>
          </w:p>
          <w:p w14:paraId="1AC41686" w14:textId="5F9603DE" w:rsidR="00410E47" w:rsidRPr="00FE002E" w:rsidRDefault="006D6827" w:rsidP="007E2A41">
            <w:pPr>
              <w:pStyle w:val="BodyText1"/>
              <w:spacing w:line="240" w:lineRule="auto"/>
              <w:rPr>
                <w:rFonts w:ascii="Times New Roman" w:hAnsi="Times New Roman"/>
                <w:bCs/>
              </w:rPr>
            </w:pPr>
            <w:ins w:id="2004" w:author="Author">
              <w:r>
                <w:rPr>
                  <w:rFonts w:ascii="Times New Roman" w:hAnsi="Times New Roman"/>
                  <w:bCs/>
                </w:rPr>
                <w:t xml:space="preserve">Point (77) of </w:t>
              </w:r>
            </w:ins>
            <w:r w:rsidR="00410E47" w:rsidRPr="00FE002E">
              <w:rPr>
                <w:rFonts w:ascii="Times New Roman" w:hAnsi="Times New Roman"/>
                <w:bCs/>
              </w:rPr>
              <w:t>Article 4</w:t>
            </w:r>
            <w:r w:rsidR="00A36A43">
              <w:rPr>
                <w:rFonts w:ascii="Times New Roman" w:hAnsi="Times New Roman"/>
                <w:bCs/>
              </w:rPr>
              <w:t>(1</w:t>
            </w:r>
            <w:del w:id="2005" w:author="Author">
              <w:r w:rsidR="00A36A43">
                <w:rPr>
                  <w:rFonts w:ascii="Times New Roman" w:hAnsi="Times New Roman"/>
                  <w:bCs/>
                </w:rPr>
                <w:delText>)</w:delText>
              </w:r>
              <w:r w:rsidR="00410E47" w:rsidRPr="00FE002E">
                <w:rPr>
                  <w:rFonts w:ascii="Times New Roman" w:hAnsi="Times New Roman"/>
                  <w:bCs/>
                </w:rPr>
                <w:delText>(77) of the</w:delText>
              </w:r>
            </w:del>
            <w:ins w:id="2006" w:author="Author">
              <w:r w:rsidR="00A36A43">
                <w:rPr>
                  <w:rFonts w:ascii="Times New Roman" w:hAnsi="Times New Roman"/>
                  <w:bCs/>
                </w:rPr>
                <w:t>)</w:t>
              </w:r>
            </w:ins>
            <w:r w:rsidR="00410E47" w:rsidRPr="00FE002E">
              <w:rPr>
                <w:rFonts w:ascii="Times New Roman" w:hAnsi="Times New Roman"/>
                <w:bCs/>
              </w:rPr>
              <w:t xml:space="preserve"> </w:t>
            </w:r>
            <w:r w:rsidR="00684733">
              <w:rPr>
                <w:rFonts w:ascii="Times New Roman" w:hAnsi="Times New Roman"/>
                <w:bCs/>
              </w:rPr>
              <w:t>CRR</w:t>
            </w:r>
          </w:p>
          <w:p w14:paraId="6FA0DDE8" w14:textId="77777777" w:rsidR="00410E47" w:rsidRPr="00FE002E" w:rsidRDefault="00410E47" w:rsidP="007E2A41">
            <w:pPr>
              <w:pStyle w:val="BodyText1"/>
              <w:spacing w:line="240" w:lineRule="auto"/>
              <w:rPr>
                <w:rFonts w:ascii="Times New Roman" w:hAnsi="Times New Roman"/>
                <w:bCs/>
              </w:rPr>
            </w:pPr>
          </w:p>
          <w:p w14:paraId="096DF536" w14:textId="191F4A2C"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framework of contracts listed in Annex II </w:t>
            </w:r>
            <w:del w:id="2007" w:author="Author">
              <w:r w:rsidRPr="00FE002E">
                <w:rPr>
                  <w:rFonts w:ascii="Times New Roman" w:hAnsi="Times New Roman"/>
                  <w:bCs/>
                </w:rPr>
                <w:delText xml:space="preserve">of the </w:delText>
              </w:r>
            </w:del>
            <w:r w:rsidR="00684733">
              <w:rPr>
                <w:rFonts w:ascii="Times New Roman" w:hAnsi="Times New Roman"/>
                <w:bCs/>
              </w:rPr>
              <w:t>CRR</w:t>
            </w:r>
            <w:r w:rsidRPr="00FE002E">
              <w:rPr>
                <w:rFonts w:ascii="Times New Roman" w:hAnsi="Times New Roman"/>
                <w:bCs/>
              </w:rPr>
              <w:t xml:space="preserve"> where the contracts are recognised as assets on the balance sheet.</w:t>
            </w:r>
          </w:p>
          <w:p w14:paraId="5A64C9B2" w14:textId="77777777" w:rsidR="00410E47" w:rsidRPr="00FE002E" w:rsidRDefault="00410E47" w:rsidP="007E2A41">
            <w:pPr>
              <w:pStyle w:val="BodyText1"/>
              <w:spacing w:line="240" w:lineRule="auto"/>
              <w:rPr>
                <w:rFonts w:ascii="Times New Roman" w:hAnsi="Times New Roman"/>
                <w:b/>
                <w:bCs/>
                <w:u w:val="single"/>
              </w:rPr>
            </w:pPr>
          </w:p>
        </w:tc>
      </w:tr>
      <w:tr w:rsidR="00410E47" w:rsidRPr="00FE002E" w14:paraId="64AB4D96" w14:textId="77777777" w:rsidTr="00011E14">
        <w:tc>
          <w:tcPr>
            <w:tcW w:w="1418" w:type="dxa"/>
            <w:tcPrChange w:id="2008" w:author="Author">
              <w:tcPr>
                <w:tcW w:w="1418" w:type="dxa"/>
              </w:tcPr>
            </w:tcPrChange>
          </w:tcPr>
          <w:p w14:paraId="2EC14738" w14:textId="606D2A63" w:rsidR="00410E47" w:rsidRPr="00FE002E" w:rsidRDefault="00410E47" w:rsidP="00F4754B">
            <w:pPr>
              <w:pStyle w:val="BodyText1"/>
              <w:rPr>
                <w:rFonts w:ascii="Times New Roman" w:hAnsi="Times New Roman"/>
                <w:bCs/>
              </w:rPr>
            </w:pPr>
            <w:r w:rsidRPr="00FE002E">
              <w:rPr>
                <w:rFonts w:ascii="Times New Roman" w:hAnsi="Times New Roman"/>
                <w:bCs/>
              </w:rPr>
              <w:t>{</w:t>
            </w:r>
            <w:del w:id="2009" w:author="Author">
              <w:r w:rsidRPr="00FE002E">
                <w:rPr>
                  <w:rFonts w:ascii="Times New Roman" w:hAnsi="Times New Roman"/>
                  <w:bCs/>
                </w:rPr>
                <w:delText>060</w:delText>
              </w:r>
              <w:r w:rsidR="00F71081">
                <w:rPr>
                  <w:rFonts w:ascii="Times New Roman" w:hAnsi="Times New Roman"/>
                  <w:bCs/>
                </w:rPr>
                <w:delText>;020</w:delText>
              </w:r>
            </w:del>
            <w:ins w:id="2010" w:author="Author">
              <w:r w:rsidRPr="00FE002E">
                <w:rPr>
                  <w:rFonts w:ascii="Times New Roman" w:hAnsi="Times New Roman"/>
                  <w:bCs/>
                </w:rPr>
                <w:t>0</w:t>
              </w:r>
              <w:r w:rsidR="009573B2">
                <w:rPr>
                  <w:rFonts w:ascii="Times New Roman" w:hAnsi="Times New Roman"/>
                  <w:bCs/>
                </w:rPr>
                <w:t>0</w:t>
              </w:r>
              <w:r w:rsidRPr="00FE002E">
                <w:rPr>
                  <w:rFonts w:ascii="Times New Roman" w:hAnsi="Times New Roman"/>
                  <w:bCs/>
                </w:rPr>
                <w:t>60</w:t>
              </w:r>
              <w:r w:rsidR="00F71081">
                <w:rPr>
                  <w:rFonts w:ascii="Times New Roman" w:hAnsi="Times New Roman"/>
                  <w:bCs/>
                </w:rPr>
                <w:t>;0</w:t>
              </w:r>
              <w:r w:rsidR="009573B2">
                <w:rPr>
                  <w:rFonts w:ascii="Times New Roman" w:hAnsi="Times New Roman"/>
                  <w:bCs/>
                </w:rPr>
                <w:t>0</w:t>
              </w:r>
              <w:r w:rsidR="00F71081">
                <w:rPr>
                  <w:rFonts w:ascii="Times New Roman" w:hAnsi="Times New Roman"/>
                  <w:bCs/>
                </w:rPr>
                <w:t>20</w:t>
              </w:r>
            </w:ins>
            <w:r w:rsidR="00F71081">
              <w:rPr>
                <w:rFonts w:ascii="Times New Roman" w:hAnsi="Times New Roman"/>
                <w:bCs/>
              </w:rPr>
              <w:t>}</w:t>
            </w:r>
          </w:p>
        </w:tc>
        <w:tc>
          <w:tcPr>
            <w:tcW w:w="7620" w:type="dxa"/>
            <w:tcPrChange w:id="2011" w:author="Author">
              <w:tcPr>
                <w:tcW w:w="7620" w:type="dxa"/>
              </w:tcPr>
            </w:tcPrChange>
          </w:tcPr>
          <w:p w14:paraId="47D5F195" w14:textId="77777777"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Financial derivatives</w:t>
            </w:r>
            <w:r w:rsidR="00605108">
              <w:rPr>
                <w:rFonts w:ascii="Times New Roman" w:hAnsi="Times New Roman"/>
                <w:b/>
                <w:bCs/>
              </w:rPr>
              <w:t xml:space="preserve"> – </w:t>
            </w:r>
            <w:r w:rsidRPr="00FE002E">
              <w:rPr>
                <w:rFonts w:ascii="Times New Roman" w:hAnsi="Times New Roman"/>
                <w:b/>
                <w:bCs/>
              </w:rPr>
              <w:t>Accounting value assuming no netting or other CRM</w:t>
            </w:r>
          </w:p>
          <w:p w14:paraId="75A1AA7B" w14:textId="77777777" w:rsidR="00410E47" w:rsidRPr="00FE002E" w:rsidRDefault="00410E47" w:rsidP="006162F0">
            <w:pPr>
              <w:pStyle w:val="BodyText1"/>
              <w:spacing w:line="240" w:lineRule="auto"/>
              <w:ind w:firstLine="720"/>
              <w:rPr>
                <w:rFonts w:ascii="Times New Roman" w:hAnsi="Times New Roman"/>
                <w:bCs/>
              </w:rPr>
            </w:pPr>
          </w:p>
          <w:p w14:paraId="56162A37" w14:textId="56FFFED7" w:rsidR="00410E47" w:rsidRPr="00FE002E" w:rsidRDefault="006D6827" w:rsidP="007E2A41">
            <w:pPr>
              <w:pStyle w:val="BodyText1"/>
              <w:spacing w:line="240" w:lineRule="auto"/>
              <w:rPr>
                <w:rFonts w:ascii="Times New Roman" w:hAnsi="Times New Roman"/>
                <w:bCs/>
              </w:rPr>
            </w:pPr>
            <w:ins w:id="2012" w:author="Author">
              <w:r>
                <w:rPr>
                  <w:rFonts w:ascii="Times New Roman" w:hAnsi="Times New Roman"/>
                  <w:bCs/>
                </w:rPr>
                <w:t xml:space="preserve">Point (77) of </w:t>
              </w:r>
            </w:ins>
            <w:r w:rsidR="00410E47" w:rsidRPr="00FE002E">
              <w:rPr>
                <w:rFonts w:ascii="Times New Roman" w:hAnsi="Times New Roman"/>
                <w:bCs/>
              </w:rPr>
              <w:t>Article 4</w:t>
            </w:r>
            <w:r w:rsidR="00A36A43">
              <w:rPr>
                <w:rFonts w:ascii="Times New Roman" w:hAnsi="Times New Roman"/>
                <w:bCs/>
              </w:rPr>
              <w:t>(1</w:t>
            </w:r>
            <w:del w:id="2013" w:author="Author">
              <w:r w:rsidR="00A36A43">
                <w:rPr>
                  <w:rFonts w:ascii="Times New Roman" w:hAnsi="Times New Roman"/>
                  <w:bCs/>
                </w:rPr>
                <w:delText>)</w:delText>
              </w:r>
              <w:r w:rsidR="00410E47" w:rsidRPr="00FE002E">
                <w:rPr>
                  <w:rFonts w:ascii="Times New Roman" w:hAnsi="Times New Roman"/>
                  <w:bCs/>
                </w:rPr>
                <w:delText>(77) of the</w:delText>
              </w:r>
            </w:del>
            <w:ins w:id="2014" w:author="Author">
              <w:r w:rsidR="00A36A43">
                <w:rPr>
                  <w:rFonts w:ascii="Times New Roman" w:hAnsi="Times New Roman"/>
                  <w:bCs/>
                </w:rPr>
                <w:t>)</w:t>
              </w:r>
            </w:ins>
            <w:r w:rsidR="00410E47" w:rsidRPr="00FE002E">
              <w:rPr>
                <w:rFonts w:ascii="Times New Roman" w:hAnsi="Times New Roman"/>
                <w:bCs/>
              </w:rPr>
              <w:t xml:space="preserve"> </w:t>
            </w:r>
            <w:r w:rsidR="00684733">
              <w:rPr>
                <w:rFonts w:ascii="Times New Roman" w:hAnsi="Times New Roman"/>
                <w:bCs/>
              </w:rPr>
              <w:t>CRR</w:t>
            </w:r>
          </w:p>
          <w:p w14:paraId="2B5E71CC" w14:textId="77777777" w:rsidR="00410E47" w:rsidRPr="00FE002E" w:rsidRDefault="00410E47" w:rsidP="007E2A41">
            <w:pPr>
              <w:pStyle w:val="BodyText1"/>
              <w:spacing w:line="240" w:lineRule="auto"/>
              <w:rPr>
                <w:rFonts w:ascii="Times New Roman" w:hAnsi="Times New Roman"/>
                <w:bCs/>
              </w:rPr>
            </w:pPr>
          </w:p>
          <w:p w14:paraId="61407593" w14:textId="35E06702"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framework of contracts listed in Annex II </w:t>
            </w:r>
            <w:del w:id="2015" w:author="Author">
              <w:r w:rsidRPr="00FE002E">
                <w:rPr>
                  <w:rFonts w:ascii="Times New Roman" w:hAnsi="Times New Roman"/>
                  <w:bCs/>
                </w:rPr>
                <w:delText xml:space="preserve">of the </w:delText>
              </w:r>
            </w:del>
            <w:r w:rsidR="00684733">
              <w:rPr>
                <w:rFonts w:ascii="Times New Roman" w:hAnsi="Times New Roman"/>
                <w:bCs/>
              </w:rPr>
              <w:t>CRR</w:t>
            </w:r>
            <w:r w:rsidRPr="00FE002E">
              <w:rPr>
                <w:rFonts w:ascii="Times New Roman" w:hAnsi="Times New Roman"/>
                <w:bCs/>
              </w:rPr>
              <w:t xml:space="preserve"> where the contracts are recognised as assets on the balance sheet assuming no prudential or accounting netting or </w:t>
            </w:r>
            <w:r w:rsidR="00A36A43">
              <w:rPr>
                <w:rFonts w:ascii="Times New Roman" w:hAnsi="Times New Roman"/>
                <w:bCs/>
              </w:rPr>
              <w:t>other CRM</w:t>
            </w:r>
            <w:r w:rsidRPr="00FE002E">
              <w:rPr>
                <w:rFonts w:ascii="Times New Roman" w:hAnsi="Times New Roman"/>
                <w:bCs/>
              </w:rPr>
              <w:t xml:space="preserve"> effects (i.e. </w:t>
            </w:r>
            <w:r w:rsidR="00A36A43">
              <w:rPr>
                <w:rFonts w:ascii="Times New Roman" w:hAnsi="Times New Roman"/>
                <w:bCs/>
              </w:rPr>
              <w:t>any</w:t>
            </w:r>
            <w:r w:rsidRPr="00FE002E">
              <w:rPr>
                <w:rFonts w:ascii="Times New Roman" w:hAnsi="Times New Roman"/>
                <w:bCs/>
              </w:rPr>
              <w:t xml:space="preserve"> effects of accounting netting or </w:t>
            </w:r>
            <w:r w:rsidR="00A36A43">
              <w:rPr>
                <w:rFonts w:ascii="Times New Roman" w:hAnsi="Times New Roman"/>
                <w:bCs/>
              </w:rPr>
              <w:t>CRM that have affected the accounting value shall be reversed</w:t>
            </w:r>
            <w:r w:rsidRPr="00FE002E">
              <w:rPr>
                <w:rFonts w:ascii="Times New Roman" w:hAnsi="Times New Roman"/>
                <w:bCs/>
              </w:rPr>
              <w:t>).</w:t>
            </w:r>
          </w:p>
          <w:p w14:paraId="00EB79C6" w14:textId="77777777" w:rsidR="00410E47" w:rsidRPr="00FE002E" w:rsidRDefault="00410E47" w:rsidP="007E2A41">
            <w:pPr>
              <w:pStyle w:val="BodyText1"/>
              <w:spacing w:line="240" w:lineRule="auto"/>
              <w:rPr>
                <w:rFonts w:ascii="Times New Roman" w:hAnsi="Times New Roman"/>
                <w:b/>
                <w:bCs/>
                <w:u w:val="single"/>
              </w:rPr>
            </w:pPr>
          </w:p>
        </w:tc>
      </w:tr>
      <w:tr w:rsidR="00410E47" w:rsidRPr="00FE002E" w14:paraId="2D3536CC" w14:textId="77777777" w:rsidTr="00FC2664">
        <w:trPr>
          <w:del w:id="2016" w:author="Author"/>
        </w:trPr>
        <w:tc>
          <w:tcPr>
            <w:tcW w:w="1418" w:type="dxa"/>
          </w:tcPr>
          <w:p w14:paraId="7CDC7697" w14:textId="77777777" w:rsidR="00410E47" w:rsidRPr="00FE002E" w:rsidRDefault="00410E47" w:rsidP="00F70A83">
            <w:pPr>
              <w:pStyle w:val="BodyText1"/>
              <w:rPr>
                <w:del w:id="2017" w:author="Author"/>
                <w:rFonts w:ascii="Times New Roman" w:hAnsi="Times New Roman"/>
                <w:bCs/>
              </w:rPr>
            </w:pPr>
            <w:del w:id="2018" w:author="Author">
              <w:r w:rsidRPr="00FE002E">
                <w:rPr>
                  <w:rFonts w:ascii="Times New Roman" w:hAnsi="Times New Roman"/>
                  <w:bCs/>
                </w:rPr>
                <w:delText>{060</w:delText>
              </w:r>
              <w:r w:rsidR="00F71081">
                <w:rPr>
                  <w:rFonts w:ascii="Times New Roman" w:hAnsi="Times New Roman"/>
                  <w:bCs/>
                </w:rPr>
                <w:delText>;050}</w:delText>
              </w:r>
            </w:del>
          </w:p>
        </w:tc>
        <w:tc>
          <w:tcPr>
            <w:tcW w:w="7620" w:type="dxa"/>
          </w:tcPr>
          <w:p w14:paraId="30BE67E8" w14:textId="77777777" w:rsidR="00410E47" w:rsidRPr="00FE002E" w:rsidRDefault="00410E47" w:rsidP="007E2A41">
            <w:pPr>
              <w:pStyle w:val="BodyText1"/>
              <w:spacing w:line="240" w:lineRule="auto"/>
              <w:rPr>
                <w:del w:id="2019" w:author="Author"/>
                <w:rFonts w:ascii="Times New Roman" w:hAnsi="Times New Roman"/>
                <w:b/>
                <w:bCs/>
              </w:rPr>
            </w:pPr>
            <w:del w:id="2020" w:author="Author">
              <w:r w:rsidRPr="00FE002E">
                <w:rPr>
                  <w:rFonts w:ascii="Times New Roman" w:hAnsi="Times New Roman"/>
                  <w:b/>
                  <w:bCs/>
                </w:rPr>
                <w:delText xml:space="preserve">Financial </w:delText>
              </w:r>
              <w:r w:rsidR="00A36A43">
                <w:rPr>
                  <w:rFonts w:ascii="Times New Roman" w:hAnsi="Times New Roman"/>
                  <w:b/>
                  <w:bCs/>
                </w:rPr>
                <w:delText>d</w:delText>
              </w:r>
              <w:r w:rsidRPr="00FE002E">
                <w:rPr>
                  <w:rFonts w:ascii="Times New Roman" w:hAnsi="Times New Roman"/>
                  <w:b/>
                  <w:bCs/>
                </w:rPr>
                <w:delText xml:space="preserve">erivatives – Add-on </w:delText>
              </w:r>
              <w:r w:rsidR="003F598C">
                <w:rPr>
                  <w:rFonts w:ascii="Times New Roman" w:hAnsi="Times New Roman"/>
                  <w:b/>
                  <w:bCs/>
                </w:rPr>
                <w:delText>under the m</w:delText>
              </w:r>
              <w:r w:rsidRPr="00FE002E">
                <w:rPr>
                  <w:rFonts w:ascii="Times New Roman" w:hAnsi="Times New Roman"/>
                  <w:b/>
                  <w:bCs/>
                </w:rPr>
                <w:delText xml:space="preserve">ark-to-market </w:delText>
              </w:r>
              <w:r w:rsidR="003F598C">
                <w:rPr>
                  <w:rFonts w:ascii="Times New Roman" w:hAnsi="Times New Roman"/>
                  <w:b/>
                  <w:bCs/>
                </w:rPr>
                <w:delText>m</w:delText>
              </w:r>
              <w:r w:rsidRPr="00FE002E">
                <w:rPr>
                  <w:rFonts w:ascii="Times New Roman" w:hAnsi="Times New Roman"/>
                  <w:b/>
                  <w:bCs/>
                </w:rPr>
                <w:delText xml:space="preserve">ethod </w:delText>
              </w:r>
              <w:r w:rsidR="00605108">
                <w:rPr>
                  <w:rFonts w:ascii="Times New Roman" w:hAnsi="Times New Roman"/>
                  <w:b/>
                  <w:bCs/>
                </w:rPr>
                <w:delText>(a</w:delText>
              </w:r>
              <w:r w:rsidRPr="00FE002E">
                <w:rPr>
                  <w:rFonts w:ascii="Times New Roman" w:hAnsi="Times New Roman"/>
                  <w:b/>
                  <w:bCs/>
                </w:rPr>
                <w:delText xml:space="preserve">ssuming no netting </w:delText>
              </w:r>
              <w:r w:rsidR="00316050">
                <w:rPr>
                  <w:rFonts w:ascii="Times New Roman" w:hAnsi="Times New Roman"/>
                  <w:b/>
                  <w:bCs/>
                </w:rPr>
                <w:delText>or other CRM</w:delText>
              </w:r>
              <w:r w:rsidR="00605108">
                <w:rPr>
                  <w:rFonts w:ascii="Times New Roman" w:hAnsi="Times New Roman"/>
                  <w:b/>
                  <w:bCs/>
                </w:rPr>
                <w:delText>)</w:delText>
              </w:r>
            </w:del>
          </w:p>
          <w:p w14:paraId="13A4FC3C" w14:textId="77777777" w:rsidR="00410E47" w:rsidRPr="00FE002E" w:rsidRDefault="00410E47" w:rsidP="007E2A41">
            <w:pPr>
              <w:pStyle w:val="BodyText1"/>
              <w:spacing w:line="240" w:lineRule="auto"/>
              <w:rPr>
                <w:del w:id="2021" w:author="Author"/>
                <w:rFonts w:ascii="Times New Roman" w:hAnsi="Times New Roman"/>
                <w:b/>
                <w:bCs/>
              </w:rPr>
            </w:pPr>
          </w:p>
          <w:p w14:paraId="3B6D522E" w14:textId="77777777" w:rsidR="00410E47" w:rsidRPr="00FE002E" w:rsidRDefault="00410E47" w:rsidP="007E2A41">
            <w:pPr>
              <w:pStyle w:val="BodyText1"/>
              <w:spacing w:line="240" w:lineRule="auto"/>
              <w:rPr>
                <w:del w:id="2022" w:author="Author"/>
                <w:rFonts w:ascii="Times New Roman" w:hAnsi="Times New Roman"/>
                <w:bCs/>
              </w:rPr>
            </w:pPr>
            <w:del w:id="2023" w:author="Author">
              <w:r w:rsidRPr="00FE002E">
                <w:rPr>
                  <w:rFonts w:ascii="Times New Roman" w:hAnsi="Times New Roman"/>
                  <w:bCs/>
                </w:rPr>
                <w:delText>Article 274 of the CRR</w:delText>
              </w:r>
            </w:del>
          </w:p>
          <w:p w14:paraId="6BF67404" w14:textId="77777777" w:rsidR="00410E47" w:rsidRPr="00FE002E" w:rsidRDefault="00410E47" w:rsidP="007E2A41">
            <w:pPr>
              <w:pStyle w:val="BodyText1"/>
              <w:spacing w:line="240" w:lineRule="auto"/>
              <w:rPr>
                <w:del w:id="2024" w:author="Author"/>
                <w:rFonts w:ascii="Times New Roman" w:hAnsi="Times New Roman"/>
                <w:bCs/>
              </w:rPr>
            </w:pPr>
          </w:p>
          <w:p w14:paraId="68CDBE54" w14:textId="77777777" w:rsidR="00410E47" w:rsidRPr="00FE002E" w:rsidRDefault="00410E47" w:rsidP="007E2A41">
            <w:pPr>
              <w:pStyle w:val="BodyText1"/>
              <w:spacing w:line="240" w:lineRule="auto"/>
              <w:rPr>
                <w:del w:id="2025" w:author="Author"/>
                <w:rFonts w:ascii="Times New Roman" w:hAnsi="Times New Roman"/>
                <w:bCs/>
              </w:rPr>
            </w:pPr>
            <w:del w:id="2026" w:author="Author">
              <w:r w:rsidRPr="00FE002E">
                <w:rPr>
                  <w:rFonts w:ascii="Times New Roman" w:hAnsi="Times New Roman"/>
                  <w:bCs/>
                </w:rPr>
                <w:delText xml:space="preserve">This </w:delText>
              </w:r>
              <w:r w:rsidR="00E8206D">
                <w:rPr>
                  <w:rFonts w:ascii="Times New Roman" w:hAnsi="Times New Roman"/>
                  <w:bCs/>
                </w:rPr>
                <w:delText>cell</w:delText>
              </w:r>
              <w:r w:rsidRPr="00FE002E">
                <w:rPr>
                  <w:rFonts w:ascii="Times New Roman" w:hAnsi="Times New Roman"/>
                  <w:bCs/>
                </w:rPr>
                <w:delText xml:space="preserve"> provides the regulatory potential future exposure of contracts listed in Annex II of the </w:delText>
              </w:r>
              <w:smartTag w:uri="urn:schemas-microsoft-com:office:smarttags" w:element="stockticker">
                <w:r w:rsidRPr="00FE002E">
                  <w:rPr>
                    <w:rFonts w:ascii="Times New Roman" w:hAnsi="Times New Roman"/>
                    <w:bCs/>
                  </w:rPr>
                  <w:delText>CRR</w:delText>
                </w:r>
              </w:smartTag>
              <w:r w:rsidRPr="00FE002E">
                <w:rPr>
                  <w:rFonts w:ascii="Times New Roman" w:hAnsi="Times New Roman"/>
                  <w:bCs/>
                </w:rPr>
                <w:delText xml:space="preserve"> assuming no netting or </w:delText>
              </w:r>
              <w:r w:rsidR="00A36A43">
                <w:rPr>
                  <w:rFonts w:ascii="Times New Roman" w:hAnsi="Times New Roman"/>
                  <w:bCs/>
                </w:rPr>
                <w:delText>other CRM</w:delText>
              </w:r>
              <w:r w:rsidRPr="00FE002E">
                <w:rPr>
                  <w:rFonts w:ascii="Times New Roman" w:hAnsi="Times New Roman"/>
                  <w:bCs/>
                </w:rPr>
                <w:delText>.</w:delText>
              </w:r>
            </w:del>
          </w:p>
          <w:p w14:paraId="380B868A" w14:textId="77777777" w:rsidR="00410E47" w:rsidRPr="00FE002E" w:rsidRDefault="00410E47" w:rsidP="007E2A41">
            <w:pPr>
              <w:pStyle w:val="BodyText1"/>
              <w:spacing w:line="240" w:lineRule="auto"/>
              <w:rPr>
                <w:del w:id="2027" w:author="Author"/>
                <w:rFonts w:ascii="Times New Roman" w:hAnsi="Times New Roman"/>
                <w:b/>
                <w:bCs/>
                <w:u w:val="single"/>
              </w:rPr>
            </w:pPr>
          </w:p>
        </w:tc>
      </w:tr>
      <w:tr w:rsidR="00410E47" w:rsidRPr="00FE002E" w14:paraId="24EE0FAD" w14:textId="77777777" w:rsidTr="00011E14">
        <w:tc>
          <w:tcPr>
            <w:tcW w:w="1418" w:type="dxa"/>
            <w:tcPrChange w:id="2028" w:author="Author">
              <w:tcPr>
                <w:tcW w:w="1418" w:type="dxa"/>
              </w:tcPr>
            </w:tcPrChange>
          </w:tcPr>
          <w:p w14:paraId="1ACC573A" w14:textId="6D8401B4" w:rsidR="00410E47" w:rsidRPr="00FE002E" w:rsidRDefault="00410E47" w:rsidP="00F71081">
            <w:pPr>
              <w:pStyle w:val="BodyText1"/>
              <w:rPr>
                <w:rFonts w:ascii="Times New Roman" w:hAnsi="Times New Roman"/>
                <w:bCs/>
              </w:rPr>
            </w:pPr>
            <w:r w:rsidRPr="00FE002E">
              <w:rPr>
                <w:rFonts w:ascii="Times New Roman" w:hAnsi="Times New Roman"/>
                <w:bCs/>
              </w:rPr>
              <w:t>{</w:t>
            </w:r>
            <w:del w:id="2029" w:author="Author">
              <w:r w:rsidRPr="00FE002E">
                <w:rPr>
                  <w:rFonts w:ascii="Times New Roman" w:hAnsi="Times New Roman"/>
                  <w:bCs/>
                </w:rPr>
                <w:delText>060;</w:delText>
              </w:r>
              <w:r w:rsidR="00F71081">
                <w:rPr>
                  <w:rFonts w:ascii="Times New Roman" w:hAnsi="Times New Roman"/>
                  <w:bCs/>
                </w:rPr>
                <w:delText>0</w:delText>
              </w:r>
              <w:r w:rsidR="00A64697">
                <w:rPr>
                  <w:rFonts w:ascii="Times New Roman" w:hAnsi="Times New Roman"/>
                  <w:bCs/>
                </w:rPr>
                <w:delText>7</w:delText>
              </w:r>
              <w:r w:rsidR="00F71081">
                <w:rPr>
                  <w:rFonts w:ascii="Times New Roman" w:hAnsi="Times New Roman"/>
                  <w:bCs/>
                </w:rPr>
                <w:delText>0</w:delText>
              </w:r>
            </w:del>
            <w:ins w:id="2030" w:author="Author">
              <w:r w:rsidRPr="00FE002E">
                <w:rPr>
                  <w:rFonts w:ascii="Times New Roman" w:hAnsi="Times New Roman"/>
                  <w:bCs/>
                </w:rPr>
                <w:t>0</w:t>
              </w:r>
              <w:r w:rsidR="009573B2">
                <w:rPr>
                  <w:rFonts w:ascii="Times New Roman" w:hAnsi="Times New Roman"/>
                  <w:bCs/>
                </w:rPr>
                <w:t>0</w:t>
              </w:r>
              <w:r w:rsidRPr="00FE002E">
                <w:rPr>
                  <w:rFonts w:ascii="Times New Roman" w:hAnsi="Times New Roman"/>
                  <w:bCs/>
                </w:rPr>
                <w:t>60;</w:t>
              </w:r>
              <w:r w:rsidR="00F71081">
                <w:rPr>
                  <w:rFonts w:ascii="Times New Roman" w:hAnsi="Times New Roman"/>
                  <w:bCs/>
                </w:rPr>
                <w:t>0</w:t>
              </w:r>
              <w:r w:rsidR="009573B2">
                <w:rPr>
                  <w:rFonts w:ascii="Times New Roman" w:hAnsi="Times New Roman"/>
                  <w:bCs/>
                </w:rPr>
                <w:t>0</w:t>
              </w:r>
              <w:r w:rsidR="00A64697">
                <w:rPr>
                  <w:rFonts w:ascii="Times New Roman" w:hAnsi="Times New Roman"/>
                  <w:bCs/>
                </w:rPr>
                <w:t>7</w:t>
              </w:r>
              <w:r w:rsidR="00F71081">
                <w:rPr>
                  <w:rFonts w:ascii="Times New Roman" w:hAnsi="Times New Roman"/>
                  <w:bCs/>
                </w:rPr>
                <w:t>0</w:t>
              </w:r>
            </w:ins>
            <w:r w:rsidRPr="00FE002E">
              <w:rPr>
                <w:rFonts w:ascii="Times New Roman" w:hAnsi="Times New Roman"/>
                <w:bCs/>
              </w:rPr>
              <w:t>}</w:t>
            </w:r>
          </w:p>
        </w:tc>
        <w:tc>
          <w:tcPr>
            <w:tcW w:w="7620" w:type="dxa"/>
            <w:tcPrChange w:id="2031" w:author="Author">
              <w:tcPr>
                <w:tcW w:w="7620" w:type="dxa"/>
              </w:tcPr>
            </w:tcPrChange>
          </w:tcPr>
          <w:p w14:paraId="2C3B01F2" w14:textId="77777777"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 xml:space="preserve">Financial </w:t>
            </w:r>
            <w:r w:rsidR="00A36A43">
              <w:rPr>
                <w:rFonts w:ascii="Times New Roman" w:hAnsi="Times New Roman"/>
                <w:b/>
                <w:bCs/>
              </w:rPr>
              <w:t>d</w:t>
            </w:r>
            <w:r w:rsidRPr="00FE002E">
              <w:rPr>
                <w:rFonts w:ascii="Times New Roman" w:hAnsi="Times New Roman"/>
                <w:b/>
                <w:bCs/>
              </w:rPr>
              <w:t>erivatives - Notional amount</w:t>
            </w:r>
          </w:p>
          <w:p w14:paraId="6EC66B64" w14:textId="77777777" w:rsidR="00410E47" w:rsidRPr="00FE002E" w:rsidRDefault="00410E47" w:rsidP="007E2A41">
            <w:pPr>
              <w:pStyle w:val="BodyText1"/>
              <w:spacing w:line="240" w:lineRule="auto"/>
              <w:rPr>
                <w:rFonts w:ascii="Times New Roman" w:hAnsi="Times New Roman"/>
                <w:bCs/>
              </w:rPr>
            </w:pPr>
          </w:p>
          <w:p w14:paraId="4D12CA4C" w14:textId="7C424F2C"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This </w:t>
            </w:r>
            <w:r w:rsidR="00E8206D">
              <w:rPr>
                <w:rFonts w:ascii="Times New Roman" w:hAnsi="Times New Roman"/>
                <w:bCs/>
              </w:rPr>
              <w:t>cell</w:t>
            </w:r>
            <w:r w:rsidRPr="00FE002E">
              <w:rPr>
                <w:rFonts w:ascii="Times New Roman" w:hAnsi="Times New Roman"/>
                <w:bCs/>
              </w:rPr>
              <w:t xml:space="preserve"> provides the notional amount </w:t>
            </w:r>
            <w:r w:rsidR="00E77D62">
              <w:rPr>
                <w:rFonts w:ascii="Times New Roman" w:hAnsi="Times New Roman"/>
                <w:bCs/>
              </w:rPr>
              <w:t>referenced by</w:t>
            </w:r>
            <w:r w:rsidR="00E77D62" w:rsidRPr="00FE002E">
              <w:rPr>
                <w:rFonts w:ascii="Times New Roman" w:hAnsi="Times New Roman"/>
                <w:bCs/>
              </w:rPr>
              <w:t xml:space="preserve"> </w:t>
            </w:r>
            <w:r w:rsidRPr="00FE002E">
              <w:rPr>
                <w:rFonts w:ascii="Times New Roman" w:hAnsi="Times New Roman"/>
                <w:bCs/>
              </w:rPr>
              <w:t xml:space="preserve">contracts listed in Annex II </w:t>
            </w:r>
            <w:del w:id="2032" w:author="Author">
              <w:r w:rsidRPr="00FE002E">
                <w:rPr>
                  <w:rFonts w:ascii="Times New Roman" w:hAnsi="Times New Roman"/>
                  <w:bCs/>
                </w:rPr>
                <w:delText xml:space="preserve">of the </w:delText>
              </w:r>
            </w:del>
            <w:r w:rsidR="00684733">
              <w:rPr>
                <w:rFonts w:ascii="Times New Roman" w:hAnsi="Times New Roman"/>
                <w:bCs/>
              </w:rPr>
              <w:t>CRR</w:t>
            </w:r>
            <w:r w:rsidRPr="00FE002E">
              <w:rPr>
                <w:rFonts w:ascii="Times New Roman" w:hAnsi="Times New Roman"/>
                <w:bCs/>
              </w:rPr>
              <w:t>.</w:t>
            </w:r>
          </w:p>
          <w:p w14:paraId="64E79FE5" w14:textId="77777777" w:rsidR="00410E47" w:rsidRPr="00FE002E" w:rsidRDefault="00410E47" w:rsidP="007E2A41">
            <w:pPr>
              <w:pStyle w:val="BodyText1"/>
              <w:spacing w:line="240" w:lineRule="auto"/>
              <w:rPr>
                <w:rFonts w:ascii="Times New Roman" w:hAnsi="Times New Roman"/>
                <w:b/>
                <w:bCs/>
                <w:u w:val="single"/>
              </w:rPr>
            </w:pPr>
          </w:p>
        </w:tc>
      </w:tr>
      <w:tr w:rsidR="0075510E" w:rsidRPr="00FE002E" w:rsidDel="00B54E92" w14:paraId="69E8F74C" w14:textId="20E7A40D" w:rsidTr="0075510E">
        <w:trPr>
          <w:del w:id="2033" w:author="Author"/>
        </w:trPr>
        <w:tc>
          <w:tcPr>
            <w:tcW w:w="1418" w:type="dxa"/>
            <w:tcBorders>
              <w:top w:val="single" w:sz="4" w:space="0" w:color="auto"/>
              <w:left w:val="single" w:sz="4" w:space="0" w:color="auto"/>
              <w:bottom w:val="single" w:sz="4" w:space="0" w:color="auto"/>
              <w:right w:val="single" w:sz="4" w:space="0" w:color="auto"/>
            </w:tcBorders>
          </w:tcPr>
          <w:p w14:paraId="231DBE41" w14:textId="7C21C676" w:rsidR="0075510E" w:rsidRPr="00FE002E" w:rsidDel="00B54E92" w:rsidRDefault="0075510E" w:rsidP="00086398">
            <w:pPr>
              <w:pStyle w:val="BodyText1"/>
              <w:rPr>
                <w:del w:id="2034" w:author="Author"/>
                <w:rFonts w:ascii="Times New Roman" w:hAnsi="Times New Roman"/>
                <w:bCs/>
              </w:rPr>
            </w:pPr>
            <w:del w:id="2035" w:author="Author">
              <w:r w:rsidRPr="00FE002E" w:rsidDel="0075510E">
                <w:rPr>
                  <w:rFonts w:ascii="Times New Roman" w:hAnsi="Times New Roman"/>
                  <w:bCs/>
                </w:rPr>
                <w:delText>{070</w:delText>
              </w:r>
              <w:r w:rsidDel="0075510E">
                <w:rPr>
                  <w:rFonts w:ascii="Times New Roman" w:hAnsi="Times New Roman"/>
                  <w:bCs/>
                </w:rPr>
                <w:delText>;010}</w:delText>
              </w:r>
            </w:del>
          </w:p>
        </w:tc>
        <w:tc>
          <w:tcPr>
            <w:tcW w:w="7620" w:type="dxa"/>
            <w:tcBorders>
              <w:top w:val="single" w:sz="4" w:space="0" w:color="auto"/>
              <w:left w:val="single" w:sz="4" w:space="0" w:color="auto"/>
              <w:bottom w:val="single" w:sz="4" w:space="0" w:color="auto"/>
              <w:right w:val="single" w:sz="4" w:space="0" w:color="auto"/>
            </w:tcBorders>
          </w:tcPr>
          <w:p w14:paraId="471884CD" w14:textId="243FEAF8" w:rsidR="0075510E" w:rsidRPr="00FE002E" w:rsidDel="0075510E" w:rsidRDefault="0075510E" w:rsidP="00086398">
            <w:pPr>
              <w:pStyle w:val="BodyText1"/>
              <w:spacing w:line="240" w:lineRule="auto"/>
              <w:rPr>
                <w:del w:id="2036" w:author="Author"/>
                <w:rFonts w:ascii="Times New Roman" w:hAnsi="Times New Roman"/>
                <w:b/>
                <w:bCs/>
              </w:rPr>
            </w:pPr>
            <w:del w:id="2037" w:author="Author">
              <w:r w:rsidDel="0075510E">
                <w:rPr>
                  <w:rFonts w:ascii="Times New Roman" w:hAnsi="Times New Roman"/>
                  <w:b/>
                  <w:bCs/>
                </w:rPr>
                <w:delText>SFT</w:delText>
              </w:r>
              <w:r w:rsidRPr="00FE002E" w:rsidDel="0075510E">
                <w:rPr>
                  <w:rFonts w:ascii="Times New Roman" w:hAnsi="Times New Roman"/>
                  <w:b/>
                  <w:bCs/>
                </w:rPr>
                <w:delText>s covered by a master netting agreement</w:delText>
              </w:r>
              <w:r w:rsidDel="0075510E">
                <w:rPr>
                  <w:rFonts w:ascii="Times New Roman" w:hAnsi="Times New Roman"/>
                  <w:b/>
                  <w:bCs/>
                </w:rPr>
                <w:delText xml:space="preserve"> –</w:delText>
              </w:r>
              <w:r w:rsidRPr="00FE002E" w:rsidDel="0075510E">
                <w:rPr>
                  <w:rFonts w:ascii="Times New Roman" w:hAnsi="Times New Roman"/>
                  <w:b/>
                  <w:bCs/>
                </w:rPr>
                <w:delText xml:space="preserve"> Accounting balance sheet value</w:delText>
              </w:r>
            </w:del>
          </w:p>
          <w:p w14:paraId="12AB875D" w14:textId="4325E138" w:rsidR="0075510E" w:rsidRPr="0075510E" w:rsidDel="0075510E" w:rsidRDefault="0075510E" w:rsidP="00086398">
            <w:pPr>
              <w:pStyle w:val="BodyText1"/>
              <w:spacing w:line="240" w:lineRule="auto"/>
              <w:rPr>
                <w:del w:id="2038" w:author="Author"/>
                <w:rFonts w:ascii="Times New Roman" w:hAnsi="Times New Roman"/>
                <w:b/>
                <w:bCs/>
              </w:rPr>
            </w:pPr>
          </w:p>
          <w:p w14:paraId="5974BAEC" w14:textId="12CF00E8" w:rsidR="0075510E" w:rsidRPr="0075510E" w:rsidDel="0075510E" w:rsidRDefault="0075510E" w:rsidP="00086398">
            <w:pPr>
              <w:pStyle w:val="BodyText1"/>
              <w:spacing w:line="240" w:lineRule="auto"/>
              <w:rPr>
                <w:del w:id="2039" w:author="Author"/>
                <w:rFonts w:ascii="Times New Roman" w:hAnsi="Times New Roman"/>
                <w:bCs/>
              </w:rPr>
            </w:pPr>
            <w:del w:id="2040" w:author="Author">
              <w:r w:rsidRPr="0075510E" w:rsidDel="0075510E">
                <w:rPr>
                  <w:rFonts w:ascii="Times New Roman" w:hAnsi="Times New Roman"/>
                  <w:bCs/>
                </w:rPr>
                <w:delText xml:space="preserve">Articles 4(1)(77) and 206 of the </w:delText>
              </w:r>
              <w:smartTag w:uri="urn:schemas-microsoft-com:office:smarttags" w:element="stockticker">
                <w:r w:rsidRPr="0075510E" w:rsidDel="0075510E">
                  <w:rPr>
                    <w:rFonts w:ascii="Times New Roman" w:hAnsi="Times New Roman"/>
                    <w:bCs/>
                  </w:rPr>
                  <w:delText>CRR</w:delText>
                </w:r>
              </w:smartTag>
            </w:del>
          </w:p>
          <w:p w14:paraId="6E33DC27" w14:textId="4021566F" w:rsidR="0075510E" w:rsidRPr="0075510E" w:rsidDel="0075510E" w:rsidRDefault="0075510E" w:rsidP="00086398">
            <w:pPr>
              <w:pStyle w:val="BodyText1"/>
              <w:spacing w:line="240" w:lineRule="auto"/>
              <w:rPr>
                <w:del w:id="2041" w:author="Author"/>
                <w:rFonts w:ascii="Times New Roman" w:hAnsi="Times New Roman"/>
                <w:bCs/>
              </w:rPr>
            </w:pPr>
          </w:p>
          <w:p w14:paraId="5691BE00" w14:textId="66E4E78D" w:rsidR="0075510E" w:rsidRPr="0075510E" w:rsidDel="0075510E" w:rsidRDefault="0075510E" w:rsidP="00086398">
            <w:pPr>
              <w:pStyle w:val="BodyText1"/>
              <w:spacing w:line="240" w:lineRule="auto"/>
              <w:rPr>
                <w:del w:id="2042" w:author="Author"/>
                <w:rFonts w:ascii="Times New Roman" w:hAnsi="Times New Roman"/>
                <w:bCs/>
              </w:rPr>
            </w:pPr>
            <w:del w:id="2043" w:author="Author">
              <w:r w:rsidRPr="0075510E" w:rsidDel="0075510E">
                <w:rPr>
                  <w:rFonts w:ascii="Times New Roman" w:hAnsi="Times New Roman"/>
                  <w:bCs/>
                </w:rPr>
                <w:delText>The accounting balance sheet value of SFTs under the applicable accounting framework that are covered by a master netting agreement eligible under Article 206 of the CRR.</w:delText>
              </w:r>
            </w:del>
          </w:p>
          <w:p w14:paraId="3032ED54" w14:textId="76940933" w:rsidR="0075510E" w:rsidRPr="0075510E" w:rsidDel="0075510E" w:rsidRDefault="0075510E" w:rsidP="00086398">
            <w:pPr>
              <w:pStyle w:val="BodyText1"/>
              <w:spacing w:line="240" w:lineRule="auto"/>
              <w:rPr>
                <w:del w:id="2044" w:author="Author"/>
                <w:rFonts w:ascii="Times New Roman" w:hAnsi="Times New Roman"/>
                <w:bCs/>
              </w:rPr>
            </w:pPr>
          </w:p>
          <w:p w14:paraId="2CC77580" w14:textId="559CCD14" w:rsidR="0075510E" w:rsidRPr="0075510E" w:rsidDel="0075510E" w:rsidRDefault="0075510E" w:rsidP="00086398">
            <w:pPr>
              <w:pStyle w:val="BodyText1"/>
              <w:spacing w:line="240" w:lineRule="auto"/>
              <w:rPr>
                <w:del w:id="2045" w:author="Author"/>
                <w:rFonts w:ascii="Times New Roman" w:hAnsi="Times New Roman"/>
                <w:bCs/>
              </w:rPr>
            </w:pPr>
            <w:del w:id="2046" w:author="Author">
              <w:r w:rsidRPr="0075510E" w:rsidDel="0075510E">
                <w:rPr>
                  <w:rFonts w:ascii="Times New Roman" w:hAnsi="Times New Roman"/>
                  <w:bCs/>
                </w:rPr>
                <w:delText xml:space="preserve">Institutions shall not include in this cell cash received or any security that is provided to a counterparty via the aforementioned transactions and is retained on the balance sheet (i.e. the accounting criteria for derecognition are not met). Institutions shall instead include this in {090,010}. </w:delText>
              </w:r>
            </w:del>
          </w:p>
          <w:p w14:paraId="7AF37C00" w14:textId="36C78FE2" w:rsidR="0075510E" w:rsidRPr="0075510E" w:rsidDel="00B54E92" w:rsidRDefault="0075510E" w:rsidP="00086398">
            <w:pPr>
              <w:pStyle w:val="BodyText1"/>
              <w:spacing w:line="240" w:lineRule="auto"/>
              <w:rPr>
                <w:del w:id="2047" w:author="Author"/>
                <w:rFonts w:ascii="Times New Roman" w:hAnsi="Times New Roman"/>
                <w:b/>
                <w:bCs/>
              </w:rPr>
            </w:pPr>
          </w:p>
        </w:tc>
      </w:tr>
      <w:tr w:rsidR="00447EB1" w:rsidRPr="00FE002E" w:rsidDel="00B54E92" w14:paraId="0FEEC937" w14:textId="797607B9" w:rsidTr="00447EB1">
        <w:trPr>
          <w:del w:id="2048" w:author="Author"/>
        </w:trPr>
        <w:tc>
          <w:tcPr>
            <w:tcW w:w="1418" w:type="dxa"/>
            <w:tcBorders>
              <w:top w:val="single" w:sz="4" w:space="0" w:color="auto"/>
              <w:left w:val="single" w:sz="4" w:space="0" w:color="auto"/>
              <w:bottom w:val="single" w:sz="4" w:space="0" w:color="auto"/>
              <w:right w:val="single" w:sz="4" w:space="0" w:color="auto"/>
            </w:tcBorders>
          </w:tcPr>
          <w:p w14:paraId="36E22D2D" w14:textId="718D3D1E" w:rsidR="00447EB1" w:rsidRPr="00FE002E" w:rsidDel="00B54E92" w:rsidRDefault="00447EB1" w:rsidP="005063DE">
            <w:pPr>
              <w:pStyle w:val="BodyText1"/>
              <w:rPr>
                <w:del w:id="2049" w:author="Author"/>
                <w:rFonts w:ascii="Times New Roman" w:hAnsi="Times New Roman"/>
                <w:bCs/>
              </w:rPr>
            </w:pPr>
            <w:del w:id="2050" w:author="Author">
              <w:r w:rsidDel="005063DE">
                <w:rPr>
                  <w:rFonts w:ascii="Times New Roman" w:hAnsi="Times New Roman"/>
                  <w:bCs/>
                </w:rPr>
                <w:lastRenderedPageBreak/>
                <w:delText xml:space="preserve"> </w:delText>
              </w:r>
              <w:r w:rsidR="005063DE" w:rsidRPr="00FE002E" w:rsidDel="005063DE">
                <w:rPr>
                  <w:rFonts w:ascii="Times New Roman" w:hAnsi="Times New Roman"/>
                  <w:bCs/>
                </w:rPr>
                <w:delText>{070</w:delText>
              </w:r>
              <w:r w:rsidR="005063DE" w:rsidDel="005063DE">
                <w:rPr>
                  <w:rFonts w:ascii="Times New Roman" w:hAnsi="Times New Roman"/>
                  <w:bCs/>
                </w:rPr>
                <w:delText>;020}</w:delText>
              </w:r>
            </w:del>
          </w:p>
        </w:tc>
        <w:tc>
          <w:tcPr>
            <w:tcW w:w="7620" w:type="dxa"/>
            <w:tcBorders>
              <w:top w:val="single" w:sz="4" w:space="0" w:color="auto"/>
              <w:left w:val="single" w:sz="4" w:space="0" w:color="auto"/>
              <w:bottom w:val="single" w:sz="4" w:space="0" w:color="auto"/>
              <w:right w:val="single" w:sz="4" w:space="0" w:color="auto"/>
            </w:tcBorders>
          </w:tcPr>
          <w:p w14:paraId="1DEBECEB" w14:textId="6D5E7A2D" w:rsidR="00447EB1" w:rsidRPr="00FE002E" w:rsidDel="005063DE" w:rsidRDefault="00447EB1" w:rsidP="00086398">
            <w:pPr>
              <w:pStyle w:val="BodyText1"/>
              <w:spacing w:line="240" w:lineRule="auto"/>
              <w:rPr>
                <w:del w:id="2051" w:author="Author"/>
                <w:rFonts w:ascii="Times New Roman" w:hAnsi="Times New Roman"/>
                <w:b/>
                <w:bCs/>
              </w:rPr>
            </w:pPr>
            <w:del w:id="2052" w:author="Author">
              <w:r w:rsidDel="005063DE">
                <w:rPr>
                  <w:rFonts w:ascii="Times New Roman" w:hAnsi="Times New Roman"/>
                  <w:b/>
                  <w:bCs/>
                </w:rPr>
                <w:delText>SFT</w:delText>
              </w:r>
              <w:r w:rsidRPr="00FE002E" w:rsidDel="005063DE">
                <w:rPr>
                  <w:rFonts w:ascii="Times New Roman" w:hAnsi="Times New Roman"/>
                  <w:b/>
                  <w:bCs/>
                </w:rPr>
                <w:delText>s covered by a master netting agreement</w:delText>
              </w:r>
              <w:r w:rsidDel="005063DE">
                <w:rPr>
                  <w:rFonts w:ascii="Times New Roman" w:hAnsi="Times New Roman"/>
                  <w:b/>
                  <w:bCs/>
                </w:rPr>
                <w:delText xml:space="preserve"> –</w:delText>
              </w:r>
              <w:r w:rsidRPr="00FE002E" w:rsidDel="005063DE">
                <w:rPr>
                  <w:rFonts w:ascii="Times New Roman" w:hAnsi="Times New Roman"/>
                  <w:b/>
                  <w:bCs/>
                </w:rPr>
                <w:delText xml:space="preserve"> Accounting value assuming no netting or other CRM</w:delText>
              </w:r>
            </w:del>
          </w:p>
          <w:p w14:paraId="7EECB77A" w14:textId="5C82004A" w:rsidR="00447EB1" w:rsidRPr="00447EB1" w:rsidDel="005063DE" w:rsidRDefault="00447EB1" w:rsidP="00086398">
            <w:pPr>
              <w:pStyle w:val="BodyText1"/>
              <w:spacing w:line="240" w:lineRule="auto"/>
              <w:rPr>
                <w:del w:id="2053" w:author="Author"/>
                <w:rFonts w:ascii="Times New Roman" w:hAnsi="Times New Roman"/>
                <w:b/>
                <w:bCs/>
              </w:rPr>
            </w:pPr>
          </w:p>
          <w:p w14:paraId="5A47C7CB" w14:textId="12B98E24" w:rsidR="00447EB1" w:rsidRPr="005063DE" w:rsidDel="005063DE" w:rsidRDefault="00447EB1" w:rsidP="00086398">
            <w:pPr>
              <w:pStyle w:val="BodyText1"/>
              <w:spacing w:line="240" w:lineRule="auto"/>
              <w:rPr>
                <w:del w:id="2054" w:author="Author"/>
                <w:rFonts w:ascii="Times New Roman" w:hAnsi="Times New Roman"/>
                <w:bCs/>
              </w:rPr>
            </w:pPr>
            <w:del w:id="2055" w:author="Author">
              <w:r w:rsidRPr="005063DE" w:rsidDel="005063DE">
                <w:rPr>
                  <w:rFonts w:ascii="Times New Roman" w:hAnsi="Times New Roman"/>
                  <w:bCs/>
                </w:rPr>
                <w:delText xml:space="preserve">Articles 4(77) and 206 of the </w:delText>
              </w:r>
              <w:smartTag w:uri="urn:schemas-microsoft-com:office:smarttags" w:element="stockticker">
                <w:r w:rsidRPr="005063DE" w:rsidDel="005063DE">
                  <w:rPr>
                    <w:rFonts w:ascii="Times New Roman" w:hAnsi="Times New Roman"/>
                    <w:bCs/>
                  </w:rPr>
                  <w:delText>CRR</w:delText>
                </w:r>
              </w:smartTag>
            </w:del>
          </w:p>
          <w:p w14:paraId="0EC895FC" w14:textId="6CA2CEE1" w:rsidR="00447EB1" w:rsidRPr="005063DE" w:rsidDel="005063DE" w:rsidRDefault="00447EB1" w:rsidP="00086398">
            <w:pPr>
              <w:pStyle w:val="BodyText1"/>
              <w:spacing w:line="240" w:lineRule="auto"/>
              <w:rPr>
                <w:del w:id="2056" w:author="Author"/>
                <w:rFonts w:ascii="Times New Roman" w:hAnsi="Times New Roman"/>
                <w:bCs/>
              </w:rPr>
            </w:pPr>
          </w:p>
          <w:p w14:paraId="402E92DA" w14:textId="3584DA3F" w:rsidR="00447EB1" w:rsidRPr="005063DE" w:rsidDel="005063DE" w:rsidRDefault="00447EB1" w:rsidP="00086398">
            <w:pPr>
              <w:pStyle w:val="BodyText1"/>
              <w:spacing w:line="240" w:lineRule="auto"/>
              <w:rPr>
                <w:del w:id="2057" w:author="Author"/>
                <w:rFonts w:ascii="Times New Roman" w:hAnsi="Times New Roman"/>
                <w:bCs/>
              </w:rPr>
            </w:pPr>
            <w:del w:id="2058" w:author="Author">
              <w:r w:rsidRPr="005063DE" w:rsidDel="005063DE">
                <w:rPr>
                  <w:rFonts w:ascii="Times New Roman" w:hAnsi="Times New Roman"/>
                  <w:bCs/>
                </w:rPr>
                <w:delText>The accounting balance sheet value under the applicable accounting framework of SFTs that are covered by a master netting agreement eligible under Article 206 of the CRR where the contracts are recognised as an asset on the balance sheet assuming no prudential or accounting netting or other CRM effects (i.e. any effects of accounting netting or CRM that have affected the accounting value shall be reversed). Furthermore, where sale accounting is achieved for an SFT under the applicable accounting framework, institutions shall reverse all sales-related accounting entries.</w:delText>
              </w:r>
            </w:del>
          </w:p>
          <w:p w14:paraId="55C498C6" w14:textId="44B583B2" w:rsidR="00447EB1" w:rsidRPr="005063DE" w:rsidDel="005063DE" w:rsidRDefault="00447EB1" w:rsidP="00086398">
            <w:pPr>
              <w:pStyle w:val="BodyText1"/>
              <w:spacing w:line="240" w:lineRule="auto"/>
              <w:rPr>
                <w:del w:id="2059" w:author="Author"/>
                <w:rFonts w:ascii="Times New Roman" w:hAnsi="Times New Roman"/>
                <w:bCs/>
              </w:rPr>
            </w:pPr>
          </w:p>
          <w:p w14:paraId="7225CD20" w14:textId="2F311E18" w:rsidR="00447EB1" w:rsidRPr="005063DE" w:rsidDel="005063DE" w:rsidRDefault="00447EB1" w:rsidP="00086398">
            <w:pPr>
              <w:pStyle w:val="BodyText1"/>
              <w:spacing w:line="240" w:lineRule="auto"/>
              <w:rPr>
                <w:del w:id="2060" w:author="Author"/>
                <w:rFonts w:ascii="Times New Roman" w:hAnsi="Times New Roman"/>
                <w:bCs/>
              </w:rPr>
            </w:pPr>
            <w:del w:id="2061" w:author="Author">
              <w:r w:rsidRPr="005063DE" w:rsidDel="005063DE">
                <w:rPr>
                  <w:rFonts w:ascii="Times New Roman" w:hAnsi="Times New Roman"/>
                  <w:bCs/>
                </w:rPr>
                <w:delText>Institutions shall not include in this cell cash received or any security that is provided to a counterparty via the aforementioned transactions and is retained on the balance sheet (i.e. the accounting criteria for derecognition are not met). Institutions shall instead include this in {090,020}.</w:delText>
              </w:r>
            </w:del>
          </w:p>
          <w:p w14:paraId="2F3B45BA" w14:textId="526EA328" w:rsidR="00447EB1" w:rsidRPr="00447EB1" w:rsidDel="00B54E92" w:rsidRDefault="00447EB1" w:rsidP="00086398">
            <w:pPr>
              <w:pStyle w:val="BodyText1"/>
              <w:spacing w:line="240" w:lineRule="auto"/>
              <w:rPr>
                <w:del w:id="2062" w:author="Author"/>
                <w:rFonts w:ascii="Times New Roman" w:hAnsi="Times New Roman"/>
                <w:b/>
                <w:bCs/>
              </w:rPr>
            </w:pPr>
          </w:p>
        </w:tc>
      </w:tr>
      <w:tr w:rsidR="009449FE" w:rsidRPr="00FE002E" w:rsidDel="00B54E92" w14:paraId="0C3456E0" w14:textId="4062CBC6" w:rsidTr="00FC2664">
        <w:trPr>
          <w:del w:id="2063" w:author="Author"/>
        </w:trPr>
        <w:tc>
          <w:tcPr>
            <w:tcW w:w="1418" w:type="dxa"/>
          </w:tcPr>
          <w:p w14:paraId="742B4A0E" w14:textId="40134E60" w:rsidR="009449FE" w:rsidRPr="009D4E52" w:rsidDel="00B54E92" w:rsidRDefault="009449FE" w:rsidP="008B3855">
            <w:pPr>
              <w:pStyle w:val="BodyText1"/>
              <w:rPr>
                <w:del w:id="2064" w:author="Author"/>
                <w:rFonts w:ascii="Times New Roman" w:hAnsi="Times New Roman"/>
                <w:bCs/>
                <w:highlight w:val="yellow"/>
              </w:rPr>
            </w:pPr>
            <w:del w:id="2065" w:author="Author">
              <w:r w:rsidRPr="00FE002E" w:rsidDel="009449FE">
                <w:rPr>
                  <w:rFonts w:ascii="Times New Roman" w:hAnsi="Times New Roman"/>
                  <w:bCs/>
                </w:rPr>
                <w:delText>{070;</w:delText>
              </w:r>
              <w:r w:rsidDel="009449FE">
                <w:rPr>
                  <w:rFonts w:ascii="Times New Roman" w:hAnsi="Times New Roman"/>
                  <w:bCs/>
                </w:rPr>
                <w:delText>040</w:delText>
              </w:r>
              <w:r w:rsidRPr="00FE002E" w:rsidDel="009449FE">
                <w:rPr>
                  <w:rFonts w:ascii="Times New Roman" w:hAnsi="Times New Roman"/>
                  <w:bCs/>
                </w:rPr>
                <w:delText>}</w:delText>
              </w:r>
            </w:del>
          </w:p>
        </w:tc>
        <w:tc>
          <w:tcPr>
            <w:tcW w:w="7620" w:type="dxa"/>
          </w:tcPr>
          <w:p w14:paraId="1D7E0A12" w14:textId="09E015F8" w:rsidR="009449FE" w:rsidRPr="009449FE" w:rsidDel="009449FE" w:rsidRDefault="009449FE" w:rsidP="009449FE">
            <w:pPr>
              <w:pStyle w:val="BodyText1"/>
              <w:rPr>
                <w:del w:id="2066" w:author="Author"/>
                <w:rFonts w:ascii="Times New Roman" w:hAnsi="Times New Roman"/>
                <w:b/>
                <w:bCs/>
              </w:rPr>
            </w:pPr>
            <w:del w:id="2067" w:author="Author">
              <w:r w:rsidRPr="009449FE" w:rsidDel="009449FE">
                <w:rPr>
                  <w:rFonts w:ascii="Times New Roman" w:hAnsi="Times New Roman"/>
                  <w:b/>
                  <w:bCs/>
                </w:rPr>
                <w:delText>Securities financing transactions covered by a master netting agreement – Add-on for SFT</w:delText>
              </w:r>
            </w:del>
          </w:p>
          <w:p w14:paraId="07552577" w14:textId="74B77CEB" w:rsidR="009449FE" w:rsidRPr="009449FE" w:rsidDel="009449FE" w:rsidRDefault="009449FE" w:rsidP="009449FE">
            <w:pPr>
              <w:pStyle w:val="BodyText1"/>
              <w:rPr>
                <w:del w:id="2068" w:author="Author"/>
                <w:rFonts w:ascii="Times New Roman" w:hAnsi="Times New Roman"/>
                <w:bCs/>
              </w:rPr>
            </w:pPr>
            <w:del w:id="2069" w:author="Author">
              <w:r w:rsidRPr="009449FE" w:rsidDel="009449FE">
                <w:rPr>
                  <w:rFonts w:ascii="Times New Roman" w:hAnsi="Times New Roman"/>
                  <w:bCs/>
                </w:rPr>
                <w:delText>Articles 206 of the CRR</w:delText>
              </w:r>
            </w:del>
          </w:p>
          <w:p w14:paraId="688B004C" w14:textId="50829D4A" w:rsidR="009449FE" w:rsidRPr="009449FE" w:rsidDel="009449FE" w:rsidRDefault="009449FE" w:rsidP="009449FE">
            <w:pPr>
              <w:pStyle w:val="BodyText1"/>
              <w:rPr>
                <w:del w:id="2070" w:author="Author"/>
                <w:rFonts w:ascii="Times New Roman" w:hAnsi="Times New Roman"/>
                <w:b/>
                <w:bCs/>
              </w:rPr>
            </w:pPr>
          </w:p>
          <w:p w14:paraId="37975B0C" w14:textId="49B72B72" w:rsidR="009449FE" w:rsidRPr="009449FE" w:rsidDel="009449FE" w:rsidRDefault="009449FE" w:rsidP="009449FE">
            <w:pPr>
              <w:pStyle w:val="BodyText1"/>
              <w:rPr>
                <w:del w:id="2071" w:author="Author"/>
                <w:rFonts w:ascii="Times New Roman" w:hAnsi="Times New Roman"/>
                <w:bCs/>
              </w:rPr>
            </w:pPr>
            <w:del w:id="2072" w:author="Author">
              <w:r w:rsidRPr="009449FE" w:rsidDel="009449FE">
                <w:rPr>
                  <w:rFonts w:ascii="Times New Roman" w:hAnsi="Times New Roman"/>
                  <w:bCs/>
                </w:rPr>
                <w:delText>For SFTs, including those that are off-balance sheet, that are covered by a netting agreement that meets the requirements in Article 206 of the CRR, institutions shall form netting sets. For each netting set, institutions shall calculate the add-on for current counterparty exposure (CCE) in accordance with the formula</w:delText>
              </w:r>
            </w:del>
          </w:p>
          <w:p w14:paraId="448CA35E" w14:textId="130A8EDB" w:rsidR="009449FE" w:rsidRPr="009449FE" w:rsidDel="009449FE" w:rsidRDefault="009449FE" w:rsidP="009449FE">
            <w:pPr>
              <w:pStyle w:val="BodyText1"/>
              <w:rPr>
                <w:del w:id="2073" w:author="Author"/>
                <w:rFonts w:ascii="Times New Roman" w:hAnsi="Times New Roman"/>
                <w:bCs/>
              </w:rPr>
            </w:pPr>
          </w:p>
          <w:p w14:paraId="6F318289" w14:textId="664CA691" w:rsidR="009449FE" w:rsidRPr="00011E14" w:rsidDel="009449FE" w:rsidRDefault="009449FE" w:rsidP="009449FE">
            <w:pPr>
              <w:pStyle w:val="BodyText1"/>
              <w:spacing w:line="240" w:lineRule="auto"/>
              <w:rPr>
                <w:del w:id="2074" w:author="Author"/>
                <w:rFonts w:ascii="Times New Roman" w:hAnsi="Times New Roman"/>
                <w:bCs/>
                <w:rPrChange w:id="2075" w:author="Author">
                  <w:rPr>
                    <w:del w:id="2076" w:author="Author"/>
                    <w:rFonts w:ascii="Times New Roman" w:hAnsi="Times New Roman"/>
                    <w:bCs/>
                    <w:lang w:val="it-IT"/>
                  </w:rPr>
                </w:rPrChange>
              </w:rPr>
            </w:pPr>
            <m:oMath>
              <m:r>
                <w:del w:id="2077" w:author="Author">
                  <w:rPr>
                    <w:rFonts w:ascii="Cambria Math" w:hAnsi="Cambria Math"/>
                  </w:rPr>
                  <m:t>CCE</m:t>
                </w:del>
              </m:r>
              <m:r>
                <w:del w:id="2078" w:author="Author">
                  <w:rPr>
                    <w:rFonts w:ascii="Cambria Math" w:hAnsi="Times New Roman"/>
                    <w:rPrChange w:id="2079" w:author="Author">
                      <w:rPr>
                        <w:rFonts w:ascii="Cambria Math" w:hAnsi="Times New Roman"/>
                        <w:lang w:val="it-IT"/>
                      </w:rPr>
                    </w:rPrChange>
                  </w:rPr>
                  <m:t xml:space="preserve">= </m:t>
                </w:del>
              </m:r>
              <m:r>
                <w:del w:id="2080" w:author="Author">
                  <w:rPr>
                    <w:rFonts w:ascii="Cambria Math" w:hAnsi="Cambria Math"/>
                  </w:rPr>
                  <m:t>max</m:t>
                </w:del>
              </m:r>
              <m:d>
                <m:dPr>
                  <m:begChr m:val="{"/>
                  <m:endChr m:val="}"/>
                  <m:ctrlPr>
                    <w:del w:id="2081" w:author="Author">
                      <w:rPr>
                        <w:rFonts w:ascii="Cambria Math" w:hAnsi="Times New Roman"/>
                        <w:bCs/>
                        <w:i/>
                      </w:rPr>
                    </w:del>
                  </m:ctrlPr>
                </m:dPr>
                <m:e>
                  <m:d>
                    <m:dPr>
                      <m:ctrlPr>
                        <w:del w:id="2082" w:author="Author">
                          <w:rPr>
                            <w:rFonts w:ascii="Cambria Math" w:hAnsi="Times New Roman"/>
                            <w:bCs/>
                            <w:i/>
                          </w:rPr>
                        </w:del>
                      </m:ctrlPr>
                    </m:dPr>
                    <m:e>
                      <m:nary>
                        <m:naryPr>
                          <m:chr m:val="∑"/>
                          <m:limLoc m:val="undOvr"/>
                          <m:supHide m:val="1"/>
                          <m:ctrlPr>
                            <w:del w:id="2083" w:author="Author">
                              <w:rPr>
                                <w:rFonts w:ascii="Cambria Math" w:hAnsi="Times New Roman"/>
                                <w:bCs/>
                                <w:i/>
                              </w:rPr>
                            </w:del>
                          </m:ctrlPr>
                        </m:naryPr>
                        <m:sub>
                          <m:r>
                            <w:del w:id="2084" w:author="Author">
                              <w:rPr>
                                <w:rFonts w:ascii="Cambria Math" w:hAnsi="Cambria Math"/>
                              </w:rPr>
                              <m:t>i</m:t>
                            </w:del>
                          </m:r>
                        </m:sub>
                        <m:sup/>
                        <m:e>
                          <m:sSub>
                            <m:sSubPr>
                              <m:ctrlPr>
                                <w:del w:id="2085" w:author="Author">
                                  <w:rPr>
                                    <w:rFonts w:ascii="Cambria Math" w:hAnsi="Times New Roman"/>
                                    <w:bCs/>
                                    <w:i/>
                                  </w:rPr>
                                </w:del>
                              </m:ctrlPr>
                            </m:sSubPr>
                            <m:e>
                              <m:r>
                                <w:del w:id="2086" w:author="Author">
                                  <w:rPr>
                                    <w:rFonts w:ascii="Cambria Math" w:hAnsi="Cambria Math"/>
                                  </w:rPr>
                                  <m:t>E</m:t>
                                </w:del>
                              </m:r>
                            </m:e>
                            <m:sub>
                              <m:r>
                                <w:del w:id="2087" w:author="Author">
                                  <w:rPr>
                                    <w:rFonts w:ascii="Cambria Math" w:hAnsi="Cambria Math"/>
                                  </w:rPr>
                                  <m:t>i</m:t>
                                </w:del>
                              </m:r>
                            </m:sub>
                          </m:sSub>
                          <m:r>
                            <w:del w:id="2088" w:author="Author">
                              <w:rPr>
                                <w:rFonts w:ascii="Times New Roman" w:hAnsi="Times New Roman"/>
                                <w:rPrChange w:id="2089" w:author="Author">
                                  <w:rPr>
                                    <w:rFonts w:ascii="Times New Roman" w:hAnsi="Times New Roman"/>
                                    <w:lang w:val="it-IT"/>
                                  </w:rPr>
                                </w:rPrChange>
                              </w:rPr>
                              <m:t>-</m:t>
                            </w:del>
                          </m:r>
                          <m:nary>
                            <m:naryPr>
                              <m:chr m:val="∑"/>
                              <m:limLoc m:val="undOvr"/>
                              <m:supHide m:val="1"/>
                              <m:ctrlPr>
                                <w:del w:id="2090" w:author="Author">
                                  <w:rPr>
                                    <w:rFonts w:ascii="Cambria Math" w:hAnsi="Times New Roman"/>
                                    <w:bCs/>
                                    <w:i/>
                                  </w:rPr>
                                </w:del>
                              </m:ctrlPr>
                            </m:naryPr>
                            <m:sub>
                              <m:r>
                                <w:del w:id="2091" w:author="Author">
                                  <w:rPr>
                                    <w:rFonts w:ascii="Cambria Math" w:hAnsi="Cambria Math"/>
                                  </w:rPr>
                                  <m:t>i</m:t>
                                </w:del>
                              </m:r>
                            </m:sub>
                            <m:sup/>
                            <m:e>
                              <m:sSub>
                                <m:sSubPr>
                                  <m:ctrlPr>
                                    <w:del w:id="2092" w:author="Author">
                                      <w:rPr>
                                        <w:rFonts w:ascii="Cambria Math" w:hAnsi="Times New Roman"/>
                                        <w:bCs/>
                                        <w:i/>
                                      </w:rPr>
                                    </w:del>
                                  </m:ctrlPr>
                                </m:sSubPr>
                                <m:e>
                                  <m:r>
                                    <w:del w:id="2093" w:author="Author">
                                      <w:rPr>
                                        <w:rFonts w:ascii="Cambria Math" w:hAnsi="Cambria Math"/>
                                      </w:rPr>
                                      <m:t>C</m:t>
                                    </w:del>
                                  </m:r>
                                </m:e>
                                <m:sub>
                                  <m:r>
                                    <w:del w:id="2094" w:author="Author">
                                      <w:rPr>
                                        <w:rFonts w:ascii="Cambria Math" w:hAnsi="Cambria Math"/>
                                      </w:rPr>
                                      <m:t>i</m:t>
                                    </w:del>
                                  </m:r>
                                </m:sub>
                              </m:sSub>
                            </m:e>
                          </m:nary>
                        </m:e>
                      </m:nary>
                    </m:e>
                  </m:d>
                  <m:r>
                    <w:del w:id="2095" w:author="Author">
                      <w:rPr>
                        <w:rFonts w:ascii="Cambria Math" w:hAnsi="Times New Roman"/>
                        <w:rPrChange w:id="2096" w:author="Author">
                          <w:rPr>
                            <w:rFonts w:ascii="Cambria Math" w:hAnsi="Times New Roman"/>
                            <w:lang w:val="it-IT"/>
                          </w:rPr>
                        </w:rPrChange>
                      </w:rPr>
                      <m:t>;0</m:t>
                    </w:del>
                  </m:r>
                </m:e>
              </m:d>
            </m:oMath>
            <w:del w:id="2097" w:author="Author">
              <w:r w:rsidRPr="00011E14" w:rsidDel="009449FE">
                <w:rPr>
                  <w:rFonts w:ascii="Times New Roman" w:hAnsi="Times New Roman"/>
                  <w:bCs/>
                  <w:rPrChange w:id="2098" w:author="Author">
                    <w:rPr>
                      <w:rFonts w:ascii="Times New Roman" w:hAnsi="Times New Roman"/>
                      <w:bCs/>
                      <w:lang w:val="it-IT"/>
                    </w:rPr>
                  </w:rPrChange>
                </w:rPr>
                <w:delText xml:space="preserve"> </w:delText>
              </w:r>
            </w:del>
          </w:p>
          <w:p w14:paraId="34AC06F1" w14:textId="259EFF70" w:rsidR="009449FE" w:rsidRPr="00011E14" w:rsidDel="009449FE" w:rsidRDefault="009449FE" w:rsidP="009449FE">
            <w:pPr>
              <w:pStyle w:val="BodyText1"/>
              <w:rPr>
                <w:del w:id="2099" w:author="Author"/>
                <w:rFonts w:ascii="Times New Roman" w:hAnsi="Times New Roman"/>
                <w:bCs/>
                <w:rPrChange w:id="2100" w:author="Author">
                  <w:rPr>
                    <w:del w:id="2101" w:author="Author"/>
                    <w:rFonts w:ascii="Times New Roman" w:hAnsi="Times New Roman"/>
                    <w:bCs/>
                    <w:lang w:val="it-IT"/>
                  </w:rPr>
                </w:rPrChange>
              </w:rPr>
            </w:pPr>
          </w:p>
          <w:p w14:paraId="46930D56" w14:textId="5FBA41B4" w:rsidR="009449FE" w:rsidRPr="009449FE" w:rsidDel="009449FE" w:rsidRDefault="009449FE" w:rsidP="009449FE">
            <w:pPr>
              <w:pStyle w:val="BodyText1"/>
              <w:rPr>
                <w:del w:id="2102" w:author="Author"/>
                <w:rFonts w:ascii="Times New Roman" w:hAnsi="Times New Roman"/>
                <w:bCs/>
              </w:rPr>
            </w:pPr>
            <w:del w:id="2103" w:author="Author">
              <w:r w:rsidRPr="009449FE" w:rsidDel="009449FE">
                <w:rPr>
                  <w:rFonts w:ascii="Times New Roman" w:hAnsi="Times New Roman"/>
                  <w:bCs/>
                </w:rPr>
                <w:delText>Where</w:delText>
              </w:r>
            </w:del>
          </w:p>
          <w:p w14:paraId="12738884" w14:textId="0F1BB673" w:rsidR="009449FE" w:rsidRPr="009449FE" w:rsidDel="009449FE" w:rsidRDefault="009449FE" w:rsidP="009449FE">
            <w:pPr>
              <w:pStyle w:val="BodyText1"/>
              <w:rPr>
                <w:del w:id="2104" w:author="Author"/>
                <w:rFonts w:ascii="Times New Roman" w:hAnsi="Times New Roman"/>
                <w:bCs/>
              </w:rPr>
            </w:pPr>
            <w:del w:id="2105" w:author="Author">
              <w:r w:rsidRPr="009449FE" w:rsidDel="009449FE">
                <w:rPr>
                  <w:rFonts w:ascii="Times New Roman" w:hAnsi="Times New Roman"/>
                  <w:bCs/>
                </w:rPr>
                <w:delText>i = each transaction included in the netting set.</w:delText>
              </w:r>
            </w:del>
          </w:p>
          <w:p w14:paraId="7548F57C" w14:textId="353314E6" w:rsidR="009449FE" w:rsidRPr="009449FE" w:rsidDel="009449FE" w:rsidRDefault="009449FE" w:rsidP="009449FE">
            <w:pPr>
              <w:pStyle w:val="BodyText1"/>
              <w:rPr>
                <w:del w:id="2106" w:author="Author"/>
                <w:rFonts w:ascii="Times New Roman" w:hAnsi="Times New Roman"/>
                <w:bCs/>
              </w:rPr>
            </w:pPr>
            <w:del w:id="2107" w:author="Author">
              <w:r w:rsidRPr="009449FE" w:rsidDel="009449FE">
                <w:rPr>
                  <w:rFonts w:ascii="Times New Roman" w:hAnsi="Times New Roman"/>
                  <w:bCs/>
                </w:rPr>
                <w:delText>Ei = for transaction i, the value Ei as defined in Article 220(3) of the CRR.</w:delText>
              </w:r>
            </w:del>
          </w:p>
          <w:p w14:paraId="0AFE8578" w14:textId="03B57B19" w:rsidR="009449FE" w:rsidRPr="009449FE" w:rsidDel="009449FE" w:rsidRDefault="009449FE" w:rsidP="009449FE">
            <w:pPr>
              <w:pStyle w:val="BodyText1"/>
              <w:rPr>
                <w:del w:id="2108" w:author="Author"/>
                <w:rFonts w:ascii="Times New Roman" w:hAnsi="Times New Roman"/>
                <w:bCs/>
              </w:rPr>
            </w:pPr>
            <w:del w:id="2109" w:author="Author">
              <w:r w:rsidRPr="009449FE" w:rsidDel="009449FE">
                <w:rPr>
                  <w:rFonts w:ascii="Times New Roman" w:hAnsi="Times New Roman"/>
                  <w:bCs/>
                </w:rPr>
                <w:delText>Ci = for transaction i, the value Ci as defined in Article 220(3) of the CRR.</w:delText>
              </w:r>
            </w:del>
          </w:p>
          <w:p w14:paraId="615303F7" w14:textId="644022C1" w:rsidR="009449FE" w:rsidRPr="009449FE" w:rsidDel="009449FE" w:rsidRDefault="009449FE" w:rsidP="009449FE">
            <w:pPr>
              <w:pStyle w:val="BodyText1"/>
              <w:rPr>
                <w:del w:id="2110" w:author="Author"/>
                <w:rFonts w:ascii="Times New Roman" w:hAnsi="Times New Roman"/>
                <w:bCs/>
              </w:rPr>
            </w:pPr>
          </w:p>
          <w:p w14:paraId="3BC4E93B" w14:textId="3FB2909E" w:rsidR="009449FE" w:rsidDel="00B54E92" w:rsidRDefault="009449FE" w:rsidP="009449FE">
            <w:pPr>
              <w:pStyle w:val="BodyText1"/>
              <w:spacing w:line="240" w:lineRule="auto"/>
              <w:rPr>
                <w:del w:id="2111" w:author="Author"/>
                <w:rFonts w:ascii="Times New Roman" w:hAnsi="Times New Roman"/>
                <w:b/>
                <w:bCs/>
              </w:rPr>
            </w:pPr>
            <w:del w:id="2112" w:author="Author">
              <w:r w:rsidRPr="009449FE" w:rsidDel="009449FE">
                <w:rPr>
                  <w:rFonts w:ascii="Times New Roman" w:hAnsi="Times New Roman"/>
                  <w:bCs/>
                </w:rPr>
                <w:delText>Institutions shall aggregate the outcome of this formula for all netting sets and report the result in this cell.</w:delText>
              </w:r>
            </w:del>
          </w:p>
        </w:tc>
      </w:tr>
      <w:tr w:rsidR="007B7914" w:rsidRPr="00FE002E" w:rsidDel="00B54E92" w14:paraId="79644719" w14:textId="1AEE28C5" w:rsidTr="007B7914">
        <w:trPr>
          <w:del w:id="2113" w:author="Author"/>
        </w:trPr>
        <w:tc>
          <w:tcPr>
            <w:tcW w:w="1418" w:type="dxa"/>
            <w:tcBorders>
              <w:top w:val="single" w:sz="4" w:space="0" w:color="auto"/>
              <w:left w:val="single" w:sz="4" w:space="0" w:color="auto"/>
              <w:bottom w:val="single" w:sz="4" w:space="0" w:color="auto"/>
              <w:right w:val="single" w:sz="4" w:space="0" w:color="auto"/>
            </w:tcBorders>
          </w:tcPr>
          <w:p w14:paraId="42E0C045" w14:textId="2930449F" w:rsidR="007B7914" w:rsidRPr="00FE002E" w:rsidDel="00B54E92" w:rsidRDefault="007B7914" w:rsidP="00086398">
            <w:pPr>
              <w:pStyle w:val="BodyText1"/>
              <w:rPr>
                <w:del w:id="2114" w:author="Author"/>
                <w:rFonts w:ascii="Times New Roman" w:hAnsi="Times New Roman"/>
                <w:bCs/>
              </w:rPr>
            </w:pPr>
            <w:del w:id="2115" w:author="Author">
              <w:r w:rsidRPr="00FE002E" w:rsidDel="007B7914">
                <w:rPr>
                  <w:rFonts w:ascii="Times New Roman" w:hAnsi="Times New Roman"/>
                  <w:bCs/>
                </w:rPr>
                <w:delText>{080</w:delText>
              </w:r>
              <w:r w:rsidDel="007B7914">
                <w:rPr>
                  <w:rFonts w:ascii="Times New Roman" w:hAnsi="Times New Roman"/>
                  <w:bCs/>
                </w:rPr>
                <w:delText>;010}</w:delText>
              </w:r>
            </w:del>
          </w:p>
        </w:tc>
        <w:tc>
          <w:tcPr>
            <w:tcW w:w="7620" w:type="dxa"/>
            <w:tcBorders>
              <w:top w:val="single" w:sz="4" w:space="0" w:color="auto"/>
              <w:left w:val="single" w:sz="4" w:space="0" w:color="auto"/>
              <w:bottom w:val="single" w:sz="4" w:space="0" w:color="auto"/>
              <w:right w:val="single" w:sz="4" w:space="0" w:color="auto"/>
            </w:tcBorders>
          </w:tcPr>
          <w:p w14:paraId="433CF8C6" w14:textId="70777ACE" w:rsidR="007B7914" w:rsidRPr="00FE002E" w:rsidDel="007B7914" w:rsidRDefault="007B7914" w:rsidP="007B7914">
            <w:pPr>
              <w:pStyle w:val="BodyText1"/>
              <w:rPr>
                <w:del w:id="2116" w:author="Author"/>
                <w:rFonts w:ascii="Times New Roman" w:hAnsi="Times New Roman"/>
                <w:b/>
                <w:bCs/>
              </w:rPr>
            </w:pPr>
            <w:del w:id="2117" w:author="Author">
              <w:r w:rsidDel="007B7914">
                <w:rPr>
                  <w:rFonts w:ascii="Times New Roman" w:hAnsi="Times New Roman"/>
                  <w:b/>
                  <w:bCs/>
                </w:rPr>
                <w:delText>SFT</w:delText>
              </w:r>
              <w:r w:rsidRPr="00FE002E" w:rsidDel="007B7914">
                <w:rPr>
                  <w:rFonts w:ascii="Times New Roman" w:hAnsi="Times New Roman"/>
                  <w:b/>
                  <w:bCs/>
                </w:rPr>
                <w:delText>s not covered by a master netting agreement</w:delText>
              </w:r>
              <w:r w:rsidDel="007B7914">
                <w:rPr>
                  <w:rFonts w:ascii="Times New Roman" w:hAnsi="Times New Roman"/>
                  <w:b/>
                  <w:bCs/>
                </w:rPr>
                <w:delText xml:space="preserve"> –</w:delText>
              </w:r>
              <w:r w:rsidRPr="00FE002E" w:rsidDel="007B7914">
                <w:rPr>
                  <w:rFonts w:ascii="Times New Roman" w:hAnsi="Times New Roman"/>
                  <w:b/>
                  <w:bCs/>
                </w:rPr>
                <w:delText xml:space="preserve"> Accounting balance sheet value</w:delText>
              </w:r>
            </w:del>
          </w:p>
          <w:p w14:paraId="15209860" w14:textId="32AF2187" w:rsidR="007B7914" w:rsidRPr="007B7914" w:rsidDel="007B7914" w:rsidRDefault="007B7914" w:rsidP="007B7914">
            <w:pPr>
              <w:pStyle w:val="BodyText1"/>
              <w:rPr>
                <w:del w:id="2118" w:author="Author"/>
                <w:rFonts w:ascii="Times New Roman" w:hAnsi="Times New Roman"/>
                <w:b/>
                <w:bCs/>
              </w:rPr>
            </w:pPr>
          </w:p>
          <w:p w14:paraId="1E82698D" w14:textId="6A7226D2" w:rsidR="007B7914" w:rsidRPr="007B7914" w:rsidDel="007B7914" w:rsidRDefault="007B7914" w:rsidP="007B7914">
            <w:pPr>
              <w:pStyle w:val="BodyText1"/>
              <w:rPr>
                <w:del w:id="2119" w:author="Author"/>
                <w:rFonts w:ascii="Times New Roman" w:hAnsi="Times New Roman"/>
                <w:bCs/>
              </w:rPr>
            </w:pPr>
            <w:del w:id="2120" w:author="Author">
              <w:r w:rsidRPr="007B7914" w:rsidDel="007B7914">
                <w:rPr>
                  <w:rFonts w:ascii="Times New Roman" w:hAnsi="Times New Roman"/>
                  <w:bCs/>
                </w:rPr>
                <w:delText xml:space="preserve">Article 4(1)(77) of the </w:delText>
              </w:r>
              <w:smartTag w:uri="urn:schemas-microsoft-com:office:smarttags" w:element="stockticker">
                <w:r w:rsidRPr="007B7914" w:rsidDel="007B7914">
                  <w:rPr>
                    <w:rFonts w:ascii="Times New Roman" w:hAnsi="Times New Roman"/>
                    <w:bCs/>
                  </w:rPr>
                  <w:delText>CRR</w:delText>
                </w:r>
              </w:smartTag>
            </w:del>
          </w:p>
          <w:p w14:paraId="0C18156D" w14:textId="3848387B" w:rsidR="007B7914" w:rsidRPr="007B7914" w:rsidDel="007B7914" w:rsidRDefault="007B7914" w:rsidP="007B7914">
            <w:pPr>
              <w:pStyle w:val="BodyText1"/>
              <w:rPr>
                <w:del w:id="2121" w:author="Author"/>
                <w:rFonts w:ascii="Times New Roman" w:hAnsi="Times New Roman"/>
                <w:bCs/>
              </w:rPr>
            </w:pPr>
          </w:p>
          <w:p w14:paraId="12FAA9DA" w14:textId="46EB8D79" w:rsidR="007B7914" w:rsidRPr="007B7914" w:rsidDel="007B7914" w:rsidRDefault="007B7914" w:rsidP="007B7914">
            <w:pPr>
              <w:pStyle w:val="BodyText1"/>
              <w:rPr>
                <w:del w:id="2122" w:author="Author"/>
                <w:rFonts w:ascii="Times New Roman" w:hAnsi="Times New Roman"/>
                <w:bCs/>
              </w:rPr>
            </w:pPr>
            <w:del w:id="2123" w:author="Author">
              <w:r w:rsidRPr="007B7914" w:rsidDel="007B7914">
                <w:rPr>
                  <w:rFonts w:ascii="Times New Roman" w:hAnsi="Times New Roman"/>
                  <w:bCs/>
                </w:rPr>
                <w:delText>The accounting balance sheet value under the applicable accounting framework of SFTs that are not covered by a master netting agreement eligible under Article 206 of the CRR where the contracts are recognised as assets on the balance sheet.</w:delText>
              </w:r>
            </w:del>
          </w:p>
          <w:p w14:paraId="3552CCF7" w14:textId="559F334C" w:rsidR="007B7914" w:rsidRPr="007B7914" w:rsidDel="007B7914" w:rsidRDefault="007B7914" w:rsidP="007B7914">
            <w:pPr>
              <w:pStyle w:val="BodyText1"/>
              <w:rPr>
                <w:del w:id="2124" w:author="Author"/>
                <w:rFonts w:ascii="Times New Roman" w:hAnsi="Times New Roman"/>
                <w:bCs/>
              </w:rPr>
            </w:pPr>
          </w:p>
          <w:p w14:paraId="448DDF1F" w14:textId="372AA263" w:rsidR="007B7914" w:rsidRPr="007B7914" w:rsidDel="007B7914" w:rsidRDefault="007B7914" w:rsidP="007B7914">
            <w:pPr>
              <w:pStyle w:val="BodyText1"/>
              <w:rPr>
                <w:del w:id="2125" w:author="Author"/>
                <w:rFonts w:ascii="Times New Roman" w:hAnsi="Times New Roman"/>
                <w:bCs/>
              </w:rPr>
            </w:pPr>
            <w:del w:id="2126" w:author="Author">
              <w:r w:rsidRPr="007B7914" w:rsidDel="007B7914">
                <w:rPr>
                  <w:rFonts w:ascii="Times New Roman" w:hAnsi="Times New Roman"/>
                  <w:bCs/>
                </w:rPr>
                <w:delText xml:space="preserve">Institutions shall not include in this cell cash received or any security that is provided to a counterparty via the aforementioned transactions and is retained on the balance sheet (i.e. the accounting criteria for derecognition are not met). Institutions shall instead include this in {090,010}. </w:delText>
              </w:r>
            </w:del>
          </w:p>
          <w:p w14:paraId="11B5755E" w14:textId="3BC54B7F" w:rsidR="007B7914" w:rsidRPr="007B7914" w:rsidDel="00B54E92" w:rsidRDefault="007B7914" w:rsidP="007B7914">
            <w:pPr>
              <w:pStyle w:val="BodyText1"/>
              <w:rPr>
                <w:del w:id="2127" w:author="Author"/>
                <w:rFonts w:ascii="Times New Roman" w:hAnsi="Times New Roman"/>
                <w:b/>
                <w:bCs/>
              </w:rPr>
            </w:pPr>
          </w:p>
        </w:tc>
      </w:tr>
      <w:tr w:rsidR="007B7914" w:rsidRPr="00FE002E" w:rsidDel="00B54E92" w14:paraId="40DEBF73" w14:textId="23A5C593" w:rsidTr="007B7914">
        <w:trPr>
          <w:del w:id="2128" w:author="Author"/>
        </w:trPr>
        <w:tc>
          <w:tcPr>
            <w:tcW w:w="1418" w:type="dxa"/>
            <w:tcBorders>
              <w:top w:val="single" w:sz="4" w:space="0" w:color="auto"/>
              <w:left w:val="single" w:sz="4" w:space="0" w:color="auto"/>
              <w:bottom w:val="single" w:sz="4" w:space="0" w:color="auto"/>
              <w:right w:val="single" w:sz="4" w:space="0" w:color="auto"/>
            </w:tcBorders>
          </w:tcPr>
          <w:p w14:paraId="170893E1" w14:textId="3D9EDB0B" w:rsidR="007B7914" w:rsidRPr="00FE002E" w:rsidDel="00B54E92" w:rsidRDefault="007B7914" w:rsidP="00086398">
            <w:pPr>
              <w:pStyle w:val="BodyText1"/>
              <w:rPr>
                <w:del w:id="2129" w:author="Author"/>
                <w:rFonts w:ascii="Times New Roman" w:hAnsi="Times New Roman"/>
                <w:bCs/>
              </w:rPr>
            </w:pPr>
            <w:del w:id="2130" w:author="Author">
              <w:r w:rsidRPr="00FE002E" w:rsidDel="007B7914">
                <w:rPr>
                  <w:rFonts w:ascii="Times New Roman" w:hAnsi="Times New Roman"/>
                  <w:bCs/>
                </w:rPr>
                <w:lastRenderedPageBreak/>
                <w:delText>{080</w:delText>
              </w:r>
              <w:r w:rsidDel="007B7914">
                <w:rPr>
                  <w:rFonts w:ascii="Times New Roman" w:hAnsi="Times New Roman"/>
                  <w:bCs/>
                </w:rPr>
                <w:delText>;020}</w:delText>
              </w:r>
            </w:del>
          </w:p>
        </w:tc>
        <w:tc>
          <w:tcPr>
            <w:tcW w:w="7620" w:type="dxa"/>
            <w:tcBorders>
              <w:top w:val="single" w:sz="4" w:space="0" w:color="auto"/>
              <w:left w:val="single" w:sz="4" w:space="0" w:color="auto"/>
              <w:bottom w:val="single" w:sz="4" w:space="0" w:color="auto"/>
              <w:right w:val="single" w:sz="4" w:space="0" w:color="auto"/>
            </w:tcBorders>
          </w:tcPr>
          <w:p w14:paraId="3F1DD3B7" w14:textId="1E4AA71A" w:rsidR="007B7914" w:rsidRPr="00FE002E" w:rsidDel="007B7914" w:rsidRDefault="007B7914" w:rsidP="007B7914">
            <w:pPr>
              <w:pStyle w:val="BodyText1"/>
              <w:rPr>
                <w:del w:id="2131" w:author="Author"/>
                <w:rFonts w:ascii="Times New Roman" w:hAnsi="Times New Roman"/>
                <w:b/>
                <w:bCs/>
              </w:rPr>
            </w:pPr>
            <w:del w:id="2132" w:author="Author">
              <w:r w:rsidDel="007B7914">
                <w:rPr>
                  <w:rFonts w:ascii="Times New Roman" w:hAnsi="Times New Roman"/>
                  <w:b/>
                  <w:bCs/>
                </w:rPr>
                <w:delText>SFTs</w:delText>
              </w:r>
              <w:r w:rsidRPr="00FE002E" w:rsidDel="007B7914">
                <w:rPr>
                  <w:rFonts w:ascii="Times New Roman" w:hAnsi="Times New Roman"/>
                  <w:b/>
                  <w:bCs/>
                </w:rPr>
                <w:delText xml:space="preserve"> not covered by a master netting agreement</w:delText>
              </w:r>
              <w:r w:rsidDel="007B7914">
                <w:rPr>
                  <w:rFonts w:ascii="Times New Roman" w:hAnsi="Times New Roman"/>
                  <w:b/>
                  <w:bCs/>
                </w:rPr>
                <w:delText xml:space="preserve"> -</w:delText>
              </w:r>
              <w:r w:rsidRPr="00FE002E" w:rsidDel="007B7914">
                <w:rPr>
                  <w:rFonts w:ascii="Times New Roman" w:hAnsi="Times New Roman"/>
                  <w:b/>
                  <w:bCs/>
                </w:rPr>
                <w:delText xml:space="preserve"> Accounting value assuming no netting or other CRM</w:delText>
              </w:r>
            </w:del>
          </w:p>
          <w:p w14:paraId="764FD710" w14:textId="30F957C7" w:rsidR="007B7914" w:rsidRPr="007B7914" w:rsidDel="007B7914" w:rsidRDefault="007B7914" w:rsidP="007B7914">
            <w:pPr>
              <w:pStyle w:val="BodyText1"/>
              <w:rPr>
                <w:del w:id="2133" w:author="Author"/>
                <w:rFonts w:ascii="Times New Roman" w:hAnsi="Times New Roman"/>
                <w:b/>
                <w:bCs/>
              </w:rPr>
            </w:pPr>
          </w:p>
          <w:p w14:paraId="6FFA7ADE" w14:textId="5627A727" w:rsidR="007B7914" w:rsidRPr="007B7914" w:rsidDel="007B7914" w:rsidRDefault="007B7914" w:rsidP="007B7914">
            <w:pPr>
              <w:pStyle w:val="BodyText1"/>
              <w:rPr>
                <w:del w:id="2134" w:author="Author"/>
                <w:rFonts w:ascii="Times New Roman" w:hAnsi="Times New Roman"/>
                <w:bCs/>
              </w:rPr>
            </w:pPr>
            <w:del w:id="2135" w:author="Author">
              <w:r w:rsidRPr="007B7914" w:rsidDel="007B7914">
                <w:rPr>
                  <w:rFonts w:ascii="Times New Roman" w:hAnsi="Times New Roman"/>
                  <w:bCs/>
                </w:rPr>
                <w:delText xml:space="preserve">Article 4(1)(77) of the </w:delText>
              </w:r>
              <w:smartTag w:uri="urn:schemas-microsoft-com:office:smarttags" w:element="stockticker">
                <w:r w:rsidRPr="007B7914" w:rsidDel="007B7914">
                  <w:rPr>
                    <w:rFonts w:ascii="Times New Roman" w:hAnsi="Times New Roman"/>
                    <w:bCs/>
                  </w:rPr>
                  <w:delText>CRR</w:delText>
                </w:r>
              </w:smartTag>
            </w:del>
          </w:p>
          <w:p w14:paraId="774892CD" w14:textId="4A4468B2" w:rsidR="007B7914" w:rsidRPr="007B7914" w:rsidDel="007B7914" w:rsidRDefault="007B7914" w:rsidP="007B7914">
            <w:pPr>
              <w:pStyle w:val="BodyText1"/>
              <w:rPr>
                <w:del w:id="2136" w:author="Author"/>
                <w:rFonts w:ascii="Times New Roman" w:hAnsi="Times New Roman"/>
                <w:bCs/>
              </w:rPr>
            </w:pPr>
          </w:p>
          <w:p w14:paraId="3634C1ED" w14:textId="2B3A1EA8" w:rsidR="007B7914" w:rsidRPr="007B7914" w:rsidDel="007B7914" w:rsidRDefault="007B7914" w:rsidP="007B7914">
            <w:pPr>
              <w:pStyle w:val="BodyText1"/>
              <w:rPr>
                <w:del w:id="2137" w:author="Author"/>
                <w:rFonts w:ascii="Times New Roman" w:hAnsi="Times New Roman"/>
                <w:bCs/>
              </w:rPr>
            </w:pPr>
            <w:del w:id="2138" w:author="Author">
              <w:r w:rsidRPr="007B7914" w:rsidDel="007B7914">
                <w:rPr>
                  <w:rFonts w:ascii="Times New Roman" w:hAnsi="Times New Roman"/>
                  <w:bCs/>
                </w:rPr>
                <w:delText>The accounting balance sheet value under the applicable accounting framework of SFTs that are not covered by a master netting agreement eligible under Article 206 of the CRR where the contracts are recognised as assets on the balance sheet assuming no accounting netting or other CRM effects (i.e. any effects of accounting netting or CRM that have affected the accounting value shall be reversed). Furthermore, where sale accounting is achieved for an SFT under the applicable accounting framework, institutions shall reverse all sales-related accounting entries.</w:delText>
              </w:r>
            </w:del>
          </w:p>
          <w:p w14:paraId="210079E4" w14:textId="6FB6E154" w:rsidR="007B7914" w:rsidRPr="007B7914" w:rsidDel="007B7914" w:rsidRDefault="007B7914" w:rsidP="007B7914">
            <w:pPr>
              <w:pStyle w:val="BodyText1"/>
              <w:rPr>
                <w:del w:id="2139" w:author="Author"/>
                <w:rFonts w:ascii="Times New Roman" w:hAnsi="Times New Roman"/>
                <w:bCs/>
              </w:rPr>
            </w:pPr>
          </w:p>
          <w:p w14:paraId="2A50DCAC" w14:textId="3A96A7F5" w:rsidR="007B7914" w:rsidRPr="007B7914" w:rsidDel="007B7914" w:rsidRDefault="007B7914" w:rsidP="007B7914">
            <w:pPr>
              <w:pStyle w:val="BodyText1"/>
              <w:rPr>
                <w:del w:id="2140" w:author="Author"/>
                <w:rFonts w:ascii="Times New Roman" w:hAnsi="Times New Roman"/>
                <w:bCs/>
              </w:rPr>
            </w:pPr>
            <w:del w:id="2141" w:author="Author">
              <w:r w:rsidRPr="007B7914" w:rsidDel="007B7914">
                <w:rPr>
                  <w:rFonts w:ascii="Times New Roman" w:hAnsi="Times New Roman"/>
                  <w:bCs/>
                </w:rPr>
                <w:delText>Institutions shall not include in this cell cash received or any security that is provided to a counterparty via the aforementioned transactions and is retained on the balance sheet (i.e. the accounting criteria for derecognition are not met). Institutions shall instead include this in {090,020}.</w:delText>
              </w:r>
            </w:del>
          </w:p>
          <w:p w14:paraId="7B2E78D7" w14:textId="124607CC" w:rsidR="007B7914" w:rsidRPr="007B7914" w:rsidDel="00B54E92" w:rsidRDefault="007B7914" w:rsidP="007B7914">
            <w:pPr>
              <w:pStyle w:val="BodyText1"/>
              <w:rPr>
                <w:del w:id="2142" w:author="Author"/>
                <w:rFonts w:ascii="Times New Roman" w:hAnsi="Times New Roman"/>
                <w:b/>
                <w:bCs/>
              </w:rPr>
            </w:pPr>
          </w:p>
        </w:tc>
      </w:tr>
      <w:tr w:rsidR="00410E47" w:rsidRPr="00FE002E" w14:paraId="1118A34F" w14:textId="77777777" w:rsidTr="00FC2664">
        <w:trPr>
          <w:del w:id="2143" w:author="Author"/>
        </w:trPr>
        <w:tc>
          <w:tcPr>
            <w:tcW w:w="1418" w:type="dxa"/>
          </w:tcPr>
          <w:p w14:paraId="1F15A6F8" w14:textId="77777777" w:rsidR="00410E47" w:rsidRPr="00FE002E" w:rsidRDefault="00410E47" w:rsidP="00F70A83">
            <w:pPr>
              <w:pStyle w:val="BodyText1"/>
              <w:rPr>
                <w:del w:id="2144" w:author="Author"/>
                <w:rFonts w:ascii="Times New Roman" w:hAnsi="Times New Roman"/>
                <w:bCs/>
              </w:rPr>
            </w:pPr>
            <w:del w:id="2145" w:author="Author">
              <w:r w:rsidRPr="00FE002E">
                <w:rPr>
                  <w:rFonts w:ascii="Times New Roman" w:hAnsi="Times New Roman"/>
                  <w:bCs/>
                </w:rPr>
                <w:delText>{080;</w:delText>
              </w:r>
              <w:r w:rsidR="00F71081">
                <w:rPr>
                  <w:rFonts w:ascii="Times New Roman" w:hAnsi="Times New Roman"/>
                  <w:bCs/>
                </w:rPr>
                <w:delText>0</w:delText>
              </w:r>
              <w:r w:rsidR="00F70A83">
                <w:rPr>
                  <w:rFonts w:ascii="Times New Roman" w:hAnsi="Times New Roman"/>
                  <w:bCs/>
                </w:rPr>
                <w:delText>4</w:delText>
              </w:r>
              <w:r w:rsidR="00F71081">
                <w:rPr>
                  <w:rFonts w:ascii="Times New Roman" w:hAnsi="Times New Roman"/>
                  <w:bCs/>
                </w:rPr>
                <w:delText>0</w:delText>
              </w:r>
              <w:r w:rsidRPr="00FE002E">
                <w:rPr>
                  <w:rFonts w:ascii="Times New Roman" w:hAnsi="Times New Roman"/>
                  <w:bCs/>
                </w:rPr>
                <w:delText>}</w:delText>
              </w:r>
            </w:del>
          </w:p>
        </w:tc>
        <w:tc>
          <w:tcPr>
            <w:tcW w:w="7620" w:type="dxa"/>
          </w:tcPr>
          <w:p w14:paraId="1CB32D72" w14:textId="77777777" w:rsidR="00410E47" w:rsidRPr="00FE002E" w:rsidRDefault="00CF66B5" w:rsidP="007E2A41">
            <w:pPr>
              <w:pStyle w:val="BodyText1"/>
              <w:spacing w:line="240" w:lineRule="auto"/>
              <w:rPr>
                <w:del w:id="2146" w:author="Author"/>
                <w:rFonts w:ascii="Times New Roman" w:hAnsi="Times New Roman"/>
                <w:b/>
                <w:bCs/>
              </w:rPr>
            </w:pPr>
            <w:del w:id="2147" w:author="Author">
              <w:r>
                <w:rPr>
                  <w:rFonts w:ascii="Times New Roman" w:hAnsi="Times New Roman"/>
                  <w:b/>
                  <w:bCs/>
                </w:rPr>
                <w:delText>SFT</w:delText>
              </w:r>
              <w:r w:rsidR="00410E47" w:rsidRPr="00FE002E">
                <w:rPr>
                  <w:rFonts w:ascii="Times New Roman" w:hAnsi="Times New Roman"/>
                  <w:b/>
                  <w:bCs/>
                </w:rPr>
                <w:delText>s not covered by a master netting agreement</w:delText>
              </w:r>
              <w:r w:rsidR="00605108">
                <w:rPr>
                  <w:rFonts w:ascii="Times New Roman" w:hAnsi="Times New Roman"/>
                  <w:b/>
                  <w:bCs/>
                </w:rPr>
                <w:delText xml:space="preserve"> –</w:delText>
              </w:r>
              <w:r w:rsidR="00410E47" w:rsidRPr="00FE002E">
                <w:rPr>
                  <w:rFonts w:ascii="Times New Roman" w:hAnsi="Times New Roman"/>
                  <w:b/>
                  <w:bCs/>
                </w:rPr>
                <w:delText xml:space="preserve"> Add-on</w:delText>
              </w:r>
              <w:r w:rsidR="002E3FD6">
                <w:rPr>
                  <w:rFonts w:ascii="Times New Roman" w:hAnsi="Times New Roman"/>
                  <w:b/>
                  <w:bCs/>
                </w:rPr>
                <w:delText xml:space="preserve"> </w:delText>
              </w:r>
              <w:r w:rsidR="001B2D84">
                <w:rPr>
                  <w:rFonts w:ascii="Times New Roman" w:hAnsi="Times New Roman"/>
                  <w:b/>
                  <w:bCs/>
                </w:rPr>
                <w:delText>for</w:delText>
              </w:r>
              <w:r w:rsidR="00410E47" w:rsidRPr="00FE002E">
                <w:rPr>
                  <w:rFonts w:ascii="Times New Roman" w:hAnsi="Times New Roman"/>
                  <w:b/>
                  <w:bCs/>
                </w:rPr>
                <w:delText xml:space="preserve"> SFT</w:delText>
              </w:r>
            </w:del>
          </w:p>
          <w:p w14:paraId="20E32E7B" w14:textId="77777777" w:rsidR="00410E47" w:rsidRPr="00FE002E" w:rsidRDefault="00410E47" w:rsidP="007E2A41">
            <w:pPr>
              <w:pStyle w:val="BodyText1"/>
              <w:spacing w:line="240" w:lineRule="auto"/>
              <w:rPr>
                <w:del w:id="2148" w:author="Author"/>
                <w:rFonts w:ascii="Times New Roman" w:hAnsi="Times New Roman"/>
                <w:b/>
                <w:bCs/>
              </w:rPr>
            </w:pPr>
          </w:p>
          <w:p w14:paraId="467AE3C6" w14:textId="77777777" w:rsidR="00410E47" w:rsidRPr="00FE002E" w:rsidRDefault="00410E47" w:rsidP="007E2A41">
            <w:pPr>
              <w:pStyle w:val="BodyText1"/>
              <w:spacing w:line="240" w:lineRule="auto"/>
              <w:rPr>
                <w:del w:id="2149" w:author="Author"/>
                <w:rFonts w:ascii="Times New Roman" w:hAnsi="Times New Roman"/>
                <w:bCs/>
              </w:rPr>
            </w:pPr>
            <w:del w:id="2150" w:author="Author">
              <w:r w:rsidRPr="00FE002E">
                <w:rPr>
                  <w:rFonts w:ascii="Times New Roman" w:hAnsi="Times New Roman"/>
                  <w:bCs/>
                </w:rPr>
                <w:delText>Articles 206 of the CRR</w:delText>
              </w:r>
            </w:del>
          </w:p>
          <w:p w14:paraId="7380FA85" w14:textId="77777777" w:rsidR="00410E47" w:rsidRPr="00FE002E" w:rsidRDefault="00410E47" w:rsidP="007E2A41">
            <w:pPr>
              <w:pStyle w:val="BodyText1"/>
              <w:spacing w:line="240" w:lineRule="auto"/>
              <w:rPr>
                <w:del w:id="2151" w:author="Author"/>
                <w:rFonts w:ascii="Times New Roman" w:hAnsi="Times New Roman"/>
                <w:bCs/>
              </w:rPr>
            </w:pPr>
          </w:p>
          <w:p w14:paraId="3617A71E" w14:textId="77777777" w:rsidR="00410E47" w:rsidRPr="00FE002E" w:rsidRDefault="00410E47" w:rsidP="00217B44">
            <w:pPr>
              <w:pStyle w:val="BodyText1"/>
              <w:spacing w:line="240" w:lineRule="auto"/>
              <w:rPr>
                <w:del w:id="2152" w:author="Author"/>
                <w:color w:val="auto"/>
                <w:lang w:eastAsia="fr-BE"/>
              </w:rPr>
            </w:pPr>
            <w:del w:id="2153" w:author="Author">
              <w:r w:rsidRPr="00FE002E">
                <w:rPr>
                  <w:rFonts w:ascii="Times New Roman" w:hAnsi="Times New Roman"/>
                  <w:bCs/>
                </w:rPr>
                <w:delText xml:space="preserve">For </w:delText>
              </w:r>
              <w:r w:rsidR="00CF66B5">
                <w:rPr>
                  <w:rFonts w:ascii="Times New Roman" w:hAnsi="Times New Roman"/>
                  <w:bCs/>
                </w:rPr>
                <w:delText>SFTs,</w:delText>
              </w:r>
              <w:r w:rsidRPr="00FE002E">
                <w:rPr>
                  <w:rFonts w:ascii="Times New Roman" w:hAnsi="Times New Roman"/>
                  <w:bCs/>
                </w:rPr>
                <w:delText xml:space="preserve"> including those that are off-balance sheet</w:delText>
              </w:r>
              <w:r w:rsidR="00CF66B5">
                <w:rPr>
                  <w:rFonts w:ascii="Times New Roman" w:hAnsi="Times New Roman"/>
                  <w:bCs/>
                </w:rPr>
                <w:delText>,</w:delText>
              </w:r>
              <w:r w:rsidRPr="00FE002E">
                <w:rPr>
                  <w:rFonts w:ascii="Times New Roman" w:hAnsi="Times New Roman"/>
                  <w:bCs/>
                </w:rPr>
                <w:delText xml:space="preserve"> that are </w:delText>
              </w:r>
              <w:r w:rsidRPr="006E259E">
                <w:rPr>
                  <w:rFonts w:ascii="Times New Roman" w:hAnsi="Times New Roman"/>
                  <w:b/>
                  <w:bCs/>
                  <w:u w:val="single"/>
                </w:rPr>
                <w:delText>not</w:delText>
              </w:r>
              <w:r w:rsidRPr="00FE002E">
                <w:rPr>
                  <w:rFonts w:ascii="Times New Roman" w:hAnsi="Times New Roman"/>
                  <w:bCs/>
                </w:rPr>
                <w:delText xml:space="preserve"> covered by a master netting agreement eligible under </w:delText>
              </w:r>
              <w:r w:rsidR="001005A7">
                <w:rPr>
                  <w:rFonts w:ascii="Times New Roman" w:hAnsi="Times New Roman"/>
                  <w:bCs/>
                </w:rPr>
                <w:delText>Article 206 of the CRR</w:delText>
              </w:r>
              <w:r w:rsidRPr="00FE002E">
                <w:rPr>
                  <w:rFonts w:ascii="Times New Roman" w:hAnsi="Times New Roman"/>
                  <w:bCs/>
                </w:rPr>
                <w:delText>, institutions shall form sets that consist of all assets included in a transaction (i</w:delText>
              </w:r>
              <w:r w:rsidR="00CF66B5">
                <w:rPr>
                  <w:rFonts w:ascii="Times New Roman" w:hAnsi="Times New Roman"/>
                  <w:bCs/>
                </w:rPr>
                <w:delText>.</w:delText>
              </w:r>
              <w:r w:rsidRPr="00FE002E">
                <w:rPr>
                  <w:rFonts w:ascii="Times New Roman" w:hAnsi="Times New Roman"/>
                  <w:bCs/>
                </w:rPr>
                <w:delText>e</w:delText>
              </w:r>
              <w:r w:rsidR="00CF66B5">
                <w:rPr>
                  <w:rFonts w:ascii="Times New Roman" w:hAnsi="Times New Roman"/>
                  <w:bCs/>
                </w:rPr>
                <w:delText>.</w:delText>
              </w:r>
              <w:r w:rsidRPr="00FE002E">
                <w:rPr>
                  <w:rFonts w:ascii="Times New Roman" w:hAnsi="Times New Roman"/>
                  <w:bCs/>
                </w:rPr>
                <w:delText xml:space="preserve"> each </w:delText>
              </w:r>
              <w:r w:rsidR="00CF66B5">
                <w:rPr>
                  <w:rFonts w:ascii="Times New Roman" w:hAnsi="Times New Roman"/>
                  <w:bCs/>
                </w:rPr>
                <w:delText>SFT</w:delText>
              </w:r>
              <w:r w:rsidRPr="00FE002E">
                <w:rPr>
                  <w:rFonts w:ascii="Times New Roman" w:hAnsi="Times New Roman"/>
                  <w:bCs/>
                </w:rPr>
                <w:delText xml:space="preserve"> is treated as its own set), and shall determine for each set the add-on for current counterparty exposure (CCE) </w:delText>
              </w:r>
              <w:r w:rsidR="00D85101">
                <w:rPr>
                  <w:rFonts w:ascii="Times New Roman" w:hAnsi="Times New Roman"/>
                  <w:bCs/>
                </w:rPr>
                <w:delText>in accordance with</w:delText>
              </w:r>
              <w:r w:rsidRPr="00FE002E">
                <w:rPr>
                  <w:rFonts w:ascii="Times New Roman" w:hAnsi="Times New Roman"/>
                  <w:bCs/>
                </w:rPr>
                <w:delText xml:space="preserve"> the formula </w:delText>
              </w:r>
            </w:del>
          </w:p>
          <w:p w14:paraId="44730BD4" w14:textId="77777777" w:rsidR="00410E47" w:rsidRPr="00FE002E" w:rsidRDefault="00410E47" w:rsidP="007E2A41">
            <w:pPr>
              <w:pStyle w:val="BodyText1"/>
              <w:spacing w:line="240" w:lineRule="auto"/>
              <w:rPr>
                <w:del w:id="2154" w:author="Author"/>
                <w:rFonts w:ascii="Times New Roman" w:hAnsi="Times New Roman"/>
                <w:bCs/>
              </w:rPr>
            </w:pPr>
          </w:p>
          <w:p w14:paraId="0C99AD5E" w14:textId="77777777" w:rsidR="00410E47" w:rsidRPr="00FE002E" w:rsidRDefault="00410E47" w:rsidP="007E2A41">
            <w:pPr>
              <w:pStyle w:val="BodyText1"/>
              <w:spacing w:line="240" w:lineRule="auto"/>
              <w:rPr>
                <w:del w:id="2155" w:author="Author"/>
                <w:rFonts w:ascii="Times New Roman" w:hAnsi="Times New Roman"/>
                <w:bCs/>
              </w:rPr>
            </w:pPr>
            <w:del w:id="2156" w:author="Author">
              <w:r w:rsidRPr="00FE002E">
                <w:rPr>
                  <w:rFonts w:ascii="Times New Roman" w:hAnsi="Times New Roman"/>
                  <w:bCs/>
                </w:rPr>
                <w:delText>CCE = max {(E – C); 0}</w:delText>
              </w:r>
            </w:del>
          </w:p>
          <w:p w14:paraId="7E9CB175" w14:textId="77777777" w:rsidR="00410E47" w:rsidRPr="00FE002E" w:rsidRDefault="00410E47" w:rsidP="007E2A41">
            <w:pPr>
              <w:pStyle w:val="BodyText1"/>
              <w:spacing w:line="240" w:lineRule="auto"/>
              <w:rPr>
                <w:del w:id="2157" w:author="Author"/>
                <w:rFonts w:ascii="Times New Roman" w:hAnsi="Times New Roman"/>
                <w:bCs/>
              </w:rPr>
            </w:pPr>
          </w:p>
          <w:p w14:paraId="5C50CC30" w14:textId="77777777" w:rsidR="00410E47" w:rsidRPr="00FE002E" w:rsidRDefault="00410E47" w:rsidP="007E2A41">
            <w:pPr>
              <w:pStyle w:val="BodyText1"/>
              <w:spacing w:line="240" w:lineRule="auto"/>
              <w:rPr>
                <w:del w:id="2158" w:author="Author"/>
                <w:rFonts w:ascii="Times New Roman" w:hAnsi="Times New Roman"/>
                <w:bCs/>
              </w:rPr>
            </w:pPr>
            <w:del w:id="2159" w:author="Author">
              <w:r w:rsidRPr="00FE002E">
                <w:rPr>
                  <w:rFonts w:ascii="Times New Roman" w:hAnsi="Times New Roman"/>
                  <w:bCs/>
                </w:rPr>
                <w:delText>Where</w:delText>
              </w:r>
            </w:del>
          </w:p>
          <w:p w14:paraId="22B642DA" w14:textId="77777777" w:rsidR="00410E47" w:rsidRPr="00FE002E" w:rsidRDefault="00410E47" w:rsidP="007E2A41">
            <w:pPr>
              <w:pStyle w:val="BodyText1"/>
              <w:spacing w:line="240" w:lineRule="auto"/>
              <w:rPr>
                <w:del w:id="2160" w:author="Author"/>
                <w:rFonts w:ascii="Times New Roman" w:hAnsi="Times New Roman"/>
                <w:bCs/>
              </w:rPr>
            </w:pPr>
            <w:del w:id="2161" w:author="Author">
              <w:r w:rsidRPr="00FE002E">
                <w:rPr>
                  <w:rFonts w:ascii="Times New Roman" w:hAnsi="Times New Roman"/>
                  <w:bCs/>
                </w:rPr>
                <w:delText>E</w:delText>
              </w:r>
              <w:r w:rsidR="00500508">
                <w:rPr>
                  <w:rFonts w:ascii="Times New Roman" w:hAnsi="Times New Roman"/>
                  <w:bCs/>
                </w:rPr>
                <w:delText xml:space="preserve"> </w:delText>
              </w:r>
              <w:r w:rsidRPr="00FE002E">
                <w:rPr>
                  <w:rFonts w:ascii="Times New Roman" w:hAnsi="Times New Roman"/>
                  <w:bCs/>
                </w:rPr>
                <w:delText>= , the value E</w:delText>
              </w:r>
              <w:r w:rsidRPr="00FE002E">
                <w:rPr>
                  <w:rFonts w:ascii="Times New Roman" w:hAnsi="Times New Roman"/>
                  <w:bCs/>
                  <w:vertAlign w:val="subscript"/>
                </w:rPr>
                <w:delText>i</w:delText>
              </w:r>
              <w:r w:rsidRPr="00FE002E">
                <w:rPr>
                  <w:rFonts w:ascii="Times New Roman" w:hAnsi="Times New Roman"/>
                  <w:bCs/>
                </w:rPr>
                <w:delText xml:space="preserve"> as defined in </w:delText>
              </w:r>
              <w:r w:rsidR="001005A7">
                <w:rPr>
                  <w:rFonts w:ascii="Times New Roman" w:hAnsi="Times New Roman"/>
                  <w:bCs/>
                </w:rPr>
                <w:delText>Article 220(3)</w:delText>
              </w:r>
              <w:r w:rsidR="00C1708E">
                <w:rPr>
                  <w:rFonts w:ascii="Times New Roman" w:hAnsi="Times New Roman"/>
                  <w:bCs/>
                </w:rPr>
                <w:delText xml:space="preserve"> of the CRR</w:delText>
              </w:r>
              <w:r w:rsidRPr="00FE002E">
                <w:rPr>
                  <w:rFonts w:ascii="Times New Roman" w:hAnsi="Times New Roman"/>
                  <w:bCs/>
                </w:rPr>
                <w:delText>.</w:delText>
              </w:r>
            </w:del>
          </w:p>
          <w:p w14:paraId="452F70DF" w14:textId="77777777" w:rsidR="00410E47" w:rsidRPr="00FE002E" w:rsidRDefault="00410E47" w:rsidP="007E2A41">
            <w:pPr>
              <w:pStyle w:val="BodyText1"/>
              <w:spacing w:line="240" w:lineRule="auto"/>
              <w:rPr>
                <w:del w:id="2162" w:author="Author"/>
                <w:rFonts w:ascii="Times New Roman" w:hAnsi="Times New Roman"/>
                <w:bCs/>
              </w:rPr>
            </w:pPr>
            <w:del w:id="2163" w:author="Author">
              <w:r w:rsidRPr="00FE002E">
                <w:rPr>
                  <w:rFonts w:ascii="Times New Roman" w:hAnsi="Times New Roman"/>
                  <w:bCs/>
                </w:rPr>
                <w:delText>C = , the value C</w:delText>
              </w:r>
              <w:r w:rsidRPr="00FE002E">
                <w:rPr>
                  <w:rFonts w:ascii="Times New Roman" w:hAnsi="Times New Roman"/>
                  <w:bCs/>
                  <w:vertAlign w:val="subscript"/>
                </w:rPr>
                <w:delText>i</w:delText>
              </w:r>
              <w:r w:rsidRPr="00FE002E">
                <w:rPr>
                  <w:rFonts w:ascii="Times New Roman" w:hAnsi="Times New Roman"/>
                  <w:bCs/>
                </w:rPr>
                <w:delText xml:space="preserve"> as defined in </w:delText>
              </w:r>
              <w:r w:rsidR="001005A7">
                <w:rPr>
                  <w:rFonts w:ascii="Times New Roman" w:hAnsi="Times New Roman"/>
                  <w:bCs/>
                </w:rPr>
                <w:delText>Article 220(3)</w:delText>
              </w:r>
              <w:r w:rsidR="00C1708E">
                <w:rPr>
                  <w:rFonts w:ascii="Times New Roman" w:hAnsi="Times New Roman"/>
                  <w:bCs/>
                </w:rPr>
                <w:delText xml:space="preserve"> of the CRR.</w:delText>
              </w:r>
            </w:del>
          </w:p>
          <w:p w14:paraId="480A0662" w14:textId="77777777" w:rsidR="00410E47" w:rsidRPr="00FE002E" w:rsidRDefault="00410E47" w:rsidP="007E2A41">
            <w:pPr>
              <w:pStyle w:val="BodyText1"/>
              <w:spacing w:line="240" w:lineRule="auto"/>
              <w:rPr>
                <w:del w:id="2164" w:author="Author"/>
                <w:rFonts w:ascii="Times New Roman" w:hAnsi="Times New Roman"/>
                <w:b/>
                <w:bCs/>
                <w:u w:val="single"/>
              </w:rPr>
            </w:pPr>
          </w:p>
          <w:p w14:paraId="43A3C29B" w14:textId="77777777" w:rsidR="00410E47" w:rsidRPr="00FE002E" w:rsidRDefault="00410E47" w:rsidP="007E2A41">
            <w:pPr>
              <w:pStyle w:val="BodyText1"/>
              <w:spacing w:line="240" w:lineRule="auto"/>
              <w:rPr>
                <w:del w:id="2165" w:author="Author"/>
                <w:rFonts w:ascii="Times New Roman" w:hAnsi="Times New Roman"/>
                <w:b/>
                <w:bCs/>
              </w:rPr>
            </w:pPr>
            <w:del w:id="2166" w:author="Author">
              <w:r w:rsidRPr="00FE002E">
                <w:rPr>
                  <w:rFonts w:ascii="Times New Roman" w:hAnsi="Times New Roman"/>
                  <w:bCs/>
                </w:rPr>
                <w:delText xml:space="preserve">Institutions shall aggregate the outcome of this formula for all of above-mentioned sets and report the result in this </w:delText>
              </w:r>
              <w:r w:rsidR="00E8206D">
                <w:rPr>
                  <w:rFonts w:ascii="Times New Roman" w:hAnsi="Times New Roman"/>
                  <w:bCs/>
                </w:rPr>
                <w:delText>cell</w:delText>
              </w:r>
              <w:r w:rsidRPr="00FE002E">
                <w:rPr>
                  <w:rFonts w:ascii="Times New Roman" w:hAnsi="Times New Roman"/>
                  <w:bCs/>
                </w:rPr>
                <w:delText>.</w:delText>
              </w:r>
            </w:del>
          </w:p>
          <w:p w14:paraId="7C6D8873" w14:textId="77777777" w:rsidR="00410E47" w:rsidRPr="00FE002E" w:rsidRDefault="00410E47" w:rsidP="007E2A41">
            <w:pPr>
              <w:pStyle w:val="BodyText1"/>
              <w:spacing w:line="240" w:lineRule="auto"/>
              <w:rPr>
                <w:del w:id="2167" w:author="Author"/>
                <w:rFonts w:ascii="Times New Roman" w:hAnsi="Times New Roman"/>
                <w:b/>
                <w:bCs/>
                <w:u w:val="single"/>
              </w:rPr>
            </w:pPr>
          </w:p>
        </w:tc>
      </w:tr>
      <w:tr w:rsidR="007B7914" w:rsidRPr="00FE002E" w14:paraId="77E61D46" w14:textId="77777777" w:rsidTr="007B7914">
        <w:trPr>
          <w:ins w:id="2168" w:author="Author"/>
        </w:trPr>
        <w:tc>
          <w:tcPr>
            <w:tcW w:w="1418" w:type="dxa"/>
            <w:tcBorders>
              <w:top w:val="single" w:sz="4" w:space="0" w:color="auto"/>
              <w:left w:val="single" w:sz="4" w:space="0" w:color="auto"/>
              <w:bottom w:val="single" w:sz="4" w:space="0" w:color="auto"/>
              <w:right w:val="single" w:sz="4" w:space="0" w:color="auto"/>
            </w:tcBorders>
          </w:tcPr>
          <w:p w14:paraId="1DF724BB" w14:textId="77777777" w:rsidR="007B7914" w:rsidRPr="00FE002E" w:rsidRDefault="007B7914" w:rsidP="00086398">
            <w:pPr>
              <w:pStyle w:val="BodyText1"/>
              <w:rPr>
                <w:ins w:id="2169" w:author="Author"/>
                <w:rFonts w:ascii="Times New Roman" w:hAnsi="Times New Roman"/>
                <w:bCs/>
              </w:rPr>
            </w:pPr>
            <w:ins w:id="2170" w:author="Author">
              <w:r>
                <w:rPr>
                  <w:rFonts w:ascii="Times New Roman" w:hAnsi="Times New Roman"/>
                  <w:bCs/>
                </w:rPr>
                <w:t>{0071;0010}</w:t>
              </w:r>
            </w:ins>
          </w:p>
        </w:tc>
        <w:tc>
          <w:tcPr>
            <w:tcW w:w="7620" w:type="dxa"/>
            <w:tcBorders>
              <w:top w:val="single" w:sz="4" w:space="0" w:color="auto"/>
              <w:left w:val="single" w:sz="4" w:space="0" w:color="auto"/>
              <w:bottom w:val="single" w:sz="4" w:space="0" w:color="auto"/>
              <w:right w:val="single" w:sz="4" w:space="0" w:color="auto"/>
            </w:tcBorders>
          </w:tcPr>
          <w:p w14:paraId="2D48E17E" w14:textId="77777777" w:rsidR="007B7914" w:rsidRDefault="007B7914" w:rsidP="00086398">
            <w:pPr>
              <w:pStyle w:val="BodyText1"/>
              <w:spacing w:line="240" w:lineRule="auto"/>
              <w:rPr>
                <w:ins w:id="2171" w:author="Author"/>
                <w:rFonts w:ascii="Times New Roman" w:hAnsi="Times New Roman"/>
                <w:b/>
                <w:bCs/>
              </w:rPr>
            </w:pPr>
            <w:ins w:id="2172" w:author="Author">
              <w:r w:rsidRPr="00891776">
                <w:rPr>
                  <w:rFonts w:ascii="Times New Roman" w:hAnsi="Times New Roman"/>
                  <w:b/>
                  <w:bCs/>
                </w:rPr>
                <w:t>Security Financing Transactions</w:t>
              </w:r>
              <w:r>
                <w:rPr>
                  <w:rFonts w:ascii="Times New Roman" w:hAnsi="Times New Roman"/>
                  <w:b/>
                  <w:bCs/>
                </w:rPr>
                <w:t xml:space="preserve"> - </w:t>
              </w:r>
              <w:r w:rsidRPr="00E5168C">
                <w:rPr>
                  <w:rFonts w:ascii="Times New Roman" w:hAnsi="Times New Roman"/>
                  <w:b/>
                  <w:bCs/>
                </w:rPr>
                <w:t>Accounting balance sheet value</w:t>
              </w:r>
            </w:ins>
          </w:p>
          <w:p w14:paraId="5FFF6428" w14:textId="77777777" w:rsidR="007B7914" w:rsidRPr="007B7914" w:rsidRDefault="007B7914" w:rsidP="00086398">
            <w:pPr>
              <w:pStyle w:val="BodyText1"/>
              <w:spacing w:line="240" w:lineRule="auto"/>
              <w:rPr>
                <w:ins w:id="2173" w:author="Author"/>
                <w:rFonts w:ascii="Times New Roman" w:hAnsi="Times New Roman"/>
                <w:b/>
                <w:bCs/>
              </w:rPr>
            </w:pPr>
          </w:p>
          <w:p w14:paraId="63B23403" w14:textId="77777777" w:rsidR="007B7914" w:rsidRPr="007B7914" w:rsidRDefault="007B7914" w:rsidP="00086398">
            <w:pPr>
              <w:pStyle w:val="BodyText1"/>
              <w:spacing w:line="240" w:lineRule="auto"/>
              <w:rPr>
                <w:ins w:id="2174" w:author="Author"/>
                <w:rFonts w:ascii="Times New Roman" w:hAnsi="Times New Roman"/>
                <w:bCs/>
              </w:rPr>
            </w:pPr>
            <w:ins w:id="2175" w:author="Author">
              <w:r w:rsidRPr="007B7914">
                <w:rPr>
                  <w:rFonts w:ascii="Times New Roman" w:hAnsi="Times New Roman"/>
                  <w:bCs/>
                </w:rPr>
                <w:t>Point (77) of Article 4(1) CRR</w:t>
              </w:r>
            </w:ins>
          </w:p>
          <w:p w14:paraId="46823CFE" w14:textId="77777777" w:rsidR="007B7914" w:rsidRPr="007B7914" w:rsidRDefault="007B7914" w:rsidP="00086398">
            <w:pPr>
              <w:pStyle w:val="BodyText1"/>
              <w:spacing w:line="240" w:lineRule="auto"/>
              <w:rPr>
                <w:ins w:id="2176" w:author="Author"/>
                <w:rFonts w:ascii="Times New Roman" w:hAnsi="Times New Roman"/>
                <w:bCs/>
              </w:rPr>
            </w:pPr>
          </w:p>
          <w:p w14:paraId="0D6AB751" w14:textId="77777777" w:rsidR="007B7914" w:rsidRPr="007B7914" w:rsidRDefault="007B7914" w:rsidP="00086398">
            <w:pPr>
              <w:pStyle w:val="BodyText1"/>
              <w:spacing w:line="240" w:lineRule="auto"/>
              <w:rPr>
                <w:ins w:id="2177" w:author="Author"/>
                <w:rFonts w:ascii="Times New Roman" w:hAnsi="Times New Roman"/>
                <w:bCs/>
              </w:rPr>
            </w:pPr>
            <w:ins w:id="2178" w:author="Author">
              <w:r w:rsidRPr="007B7914">
                <w:rPr>
                  <w:rFonts w:ascii="Times New Roman" w:hAnsi="Times New Roman"/>
                  <w:bCs/>
                </w:rPr>
                <w:t>The accounting balance sheet value of SFTs under the applicable accounting framework where the contracts are recognised as assets on the balance sheet.</w:t>
              </w:r>
            </w:ins>
          </w:p>
          <w:p w14:paraId="52074623" w14:textId="77777777" w:rsidR="007B7914" w:rsidRPr="007B7914" w:rsidRDefault="007B7914" w:rsidP="00086398">
            <w:pPr>
              <w:pStyle w:val="BodyText1"/>
              <w:spacing w:line="240" w:lineRule="auto"/>
              <w:rPr>
                <w:ins w:id="2179" w:author="Author"/>
                <w:rFonts w:ascii="Times New Roman" w:hAnsi="Times New Roman"/>
                <w:bCs/>
              </w:rPr>
            </w:pPr>
          </w:p>
          <w:p w14:paraId="7C1A90E4" w14:textId="77777777" w:rsidR="007B7914" w:rsidRPr="007B7914" w:rsidRDefault="007B7914" w:rsidP="00086398">
            <w:pPr>
              <w:pStyle w:val="BodyText1"/>
              <w:spacing w:line="240" w:lineRule="auto"/>
              <w:rPr>
                <w:ins w:id="2180" w:author="Author"/>
                <w:rFonts w:ascii="Times New Roman" w:hAnsi="Times New Roman"/>
                <w:bCs/>
              </w:rPr>
            </w:pPr>
            <w:ins w:id="2181" w:author="Author">
              <w:r w:rsidRPr="007B7914">
                <w:rPr>
                  <w:rFonts w:ascii="Times New Roman" w:hAnsi="Times New Roman"/>
                  <w:bCs/>
                </w:rPr>
                <w:t xml:space="preserve">Institutions shall not include in this cell cash received or any security that is provided to a counterparty via the aforementioned transactions and is retained on the balance sheet (i.e. the accounting criteria for </w:t>
              </w:r>
              <w:proofErr w:type="spellStart"/>
              <w:r w:rsidRPr="007B7914">
                <w:rPr>
                  <w:rFonts w:ascii="Times New Roman" w:hAnsi="Times New Roman"/>
                  <w:bCs/>
                </w:rPr>
                <w:t>derecognition</w:t>
              </w:r>
              <w:proofErr w:type="spellEnd"/>
              <w:r w:rsidRPr="007B7914">
                <w:rPr>
                  <w:rFonts w:ascii="Times New Roman" w:hAnsi="Times New Roman"/>
                  <w:bCs/>
                </w:rPr>
                <w:t xml:space="preserve"> are not met). Institutions shall instead include this in {0090,0010}. </w:t>
              </w:r>
            </w:ins>
          </w:p>
          <w:p w14:paraId="2235756A" w14:textId="77777777" w:rsidR="007B7914" w:rsidRPr="00FE002E" w:rsidRDefault="007B7914" w:rsidP="00086398">
            <w:pPr>
              <w:pStyle w:val="BodyText1"/>
              <w:spacing w:line="240" w:lineRule="auto"/>
              <w:rPr>
                <w:ins w:id="2182" w:author="Author"/>
                <w:rFonts w:ascii="Times New Roman" w:hAnsi="Times New Roman"/>
                <w:b/>
                <w:bCs/>
              </w:rPr>
            </w:pPr>
          </w:p>
        </w:tc>
      </w:tr>
      <w:tr w:rsidR="007B7914" w:rsidRPr="00FE002E" w14:paraId="4906EC4F" w14:textId="77777777" w:rsidTr="007B7914">
        <w:trPr>
          <w:ins w:id="2183" w:author="Author"/>
        </w:trPr>
        <w:tc>
          <w:tcPr>
            <w:tcW w:w="1418" w:type="dxa"/>
            <w:tcBorders>
              <w:top w:val="single" w:sz="4" w:space="0" w:color="auto"/>
              <w:left w:val="single" w:sz="4" w:space="0" w:color="auto"/>
              <w:bottom w:val="single" w:sz="4" w:space="0" w:color="auto"/>
              <w:right w:val="single" w:sz="4" w:space="0" w:color="auto"/>
            </w:tcBorders>
          </w:tcPr>
          <w:p w14:paraId="51FE085B" w14:textId="77777777" w:rsidR="007B7914" w:rsidRPr="00FE002E" w:rsidRDefault="007B7914" w:rsidP="00086398">
            <w:pPr>
              <w:pStyle w:val="BodyText1"/>
              <w:rPr>
                <w:ins w:id="2184" w:author="Author"/>
                <w:rFonts w:ascii="Times New Roman" w:hAnsi="Times New Roman"/>
                <w:bCs/>
              </w:rPr>
            </w:pPr>
            <w:ins w:id="2185" w:author="Author">
              <w:r>
                <w:rPr>
                  <w:rFonts w:ascii="Times New Roman" w:hAnsi="Times New Roman"/>
                  <w:bCs/>
                </w:rPr>
                <w:t>{0071;0020}</w:t>
              </w:r>
            </w:ins>
          </w:p>
        </w:tc>
        <w:tc>
          <w:tcPr>
            <w:tcW w:w="7620" w:type="dxa"/>
            <w:tcBorders>
              <w:top w:val="single" w:sz="4" w:space="0" w:color="auto"/>
              <w:left w:val="single" w:sz="4" w:space="0" w:color="auto"/>
              <w:bottom w:val="single" w:sz="4" w:space="0" w:color="auto"/>
              <w:right w:val="single" w:sz="4" w:space="0" w:color="auto"/>
            </w:tcBorders>
          </w:tcPr>
          <w:p w14:paraId="199363B4" w14:textId="77777777" w:rsidR="007B7914" w:rsidRDefault="007B7914" w:rsidP="00086398">
            <w:pPr>
              <w:pStyle w:val="BodyText1"/>
              <w:spacing w:line="240" w:lineRule="auto"/>
              <w:rPr>
                <w:ins w:id="2186" w:author="Author"/>
                <w:rFonts w:ascii="Times New Roman" w:hAnsi="Times New Roman"/>
                <w:b/>
                <w:bCs/>
              </w:rPr>
            </w:pPr>
            <w:ins w:id="2187" w:author="Author">
              <w:r w:rsidRPr="00891776">
                <w:rPr>
                  <w:rFonts w:ascii="Times New Roman" w:hAnsi="Times New Roman"/>
                  <w:b/>
                  <w:bCs/>
                </w:rPr>
                <w:t>Security Financing Transactions</w:t>
              </w:r>
              <w:r>
                <w:rPr>
                  <w:rFonts w:ascii="Times New Roman" w:hAnsi="Times New Roman"/>
                  <w:b/>
                  <w:bCs/>
                </w:rPr>
                <w:t xml:space="preserve"> - </w:t>
              </w:r>
              <w:r w:rsidRPr="00E5168C">
                <w:rPr>
                  <w:rFonts w:ascii="Times New Roman" w:hAnsi="Times New Roman"/>
                  <w:b/>
                  <w:bCs/>
                </w:rPr>
                <w:t>Accounting value assuming no netting or other CRM</w:t>
              </w:r>
            </w:ins>
          </w:p>
          <w:p w14:paraId="46649F4C" w14:textId="77777777" w:rsidR="007B7914" w:rsidRPr="007B7914" w:rsidRDefault="007B7914" w:rsidP="00086398">
            <w:pPr>
              <w:pStyle w:val="BodyText1"/>
              <w:spacing w:line="240" w:lineRule="auto"/>
              <w:rPr>
                <w:ins w:id="2188" w:author="Author"/>
                <w:rFonts w:ascii="Times New Roman" w:hAnsi="Times New Roman"/>
                <w:b/>
                <w:bCs/>
              </w:rPr>
            </w:pPr>
          </w:p>
          <w:p w14:paraId="1D3FF536" w14:textId="77777777" w:rsidR="007B7914" w:rsidRPr="007B7914" w:rsidRDefault="007B7914" w:rsidP="00086398">
            <w:pPr>
              <w:pStyle w:val="BodyText1"/>
              <w:spacing w:line="240" w:lineRule="auto"/>
              <w:rPr>
                <w:ins w:id="2189" w:author="Author"/>
                <w:rFonts w:ascii="Times New Roman" w:hAnsi="Times New Roman"/>
                <w:bCs/>
              </w:rPr>
            </w:pPr>
            <w:ins w:id="2190" w:author="Author">
              <w:r w:rsidRPr="007B7914">
                <w:rPr>
                  <w:rFonts w:ascii="Times New Roman" w:hAnsi="Times New Roman"/>
                  <w:bCs/>
                </w:rPr>
                <w:t>Point (77) of Article 4(1) CRR</w:t>
              </w:r>
            </w:ins>
          </w:p>
          <w:p w14:paraId="39AEE0D9" w14:textId="77777777" w:rsidR="007B7914" w:rsidRPr="007B7914" w:rsidRDefault="007B7914" w:rsidP="00086398">
            <w:pPr>
              <w:pStyle w:val="BodyText1"/>
              <w:spacing w:line="240" w:lineRule="auto"/>
              <w:rPr>
                <w:ins w:id="2191" w:author="Author"/>
                <w:rFonts w:ascii="Times New Roman" w:hAnsi="Times New Roman"/>
                <w:bCs/>
              </w:rPr>
            </w:pPr>
          </w:p>
          <w:p w14:paraId="04F4C292" w14:textId="77777777" w:rsidR="007B7914" w:rsidRPr="007B7914" w:rsidRDefault="007B7914" w:rsidP="00086398">
            <w:pPr>
              <w:pStyle w:val="BodyText1"/>
              <w:spacing w:line="240" w:lineRule="auto"/>
              <w:rPr>
                <w:ins w:id="2192" w:author="Author"/>
                <w:rFonts w:ascii="Times New Roman" w:hAnsi="Times New Roman"/>
                <w:bCs/>
              </w:rPr>
            </w:pPr>
            <w:ins w:id="2193" w:author="Author">
              <w:r w:rsidRPr="007B7914">
                <w:rPr>
                  <w:rFonts w:ascii="Times New Roman" w:hAnsi="Times New Roman"/>
                  <w:bCs/>
                </w:rPr>
                <w:lastRenderedPageBreak/>
                <w:t>The accounting balance sheet value under the applicable accounting framework where the contracts are recognised as an asset on the balance sheet assuming no prudential or accounting netting or other CRM effects (i.e. any effects of accounting netting or CRM that have affected the accounting value shall be reversed). Furthermore, where sale accounting is achieved for an SFT under the applicable accounting framework, institutions shall reverse all sales-related accounting entries.</w:t>
              </w:r>
            </w:ins>
          </w:p>
          <w:p w14:paraId="3CD9176F" w14:textId="77777777" w:rsidR="007B7914" w:rsidRPr="007B7914" w:rsidRDefault="007B7914" w:rsidP="00086398">
            <w:pPr>
              <w:pStyle w:val="BodyText1"/>
              <w:spacing w:line="240" w:lineRule="auto"/>
              <w:rPr>
                <w:ins w:id="2194" w:author="Author"/>
                <w:rFonts w:ascii="Times New Roman" w:hAnsi="Times New Roman"/>
                <w:bCs/>
              </w:rPr>
            </w:pPr>
          </w:p>
          <w:p w14:paraId="6F64C03C" w14:textId="77777777" w:rsidR="007B7914" w:rsidRPr="007B7914" w:rsidRDefault="007B7914" w:rsidP="00086398">
            <w:pPr>
              <w:pStyle w:val="BodyText1"/>
              <w:spacing w:line="240" w:lineRule="auto"/>
              <w:rPr>
                <w:ins w:id="2195" w:author="Author"/>
                <w:rFonts w:ascii="Times New Roman" w:hAnsi="Times New Roman"/>
                <w:bCs/>
              </w:rPr>
            </w:pPr>
            <w:ins w:id="2196" w:author="Author">
              <w:r w:rsidRPr="007B7914">
                <w:rPr>
                  <w:rFonts w:ascii="Times New Roman" w:hAnsi="Times New Roman"/>
                  <w:bCs/>
                </w:rPr>
                <w:t xml:space="preserve">Institutions shall not include in this cell cash received or any security that is provided to a counterparty via the aforementioned transactions and is retained on the balance sheet (i.e. the accounting criteria for </w:t>
              </w:r>
              <w:proofErr w:type="spellStart"/>
              <w:r w:rsidRPr="007B7914">
                <w:rPr>
                  <w:rFonts w:ascii="Times New Roman" w:hAnsi="Times New Roman"/>
                  <w:bCs/>
                </w:rPr>
                <w:t>derecognition</w:t>
              </w:r>
              <w:proofErr w:type="spellEnd"/>
              <w:r w:rsidRPr="007B7914">
                <w:rPr>
                  <w:rFonts w:ascii="Times New Roman" w:hAnsi="Times New Roman"/>
                  <w:bCs/>
                </w:rPr>
                <w:t xml:space="preserve"> are not met). Institutions shall instead include this in {0090,0020}. </w:t>
              </w:r>
            </w:ins>
          </w:p>
          <w:p w14:paraId="072F9F82" w14:textId="77777777" w:rsidR="007B7914" w:rsidRPr="00FE002E" w:rsidRDefault="007B7914" w:rsidP="00086398">
            <w:pPr>
              <w:pStyle w:val="BodyText1"/>
              <w:spacing w:line="240" w:lineRule="auto"/>
              <w:rPr>
                <w:ins w:id="2197" w:author="Author"/>
                <w:rFonts w:ascii="Times New Roman" w:hAnsi="Times New Roman"/>
                <w:b/>
                <w:bCs/>
              </w:rPr>
            </w:pPr>
          </w:p>
        </w:tc>
      </w:tr>
      <w:tr w:rsidR="00410E47" w:rsidRPr="00FE002E" w14:paraId="2BD078C3" w14:textId="77777777" w:rsidTr="00FC2664">
        <w:tc>
          <w:tcPr>
            <w:tcW w:w="1418" w:type="dxa"/>
          </w:tcPr>
          <w:p w14:paraId="793DC72B" w14:textId="19D262D1" w:rsidR="00410E47" w:rsidRPr="00F23C45" w:rsidRDefault="00410E47" w:rsidP="00F4754B">
            <w:pPr>
              <w:pStyle w:val="BodyText1"/>
              <w:rPr>
                <w:rFonts w:ascii="Times New Roman" w:hAnsi="Times New Roman"/>
                <w:bCs/>
              </w:rPr>
            </w:pPr>
            <w:r w:rsidRPr="00F23C45">
              <w:rPr>
                <w:rFonts w:ascii="Times New Roman" w:hAnsi="Times New Roman"/>
                <w:bCs/>
              </w:rPr>
              <w:lastRenderedPageBreak/>
              <w:t>{0</w:t>
            </w:r>
            <w:ins w:id="2198" w:author="Author">
              <w:r w:rsidR="00F23C45">
                <w:rPr>
                  <w:rFonts w:ascii="Times New Roman" w:hAnsi="Times New Roman"/>
                  <w:bCs/>
                </w:rPr>
                <w:t>0</w:t>
              </w:r>
            </w:ins>
            <w:r w:rsidRPr="00F23C45">
              <w:rPr>
                <w:rFonts w:ascii="Times New Roman" w:hAnsi="Times New Roman"/>
                <w:bCs/>
              </w:rPr>
              <w:t>90</w:t>
            </w:r>
            <w:r w:rsidR="00F71081" w:rsidRPr="00F23C45">
              <w:rPr>
                <w:rFonts w:ascii="Times New Roman" w:hAnsi="Times New Roman"/>
                <w:bCs/>
              </w:rPr>
              <w:t>;0</w:t>
            </w:r>
            <w:ins w:id="2199" w:author="Author">
              <w:r w:rsidR="00F23C45">
                <w:rPr>
                  <w:rFonts w:ascii="Times New Roman" w:hAnsi="Times New Roman"/>
                  <w:bCs/>
                </w:rPr>
                <w:t>0</w:t>
              </w:r>
            </w:ins>
            <w:r w:rsidR="00F71081" w:rsidRPr="00F23C45">
              <w:rPr>
                <w:rFonts w:ascii="Times New Roman" w:hAnsi="Times New Roman"/>
                <w:bCs/>
              </w:rPr>
              <w:t>10}</w:t>
            </w:r>
          </w:p>
        </w:tc>
        <w:tc>
          <w:tcPr>
            <w:tcW w:w="7620" w:type="dxa"/>
          </w:tcPr>
          <w:p w14:paraId="520EA2AC" w14:textId="77777777"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Other assets</w:t>
            </w:r>
            <w:r w:rsidR="00605108">
              <w:rPr>
                <w:rFonts w:ascii="Times New Roman" w:hAnsi="Times New Roman"/>
                <w:b/>
                <w:bCs/>
              </w:rPr>
              <w:t xml:space="preserve"> –</w:t>
            </w:r>
            <w:r w:rsidRPr="00FE002E">
              <w:rPr>
                <w:rFonts w:ascii="Times New Roman" w:hAnsi="Times New Roman"/>
                <w:b/>
                <w:bCs/>
              </w:rPr>
              <w:t xml:space="preserve"> Accounting balance sheet value</w:t>
            </w:r>
          </w:p>
          <w:p w14:paraId="1683899D" w14:textId="77777777" w:rsidR="00410E47" w:rsidRPr="00FE002E" w:rsidRDefault="00410E47" w:rsidP="007E2A41">
            <w:pPr>
              <w:pStyle w:val="BodyText1"/>
              <w:spacing w:line="240" w:lineRule="auto"/>
              <w:rPr>
                <w:rFonts w:ascii="Times New Roman" w:hAnsi="Times New Roman"/>
                <w:bCs/>
              </w:rPr>
            </w:pPr>
          </w:p>
          <w:p w14:paraId="4F42F971" w14:textId="591A5D3D" w:rsidR="00410E47" w:rsidRPr="00FE002E" w:rsidRDefault="0084728D" w:rsidP="007E2A41">
            <w:pPr>
              <w:pStyle w:val="BodyText1"/>
              <w:spacing w:line="240" w:lineRule="auto"/>
              <w:rPr>
                <w:rFonts w:ascii="Times New Roman" w:hAnsi="Times New Roman"/>
                <w:bCs/>
              </w:rPr>
            </w:pPr>
            <w:ins w:id="2200" w:author="Author">
              <w:r>
                <w:rPr>
                  <w:rFonts w:ascii="Times New Roman" w:hAnsi="Times New Roman"/>
                  <w:bCs/>
                </w:rPr>
                <w:t xml:space="preserve">Point </w:t>
              </w:r>
              <w:r w:rsidR="009D0C2D">
                <w:rPr>
                  <w:rFonts w:ascii="Times New Roman" w:hAnsi="Times New Roman"/>
                  <w:bCs/>
                </w:rPr>
                <w:t>(</w:t>
              </w:r>
              <w:r>
                <w:rPr>
                  <w:rFonts w:ascii="Times New Roman" w:hAnsi="Times New Roman"/>
                  <w:bCs/>
                </w:rPr>
                <w:t>77</w:t>
              </w:r>
              <w:r w:rsidR="009D0C2D">
                <w:rPr>
                  <w:rFonts w:ascii="Times New Roman" w:hAnsi="Times New Roman"/>
                  <w:bCs/>
                </w:rPr>
                <w:t>)</w:t>
              </w:r>
              <w:r>
                <w:rPr>
                  <w:rFonts w:ascii="Times New Roman" w:hAnsi="Times New Roman"/>
                  <w:bCs/>
                </w:rPr>
                <w:t xml:space="preserve"> of </w:t>
              </w:r>
            </w:ins>
            <w:r w:rsidR="00410E47" w:rsidRPr="00FE002E">
              <w:rPr>
                <w:rFonts w:ascii="Times New Roman" w:hAnsi="Times New Roman"/>
                <w:bCs/>
              </w:rPr>
              <w:t>Article 4</w:t>
            </w:r>
            <w:r w:rsidR="00CF66B5">
              <w:rPr>
                <w:rFonts w:ascii="Times New Roman" w:hAnsi="Times New Roman"/>
                <w:bCs/>
              </w:rPr>
              <w:t>(1)</w:t>
            </w:r>
            <w:del w:id="2201" w:author="Author">
              <w:r w:rsidR="00410E47" w:rsidRPr="00FE002E" w:rsidDel="0084728D">
                <w:rPr>
                  <w:rFonts w:ascii="Times New Roman" w:hAnsi="Times New Roman"/>
                  <w:bCs/>
                </w:rPr>
                <w:delText>(77) of the</w:delText>
              </w:r>
            </w:del>
            <w:r w:rsidR="00410E47" w:rsidRPr="00FE002E">
              <w:rPr>
                <w:rFonts w:ascii="Times New Roman" w:hAnsi="Times New Roman"/>
                <w:bCs/>
              </w:rPr>
              <w:t xml:space="preserve"> </w:t>
            </w:r>
            <w:smartTag w:uri="urn:schemas-microsoft-com:office:smarttags" w:element="stockticker">
              <w:r w:rsidR="00410E47" w:rsidRPr="00FE002E">
                <w:rPr>
                  <w:rFonts w:ascii="Times New Roman" w:hAnsi="Times New Roman"/>
                  <w:bCs/>
                </w:rPr>
                <w:t>CRR</w:t>
              </w:r>
            </w:smartTag>
          </w:p>
          <w:p w14:paraId="576840BC" w14:textId="77777777" w:rsidR="00410E47" w:rsidRPr="00FE002E" w:rsidRDefault="00410E47" w:rsidP="007E2A41">
            <w:pPr>
              <w:pStyle w:val="BodyText1"/>
              <w:spacing w:line="240" w:lineRule="auto"/>
              <w:rPr>
                <w:rFonts w:ascii="Times New Roman" w:hAnsi="Times New Roman"/>
                <w:bCs/>
              </w:rPr>
            </w:pPr>
          </w:p>
          <w:p w14:paraId="2882416C" w14:textId="075EA093" w:rsidR="0084728D"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framework of all assets other than contracts listed in Annex II </w:t>
            </w:r>
            <w:del w:id="2202" w:author="Author">
              <w:r w:rsidRPr="00FE002E" w:rsidDel="009D0C2D">
                <w:rPr>
                  <w:rFonts w:ascii="Times New Roman" w:hAnsi="Times New Roman"/>
                  <w:bCs/>
                </w:rPr>
                <w:delText xml:space="preserve">of the </w:delText>
              </w:r>
            </w:del>
            <w:smartTag w:uri="urn:schemas-microsoft-com:office:smarttags" w:element="stockticker">
              <w:r w:rsidRPr="00FE002E">
                <w:rPr>
                  <w:rFonts w:ascii="Times New Roman" w:hAnsi="Times New Roman"/>
                  <w:bCs/>
                </w:rPr>
                <w:t>CRR</w:t>
              </w:r>
            </w:smartTag>
            <w:r w:rsidRPr="00FE002E">
              <w:rPr>
                <w:rFonts w:ascii="Times New Roman" w:hAnsi="Times New Roman"/>
                <w:bCs/>
              </w:rPr>
              <w:t>, credit derivatives</w:t>
            </w:r>
            <w:r w:rsidR="00CF66B5">
              <w:rPr>
                <w:rFonts w:ascii="Times New Roman" w:hAnsi="Times New Roman"/>
                <w:bCs/>
              </w:rPr>
              <w:t xml:space="preserve"> and SFTs</w:t>
            </w:r>
            <w:r w:rsidRPr="00FE002E">
              <w:rPr>
                <w:rFonts w:ascii="Times New Roman" w:hAnsi="Times New Roman"/>
                <w:bCs/>
              </w:rPr>
              <w:t>.</w:t>
            </w:r>
          </w:p>
          <w:p w14:paraId="6BEE30BB" w14:textId="77777777" w:rsidR="00410E47" w:rsidRPr="00FE002E" w:rsidRDefault="00410E47" w:rsidP="007E2A41">
            <w:pPr>
              <w:pStyle w:val="BodyText1"/>
              <w:spacing w:line="240" w:lineRule="auto"/>
              <w:rPr>
                <w:rFonts w:ascii="Times New Roman" w:hAnsi="Times New Roman"/>
                <w:b/>
                <w:bCs/>
                <w:u w:val="single"/>
              </w:rPr>
            </w:pPr>
          </w:p>
        </w:tc>
      </w:tr>
      <w:tr w:rsidR="00410E47" w:rsidRPr="00FE002E" w14:paraId="2A9CFA05" w14:textId="77777777" w:rsidTr="00FC2664">
        <w:tc>
          <w:tcPr>
            <w:tcW w:w="1418" w:type="dxa"/>
          </w:tcPr>
          <w:p w14:paraId="77B58A02" w14:textId="52063391" w:rsidR="00410E47" w:rsidRPr="00F23C45" w:rsidRDefault="00410E47" w:rsidP="00F4754B">
            <w:pPr>
              <w:pStyle w:val="BodyText1"/>
              <w:rPr>
                <w:rFonts w:ascii="Times New Roman" w:hAnsi="Times New Roman"/>
                <w:bCs/>
              </w:rPr>
            </w:pPr>
            <w:r w:rsidRPr="00F23C45">
              <w:rPr>
                <w:rFonts w:ascii="Times New Roman" w:hAnsi="Times New Roman"/>
                <w:bCs/>
              </w:rPr>
              <w:t>{0</w:t>
            </w:r>
            <w:ins w:id="2203" w:author="Author">
              <w:r w:rsidR="00F23C45">
                <w:rPr>
                  <w:rFonts w:ascii="Times New Roman" w:hAnsi="Times New Roman"/>
                  <w:bCs/>
                </w:rPr>
                <w:t>0</w:t>
              </w:r>
            </w:ins>
            <w:r w:rsidRPr="00F23C45">
              <w:rPr>
                <w:rFonts w:ascii="Times New Roman" w:hAnsi="Times New Roman"/>
                <w:bCs/>
              </w:rPr>
              <w:t>90</w:t>
            </w:r>
            <w:r w:rsidR="00F71081" w:rsidRPr="00F23C45">
              <w:rPr>
                <w:rFonts w:ascii="Times New Roman" w:hAnsi="Times New Roman"/>
                <w:bCs/>
              </w:rPr>
              <w:t>;0</w:t>
            </w:r>
            <w:ins w:id="2204" w:author="Author">
              <w:r w:rsidR="00F23C45">
                <w:rPr>
                  <w:rFonts w:ascii="Times New Roman" w:hAnsi="Times New Roman"/>
                  <w:bCs/>
                </w:rPr>
                <w:t>0</w:t>
              </w:r>
            </w:ins>
            <w:r w:rsidR="00F71081" w:rsidRPr="00F23C45">
              <w:rPr>
                <w:rFonts w:ascii="Times New Roman" w:hAnsi="Times New Roman"/>
                <w:bCs/>
              </w:rPr>
              <w:t>20}</w:t>
            </w:r>
          </w:p>
        </w:tc>
        <w:tc>
          <w:tcPr>
            <w:tcW w:w="7620" w:type="dxa"/>
          </w:tcPr>
          <w:p w14:paraId="0A7C5F46" w14:textId="77777777"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Other assets</w:t>
            </w:r>
            <w:r w:rsidR="00605108">
              <w:rPr>
                <w:rFonts w:ascii="Times New Roman" w:hAnsi="Times New Roman"/>
                <w:b/>
                <w:bCs/>
              </w:rPr>
              <w:t xml:space="preserve"> –</w:t>
            </w:r>
            <w:r w:rsidRPr="00FE002E">
              <w:rPr>
                <w:rFonts w:ascii="Times New Roman" w:hAnsi="Times New Roman"/>
                <w:b/>
                <w:bCs/>
              </w:rPr>
              <w:t xml:space="preserve"> Accounting value assuming no netting or other CRM</w:t>
            </w:r>
          </w:p>
          <w:p w14:paraId="605FAD4F" w14:textId="77777777" w:rsidR="00410E47" w:rsidRPr="00FE002E" w:rsidRDefault="00410E47" w:rsidP="007E2A41">
            <w:pPr>
              <w:pStyle w:val="BodyText1"/>
              <w:spacing w:line="240" w:lineRule="auto"/>
              <w:rPr>
                <w:rFonts w:ascii="Times New Roman" w:hAnsi="Times New Roman"/>
                <w:bCs/>
              </w:rPr>
            </w:pPr>
          </w:p>
          <w:p w14:paraId="5188A855" w14:textId="6292B081" w:rsidR="00410E47" w:rsidRPr="00FE002E" w:rsidRDefault="00E20CD8" w:rsidP="007E2A41">
            <w:pPr>
              <w:pStyle w:val="BodyText1"/>
              <w:spacing w:line="240" w:lineRule="auto"/>
              <w:rPr>
                <w:rFonts w:ascii="Times New Roman" w:hAnsi="Times New Roman"/>
                <w:bCs/>
              </w:rPr>
            </w:pPr>
            <w:ins w:id="2205" w:author="Author">
              <w:r>
                <w:rPr>
                  <w:rFonts w:ascii="Times New Roman" w:hAnsi="Times New Roman"/>
                  <w:bCs/>
                </w:rPr>
                <w:t xml:space="preserve">Point </w:t>
              </w:r>
              <w:r w:rsidR="009D0C2D">
                <w:rPr>
                  <w:rFonts w:ascii="Times New Roman" w:hAnsi="Times New Roman"/>
                  <w:bCs/>
                </w:rPr>
                <w:t>(</w:t>
              </w:r>
              <w:r>
                <w:rPr>
                  <w:rFonts w:ascii="Times New Roman" w:hAnsi="Times New Roman"/>
                  <w:bCs/>
                </w:rPr>
                <w:t>77</w:t>
              </w:r>
              <w:r w:rsidR="009D0C2D">
                <w:rPr>
                  <w:rFonts w:ascii="Times New Roman" w:hAnsi="Times New Roman"/>
                  <w:bCs/>
                </w:rPr>
                <w:t>)</w:t>
              </w:r>
              <w:r>
                <w:rPr>
                  <w:rFonts w:ascii="Times New Roman" w:hAnsi="Times New Roman"/>
                  <w:bCs/>
                </w:rPr>
                <w:t xml:space="preserve"> of </w:t>
              </w:r>
            </w:ins>
            <w:r w:rsidR="00410E47" w:rsidRPr="00FE002E">
              <w:rPr>
                <w:rFonts w:ascii="Times New Roman" w:hAnsi="Times New Roman"/>
                <w:bCs/>
              </w:rPr>
              <w:t>Article 4</w:t>
            </w:r>
            <w:r w:rsidR="00CF66B5">
              <w:rPr>
                <w:rFonts w:ascii="Times New Roman" w:hAnsi="Times New Roman"/>
                <w:bCs/>
              </w:rPr>
              <w:t>(1)</w:t>
            </w:r>
            <w:del w:id="2206" w:author="Author">
              <w:r w:rsidR="00410E47" w:rsidRPr="00FE002E" w:rsidDel="00E20CD8">
                <w:rPr>
                  <w:rFonts w:ascii="Times New Roman" w:hAnsi="Times New Roman"/>
                  <w:bCs/>
                </w:rPr>
                <w:delText>(77) of the</w:delText>
              </w:r>
            </w:del>
            <w:r w:rsidR="00410E47" w:rsidRPr="00FE002E">
              <w:rPr>
                <w:rFonts w:ascii="Times New Roman" w:hAnsi="Times New Roman"/>
                <w:bCs/>
              </w:rPr>
              <w:t xml:space="preserve"> </w:t>
            </w:r>
            <w:smartTag w:uri="urn:schemas-microsoft-com:office:smarttags" w:element="stockticker">
              <w:r w:rsidR="00410E47" w:rsidRPr="00FE002E">
                <w:rPr>
                  <w:rFonts w:ascii="Times New Roman" w:hAnsi="Times New Roman"/>
                  <w:bCs/>
                </w:rPr>
                <w:t>CRR</w:t>
              </w:r>
            </w:smartTag>
          </w:p>
          <w:p w14:paraId="02AEAFA8" w14:textId="77777777" w:rsidR="00410E47" w:rsidRPr="00FE002E" w:rsidRDefault="00410E47" w:rsidP="007E2A41">
            <w:pPr>
              <w:pStyle w:val="BodyText1"/>
              <w:spacing w:line="240" w:lineRule="auto"/>
              <w:rPr>
                <w:rFonts w:ascii="Times New Roman" w:hAnsi="Times New Roman"/>
                <w:bCs/>
              </w:rPr>
            </w:pPr>
          </w:p>
          <w:p w14:paraId="2A374FA0" w14:textId="08F479EA" w:rsidR="00E20CD8"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framework of all assets other than contracts listed in Annex II </w:t>
            </w:r>
            <w:del w:id="2207" w:author="Author">
              <w:r w:rsidRPr="00FE002E" w:rsidDel="009D0C2D">
                <w:rPr>
                  <w:rFonts w:ascii="Times New Roman" w:hAnsi="Times New Roman"/>
                  <w:bCs/>
                </w:rPr>
                <w:delText xml:space="preserve">of the </w:delText>
              </w:r>
            </w:del>
            <w:smartTag w:uri="urn:schemas-microsoft-com:office:smarttags" w:element="stockticker">
              <w:r w:rsidRPr="00FE002E">
                <w:rPr>
                  <w:rFonts w:ascii="Times New Roman" w:hAnsi="Times New Roman"/>
                  <w:bCs/>
                </w:rPr>
                <w:t>CRR</w:t>
              </w:r>
            </w:smartTag>
            <w:r w:rsidRPr="00FE002E">
              <w:rPr>
                <w:rFonts w:ascii="Times New Roman" w:hAnsi="Times New Roman"/>
                <w:bCs/>
              </w:rPr>
              <w:t>, credit derivatives</w:t>
            </w:r>
            <w:r w:rsidR="00CF66B5">
              <w:rPr>
                <w:rFonts w:ascii="Times New Roman" w:hAnsi="Times New Roman"/>
                <w:bCs/>
              </w:rPr>
              <w:t xml:space="preserve"> and SFTs</w:t>
            </w:r>
            <w:r w:rsidRPr="00FE002E">
              <w:rPr>
                <w:rFonts w:ascii="Times New Roman" w:hAnsi="Times New Roman"/>
                <w:bCs/>
              </w:rPr>
              <w:t xml:space="preserve"> assuming no accounting netting or </w:t>
            </w:r>
            <w:r w:rsidR="00CF66B5">
              <w:rPr>
                <w:rFonts w:ascii="Times New Roman" w:hAnsi="Times New Roman"/>
                <w:bCs/>
              </w:rPr>
              <w:t>other CRM</w:t>
            </w:r>
            <w:r w:rsidRPr="00FE002E">
              <w:rPr>
                <w:rFonts w:ascii="Times New Roman" w:hAnsi="Times New Roman"/>
                <w:bCs/>
              </w:rPr>
              <w:t xml:space="preserve"> effects (i.e. </w:t>
            </w:r>
            <w:r w:rsidR="00CF66B5">
              <w:rPr>
                <w:rFonts w:ascii="Times New Roman" w:hAnsi="Times New Roman"/>
                <w:bCs/>
              </w:rPr>
              <w:t>any</w:t>
            </w:r>
            <w:r w:rsidRPr="00FE002E">
              <w:rPr>
                <w:rFonts w:ascii="Times New Roman" w:hAnsi="Times New Roman"/>
                <w:bCs/>
              </w:rPr>
              <w:t xml:space="preserve"> effects of accounting netting or </w:t>
            </w:r>
            <w:r w:rsidR="00CF66B5">
              <w:rPr>
                <w:rFonts w:ascii="Times New Roman" w:hAnsi="Times New Roman"/>
                <w:bCs/>
              </w:rPr>
              <w:t>CRM that have affected the accounting value shall be reversed</w:t>
            </w:r>
            <w:r w:rsidRPr="00FE002E">
              <w:rPr>
                <w:rFonts w:ascii="Times New Roman" w:hAnsi="Times New Roman"/>
                <w:bCs/>
              </w:rPr>
              <w:t>).</w:t>
            </w:r>
          </w:p>
          <w:p w14:paraId="398E7EA3" w14:textId="77777777" w:rsidR="00410E47" w:rsidRPr="00FE002E" w:rsidRDefault="00410E47" w:rsidP="007E2A41">
            <w:pPr>
              <w:pStyle w:val="BodyText1"/>
              <w:spacing w:line="240" w:lineRule="auto"/>
              <w:rPr>
                <w:rFonts w:ascii="Times New Roman" w:hAnsi="Times New Roman"/>
                <w:b/>
                <w:bCs/>
                <w:u w:val="single"/>
              </w:rPr>
            </w:pPr>
          </w:p>
        </w:tc>
      </w:tr>
      <w:tr w:rsidR="00D5649D" w:rsidRPr="00FE002E" w14:paraId="6FD4B7E9" w14:textId="77777777" w:rsidTr="00D5649D">
        <w:trPr>
          <w:ins w:id="2208" w:author="Author"/>
        </w:trPr>
        <w:tc>
          <w:tcPr>
            <w:tcW w:w="1418" w:type="dxa"/>
            <w:tcBorders>
              <w:top w:val="single" w:sz="4" w:space="0" w:color="auto"/>
              <w:left w:val="single" w:sz="4" w:space="0" w:color="auto"/>
              <w:bottom w:val="single" w:sz="4" w:space="0" w:color="auto"/>
              <w:right w:val="single" w:sz="4" w:space="0" w:color="auto"/>
            </w:tcBorders>
          </w:tcPr>
          <w:p w14:paraId="620B263B" w14:textId="77777777" w:rsidR="00D5649D" w:rsidRPr="00FE002E" w:rsidDel="00764219" w:rsidRDefault="00D5649D" w:rsidP="005E3AE3">
            <w:pPr>
              <w:pStyle w:val="BodyText1"/>
              <w:rPr>
                <w:ins w:id="2209" w:author="Author"/>
                <w:rFonts w:ascii="Times New Roman" w:hAnsi="Times New Roman"/>
                <w:bCs/>
              </w:rPr>
            </w:pPr>
            <w:ins w:id="2210" w:author="Author">
              <w:r>
                <w:rPr>
                  <w:rFonts w:ascii="Times New Roman" w:hAnsi="Times New Roman"/>
                  <w:bCs/>
                </w:rPr>
                <w:t>{0095;0070}</w:t>
              </w:r>
            </w:ins>
          </w:p>
        </w:tc>
        <w:tc>
          <w:tcPr>
            <w:tcW w:w="7620" w:type="dxa"/>
            <w:tcBorders>
              <w:top w:val="single" w:sz="4" w:space="0" w:color="auto"/>
              <w:left w:val="single" w:sz="4" w:space="0" w:color="auto"/>
              <w:bottom w:val="single" w:sz="4" w:space="0" w:color="auto"/>
              <w:right w:val="single" w:sz="4" w:space="0" w:color="auto"/>
            </w:tcBorders>
          </w:tcPr>
          <w:p w14:paraId="60C68604" w14:textId="77777777" w:rsidR="00D5649D" w:rsidRPr="007765A0" w:rsidRDefault="00D5649D" w:rsidP="005E3AE3">
            <w:pPr>
              <w:pStyle w:val="BodyText1"/>
              <w:spacing w:line="240" w:lineRule="auto"/>
              <w:rPr>
                <w:ins w:id="2211" w:author="Author"/>
                <w:rFonts w:ascii="Times New Roman" w:hAnsi="Times New Roman"/>
                <w:b/>
                <w:bCs/>
              </w:rPr>
            </w:pPr>
            <w:ins w:id="2212" w:author="Author">
              <w:r w:rsidRPr="007765A0">
                <w:rPr>
                  <w:rFonts w:ascii="Times New Roman" w:hAnsi="Times New Roman"/>
                  <w:b/>
                  <w:bCs/>
                </w:rPr>
                <w:t>Off-balance sheet items</w:t>
              </w:r>
            </w:ins>
          </w:p>
          <w:p w14:paraId="3B102676" w14:textId="77777777" w:rsidR="00D5649D" w:rsidRPr="00FE002E" w:rsidRDefault="00D5649D" w:rsidP="005E3AE3">
            <w:pPr>
              <w:pStyle w:val="BodyText1"/>
              <w:spacing w:line="240" w:lineRule="auto"/>
              <w:rPr>
                <w:ins w:id="2213" w:author="Author"/>
                <w:rFonts w:ascii="Times New Roman" w:hAnsi="Times New Roman"/>
                <w:b/>
                <w:bCs/>
              </w:rPr>
            </w:pPr>
          </w:p>
          <w:p w14:paraId="75A062FE" w14:textId="77777777" w:rsidR="00D5649D" w:rsidRPr="0016100A" w:rsidRDefault="00D5649D" w:rsidP="005E3AE3">
            <w:pPr>
              <w:pStyle w:val="BodyText1"/>
              <w:spacing w:line="240" w:lineRule="auto"/>
              <w:rPr>
                <w:ins w:id="2214" w:author="Author"/>
                <w:rFonts w:ascii="Times New Roman" w:hAnsi="Times New Roman"/>
                <w:bCs/>
              </w:rPr>
            </w:pPr>
            <w:ins w:id="2215" w:author="Author">
              <w:r w:rsidRPr="0016100A">
                <w:rPr>
                  <w:rFonts w:ascii="Times New Roman" w:hAnsi="Times New Roman"/>
                  <w:bCs/>
                </w:rPr>
                <w:t>This cell provides the nominal value of off-balance sheet items. This value shall not be reduced by specific credit risk adjustments.</w:t>
              </w:r>
            </w:ins>
          </w:p>
          <w:p w14:paraId="25029A38" w14:textId="77777777" w:rsidR="00D5649D" w:rsidRPr="0016100A" w:rsidRDefault="00D5649D" w:rsidP="005E3AE3">
            <w:pPr>
              <w:pStyle w:val="BodyText1"/>
              <w:spacing w:line="240" w:lineRule="auto"/>
              <w:rPr>
                <w:ins w:id="2216" w:author="Author"/>
                <w:rFonts w:ascii="Times New Roman" w:hAnsi="Times New Roman"/>
                <w:bCs/>
              </w:rPr>
            </w:pPr>
          </w:p>
          <w:p w14:paraId="6FE31834" w14:textId="77777777" w:rsidR="00D5649D" w:rsidRPr="0016100A" w:rsidRDefault="00D5649D" w:rsidP="005E3AE3">
            <w:pPr>
              <w:pStyle w:val="BodyText1"/>
              <w:spacing w:line="240" w:lineRule="auto"/>
              <w:rPr>
                <w:ins w:id="2217" w:author="Author"/>
                <w:rFonts w:ascii="Times New Roman" w:hAnsi="Times New Roman"/>
                <w:bCs/>
              </w:rPr>
            </w:pPr>
            <w:ins w:id="2218" w:author="Author">
              <w:r w:rsidRPr="0016100A">
                <w:rPr>
                  <w:rFonts w:ascii="Times New Roman" w:hAnsi="Times New Roman"/>
                  <w:bCs/>
                </w:rPr>
                <w:t>Institutions shall not consider in this cell contracts listed in Annex II CRR, credit derivatives and SFTs in accordance with Article 429f(1) CRR.</w:t>
              </w:r>
            </w:ins>
          </w:p>
          <w:p w14:paraId="76247621" w14:textId="77777777" w:rsidR="00D5649D" w:rsidRPr="00FE002E" w:rsidDel="00764219" w:rsidRDefault="00D5649D" w:rsidP="005E3AE3">
            <w:pPr>
              <w:pStyle w:val="BodyText1"/>
              <w:spacing w:line="240" w:lineRule="auto"/>
              <w:rPr>
                <w:ins w:id="2219" w:author="Author"/>
                <w:rFonts w:ascii="Times New Roman" w:hAnsi="Times New Roman"/>
                <w:b/>
                <w:bCs/>
              </w:rPr>
            </w:pPr>
          </w:p>
        </w:tc>
      </w:tr>
      <w:tr w:rsidR="00187ECA" w:rsidRPr="00FE002E" w:rsidDel="00B54E92" w14:paraId="76515A64" w14:textId="4BA08AB3" w:rsidTr="00187ECA">
        <w:trPr>
          <w:del w:id="2220" w:author="Author"/>
        </w:trPr>
        <w:tc>
          <w:tcPr>
            <w:tcW w:w="1418" w:type="dxa"/>
            <w:tcBorders>
              <w:top w:val="single" w:sz="4" w:space="0" w:color="auto"/>
              <w:left w:val="single" w:sz="4" w:space="0" w:color="auto"/>
              <w:bottom w:val="single" w:sz="4" w:space="0" w:color="auto"/>
              <w:right w:val="single" w:sz="4" w:space="0" w:color="auto"/>
            </w:tcBorders>
          </w:tcPr>
          <w:p w14:paraId="3EACAA45" w14:textId="32905AF7" w:rsidR="00187ECA" w:rsidRPr="00FE002E" w:rsidDel="00B54E92" w:rsidRDefault="00187ECA" w:rsidP="005E3AE3">
            <w:pPr>
              <w:pStyle w:val="BodyText1"/>
              <w:rPr>
                <w:del w:id="2221" w:author="Author"/>
                <w:rFonts w:ascii="Times New Roman" w:hAnsi="Times New Roman"/>
                <w:bCs/>
              </w:rPr>
            </w:pPr>
            <w:del w:id="2222" w:author="Author">
              <w:r w:rsidRPr="00FE002E" w:rsidDel="00187ECA">
                <w:rPr>
                  <w:rFonts w:ascii="Times New Roman" w:hAnsi="Times New Roman"/>
                  <w:bCs/>
                </w:rPr>
                <w:delText>{100;</w:delText>
              </w:r>
              <w:r w:rsidDel="00187ECA">
                <w:rPr>
                  <w:rFonts w:ascii="Times New Roman" w:hAnsi="Times New Roman"/>
                  <w:bCs/>
                </w:rPr>
                <w:delText>070</w:delText>
              </w:r>
              <w:r w:rsidRPr="00FE002E" w:rsidDel="00187ECA">
                <w:rPr>
                  <w:rFonts w:ascii="Times New Roman" w:hAnsi="Times New Roman"/>
                  <w:bCs/>
                </w:rPr>
                <w:delText>}</w:delText>
              </w:r>
            </w:del>
          </w:p>
        </w:tc>
        <w:tc>
          <w:tcPr>
            <w:tcW w:w="7620" w:type="dxa"/>
            <w:tcBorders>
              <w:top w:val="single" w:sz="4" w:space="0" w:color="auto"/>
              <w:left w:val="single" w:sz="4" w:space="0" w:color="auto"/>
              <w:bottom w:val="single" w:sz="4" w:space="0" w:color="auto"/>
              <w:right w:val="single" w:sz="4" w:space="0" w:color="auto"/>
            </w:tcBorders>
          </w:tcPr>
          <w:p w14:paraId="010CE4D3" w14:textId="77F36566" w:rsidR="00187ECA" w:rsidRPr="00FE002E" w:rsidDel="00187ECA" w:rsidRDefault="00187ECA" w:rsidP="005E3AE3">
            <w:pPr>
              <w:pStyle w:val="BodyText1"/>
              <w:spacing w:line="240" w:lineRule="auto"/>
              <w:rPr>
                <w:del w:id="2223" w:author="Author"/>
                <w:rFonts w:ascii="Times New Roman" w:hAnsi="Times New Roman"/>
                <w:b/>
                <w:bCs/>
              </w:rPr>
            </w:pPr>
            <w:del w:id="2224" w:author="Author">
              <w:r w:rsidRPr="00FE002E" w:rsidDel="00187ECA">
                <w:rPr>
                  <w:rFonts w:ascii="Times New Roman" w:hAnsi="Times New Roman"/>
                  <w:b/>
                  <w:bCs/>
                </w:rPr>
                <w:delText xml:space="preserve">Low risk off-balance sheet items </w:delText>
              </w:r>
              <w:r w:rsidDel="00187ECA">
                <w:rPr>
                  <w:rFonts w:ascii="Times New Roman" w:hAnsi="Times New Roman"/>
                  <w:b/>
                  <w:bCs/>
                </w:rPr>
                <w:delText>in</w:delText>
              </w:r>
              <w:r w:rsidRPr="00FE002E" w:rsidDel="00187ECA">
                <w:rPr>
                  <w:rFonts w:ascii="Times New Roman" w:hAnsi="Times New Roman"/>
                  <w:b/>
                  <w:bCs/>
                </w:rPr>
                <w:delText xml:space="preserve"> the RSA; of which</w:delText>
              </w:r>
              <w:r w:rsidDel="00187ECA">
                <w:rPr>
                  <w:rFonts w:ascii="Times New Roman" w:hAnsi="Times New Roman"/>
                  <w:b/>
                  <w:bCs/>
                </w:rPr>
                <w:delText xml:space="preserve"> – nominal value</w:delText>
              </w:r>
            </w:del>
          </w:p>
          <w:p w14:paraId="66B31844" w14:textId="4F85EB32" w:rsidR="00187ECA" w:rsidRPr="00187ECA" w:rsidDel="00187ECA" w:rsidRDefault="00187ECA" w:rsidP="005E3AE3">
            <w:pPr>
              <w:pStyle w:val="BodyText1"/>
              <w:spacing w:line="240" w:lineRule="auto"/>
              <w:rPr>
                <w:del w:id="2225" w:author="Author"/>
                <w:rFonts w:ascii="Times New Roman" w:hAnsi="Times New Roman"/>
                <w:b/>
                <w:bCs/>
              </w:rPr>
            </w:pPr>
          </w:p>
          <w:p w14:paraId="7FB6C995" w14:textId="5F9CC1CB" w:rsidR="00187ECA" w:rsidRPr="00187ECA" w:rsidDel="00187ECA" w:rsidRDefault="00187ECA" w:rsidP="005E3AE3">
            <w:pPr>
              <w:pStyle w:val="BodyText1"/>
              <w:spacing w:line="240" w:lineRule="auto"/>
              <w:rPr>
                <w:del w:id="2226" w:author="Author"/>
                <w:rFonts w:ascii="Times New Roman" w:hAnsi="Times New Roman"/>
                <w:bCs/>
              </w:rPr>
            </w:pPr>
            <w:del w:id="2227" w:author="Author">
              <w:r w:rsidRPr="00187ECA" w:rsidDel="00187ECA">
                <w:rPr>
                  <w:rFonts w:ascii="Times New Roman" w:hAnsi="Times New Roman"/>
                  <w:bCs/>
                </w:rPr>
                <w:delText>Article 111 of the CRR</w:delText>
              </w:r>
            </w:del>
          </w:p>
          <w:p w14:paraId="22605F7A" w14:textId="1BC3606A" w:rsidR="00187ECA" w:rsidRPr="00187ECA" w:rsidDel="00187ECA" w:rsidRDefault="00187ECA" w:rsidP="005E3AE3">
            <w:pPr>
              <w:pStyle w:val="BodyText1"/>
              <w:spacing w:line="240" w:lineRule="auto"/>
              <w:rPr>
                <w:del w:id="2228" w:author="Author"/>
                <w:rFonts w:ascii="Times New Roman" w:hAnsi="Times New Roman"/>
                <w:bCs/>
              </w:rPr>
            </w:pPr>
          </w:p>
          <w:p w14:paraId="663B9905" w14:textId="1ECF9DD3" w:rsidR="00187ECA" w:rsidRPr="00187ECA" w:rsidDel="00187ECA" w:rsidRDefault="00187ECA" w:rsidP="005E3AE3">
            <w:pPr>
              <w:pStyle w:val="BodyText1"/>
              <w:spacing w:line="240" w:lineRule="auto"/>
              <w:rPr>
                <w:del w:id="2229" w:author="Author"/>
                <w:rFonts w:ascii="Times New Roman" w:hAnsi="Times New Roman"/>
                <w:bCs/>
              </w:rPr>
            </w:pPr>
            <w:del w:id="2230" w:author="Author">
              <w:r w:rsidRPr="00187ECA" w:rsidDel="00187ECA">
                <w:rPr>
                  <w:rFonts w:ascii="Times New Roman" w:hAnsi="Times New Roman"/>
                  <w:bCs/>
                </w:rPr>
                <w:delText>This cell provides the nominal value of off-balance sheet items that would be assigned a 0% credit conversion factor under the Standardised Approach to credit risk. This value shall not be reduced by specific credit risk adjustments.</w:delText>
              </w:r>
            </w:del>
          </w:p>
          <w:p w14:paraId="176A3C85" w14:textId="1DE65DFA" w:rsidR="00187ECA" w:rsidRPr="00187ECA" w:rsidDel="00187ECA" w:rsidRDefault="00187ECA" w:rsidP="005E3AE3">
            <w:pPr>
              <w:pStyle w:val="BodyText1"/>
              <w:spacing w:line="240" w:lineRule="auto"/>
              <w:rPr>
                <w:del w:id="2231" w:author="Author"/>
                <w:rFonts w:ascii="Times New Roman" w:hAnsi="Times New Roman"/>
                <w:bCs/>
              </w:rPr>
            </w:pPr>
          </w:p>
          <w:p w14:paraId="61A07CC7" w14:textId="50ACF440" w:rsidR="00187ECA" w:rsidRPr="00187ECA" w:rsidDel="00187ECA" w:rsidRDefault="00187ECA" w:rsidP="005E3AE3">
            <w:pPr>
              <w:pStyle w:val="BodyText1"/>
              <w:spacing w:line="240" w:lineRule="auto"/>
              <w:rPr>
                <w:del w:id="2232" w:author="Author"/>
                <w:rFonts w:ascii="Times New Roman" w:hAnsi="Times New Roman"/>
                <w:bCs/>
              </w:rPr>
            </w:pPr>
            <w:del w:id="2233" w:author="Author">
              <w:r w:rsidRPr="00187ECA" w:rsidDel="00187ECA">
                <w:rPr>
                  <w:rFonts w:ascii="Times New Roman" w:hAnsi="Times New Roman"/>
                  <w:bCs/>
                </w:rPr>
                <w:delText>Institutions shall not consider in this cell contracts listed in Annex II of the CRR, credit derivatives and SFTs in accordance with Article 429(10) of the CRR.</w:delText>
              </w:r>
            </w:del>
          </w:p>
          <w:p w14:paraId="64DFBC8D" w14:textId="66FE7A23" w:rsidR="00187ECA" w:rsidRPr="00187ECA" w:rsidDel="00B54E92" w:rsidRDefault="00187ECA" w:rsidP="005E3AE3">
            <w:pPr>
              <w:pStyle w:val="BodyText1"/>
              <w:spacing w:line="240" w:lineRule="auto"/>
              <w:rPr>
                <w:del w:id="2234" w:author="Author"/>
                <w:rFonts w:ascii="Times New Roman" w:hAnsi="Times New Roman"/>
                <w:b/>
                <w:bCs/>
              </w:rPr>
            </w:pPr>
          </w:p>
        </w:tc>
      </w:tr>
      <w:tr w:rsidR="00410E47" w:rsidRPr="00FE002E" w14:paraId="670B674D" w14:textId="77777777" w:rsidTr="00FC2664">
        <w:trPr>
          <w:del w:id="2235" w:author="Author"/>
        </w:trPr>
        <w:tc>
          <w:tcPr>
            <w:tcW w:w="1418" w:type="dxa"/>
          </w:tcPr>
          <w:p w14:paraId="31C3FBE4" w14:textId="77777777" w:rsidR="00410E47" w:rsidRPr="00FE002E" w:rsidRDefault="00410E47" w:rsidP="00F70A83">
            <w:pPr>
              <w:pStyle w:val="BodyText1"/>
              <w:rPr>
                <w:del w:id="2236" w:author="Author"/>
                <w:rFonts w:ascii="Times New Roman" w:hAnsi="Times New Roman"/>
                <w:bCs/>
              </w:rPr>
            </w:pPr>
            <w:del w:id="2237" w:author="Author">
              <w:r w:rsidRPr="00FE002E">
                <w:rPr>
                  <w:rFonts w:ascii="Times New Roman" w:hAnsi="Times New Roman"/>
                  <w:bCs/>
                </w:rPr>
                <w:delText>{110;</w:delText>
              </w:r>
              <w:r w:rsidR="00F71081">
                <w:rPr>
                  <w:rFonts w:ascii="Times New Roman" w:hAnsi="Times New Roman"/>
                  <w:bCs/>
                </w:rPr>
                <w:delText>0</w:delText>
              </w:r>
              <w:r w:rsidR="00F70A83">
                <w:rPr>
                  <w:rFonts w:ascii="Times New Roman" w:hAnsi="Times New Roman"/>
                  <w:bCs/>
                </w:rPr>
                <w:delText>7</w:delText>
              </w:r>
              <w:r w:rsidR="00F71081">
                <w:rPr>
                  <w:rFonts w:ascii="Times New Roman" w:hAnsi="Times New Roman"/>
                  <w:bCs/>
                </w:rPr>
                <w:delText>0</w:delText>
              </w:r>
              <w:r w:rsidRPr="00FE002E">
                <w:rPr>
                  <w:rFonts w:ascii="Times New Roman" w:hAnsi="Times New Roman"/>
                  <w:bCs/>
                </w:rPr>
                <w:delText>}</w:delText>
              </w:r>
            </w:del>
          </w:p>
        </w:tc>
        <w:tc>
          <w:tcPr>
            <w:tcW w:w="7620" w:type="dxa"/>
          </w:tcPr>
          <w:p w14:paraId="46A3341E" w14:textId="77777777" w:rsidR="00410E47" w:rsidRPr="00FE002E" w:rsidRDefault="00410E47" w:rsidP="007E2A41">
            <w:pPr>
              <w:pStyle w:val="BodyText1"/>
              <w:spacing w:line="240" w:lineRule="auto"/>
              <w:rPr>
                <w:del w:id="2238" w:author="Author"/>
                <w:rFonts w:ascii="Times New Roman" w:hAnsi="Times New Roman"/>
                <w:b/>
                <w:bCs/>
              </w:rPr>
            </w:pPr>
            <w:del w:id="2239" w:author="Author">
              <w:r w:rsidRPr="00FE002E">
                <w:rPr>
                  <w:rFonts w:ascii="Times New Roman" w:hAnsi="Times New Roman"/>
                  <w:b/>
                  <w:bCs/>
                </w:rPr>
                <w:delText>Revolving retail exposures; of which</w:delText>
              </w:r>
              <w:r w:rsidR="00605108">
                <w:rPr>
                  <w:rFonts w:ascii="Times New Roman" w:hAnsi="Times New Roman"/>
                  <w:b/>
                  <w:bCs/>
                </w:rPr>
                <w:delText xml:space="preserve"> – </w:delText>
              </w:r>
              <w:r w:rsidR="00CF66B5">
                <w:rPr>
                  <w:rFonts w:ascii="Times New Roman" w:hAnsi="Times New Roman"/>
                  <w:b/>
                  <w:bCs/>
                </w:rPr>
                <w:delText>N</w:delText>
              </w:r>
              <w:r w:rsidR="00605108">
                <w:rPr>
                  <w:rFonts w:ascii="Times New Roman" w:hAnsi="Times New Roman"/>
                  <w:b/>
                  <w:bCs/>
                </w:rPr>
                <w:delText>ominal value</w:delText>
              </w:r>
            </w:del>
          </w:p>
          <w:p w14:paraId="7E133803" w14:textId="77777777" w:rsidR="00410E47" w:rsidRPr="00FE002E" w:rsidRDefault="00410E47" w:rsidP="007E2A41">
            <w:pPr>
              <w:pStyle w:val="BodyText1"/>
              <w:spacing w:line="240" w:lineRule="auto"/>
              <w:rPr>
                <w:del w:id="2240" w:author="Author"/>
                <w:rFonts w:ascii="Times New Roman" w:hAnsi="Times New Roman"/>
                <w:b/>
                <w:bCs/>
              </w:rPr>
            </w:pPr>
          </w:p>
          <w:p w14:paraId="4258D87B" w14:textId="77777777" w:rsidR="00410E47" w:rsidRPr="00FE002E" w:rsidRDefault="00410E47" w:rsidP="007E2A41">
            <w:pPr>
              <w:pStyle w:val="BodyText1"/>
              <w:spacing w:line="240" w:lineRule="auto"/>
              <w:rPr>
                <w:del w:id="2241" w:author="Author"/>
                <w:rFonts w:ascii="Times New Roman" w:hAnsi="Times New Roman"/>
                <w:bCs/>
              </w:rPr>
            </w:pPr>
            <w:del w:id="2242" w:author="Author">
              <w:r w:rsidRPr="00FE002E">
                <w:rPr>
                  <w:rFonts w:ascii="Times New Roman" w:hAnsi="Times New Roman"/>
                  <w:bCs/>
                </w:rPr>
                <w:delText>Articles 111 and 154(4) of the CRR</w:delText>
              </w:r>
            </w:del>
          </w:p>
          <w:p w14:paraId="6575B73B" w14:textId="77777777" w:rsidR="00410E47" w:rsidRPr="00FE002E" w:rsidRDefault="00410E47" w:rsidP="007E2A41">
            <w:pPr>
              <w:pStyle w:val="BodyText1"/>
              <w:spacing w:line="240" w:lineRule="auto"/>
              <w:rPr>
                <w:del w:id="2243" w:author="Author"/>
                <w:rFonts w:ascii="Times New Roman" w:hAnsi="Times New Roman"/>
                <w:bCs/>
              </w:rPr>
            </w:pPr>
          </w:p>
          <w:p w14:paraId="70033663" w14:textId="77777777" w:rsidR="00CF66B5" w:rsidRDefault="00410E47" w:rsidP="007E2A41">
            <w:pPr>
              <w:pStyle w:val="BodyText1"/>
              <w:spacing w:line="240" w:lineRule="auto"/>
              <w:rPr>
                <w:del w:id="2244" w:author="Author"/>
                <w:rFonts w:ascii="Times New Roman" w:hAnsi="Times New Roman"/>
                <w:bCs/>
              </w:rPr>
            </w:pPr>
            <w:del w:id="2245" w:author="Author">
              <w:r w:rsidRPr="00FE002E">
                <w:rPr>
                  <w:rFonts w:ascii="Times New Roman" w:hAnsi="Times New Roman"/>
                  <w:bCs/>
                </w:rPr>
                <w:delText xml:space="preserve">This </w:delText>
              </w:r>
              <w:r w:rsidR="00E8206D">
                <w:rPr>
                  <w:rFonts w:ascii="Times New Roman" w:hAnsi="Times New Roman"/>
                  <w:bCs/>
                </w:rPr>
                <w:delText>cell</w:delText>
              </w:r>
              <w:r w:rsidRPr="00FE002E">
                <w:rPr>
                  <w:rFonts w:ascii="Times New Roman" w:hAnsi="Times New Roman"/>
                  <w:bCs/>
                </w:rPr>
                <w:delText xml:space="preserve"> provides the nominal value</w:delText>
              </w:r>
              <w:r w:rsidR="00A51BD1">
                <w:rPr>
                  <w:rFonts w:ascii="Times New Roman" w:hAnsi="Times New Roman"/>
                  <w:bCs/>
                </w:rPr>
                <w:delText xml:space="preserve"> </w:delText>
              </w:r>
              <w:r w:rsidRPr="00FE002E">
                <w:rPr>
                  <w:rFonts w:ascii="Times New Roman" w:hAnsi="Times New Roman"/>
                  <w:bCs/>
                </w:rPr>
                <w:delText xml:space="preserve">of off-balance sheet qualifying revolving retail exposures that meet the conditions set in points (a) to (c) of Article 154(4) of the CRR. </w:delText>
              </w:r>
              <w:r w:rsidR="00CF66B5" w:rsidRPr="00A51BD1">
                <w:rPr>
                  <w:rFonts w:ascii="Times New Roman" w:hAnsi="Times New Roman"/>
                  <w:bCs/>
                </w:rPr>
                <w:delText>This value shall not be reduced by specific credit risk adjustments.</w:delText>
              </w:r>
            </w:del>
          </w:p>
          <w:p w14:paraId="464A59A4" w14:textId="77777777" w:rsidR="00CF66B5" w:rsidRDefault="00CF66B5" w:rsidP="007E2A41">
            <w:pPr>
              <w:pStyle w:val="BodyText1"/>
              <w:spacing w:line="240" w:lineRule="auto"/>
              <w:rPr>
                <w:del w:id="2246" w:author="Author"/>
                <w:rFonts w:ascii="Times New Roman" w:hAnsi="Times New Roman"/>
                <w:bCs/>
              </w:rPr>
            </w:pPr>
          </w:p>
          <w:p w14:paraId="2D5DD527" w14:textId="77777777" w:rsidR="00410E47" w:rsidRDefault="00410E47" w:rsidP="007E2A41">
            <w:pPr>
              <w:pStyle w:val="BodyText1"/>
              <w:spacing w:line="240" w:lineRule="auto"/>
              <w:rPr>
                <w:del w:id="2247" w:author="Author"/>
                <w:rFonts w:ascii="Times New Roman" w:hAnsi="Times New Roman"/>
                <w:bCs/>
              </w:rPr>
            </w:pPr>
            <w:del w:id="2248" w:author="Author">
              <w:r w:rsidRPr="00FE002E">
                <w:rPr>
                  <w:rFonts w:ascii="Times New Roman" w:hAnsi="Times New Roman"/>
                  <w:bCs/>
                </w:rPr>
                <w:delText>This covers all exposures that are to individuals, are revolving and unconditionally cancellable as described in point (b) of Article 149 of the CRR, and are in total limited to EUR 100 000 per obligor.</w:delText>
              </w:r>
            </w:del>
          </w:p>
          <w:p w14:paraId="03C6F437" w14:textId="77777777" w:rsidR="004D36F1" w:rsidRDefault="004D36F1" w:rsidP="007E2A41">
            <w:pPr>
              <w:pStyle w:val="BodyText1"/>
              <w:spacing w:line="240" w:lineRule="auto"/>
              <w:rPr>
                <w:moveFrom w:id="2249" w:author="Author"/>
                <w:rFonts w:ascii="Times New Roman" w:hAnsi="Times New Roman"/>
                <w:bCs/>
              </w:rPr>
            </w:pPr>
            <w:moveFromRangeStart w:id="2250" w:author="Author" w:name="move40188960"/>
          </w:p>
          <w:p w14:paraId="02939A8E" w14:textId="77777777" w:rsidR="004D36F1" w:rsidRPr="00FE002E" w:rsidRDefault="004D36F1" w:rsidP="007E2A41">
            <w:pPr>
              <w:pStyle w:val="BodyText1"/>
              <w:spacing w:line="240" w:lineRule="auto"/>
              <w:rPr>
                <w:del w:id="2251" w:author="Author"/>
                <w:rFonts w:ascii="Times New Roman" w:hAnsi="Times New Roman"/>
                <w:bCs/>
              </w:rPr>
            </w:pPr>
            <w:moveFrom w:id="2252" w:author="Author">
              <w:r w:rsidRPr="0034348F">
                <w:rPr>
                  <w:rFonts w:ascii="Times New Roman" w:hAnsi="Times New Roman"/>
                  <w:bCs/>
                </w:rPr>
                <w:lastRenderedPageBreak/>
                <w:t xml:space="preserve">Institutions shall </w:t>
              </w:r>
            </w:moveFrom>
            <w:moveFromRangeEnd w:id="2250"/>
            <w:del w:id="2253" w:author="Author">
              <w:r w:rsidRPr="0034348F">
                <w:rPr>
                  <w:rFonts w:ascii="Times New Roman" w:hAnsi="Times New Roman"/>
                  <w:bCs/>
                </w:rPr>
                <w:delText xml:space="preserve">not consider in this </w:delText>
              </w:r>
              <w:r w:rsidR="00E8206D">
                <w:rPr>
                  <w:rFonts w:ascii="Times New Roman" w:hAnsi="Times New Roman"/>
                  <w:bCs/>
                </w:rPr>
                <w:delText>cell</w:delText>
              </w:r>
              <w:r w:rsidRPr="0034348F">
                <w:rPr>
                  <w:rFonts w:ascii="Times New Roman" w:hAnsi="Times New Roman"/>
                  <w:bCs/>
                </w:rPr>
                <w:delText xml:space="preserve"> contracts listed in Annex II of the CRR, credit derivatives</w:delText>
              </w:r>
              <w:r w:rsidR="00CF66B5">
                <w:rPr>
                  <w:rFonts w:ascii="Times New Roman" w:hAnsi="Times New Roman"/>
                  <w:bCs/>
                </w:rPr>
                <w:delText xml:space="preserve"> and SFTs</w:delText>
              </w:r>
              <w:r w:rsidRPr="0034348F">
                <w:rPr>
                  <w:rFonts w:ascii="Times New Roman" w:hAnsi="Times New Roman"/>
                  <w:bCs/>
                </w:rPr>
                <w:delText xml:space="preserve"> </w:delText>
              </w:r>
              <w:r w:rsidR="00D85101">
                <w:rPr>
                  <w:rFonts w:ascii="Times New Roman" w:hAnsi="Times New Roman"/>
                  <w:bCs/>
                </w:rPr>
                <w:delText>in accordance with</w:delText>
              </w:r>
              <w:r>
                <w:rPr>
                  <w:rFonts w:ascii="Times New Roman" w:hAnsi="Times New Roman"/>
                  <w:bCs/>
                </w:rPr>
                <w:delText xml:space="preserve"> </w:delText>
              </w:r>
              <w:r w:rsidR="00AA005C">
                <w:rPr>
                  <w:rFonts w:ascii="Times New Roman" w:hAnsi="Times New Roman"/>
                  <w:bCs/>
                </w:rPr>
                <w:delText>Article 429(10)</w:delText>
              </w:r>
              <w:r>
                <w:rPr>
                  <w:rFonts w:ascii="Times New Roman" w:hAnsi="Times New Roman"/>
                  <w:bCs/>
                </w:rPr>
                <w:delText xml:space="preserve"> of the CRR.</w:delText>
              </w:r>
            </w:del>
          </w:p>
          <w:p w14:paraId="739CF261" w14:textId="77777777" w:rsidR="00410E47" w:rsidRPr="00FE002E" w:rsidRDefault="00410E47" w:rsidP="007E2A41">
            <w:pPr>
              <w:pStyle w:val="BodyText1"/>
              <w:spacing w:line="240" w:lineRule="auto"/>
              <w:rPr>
                <w:del w:id="2254" w:author="Author"/>
                <w:rFonts w:ascii="Times New Roman" w:hAnsi="Times New Roman"/>
                <w:b/>
                <w:bCs/>
                <w:u w:val="single"/>
              </w:rPr>
            </w:pPr>
          </w:p>
        </w:tc>
      </w:tr>
      <w:tr w:rsidR="00410E47" w:rsidRPr="00FE002E" w14:paraId="6C43CCB0" w14:textId="77777777" w:rsidTr="00FC2664">
        <w:trPr>
          <w:del w:id="2255" w:author="Author"/>
        </w:trPr>
        <w:tc>
          <w:tcPr>
            <w:tcW w:w="1418" w:type="dxa"/>
          </w:tcPr>
          <w:p w14:paraId="3B86F3AD" w14:textId="77777777" w:rsidR="00410E47" w:rsidRPr="00FE002E" w:rsidRDefault="00410E47" w:rsidP="00F70A83">
            <w:pPr>
              <w:pStyle w:val="BodyText1"/>
              <w:rPr>
                <w:del w:id="2256" w:author="Author"/>
                <w:rFonts w:ascii="Times New Roman" w:hAnsi="Times New Roman"/>
                <w:bCs/>
              </w:rPr>
            </w:pPr>
            <w:del w:id="2257" w:author="Author">
              <w:r w:rsidRPr="00FE002E">
                <w:rPr>
                  <w:rFonts w:ascii="Times New Roman" w:hAnsi="Times New Roman"/>
                  <w:bCs/>
                </w:rPr>
                <w:lastRenderedPageBreak/>
                <w:delText>{120;</w:delText>
              </w:r>
              <w:r w:rsidR="00F71081">
                <w:rPr>
                  <w:rFonts w:ascii="Times New Roman" w:hAnsi="Times New Roman"/>
                  <w:bCs/>
                </w:rPr>
                <w:delText>0</w:delText>
              </w:r>
              <w:r w:rsidR="00F70A83">
                <w:rPr>
                  <w:rFonts w:ascii="Times New Roman" w:hAnsi="Times New Roman"/>
                  <w:bCs/>
                </w:rPr>
                <w:delText>7</w:delText>
              </w:r>
              <w:r w:rsidR="00F71081">
                <w:rPr>
                  <w:rFonts w:ascii="Times New Roman" w:hAnsi="Times New Roman"/>
                  <w:bCs/>
                </w:rPr>
                <w:delText>0</w:delText>
              </w:r>
              <w:r w:rsidRPr="00FE002E">
                <w:rPr>
                  <w:rFonts w:ascii="Times New Roman" w:hAnsi="Times New Roman"/>
                  <w:bCs/>
                </w:rPr>
                <w:delText>}</w:delText>
              </w:r>
            </w:del>
          </w:p>
        </w:tc>
        <w:tc>
          <w:tcPr>
            <w:tcW w:w="7620" w:type="dxa"/>
          </w:tcPr>
          <w:p w14:paraId="433F139B" w14:textId="77777777" w:rsidR="00410E47" w:rsidRPr="00FE002E" w:rsidRDefault="00410E47" w:rsidP="007E2A41">
            <w:pPr>
              <w:pStyle w:val="BodyText1"/>
              <w:spacing w:line="240" w:lineRule="auto"/>
              <w:rPr>
                <w:del w:id="2258" w:author="Author"/>
                <w:rFonts w:ascii="Times New Roman" w:hAnsi="Times New Roman"/>
                <w:b/>
                <w:bCs/>
              </w:rPr>
            </w:pPr>
            <w:del w:id="2259" w:author="Author">
              <w:r w:rsidRPr="00FE002E">
                <w:rPr>
                  <w:rFonts w:ascii="Times New Roman" w:hAnsi="Times New Roman"/>
                  <w:b/>
                  <w:bCs/>
                </w:rPr>
                <w:delText>Unconditionally cancellable credit cards commitments</w:delText>
              </w:r>
              <w:r w:rsidR="00605108">
                <w:rPr>
                  <w:rFonts w:ascii="Times New Roman" w:hAnsi="Times New Roman"/>
                  <w:b/>
                  <w:bCs/>
                </w:rPr>
                <w:delText xml:space="preserve"> – </w:delText>
              </w:r>
              <w:r w:rsidR="00CF66B5">
                <w:rPr>
                  <w:rFonts w:ascii="Times New Roman" w:hAnsi="Times New Roman"/>
                  <w:b/>
                  <w:bCs/>
                </w:rPr>
                <w:delText>N</w:delText>
              </w:r>
              <w:r w:rsidR="00605108">
                <w:rPr>
                  <w:rFonts w:ascii="Times New Roman" w:hAnsi="Times New Roman"/>
                  <w:b/>
                  <w:bCs/>
                </w:rPr>
                <w:delText>ominal value</w:delText>
              </w:r>
            </w:del>
          </w:p>
          <w:p w14:paraId="65E00064" w14:textId="77777777" w:rsidR="00410E47" w:rsidRPr="00FE002E" w:rsidRDefault="00410E47" w:rsidP="007E2A41">
            <w:pPr>
              <w:pStyle w:val="BodyText1"/>
              <w:spacing w:line="240" w:lineRule="auto"/>
              <w:rPr>
                <w:del w:id="2260" w:author="Author"/>
                <w:rFonts w:ascii="Times New Roman" w:hAnsi="Times New Roman"/>
                <w:bCs/>
              </w:rPr>
            </w:pPr>
          </w:p>
          <w:p w14:paraId="5D7BE96C" w14:textId="77777777" w:rsidR="00410E47" w:rsidRPr="00FE002E" w:rsidRDefault="00410E47" w:rsidP="007E2A41">
            <w:pPr>
              <w:pStyle w:val="BodyText1"/>
              <w:spacing w:line="240" w:lineRule="auto"/>
              <w:rPr>
                <w:del w:id="2261" w:author="Author"/>
                <w:rFonts w:ascii="Times New Roman" w:hAnsi="Times New Roman"/>
                <w:bCs/>
              </w:rPr>
            </w:pPr>
            <w:del w:id="2262" w:author="Author">
              <w:r w:rsidRPr="00FE002E">
                <w:rPr>
                  <w:rFonts w:ascii="Times New Roman" w:hAnsi="Times New Roman"/>
                  <w:bCs/>
                </w:rPr>
                <w:delText>Articles 111 and 154(4) of the CRR</w:delText>
              </w:r>
            </w:del>
          </w:p>
          <w:p w14:paraId="75B6C00E" w14:textId="77777777" w:rsidR="00410E47" w:rsidRPr="00FE002E" w:rsidRDefault="00410E47" w:rsidP="007E2A41">
            <w:pPr>
              <w:pStyle w:val="BodyText1"/>
              <w:spacing w:line="240" w:lineRule="auto"/>
              <w:rPr>
                <w:del w:id="2263" w:author="Author"/>
                <w:rFonts w:ascii="Times New Roman" w:hAnsi="Times New Roman"/>
                <w:bCs/>
              </w:rPr>
            </w:pPr>
          </w:p>
          <w:p w14:paraId="7EF2C188" w14:textId="77777777" w:rsidR="00A51BD1" w:rsidRDefault="001005A7" w:rsidP="007E2A41">
            <w:pPr>
              <w:pStyle w:val="BodyText1"/>
              <w:spacing w:line="240" w:lineRule="auto"/>
              <w:rPr>
                <w:moveFrom w:id="2264" w:author="Author"/>
                <w:rFonts w:ascii="Times New Roman" w:hAnsi="Times New Roman"/>
                <w:bCs/>
              </w:rPr>
            </w:pPr>
            <w:del w:id="2265" w:author="Author">
              <w:r>
                <w:rPr>
                  <w:rFonts w:ascii="Times New Roman" w:hAnsi="Times New Roman"/>
                  <w:bCs/>
                </w:rPr>
                <w:delText>This cell</w:delText>
              </w:r>
              <w:r w:rsidRPr="00FE002E">
                <w:rPr>
                  <w:rFonts w:ascii="Times New Roman" w:hAnsi="Times New Roman"/>
                  <w:bCs/>
                </w:rPr>
                <w:delText xml:space="preserve"> </w:delText>
              </w:r>
              <w:r w:rsidR="00410E47" w:rsidRPr="00FE002E">
                <w:rPr>
                  <w:rFonts w:ascii="Times New Roman" w:hAnsi="Times New Roman"/>
                  <w:bCs/>
                </w:rPr>
                <w:delText>provides the nominal value of credit cards commitments that are unconditionally cancellable at any time by the institution without prior notice (UCC) that would receive a 0% cred</w:delText>
              </w:r>
              <w:r w:rsidR="006C07C1">
                <w:rPr>
                  <w:rFonts w:ascii="Times New Roman" w:hAnsi="Times New Roman"/>
                  <w:bCs/>
                </w:rPr>
                <w:delText>it conversion factor under the S</w:delText>
              </w:r>
              <w:r w:rsidR="00410E47" w:rsidRPr="00FE002E">
                <w:rPr>
                  <w:rFonts w:ascii="Times New Roman" w:hAnsi="Times New Roman"/>
                  <w:bCs/>
                </w:rPr>
                <w:delText xml:space="preserve">tandardised </w:delText>
              </w:r>
              <w:r w:rsidR="006C07C1">
                <w:rPr>
                  <w:rFonts w:ascii="Times New Roman" w:hAnsi="Times New Roman"/>
                  <w:bCs/>
                </w:rPr>
                <w:delText>A</w:delText>
              </w:r>
              <w:r w:rsidR="00410E47" w:rsidRPr="00FE002E">
                <w:rPr>
                  <w:rFonts w:ascii="Times New Roman" w:hAnsi="Times New Roman"/>
                  <w:bCs/>
                </w:rPr>
                <w:delText>pproach to credit risk.</w:delText>
              </w:r>
              <w:r w:rsidR="00A51BD1">
                <w:delText xml:space="preserve"> </w:delText>
              </w:r>
              <w:r w:rsidR="00A51BD1" w:rsidRPr="00A51BD1">
                <w:rPr>
                  <w:rFonts w:ascii="Times New Roman" w:hAnsi="Times New Roman"/>
                  <w:bCs/>
                </w:rPr>
                <w:delText>This value shall not be reduced by specific credit risk adjustments</w:delText>
              </w:r>
            </w:del>
            <w:moveFromRangeStart w:id="2266" w:author="Author" w:name="move40188961"/>
            <w:moveFrom w:id="2267" w:author="Author">
              <w:r w:rsidR="00A51BD1" w:rsidRPr="00A51BD1">
                <w:rPr>
                  <w:rFonts w:ascii="Times New Roman" w:hAnsi="Times New Roman"/>
                  <w:bCs/>
                </w:rPr>
                <w:t>.</w:t>
              </w:r>
            </w:moveFrom>
          </w:p>
          <w:p w14:paraId="41F786B3" w14:textId="77777777" w:rsidR="00A51BD1" w:rsidRDefault="00A51BD1" w:rsidP="007E2A41">
            <w:pPr>
              <w:pStyle w:val="BodyText1"/>
              <w:spacing w:line="240" w:lineRule="auto"/>
              <w:rPr>
                <w:moveFrom w:id="2268" w:author="Author"/>
                <w:rFonts w:ascii="Times New Roman" w:hAnsi="Times New Roman"/>
                <w:bCs/>
              </w:rPr>
            </w:pPr>
          </w:p>
          <w:p w14:paraId="4FF76A73" w14:textId="77777777" w:rsidR="00410E47" w:rsidRDefault="00410E47" w:rsidP="007E2A41">
            <w:pPr>
              <w:pStyle w:val="BodyText1"/>
              <w:spacing w:line="240" w:lineRule="auto"/>
              <w:rPr>
                <w:moveFrom w:id="2269" w:author="Author"/>
                <w:rFonts w:ascii="Times New Roman" w:hAnsi="Times New Roman"/>
                <w:bCs/>
              </w:rPr>
            </w:pPr>
            <w:moveFrom w:id="2270" w:author="Author">
              <w:r w:rsidRPr="00FE002E">
                <w:rPr>
                  <w:rFonts w:ascii="Times New Roman" w:hAnsi="Times New Roman"/>
                  <w:bCs/>
                </w:rPr>
                <w:t xml:space="preserve">Institutions shall </w:t>
              </w:r>
            </w:moveFrom>
            <w:moveFromRangeEnd w:id="2266"/>
            <w:del w:id="2271" w:author="Author">
              <w:r w:rsidRPr="00FE002E">
                <w:rPr>
                  <w:rFonts w:ascii="Times New Roman" w:hAnsi="Times New Roman"/>
                  <w:bCs/>
                </w:rPr>
                <w:delText xml:space="preserve">not include in this </w:delText>
              </w:r>
              <w:r w:rsidR="00E8206D">
                <w:rPr>
                  <w:rFonts w:ascii="Times New Roman" w:hAnsi="Times New Roman"/>
                  <w:bCs/>
                </w:rPr>
                <w:delText>cell</w:delText>
              </w:r>
              <w:r w:rsidRPr="00FE002E">
                <w:rPr>
                  <w:rFonts w:ascii="Times New Roman" w:hAnsi="Times New Roman"/>
                  <w:bCs/>
                </w:rPr>
                <w:delText xml:space="preserve"> credit commitments that effectively provide for automatic cancellation due to deterioration in a borrower's creditworthiness but are not UCC</w:delText>
              </w:r>
            </w:del>
            <w:moveFromRangeStart w:id="2272" w:author="Author" w:name="move40188962"/>
            <w:moveFrom w:id="2273" w:author="Author">
              <w:r w:rsidRPr="00FE002E">
                <w:rPr>
                  <w:rFonts w:ascii="Times New Roman" w:hAnsi="Times New Roman"/>
                  <w:bCs/>
                </w:rPr>
                <w:t>.</w:t>
              </w:r>
            </w:moveFrom>
          </w:p>
          <w:p w14:paraId="61BBAD6B" w14:textId="77777777" w:rsidR="004D36F1" w:rsidRDefault="004D36F1" w:rsidP="007E2A41">
            <w:pPr>
              <w:pStyle w:val="BodyText1"/>
              <w:spacing w:line="240" w:lineRule="auto"/>
              <w:rPr>
                <w:moveFrom w:id="2274" w:author="Author"/>
                <w:rFonts w:ascii="Times New Roman" w:hAnsi="Times New Roman"/>
                <w:bCs/>
              </w:rPr>
            </w:pPr>
          </w:p>
          <w:p w14:paraId="77F8D46F" w14:textId="77777777" w:rsidR="004D36F1" w:rsidRPr="00FE002E" w:rsidRDefault="004D36F1" w:rsidP="007E2A41">
            <w:pPr>
              <w:pStyle w:val="BodyText1"/>
              <w:spacing w:line="240" w:lineRule="auto"/>
              <w:rPr>
                <w:del w:id="2275" w:author="Author"/>
                <w:rFonts w:ascii="Times New Roman" w:hAnsi="Times New Roman"/>
                <w:bCs/>
              </w:rPr>
            </w:pPr>
            <w:moveFrom w:id="2276" w:author="Author">
              <w:r w:rsidRPr="0034348F">
                <w:rPr>
                  <w:rFonts w:ascii="Times New Roman" w:hAnsi="Times New Roman"/>
                  <w:bCs/>
                </w:rPr>
                <w:t xml:space="preserve">Institutions shall </w:t>
              </w:r>
            </w:moveFrom>
            <w:moveFromRangeEnd w:id="2272"/>
            <w:del w:id="2277" w:author="Author">
              <w:r w:rsidRPr="0034348F">
                <w:rPr>
                  <w:rFonts w:ascii="Times New Roman" w:hAnsi="Times New Roman"/>
                  <w:bCs/>
                </w:rPr>
                <w:delText xml:space="preserve">not consider in this </w:delText>
              </w:r>
              <w:r w:rsidR="00E8206D">
                <w:rPr>
                  <w:rFonts w:ascii="Times New Roman" w:hAnsi="Times New Roman"/>
                  <w:bCs/>
                </w:rPr>
                <w:delText>cell</w:delText>
              </w:r>
              <w:r w:rsidRPr="0034348F">
                <w:rPr>
                  <w:rFonts w:ascii="Times New Roman" w:hAnsi="Times New Roman"/>
                  <w:bCs/>
                </w:rPr>
                <w:delText xml:space="preserve"> contracts listed in Annex II of the CRR, credit derivatives</w:delText>
              </w:r>
              <w:r w:rsidR="00CF66B5">
                <w:rPr>
                  <w:rFonts w:ascii="Times New Roman" w:hAnsi="Times New Roman"/>
                  <w:bCs/>
                </w:rPr>
                <w:delText xml:space="preserve"> and SFTs</w:delText>
              </w:r>
              <w:r w:rsidRPr="0034348F">
                <w:rPr>
                  <w:rFonts w:ascii="Times New Roman" w:hAnsi="Times New Roman"/>
                  <w:bCs/>
                </w:rPr>
                <w:delText xml:space="preserve"> </w:delText>
              </w:r>
              <w:r w:rsidR="00D85101">
                <w:rPr>
                  <w:rFonts w:ascii="Times New Roman" w:hAnsi="Times New Roman"/>
                  <w:bCs/>
                </w:rPr>
                <w:delText>in accordance with</w:delText>
              </w:r>
              <w:r>
                <w:rPr>
                  <w:rFonts w:ascii="Times New Roman" w:hAnsi="Times New Roman"/>
                  <w:bCs/>
                </w:rPr>
                <w:delText xml:space="preserve"> </w:delText>
              </w:r>
              <w:r w:rsidR="00AA005C">
                <w:rPr>
                  <w:rFonts w:ascii="Times New Roman" w:hAnsi="Times New Roman"/>
                  <w:bCs/>
                </w:rPr>
                <w:delText>Article 429(10)</w:delText>
              </w:r>
              <w:r>
                <w:rPr>
                  <w:rFonts w:ascii="Times New Roman" w:hAnsi="Times New Roman"/>
                  <w:bCs/>
                </w:rPr>
                <w:delText xml:space="preserve"> of the CRR.</w:delText>
              </w:r>
            </w:del>
          </w:p>
          <w:p w14:paraId="1FFA9C1D" w14:textId="77777777" w:rsidR="00410E47" w:rsidRPr="00FE002E" w:rsidRDefault="00410E47" w:rsidP="007E2A41">
            <w:pPr>
              <w:pStyle w:val="BodyText1"/>
              <w:spacing w:line="240" w:lineRule="auto"/>
              <w:rPr>
                <w:del w:id="2278" w:author="Author"/>
                <w:rFonts w:ascii="Times New Roman" w:hAnsi="Times New Roman"/>
                <w:b/>
                <w:bCs/>
                <w:u w:val="single"/>
              </w:rPr>
            </w:pPr>
          </w:p>
        </w:tc>
      </w:tr>
      <w:tr w:rsidR="00410E47" w:rsidRPr="00FE002E" w14:paraId="6872C86E" w14:textId="77777777" w:rsidTr="00FC2664">
        <w:trPr>
          <w:del w:id="2279" w:author="Author"/>
        </w:trPr>
        <w:tc>
          <w:tcPr>
            <w:tcW w:w="1418" w:type="dxa"/>
          </w:tcPr>
          <w:p w14:paraId="00107912" w14:textId="77777777" w:rsidR="00410E47" w:rsidRPr="00FE002E" w:rsidRDefault="00410E47" w:rsidP="00F70A83">
            <w:pPr>
              <w:pStyle w:val="BodyText1"/>
              <w:rPr>
                <w:del w:id="2280" w:author="Author"/>
                <w:rFonts w:ascii="Times New Roman" w:hAnsi="Times New Roman"/>
                <w:bCs/>
              </w:rPr>
            </w:pPr>
            <w:del w:id="2281" w:author="Author">
              <w:r w:rsidRPr="00FE002E">
                <w:rPr>
                  <w:rFonts w:ascii="Times New Roman" w:hAnsi="Times New Roman"/>
                  <w:bCs/>
                </w:rPr>
                <w:delText>{130;</w:delText>
              </w:r>
              <w:r w:rsidR="00F71081">
                <w:rPr>
                  <w:rFonts w:ascii="Times New Roman" w:hAnsi="Times New Roman"/>
                  <w:bCs/>
                </w:rPr>
                <w:delText>0</w:delText>
              </w:r>
              <w:r w:rsidR="00F70A83">
                <w:rPr>
                  <w:rFonts w:ascii="Times New Roman" w:hAnsi="Times New Roman"/>
                  <w:bCs/>
                </w:rPr>
                <w:delText>7</w:delText>
              </w:r>
              <w:r w:rsidR="00F71081">
                <w:rPr>
                  <w:rFonts w:ascii="Times New Roman" w:hAnsi="Times New Roman"/>
                  <w:bCs/>
                </w:rPr>
                <w:delText>0</w:delText>
              </w:r>
              <w:r w:rsidRPr="00FE002E">
                <w:rPr>
                  <w:rFonts w:ascii="Times New Roman" w:hAnsi="Times New Roman"/>
                  <w:bCs/>
                </w:rPr>
                <w:delText>}</w:delText>
              </w:r>
            </w:del>
          </w:p>
        </w:tc>
        <w:tc>
          <w:tcPr>
            <w:tcW w:w="7620" w:type="dxa"/>
          </w:tcPr>
          <w:p w14:paraId="13016835" w14:textId="77777777" w:rsidR="00410E47" w:rsidRPr="00FE002E" w:rsidRDefault="00410E47" w:rsidP="007E2A41">
            <w:pPr>
              <w:pStyle w:val="BodyText1"/>
              <w:spacing w:line="240" w:lineRule="auto"/>
              <w:rPr>
                <w:del w:id="2282" w:author="Author"/>
                <w:rFonts w:ascii="Times New Roman" w:hAnsi="Times New Roman"/>
                <w:b/>
                <w:bCs/>
              </w:rPr>
            </w:pPr>
            <w:del w:id="2283" w:author="Author">
              <w:r w:rsidRPr="00FE002E">
                <w:rPr>
                  <w:rFonts w:ascii="Times New Roman" w:hAnsi="Times New Roman"/>
                  <w:b/>
                  <w:bCs/>
                </w:rPr>
                <w:delText>Non revolving unconditionally cancellable commitments</w:delText>
              </w:r>
              <w:r w:rsidR="00605108">
                <w:rPr>
                  <w:rFonts w:ascii="Times New Roman" w:hAnsi="Times New Roman"/>
                  <w:b/>
                  <w:bCs/>
                </w:rPr>
                <w:delText xml:space="preserve"> – </w:delText>
              </w:r>
              <w:r w:rsidR="00CF66B5">
                <w:rPr>
                  <w:rFonts w:ascii="Times New Roman" w:hAnsi="Times New Roman"/>
                  <w:b/>
                  <w:bCs/>
                </w:rPr>
                <w:delText>N</w:delText>
              </w:r>
              <w:r w:rsidR="00605108">
                <w:rPr>
                  <w:rFonts w:ascii="Times New Roman" w:hAnsi="Times New Roman"/>
                  <w:b/>
                  <w:bCs/>
                </w:rPr>
                <w:delText>ominal value</w:delText>
              </w:r>
            </w:del>
          </w:p>
          <w:p w14:paraId="3807635E" w14:textId="77777777" w:rsidR="00410E47" w:rsidRPr="00FE002E" w:rsidRDefault="00410E47" w:rsidP="007E2A41">
            <w:pPr>
              <w:pStyle w:val="BodyText1"/>
              <w:spacing w:line="240" w:lineRule="auto"/>
              <w:rPr>
                <w:del w:id="2284" w:author="Author"/>
                <w:rFonts w:ascii="Times New Roman" w:hAnsi="Times New Roman"/>
                <w:b/>
                <w:bCs/>
              </w:rPr>
            </w:pPr>
          </w:p>
          <w:p w14:paraId="0E7BD16E" w14:textId="77777777" w:rsidR="00410E47" w:rsidRPr="00FE002E" w:rsidRDefault="00410E47" w:rsidP="007E2A41">
            <w:pPr>
              <w:pStyle w:val="BodyText1"/>
              <w:spacing w:line="240" w:lineRule="auto"/>
              <w:rPr>
                <w:del w:id="2285" w:author="Author"/>
                <w:rFonts w:ascii="Times New Roman" w:hAnsi="Times New Roman"/>
                <w:bCs/>
              </w:rPr>
            </w:pPr>
            <w:del w:id="2286" w:author="Author">
              <w:r w:rsidRPr="00FE002E">
                <w:rPr>
                  <w:rFonts w:ascii="Times New Roman" w:hAnsi="Times New Roman"/>
                  <w:bCs/>
                </w:rPr>
                <w:delText>Articles 111 and 154(4) of the CRR</w:delText>
              </w:r>
            </w:del>
          </w:p>
          <w:p w14:paraId="3F1E26C7" w14:textId="77777777" w:rsidR="00410E47" w:rsidRPr="00FE002E" w:rsidRDefault="00410E47" w:rsidP="007E2A41">
            <w:pPr>
              <w:pStyle w:val="BodyText1"/>
              <w:spacing w:line="240" w:lineRule="auto"/>
              <w:rPr>
                <w:del w:id="2287" w:author="Author"/>
                <w:rFonts w:ascii="Times New Roman" w:hAnsi="Times New Roman"/>
                <w:b/>
                <w:bCs/>
              </w:rPr>
            </w:pPr>
          </w:p>
          <w:p w14:paraId="02C27484" w14:textId="77777777" w:rsidR="00A51BD1" w:rsidRDefault="00410E47" w:rsidP="007E2A41">
            <w:pPr>
              <w:pStyle w:val="BodyText1"/>
              <w:spacing w:line="240" w:lineRule="auto"/>
              <w:rPr>
                <w:moveFrom w:id="2288" w:author="Author"/>
                <w:rFonts w:ascii="Times New Roman" w:hAnsi="Times New Roman"/>
                <w:bCs/>
              </w:rPr>
            </w:pPr>
            <w:del w:id="2289" w:author="Author">
              <w:r w:rsidRPr="00FE002E">
                <w:rPr>
                  <w:rFonts w:ascii="Times New Roman" w:hAnsi="Times New Roman"/>
                  <w:bCs/>
                </w:rPr>
                <w:delText xml:space="preserve">It provides the nominal value of other commitments that are unconditionally cancellable at any time by the institution without prior notice (UCC) and that would receive a 0% credit conversion factor under the </w:delText>
              </w:r>
              <w:r w:rsidR="006C07C1">
                <w:rPr>
                  <w:rFonts w:ascii="Times New Roman" w:hAnsi="Times New Roman"/>
                  <w:bCs/>
                </w:rPr>
                <w:delText>S</w:delText>
              </w:r>
              <w:r w:rsidRPr="00FE002E">
                <w:rPr>
                  <w:rFonts w:ascii="Times New Roman" w:hAnsi="Times New Roman"/>
                  <w:bCs/>
                </w:rPr>
                <w:delText xml:space="preserve">tandardised </w:delText>
              </w:r>
              <w:r w:rsidR="006C07C1">
                <w:rPr>
                  <w:rFonts w:ascii="Times New Roman" w:hAnsi="Times New Roman"/>
                  <w:bCs/>
                </w:rPr>
                <w:delText>A</w:delText>
              </w:r>
              <w:r w:rsidRPr="00FE002E">
                <w:rPr>
                  <w:rFonts w:ascii="Times New Roman" w:hAnsi="Times New Roman"/>
                  <w:bCs/>
                </w:rPr>
                <w:delText xml:space="preserve">pproach to credit risk. </w:delText>
              </w:r>
              <w:r w:rsidR="00A51BD1" w:rsidRPr="00A51BD1">
                <w:rPr>
                  <w:rFonts w:ascii="Times New Roman" w:hAnsi="Times New Roman"/>
                  <w:bCs/>
                </w:rPr>
                <w:delText>This value shall not be reduced by specific credit risk adjustments</w:delText>
              </w:r>
            </w:del>
            <w:moveFromRangeStart w:id="2290" w:author="Author" w:name="move40188963"/>
            <w:moveFrom w:id="2291" w:author="Author">
              <w:r w:rsidR="00A51BD1" w:rsidRPr="00A51BD1">
                <w:rPr>
                  <w:rFonts w:ascii="Times New Roman" w:hAnsi="Times New Roman"/>
                  <w:bCs/>
                </w:rPr>
                <w:t>.</w:t>
              </w:r>
            </w:moveFrom>
          </w:p>
          <w:p w14:paraId="78FCA5B8" w14:textId="77777777" w:rsidR="00A51BD1" w:rsidRDefault="00A51BD1" w:rsidP="007E2A41">
            <w:pPr>
              <w:pStyle w:val="BodyText1"/>
              <w:spacing w:line="240" w:lineRule="auto"/>
              <w:rPr>
                <w:moveFrom w:id="2292" w:author="Author"/>
                <w:rFonts w:ascii="Times New Roman" w:hAnsi="Times New Roman"/>
                <w:bCs/>
              </w:rPr>
            </w:pPr>
          </w:p>
          <w:p w14:paraId="0F6E85C6" w14:textId="77777777" w:rsidR="00410E47" w:rsidRDefault="00410E47" w:rsidP="007E2A41">
            <w:pPr>
              <w:pStyle w:val="BodyText1"/>
              <w:spacing w:line="240" w:lineRule="auto"/>
              <w:rPr>
                <w:moveFrom w:id="2293" w:author="Author"/>
                <w:rFonts w:ascii="Times New Roman" w:hAnsi="Times New Roman"/>
                <w:bCs/>
              </w:rPr>
            </w:pPr>
            <w:moveFrom w:id="2294" w:author="Author">
              <w:r w:rsidRPr="00FE002E">
                <w:rPr>
                  <w:rFonts w:ascii="Times New Roman" w:hAnsi="Times New Roman"/>
                  <w:bCs/>
                </w:rPr>
                <w:t xml:space="preserve">Institutions shall </w:t>
              </w:r>
            </w:moveFrom>
            <w:moveFromRangeEnd w:id="2290"/>
            <w:del w:id="2295" w:author="Author">
              <w:r w:rsidRPr="00FE002E">
                <w:rPr>
                  <w:rFonts w:ascii="Times New Roman" w:hAnsi="Times New Roman"/>
                  <w:bCs/>
                </w:rPr>
                <w:delText xml:space="preserve">not include in this </w:delText>
              </w:r>
              <w:r w:rsidR="00E8206D">
                <w:rPr>
                  <w:rFonts w:ascii="Times New Roman" w:hAnsi="Times New Roman"/>
                  <w:bCs/>
                </w:rPr>
                <w:delText>cell</w:delText>
              </w:r>
              <w:r w:rsidRPr="00FE002E">
                <w:rPr>
                  <w:rFonts w:ascii="Times New Roman" w:hAnsi="Times New Roman"/>
                  <w:bCs/>
                </w:rPr>
                <w:delText xml:space="preserve"> credit commitments that effectively provide for automatic cancellation due to deterioration in a borrower's creditworthiness but are not UCC</w:delText>
              </w:r>
            </w:del>
            <w:moveFromRangeStart w:id="2296" w:author="Author" w:name="move40188964"/>
            <w:moveFrom w:id="2297" w:author="Author">
              <w:r w:rsidRPr="00FE002E">
                <w:rPr>
                  <w:rFonts w:ascii="Times New Roman" w:hAnsi="Times New Roman"/>
                  <w:bCs/>
                </w:rPr>
                <w:t>.</w:t>
              </w:r>
            </w:moveFrom>
          </w:p>
          <w:p w14:paraId="1E0EC623" w14:textId="77777777" w:rsidR="004D36F1" w:rsidRDefault="004D36F1" w:rsidP="007E2A41">
            <w:pPr>
              <w:pStyle w:val="BodyText1"/>
              <w:spacing w:line="240" w:lineRule="auto"/>
              <w:rPr>
                <w:moveFrom w:id="2298" w:author="Author"/>
                <w:rFonts w:ascii="Times New Roman" w:hAnsi="Times New Roman"/>
                <w:bCs/>
              </w:rPr>
            </w:pPr>
          </w:p>
          <w:p w14:paraId="37D3F1F3" w14:textId="77777777" w:rsidR="004D36F1" w:rsidRPr="00FE002E" w:rsidRDefault="004D36F1" w:rsidP="007E2A41">
            <w:pPr>
              <w:pStyle w:val="BodyText1"/>
              <w:spacing w:line="240" w:lineRule="auto"/>
              <w:rPr>
                <w:del w:id="2299" w:author="Author"/>
                <w:rFonts w:ascii="Times New Roman" w:hAnsi="Times New Roman"/>
                <w:bCs/>
              </w:rPr>
            </w:pPr>
            <w:moveFrom w:id="2300" w:author="Author">
              <w:r w:rsidRPr="0034348F">
                <w:rPr>
                  <w:rFonts w:ascii="Times New Roman" w:hAnsi="Times New Roman"/>
                  <w:bCs/>
                </w:rPr>
                <w:t xml:space="preserve">Institutions shall </w:t>
              </w:r>
            </w:moveFrom>
            <w:moveFromRangeEnd w:id="2296"/>
            <w:del w:id="2301" w:author="Author">
              <w:r w:rsidRPr="0034348F">
                <w:rPr>
                  <w:rFonts w:ascii="Times New Roman" w:hAnsi="Times New Roman"/>
                  <w:bCs/>
                </w:rPr>
                <w:delText xml:space="preserve">not consider in this </w:delText>
              </w:r>
              <w:r w:rsidR="00E8206D">
                <w:rPr>
                  <w:rFonts w:ascii="Times New Roman" w:hAnsi="Times New Roman"/>
                  <w:bCs/>
                </w:rPr>
                <w:delText>cell</w:delText>
              </w:r>
              <w:r w:rsidRPr="0034348F">
                <w:rPr>
                  <w:rFonts w:ascii="Times New Roman" w:hAnsi="Times New Roman"/>
                  <w:bCs/>
                </w:rPr>
                <w:delText xml:space="preserve"> contracts listed in Annex II of the CRR, credit derivatives</w:delText>
              </w:r>
              <w:r w:rsidR="00A46F6B">
                <w:rPr>
                  <w:rFonts w:ascii="Times New Roman" w:hAnsi="Times New Roman"/>
                  <w:bCs/>
                </w:rPr>
                <w:delText xml:space="preserve"> and SFTs</w:delText>
              </w:r>
              <w:r w:rsidRPr="0034348F">
                <w:rPr>
                  <w:rFonts w:ascii="Times New Roman" w:hAnsi="Times New Roman"/>
                  <w:bCs/>
                </w:rPr>
                <w:delText xml:space="preserve"> </w:delText>
              </w:r>
              <w:r w:rsidR="00D85101">
                <w:rPr>
                  <w:rFonts w:ascii="Times New Roman" w:hAnsi="Times New Roman"/>
                  <w:bCs/>
                </w:rPr>
                <w:delText>in accordance with</w:delText>
              </w:r>
              <w:r>
                <w:rPr>
                  <w:rFonts w:ascii="Times New Roman" w:hAnsi="Times New Roman"/>
                  <w:bCs/>
                </w:rPr>
                <w:delText xml:space="preserve"> </w:delText>
              </w:r>
              <w:r w:rsidR="00AA005C">
                <w:rPr>
                  <w:rFonts w:ascii="Times New Roman" w:hAnsi="Times New Roman"/>
                  <w:bCs/>
                </w:rPr>
                <w:delText>Article 429(10)</w:delText>
              </w:r>
              <w:r>
                <w:rPr>
                  <w:rFonts w:ascii="Times New Roman" w:hAnsi="Times New Roman"/>
                  <w:bCs/>
                </w:rPr>
                <w:delText xml:space="preserve"> of the CRR.</w:delText>
              </w:r>
            </w:del>
          </w:p>
          <w:p w14:paraId="58F5CAD2" w14:textId="77777777" w:rsidR="00410E47" w:rsidRPr="00FE002E" w:rsidRDefault="00410E47" w:rsidP="007E2A41">
            <w:pPr>
              <w:pStyle w:val="BodyText1"/>
              <w:spacing w:line="240" w:lineRule="auto"/>
              <w:rPr>
                <w:del w:id="2302" w:author="Author"/>
                <w:rFonts w:ascii="Times New Roman" w:hAnsi="Times New Roman"/>
                <w:b/>
                <w:bCs/>
                <w:u w:val="single"/>
              </w:rPr>
            </w:pPr>
          </w:p>
        </w:tc>
      </w:tr>
      <w:tr w:rsidR="00410E47" w:rsidRPr="00FE002E" w14:paraId="2F6A3DDA" w14:textId="77777777" w:rsidTr="00FC2664">
        <w:trPr>
          <w:del w:id="2303" w:author="Author"/>
        </w:trPr>
        <w:tc>
          <w:tcPr>
            <w:tcW w:w="1418" w:type="dxa"/>
          </w:tcPr>
          <w:p w14:paraId="1680249E" w14:textId="77777777" w:rsidR="00410E47" w:rsidRPr="00FE002E" w:rsidRDefault="00410E47" w:rsidP="00F70A83">
            <w:pPr>
              <w:pStyle w:val="BodyText1"/>
              <w:rPr>
                <w:del w:id="2304" w:author="Author"/>
                <w:rFonts w:ascii="Times New Roman" w:hAnsi="Times New Roman"/>
                <w:bCs/>
              </w:rPr>
            </w:pPr>
            <w:del w:id="2305" w:author="Author">
              <w:r w:rsidRPr="00FE002E">
                <w:rPr>
                  <w:rFonts w:ascii="Times New Roman" w:hAnsi="Times New Roman"/>
                  <w:bCs/>
                </w:rPr>
                <w:delText>{140;</w:delText>
              </w:r>
              <w:r w:rsidR="00F71081">
                <w:rPr>
                  <w:rFonts w:ascii="Times New Roman" w:hAnsi="Times New Roman"/>
                  <w:bCs/>
                </w:rPr>
                <w:delText>0</w:delText>
              </w:r>
              <w:r w:rsidR="00F70A83">
                <w:rPr>
                  <w:rFonts w:ascii="Times New Roman" w:hAnsi="Times New Roman"/>
                  <w:bCs/>
                </w:rPr>
                <w:delText>7</w:delText>
              </w:r>
              <w:r w:rsidR="00F71081">
                <w:rPr>
                  <w:rFonts w:ascii="Times New Roman" w:hAnsi="Times New Roman"/>
                  <w:bCs/>
                </w:rPr>
                <w:delText>0</w:delText>
              </w:r>
              <w:r w:rsidRPr="00FE002E">
                <w:rPr>
                  <w:rFonts w:ascii="Times New Roman" w:hAnsi="Times New Roman"/>
                  <w:bCs/>
                </w:rPr>
                <w:delText>}</w:delText>
              </w:r>
            </w:del>
          </w:p>
        </w:tc>
        <w:tc>
          <w:tcPr>
            <w:tcW w:w="7620" w:type="dxa"/>
          </w:tcPr>
          <w:p w14:paraId="4D097027" w14:textId="77777777" w:rsidR="00410E47" w:rsidRPr="00FE002E" w:rsidRDefault="00410E47" w:rsidP="007E2A41">
            <w:pPr>
              <w:pStyle w:val="BodyText1"/>
              <w:spacing w:line="240" w:lineRule="auto"/>
              <w:rPr>
                <w:del w:id="2306" w:author="Author"/>
                <w:rFonts w:ascii="Times New Roman" w:hAnsi="Times New Roman"/>
                <w:b/>
                <w:bCs/>
              </w:rPr>
            </w:pPr>
            <w:del w:id="2307" w:author="Author">
              <w:r w:rsidRPr="00FE002E">
                <w:rPr>
                  <w:rFonts w:ascii="Times New Roman" w:hAnsi="Times New Roman"/>
                  <w:b/>
                  <w:bCs/>
                </w:rPr>
                <w:delText>Medium/low risk off-balance sheet items under the RSA</w:delText>
              </w:r>
              <w:r w:rsidR="00605108">
                <w:rPr>
                  <w:rFonts w:ascii="Times New Roman" w:hAnsi="Times New Roman"/>
                  <w:b/>
                  <w:bCs/>
                </w:rPr>
                <w:delText xml:space="preserve"> – </w:delText>
              </w:r>
              <w:r w:rsidR="00A46F6B">
                <w:rPr>
                  <w:rFonts w:ascii="Times New Roman" w:hAnsi="Times New Roman"/>
                  <w:b/>
                  <w:bCs/>
                </w:rPr>
                <w:delText>N</w:delText>
              </w:r>
              <w:r w:rsidR="00605108">
                <w:rPr>
                  <w:rFonts w:ascii="Times New Roman" w:hAnsi="Times New Roman"/>
                  <w:b/>
                  <w:bCs/>
                </w:rPr>
                <w:delText>ominal value</w:delText>
              </w:r>
            </w:del>
          </w:p>
          <w:p w14:paraId="7E206F31" w14:textId="77777777" w:rsidR="00410E47" w:rsidRPr="00FE002E" w:rsidRDefault="00410E47" w:rsidP="007E2A41">
            <w:pPr>
              <w:pStyle w:val="BodyText1"/>
              <w:spacing w:line="240" w:lineRule="auto"/>
              <w:rPr>
                <w:del w:id="2308" w:author="Author"/>
                <w:rFonts w:ascii="Times New Roman" w:hAnsi="Times New Roman"/>
                <w:b/>
                <w:bCs/>
              </w:rPr>
            </w:pPr>
          </w:p>
          <w:p w14:paraId="3D56A1A3" w14:textId="77777777" w:rsidR="00410E47" w:rsidRPr="00FE002E" w:rsidRDefault="00410E47" w:rsidP="007E2A41">
            <w:pPr>
              <w:pStyle w:val="BodyText1"/>
              <w:spacing w:line="240" w:lineRule="auto"/>
              <w:rPr>
                <w:del w:id="2309" w:author="Author"/>
                <w:rFonts w:ascii="Times New Roman" w:hAnsi="Times New Roman"/>
                <w:bCs/>
              </w:rPr>
            </w:pPr>
            <w:del w:id="2310" w:author="Author">
              <w:r w:rsidRPr="00FE002E">
                <w:rPr>
                  <w:rFonts w:ascii="Times New Roman" w:hAnsi="Times New Roman"/>
                  <w:bCs/>
                </w:rPr>
                <w:delText>Article 111 of the CRR</w:delText>
              </w:r>
            </w:del>
          </w:p>
          <w:p w14:paraId="3F83C75A" w14:textId="77777777" w:rsidR="00410E47" w:rsidRPr="00FE002E" w:rsidRDefault="00410E47" w:rsidP="007E2A41">
            <w:pPr>
              <w:pStyle w:val="BodyText1"/>
              <w:spacing w:line="240" w:lineRule="auto"/>
              <w:rPr>
                <w:del w:id="2311" w:author="Author"/>
                <w:rFonts w:ascii="Times New Roman" w:hAnsi="Times New Roman"/>
                <w:b/>
                <w:bCs/>
              </w:rPr>
            </w:pPr>
          </w:p>
          <w:p w14:paraId="3D839911" w14:textId="77777777" w:rsidR="00410E47" w:rsidRDefault="00410E47" w:rsidP="007E2A41">
            <w:pPr>
              <w:pStyle w:val="BodyText1"/>
              <w:spacing w:line="240" w:lineRule="auto"/>
              <w:rPr>
                <w:moveFrom w:id="2312" w:author="Author"/>
                <w:rFonts w:ascii="Times New Roman" w:hAnsi="Times New Roman"/>
                <w:bCs/>
              </w:rPr>
            </w:pPr>
            <w:del w:id="2313" w:author="Author">
              <w:r w:rsidRPr="00FE002E">
                <w:rPr>
                  <w:rFonts w:ascii="Times New Roman" w:hAnsi="Times New Roman"/>
                  <w:bCs/>
                </w:rPr>
                <w:delText xml:space="preserve">This </w:delText>
              </w:r>
              <w:r w:rsidR="00E8206D">
                <w:rPr>
                  <w:rFonts w:ascii="Times New Roman" w:hAnsi="Times New Roman"/>
                  <w:bCs/>
                </w:rPr>
                <w:delText>cell</w:delText>
              </w:r>
              <w:r w:rsidRPr="00FE002E">
                <w:rPr>
                  <w:rFonts w:ascii="Times New Roman" w:hAnsi="Times New Roman"/>
                  <w:bCs/>
                </w:rPr>
                <w:delText xml:space="preserve"> provides the nominal value of off-balance sheet items that would be assigned a 20% credit conversion factor under the </w:delText>
              </w:r>
              <w:r w:rsidR="006C07C1">
                <w:rPr>
                  <w:rFonts w:ascii="Times New Roman" w:hAnsi="Times New Roman"/>
                  <w:bCs/>
                </w:rPr>
                <w:delText>S</w:delText>
              </w:r>
              <w:r w:rsidRPr="00FE002E">
                <w:rPr>
                  <w:rFonts w:ascii="Times New Roman" w:hAnsi="Times New Roman"/>
                  <w:bCs/>
                </w:rPr>
                <w:delText xml:space="preserve">tandardised </w:delText>
              </w:r>
              <w:r w:rsidR="006C07C1">
                <w:rPr>
                  <w:rFonts w:ascii="Times New Roman" w:hAnsi="Times New Roman"/>
                  <w:bCs/>
                </w:rPr>
                <w:delText>A</w:delText>
              </w:r>
              <w:r w:rsidRPr="00FE002E">
                <w:rPr>
                  <w:rFonts w:ascii="Times New Roman" w:hAnsi="Times New Roman"/>
                  <w:bCs/>
                </w:rPr>
                <w:delText>pproach to credit risk.</w:delText>
              </w:r>
              <w:r w:rsidR="00A51BD1">
                <w:delText xml:space="preserve"> </w:delText>
              </w:r>
              <w:r w:rsidR="00A51BD1" w:rsidRPr="00A51BD1">
                <w:rPr>
                  <w:rFonts w:ascii="Times New Roman" w:hAnsi="Times New Roman"/>
                  <w:bCs/>
                </w:rPr>
                <w:delText>This value shall not be reduced by specific credit risk adjustments.</w:delText>
              </w:r>
            </w:del>
            <w:moveFromRangeStart w:id="2314" w:author="Author" w:name="move40188965"/>
          </w:p>
          <w:p w14:paraId="7C94050D" w14:textId="77777777" w:rsidR="004D36F1" w:rsidRDefault="004D36F1" w:rsidP="007E2A41">
            <w:pPr>
              <w:pStyle w:val="BodyText1"/>
              <w:spacing w:line="240" w:lineRule="auto"/>
              <w:rPr>
                <w:moveFrom w:id="2315" w:author="Author"/>
                <w:rFonts w:ascii="Times New Roman" w:hAnsi="Times New Roman"/>
                <w:bCs/>
              </w:rPr>
            </w:pPr>
          </w:p>
          <w:p w14:paraId="5592C8CB" w14:textId="77777777" w:rsidR="004D36F1" w:rsidRPr="00FE002E" w:rsidRDefault="004D36F1" w:rsidP="007E2A41">
            <w:pPr>
              <w:pStyle w:val="BodyText1"/>
              <w:spacing w:line="240" w:lineRule="auto"/>
              <w:rPr>
                <w:del w:id="2316" w:author="Author"/>
                <w:rFonts w:ascii="Times New Roman" w:hAnsi="Times New Roman"/>
                <w:bCs/>
              </w:rPr>
            </w:pPr>
            <w:moveFrom w:id="2317" w:author="Author">
              <w:r w:rsidRPr="0034348F">
                <w:rPr>
                  <w:rFonts w:ascii="Times New Roman" w:hAnsi="Times New Roman"/>
                  <w:bCs/>
                </w:rPr>
                <w:t xml:space="preserve">Institutions shall </w:t>
              </w:r>
            </w:moveFrom>
            <w:moveFromRangeEnd w:id="2314"/>
            <w:del w:id="2318" w:author="Author">
              <w:r w:rsidRPr="0034348F">
                <w:rPr>
                  <w:rFonts w:ascii="Times New Roman" w:hAnsi="Times New Roman"/>
                  <w:bCs/>
                </w:rPr>
                <w:delText xml:space="preserve">not consider in this </w:delText>
              </w:r>
              <w:r w:rsidR="00E8206D">
                <w:rPr>
                  <w:rFonts w:ascii="Times New Roman" w:hAnsi="Times New Roman"/>
                  <w:bCs/>
                </w:rPr>
                <w:delText>cell</w:delText>
              </w:r>
              <w:r w:rsidRPr="0034348F">
                <w:rPr>
                  <w:rFonts w:ascii="Times New Roman" w:hAnsi="Times New Roman"/>
                  <w:bCs/>
                </w:rPr>
                <w:delText xml:space="preserve"> contracts listed in Annex II of the CRR, credit derivatives</w:delText>
              </w:r>
              <w:r w:rsidR="00A46F6B">
                <w:rPr>
                  <w:rFonts w:ascii="Times New Roman" w:hAnsi="Times New Roman"/>
                  <w:bCs/>
                </w:rPr>
                <w:delText xml:space="preserve"> and SFTs</w:delText>
              </w:r>
              <w:r w:rsidRPr="0034348F">
                <w:rPr>
                  <w:rFonts w:ascii="Times New Roman" w:hAnsi="Times New Roman"/>
                  <w:bCs/>
                </w:rPr>
                <w:delText xml:space="preserve"> </w:delText>
              </w:r>
              <w:r w:rsidR="00D85101">
                <w:rPr>
                  <w:rFonts w:ascii="Times New Roman" w:hAnsi="Times New Roman"/>
                  <w:bCs/>
                </w:rPr>
                <w:delText>in accordance with</w:delText>
              </w:r>
              <w:r>
                <w:rPr>
                  <w:rFonts w:ascii="Times New Roman" w:hAnsi="Times New Roman"/>
                  <w:bCs/>
                </w:rPr>
                <w:delText xml:space="preserve"> </w:delText>
              </w:r>
              <w:r w:rsidR="00AA005C">
                <w:rPr>
                  <w:rFonts w:ascii="Times New Roman" w:hAnsi="Times New Roman"/>
                  <w:bCs/>
                </w:rPr>
                <w:delText>Article 429(10)</w:delText>
              </w:r>
              <w:r>
                <w:rPr>
                  <w:rFonts w:ascii="Times New Roman" w:hAnsi="Times New Roman"/>
                  <w:bCs/>
                </w:rPr>
                <w:delText xml:space="preserve"> of the CRR.</w:delText>
              </w:r>
            </w:del>
          </w:p>
          <w:p w14:paraId="7B2E045C" w14:textId="77777777" w:rsidR="00410E47" w:rsidRPr="00FE002E" w:rsidRDefault="00410E47" w:rsidP="007E2A41">
            <w:pPr>
              <w:pStyle w:val="BodyText1"/>
              <w:spacing w:line="240" w:lineRule="auto"/>
              <w:rPr>
                <w:del w:id="2319" w:author="Author"/>
                <w:rFonts w:ascii="Times New Roman" w:hAnsi="Times New Roman"/>
                <w:b/>
                <w:bCs/>
                <w:u w:val="single"/>
              </w:rPr>
            </w:pPr>
          </w:p>
        </w:tc>
      </w:tr>
      <w:tr w:rsidR="00410E47" w:rsidRPr="00FE002E" w14:paraId="5C07156E" w14:textId="77777777" w:rsidTr="00FC2664">
        <w:trPr>
          <w:del w:id="2320" w:author="Author"/>
        </w:trPr>
        <w:tc>
          <w:tcPr>
            <w:tcW w:w="1418" w:type="dxa"/>
          </w:tcPr>
          <w:p w14:paraId="19D39490" w14:textId="77777777" w:rsidR="00410E47" w:rsidRPr="00FE002E" w:rsidRDefault="00410E47" w:rsidP="00F71081">
            <w:pPr>
              <w:pStyle w:val="BodyText1"/>
              <w:rPr>
                <w:del w:id="2321" w:author="Author"/>
                <w:rFonts w:ascii="Times New Roman" w:hAnsi="Times New Roman"/>
                <w:bCs/>
              </w:rPr>
            </w:pPr>
            <w:del w:id="2322" w:author="Author">
              <w:r w:rsidRPr="00FE002E">
                <w:rPr>
                  <w:rFonts w:ascii="Times New Roman" w:hAnsi="Times New Roman"/>
                  <w:bCs/>
                </w:rPr>
                <w:delText>{150</w:delText>
              </w:r>
              <w:r w:rsidR="00F71081" w:rsidRPr="00FE002E">
                <w:rPr>
                  <w:rFonts w:ascii="Times New Roman" w:hAnsi="Times New Roman"/>
                  <w:bCs/>
                </w:rPr>
                <w:delText>;</w:delText>
              </w:r>
              <w:r w:rsidR="00F71081">
                <w:rPr>
                  <w:rFonts w:ascii="Times New Roman" w:hAnsi="Times New Roman"/>
                  <w:bCs/>
                </w:rPr>
                <w:delText>0</w:delText>
              </w:r>
              <w:r w:rsidR="00F70A83">
                <w:rPr>
                  <w:rFonts w:ascii="Times New Roman" w:hAnsi="Times New Roman"/>
                  <w:bCs/>
                </w:rPr>
                <w:delText>7</w:delText>
              </w:r>
              <w:r w:rsidR="00F71081">
                <w:rPr>
                  <w:rFonts w:ascii="Times New Roman" w:hAnsi="Times New Roman"/>
                  <w:bCs/>
                </w:rPr>
                <w:delText>0</w:delText>
              </w:r>
              <w:r w:rsidRPr="00FE002E">
                <w:rPr>
                  <w:rFonts w:ascii="Times New Roman" w:hAnsi="Times New Roman"/>
                  <w:bCs/>
                </w:rPr>
                <w:delText>}</w:delText>
              </w:r>
            </w:del>
          </w:p>
        </w:tc>
        <w:tc>
          <w:tcPr>
            <w:tcW w:w="7620" w:type="dxa"/>
          </w:tcPr>
          <w:p w14:paraId="64F70CE9" w14:textId="77777777" w:rsidR="00410E47" w:rsidRPr="00FE002E" w:rsidRDefault="00410E47" w:rsidP="007E2A41">
            <w:pPr>
              <w:pStyle w:val="BodyText1"/>
              <w:spacing w:line="240" w:lineRule="auto"/>
              <w:rPr>
                <w:del w:id="2323" w:author="Author"/>
                <w:rFonts w:ascii="Times New Roman" w:hAnsi="Times New Roman"/>
                <w:b/>
                <w:bCs/>
              </w:rPr>
            </w:pPr>
            <w:del w:id="2324" w:author="Author">
              <w:r w:rsidRPr="00FE002E">
                <w:rPr>
                  <w:rFonts w:ascii="Times New Roman" w:hAnsi="Times New Roman"/>
                  <w:b/>
                  <w:bCs/>
                </w:rPr>
                <w:delText>Medium risk off-balance sheet items under the RSA</w:delText>
              </w:r>
              <w:r w:rsidR="00605108">
                <w:rPr>
                  <w:rFonts w:ascii="Times New Roman" w:hAnsi="Times New Roman"/>
                  <w:b/>
                  <w:bCs/>
                </w:rPr>
                <w:delText xml:space="preserve"> – </w:delText>
              </w:r>
              <w:r w:rsidR="00A46F6B">
                <w:rPr>
                  <w:rFonts w:ascii="Times New Roman" w:hAnsi="Times New Roman"/>
                  <w:b/>
                  <w:bCs/>
                </w:rPr>
                <w:delText>N</w:delText>
              </w:r>
              <w:r w:rsidR="00605108">
                <w:rPr>
                  <w:rFonts w:ascii="Times New Roman" w:hAnsi="Times New Roman"/>
                  <w:b/>
                  <w:bCs/>
                </w:rPr>
                <w:delText>ominal value</w:delText>
              </w:r>
            </w:del>
          </w:p>
          <w:p w14:paraId="74B7341D" w14:textId="77777777" w:rsidR="00410E47" w:rsidRPr="00FE002E" w:rsidRDefault="00410E47" w:rsidP="007E2A41">
            <w:pPr>
              <w:pStyle w:val="BodyText1"/>
              <w:spacing w:line="240" w:lineRule="auto"/>
              <w:rPr>
                <w:del w:id="2325" w:author="Author"/>
                <w:rFonts w:ascii="Times New Roman" w:hAnsi="Times New Roman"/>
                <w:b/>
                <w:bCs/>
              </w:rPr>
            </w:pPr>
          </w:p>
          <w:p w14:paraId="335724D6" w14:textId="77777777" w:rsidR="00410E47" w:rsidRPr="00FE002E" w:rsidRDefault="00410E47" w:rsidP="007E2A41">
            <w:pPr>
              <w:pStyle w:val="BodyText1"/>
              <w:spacing w:line="240" w:lineRule="auto"/>
              <w:rPr>
                <w:del w:id="2326" w:author="Author"/>
                <w:rFonts w:ascii="Times New Roman" w:hAnsi="Times New Roman"/>
                <w:bCs/>
              </w:rPr>
            </w:pPr>
            <w:del w:id="2327" w:author="Author">
              <w:r w:rsidRPr="00FE002E">
                <w:rPr>
                  <w:rFonts w:ascii="Times New Roman" w:hAnsi="Times New Roman"/>
                  <w:bCs/>
                </w:rPr>
                <w:delText>Article 111 of the CRR</w:delText>
              </w:r>
            </w:del>
          </w:p>
          <w:p w14:paraId="312CF997" w14:textId="77777777" w:rsidR="00410E47" w:rsidRPr="00FE002E" w:rsidRDefault="00410E47" w:rsidP="007E2A41">
            <w:pPr>
              <w:pStyle w:val="BodyText1"/>
              <w:spacing w:line="240" w:lineRule="auto"/>
              <w:rPr>
                <w:del w:id="2328" w:author="Author"/>
                <w:rFonts w:ascii="Times New Roman" w:hAnsi="Times New Roman"/>
                <w:b/>
                <w:bCs/>
              </w:rPr>
            </w:pPr>
          </w:p>
          <w:p w14:paraId="256FD326" w14:textId="77777777" w:rsidR="00410E47" w:rsidRDefault="00410E47" w:rsidP="007E2A41">
            <w:pPr>
              <w:pStyle w:val="BodyText1"/>
              <w:spacing w:line="240" w:lineRule="auto"/>
              <w:rPr>
                <w:moveFrom w:id="2329" w:author="Author"/>
                <w:rFonts w:ascii="Times New Roman" w:hAnsi="Times New Roman"/>
                <w:bCs/>
              </w:rPr>
            </w:pPr>
            <w:del w:id="2330" w:author="Author">
              <w:r w:rsidRPr="00FE002E">
                <w:rPr>
                  <w:rFonts w:ascii="Times New Roman" w:hAnsi="Times New Roman"/>
                  <w:bCs/>
                </w:rPr>
                <w:delText xml:space="preserve">This </w:delText>
              </w:r>
              <w:r w:rsidR="00E8206D">
                <w:rPr>
                  <w:rFonts w:ascii="Times New Roman" w:hAnsi="Times New Roman"/>
                  <w:bCs/>
                </w:rPr>
                <w:delText>cell</w:delText>
              </w:r>
              <w:r w:rsidRPr="00FE002E">
                <w:rPr>
                  <w:rFonts w:ascii="Times New Roman" w:hAnsi="Times New Roman"/>
                  <w:bCs/>
                </w:rPr>
                <w:delText xml:space="preserve"> provides the nominal value of off-balance sheet items that would be assigned a 50% credit conversion factor under the </w:delText>
              </w:r>
              <w:r w:rsidR="006C07C1">
                <w:rPr>
                  <w:rFonts w:ascii="Times New Roman" w:hAnsi="Times New Roman"/>
                  <w:bCs/>
                </w:rPr>
                <w:delText>S</w:delText>
              </w:r>
              <w:r w:rsidRPr="00FE002E">
                <w:rPr>
                  <w:rFonts w:ascii="Times New Roman" w:hAnsi="Times New Roman"/>
                  <w:bCs/>
                </w:rPr>
                <w:delText xml:space="preserve">tandardised </w:delText>
              </w:r>
              <w:r w:rsidR="006C07C1">
                <w:rPr>
                  <w:rFonts w:ascii="Times New Roman" w:hAnsi="Times New Roman"/>
                  <w:bCs/>
                </w:rPr>
                <w:delText>A</w:delText>
              </w:r>
              <w:r w:rsidRPr="00FE002E">
                <w:rPr>
                  <w:rFonts w:ascii="Times New Roman" w:hAnsi="Times New Roman"/>
                  <w:bCs/>
                </w:rPr>
                <w:delText>pproach to credit risk.</w:delText>
              </w:r>
              <w:r w:rsidR="00A51BD1">
                <w:delText xml:space="preserve"> </w:delText>
              </w:r>
              <w:r w:rsidR="00A51BD1" w:rsidRPr="00A51BD1">
                <w:rPr>
                  <w:rFonts w:ascii="Times New Roman" w:hAnsi="Times New Roman"/>
                  <w:bCs/>
                </w:rPr>
                <w:delText>This value shall not be reduced by specific credit risk adjustments</w:delText>
              </w:r>
            </w:del>
            <w:moveFromRangeStart w:id="2331" w:author="Author" w:name="move40188966"/>
            <w:moveFrom w:id="2332" w:author="Author">
              <w:r w:rsidR="00A51BD1" w:rsidRPr="00A51BD1">
                <w:rPr>
                  <w:rFonts w:ascii="Times New Roman" w:hAnsi="Times New Roman"/>
                  <w:bCs/>
                </w:rPr>
                <w:t>.</w:t>
              </w:r>
            </w:moveFrom>
          </w:p>
          <w:p w14:paraId="4E04229C" w14:textId="77777777" w:rsidR="004D36F1" w:rsidRDefault="004D36F1" w:rsidP="007E2A41">
            <w:pPr>
              <w:pStyle w:val="BodyText1"/>
              <w:spacing w:line="240" w:lineRule="auto"/>
              <w:rPr>
                <w:moveFrom w:id="2333" w:author="Author"/>
                <w:rFonts w:ascii="Times New Roman" w:hAnsi="Times New Roman"/>
                <w:bCs/>
              </w:rPr>
            </w:pPr>
          </w:p>
          <w:p w14:paraId="0FB0914B" w14:textId="77777777" w:rsidR="004D36F1" w:rsidRPr="00FE002E" w:rsidRDefault="004D36F1" w:rsidP="007E2A41">
            <w:pPr>
              <w:pStyle w:val="BodyText1"/>
              <w:spacing w:line="240" w:lineRule="auto"/>
              <w:rPr>
                <w:del w:id="2334" w:author="Author"/>
                <w:rFonts w:ascii="Times New Roman" w:hAnsi="Times New Roman"/>
                <w:bCs/>
              </w:rPr>
            </w:pPr>
            <w:moveFrom w:id="2335" w:author="Author">
              <w:r w:rsidRPr="0034348F">
                <w:rPr>
                  <w:rFonts w:ascii="Times New Roman" w:hAnsi="Times New Roman"/>
                  <w:bCs/>
                </w:rPr>
                <w:t xml:space="preserve">Institutions shall </w:t>
              </w:r>
            </w:moveFrom>
            <w:moveFromRangeEnd w:id="2331"/>
            <w:del w:id="2336" w:author="Author">
              <w:r w:rsidRPr="0034348F">
                <w:rPr>
                  <w:rFonts w:ascii="Times New Roman" w:hAnsi="Times New Roman"/>
                  <w:bCs/>
                </w:rPr>
                <w:delText xml:space="preserve">not consider in this </w:delText>
              </w:r>
              <w:r w:rsidR="00E8206D">
                <w:rPr>
                  <w:rFonts w:ascii="Times New Roman" w:hAnsi="Times New Roman"/>
                  <w:bCs/>
                </w:rPr>
                <w:delText>cell</w:delText>
              </w:r>
              <w:r w:rsidRPr="0034348F">
                <w:rPr>
                  <w:rFonts w:ascii="Times New Roman" w:hAnsi="Times New Roman"/>
                  <w:bCs/>
                </w:rPr>
                <w:delText xml:space="preserve"> contracts listed in Annex II of the CRR, credit derivatives</w:delText>
              </w:r>
              <w:r w:rsidR="00A46F6B">
                <w:rPr>
                  <w:rFonts w:ascii="Times New Roman" w:hAnsi="Times New Roman"/>
                  <w:bCs/>
                </w:rPr>
                <w:delText xml:space="preserve"> and SFTs</w:delText>
              </w:r>
              <w:r w:rsidRPr="0034348F">
                <w:rPr>
                  <w:rFonts w:ascii="Times New Roman" w:hAnsi="Times New Roman"/>
                  <w:bCs/>
                </w:rPr>
                <w:delText xml:space="preserve"> </w:delText>
              </w:r>
              <w:r w:rsidR="00D85101">
                <w:rPr>
                  <w:rFonts w:ascii="Times New Roman" w:hAnsi="Times New Roman"/>
                  <w:bCs/>
                </w:rPr>
                <w:delText>in accordance with</w:delText>
              </w:r>
              <w:r>
                <w:rPr>
                  <w:rFonts w:ascii="Times New Roman" w:hAnsi="Times New Roman"/>
                  <w:bCs/>
                </w:rPr>
                <w:delText xml:space="preserve"> </w:delText>
              </w:r>
              <w:r w:rsidR="00AA005C">
                <w:rPr>
                  <w:rFonts w:ascii="Times New Roman" w:hAnsi="Times New Roman"/>
                  <w:bCs/>
                </w:rPr>
                <w:delText>Article 429(10)</w:delText>
              </w:r>
              <w:r>
                <w:rPr>
                  <w:rFonts w:ascii="Times New Roman" w:hAnsi="Times New Roman"/>
                  <w:bCs/>
                </w:rPr>
                <w:delText xml:space="preserve"> of the CRR.</w:delText>
              </w:r>
            </w:del>
          </w:p>
          <w:p w14:paraId="03C29CD4" w14:textId="77777777" w:rsidR="00410E47" w:rsidRPr="00FE002E" w:rsidRDefault="00410E47" w:rsidP="007E2A41">
            <w:pPr>
              <w:pStyle w:val="BodyText1"/>
              <w:spacing w:line="240" w:lineRule="auto"/>
              <w:rPr>
                <w:del w:id="2337" w:author="Author"/>
                <w:rFonts w:ascii="Times New Roman" w:hAnsi="Times New Roman"/>
                <w:b/>
                <w:bCs/>
                <w:u w:val="single"/>
              </w:rPr>
            </w:pPr>
          </w:p>
        </w:tc>
      </w:tr>
      <w:tr w:rsidR="00410E47" w:rsidRPr="00FE002E" w14:paraId="53C8BA6F" w14:textId="77777777" w:rsidTr="00FC2664">
        <w:trPr>
          <w:del w:id="2338" w:author="Author"/>
        </w:trPr>
        <w:tc>
          <w:tcPr>
            <w:tcW w:w="1418" w:type="dxa"/>
          </w:tcPr>
          <w:p w14:paraId="16CE0171" w14:textId="77777777" w:rsidR="00410E47" w:rsidRPr="00FE002E" w:rsidRDefault="00410E47" w:rsidP="00F70A83">
            <w:pPr>
              <w:pStyle w:val="BodyText1"/>
              <w:rPr>
                <w:del w:id="2339" w:author="Author"/>
                <w:rFonts w:ascii="Times New Roman" w:hAnsi="Times New Roman"/>
                <w:bCs/>
              </w:rPr>
            </w:pPr>
            <w:del w:id="2340" w:author="Author">
              <w:r w:rsidRPr="00FE002E">
                <w:rPr>
                  <w:rFonts w:ascii="Times New Roman" w:hAnsi="Times New Roman"/>
                  <w:bCs/>
                </w:rPr>
                <w:delText>{160;</w:delText>
              </w:r>
              <w:r w:rsidR="00F71081">
                <w:rPr>
                  <w:rFonts w:ascii="Times New Roman" w:hAnsi="Times New Roman"/>
                  <w:bCs/>
                </w:rPr>
                <w:delText>0</w:delText>
              </w:r>
              <w:r w:rsidR="00F70A83">
                <w:rPr>
                  <w:rFonts w:ascii="Times New Roman" w:hAnsi="Times New Roman"/>
                  <w:bCs/>
                </w:rPr>
                <w:delText>7</w:delText>
              </w:r>
              <w:r w:rsidR="00F71081">
                <w:rPr>
                  <w:rFonts w:ascii="Times New Roman" w:hAnsi="Times New Roman"/>
                  <w:bCs/>
                </w:rPr>
                <w:delText>0</w:delText>
              </w:r>
              <w:r w:rsidRPr="00FE002E">
                <w:rPr>
                  <w:rFonts w:ascii="Times New Roman" w:hAnsi="Times New Roman"/>
                  <w:bCs/>
                </w:rPr>
                <w:delText>}</w:delText>
              </w:r>
            </w:del>
          </w:p>
        </w:tc>
        <w:tc>
          <w:tcPr>
            <w:tcW w:w="7620" w:type="dxa"/>
          </w:tcPr>
          <w:p w14:paraId="781A15C7" w14:textId="77777777" w:rsidR="00410E47" w:rsidRPr="00FE002E" w:rsidRDefault="00410E47" w:rsidP="007E2A41">
            <w:pPr>
              <w:pStyle w:val="BodyText1"/>
              <w:spacing w:line="240" w:lineRule="auto"/>
              <w:rPr>
                <w:del w:id="2341" w:author="Author"/>
                <w:rFonts w:ascii="Times New Roman" w:hAnsi="Times New Roman"/>
                <w:b/>
                <w:bCs/>
              </w:rPr>
            </w:pPr>
            <w:del w:id="2342" w:author="Author">
              <w:r w:rsidRPr="00FE002E">
                <w:rPr>
                  <w:rFonts w:ascii="Times New Roman" w:hAnsi="Times New Roman"/>
                  <w:b/>
                  <w:bCs/>
                </w:rPr>
                <w:delText>Full risk off-balance sheet items under the RSA</w:delText>
              </w:r>
              <w:r w:rsidR="00605108">
                <w:rPr>
                  <w:rFonts w:ascii="Times New Roman" w:hAnsi="Times New Roman"/>
                  <w:b/>
                  <w:bCs/>
                </w:rPr>
                <w:delText xml:space="preserve"> – </w:delText>
              </w:r>
              <w:r w:rsidR="00A46F6B">
                <w:rPr>
                  <w:rFonts w:ascii="Times New Roman" w:hAnsi="Times New Roman"/>
                  <w:b/>
                  <w:bCs/>
                </w:rPr>
                <w:delText>N</w:delText>
              </w:r>
              <w:r w:rsidR="00605108">
                <w:rPr>
                  <w:rFonts w:ascii="Times New Roman" w:hAnsi="Times New Roman"/>
                  <w:b/>
                  <w:bCs/>
                </w:rPr>
                <w:delText>ominal value</w:delText>
              </w:r>
            </w:del>
          </w:p>
          <w:p w14:paraId="1BC2694F" w14:textId="77777777" w:rsidR="00410E47" w:rsidRPr="00FE002E" w:rsidRDefault="00410E47" w:rsidP="007E2A41">
            <w:pPr>
              <w:pStyle w:val="BodyText1"/>
              <w:spacing w:line="240" w:lineRule="auto"/>
              <w:rPr>
                <w:del w:id="2343" w:author="Author"/>
                <w:rFonts w:ascii="Times New Roman" w:hAnsi="Times New Roman"/>
                <w:bCs/>
              </w:rPr>
            </w:pPr>
          </w:p>
          <w:p w14:paraId="0C4EB27A" w14:textId="77777777" w:rsidR="00410E47" w:rsidRPr="00FE002E" w:rsidRDefault="00410E47" w:rsidP="007E2A41">
            <w:pPr>
              <w:pStyle w:val="BodyText1"/>
              <w:spacing w:line="240" w:lineRule="auto"/>
              <w:rPr>
                <w:del w:id="2344" w:author="Author"/>
                <w:rFonts w:ascii="Times New Roman" w:hAnsi="Times New Roman"/>
                <w:bCs/>
              </w:rPr>
            </w:pPr>
            <w:del w:id="2345" w:author="Author">
              <w:r w:rsidRPr="00FE002E">
                <w:rPr>
                  <w:rFonts w:ascii="Times New Roman" w:hAnsi="Times New Roman"/>
                  <w:bCs/>
                </w:rPr>
                <w:delText>Article 111 of the CRR</w:delText>
              </w:r>
            </w:del>
          </w:p>
          <w:p w14:paraId="42219D54" w14:textId="77777777" w:rsidR="00410E47" w:rsidRPr="00FE002E" w:rsidRDefault="00410E47" w:rsidP="007E2A41">
            <w:pPr>
              <w:pStyle w:val="BodyText1"/>
              <w:spacing w:line="240" w:lineRule="auto"/>
              <w:rPr>
                <w:del w:id="2346" w:author="Author"/>
                <w:rFonts w:ascii="Times New Roman" w:hAnsi="Times New Roman"/>
                <w:b/>
                <w:bCs/>
              </w:rPr>
            </w:pPr>
          </w:p>
          <w:p w14:paraId="1E9D8366" w14:textId="77777777" w:rsidR="00A51BD1" w:rsidRDefault="00410E47" w:rsidP="00A51BD1">
            <w:pPr>
              <w:pStyle w:val="BodyText1"/>
              <w:spacing w:line="240" w:lineRule="auto"/>
              <w:rPr>
                <w:del w:id="2347" w:author="Author"/>
                <w:rFonts w:ascii="Times New Roman" w:hAnsi="Times New Roman"/>
                <w:bCs/>
              </w:rPr>
            </w:pPr>
            <w:del w:id="2348" w:author="Author">
              <w:r w:rsidRPr="00FE002E">
                <w:rPr>
                  <w:rFonts w:ascii="Times New Roman" w:hAnsi="Times New Roman"/>
                  <w:bCs/>
                </w:rPr>
                <w:lastRenderedPageBreak/>
                <w:delText xml:space="preserve">This </w:delText>
              </w:r>
              <w:r w:rsidR="00E8206D">
                <w:rPr>
                  <w:rFonts w:ascii="Times New Roman" w:hAnsi="Times New Roman"/>
                  <w:bCs/>
                </w:rPr>
                <w:delText>cell</w:delText>
              </w:r>
              <w:r w:rsidRPr="00FE002E">
                <w:rPr>
                  <w:rFonts w:ascii="Times New Roman" w:hAnsi="Times New Roman"/>
                  <w:bCs/>
                </w:rPr>
                <w:delText xml:space="preserve"> provides the nominal value of off-balance sheet items that would be assigned a 100% credit conversion factor under the </w:delText>
              </w:r>
              <w:r w:rsidR="006C07C1">
                <w:rPr>
                  <w:rFonts w:ascii="Times New Roman" w:hAnsi="Times New Roman"/>
                  <w:bCs/>
                </w:rPr>
                <w:delText>S</w:delText>
              </w:r>
              <w:r w:rsidRPr="00FE002E">
                <w:rPr>
                  <w:rFonts w:ascii="Times New Roman" w:hAnsi="Times New Roman"/>
                  <w:bCs/>
                </w:rPr>
                <w:delText xml:space="preserve">tandardised </w:delText>
              </w:r>
              <w:r w:rsidR="006C07C1">
                <w:rPr>
                  <w:rFonts w:ascii="Times New Roman" w:hAnsi="Times New Roman"/>
                  <w:bCs/>
                </w:rPr>
                <w:delText>A</w:delText>
              </w:r>
              <w:r w:rsidRPr="00FE002E">
                <w:rPr>
                  <w:rFonts w:ascii="Times New Roman" w:hAnsi="Times New Roman"/>
                  <w:bCs/>
                </w:rPr>
                <w:delText>pproach to credit risk.</w:delText>
              </w:r>
              <w:r w:rsidR="00A51BD1">
                <w:rPr>
                  <w:rFonts w:ascii="Times New Roman" w:hAnsi="Times New Roman"/>
                  <w:bCs/>
                </w:rPr>
                <w:delText xml:space="preserve"> This value shall not be reduced by specific credit risk adjustments.</w:delText>
              </w:r>
            </w:del>
          </w:p>
          <w:p w14:paraId="1BC69867" w14:textId="77777777" w:rsidR="00410E47" w:rsidRPr="00FE002E" w:rsidRDefault="00410E47" w:rsidP="007E2A41">
            <w:pPr>
              <w:pStyle w:val="BodyText1"/>
              <w:spacing w:line="240" w:lineRule="auto"/>
              <w:rPr>
                <w:moveFrom w:id="2349" w:author="Author"/>
                <w:rFonts w:ascii="Times New Roman" w:hAnsi="Times New Roman"/>
                <w:bCs/>
              </w:rPr>
            </w:pPr>
            <w:moveFromRangeStart w:id="2350" w:author="Author" w:name="move40188967"/>
          </w:p>
          <w:p w14:paraId="2CD171AC" w14:textId="77777777" w:rsidR="00410E47" w:rsidRPr="00FE002E" w:rsidRDefault="0034348F" w:rsidP="007E2A41">
            <w:pPr>
              <w:pStyle w:val="BodyText1"/>
              <w:spacing w:line="240" w:lineRule="auto"/>
              <w:rPr>
                <w:del w:id="2351" w:author="Author"/>
                <w:rFonts w:ascii="Times New Roman" w:hAnsi="Times New Roman"/>
                <w:bCs/>
              </w:rPr>
            </w:pPr>
            <w:moveFrom w:id="2352" w:author="Author">
              <w:r w:rsidRPr="0034348F">
                <w:rPr>
                  <w:rFonts w:ascii="Times New Roman" w:hAnsi="Times New Roman"/>
                  <w:bCs/>
                </w:rPr>
                <w:t xml:space="preserve">Institutions shall </w:t>
              </w:r>
            </w:moveFrom>
            <w:moveFromRangeEnd w:id="2350"/>
            <w:del w:id="2353" w:author="Author">
              <w:r w:rsidRPr="0034348F">
                <w:rPr>
                  <w:rFonts w:ascii="Times New Roman" w:hAnsi="Times New Roman"/>
                  <w:bCs/>
                </w:rPr>
                <w:delText xml:space="preserve">not consider in this </w:delText>
              </w:r>
              <w:r w:rsidR="00E8206D">
                <w:rPr>
                  <w:rFonts w:ascii="Times New Roman" w:hAnsi="Times New Roman"/>
                  <w:bCs/>
                </w:rPr>
                <w:delText>cell</w:delText>
              </w:r>
              <w:r w:rsidRPr="0034348F">
                <w:rPr>
                  <w:rFonts w:ascii="Times New Roman" w:hAnsi="Times New Roman"/>
                  <w:bCs/>
                </w:rPr>
                <w:delText xml:space="preserve"> contracts listed in Annex II of the CRR, credit derivatives</w:delText>
              </w:r>
              <w:r w:rsidR="00A46F6B">
                <w:rPr>
                  <w:rFonts w:ascii="Times New Roman" w:hAnsi="Times New Roman"/>
                  <w:bCs/>
                </w:rPr>
                <w:delText xml:space="preserve"> and SFTs</w:delText>
              </w:r>
              <w:r w:rsidRPr="0034348F">
                <w:rPr>
                  <w:rFonts w:ascii="Times New Roman" w:hAnsi="Times New Roman"/>
                  <w:bCs/>
                </w:rPr>
                <w:delText xml:space="preserve"> </w:delText>
              </w:r>
              <w:r w:rsidR="00D85101">
                <w:rPr>
                  <w:rFonts w:ascii="Times New Roman" w:hAnsi="Times New Roman"/>
                  <w:bCs/>
                </w:rPr>
                <w:delText>in accordance with</w:delText>
              </w:r>
              <w:r w:rsidR="004D36F1">
                <w:rPr>
                  <w:rFonts w:ascii="Times New Roman" w:hAnsi="Times New Roman"/>
                  <w:bCs/>
                </w:rPr>
                <w:delText xml:space="preserve"> </w:delText>
              </w:r>
              <w:r w:rsidR="00AA005C">
                <w:rPr>
                  <w:rFonts w:ascii="Times New Roman" w:hAnsi="Times New Roman"/>
                  <w:bCs/>
                </w:rPr>
                <w:delText>Article 429(10)</w:delText>
              </w:r>
              <w:r w:rsidR="004D36F1">
                <w:rPr>
                  <w:rFonts w:ascii="Times New Roman" w:hAnsi="Times New Roman"/>
                  <w:bCs/>
                </w:rPr>
                <w:delText xml:space="preserve"> of the CRR.</w:delText>
              </w:r>
            </w:del>
          </w:p>
          <w:p w14:paraId="7A02AD8C" w14:textId="77777777" w:rsidR="00410E47" w:rsidRPr="00FE002E" w:rsidRDefault="00410E47" w:rsidP="007E2A41">
            <w:pPr>
              <w:pStyle w:val="BodyText1"/>
              <w:spacing w:line="240" w:lineRule="auto"/>
              <w:rPr>
                <w:del w:id="2354" w:author="Author"/>
                <w:rFonts w:ascii="Times New Roman" w:hAnsi="Times New Roman"/>
                <w:b/>
                <w:bCs/>
                <w:u w:val="single"/>
              </w:rPr>
            </w:pPr>
          </w:p>
        </w:tc>
      </w:tr>
      <w:tr w:rsidR="00410E47" w:rsidRPr="00FE002E" w14:paraId="0168B0B4" w14:textId="77777777" w:rsidTr="00FC2664">
        <w:trPr>
          <w:del w:id="2355" w:author="Author"/>
        </w:trPr>
        <w:tc>
          <w:tcPr>
            <w:tcW w:w="1418" w:type="dxa"/>
          </w:tcPr>
          <w:p w14:paraId="56A527CA" w14:textId="77777777" w:rsidR="00410E47" w:rsidRPr="00FE002E" w:rsidRDefault="00410E47" w:rsidP="00F70A83">
            <w:pPr>
              <w:pStyle w:val="BodyText1"/>
              <w:rPr>
                <w:del w:id="2356" w:author="Author"/>
                <w:rFonts w:ascii="Times New Roman" w:hAnsi="Times New Roman"/>
                <w:bCs/>
              </w:rPr>
            </w:pPr>
            <w:del w:id="2357" w:author="Author">
              <w:r w:rsidRPr="00FE002E">
                <w:rPr>
                  <w:rFonts w:ascii="Times New Roman" w:hAnsi="Times New Roman"/>
                  <w:bCs/>
                </w:rPr>
                <w:lastRenderedPageBreak/>
                <w:delText>{170;</w:delText>
              </w:r>
              <w:r w:rsidR="00F71081">
                <w:rPr>
                  <w:rFonts w:ascii="Times New Roman" w:hAnsi="Times New Roman"/>
                  <w:bCs/>
                </w:rPr>
                <w:delText>0</w:delText>
              </w:r>
              <w:r w:rsidR="00F70A83">
                <w:rPr>
                  <w:rFonts w:ascii="Times New Roman" w:hAnsi="Times New Roman"/>
                  <w:bCs/>
                </w:rPr>
                <w:delText>7</w:delText>
              </w:r>
              <w:r w:rsidR="00F71081">
                <w:rPr>
                  <w:rFonts w:ascii="Times New Roman" w:hAnsi="Times New Roman"/>
                  <w:bCs/>
                </w:rPr>
                <w:delText>0</w:delText>
              </w:r>
              <w:r w:rsidRPr="00FE002E">
                <w:rPr>
                  <w:rFonts w:ascii="Times New Roman" w:hAnsi="Times New Roman"/>
                  <w:bCs/>
                </w:rPr>
                <w:delText>}</w:delText>
              </w:r>
            </w:del>
          </w:p>
        </w:tc>
        <w:tc>
          <w:tcPr>
            <w:tcW w:w="7620" w:type="dxa"/>
          </w:tcPr>
          <w:p w14:paraId="18F446B4" w14:textId="77777777" w:rsidR="00410E47" w:rsidRPr="00FE002E" w:rsidRDefault="00410E47" w:rsidP="007E2A41">
            <w:pPr>
              <w:pStyle w:val="BodyText1"/>
              <w:spacing w:line="240" w:lineRule="auto"/>
              <w:rPr>
                <w:del w:id="2358" w:author="Author"/>
                <w:rFonts w:ascii="Times New Roman" w:hAnsi="Times New Roman"/>
                <w:b/>
                <w:bCs/>
              </w:rPr>
            </w:pPr>
            <w:del w:id="2359" w:author="Author">
              <w:r w:rsidRPr="00FE002E">
                <w:rPr>
                  <w:rFonts w:ascii="Times New Roman" w:hAnsi="Times New Roman"/>
                  <w:b/>
                  <w:bCs/>
                </w:rPr>
                <w:delText>(</w:delText>
              </w:r>
              <w:r w:rsidR="00A46F6B">
                <w:rPr>
                  <w:rFonts w:ascii="Times New Roman" w:hAnsi="Times New Roman"/>
                  <w:b/>
                  <w:bCs/>
                </w:rPr>
                <w:delText>m</w:delText>
              </w:r>
              <w:r w:rsidRPr="00FE002E">
                <w:rPr>
                  <w:rFonts w:ascii="Times New Roman" w:hAnsi="Times New Roman"/>
                  <w:b/>
                  <w:bCs/>
                </w:rPr>
                <w:delText>emo item) Drawn amounts o</w:delText>
              </w:r>
              <w:r w:rsidR="002E3FD6">
                <w:rPr>
                  <w:rFonts w:ascii="Times New Roman" w:hAnsi="Times New Roman"/>
                  <w:b/>
                  <w:bCs/>
                </w:rPr>
                <w:delText>f</w:delText>
              </w:r>
              <w:r w:rsidRPr="00FE002E">
                <w:rPr>
                  <w:rFonts w:ascii="Times New Roman" w:hAnsi="Times New Roman"/>
                  <w:b/>
                  <w:bCs/>
                </w:rPr>
                <w:delText xml:space="preserve"> revolving retail exposures </w:delText>
              </w:r>
              <w:r w:rsidR="00605108">
                <w:rPr>
                  <w:rFonts w:ascii="Times New Roman" w:hAnsi="Times New Roman"/>
                  <w:b/>
                  <w:bCs/>
                </w:rPr>
                <w:delText xml:space="preserve">– </w:delText>
              </w:r>
              <w:r w:rsidR="00A46F6B">
                <w:rPr>
                  <w:rFonts w:ascii="Times New Roman" w:hAnsi="Times New Roman"/>
                  <w:b/>
                  <w:bCs/>
                </w:rPr>
                <w:delText>N</w:delText>
              </w:r>
              <w:r w:rsidR="00605108">
                <w:rPr>
                  <w:rFonts w:ascii="Times New Roman" w:hAnsi="Times New Roman"/>
                  <w:b/>
                  <w:bCs/>
                </w:rPr>
                <w:delText>ominal value</w:delText>
              </w:r>
            </w:del>
          </w:p>
          <w:p w14:paraId="6E492474" w14:textId="77777777" w:rsidR="00410E47" w:rsidRPr="00FE002E" w:rsidRDefault="00410E47" w:rsidP="007E2A41">
            <w:pPr>
              <w:pStyle w:val="BodyText1"/>
              <w:spacing w:line="240" w:lineRule="auto"/>
              <w:rPr>
                <w:del w:id="2360" w:author="Author"/>
                <w:rFonts w:ascii="Times New Roman" w:hAnsi="Times New Roman"/>
                <w:b/>
                <w:bCs/>
              </w:rPr>
            </w:pPr>
          </w:p>
          <w:p w14:paraId="070877C5" w14:textId="77777777" w:rsidR="00410E47" w:rsidRPr="00FE002E" w:rsidRDefault="00410E47" w:rsidP="007E2A41">
            <w:pPr>
              <w:pStyle w:val="BodyText1"/>
              <w:spacing w:line="240" w:lineRule="auto"/>
              <w:rPr>
                <w:del w:id="2361" w:author="Author"/>
                <w:rFonts w:ascii="Times New Roman" w:hAnsi="Times New Roman"/>
                <w:bCs/>
              </w:rPr>
            </w:pPr>
            <w:del w:id="2362" w:author="Author">
              <w:r w:rsidRPr="00FE002E">
                <w:rPr>
                  <w:rFonts w:ascii="Times New Roman" w:hAnsi="Times New Roman"/>
                  <w:bCs/>
                </w:rPr>
                <w:delText>Article 154(4) of the CRR</w:delText>
              </w:r>
            </w:del>
          </w:p>
          <w:p w14:paraId="6AE77D55" w14:textId="77777777" w:rsidR="00410E47" w:rsidRPr="00FE002E" w:rsidRDefault="00410E47" w:rsidP="007E2A41">
            <w:pPr>
              <w:pStyle w:val="BodyText1"/>
              <w:spacing w:line="240" w:lineRule="auto"/>
              <w:rPr>
                <w:del w:id="2363" w:author="Author"/>
                <w:rFonts w:ascii="Times New Roman" w:hAnsi="Times New Roman"/>
                <w:b/>
                <w:bCs/>
              </w:rPr>
            </w:pPr>
          </w:p>
          <w:p w14:paraId="4DC00BA2" w14:textId="77777777" w:rsidR="00410E47" w:rsidRPr="00FE002E" w:rsidRDefault="00410E47" w:rsidP="007E2A41">
            <w:pPr>
              <w:pStyle w:val="BodyText1"/>
              <w:spacing w:line="240" w:lineRule="auto"/>
              <w:rPr>
                <w:del w:id="2364" w:author="Author"/>
                <w:rFonts w:ascii="Times New Roman" w:hAnsi="Times New Roman"/>
                <w:bCs/>
              </w:rPr>
            </w:pPr>
            <w:del w:id="2365" w:author="Author">
              <w:r w:rsidRPr="00FE002E">
                <w:rPr>
                  <w:rFonts w:ascii="Times New Roman" w:hAnsi="Times New Roman"/>
                  <w:bCs/>
                </w:rPr>
                <w:delText xml:space="preserve">This </w:delText>
              </w:r>
              <w:r w:rsidR="00E8206D">
                <w:rPr>
                  <w:rFonts w:ascii="Times New Roman" w:hAnsi="Times New Roman"/>
                  <w:bCs/>
                </w:rPr>
                <w:delText>cell</w:delText>
              </w:r>
              <w:r w:rsidRPr="00FE002E">
                <w:rPr>
                  <w:rFonts w:ascii="Times New Roman" w:hAnsi="Times New Roman"/>
                  <w:bCs/>
                </w:rPr>
                <w:delText xml:space="preserve"> provides the nominal value of amounts drawn on off-balance sheet revolving retail exposures.</w:delText>
              </w:r>
              <w:r w:rsidR="00A51BD1">
                <w:delText xml:space="preserve"> </w:delText>
              </w:r>
              <w:r w:rsidR="00A51BD1" w:rsidRPr="00A51BD1">
                <w:rPr>
                  <w:rFonts w:ascii="Times New Roman" w:hAnsi="Times New Roman"/>
                  <w:bCs/>
                </w:rPr>
                <w:delText>This value shall not be reduced by specific credit risk adjustments.</w:delText>
              </w:r>
            </w:del>
          </w:p>
          <w:p w14:paraId="5B8B131A" w14:textId="77777777" w:rsidR="00410E47" w:rsidRPr="00FE002E" w:rsidRDefault="00410E47" w:rsidP="007E2A41">
            <w:pPr>
              <w:pStyle w:val="BodyText1"/>
              <w:spacing w:line="240" w:lineRule="auto"/>
              <w:rPr>
                <w:del w:id="2366" w:author="Author"/>
                <w:rFonts w:ascii="Times New Roman" w:hAnsi="Times New Roman"/>
                <w:b/>
                <w:bCs/>
                <w:u w:val="single"/>
              </w:rPr>
            </w:pPr>
          </w:p>
        </w:tc>
      </w:tr>
      <w:tr w:rsidR="00410E47" w:rsidRPr="00FE002E" w14:paraId="25A5C35A" w14:textId="77777777" w:rsidTr="00FC2664">
        <w:trPr>
          <w:del w:id="2367" w:author="Author"/>
        </w:trPr>
        <w:tc>
          <w:tcPr>
            <w:tcW w:w="1418" w:type="dxa"/>
          </w:tcPr>
          <w:p w14:paraId="284F9E38" w14:textId="77777777" w:rsidR="00410E47" w:rsidRPr="00FE002E" w:rsidRDefault="00410E47" w:rsidP="00F70A83">
            <w:pPr>
              <w:pStyle w:val="BodyText1"/>
              <w:rPr>
                <w:del w:id="2368" w:author="Author"/>
                <w:rFonts w:ascii="Times New Roman" w:hAnsi="Times New Roman"/>
                <w:bCs/>
              </w:rPr>
            </w:pPr>
            <w:del w:id="2369" w:author="Author">
              <w:r w:rsidRPr="00FE002E">
                <w:rPr>
                  <w:rFonts w:ascii="Times New Roman" w:hAnsi="Times New Roman"/>
                  <w:bCs/>
                </w:rPr>
                <w:delText>{180;</w:delText>
              </w:r>
              <w:r w:rsidR="00F71081">
                <w:rPr>
                  <w:rFonts w:ascii="Times New Roman" w:hAnsi="Times New Roman"/>
                  <w:bCs/>
                </w:rPr>
                <w:delText>0</w:delText>
              </w:r>
              <w:r w:rsidR="00F70A83">
                <w:rPr>
                  <w:rFonts w:ascii="Times New Roman" w:hAnsi="Times New Roman"/>
                  <w:bCs/>
                </w:rPr>
                <w:delText>7</w:delText>
              </w:r>
              <w:r w:rsidR="00F71081">
                <w:rPr>
                  <w:rFonts w:ascii="Times New Roman" w:hAnsi="Times New Roman"/>
                  <w:bCs/>
                </w:rPr>
                <w:delText>0</w:delText>
              </w:r>
              <w:r w:rsidRPr="00FE002E">
                <w:rPr>
                  <w:rFonts w:ascii="Times New Roman" w:hAnsi="Times New Roman"/>
                  <w:bCs/>
                </w:rPr>
                <w:delText>}</w:delText>
              </w:r>
            </w:del>
          </w:p>
        </w:tc>
        <w:tc>
          <w:tcPr>
            <w:tcW w:w="7620" w:type="dxa"/>
          </w:tcPr>
          <w:p w14:paraId="11757FFF" w14:textId="77777777" w:rsidR="00410E47" w:rsidRPr="00FE002E" w:rsidRDefault="00410E47" w:rsidP="007E2A41">
            <w:pPr>
              <w:pStyle w:val="BodyText1"/>
              <w:spacing w:line="240" w:lineRule="auto"/>
              <w:rPr>
                <w:del w:id="2370" w:author="Author"/>
                <w:rFonts w:ascii="Times New Roman" w:hAnsi="Times New Roman"/>
                <w:b/>
                <w:bCs/>
              </w:rPr>
            </w:pPr>
            <w:del w:id="2371" w:author="Author">
              <w:r w:rsidRPr="00FE002E">
                <w:rPr>
                  <w:rFonts w:ascii="Times New Roman" w:hAnsi="Times New Roman"/>
                  <w:b/>
                  <w:bCs/>
                </w:rPr>
                <w:delText>(</w:delText>
              </w:r>
              <w:r w:rsidR="00A46F6B">
                <w:rPr>
                  <w:rFonts w:ascii="Times New Roman" w:hAnsi="Times New Roman"/>
                  <w:b/>
                  <w:bCs/>
                </w:rPr>
                <w:delText>m</w:delText>
              </w:r>
              <w:r w:rsidRPr="00FE002E">
                <w:rPr>
                  <w:rFonts w:ascii="Times New Roman" w:hAnsi="Times New Roman"/>
                  <w:b/>
                  <w:bCs/>
                </w:rPr>
                <w:delText>emo item) Drawn amounts on unconditionally cancellable credit card commitments</w:delText>
              </w:r>
              <w:r w:rsidR="00605108">
                <w:rPr>
                  <w:rFonts w:ascii="Times New Roman" w:hAnsi="Times New Roman"/>
                  <w:b/>
                  <w:bCs/>
                </w:rPr>
                <w:delText xml:space="preserve"> – </w:delText>
              </w:r>
              <w:r w:rsidR="00A46F6B">
                <w:rPr>
                  <w:rFonts w:ascii="Times New Roman" w:hAnsi="Times New Roman"/>
                  <w:b/>
                  <w:bCs/>
                </w:rPr>
                <w:delText>N</w:delText>
              </w:r>
              <w:r w:rsidR="00605108">
                <w:rPr>
                  <w:rFonts w:ascii="Times New Roman" w:hAnsi="Times New Roman"/>
                  <w:b/>
                  <w:bCs/>
                </w:rPr>
                <w:delText>ominal value</w:delText>
              </w:r>
            </w:del>
          </w:p>
          <w:p w14:paraId="63BC1AB6" w14:textId="77777777" w:rsidR="00410E47" w:rsidRPr="00FE002E" w:rsidRDefault="00410E47" w:rsidP="007E2A41">
            <w:pPr>
              <w:pStyle w:val="BodyText1"/>
              <w:spacing w:line="240" w:lineRule="auto"/>
              <w:rPr>
                <w:del w:id="2372" w:author="Author"/>
                <w:rFonts w:ascii="Times New Roman" w:hAnsi="Times New Roman"/>
                <w:b/>
                <w:bCs/>
              </w:rPr>
            </w:pPr>
          </w:p>
          <w:p w14:paraId="42599BBC" w14:textId="77777777" w:rsidR="00410E47" w:rsidRPr="00FE002E" w:rsidRDefault="00410E47" w:rsidP="007E2A41">
            <w:pPr>
              <w:pStyle w:val="BodyText1"/>
              <w:spacing w:line="240" w:lineRule="auto"/>
              <w:rPr>
                <w:del w:id="2373" w:author="Author"/>
                <w:rFonts w:ascii="Times New Roman" w:hAnsi="Times New Roman"/>
                <w:bCs/>
              </w:rPr>
            </w:pPr>
            <w:del w:id="2374" w:author="Author">
              <w:r w:rsidRPr="00FE002E">
                <w:rPr>
                  <w:rFonts w:ascii="Times New Roman" w:hAnsi="Times New Roman"/>
                  <w:bCs/>
                </w:rPr>
                <w:delText>Articles 111 and 154(4) of the CRR</w:delText>
              </w:r>
            </w:del>
          </w:p>
          <w:p w14:paraId="02B854C4" w14:textId="77777777" w:rsidR="00410E47" w:rsidRPr="00FE002E" w:rsidRDefault="00410E47" w:rsidP="007E2A41">
            <w:pPr>
              <w:pStyle w:val="BodyText1"/>
              <w:spacing w:line="240" w:lineRule="auto"/>
              <w:rPr>
                <w:del w:id="2375" w:author="Author"/>
                <w:rFonts w:ascii="Times New Roman" w:hAnsi="Times New Roman"/>
                <w:b/>
                <w:bCs/>
              </w:rPr>
            </w:pPr>
          </w:p>
          <w:p w14:paraId="74989208" w14:textId="77777777" w:rsidR="00410E47" w:rsidRPr="00FE002E" w:rsidRDefault="00410E47" w:rsidP="007E2A41">
            <w:pPr>
              <w:pStyle w:val="BodyText1"/>
              <w:spacing w:line="240" w:lineRule="auto"/>
              <w:rPr>
                <w:del w:id="2376" w:author="Author"/>
                <w:rFonts w:ascii="Times New Roman" w:hAnsi="Times New Roman"/>
                <w:bCs/>
              </w:rPr>
            </w:pPr>
            <w:del w:id="2377" w:author="Author">
              <w:r w:rsidRPr="00FE002E">
                <w:rPr>
                  <w:rFonts w:ascii="Times New Roman" w:hAnsi="Times New Roman"/>
                  <w:bCs/>
                </w:rPr>
                <w:delText xml:space="preserve">This </w:delText>
              </w:r>
              <w:r w:rsidR="00E8206D">
                <w:rPr>
                  <w:rFonts w:ascii="Times New Roman" w:hAnsi="Times New Roman"/>
                  <w:bCs/>
                </w:rPr>
                <w:delText>cell</w:delText>
              </w:r>
              <w:r w:rsidRPr="00FE002E">
                <w:rPr>
                  <w:rFonts w:ascii="Times New Roman" w:hAnsi="Times New Roman"/>
                  <w:bCs/>
                </w:rPr>
                <w:delText xml:space="preserve"> provides the nominal value of amounts drawn on unconditionally cancellable credit card commitments.</w:delText>
              </w:r>
              <w:r w:rsidR="00A51BD1">
                <w:rPr>
                  <w:rFonts w:ascii="Times New Roman" w:hAnsi="Times New Roman"/>
                  <w:bCs/>
                </w:rPr>
                <w:delText xml:space="preserve"> This value shall not be reduced by specific credit risk adjustments.</w:delText>
              </w:r>
            </w:del>
          </w:p>
          <w:p w14:paraId="1C272AE8" w14:textId="77777777" w:rsidR="00410E47" w:rsidRPr="00FE002E" w:rsidRDefault="00410E47" w:rsidP="007E2A41">
            <w:pPr>
              <w:pStyle w:val="BodyText1"/>
              <w:spacing w:line="240" w:lineRule="auto"/>
              <w:rPr>
                <w:del w:id="2378" w:author="Author"/>
                <w:rFonts w:ascii="Times New Roman" w:hAnsi="Times New Roman"/>
                <w:b/>
                <w:bCs/>
                <w:u w:val="single"/>
              </w:rPr>
            </w:pPr>
          </w:p>
        </w:tc>
      </w:tr>
      <w:tr w:rsidR="00410E47" w:rsidRPr="00FE002E" w14:paraId="30E52D8E" w14:textId="77777777" w:rsidTr="00FC2664">
        <w:trPr>
          <w:del w:id="2379" w:author="Author"/>
        </w:trPr>
        <w:tc>
          <w:tcPr>
            <w:tcW w:w="1418" w:type="dxa"/>
          </w:tcPr>
          <w:p w14:paraId="63440898" w14:textId="77777777" w:rsidR="00410E47" w:rsidRPr="00FE002E" w:rsidRDefault="00410E47" w:rsidP="00F70A83">
            <w:pPr>
              <w:pStyle w:val="BodyText1"/>
              <w:rPr>
                <w:del w:id="2380" w:author="Author"/>
                <w:rFonts w:ascii="Times New Roman" w:hAnsi="Times New Roman"/>
                <w:bCs/>
              </w:rPr>
            </w:pPr>
            <w:del w:id="2381" w:author="Author">
              <w:r w:rsidRPr="00FE002E">
                <w:rPr>
                  <w:rFonts w:ascii="Times New Roman" w:hAnsi="Times New Roman"/>
                  <w:bCs/>
                </w:rPr>
                <w:delText>{190;</w:delText>
              </w:r>
              <w:r w:rsidR="00F71081">
                <w:rPr>
                  <w:rFonts w:ascii="Times New Roman" w:hAnsi="Times New Roman"/>
                  <w:bCs/>
                </w:rPr>
                <w:delText>0</w:delText>
              </w:r>
              <w:r w:rsidR="00F70A83">
                <w:rPr>
                  <w:rFonts w:ascii="Times New Roman" w:hAnsi="Times New Roman"/>
                  <w:bCs/>
                </w:rPr>
                <w:delText>7</w:delText>
              </w:r>
              <w:r w:rsidR="00F71081">
                <w:rPr>
                  <w:rFonts w:ascii="Times New Roman" w:hAnsi="Times New Roman"/>
                  <w:bCs/>
                </w:rPr>
                <w:delText>0</w:delText>
              </w:r>
              <w:r w:rsidRPr="00FE002E">
                <w:rPr>
                  <w:rFonts w:ascii="Times New Roman" w:hAnsi="Times New Roman"/>
                  <w:bCs/>
                </w:rPr>
                <w:delText>}</w:delText>
              </w:r>
            </w:del>
          </w:p>
        </w:tc>
        <w:tc>
          <w:tcPr>
            <w:tcW w:w="7620" w:type="dxa"/>
          </w:tcPr>
          <w:p w14:paraId="440A9233" w14:textId="77777777" w:rsidR="00410E47" w:rsidRPr="00FE002E" w:rsidRDefault="00410E47" w:rsidP="007E2A41">
            <w:pPr>
              <w:pStyle w:val="BodyText1"/>
              <w:spacing w:line="240" w:lineRule="auto"/>
              <w:rPr>
                <w:del w:id="2382" w:author="Author"/>
                <w:rFonts w:ascii="Times New Roman" w:hAnsi="Times New Roman"/>
                <w:b/>
                <w:bCs/>
              </w:rPr>
            </w:pPr>
            <w:del w:id="2383" w:author="Author">
              <w:r w:rsidRPr="00FE002E">
                <w:rPr>
                  <w:rFonts w:ascii="Times New Roman" w:hAnsi="Times New Roman"/>
                  <w:b/>
                  <w:bCs/>
                </w:rPr>
                <w:delText>(</w:delText>
              </w:r>
              <w:r w:rsidR="00A46F6B">
                <w:rPr>
                  <w:rFonts w:ascii="Times New Roman" w:hAnsi="Times New Roman"/>
                  <w:b/>
                  <w:bCs/>
                </w:rPr>
                <w:delText>m</w:delText>
              </w:r>
              <w:r w:rsidRPr="00FE002E">
                <w:rPr>
                  <w:rFonts w:ascii="Times New Roman" w:hAnsi="Times New Roman"/>
                  <w:b/>
                  <w:bCs/>
                </w:rPr>
                <w:delText xml:space="preserve">emo item) Drawn amounts on </w:delText>
              </w:r>
              <w:r w:rsidR="00A46F6B" w:rsidRPr="00FE002E">
                <w:rPr>
                  <w:rFonts w:ascii="Times New Roman" w:hAnsi="Times New Roman"/>
                  <w:b/>
                  <w:bCs/>
                </w:rPr>
                <w:delText>non</w:delText>
              </w:r>
              <w:r w:rsidR="00A46F6B">
                <w:rPr>
                  <w:rFonts w:ascii="Times New Roman" w:hAnsi="Times New Roman"/>
                  <w:b/>
                  <w:bCs/>
                </w:rPr>
                <w:delText>-</w:delText>
              </w:r>
              <w:r w:rsidRPr="00FE002E">
                <w:rPr>
                  <w:rFonts w:ascii="Times New Roman" w:hAnsi="Times New Roman"/>
                  <w:b/>
                  <w:bCs/>
                </w:rPr>
                <w:delText>revolving unconditionally cancellable commitments</w:delText>
              </w:r>
              <w:r w:rsidR="00605108">
                <w:rPr>
                  <w:rFonts w:ascii="Times New Roman" w:hAnsi="Times New Roman"/>
                  <w:b/>
                  <w:bCs/>
                </w:rPr>
                <w:delText xml:space="preserve"> – </w:delText>
              </w:r>
              <w:r w:rsidR="00A46F6B">
                <w:rPr>
                  <w:rFonts w:ascii="Times New Roman" w:hAnsi="Times New Roman"/>
                  <w:b/>
                  <w:bCs/>
                </w:rPr>
                <w:delText>N</w:delText>
              </w:r>
              <w:r w:rsidR="00605108">
                <w:rPr>
                  <w:rFonts w:ascii="Times New Roman" w:hAnsi="Times New Roman"/>
                  <w:b/>
                  <w:bCs/>
                </w:rPr>
                <w:delText>ominal value</w:delText>
              </w:r>
            </w:del>
          </w:p>
          <w:p w14:paraId="64978657" w14:textId="77777777" w:rsidR="00410E47" w:rsidRPr="00FE002E" w:rsidRDefault="00410E47" w:rsidP="007E2A41">
            <w:pPr>
              <w:pStyle w:val="BodyText1"/>
              <w:spacing w:line="240" w:lineRule="auto"/>
              <w:rPr>
                <w:del w:id="2384" w:author="Author"/>
                <w:rFonts w:ascii="Times New Roman" w:hAnsi="Times New Roman"/>
                <w:b/>
                <w:bCs/>
              </w:rPr>
            </w:pPr>
          </w:p>
          <w:p w14:paraId="2409B350" w14:textId="77777777" w:rsidR="00410E47" w:rsidRPr="00FE002E" w:rsidRDefault="00410E47" w:rsidP="007E2A41">
            <w:pPr>
              <w:pStyle w:val="BodyText1"/>
              <w:spacing w:line="240" w:lineRule="auto"/>
              <w:rPr>
                <w:del w:id="2385" w:author="Author"/>
                <w:rFonts w:ascii="Times New Roman" w:hAnsi="Times New Roman"/>
                <w:bCs/>
              </w:rPr>
            </w:pPr>
            <w:del w:id="2386" w:author="Author">
              <w:r w:rsidRPr="00FE002E">
                <w:rPr>
                  <w:rFonts w:ascii="Times New Roman" w:hAnsi="Times New Roman"/>
                  <w:bCs/>
                </w:rPr>
                <w:delText>Articles 111 and 154(4) of the CRR</w:delText>
              </w:r>
            </w:del>
          </w:p>
          <w:p w14:paraId="2330D9A2" w14:textId="77777777" w:rsidR="00410E47" w:rsidRPr="00FE002E" w:rsidRDefault="00410E47" w:rsidP="007E2A41">
            <w:pPr>
              <w:pStyle w:val="BodyText1"/>
              <w:spacing w:line="240" w:lineRule="auto"/>
              <w:rPr>
                <w:del w:id="2387" w:author="Author"/>
                <w:rFonts w:ascii="Times New Roman" w:hAnsi="Times New Roman"/>
                <w:b/>
                <w:bCs/>
              </w:rPr>
            </w:pPr>
          </w:p>
          <w:p w14:paraId="2419DFF7" w14:textId="77777777" w:rsidR="00410E47" w:rsidRPr="00FE002E" w:rsidRDefault="00410E47" w:rsidP="007E2A41">
            <w:pPr>
              <w:pStyle w:val="BodyText1"/>
              <w:spacing w:line="240" w:lineRule="auto"/>
              <w:rPr>
                <w:del w:id="2388" w:author="Author"/>
                <w:rFonts w:ascii="Times New Roman" w:hAnsi="Times New Roman"/>
                <w:bCs/>
              </w:rPr>
            </w:pPr>
            <w:del w:id="2389" w:author="Author">
              <w:r w:rsidRPr="00FE002E">
                <w:rPr>
                  <w:rFonts w:ascii="Times New Roman" w:hAnsi="Times New Roman"/>
                  <w:bCs/>
                </w:rPr>
                <w:delText xml:space="preserve">This </w:delText>
              </w:r>
              <w:r w:rsidR="00E8206D">
                <w:rPr>
                  <w:rFonts w:ascii="Times New Roman" w:hAnsi="Times New Roman"/>
                  <w:bCs/>
                </w:rPr>
                <w:delText>cell</w:delText>
              </w:r>
              <w:r w:rsidRPr="00FE002E">
                <w:rPr>
                  <w:rFonts w:ascii="Times New Roman" w:hAnsi="Times New Roman"/>
                  <w:bCs/>
                </w:rPr>
                <w:delText xml:space="preserve"> provides the nominal value of amounts drawn on </w:delText>
              </w:r>
              <w:r w:rsidR="00A46F6B">
                <w:rPr>
                  <w:rFonts w:ascii="Times New Roman" w:hAnsi="Times New Roman"/>
                  <w:bCs/>
                </w:rPr>
                <w:delText xml:space="preserve">non-revolving </w:delText>
              </w:r>
              <w:r w:rsidRPr="00FE002E">
                <w:rPr>
                  <w:rFonts w:ascii="Times New Roman" w:hAnsi="Times New Roman"/>
                  <w:bCs/>
                </w:rPr>
                <w:delText>unconditionally cancellable commitments.</w:delText>
              </w:r>
              <w:r w:rsidR="00A51BD1">
                <w:delText xml:space="preserve"> </w:delText>
              </w:r>
              <w:r w:rsidR="00A51BD1" w:rsidRPr="00A51BD1">
                <w:rPr>
                  <w:rFonts w:ascii="Times New Roman" w:hAnsi="Times New Roman"/>
                  <w:bCs/>
                </w:rPr>
                <w:delText>This value shall not be reduced by specific credit risk adjustments.</w:delText>
              </w:r>
            </w:del>
          </w:p>
          <w:p w14:paraId="0FB1BE7B" w14:textId="77777777" w:rsidR="00410E47" w:rsidRPr="00FE002E" w:rsidRDefault="00410E47" w:rsidP="007E2A41">
            <w:pPr>
              <w:pStyle w:val="BodyText1"/>
              <w:spacing w:line="240" w:lineRule="auto"/>
              <w:rPr>
                <w:del w:id="2390" w:author="Author"/>
                <w:rFonts w:ascii="Times New Roman" w:hAnsi="Times New Roman"/>
                <w:b/>
                <w:bCs/>
                <w:u w:val="single"/>
              </w:rPr>
            </w:pPr>
          </w:p>
        </w:tc>
      </w:tr>
      <w:tr w:rsidR="00410E47" w:rsidRPr="00FE002E" w14:paraId="0FBB579D" w14:textId="77777777" w:rsidTr="00086398">
        <w:tc>
          <w:tcPr>
            <w:tcW w:w="1418" w:type="dxa"/>
          </w:tcPr>
          <w:p w14:paraId="28FDBFBD" w14:textId="63117541" w:rsidR="00410E47" w:rsidRPr="00FE002E" w:rsidRDefault="00410E47" w:rsidP="00F70A83">
            <w:pPr>
              <w:pStyle w:val="BodyText1"/>
              <w:rPr>
                <w:rFonts w:ascii="Times New Roman" w:hAnsi="Times New Roman"/>
                <w:bCs/>
              </w:rPr>
            </w:pPr>
            <w:r w:rsidRPr="00FE002E">
              <w:rPr>
                <w:rFonts w:ascii="Times New Roman" w:hAnsi="Times New Roman"/>
                <w:bCs/>
              </w:rPr>
              <w:t>{</w:t>
            </w:r>
            <w:del w:id="2391" w:author="Author">
              <w:r w:rsidR="00F70A83" w:rsidRPr="00FE002E">
                <w:rPr>
                  <w:rFonts w:ascii="Times New Roman" w:hAnsi="Times New Roman"/>
                  <w:bCs/>
                </w:rPr>
                <w:delText>2</w:delText>
              </w:r>
              <w:r w:rsidR="00F70A83">
                <w:rPr>
                  <w:rFonts w:ascii="Times New Roman" w:hAnsi="Times New Roman"/>
                  <w:bCs/>
                </w:rPr>
                <w:delText>1</w:delText>
              </w:r>
              <w:r w:rsidR="00F70A83" w:rsidRPr="00FE002E">
                <w:rPr>
                  <w:rFonts w:ascii="Times New Roman" w:hAnsi="Times New Roman"/>
                  <w:bCs/>
                </w:rPr>
                <w:delText>0</w:delText>
              </w:r>
              <w:r w:rsidR="00F71081">
                <w:rPr>
                  <w:rFonts w:ascii="Times New Roman" w:hAnsi="Times New Roman"/>
                  <w:bCs/>
                </w:rPr>
                <w:delText>;020</w:delText>
              </w:r>
            </w:del>
            <w:ins w:id="2392" w:author="Author">
              <w:r w:rsidR="009573B2">
                <w:rPr>
                  <w:rFonts w:ascii="Times New Roman" w:hAnsi="Times New Roman"/>
                  <w:bCs/>
                </w:rPr>
                <w:t>0</w:t>
              </w:r>
              <w:r w:rsidR="00F70A83" w:rsidRPr="00FE002E">
                <w:rPr>
                  <w:rFonts w:ascii="Times New Roman" w:hAnsi="Times New Roman"/>
                  <w:bCs/>
                </w:rPr>
                <w:t>2</w:t>
              </w:r>
              <w:r w:rsidR="00F70A83">
                <w:rPr>
                  <w:rFonts w:ascii="Times New Roman" w:hAnsi="Times New Roman"/>
                  <w:bCs/>
                </w:rPr>
                <w:t>1</w:t>
              </w:r>
              <w:r w:rsidR="00F70A83" w:rsidRPr="00FE002E">
                <w:rPr>
                  <w:rFonts w:ascii="Times New Roman" w:hAnsi="Times New Roman"/>
                  <w:bCs/>
                </w:rPr>
                <w:t>0</w:t>
              </w:r>
              <w:r w:rsidR="00F71081">
                <w:rPr>
                  <w:rFonts w:ascii="Times New Roman" w:hAnsi="Times New Roman"/>
                  <w:bCs/>
                </w:rPr>
                <w:t>;</w:t>
              </w:r>
              <w:r w:rsidR="009573B2">
                <w:rPr>
                  <w:rFonts w:ascii="Times New Roman" w:hAnsi="Times New Roman"/>
                  <w:bCs/>
                </w:rPr>
                <w:t>0</w:t>
              </w:r>
              <w:r w:rsidR="00F71081">
                <w:rPr>
                  <w:rFonts w:ascii="Times New Roman" w:hAnsi="Times New Roman"/>
                  <w:bCs/>
                </w:rPr>
                <w:t>020</w:t>
              </w:r>
            </w:ins>
            <w:r w:rsidR="00F71081">
              <w:rPr>
                <w:rFonts w:ascii="Times New Roman" w:hAnsi="Times New Roman"/>
                <w:bCs/>
              </w:rPr>
              <w:t>}</w:t>
            </w:r>
          </w:p>
        </w:tc>
        <w:tc>
          <w:tcPr>
            <w:tcW w:w="7620" w:type="dxa"/>
          </w:tcPr>
          <w:p w14:paraId="29B185C3" w14:textId="77777777"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Cash collateral received in derivatives transactions</w:t>
            </w:r>
            <w:r w:rsidR="00605108">
              <w:rPr>
                <w:rFonts w:ascii="Times New Roman" w:hAnsi="Times New Roman"/>
                <w:b/>
                <w:bCs/>
              </w:rPr>
              <w:t xml:space="preserve"> – Accounting value assuming no netting or other CRM</w:t>
            </w:r>
          </w:p>
          <w:p w14:paraId="1A6543FD" w14:textId="77777777" w:rsidR="00410E47" w:rsidRPr="00FE002E" w:rsidRDefault="00410E47" w:rsidP="007E2A41">
            <w:pPr>
              <w:pStyle w:val="BodyText1"/>
              <w:spacing w:line="240" w:lineRule="auto"/>
              <w:rPr>
                <w:rFonts w:ascii="Times New Roman" w:hAnsi="Times New Roman"/>
                <w:b/>
                <w:bCs/>
              </w:rPr>
            </w:pPr>
          </w:p>
          <w:p w14:paraId="39EDF297"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The accounting balance sheet value under the applicable accounting framework of</w:t>
            </w:r>
            <w:r w:rsidRPr="00FE002E">
              <w:rPr>
                <w:rFonts w:ascii="Times New Roman" w:hAnsi="Times New Roman"/>
              </w:rPr>
              <w:t xml:space="preserve"> cash collateral received in derivatives transactions </w:t>
            </w:r>
            <w:r w:rsidRPr="00FE002E">
              <w:rPr>
                <w:rFonts w:ascii="Times New Roman" w:hAnsi="Times New Roman"/>
                <w:bCs/>
              </w:rPr>
              <w:t xml:space="preserve">assuming no accounting netting or </w:t>
            </w:r>
            <w:r w:rsidR="00A46F6B">
              <w:rPr>
                <w:rFonts w:ascii="Times New Roman" w:hAnsi="Times New Roman"/>
                <w:bCs/>
              </w:rPr>
              <w:t xml:space="preserve">other CRM </w:t>
            </w:r>
            <w:r w:rsidRPr="00FE002E">
              <w:rPr>
                <w:rFonts w:ascii="Times New Roman" w:hAnsi="Times New Roman"/>
                <w:bCs/>
              </w:rPr>
              <w:t xml:space="preserve">effects (i.e. </w:t>
            </w:r>
            <w:r w:rsidR="00A46F6B">
              <w:rPr>
                <w:rFonts w:ascii="Times New Roman" w:hAnsi="Times New Roman"/>
                <w:bCs/>
              </w:rPr>
              <w:t>any</w:t>
            </w:r>
            <w:r w:rsidRPr="00FE002E">
              <w:rPr>
                <w:rFonts w:ascii="Times New Roman" w:hAnsi="Times New Roman"/>
                <w:bCs/>
              </w:rPr>
              <w:t xml:space="preserve"> effects of accounting netting or </w:t>
            </w:r>
            <w:r w:rsidR="00A46F6B">
              <w:rPr>
                <w:rFonts w:ascii="Times New Roman" w:hAnsi="Times New Roman"/>
                <w:bCs/>
              </w:rPr>
              <w:t>CRM that have affected the accounting value shall be reversed</w:t>
            </w:r>
            <w:r w:rsidRPr="00FE002E">
              <w:rPr>
                <w:rFonts w:ascii="Times New Roman" w:hAnsi="Times New Roman"/>
                <w:bCs/>
              </w:rPr>
              <w:t>).</w:t>
            </w:r>
          </w:p>
          <w:p w14:paraId="78804EBD" w14:textId="77777777" w:rsidR="00410E47" w:rsidRPr="00FE002E" w:rsidRDefault="00410E47" w:rsidP="007E2A41">
            <w:pPr>
              <w:pStyle w:val="BodyText1"/>
              <w:spacing w:line="240" w:lineRule="auto"/>
              <w:rPr>
                <w:rFonts w:ascii="Times New Roman" w:hAnsi="Times New Roman"/>
                <w:bCs/>
              </w:rPr>
            </w:pPr>
          </w:p>
          <w:p w14:paraId="6D59983A" w14:textId="77777777" w:rsidR="00410E47" w:rsidRPr="00FE002E" w:rsidRDefault="00410E47" w:rsidP="00217B44">
            <w:pPr>
              <w:pStyle w:val="BodyText1"/>
              <w:tabs>
                <w:tab w:val="left" w:pos="4755"/>
              </w:tabs>
              <w:spacing w:line="240" w:lineRule="auto"/>
              <w:rPr>
                <w:rFonts w:ascii="Times New Roman" w:hAnsi="Times New Roman"/>
                <w:b/>
                <w:bCs/>
              </w:rPr>
            </w:pPr>
            <w:r w:rsidRPr="00FE002E">
              <w:rPr>
                <w:rFonts w:ascii="Times New Roman" w:hAnsi="Times New Roman"/>
              </w:rPr>
              <w:t xml:space="preserve">For the purpose of this </w:t>
            </w:r>
            <w:r w:rsidR="00E8206D">
              <w:rPr>
                <w:rFonts w:ascii="Times New Roman" w:hAnsi="Times New Roman"/>
              </w:rPr>
              <w:t>cell</w:t>
            </w:r>
            <w:r w:rsidRPr="00FE002E">
              <w:rPr>
                <w:rFonts w:ascii="Times New Roman" w:hAnsi="Times New Roman"/>
              </w:rPr>
              <w:t xml:space="preserve">, cash is defined as the total amount of cash including coins and banknotes/currency. Total amount of deposits held with central banks </w:t>
            </w:r>
            <w:r w:rsidR="004D2325">
              <w:rPr>
                <w:rFonts w:ascii="Times New Roman" w:hAnsi="Times New Roman"/>
              </w:rPr>
              <w:t xml:space="preserve">is included </w:t>
            </w:r>
            <w:r w:rsidRPr="00FE002E">
              <w:rPr>
                <w:rFonts w:ascii="Times New Roman" w:hAnsi="Times New Roman"/>
              </w:rPr>
              <w:t xml:space="preserve">to the extent that these deposits can be withdrawn in times of stress. Institutions shall not report cash on deposit with other institutions in this </w:t>
            </w:r>
            <w:r w:rsidR="00E8206D">
              <w:rPr>
                <w:rFonts w:ascii="Times New Roman" w:hAnsi="Times New Roman"/>
              </w:rPr>
              <w:t>cell</w:t>
            </w:r>
            <w:r w:rsidRPr="00FE002E">
              <w:rPr>
                <w:rFonts w:ascii="Times New Roman" w:hAnsi="Times New Roman"/>
              </w:rPr>
              <w:t>.</w:t>
            </w:r>
          </w:p>
          <w:p w14:paraId="2131D4BF" w14:textId="77777777" w:rsidR="00410E47" w:rsidRPr="00FE002E" w:rsidRDefault="00410E47" w:rsidP="007E2A41">
            <w:pPr>
              <w:pStyle w:val="BodyText1"/>
              <w:spacing w:line="240" w:lineRule="auto"/>
              <w:rPr>
                <w:rFonts w:ascii="Times New Roman" w:hAnsi="Times New Roman"/>
                <w:b/>
                <w:bCs/>
              </w:rPr>
            </w:pPr>
          </w:p>
        </w:tc>
      </w:tr>
      <w:tr w:rsidR="00410E47" w:rsidRPr="00FE002E" w14:paraId="53DF6927" w14:textId="77777777" w:rsidTr="00086398">
        <w:tc>
          <w:tcPr>
            <w:tcW w:w="1418" w:type="dxa"/>
          </w:tcPr>
          <w:p w14:paraId="211CECAA" w14:textId="2FCC2232" w:rsidR="00410E47" w:rsidRPr="00FE002E" w:rsidRDefault="00410E47" w:rsidP="00F70A83">
            <w:pPr>
              <w:pStyle w:val="BodyText1"/>
              <w:rPr>
                <w:rFonts w:ascii="Times New Roman" w:hAnsi="Times New Roman"/>
                <w:bCs/>
              </w:rPr>
            </w:pPr>
            <w:r w:rsidRPr="00FE002E">
              <w:rPr>
                <w:rFonts w:ascii="Times New Roman" w:hAnsi="Times New Roman"/>
                <w:bCs/>
              </w:rPr>
              <w:t>{</w:t>
            </w:r>
            <w:del w:id="2393" w:author="Author">
              <w:r w:rsidR="00F70A83" w:rsidRPr="00FE002E">
                <w:rPr>
                  <w:rFonts w:ascii="Times New Roman" w:hAnsi="Times New Roman"/>
                  <w:bCs/>
                </w:rPr>
                <w:delText>2</w:delText>
              </w:r>
              <w:r w:rsidR="00F70A83">
                <w:rPr>
                  <w:rFonts w:ascii="Times New Roman" w:hAnsi="Times New Roman"/>
                  <w:bCs/>
                </w:rPr>
                <w:delText>2</w:delText>
              </w:r>
              <w:r w:rsidR="00F70A83" w:rsidRPr="00FE002E">
                <w:rPr>
                  <w:rFonts w:ascii="Times New Roman" w:hAnsi="Times New Roman"/>
                  <w:bCs/>
                </w:rPr>
                <w:delText>0</w:delText>
              </w:r>
              <w:r w:rsidR="00F71081">
                <w:rPr>
                  <w:rFonts w:ascii="Times New Roman" w:hAnsi="Times New Roman"/>
                  <w:bCs/>
                </w:rPr>
                <w:delText>;020</w:delText>
              </w:r>
            </w:del>
            <w:ins w:id="2394" w:author="Author">
              <w:r w:rsidR="009573B2">
                <w:rPr>
                  <w:rFonts w:ascii="Times New Roman" w:hAnsi="Times New Roman"/>
                  <w:bCs/>
                </w:rPr>
                <w:t>0</w:t>
              </w:r>
              <w:r w:rsidR="00F70A83" w:rsidRPr="00FE002E">
                <w:rPr>
                  <w:rFonts w:ascii="Times New Roman" w:hAnsi="Times New Roman"/>
                  <w:bCs/>
                </w:rPr>
                <w:t>2</w:t>
              </w:r>
              <w:r w:rsidR="00F70A83">
                <w:rPr>
                  <w:rFonts w:ascii="Times New Roman" w:hAnsi="Times New Roman"/>
                  <w:bCs/>
                </w:rPr>
                <w:t>2</w:t>
              </w:r>
              <w:r w:rsidR="00F70A83" w:rsidRPr="00FE002E">
                <w:rPr>
                  <w:rFonts w:ascii="Times New Roman" w:hAnsi="Times New Roman"/>
                  <w:bCs/>
                </w:rPr>
                <w:t>0</w:t>
              </w:r>
              <w:r w:rsidR="00F71081">
                <w:rPr>
                  <w:rFonts w:ascii="Times New Roman" w:hAnsi="Times New Roman"/>
                  <w:bCs/>
                </w:rPr>
                <w:t>;</w:t>
              </w:r>
              <w:r w:rsidR="009573B2">
                <w:rPr>
                  <w:rFonts w:ascii="Times New Roman" w:hAnsi="Times New Roman"/>
                  <w:bCs/>
                </w:rPr>
                <w:t>0</w:t>
              </w:r>
              <w:r w:rsidR="00F71081">
                <w:rPr>
                  <w:rFonts w:ascii="Times New Roman" w:hAnsi="Times New Roman"/>
                  <w:bCs/>
                </w:rPr>
                <w:t>020</w:t>
              </w:r>
            </w:ins>
            <w:r w:rsidR="00F71081">
              <w:rPr>
                <w:rFonts w:ascii="Times New Roman" w:hAnsi="Times New Roman"/>
                <w:bCs/>
              </w:rPr>
              <w:t>}</w:t>
            </w:r>
          </w:p>
        </w:tc>
        <w:tc>
          <w:tcPr>
            <w:tcW w:w="7620" w:type="dxa"/>
          </w:tcPr>
          <w:p w14:paraId="6DB00C4C" w14:textId="77777777"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Receivables for cash collateral posted in derivatives transactions</w:t>
            </w:r>
            <w:r w:rsidR="00836521">
              <w:rPr>
                <w:rFonts w:ascii="Times New Roman" w:hAnsi="Times New Roman"/>
                <w:b/>
                <w:bCs/>
              </w:rPr>
              <w:t xml:space="preserve"> – Accounting value assuming no netting or other CRM</w:t>
            </w:r>
          </w:p>
          <w:p w14:paraId="15D4B7F2" w14:textId="77777777" w:rsidR="00410E47" w:rsidRPr="00FE002E" w:rsidRDefault="00410E47" w:rsidP="007E2A41">
            <w:pPr>
              <w:pStyle w:val="BodyText1"/>
              <w:spacing w:line="240" w:lineRule="auto"/>
              <w:rPr>
                <w:rFonts w:ascii="Times New Roman" w:hAnsi="Times New Roman"/>
                <w:b/>
                <w:bCs/>
              </w:rPr>
            </w:pPr>
          </w:p>
          <w:p w14:paraId="1CA18DF7" w14:textId="77777777"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Cs/>
              </w:rPr>
              <w:t>The accounting balance sheet value under the applicable accounting framework of</w:t>
            </w:r>
            <w:r w:rsidRPr="00FE002E">
              <w:rPr>
                <w:rFonts w:ascii="Times New Roman" w:hAnsi="Times New Roman"/>
              </w:rPr>
              <w:t xml:space="preserve"> receivables for cash collateral posted against derivatives transactions </w:t>
            </w:r>
            <w:r w:rsidRPr="00FE002E">
              <w:rPr>
                <w:rFonts w:ascii="Times New Roman" w:hAnsi="Times New Roman"/>
                <w:bCs/>
              </w:rPr>
              <w:t xml:space="preserve">assuming no accounting netting or </w:t>
            </w:r>
            <w:r w:rsidR="00A46F6B">
              <w:rPr>
                <w:rFonts w:ascii="Times New Roman" w:hAnsi="Times New Roman"/>
                <w:bCs/>
              </w:rPr>
              <w:t>CRM</w:t>
            </w:r>
            <w:r w:rsidRPr="00FE002E">
              <w:rPr>
                <w:rFonts w:ascii="Times New Roman" w:hAnsi="Times New Roman"/>
                <w:bCs/>
              </w:rPr>
              <w:t xml:space="preserve"> effects (i.e. </w:t>
            </w:r>
            <w:r w:rsidR="00A46F6B">
              <w:rPr>
                <w:rFonts w:ascii="Times New Roman" w:hAnsi="Times New Roman"/>
                <w:bCs/>
              </w:rPr>
              <w:t>any</w:t>
            </w:r>
            <w:r w:rsidRPr="00FE002E">
              <w:rPr>
                <w:rFonts w:ascii="Times New Roman" w:hAnsi="Times New Roman"/>
                <w:bCs/>
              </w:rPr>
              <w:t xml:space="preserve"> effects of accounting netting or </w:t>
            </w:r>
            <w:r w:rsidR="00A46F6B">
              <w:rPr>
                <w:rFonts w:ascii="Times New Roman" w:hAnsi="Times New Roman"/>
                <w:bCs/>
              </w:rPr>
              <w:t>CRM that have affected the accounting value shall be reversed</w:t>
            </w:r>
            <w:r w:rsidRPr="00FE002E">
              <w:rPr>
                <w:rFonts w:ascii="Times New Roman" w:hAnsi="Times New Roman"/>
                <w:bCs/>
              </w:rPr>
              <w:t>).</w:t>
            </w:r>
            <w:r w:rsidRPr="00FE002E">
              <w:rPr>
                <w:rFonts w:ascii="Times New Roman" w:hAnsi="Times New Roman"/>
              </w:rPr>
              <w:t xml:space="preserve"> Institutions that are permitted under the applicable accounting framework to net the receivable for cash collateral posted against the related derivative liability (negative fair value) and that elect to do so </w:t>
            </w:r>
            <w:r w:rsidR="006D7B47">
              <w:rPr>
                <w:rFonts w:ascii="Times New Roman" w:hAnsi="Times New Roman"/>
              </w:rPr>
              <w:t>shall</w:t>
            </w:r>
            <w:r w:rsidR="006D7B47" w:rsidRPr="00FE002E">
              <w:rPr>
                <w:rFonts w:ascii="Times New Roman" w:hAnsi="Times New Roman"/>
              </w:rPr>
              <w:t xml:space="preserve"> </w:t>
            </w:r>
            <w:r w:rsidRPr="00FE002E">
              <w:rPr>
                <w:rFonts w:ascii="Times New Roman" w:hAnsi="Times New Roman"/>
              </w:rPr>
              <w:t>reverse out the netting and report the net cash receivable.</w:t>
            </w:r>
          </w:p>
          <w:p w14:paraId="7CD00868" w14:textId="77777777" w:rsidR="00410E47" w:rsidRPr="00FE002E" w:rsidRDefault="00410E47" w:rsidP="007E2A41">
            <w:pPr>
              <w:pStyle w:val="BodyText1"/>
              <w:spacing w:line="240" w:lineRule="auto"/>
              <w:rPr>
                <w:rFonts w:ascii="Times New Roman" w:hAnsi="Times New Roman"/>
                <w:b/>
                <w:bCs/>
              </w:rPr>
            </w:pPr>
          </w:p>
        </w:tc>
      </w:tr>
      <w:tr w:rsidR="00410E47" w:rsidRPr="00FE002E" w14:paraId="56CCADD2" w14:textId="77777777" w:rsidTr="00086398">
        <w:tc>
          <w:tcPr>
            <w:tcW w:w="1418" w:type="dxa"/>
          </w:tcPr>
          <w:p w14:paraId="3CD1E23F" w14:textId="45489B00" w:rsidR="00410E47" w:rsidRPr="00FE002E" w:rsidRDefault="00410E47" w:rsidP="00F70A83">
            <w:pPr>
              <w:pStyle w:val="BodyText1"/>
              <w:rPr>
                <w:rFonts w:ascii="Times New Roman" w:hAnsi="Times New Roman"/>
                <w:bCs/>
              </w:rPr>
            </w:pPr>
            <w:r w:rsidRPr="00FE002E">
              <w:rPr>
                <w:rFonts w:ascii="Times New Roman" w:hAnsi="Times New Roman"/>
                <w:bCs/>
              </w:rPr>
              <w:t>{</w:t>
            </w:r>
            <w:del w:id="2395" w:author="Author">
              <w:r w:rsidR="00F70A83" w:rsidRPr="00FE002E">
                <w:rPr>
                  <w:rFonts w:ascii="Times New Roman" w:hAnsi="Times New Roman"/>
                  <w:bCs/>
                </w:rPr>
                <w:delText>2</w:delText>
              </w:r>
              <w:r w:rsidR="00F70A83">
                <w:rPr>
                  <w:rFonts w:ascii="Times New Roman" w:hAnsi="Times New Roman"/>
                  <w:bCs/>
                </w:rPr>
                <w:delText>3</w:delText>
              </w:r>
              <w:r w:rsidR="00F70A83" w:rsidRPr="00FE002E">
                <w:rPr>
                  <w:rFonts w:ascii="Times New Roman" w:hAnsi="Times New Roman"/>
                  <w:bCs/>
                </w:rPr>
                <w:delText>0</w:delText>
              </w:r>
              <w:r w:rsidR="00F71081">
                <w:rPr>
                  <w:rFonts w:ascii="Times New Roman" w:hAnsi="Times New Roman"/>
                  <w:bCs/>
                </w:rPr>
                <w:delText>;020</w:delText>
              </w:r>
            </w:del>
            <w:ins w:id="2396" w:author="Author">
              <w:r w:rsidR="009573B2">
                <w:rPr>
                  <w:rFonts w:ascii="Times New Roman" w:hAnsi="Times New Roman"/>
                  <w:bCs/>
                </w:rPr>
                <w:t>0</w:t>
              </w:r>
              <w:r w:rsidR="00F70A83" w:rsidRPr="00FE002E">
                <w:rPr>
                  <w:rFonts w:ascii="Times New Roman" w:hAnsi="Times New Roman"/>
                  <w:bCs/>
                </w:rPr>
                <w:t>2</w:t>
              </w:r>
              <w:r w:rsidR="00F70A83">
                <w:rPr>
                  <w:rFonts w:ascii="Times New Roman" w:hAnsi="Times New Roman"/>
                  <w:bCs/>
                </w:rPr>
                <w:t>3</w:t>
              </w:r>
              <w:r w:rsidR="00F70A83" w:rsidRPr="00FE002E">
                <w:rPr>
                  <w:rFonts w:ascii="Times New Roman" w:hAnsi="Times New Roman"/>
                  <w:bCs/>
                </w:rPr>
                <w:t>0</w:t>
              </w:r>
              <w:r w:rsidR="00F71081">
                <w:rPr>
                  <w:rFonts w:ascii="Times New Roman" w:hAnsi="Times New Roman"/>
                  <w:bCs/>
                </w:rPr>
                <w:t>;0</w:t>
              </w:r>
              <w:r w:rsidR="009573B2">
                <w:rPr>
                  <w:rFonts w:ascii="Times New Roman" w:hAnsi="Times New Roman"/>
                  <w:bCs/>
                </w:rPr>
                <w:t>0</w:t>
              </w:r>
              <w:r w:rsidR="00F71081">
                <w:rPr>
                  <w:rFonts w:ascii="Times New Roman" w:hAnsi="Times New Roman"/>
                  <w:bCs/>
                </w:rPr>
                <w:t>20</w:t>
              </w:r>
            </w:ins>
            <w:r w:rsidR="00F71081">
              <w:rPr>
                <w:rFonts w:ascii="Times New Roman" w:hAnsi="Times New Roman"/>
                <w:bCs/>
              </w:rPr>
              <w:t>}</w:t>
            </w:r>
          </w:p>
        </w:tc>
        <w:tc>
          <w:tcPr>
            <w:tcW w:w="7620" w:type="dxa"/>
          </w:tcPr>
          <w:p w14:paraId="5AE16600" w14:textId="77777777"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Securities received in a</w:t>
            </w:r>
            <w:r w:rsidR="00A46F6B">
              <w:rPr>
                <w:rFonts w:ascii="Times New Roman" w:hAnsi="Times New Roman"/>
                <w:b/>
                <w:bCs/>
              </w:rPr>
              <w:t>n</w:t>
            </w:r>
            <w:r w:rsidRPr="00FE002E">
              <w:rPr>
                <w:rFonts w:ascii="Times New Roman" w:hAnsi="Times New Roman"/>
                <w:b/>
                <w:bCs/>
              </w:rPr>
              <w:t xml:space="preserve"> SFT that are recognised as an asset</w:t>
            </w:r>
            <w:r w:rsidR="00836521">
              <w:rPr>
                <w:rFonts w:ascii="Times New Roman" w:hAnsi="Times New Roman"/>
                <w:b/>
                <w:bCs/>
              </w:rPr>
              <w:t xml:space="preserve"> – Accounting value assuming no netting or other CRM</w:t>
            </w:r>
          </w:p>
          <w:p w14:paraId="1412E30C" w14:textId="77777777" w:rsidR="00410E47" w:rsidRPr="00FE002E" w:rsidRDefault="00410E47" w:rsidP="007E2A41">
            <w:pPr>
              <w:pStyle w:val="BodyText1"/>
              <w:spacing w:line="240" w:lineRule="auto"/>
              <w:rPr>
                <w:rFonts w:ascii="Times New Roman" w:hAnsi="Times New Roman"/>
                <w:b/>
                <w:bCs/>
              </w:rPr>
            </w:pPr>
          </w:p>
          <w:p w14:paraId="339CFD0E" w14:textId="77777777"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Cs/>
              </w:rPr>
              <w:t>The accounting balance sheet value under the applicable accounting framework of</w:t>
            </w:r>
            <w:r w:rsidRPr="00FE002E">
              <w:rPr>
                <w:rFonts w:ascii="Times New Roman" w:hAnsi="Times New Roman"/>
              </w:rPr>
              <w:t xml:space="preserve"> securities received in a</w:t>
            </w:r>
            <w:r w:rsidR="00A46F6B">
              <w:rPr>
                <w:rFonts w:ascii="Times New Roman" w:hAnsi="Times New Roman"/>
              </w:rPr>
              <w:t xml:space="preserve">n </w:t>
            </w:r>
            <w:r w:rsidR="00A46F6B">
              <w:rPr>
                <w:rFonts w:ascii="Times New Roman" w:hAnsi="Times New Roman"/>
                <w:bCs/>
              </w:rPr>
              <w:t>SFT</w:t>
            </w:r>
            <w:r w:rsidRPr="00FE002E" w:rsidDel="0027305C">
              <w:rPr>
                <w:rFonts w:ascii="Times New Roman" w:hAnsi="Times New Roman"/>
              </w:rPr>
              <w:t xml:space="preserve"> </w:t>
            </w:r>
            <w:r w:rsidRPr="00FE002E">
              <w:rPr>
                <w:rFonts w:ascii="Times New Roman" w:hAnsi="Times New Roman"/>
              </w:rPr>
              <w:t xml:space="preserve">that are recognised as an asset under the applicable accounting framework </w:t>
            </w:r>
            <w:r w:rsidRPr="00FE002E">
              <w:rPr>
                <w:rFonts w:ascii="Times New Roman" w:hAnsi="Times New Roman"/>
                <w:bCs/>
              </w:rPr>
              <w:lastRenderedPageBreak/>
              <w:t xml:space="preserve">assuming no accounting netting or </w:t>
            </w:r>
            <w:r w:rsidR="00A46F6B">
              <w:rPr>
                <w:rFonts w:ascii="Times New Roman" w:hAnsi="Times New Roman"/>
                <w:bCs/>
              </w:rPr>
              <w:t>other CRM</w:t>
            </w:r>
            <w:r w:rsidRPr="00FE002E">
              <w:rPr>
                <w:rFonts w:ascii="Times New Roman" w:hAnsi="Times New Roman"/>
                <w:bCs/>
              </w:rPr>
              <w:t xml:space="preserve"> effects (i.e. </w:t>
            </w:r>
            <w:r w:rsidR="00A46F6B">
              <w:rPr>
                <w:rFonts w:ascii="Times New Roman" w:hAnsi="Times New Roman"/>
                <w:bCs/>
              </w:rPr>
              <w:t>any</w:t>
            </w:r>
            <w:r w:rsidRPr="00FE002E">
              <w:rPr>
                <w:rFonts w:ascii="Times New Roman" w:hAnsi="Times New Roman"/>
                <w:bCs/>
              </w:rPr>
              <w:t xml:space="preserve"> effects of accounting netting or </w:t>
            </w:r>
            <w:r w:rsidR="00A46F6B">
              <w:rPr>
                <w:rFonts w:ascii="Times New Roman" w:hAnsi="Times New Roman"/>
                <w:bCs/>
              </w:rPr>
              <w:t>CRM that have affected the accounting value shall be reversed</w:t>
            </w:r>
            <w:r w:rsidRPr="00FE002E">
              <w:rPr>
                <w:rFonts w:ascii="Times New Roman" w:hAnsi="Times New Roman"/>
                <w:bCs/>
              </w:rPr>
              <w:t>).</w:t>
            </w:r>
          </w:p>
          <w:p w14:paraId="28A4D6AF" w14:textId="77777777" w:rsidR="00410E47" w:rsidRPr="00FE002E" w:rsidRDefault="00410E47" w:rsidP="007E2A41">
            <w:pPr>
              <w:pStyle w:val="BodyText1"/>
              <w:spacing w:line="240" w:lineRule="auto"/>
              <w:rPr>
                <w:rFonts w:ascii="Times New Roman" w:hAnsi="Times New Roman"/>
                <w:b/>
                <w:bCs/>
              </w:rPr>
            </w:pPr>
          </w:p>
        </w:tc>
      </w:tr>
      <w:tr w:rsidR="00410E47" w:rsidRPr="00FE002E" w14:paraId="73AB9A4D" w14:textId="77777777" w:rsidTr="00086398">
        <w:tc>
          <w:tcPr>
            <w:tcW w:w="1418" w:type="dxa"/>
          </w:tcPr>
          <w:p w14:paraId="05353E9D" w14:textId="0D6F29BE" w:rsidR="00410E47" w:rsidRPr="00FE002E" w:rsidRDefault="00410E47" w:rsidP="00F70A83">
            <w:pPr>
              <w:pStyle w:val="BodyText1"/>
              <w:rPr>
                <w:rFonts w:ascii="Times New Roman" w:hAnsi="Times New Roman"/>
                <w:bCs/>
              </w:rPr>
            </w:pPr>
            <w:r w:rsidRPr="00FE002E">
              <w:rPr>
                <w:rFonts w:ascii="Times New Roman" w:hAnsi="Times New Roman"/>
                <w:bCs/>
              </w:rPr>
              <w:lastRenderedPageBreak/>
              <w:t>{</w:t>
            </w:r>
            <w:del w:id="2397" w:author="Author">
              <w:r w:rsidR="00F70A83" w:rsidRPr="00FE002E">
                <w:rPr>
                  <w:rFonts w:ascii="Times New Roman" w:hAnsi="Times New Roman"/>
                  <w:bCs/>
                </w:rPr>
                <w:delText>2</w:delText>
              </w:r>
              <w:r w:rsidR="00F70A83">
                <w:rPr>
                  <w:rFonts w:ascii="Times New Roman" w:hAnsi="Times New Roman"/>
                  <w:bCs/>
                </w:rPr>
                <w:delText>4</w:delText>
              </w:r>
              <w:r w:rsidR="00F70A83" w:rsidRPr="00FE002E">
                <w:rPr>
                  <w:rFonts w:ascii="Times New Roman" w:hAnsi="Times New Roman"/>
                  <w:bCs/>
                </w:rPr>
                <w:delText>0</w:delText>
              </w:r>
              <w:r w:rsidR="00F71081">
                <w:rPr>
                  <w:rFonts w:ascii="Times New Roman" w:hAnsi="Times New Roman"/>
                  <w:bCs/>
                </w:rPr>
                <w:delText>;020</w:delText>
              </w:r>
            </w:del>
            <w:ins w:id="2398" w:author="Author">
              <w:r w:rsidR="009573B2">
                <w:rPr>
                  <w:rFonts w:ascii="Times New Roman" w:hAnsi="Times New Roman"/>
                  <w:bCs/>
                </w:rPr>
                <w:t>0</w:t>
              </w:r>
              <w:r w:rsidR="00F70A83" w:rsidRPr="00FE002E">
                <w:rPr>
                  <w:rFonts w:ascii="Times New Roman" w:hAnsi="Times New Roman"/>
                  <w:bCs/>
                </w:rPr>
                <w:t>2</w:t>
              </w:r>
              <w:r w:rsidR="00F70A83">
                <w:rPr>
                  <w:rFonts w:ascii="Times New Roman" w:hAnsi="Times New Roman"/>
                  <w:bCs/>
                </w:rPr>
                <w:t>4</w:t>
              </w:r>
              <w:r w:rsidR="00F70A83" w:rsidRPr="00FE002E">
                <w:rPr>
                  <w:rFonts w:ascii="Times New Roman" w:hAnsi="Times New Roman"/>
                  <w:bCs/>
                </w:rPr>
                <w:t>0</w:t>
              </w:r>
              <w:r w:rsidR="00F71081">
                <w:rPr>
                  <w:rFonts w:ascii="Times New Roman" w:hAnsi="Times New Roman"/>
                  <w:bCs/>
                </w:rPr>
                <w:t>;0</w:t>
              </w:r>
              <w:r w:rsidR="009573B2">
                <w:rPr>
                  <w:rFonts w:ascii="Times New Roman" w:hAnsi="Times New Roman"/>
                  <w:bCs/>
                </w:rPr>
                <w:t>0</w:t>
              </w:r>
              <w:r w:rsidR="00F71081">
                <w:rPr>
                  <w:rFonts w:ascii="Times New Roman" w:hAnsi="Times New Roman"/>
                  <w:bCs/>
                </w:rPr>
                <w:t>20</w:t>
              </w:r>
            </w:ins>
            <w:r w:rsidR="00F71081">
              <w:rPr>
                <w:rFonts w:ascii="Times New Roman" w:hAnsi="Times New Roman"/>
                <w:bCs/>
              </w:rPr>
              <w:t>}</w:t>
            </w:r>
          </w:p>
        </w:tc>
        <w:tc>
          <w:tcPr>
            <w:tcW w:w="7620" w:type="dxa"/>
          </w:tcPr>
          <w:p w14:paraId="66AFC109" w14:textId="77777777" w:rsidR="00410E47" w:rsidRPr="00FE002E" w:rsidRDefault="00410E47" w:rsidP="007E2A41">
            <w:pPr>
              <w:pStyle w:val="BodyText1"/>
              <w:tabs>
                <w:tab w:val="left" w:pos="4755"/>
              </w:tabs>
              <w:spacing w:line="240" w:lineRule="auto"/>
              <w:rPr>
                <w:rFonts w:ascii="Times New Roman" w:hAnsi="Times New Roman"/>
                <w:b/>
                <w:bCs/>
              </w:rPr>
            </w:pPr>
            <w:r w:rsidRPr="00FE002E">
              <w:rPr>
                <w:rFonts w:ascii="Times New Roman" w:hAnsi="Times New Roman"/>
                <w:b/>
                <w:bCs/>
              </w:rPr>
              <w:t>SFT cash conduit lending (cash receivables)</w:t>
            </w:r>
            <w:r w:rsidR="00836521">
              <w:rPr>
                <w:rFonts w:ascii="Times New Roman" w:hAnsi="Times New Roman"/>
                <w:b/>
                <w:bCs/>
              </w:rPr>
              <w:t xml:space="preserve"> – Accounting value assuming no netting or other CRM</w:t>
            </w:r>
          </w:p>
          <w:p w14:paraId="7F8D525A" w14:textId="77777777" w:rsidR="00410E47" w:rsidRPr="00FE002E" w:rsidRDefault="00410E47" w:rsidP="007E2A41">
            <w:pPr>
              <w:pStyle w:val="BodyText1"/>
              <w:tabs>
                <w:tab w:val="left" w:pos="4755"/>
              </w:tabs>
              <w:spacing w:line="240" w:lineRule="auto"/>
              <w:rPr>
                <w:rFonts w:ascii="Times New Roman" w:hAnsi="Times New Roman"/>
                <w:b/>
                <w:bCs/>
              </w:rPr>
            </w:pPr>
          </w:p>
          <w:p w14:paraId="6B9D4FF6" w14:textId="77777777" w:rsidR="00410E47" w:rsidRPr="00FE002E" w:rsidRDefault="00410E47" w:rsidP="007E2A41">
            <w:pPr>
              <w:pStyle w:val="BodyText1"/>
              <w:tabs>
                <w:tab w:val="left" w:pos="4755"/>
              </w:tabs>
              <w:spacing w:line="240" w:lineRule="auto"/>
              <w:rPr>
                <w:rFonts w:ascii="Times New Roman" w:hAnsi="Times New Roman"/>
              </w:rPr>
            </w:pPr>
            <w:r w:rsidRPr="00FE002E">
              <w:rPr>
                <w:rFonts w:ascii="Times New Roman" w:hAnsi="Times New Roman"/>
                <w:bCs/>
              </w:rPr>
              <w:t>The accounting balance sheet value under the applicable accounting framework of</w:t>
            </w:r>
            <w:r w:rsidRPr="00FE002E">
              <w:rPr>
                <w:rFonts w:ascii="Times New Roman" w:hAnsi="Times New Roman"/>
              </w:rPr>
              <w:t xml:space="preserve"> the cash receivable for the cash on-lent to the securities owner in a qualifying cash conduit lending transaction (CCLT) </w:t>
            </w:r>
            <w:r w:rsidRPr="00FE002E">
              <w:rPr>
                <w:rFonts w:ascii="Times New Roman" w:hAnsi="Times New Roman"/>
                <w:bCs/>
              </w:rPr>
              <w:t xml:space="preserve">assuming no accounting netting or </w:t>
            </w:r>
            <w:r w:rsidR="00A46F6B">
              <w:rPr>
                <w:rFonts w:ascii="Times New Roman" w:hAnsi="Times New Roman"/>
                <w:bCs/>
              </w:rPr>
              <w:t>other CRM</w:t>
            </w:r>
            <w:r w:rsidRPr="00FE002E">
              <w:rPr>
                <w:rFonts w:ascii="Times New Roman" w:hAnsi="Times New Roman"/>
                <w:bCs/>
              </w:rPr>
              <w:t xml:space="preserve"> effects (i.e. </w:t>
            </w:r>
            <w:r w:rsidR="00A46F6B">
              <w:rPr>
                <w:rFonts w:ascii="Times New Roman" w:hAnsi="Times New Roman"/>
                <w:bCs/>
              </w:rPr>
              <w:t>any</w:t>
            </w:r>
            <w:r w:rsidRPr="00FE002E">
              <w:rPr>
                <w:rFonts w:ascii="Times New Roman" w:hAnsi="Times New Roman"/>
                <w:bCs/>
              </w:rPr>
              <w:t xml:space="preserve"> effects of accounting netting or </w:t>
            </w:r>
            <w:r w:rsidR="00A46F6B">
              <w:rPr>
                <w:rFonts w:ascii="Times New Roman" w:hAnsi="Times New Roman"/>
                <w:bCs/>
              </w:rPr>
              <w:t>CRM that have affected the accounting value shall be reversed</w:t>
            </w:r>
            <w:r w:rsidRPr="00FE002E">
              <w:rPr>
                <w:rFonts w:ascii="Times New Roman" w:hAnsi="Times New Roman"/>
                <w:bCs/>
              </w:rPr>
              <w:t>).</w:t>
            </w:r>
          </w:p>
          <w:p w14:paraId="0D118795" w14:textId="77777777" w:rsidR="00410E47" w:rsidRPr="00FE002E" w:rsidRDefault="00410E47" w:rsidP="007E2A41">
            <w:pPr>
              <w:pStyle w:val="BodyText1"/>
              <w:tabs>
                <w:tab w:val="left" w:pos="4755"/>
              </w:tabs>
              <w:spacing w:line="240" w:lineRule="auto"/>
              <w:rPr>
                <w:rFonts w:ascii="Times New Roman" w:hAnsi="Times New Roman"/>
              </w:rPr>
            </w:pPr>
          </w:p>
          <w:p w14:paraId="748B124D" w14:textId="77777777" w:rsidR="00410E47" w:rsidRPr="00FE002E" w:rsidRDefault="00410E47" w:rsidP="007E2A41">
            <w:pPr>
              <w:pStyle w:val="BodyText1"/>
              <w:tabs>
                <w:tab w:val="left" w:pos="4755"/>
              </w:tabs>
              <w:spacing w:line="240" w:lineRule="auto"/>
              <w:rPr>
                <w:rFonts w:ascii="Times New Roman" w:hAnsi="Times New Roman"/>
              </w:rPr>
            </w:pPr>
            <w:r w:rsidRPr="00FE002E">
              <w:rPr>
                <w:rFonts w:ascii="Times New Roman" w:hAnsi="Times New Roman"/>
              </w:rPr>
              <w:t xml:space="preserve">For the purpose of this </w:t>
            </w:r>
            <w:r w:rsidR="00E8206D">
              <w:rPr>
                <w:rFonts w:ascii="Times New Roman" w:hAnsi="Times New Roman"/>
              </w:rPr>
              <w:t>cell</w:t>
            </w:r>
            <w:r w:rsidRPr="00FE002E">
              <w:rPr>
                <w:rFonts w:ascii="Times New Roman" w:hAnsi="Times New Roman"/>
              </w:rPr>
              <w:t xml:space="preserve">, cash is defined as the total amount of cash including coins and banknotes/currency. Total amount of deposits held with central banks </w:t>
            </w:r>
            <w:r w:rsidR="004D2325">
              <w:rPr>
                <w:rFonts w:ascii="Times New Roman" w:hAnsi="Times New Roman"/>
              </w:rPr>
              <w:t xml:space="preserve">is included </w:t>
            </w:r>
            <w:r w:rsidRPr="00FE002E">
              <w:rPr>
                <w:rFonts w:ascii="Times New Roman" w:hAnsi="Times New Roman"/>
              </w:rPr>
              <w:t xml:space="preserve">to the extent that these deposits can be withdrawn in times of stress. Institutions shall not report in this </w:t>
            </w:r>
            <w:r w:rsidR="00E8206D">
              <w:rPr>
                <w:rFonts w:ascii="Times New Roman" w:hAnsi="Times New Roman"/>
              </w:rPr>
              <w:t>cell</w:t>
            </w:r>
            <w:r w:rsidRPr="00FE002E">
              <w:rPr>
                <w:rFonts w:ascii="Times New Roman" w:hAnsi="Times New Roman"/>
              </w:rPr>
              <w:t xml:space="preserve"> cash on deposit with other institutions.</w:t>
            </w:r>
          </w:p>
          <w:p w14:paraId="164A1680" w14:textId="77777777" w:rsidR="00410E47" w:rsidRPr="00FE002E" w:rsidRDefault="00410E47" w:rsidP="007E2A41">
            <w:pPr>
              <w:pStyle w:val="BodyText1"/>
              <w:tabs>
                <w:tab w:val="left" w:pos="4755"/>
              </w:tabs>
              <w:spacing w:line="240" w:lineRule="auto"/>
              <w:rPr>
                <w:rFonts w:ascii="Times New Roman" w:hAnsi="Times New Roman"/>
              </w:rPr>
            </w:pPr>
          </w:p>
          <w:p w14:paraId="334DF029" w14:textId="77777777" w:rsidR="00410E47" w:rsidRPr="00FE002E" w:rsidRDefault="00410E47" w:rsidP="007E2A41">
            <w:pPr>
              <w:pStyle w:val="BodyText1"/>
              <w:tabs>
                <w:tab w:val="left" w:pos="4755"/>
              </w:tabs>
              <w:spacing w:line="240" w:lineRule="auto"/>
              <w:rPr>
                <w:rFonts w:ascii="Times New Roman" w:hAnsi="Times New Roman"/>
              </w:rPr>
            </w:pPr>
            <w:r w:rsidRPr="00FE002E">
              <w:rPr>
                <w:rFonts w:ascii="Times New Roman" w:hAnsi="Times New Roman"/>
              </w:rPr>
              <w:t>A CCLT is defined as a combination of two transactions where an institution borrows securities from the securities owner and on-lends securities to the securities borrower. Concurrently, the institution receives cash collateral from the securities borrower and on-lends the cash received to the securities owner.</w:t>
            </w:r>
            <w:r w:rsidR="00A46F6B">
              <w:rPr>
                <w:rFonts w:ascii="Times New Roman" w:hAnsi="Times New Roman"/>
              </w:rPr>
              <w:t xml:space="preserve"> </w:t>
            </w:r>
            <w:r w:rsidR="00A46F6B" w:rsidRPr="00A46F6B">
              <w:rPr>
                <w:rFonts w:ascii="Times New Roman" w:hAnsi="Times New Roman"/>
              </w:rPr>
              <w:t xml:space="preserve">A qualifying CCLT shall comply with </w:t>
            </w:r>
            <w:r w:rsidR="00A46F6B">
              <w:rPr>
                <w:rFonts w:ascii="Times New Roman" w:hAnsi="Times New Roman"/>
              </w:rPr>
              <w:t xml:space="preserve">all </w:t>
            </w:r>
            <w:r w:rsidR="00A46F6B" w:rsidRPr="00A46F6B">
              <w:rPr>
                <w:rFonts w:ascii="Times New Roman" w:hAnsi="Times New Roman"/>
              </w:rPr>
              <w:t>the following conditions:</w:t>
            </w:r>
          </w:p>
          <w:p w14:paraId="50032F8F" w14:textId="77777777" w:rsidR="00410E47" w:rsidRPr="00FE002E" w:rsidRDefault="00410E47" w:rsidP="007E2A41">
            <w:pPr>
              <w:pStyle w:val="BodyText1"/>
              <w:tabs>
                <w:tab w:val="left" w:pos="4755"/>
              </w:tabs>
              <w:spacing w:line="240" w:lineRule="auto"/>
              <w:rPr>
                <w:rFonts w:ascii="Times New Roman" w:hAnsi="Times New Roman"/>
              </w:rPr>
            </w:pPr>
          </w:p>
          <w:p w14:paraId="2544528C" w14:textId="77777777" w:rsidR="00410E47" w:rsidRPr="00FE002E" w:rsidRDefault="00500508" w:rsidP="00500508">
            <w:pPr>
              <w:pStyle w:val="Paragraph"/>
              <w:ind w:left="794" w:hanging="794"/>
              <w:rPr>
                <w:rFonts w:ascii="Times New Roman" w:hAnsi="Times New Roman"/>
                <w:color w:val="000000"/>
              </w:rPr>
            </w:pPr>
            <w:r w:rsidRPr="00FE002E">
              <w:rPr>
                <w:rFonts w:ascii="Times New Roman" w:hAnsi="Times New Roman"/>
                <w:color w:val="000000"/>
              </w:rPr>
              <w:t>(a)</w:t>
            </w:r>
            <w:r w:rsidRPr="00FE002E">
              <w:rPr>
                <w:rFonts w:ascii="Times New Roman" w:hAnsi="Times New Roman"/>
                <w:color w:val="000000"/>
              </w:rPr>
              <w:tab/>
            </w:r>
            <w:r w:rsidR="00410E47" w:rsidRPr="00FE002E">
              <w:rPr>
                <w:rFonts w:ascii="Times New Roman" w:hAnsi="Times New Roman"/>
                <w:color w:val="000000"/>
              </w:rPr>
              <w:t xml:space="preserve">both of the individual transactions which comprise the qualifying CCLT </w:t>
            </w:r>
            <w:r w:rsidR="006D7B47">
              <w:rPr>
                <w:rFonts w:ascii="Times New Roman" w:hAnsi="Times New Roman"/>
                <w:color w:val="000000"/>
              </w:rPr>
              <w:t>shall</w:t>
            </w:r>
            <w:r w:rsidR="006D7B47" w:rsidRPr="00FE002E">
              <w:rPr>
                <w:rFonts w:ascii="Times New Roman" w:hAnsi="Times New Roman"/>
                <w:color w:val="000000"/>
              </w:rPr>
              <w:t xml:space="preserve"> </w:t>
            </w:r>
            <w:r w:rsidR="00410E47" w:rsidRPr="00FE002E">
              <w:rPr>
                <w:rFonts w:ascii="Times New Roman" w:hAnsi="Times New Roman"/>
                <w:color w:val="000000"/>
              </w:rPr>
              <w:t>be effected on the same trade date, or for international transactions adjacent business days;</w:t>
            </w:r>
          </w:p>
          <w:p w14:paraId="491F9748" w14:textId="77777777" w:rsidR="00410E47" w:rsidRPr="00FE002E" w:rsidRDefault="00500508" w:rsidP="00500508">
            <w:pPr>
              <w:pStyle w:val="Paragraph"/>
              <w:ind w:left="794" w:hanging="794"/>
              <w:rPr>
                <w:rFonts w:ascii="Times New Roman" w:hAnsi="Times New Roman"/>
                <w:color w:val="000000"/>
              </w:rPr>
            </w:pPr>
            <w:r w:rsidRPr="00FE002E">
              <w:rPr>
                <w:rFonts w:ascii="Times New Roman" w:hAnsi="Times New Roman"/>
                <w:color w:val="000000"/>
              </w:rPr>
              <w:t>(b)</w:t>
            </w:r>
            <w:r w:rsidRPr="00FE002E">
              <w:rPr>
                <w:rFonts w:ascii="Times New Roman" w:hAnsi="Times New Roman"/>
                <w:color w:val="000000"/>
              </w:rPr>
              <w:tab/>
            </w:r>
            <w:r w:rsidR="00410E47" w:rsidRPr="00FE002E">
              <w:rPr>
                <w:rFonts w:ascii="Times New Roman" w:hAnsi="Times New Roman"/>
                <w:color w:val="000000"/>
              </w:rPr>
              <w:t xml:space="preserve">where its comprising transactions do not specify a maturity, the institution </w:t>
            </w:r>
            <w:r w:rsidR="006D7B47">
              <w:rPr>
                <w:rFonts w:ascii="Times New Roman" w:hAnsi="Times New Roman"/>
                <w:color w:val="000000"/>
              </w:rPr>
              <w:t>shall</w:t>
            </w:r>
            <w:r w:rsidR="006D7B47" w:rsidRPr="00FE002E">
              <w:rPr>
                <w:rFonts w:ascii="Times New Roman" w:hAnsi="Times New Roman"/>
                <w:color w:val="000000"/>
              </w:rPr>
              <w:t xml:space="preserve"> </w:t>
            </w:r>
            <w:r w:rsidR="00410E47" w:rsidRPr="00FE002E">
              <w:rPr>
                <w:rFonts w:ascii="Times New Roman" w:hAnsi="Times New Roman"/>
                <w:color w:val="000000"/>
              </w:rPr>
              <w:t>have the legal right to close out either side of the CCLT, that is both of its comprising transactions, at any time and without prior notice;</w:t>
            </w:r>
          </w:p>
          <w:p w14:paraId="5BFB7780" w14:textId="77777777" w:rsidR="00410E47" w:rsidRPr="00FE002E" w:rsidRDefault="00500508" w:rsidP="00500508">
            <w:pPr>
              <w:pStyle w:val="Paragraph"/>
              <w:ind w:left="794" w:hanging="794"/>
              <w:rPr>
                <w:rFonts w:ascii="Times New Roman" w:hAnsi="Times New Roman"/>
                <w:color w:val="000000"/>
              </w:rPr>
            </w:pPr>
            <w:r w:rsidRPr="00FE002E">
              <w:rPr>
                <w:rFonts w:ascii="Times New Roman" w:hAnsi="Times New Roman"/>
                <w:color w:val="000000"/>
              </w:rPr>
              <w:t>(c)</w:t>
            </w:r>
            <w:r w:rsidRPr="00FE002E">
              <w:rPr>
                <w:rFonts w:ascii="Times New Roman" w:hAnsi="Times New Roman"/>
                <w:color w:val="000000"/>
              </w:rPr>
              <w:tab/>
            </w:r>
            <w:r w:rsidR="00410E47" w:rsidRPr="00FE002E">
              <w:rPr>
                <w:rFonts w:ascii="Times New Roman" w:hAnsi="Times New Roman"/>
                <w:color w:val="000000"/>
              </w:rPr>
              <w:t xml:space="preserve">where its comprising transactions specify a maturity, the CCLT </w:t>
            </w:r>
            <w:r w:rsidR="006D7B47">
              <w:rPr>
                <w:rFonts w:ascii="Times New Roman" w:hAnsi="Times New Roman"/>
                <w:color w:val="000000"/>
              </w:rPr>
              <w:t>shall</w:t>
            </w:r>
            <w:r w:rsidR="006D7B47" w:rsidRPr="00FE002E">
              <w:rPr>
                <w:rFonts w:ascii="Times New Roman" w:hAnsi="Times New Roman"/>
                <w:color w:val="000000"/>
              </w:rPr>
              <w:t xml:space="preserve"> </w:t>
            </w:r>
            <w:r w:rsidR="00410E47" w:rsidRPr="00FE002E">
              <w:rPr>
                <w:rFonts w:ascii="Times New Roman" w:hAnsi="Times New Roman"/>
                <w:color w:val="000000"/>
              </w:rPr>
              <w:t xml:space="preserve">not give rise to maturity mismatches for the institution; the institution </w:t>
            </w:r>
            <w:r w:rsidR="006D7B47">
              <w:rPr>
                <w:rFonts w:ascii="Times New Roman" w:hAnsi="Times New Roman"/>
                <w:color w:val="000000"/>
              </w:rPr>
              <w:t>shall</w:t>
            </w:r>
            <w:r w:rsidR="006D7B47" w:rsidRPr="00FE002E">
              <w:rPr>
                <w:rFonts w:ascii="Times New Roman" w:hAnsi="Times New Roman"/>
                <w:color w:val="000000"/>
              </w:rPr>
              <w:t xml:space="preserve"> </w:t>
            </w:r>
            <w:r w:rsidR="00410E47" w:rsidRPr="00FE002E">
              <w:rPr>
                <w:rFonts w:ascii="Times New Roman" w:hAnsi="Times New Roman"/>
                <w:color w:val="000000"/>
              </w:rPr>
              <w:t>have the legal right to close out either side of the CCLT, that is both of its comprising transactions, at any time and without prior notice;</w:t>
            </w:r>
          </w:p>
          <w:p w14:paraId="59245B3D" w14:textId="77777777" w:rsidR="00410E47" w:rsidRPr="00FE002E" w:rsidRDefault="00500508" w:rsidP="00500508">
            <w:pPr>
              <w:pStyle w:val="Paragraph"/>
              <w:ind w:left="794" w:hanging="794"/>
              <w:rPr>
                <w:rFonts w:ascii="Times New Roman" w:hAnsi="Times New Roman"/>
                <w:color w:val="000000"/>
              </w:rPr>
            </w:pPr>
            <w:r w:rsidRPr="00FE002E">
              <w:rPr>
                <w:rFonts w:ascii="Times New Roman" w:hAnsi="Times New Roman"/>
                <w:color w:val="000000"/>
              </w:rPr>
              <w:t>(d)</w:t>
            </w:r>
            <w:r w:rsidRPr="00FE002E">
              <w:rPr>
                <w:rFonts w:ascii="Times New Roman" w:hAnsi="Times New Roman"/>
                <w:color w:val="000000"/>
              </w:rPr>
              <w:tab/>
            </w:r>
            <w:r w:rsidR="00410E47" w:rsidRPr="00FE002E">
              <w:rPr>
                <w:rFonts w:ascii="Times New Roman" w:hAnsi="Times New Roman"/>
                <w:color w:val="000000"/>
              </w:rPr>
              <w:t>it does not give rise to any other incremental exposures.</w:t>
            </w:r>
          </w:p>
          <w:p w14:paraId="62CD2905" w14:textId="77777777" w:rsidR="00410E47" w:rsidRPr="00FE002E" w:rsidRDefault="00410E47" w:rsidP="007E2A41">
            <w:pPr>
              <w:pStyle w:val="BodyText1"/>
              <w:spacing w:line="240" w:lineRule="auto"/>
              <w:rPr>
                <w:rFonts w:ascii="Times New Roman" w:hAnsi="Times New Roman"/>
                <w:b/>
                <w:bCs/>
              </w:rPr>
            </w:pPr>
          </w:p>
        </w:tc>
      </w:tr>
      <w:tr w:rsidR="00B224F2" w:rsidRPr="00FE002E" w:rsidDel="00B54E92" w14:paraId="6F6CC0EB" w14:textId="79BD337B" w:rsidTr="00B224F2">
        <w:trPr>
          <w:del w:id="2399" w:author="Author"/>
        </w:trPr>
        <w:tc>
          <w:tcPr>
            <w:tcW w:w="1418" w:type="dxa"/>
            <w:tcBorders>
              <w:top w:val="single" w:sz="4" w:space="0" w:color="auto"/>
              <w:left w:val="single" w:sz="4" w:space="0" w:color="auto"/>
              <w:bottom w:val="single" w:sz="4" w:space="0" w:color="auto"/>
              <w:right w:val="single" w:sz="4" w:space="0" w:color="auto"/>
            </w:tcBorders>
          </w:tcPr>
          <w:p w14:paraId="089CCE51" w14:textId="53AD7AC1" w:rsidR="00B224F2" w:rsidRPr="00FE002E" w:rsidDel="00B54E92" w:rsidRDefault="00B224F2" w:rsidP="00086398">
            <w:pPr>
              <w:pStyle w:val="BodyText1"/>
              <w:rPr>
                <w:del w:id="2400" w:author="Author"/>
                <w:rFonts w:ascii="Times New Roman" w:hAnsi="Times New Roman"/>
                <w:bCs/>
              </w:rPr>
            </w:pPr>
            <w:del w:id="2401" w:author="Author">
              <w:r w:rsidRPr="00FE002E" w:rsidDel="00B224F2">
                <w:rPr>
                  <w:rFonts w:ascii="Times New Roman" w:hAnsi="Times New Roman"/>
                  <w:bCs/>
                </w:rPr>
                <w:delText>{2</w:delText>
              </w:r>
              <w:r w:rsidDel="00B224F2">
                <w:rPr>
                  <w:rFonts w:ascii="Times New Roman" w:hAnsi="Times New Roman"/>
                  <w:bCs/>
                </w:rPr>
                <w:delText>5</w:delText>
              </w:r>
              <w:r w:rsidRPr="00FE002E" w:rsidDel="00B224F2">
                <w:rPr>
                  <w:rFonts w:ascii="Times New Roman" w:hAnsi="Times New Roman"/>
                  <w:bCs/>
                </w:rPr>
                <w:delText>0;</w:delText>
              </w:r>
              <w:r w:rsidDel="00B224F2">
                <w:rPr>
                  <w:rFonts w:ascii="Times New Roman" w:hAnsi="Times New Roman"/>
                  <w:bCs/>
                </w:rPr>
                <w:delText>120</w:delText>
              </w:r>
              <w:r w:rsidRPr="00FE002E" w:rsidDel="00B224F2">
                <w:rPr>
                  <w:rFonts w:ascii="Times New Roman" w:hAnsi="Times New Roman"/>
                  <w:bCs/>
                </w:rPr>
                <w:delText>}</w:delText>
              </w:r>
            </w:del>
          </w:p>
        </w:tc>
        <w:tc>
          <w:tcPr>
            <w:tcW w:w="7620" w:type="dxa"/>
            <w:tcBorders>
              <w:top w:val="single" w:sz="4" w:space="0" w:color="auto"/>
              <w:left w:val="single" w:sz="4" w:space="0" w:color="auto"/>
              <w:bottom w:val="single" w:sz="4" w:space="0" w:color="auto"/>
              <w:right w:val="single" w:sz="4" w:space="0" w:color="auto"/>
            </w:tcBorders>
          </w:tcPr>
          <w:p w14:paraId="02A3BD04" w14:textId="194C3DA2" w:rsidR="00B224F2" w:rsidRPr="00B224F2" w:rsidDel="00B224F2" w:rsidRDefault="00B224F2" w:rsidP="00086398">
            <w:pPr>
              <w:pStyle w:val="BodyText1"/>
              <w:tabs>
                <w:tab w:val="left" w:pos="4755"/>
              </w:tabs>
              <w:spacing w:line="240" w:lineRule="auto"/>
              <w:rPr>
                <w:del w:id="2402" w:author="Author"/>
                <w:rFonts w:ascii="Times New Roman" w:hAnsi="Times New Roman"/>
                <w:b/>
                <w:bCs/>
              </w:rPr>
            </w:pPr>
            <w:del w:id="2403" w:author="Author">
              <w:r w:rsidRPr="004B5877" w:rsidDel="00B224F2">
                <w:rPr>
                  <w:rFonts w:ascii="Times New Roman" w:hAnsi="Times New Roman"/>
                  <w:b/>
                  <w:bCs/>
                </w:rPr>
                <w:delText xml:space="preserve">Exposures that can benefit from treatment </w:delText>
              </w:r>
              <w:r w:rsidDel="00B224F2">
                <w:rPr>
                  <w:rFonts w:ascii="Times New Roman" w:hAnsi="Times New Roman"/>
                  <w:b/>
                  <w:bCs/>
                </w:rPr>
                <w:delText xml:space="preserve">under Article </w:delText>
              </w:r>
              <w:r w:rsidRPr="004B5877" w:rsidDel="00B224F2">
                <w:rPr>
                  <w:rFonts w:ascii="Times New Roman" w:hAnsi="Times New Roman"/>
                  <w:b/>
                  <w:bCs/>
                </w:rPr>
                <w:delText xml:space="preserve">113(6) </w:delText>
              </w:r>
              <w:r w:rsidDel="00B224F2">
                <w:rPr>
                  <w:rFonts w:ascii="Times New Roman" w:hAnsi="Times New Roman"/>
                  <w:b/>
                  <w:bCs/>
                </w:rPr>
                <w:delText>of the CRR – Leverage ratio exposure amount hypothetically exempted</w:delText>
              </w:r>
            </w:del>
          </w:p>
          <w:p w14:paraId="5E96EFC9" w14:textId="1CE52D5F" w:rsidR="00B224F2" w:rsidRPr="00B224F2" w:rsidDel="00B224F2" w:rsidRDefault="00B224F2" w:rsidP="00086398">
            <w:pPr>
              <w:pStyle w:val="BodyText1"/>
              <w:tabs>
                <w:tab w:val="left" w:pos="4755"/>
              </w:tabs>
              <w:spacing w:line="240" w:lineRule="auto"/>
              <w:rPr>
                <w:del w:id="2404" w:author="Author"/>
                <w:rFonts w:ascii="Times New Roman" w:hAnsi="Times New Roman"/>
                <w:b/>
                <w:bCs/>
              </w:rPr>
            </w:pPr>
          </w:p>
          <w:p w14:paraId="5F79C7BD" w14:textId="370D45C2" w:rsidR="00B224F2" w:rsidRPr="00B224F2" w:rsidDel="00B224F2" w:rsidRDefault="00B224F2" w:rsidP="00086398">
            <w:pPr>
              <w:pStyle w:val="BodyText1"/>
              <w:tabs>
                <w:tab w:val="left" w:pos="4755"/>
              </w:tabs>
              <w:spacing w:line="240" w:lineRule="auto"/>
              <w:rPr>
                <w:del w:id="2405" w:author="Author"/>
                <w:rFonts w:ascii="Times New Roman" w:hAnsi="Times New Roman"/>
                <w:bCs/>
              </w:rPr>
            </w:pPr>
            <w:del w:id="2406" w:author="Author">
              <w:r w:rsidRPr="00B224F2" w:rsidDel="00B224F2">
                <w:rPr>
                  <w:rFonts w:ascii="Times New Roman" w:hAnsi="Times New Roman"/>
                  <w:bCs/>
                </w:rPr>
                <w:delText>The amount of total leverage ratio exposure that would be exempted if competent authorities would to the fullest extent grant permission to exempt exposures for which all the conditions set out in points (a) to (e) of Article 113(6) of the CRR are met and for which approval laid down in Article 113(6) of the CRR has been provided. If the competent authority already grants permission to the fullest extent then the value in this cell equals that in {LRCalc;250;010}.</w:delText>
              </w:r>
            </w:del>
          </w:p>
          <w:p w14:paraId="5DF086B5" w14:textId="414B1DA6" w:rsidR="00B224F2" w:rsidRPr="00FE002E" w:rsidDel="00B54E92" w:rsidRDefault="00B224F2" w:rsidP="00B224F2">
            <w:pPr>
              <w:pStyle w:val="BodyText1"/>
              <w:tabs>
                <w:tab w:val="left" w:pos="4755"/>
              </w:tabs>
              <w:rPr>
                <w:del w:id="2407" w:author="Author"/>
                <w:rFonts w:ascii="Times New Roman" w:hAnsi="Times New Roman"/>
                <w:b/>
                <w:bCs/>
              </w:rPr>
            </w:pPr>
          </w:p>
        </w:tc>
      </w:tr>
      <w:tr w:rsidR="00B224F2" w:rsidRPr="00FE002E" w:rsidDel="00B54E92" w14:paraId="08F8B14D" w14:textId="7588D8D0" w:rsidTr="00B224F2">
        <w:trPr>
          <w:del w:id="2408" w:author="Author"/>
        </w:trPr>
        <w:tc>
          <w:tcPr>
            <w:tcW w:w="1418" w:type="dxa"/>
            <w:tcBorders>
              <w:top w:val="single" w:sz="4" w:space="0" w:color="auto"/>
              <w:left w:val="single" w:sz="4" w:space="0" w:color="auto"/>
              <w:bottom w:val="single" w:sz="4" w:space="0" w:color="auto"/>
              <w:right w:val="single" w:sz="4" w:space="0" w:color="auto"/>
            </w:tcBorders>
          </w:tcPr>
          <w:p w14:paraId="3A31D82E" w14:textId="6A6CEF24" w:rsidR="00B224F2" w:rsidRPr="00FE002E" w:rsidDel="00B54E92" w:rsidRDefault="00B224F2" w:rsidP="00086398">
            <w:pPr>
              <w:pStyle w:val="BodyText1"/>
              <w:rPr>
                <w:del w:id="2409" w:author="Author"/>
                <w:rFonts w:ascii="Times New Roman" w:hAnsi="Times New Roman"/>
                <w:bCs/>
              </w:rPr>
            </w:pPr>
            <w:del w:id="2410" w:author="Author">
              <w:r w:rsidRPr="00FE002E" w:rsidDel="00B224F2">
                <w:rPr>
                  <w:rFonts w:ascii="Times New Roman" w:hAnsi="Times New Roman"/>
                  <w:bCs/>
                </w:rPr>
                <w:delText>{2</w:delText>
              </w:r>
              <w:r w:rsidDel="00B224F2">
                <w:rPr>
                  <w:rFonts w:ascii="Times New Roman" w:hAnsi="Times New Roman"/>
                  <w:bCs/>
                </w:rPr>
                <w:delText>6</w:delText>
              </w:r>
              <w:r w:rsidRPr="00FE002E" w:rsidDel="00B224F2">
                <w:rPr>
                  <w:rFonts w:ascii="Times New Roman" w:hAnsi="Times New Roman"/>
                  <w:bCs/>
                </w:rPr>
                <w:delText>0;</w:delText>
              </w:r>
              <w:r w:rsidDel="00B224F2">
                <w:rPr>
                  <w:rFonts w:ascii="Times New Roman" w:hAnsi="Times New Roman"/>
                  <w:bCs/>
                </w:rPr>
                <w:delText>1</w:delText>
              </w:r>
              <w:r w:rsidRPr="00FE002E" w:rsidDel="00B224F2">
                <w:rPr>
                  <w:rFonts w:ascii="Times New Roman" w:hAnsi="Times New Roman"/>
                  <w:bCs/>
                </w:rPr>
                <w:delText>2</w:delText>
              </w:r>
              <w:r w:rsidDel="00B224F2">
                <w:rPr>
                  <w:rFonts w:ascii="Times New Roman" w:hAnsi="Times New Roman"/>
                  <w:bCs/>
                </w:rPr>
                <w:delText>0</w:delText>
              </w:r>
              <w:r w:rsidRPr="00FE002E" w:rsidDel="00B224F2">
                <w:rPr>
                  <w:rFonts w:ascii="Times New Roman" w:hAnsi="Times New Roman"/>
                  <w:bCs/>
                </w:rPr>
                <w:delText>}</w:delText>
              </w:r>
            </w:del>
          </w:p>
        </w:tc>
        <w:tc>
          <w:tcPr>
            <w:tcW w:w="7620" w:type="dxa"/>
            <w:tcBorders>
              <w:top w:val="single" w:sz="4" w:space="0" w:color="auto"/>
              <w:left w:val="single" w:sz="4" w:space="0" w:color="auto"/>
              <w:bottom w:val="single" w:sz="4" w:space="0" w:color="auto"/>
              <w:right w:val="single" w:sz="4" w:space="0" w:color="auto"/>
            </w:tcBorders>
          </w:tcPr>
          <w:p w14:paraId="253F2A44" w14:textId="697EB278" w:rsidR="00B224F2" w:rsidRPr="00FE002E" w:rsidDel="00B224F2" w:rsidRDefault="00B224F2" w:rsidP="00086398">
            <w:pPr>
              <w:pStyle w:val="BodyText1"/>
              <w:tabs>
                <w:tab w:val="left" w:pos="4755"/>
              </w:tabs>
              <w:spacing w:line="240" w:lineRule="auto"/>
              <w:rPr>
                <w:del w:id="2411" w:author="Author"/>
                <w:rFonts w:ascii="Times New Roman" w:hAnsi="Times New Roman"/>
                <w:b/>
                <w:bCs/>
              </w:rPr>
            </w:pPr>
            <w:del w:id="2412" w:author="Author">
              <w:r w:rsidRPr="004B5877" w:rsidDel="00B224F2">
                <w:rPr>
                  <w:rFonts w:ascii="Times New Roman" w:hAnsi="Times New Roman"/>
                  <w:b/>
                  <w:bCs/>
                </w:rPr>
                <w:delText xml:space="preserve">Exposures that meet conditions </w:delText>
              </w:r>
              <w:r w:rsidDel="00B224F2">
                <w:rPr>
                  <w:rFonts w:ascii="Times New Roman" w:hAnsi="Times New Roman"/>
                  <w:b/>
                  <w:bCs/>
                </w:rPr>
                <w:delText>in points (</w:delText>
              </w:r>
              <w:r w:rsidRPr="004B5877" w:rsidDel="00B224F2">
                <w:rPr>
                  <w:rFonts w:ascii="Times New Roman" w:hAnsi="Times New Roman"/>
                  <w:b/>
                  <w:bCs/>
                </w:rPr>
                <w:delText>a)</w:delText>
              </w:r>
              <w:r w:rsidDel="00B224F2">
                <w:rPr>
                  <w:rFonts w:ascii="Times New Roman" w:hAnsi="Times New Roman"/>
                  <w:b/>
                  <w:bCs/>
                </w:rPr>
                <w:delText xml:space="preserve"> to</w:delText>
              </w:r>
              <w:r w:rsidRPr="004B5877" w:rsidDel="00B224F2">
                <w:rPr>
                  <w:rFonts w:ascii="Times New Roman" w:hAnsi="Times New Roman"/>
                  <w:b/>
                  <w:bCs/>
                </w:rPr>
                <w:delText xml:space="preserve"> </w:delText>
              </w:r>
              <w:r w:rsidDel="00B224F2">
                <w:rPr>
                  <w:rFonts w:ascii="Times New Roman" w:hAnsi="Times New Roman"/>
                  <w:b/>
                  <w:bCs/>
                </w:rPr>
                <w:delText>(</w:delText>
              </w:r>
              <w:r w:rsidRPr="004B5877" w:rsidDel="00B224F2">
                <w:rPr>
                  <w:rFonts w:ascii="Times New Roman" w:hAnsi="Times New Roman"/>
                  <w:b/>
                  <w:bCs/>
                </w:rPr>
                <w:delText xml:space="preserve">c) of </w:delText>
              </w:r>
              <w:r w:rsidDel="00B224F2">
                <w:rPr>
                  <w:rFonts w:ascii="Times New Roman" w:hAnsi="Times New Roman"/>
                  <w:b/>
                  <w:bCs/>
                </w:rPr>
                <w:delText xml:space="preserve">Article </w:delText>
              </w:r>
              <w:r w:rsidRPr="004B5877" w:rsidDel="00B224F2">
                <w:rPr>
                  <w:rFonts w:ascii="Times New Roman" w:hAnsi="Times New Roman"/>
                  <w:b/>
                  <w:bCs/>
                </w:rPr>
                <w:delText>429(14)</w:delText>
              </w:r>
              <w:r w:rsidDel="00B224F2">
                <w:rPr>
                  <w:rFonts w:ascii="Times New Roman" w:hAnsi="Times New Roman"/>
                  <w:b/>
                  <w:bCs/>
                </w:rPr>
                <w:delText xml:space="preserve"> of the CRR – Leverage ratio exposure amount hypothetically exempted</w:delText>
              </w:r>
            </w:del>
          </w:p>
          <w:p w14:paraId="0345261C" w14:textId="3C918846" w:rsidR="00B224F2" w:rsidRPr="00B224F2" w:rsidDel="00B224F2" w:rsidRDefault="00B224F2" w:rsidP="00086398">
            <w:pPr>
              <w:pStyle w:val="BodyText1"/>
              <w:tabs>
                <w:tab w:val="left" w:pos="4755"/>
              </w:tabs>
              <w:spacing w:line="240" w:lineRule="auto"/>
              <w:rPr>
                <w:del w:id="2413" w:author="Author"/>
                <w:rFonts w:ascii="Times New Roman" w:hAnsi="Times New Roman"/>
                <w:bCs/>
              </w:rPr>
            </w:pPr>
          </w:p>
          <w:p w14:paraId="0ED3A484" w14:textId="44159F09" w:rsidR="00B224F2" w:rsidRPr="00B224F2" w:rsidDel="00B224F2" w:rsidRDefault="00B224F2" w:rsidP="00086398">
            <w:pPr>
              <w:pStyle w:val="BodyText1"/>
              <w:tabs>
                <w:tab w:val="left" w:pos="4755"/>
              </w:tabs>
              <w:spacing w:line="240" w:lineRule="auto"/>
              <w:rPr>
                <w:del w:id="2414" w:author="Author"/>
                <w:rFonts w:ascii="Times New Roman" w:hAnsi="Times New Roman"/>
                <w:bCs/>
              </w:rPr>
            </w:pPr>
            <w:del w:id="2415" w:author="Author">
              <w:r w:rsidRPr="00B224F2" w:rsidDel="00B224F2">
                <w:rPr>
                  <w:rFonts w:ascii="Times New Roman" w:hAnsi="Times New Roman"/>
                  <w:bCs/>
                </w:rPr>
                <w:delText>The amount of total leverage ratio exposure that would be exempted if competent authorities would to the fullest extent grant permission to exempt exposures that meet conditions in points (a) to (c) of Article 429(14) of the CRR. If the competent authority already grants permission to the fullest extent then the value in this cell equals that in {LRCalc;260;010}.</w:delText>
              </w:r>
            </w:del>
          </w:p>
          <w:p w14:paraId="685B131A" w14:textId="701F22D9" w:rsidR="00B224F2" w:rsidRPr="00FE002E" w:rsidDel="00B54E92" w:rsidRDefault="00B224F2" w:rsidP="00B224F2">
            <w:pPr>
              <w:pStyle w:val="BodyText1"/>
              <w:tabs>
                <w:tab w:val="left" w:pos="4755"/>
              </w:tabs>
              <w:rPr>
                <w:del w:id="2416" w:author="Author"/>
                <w:rFonts w:ascii="Times New Roman" w:hAnsi="Times New Roman"/>
                <w:b/>
                <w:bCs/>
              </w:rPr>
            </w:pPr>
          </w:p>
        </w:tc>
      </w:tr>
      <w:tr w:rsidR="00142881" w:rsidRPr="004B5877" w14:paraId="12EB77F9" w14:textId="77777777" w:rsidTr="003B3824">
        <w:trPr>
          <w:ins w:id="2417" w:author="Author"/>
        </w:trPr>
        <w:tc>
          <w:tcPr>
            <w:tcW w:w="1418" w:type="dxa"/>
          </w:tcPr>
          <w:p w14:paraId="2EC98E8B" w14:textId="4055F8C1" w:rsidR="00142881" w:rsidRPr="00FE002E" w:rsidRDefault="00142881" w:rsidP="003B3824">
            <w:pPr>
              <w:pStyle w:val="BodyText1"/>
              <w:rPr>
                <w:ins w:id="2418" w:author="Author"/>
                <w:rFonts w:ascii="Times New Roman" w:hAnsi="Times New Roman"/>
                <w:bCs/>
              </w:rPr>
            </w:pPr>
            <w:bookmarkStart w:id="2419" w:name="_Toc322687882"/>
            <w:bookmarkEnd w:id="296"/>
            <w:ins w:id="2420" w:author="Author">
              <w:r w:rsidRPr="00FE002E">
                <w:rPr>
                  <w:rFonts w:ascii="Times New Roman" w:hAnsi="Times New Roman"/>
                  <w:bCs/>
                </w:rPr>
                <w:t>{</w:t>
              </w:r>
              <w:r w:rsidR="009573B2">
                <w:rPr>
                  <w:rFonts w:ascii="Times New Roman" w:hAnsi="Times New Roman"/>
                  <w:bCs/>
                </w:rPr>
                <w:t>0</w:t>
              </w:r>
              <w:r w:rsidRPr="00FE002E">
                <w:rPr>
                  <w:rFonts w:ascii="Times New Roman" w:hAnsi="Times New Roman"/>
                  <w:bCs/>
                </w:rPr>
                <w:t>2</w:t>
              </w:r>
              <w:r>
                <w:rPr>
                  <w:rFonts w:ascii="Times New Roman" w:hAnsi="Times New Roman"/>
                  <w:bCs/>
                </w:rPr>
                <w:t>7</w:t>
              </w:r>
              <w:r w:rsidRPr="00FE002E">
                <w:rPr>
                  <w:rFonts w:ascii="Times New Roman" w:hAnsi="Times New Roman"/>
                  <w:bCs/>
                </w:rPr>
                <w:t>0;</w:t>
              </w:r>
              <w:r w:rsidR="009573B2">
                <w:rPr>
                  <w:rFonts w:ascii="Times New Roman" w:hAnsi="Times New Roman"/>
                  <w:bCs/>
                </w:rPr>
                <w:t>0</w:t>
              </w:r>
              <w:r w:rsidR="00C847AC">
                <w:rPr>
                  <w:rFonts w:ascii="Times New Roman" w:hAnsi="Times New Roman"/>
                  <w:bCs/>
                </w:rPr>
                <w:t>01</w:t>
              </w:r>
              <w:r>
                <w:rPr>
                  <w:rFonts w:ascii="Times New Roman" w:hAnsi="Times New Roman"/>
                  <w:bCs/>
                </w:rPr>
                <w:t>0</w:t>
              </w:r>
              <w:r w:rsidRPr="00FE002E">
                <w:rPr>
                  <w:rFonts w:ascii="Times New Roman" w:hAnsi="Times New Roman"/>
                  <w:bCs/>
                </w:rPr>
                <w:t>}</w:t>
              </w:r>
            </w:ins>
          </w:p>
        </w:tc>
        <w:tc>
          <w:tcPr>
            <w:tcW w:w="7620" w:type="dxa"/>
          </w:tcPr>
          <w:p w14:paraId="056E429E" w14:textId="1C4A54EB" w:rsidR="00142881" w:rsidRDefault="00142881" w:rsidP="003B3824">
            <w:pPr>
              <w:pStyle w:val="BodyText1"/>
              <w:tabs>
                <w:tab w:val="left" w:pos="4755"/>
              </w:tabs>
              <w:spacing w:line="240" w:lineRule="auto"/>
              <w:rPr>
                <w:ins w:id="2421" w:author="Author"/>
                <w:rFonts w:ascii="Times New Roman" w:hAnsi="Times New Roman"/>
                <w:b/>
                <w:bCs/>
              </w:rPr>
            </w:pPr>
            <w:ins w:id="2422" w:author="Author">
              <w:r w:rsidRPr="005403C7">
                <w:rPr>
                  <w:rFonts w:ascii="Times New Roman" w:hAnsi="Times New Roman"/>
                  <w:b/>
                  <w:bCs/>
                </w:rPr>
                <w:t>Public sector investment</w:t>
              </w:r>
              <w:r w:rsidR="007A5EF2">
                <w:rPr>
                  <w:rFonts w:ascii="Times New Roman" w:hAnsi="Times New Roman"/>
                  <w:b/>
                  <w:bCs/>
                </w:rPr>
                <w:t>s</w:t>
              </w:r>
              <w:r w:rsidRPr="005403C7">
                <w:rPr>
                  <w:rFonts w:ascii="Times New Roman" w:hAnsi="Times New Roman"/>
                  <w:b/>
                  <w:bCs/>
                </w:rPr>
                <w:t>- Claims on central governments</w:t>
              </w:r>
              <w:r>
                <w:rPr>
                  <w:rFonts w:ascii="Times New Roman" w:hAnsi="Times New Roman"/>
                  <w:b/>
                  <w:bCs/>
                </w:rPr>
                <w:t xml:space="preserve"> - </w:t>
              </w:r>
              <w:r w:rsidR="007A5EF2" w:rsidRPr="00462408">
                <w:rPr>
                  <w:rFonts w:ascii="Times New Roman" w:hAnsi="Times New Roman"/>
                  <w:b/>
                  <w:bCs/>
                </w:rPr>
                <w:t>Accounting balance sheet value</w:t>
              </w:r>
            </w:ins>
          </w:p>
          <w:p w14:paraId="25BE8CC5" w14:textId="77777777" w:rsidR="00142881" w:rsidRDefault="00142881" w:rsidP="003B3824">
            <w:pPr>
              <w:pStyle w:val="BodyText1"/>
              <w:spacing w:line="240" w:lineRule="auto"/>
              <w:rPr>
                <w:ins w:id="2423" w:author="Author"/>
                <w:rFonts w:ascii="Times New Roman" w:hAnsi="Times New Roman"/>
                <w:color w:val="auto"/>
              </w:rPr>
            </w:pPr>
          </w:p>
          <w:p w14:paraId="1A2B192A" w14:textId="192D0CD3" w:rsidR="00142881" w:rsidRPr="00FD0E5B" w:rsidRDefault="00142881" w:rsidP="003B3824">
            <w:pPr>
              <w:pStyle w:val="BodyText1"/>
              <w:spacing w:line="240" w:lineRule="auto"/>
              <w:rPr>
                <w:ins w:id="2424" w:author="Author"/>
                <w:rFonts w:ascii="Times New Roman" w:hAnsi="Times New Roman"/>
                <w:bCs/>
              </w:rPr>
            </w:pPr>
            <w:ins w:id="2425" w:author="Author">
              <w:r w:rsidRPr="00FD0E5B">
                <w:rPr>
                  <w:rFonts w:ascii="Times New Roman" w:hAnsi="Times New Roman"/>
                  <w:bCs/>
                </w:rPr>
                <w:lastRenderedPageBreak/>
                <w:t xml:space="preserve">Where the institution is a public development credit institution, </w:t>
              </w:r>
              <w:r w:rsidR="007A5EF2" w:rsidRPr="007A5EF2">
                <w:rPr>
                  <w:rFonts w:ascii="Times New Roman" w:hAnsi="Times New Roman"/>
                  <w:bCs/>
                </w:rPr>
                <w:t xml:space="preserve">the accounting balance sheet value under the applicable accounting framework of </w:t>
              </w:r>
              <w:r w:rsidRPr="00FD0E5B">
                <w:rPr>
                  <w:rFonts w:ascii="Times New Roman" w:hAnsi="Times New Roman"/>
                  <w:bCs/>
                </w:rPr>
                <w:t>assets that constitute claims on central governments in relation to public sector investments</w:t>
              </w:r>
              <w:r>
                <w:rPr>
                  <w:rFonts w:ascii="Times New Roman" w:hAnsi="Times New Roman"/>
                  <w:bCs/>
                </w:rPr>
                <w:t xml:space="preserve">. </w:t>
              </w:r>
              <w:r w:rsidR="007A5EF2" w:rsidRPr="007A5EF2">
                <w:rPr>
                  <w:rFonts w:ascii="Times New Roman" w:hAnsi="Times New Roman"/>
                  <w:bCs/>
                </w:rPr>
                <w:t xml:space="preserve">The accounting balance sheet values </w:t>
              </w:r>
              <w:r w:rsidRPr="00E91440">
                <w:rPr>
                  <w:rFonts w:ascii="Times New Roman" w:hAnsi="Times New Roman"/>
                  <w:bCs/>
                </w:rPr>
                <w:t xml:space="preserve">of </w:t>
              </w:r>
              <w:r>
                <w:rPr>
                  <w:rFonts w:ascii="Times New Roman" w:hAnsi="Times New Roman"/>
                  <w:bCs/>
                </w:rPr>
                <w:t>an</w:t>
              </w:r>
              <w:r w:rsidRPr="00E91440">
                <w:rPr>
                  <w:rFonts w:ascii="Times New Roman" w:hAnsi="Times New Roman"/>
                  <w:bCs/>
                </w:rPr>
                <w:t xml:space="preserve"> institution</w:t>
              </w:r>
              <w:r>
                <w:rPr>
                  <w:rFonts w:ascii="Times New Roman" w:hAnsi="Times New Roman"/>
                  <w:bCs/>
                </w:rPr>
                <w:t xml:space="preserve"> that is</w:t>
              </w:r>
              <w:r w:rsidRPr="00E91440">
                <w:rPr>
                  <w:rFonts w:ascii="Times New Roman" w:hAnsi="Times New Roman"/>
                  <w:bCs/>
                </w:rPr>
                <w:t xml:space="preserve"> </w:t>
              </w:r>
              <w:r>
                <w:rPr>
                  <w:rFonts w:ascii="Times New Roman" w:hAnsi="Times New Roman"/>
                  <w:bCs/>
                </w:rPr>
                <w:t xml:space="preserve">treated </w:t>
              </w:r>
              <w:r w:rsidRPr="00E91440">
                <w:rPr>
                  <w:rFonts w:ascii="Times New Roman" w:hAnsi="Times New Roman"/>
                  <w:bCs/>
                </w:rPr>
                <w:t>as a public development credit institution</w:t>
              </w:r>
              <w:r>
                <w:rPr>
                  <w:rFonts w:ascii="Times New Roman" w:hAnsi="Times New Roman"/>
                  <w:bCs/>
                </w:rPr>
                <w:t xml:space="preserve"> by a competent authority in accordance with the last paragraph of Article 429a(2), shall also be considered.</w:t>
              </w:r>
            </w:ins>
          </w:p>
          <w:p w14:paraId="4B86F17F" w14:textId="77777777" w:rsidR="00142881" w:rsidRPr="004B5877" w:rsidRDefault="00142881" w:rsidP="003B3824">
            <w:pPr>
              <w:pStyle w:val="BodyText1"/>
              <w:tabs>
                <w:tab w:val="left" w:pos="4755"/>
              </w:tabs>
              <w:spacing w:line="240" w:lineRule="auto"/>
              <w:rPr>
                <w:ins w:id="2426" w:author="Author"/>
                <w:rFonts w:ascii="Times New Roman" w:hAnsi="Times New Roman"/>
                <w:b/>
                <w:bCs/>
              </w:rPr>
            </w:pPr>
          </w:p>
        </w:tc>
      </w:tr>
      <w:tr w:rsidR="00142881" w:rsidRPr="004B5877" w14:paraId="65A561BA" w14:textId="77777777" w:rsidTr="003B3824">
        <w:trPr>
          <w:ins w:id="2427" w:author="Author"/>
        </w:trPr>
        <w:tc>
          <w:tcPr>
            <w:tcW w:w="1418" w:type="dxa"/>
          </w:tcPr>
          <w:p w14:paraId="6E6645F9" w14:textId="7051B924" w:rsidR="00142881" w:rsidRPr="00FE002E" w:rsidRDefault="00142881" w:rsidP="003B3824">
            <w:pPr>
              <w:pStyle w:val="BodyText1"/>
              <w:rPr>
                <w:ins w:id="2428" w:author="Author"/>
                <w:rFonts w:ascii="Times New Roman" w:hAnsi="Times New Roman"/>
                <w:bCs/>
              </w:rPr>
            </w:pPr>
            <w:ins w:id="2429" w:author="Author">
              <w:r w:rsidRPr="00FE002E">
                <w:rPr>
                  <w:rFonts w:ascii="Times New Roman" w:hAnsi="Times New Roman"/>
                  <w:bCs/>
                </w:rPr>
                <w:lastRenderedPageBreak/>
                <w:t>{</w:t>
              </w:r>
              <w:r w:rsidR="009573B2">
                <w:rPr>
                  <w:rFonts w:ascii="Times New Roman" w:hAnsi="Times New Roman"/>
                  <w:bCs/>
                </w:rPr>
                <w:t>0</w:t>
              </w:r>
              <w:r w:rsidRPr="00FE002E">
                <w:rPr>
                  <w:rFonts w:ascii="Times New Roman" w:hAnsi="Times New Roman"/>
                  <w:bCs/>
                </w:rPr>
                <w:t>2</w:t>
              </w:r>
              <w:r>
                <w:rPr>
                  <w:rFonts w:ascii="Times New Roman" w:hAnsi="Times New Roman"/>
                  <w:bCs/>
                </w:rPr>
                <w:t>8</w:t>
              </w:r>
              <w:r w:rsidRPr="00FE002E">
                <w:rPr>
                  <w:rFonts w:ascii="Times New Roman" w:hAnsi="Times New Roman"/>
                  <w:bCs/>
                </w:rPr>
                <w:t>0;</w:t>
              </w:r>
              <w:r w:rsidR="009573B2">
                <w:rPr>
                  <w:rFonts w:ascii="Times New Roman" w:hAnsi="Times New Roman"/>
                  <w:bCs/>
                </w:rPr>
                <w:t>0</w:t>
              </w:r>
              <w:r w:rsidR="00C847AC">
                <w:rPr>
                  <w:rFonts w:ascii="Times New Roman" w:hAnsi="Times New Roman"/>
                  <w:bCs/>
                </w:rPr>
                <w:t>01</w:t>
              </w:r>
              <w:r>
                <w:rPr>
                  <w:rFonts w:ascii="Times New Roman" w:hAnsi="Times New Roman"/>
                  <w:bCs/>
                </w:rPr>
                <w:t>0</w:t>
              </w:r>
              <w:r w:rsidRPr="00FE002E">
                <w:rPr>
                  <w:rFonts w:ascii="Times New Roman" w:hAnsi="Times New Roman"/>
                  <w:bCs/>
                </w:rPr>
                <w:t>}</w:t>
              </w:r>
            </w:ins>
          </w:p>
        </w:tc>
        <w:tc>
          <w:tcPr>
            <w:tcW w:w="7620" w:type="dxa"/>
          </w:tcPr>
          <w:p w14:paraId="64975C56" w14:textId="4DD757EC" w:rsidR="00142881" w:rsidRDefault="00142881" w:rsidP="003B3824">
            <w:pPr>
              <w:pStyle w:val="BodyText1"/>
              <w:tabs>
                <w:tab w:val="left" w:pos="4755"/>
              </w:tabs>
              <w:spacing w:line="240" w:lineRule="auto"/>
              <w:rPr>
                <w:ins w:id="2430" w:author="Author"/>
                <w:rFonts w:ascii="Times New Roman" w:hAnsi="Times New Roman"/>
                <w:b/>
                <w:bCs/>
              </w:rPr>
            </w:pPr>
            <w:ins w:id="2431" w:author="Author">
              <w:r w:rsidRPr="008E1038">
                <w:rPr>
                  <w:rFonts w:ascii="Times New Roman" w:hAnsi="Times New Roman"/>
                  <w:b/>
                  <w:bCs/>
                </w:rPr>
                <w:t>Public sector investment</w:t>
              </w:r>
              <w:r w:rsidR="007A5EF2">
                <w:rPr>
                  <w:rFonts w:ascii="Times New Roman" w:hAnsi="Times New Roman"/>
                  <w:b/>
                  <w:bCs/>
                </w:rPr>
                <w:t>s</w:t>
              </w:r>
              <w:r w:rsidRPr="008E1038">
                <w:rPr>
                  <w:rFonts w:ascii="Times New Roman" w:hAnsi="Times New Roman"/>
                  <w:b/>
                  <w:bCs/>
                </w:rPr>
                <w:t>- Claims on regional governments</w:t>
              </w:r>
              <w:r>
                <w:rPr>
                  <w:rFonts w:ascii="Times New Roman" w:hAnsi="Times New Roman"/>
                  <w:b/>
                  <w:bCs/>
                </w:rPr>
                <w:t xml:space="preserve"> - </w:t>
              </w:r>
              <w:r w:rsidR="007A5EF2" w:rsidRPr="00462408">
                <w:rPr>
                  <w:rFonts w:ascii="Times New Roman" w:hAnsi="Times New Roman"/>
                  <w:b/>
                  <w:bCs/>
                </w:rPr>
                <w:t>Accounting balance sheet value</w:t>
              </w:r>
            </w:ins>
          </w:p>
          <w:p w14:paraId="1DBE4B40" w14:textId="77777777" w:rsidR="00142881" w:rsidRDefault="00142881" w:rsidP="003B3824">
            <w:pPr>
              <w:pStyle w:val="BodyText1"/>
              <w:spacing w:line="240" w:lineRule="auto"/>
              <w:rPr>
                <w:ins w:id="2432" w:author="Author"/>
                <w:rFonts w:ascii="Times New Roman" w:hAnsi="Times New Roman"/>
                <w:bCs/>
              </w:rPr>
            </w:pPr>
          </w:p>
          <w:p w14:paraId="333A4D79" w14:textId="0C544ACE" w:rsidR="00142881" w:rsidRPr="00FD0E5B" w:rsidRDefault="00142881" w:rsidP="003B3824">
            <w:pPr>
              <w:pStyle w:val="BodyText1"/>
              <w:tabs>
                <w:tab w:val="left" w:pos="4755"/>
              </w:tabs>
              <w:spacing w:line="240" w:lineRule="auto"/>
              <w:rPr>
                <w:ins w:id="2433" w:author="Author"/>
                <w:rFonts w:ascii="Times New Roman" w:hAnsi="Times New Roman"/>
                <w:bCs/>
              </w:rPr>
            </w:pPr>
            <w:ins w:id="2434" w:author="Author">
              <w:r w:rsidRPr="00FD0E5B">
                <w:rPr>
                  <w:rFonts w:ascii="Times New Roman" w:hAnsi="Times New Roman"/>
                  <w:bCs/>
                </w:rPr>
                <w:t xml:space="preserve">Where the institution is a public development credit institution, </w:t>
              </w:r>
              <w:r w:rsidR="007A5EF2" w:rsidRPr="007A5EF2">
                <w:rPr>
                  <w:rFonts w:ascii="Times New Roman" w:hAnsi="Times New Roman"/>
                  <w:bCs/>
                </w:rPr>
                <w:t xml:space="preserve">the accounting balance sheet value under the applicable accounting framework of </w:t>
              </w:r>
              <w:r w:rsidRPr="00FD0E5B">
                <w:rPr>
                  <w:rFonts w:ascii="Times New Roman" w:hAnsi="Times New Roman"/>
                  <w:bCs/>
                </w:rPr>
                <w:t>assets that constitute claims on regional governments in relation to public sector investments</w:t>
              </w:r>
              <w:r>
                <w:rPr>
                  <w:rFonts w:ascii="Times New Roman" w:hAnsi="Times New Roman"/>
                  <w:bCs/>
                </w:rPr>
                <w:t xml:space="preserve">. </w:t>
              </w:r>
              <w:r w:rsidR="007A5EF2" w:rsidRPr="007A5EF2">
                <w:rPr>
                  <w:rFonts w:ascii="Times New Roman" w:hAnsi="Times New Roman"/>
                  <w:bCs/>
                </w:rPr>
                <w:t>The accounting balance sheet values</w:t>
              </w:r>
              <w:r w:rsidRPr="00E91440">
                <w:rPr>
                  <w:rFonts w:ascii="Times New Roman" w:hAnsi="Times New Roman"/>
                  <w:bCs/>
                </w:rPr>
                <w:t xml:space="preserve"> of </w:t>
              </w:r>
              <w:r>
                <w:rPr>
                  <w:rFonts w:ascii="Times New Roman" w:hAnsi="Times New Roman"/>
                  <w:bCs/>
                </w:rPr>
                <w:t>an</w:t>
              </w:r>
              <w:r w:rsidRPr="00E91440">
                <w:rPr>
                  <w:rFonts w:ascii="Times New Roman" w:hAnsi="Times New Roman"/>
                  <w:bCs/>
                </w:rPr>
                <w:t xml:space="preserve"> institution</w:t>
              </w:r>
              <w:r>
                <w:rPr>
                  <w:rFonts w:ascii="Times New Roman" w:hAnsi="Times New Roman"/>
                  <w:bCs/>
                </w:rPr>
                <w:t xml:space="preserve"> that is</w:t>
              </w:r>
              <w:r w:rsidRPr="00E91440">
                <w:rPr>
                  <w:rFonts w:ascii="Times New Roman" w:hAnsi="Times New Roman"/>
                  <w:bCs/>
                </w:rPr>
                <w:t xml:space="preserve"> </w:t>
              </w:r>
              <w:r>
                <w:rPr>
                  <w:rFonts w:ascii="Times New Roman" w:hAnsi="Times New Roman"/>
                  <w:bCs/>
                </w:rPr>
                <w:t xml:space="preserve">treated </w:t>
              </w:r>
              <w:r w:rsidRPr="00E91440">
                <w:rPr>
                  <w:rFonts w:ascii="Times New Roman" w:hAnsi="Times New Roman"/>
                  <w:bCs/>
                </w:rPr>
                <w:t>as a public development credit institution</w:t>
              </w:r>
              <w:r>
                <w:rPr>
                  <w:rFonts w:ascii="Times New Roman" w:hAnsi="Times New Roman"/>
                  <w:bCs/>
                </w:rPr>
                <w:t xml:space="preserve"> by a competent authority in accordance with the last paragraph of Article 429a(2), shall also be considered.</w:t>
              </w:r>
            </w:ins>
          </w:p>
          <w:p w14:paraId="440096C8" w14:textId="77777777" w:rsidR="00142881" w:rsidRPr="004B5877" w:rsidRDefault="00142881" w:rsidP="003B3824">
            <w:pPr>
              <w:pStyle w:val="BodyText1"/>
              <w:tabs>
                <w:tab w:val="left" w:pos="4755"/>
              </w:tabs>
              <w:spacing w:line="240" w:lineRule="auto"/>
              <w:rPr>
                <w:ins w:id="2435" w:author="Author"/>
                <w:rFonts w:ascii="Times New Roman" w:hAnsi="Times New Roman"/>
                <w:b/>
                <w:bCs/>
              </w:rPr>
            </w:pPr>
          </w:p>
        </w:tc>
      </w:tr>
      <w:tr w:rsidR="00142881" w:rsidRPr="004B5877" w14:paraId="178B01CC" w14:textId="77777777" w:rsidTr="003B3824">
        <w:trPr>
          <w:ins w:id="2436" w:author="Author"/>
        </w:trPr>
        <w:tc>
          <w:tcPr>
            <w:tcW w:w="1418" w:type="dxa"/>
          </w:tcPr>
          <w:p w14:paraId="14A30C11" w14:textId="09FC39C8" w:rsidR="00142881" w:rsidRPr="00FE002E" w:rsidRDefault="00142881" w:rsidP="00C847AC">
            <w:pPr>
              <w:pStyle w:val="BodyText1"/>
              <w:rPr>
                <w:ins w:id="2437" w:author="Author"/>
                <w:rFonts w:ascii="Times New Roman" w:hAnsi="Times New Roman"/>
                <w:bCs/>
              </w:rPr>
            </w:pPr>
            <w:ins w:id="2438" w:author="Author">
              <w:r w:rsidRPr="00FE002E">
                <w:rPr>
                  <w:rFonts w:ascii="Times New Roman" w:hAnsi="Times New Roman"/>
                  <w:bCs/>
                </w:rPr>
                <w:t>{</w:t>
              </w:r>
              <w:r w:rsidR="009573B2">
                <w:rPr>
                  <w:rFonts w:ascii="Times New Roman" w:hAnsi="Times New Roman"/>
                  <w:bCs/>
                </w:rPr>
                <w:t>0</w:t>
              </w:r>
              <w:r w:rsidRPr="00FE002E">
                <w:rPr>
                  <w:rFonts w:ascii="Times New Roman" w:hAnsi="Times New Roman"/>
                  <w:bCs/>
                </w:rPr>
                <w:t>2</w:t>
              </w:r>
              <w:r>
                <w:rPr>
                  <w:rFonts w:ascii="Times New Roman" w:hAnsi="Times New Roman"/>
                  <w:bCs/>
                </w:rPr>
                <w:t>9</w:t>
              </w:r>
              <w:r w:rsidRPr="00FE002E">
                <w:rPr>
                  <w:rFonts w:ascii="Times New Roman" w:hAnsi="Times New Roman"/>
                  <w:bCs/>
                </w:rPr>
                <w:t>0;</w:t>
              </w:r>
              <w:r w:rsidR="009573B2">
                <w:rPr>
                  <w:rFonts w:ascii="Times New Roman" w:hAnsi="Times New Roman"/>
                  <w:bCs/>
                </w:rPr>
                <w:t>0</w:t>
              </w:r>
              <w:r w:rsidR="00C847AC">
                <w:rPr>
                  <w:rFonts w:ascii="Times New Roman" w:hAnsi="Times New Roman"/>
                  <w:bCs/>
                </w:rPr>
                <w:t>01</w:t>
              </w:r>
              <w:r>
                <w:rPr>
                  <w:rFonts w:ascii="Times New Roman" w:hAnsi="Times New Roman"/>
                  <w:bCs/>
                </w:rPr>
                <w:t>0</w:t>
              </w:r>
              <w:r w:rsidRPr="00FE002E">
                <w:rPr>
                  <w:rFonts w:ascii="Times New Roman" w:hAnsi="Times New Roman"/>
                  <w:bCs/>
                </w:rPr>
                <w:t>}</w:t>
              </w:r>
            </w:ins>
          </w:p>
        </w:tc>
        <w:tc>
          <w:tcPr>
            <w:tcW w:w="7620" w:type="dxa"/>
          </w:tcPr>
          <w:p w14:paraId="4E12A671" w14:textId="20EE5DA6" w:rsidR="00142881" w:rsidRDefault="00142881" w:rsidP="003B3824">
            <w:pPr>
              <w:pStyle w:val="BodyText1"/>
              <w:tabs>
                <w:tab w:val="left" w:pos="4755"/>
              </w:tabs>
              <w:spacing w:line="240" w:lineRule="auto"/>
              <w:rPr>
                <w:ins w:id="2439" w:author="Author"/>
                <w:rFonts w:ascii="Times New Roman" w:hAnsi="Times New Roman"/>
                <w:b/>
                <w:bCs/>
              </w:rPr>
            </w:pPr>
            <w:ins w:id="2440" w:author="Author">
              <w:r w:rsidRPr="008E1038">
                <w:rPr>
                  <w:rFonts w:ascii="Times New Roman" w:hAnsi="Times New Roman"/>
                  <w:b/>
                  <w:bCs/>
                </w:rPr>
                <w:t>Public sector investment</w:t>
              </w:r>
              <w:r w:rsidR="007A5EF2">
                <w:rPr>
                  <w:rFonts w:ascii="Times New Roman" w:hAnsi="Times New Roman"/>
                  <w:b/>
                  <w:bCs/>
                </w:rPr>
                <w:t>s</w:t>
              </w:r>
              <w:r w:rsidRPr="008E1038">
                <w:rPr>
                  <w:rFonts w:ascii="Times New Roman" w:hAnsi="Times New Roman"/>
                  <w:b/>
                  <w:bCs/>
                </w:rPr>
                <w:t xml:space="preserve"> - Claims on local authorities</w:t>
              </w:r>
              <w:r>
                <w:rPr>
                  <w:rFonts w:ascii="Times New Roman" w:hAnsi="Times New Roman"/>
                  <w:b/>
                  <w:bCs/>
                </w:rPr>
                <w:t xml:space="preserve"> - </w:t>
              </w:r>
              <w:r w:rsidR="007A5EF2" w:rsidRPr="00462408">
                <w:rPr>
                  <w:rFonts w:ascii="Times New Roman" w:hAnsi="Times New Roman"/>
                  <w:b/>
                  <w:bCs/>
                </w:rPr>
                <w:t>Accounting balance sheet value</w:t>
              </w:r>
            </w:ins>
          </w:p>
          <w:p w14:paraId="5FB6DB0F" w14:textId="77777777" w:rsidR="00142881" w:rsidRDefault="00142881" w:rsidP="003B3824">
            <w:pPr>
              <w:pStyle w:val="BodyText1"/>
              <w:tabs>
                <w:tab w:val="left" w:pos="4755"/>
              </w:tabs>
              <w:spacing w:line="240" w:lineRule="auto"/>
              <w:rPr>
                <w:ins w:id="2441" w:author="Author"/>
                <w:rFonts w:ascii="Times New Roman" w:hAnsi="Times New Roman"/>
                <w:b/>
                <w:bCs/>
              </w:rPr>
            </w:pPr>
          </w:p>
          <w:p w14:paraId="04FEB82D" w14:textId="114D7F32" w:rsidR="00142881" w:rsidRPr="00FD0E5B" w:rsidRDefault="00142881" w:rsidP="003B3824">
            <w:pPr>
              <w:pStyle w:val="BodyText1"/>
              <w:tabs>
                <w:tab w:val="left" w:pos="4755"/>
              </w:tabs>
              <w:spacing w:line="240" w:lineRule="auto"/>
              <w:rPr>
                <w:ins w:id="2442" w:author="Author"/>
                <w:rFonts w:ascii="Times New Roman" w:hAnsi="Times New Roman"/>
                <w:bCs/>
              </w:rPr>
            </w:pPr>
            <w:ins w:id="2443" w:author="Author">
              <w:r w:rsidRPr="00FD0E5B">
                <w:rPr>
                  <w:rFonts w:ascii="Times New Roman" w:hAnsi="Times New Roman"/>
                  <w:bCs/>
                </w:rPr>
                <w:t xml:space="preserve">Where the institution is a public development credit institution, </w:t>
              </w:r>
              <w:r w:rsidR="007A5EF2" w:rsidRPr="007A5EF2">
                <w:rPr>
                  <w:rFonts w:ascii="Times New Roman" w:hAnsi="Times New Roman"/>
                  <w:bCs/>
                </w:rPr>
                <w:t xml:space="preserve">the accounting balance sheet value under the applicable accounting framework of </w:t>
              </w:r>
              <w:r w:rsidRPr="00FD0E5B">
                <w:rPr>
                  <w:rFonts w:ascii="Times New Roman" w:hAnsi="Times New Roman"/>
                  <w:bCs/>
                </w:rPr>
                <w:t>assets that constitute claims on local authorities in relation to public sector investments</w:t>
              </w:r>
              <w:r>
                <w:rPr>
                  <w:rFonts w:ascii="Times New Roman" w:hAnsi="Times New Roman"/>
                  <w:bCs/>
                </w:rPr>
                <w:t xml:space="preserve">. </w:t>
              </w:r>
              <w:r w:rsidR="007A5EF2" w:rsidRPr="007A5EF2">
                <w:rPr>
                  <w:rFonts w:ascii="Times New Roman" w:hAnsi="Times New Roman"/>
                  <w:bCs/>
                </w:rPr>
                <w:t xml:space="preserve">The accounting balance sheet values </w:t>
              </w:r>
              <w:r w:rsidRPr="00E91440">
                <w:rPr>
                  <w:rFonts w:ascii="Times New Roman" w:hAnsi="Times New Roman"/>
                  <w:bCs/>
                </w:rPr>
                <w:t xml:space="preserve">of </w:t>
              </w:r>
              <w:r>
                <w:rPr>
                  <w:rFonts w:ascii="Times New Roman" w:hAnsi="Times New Roman"/>
                  <w:bCs/>
                </w:rPr>
                <w:t>an</w:t>
              </w:r>
              <w:r w:rsidRPr="00E91440">
                <w:rPr>
                  <w:rFonts w:ascii="Times New Roman" w:hAnsi="Times New Roman"/>
                  <w:bCs/>
                </w:rPr>
                <w:t xml:space="preserve"> institution</w:t>
              </w:r>
              <w:r>
                <w:rPr>
                  <w:rFonts w:ascii="Times New Roman" w:hAnsi="Times New Roman"/>
                  <w:bCs/>
                </w:rPr>
                <w:t xml:space="preserve"> that is</w:t>
              </w:r>
              <w:r w:rsidRPr="00E91440">
                <w:rPr>
                  <w:rFonts w:ascii="Times New Roman" w:hAnsi="Times New Roman"/>
                  <w:bCs/>
                </w:rPr>
                <w:t xml:space="preserve"> </w:t>
              </w:r>
              <w:r>
                <w:rPr>
                  <w:rFonts w:ascii="Times New Roman" w:hAnsi="Times New Roman"/>
                  <w:bCs/>
                </w:rPr>
                <w:t xml:space="preserve">treated </w:t>
              </w:r>
              <w:r w:rsidRPr="00E91440">
                <w:rPr>
                  <w:rFonts w:ascii="Times New Roman" w:hAnsi="Times New Roman"/>
                  <w:bCs/>
                </w:rPr>
                <w:t>as a public development credit institution</w:t>
              </w:r>
              <w:r>
                <w:rPr>
                  <w:rFonts w:ascii="Times New Roman" w:hAnsi="Times New Roman"/>
                  <w:bCs/>
                </w:rPr>
                <w:t xml:space="preserve"> by a competent authority in accordance with the last paragraph of Article 429a(2), shall also be considered.</w:t>
              </w:r>
            </w:ins>
          </w:p>
          <w:p w14:paraId="3AEC5523" w14:textId="77777777" w:rsidR="00142881" w:rsidRPr="004B5877" w:rsidRDefault="00142881" w:rsidP="003B3824">
            <w:pPr>
              <w:pStyle w:val="BodyText1"/>
              <w:tabs>
                <w:tab w:val="left" w:pos="4755"/>
              </w:tabs>
              <w:spacing w:line="240" w:lineRule="auto"/>
              <w:rPr>
                <w:ins w:id="2444" w:author="Author"/>
                <w:rFonts w:ascii="Times New Roman" w:hAnsi="Times New Roman"/>
                <w:b/>
                <w:bCs/>
              </w:rPr>
            </w:pPr>
          </w:p>
        </w:tc>
      </w:tr>
      <w:tr w:rsidR="00142881" w:rsidRPr="004B5877" w14:paraId="6B4A4FFD" w14:textId="77777777" w:rsidTr="003B3824">
        <w:trPr>
          <w:ins w:id="2445" w:author="Author"/>
        </w:trPr>
        <w:tc>
          <w:tcPr>
            <w:tcW w:w="1418" w:type="dxa"/>
          </w:tcPr>
          <w:p w14:paraId="4AD0C008" w14:textId="06F13C4A" w:rsidR="00142881" w:rsidRPr="00FE002E" w:rsidRDefault="00142881" w:rsidP="00C847AC">
            <w:pPr>
              <w:pStyle w:val="BodyText1"/>
              <w:rPr>
                <w:ins w:id="2446" w:author="Author"/>
                <w:rFonts w:ascii="Times New Roman" w:hAnsi="Times New Roman"/>
                <w:bCs/>
              </w:rPr>
            </w:pPr>
            <w:ins w:id="2447" w:author="Author">
              <w:r>
                <w:rPr>
                  <w:rFonts w:ascii="Times New Roman" w:hAnsi="Times New Roman"/>
                  <w:bCs/>
                </w:rPr>
                <w:t>{</w:t>
              </w:r>
              <w:r w:rsidR="009573B2">
                <w:rPr>
                  <w:rFonts w:ascii="Times New Roman" w:hAnsi="Times New Roman"/>
                  <w:bCs/>
                </w:rPr>
                <w:t>0</w:t>
              </w:r>
              <w:r>
                <w:rPr>
                  <w:rFonts w:ascii="Times New Roman" w:hAnsi="Times New Roman"/>
                  <w:bCs/>
                </w:rPr>
                <w:t>30</w:t>
              </w:r>
              <w:r w:rsidRPr="00FE002E">
                <w:rPr>
                  <w:rFonts w:ascii="Times New Roman" w:hAnsi="Times New Roman"/>
                  <w:bCs/>
                </w:rPr>
                <w:t>0;</w:t>
              </w:r>
              <w:r w:rsidR="009573B2">
                <w:rPr>
                  <w:rFonts w:ascii="Times New Roman" w:hAnsi="Times New Roman"/>
                  <w:bCs/>
                </w:rPr>
                <w:t>0</w:t>
              </w:r>
              <w:r w:rsidR="00C847AC">
                <w:rPr>
                  <w:rFonts w:ascii="Times New Roman" w:hAnsi="Times New Roman"/>
                  <w:bCs/>
                </w:rPr>
                <w:t>01</w:t>
              </w:r>
              <w:r>
                <w:rPr>
                  <w:rFonts w:ascii="Times New Roman" w:hAnsi="Times New Roman"/>
                  <w:bCs/>
                </w:rPr>
                <w:t>0</w:t>
              </w:r>
              <w:r w:rsidRPr="00FE002E">
                <w:rPr>
                  <w:rFonts w:ascii="Times New Roman" w:hAnsi="Times New Roman"/>
                  <w:bCs/>
                </w:rPr>
                <w:t>}</w:t>
              </w:r>
            </w:ins>
          </w:p>
        </w:tc>
        <w:tc>
          <w:tcPr>
            <w:tcW w:w="7620" w:type="dxa"/>
          </w:tcPr>
          <w:p w14:paraId="4563D357" w14:textId="1A133F03" w:rsidR="00142881" w:rsidRDefault="00142881" w:rsidP="003B3824">
            <w:pPr>
              <w:pStyle w:val="BodyText1"/>
              <w:tabs>
                <w:tab w:val="left" w:pos="4755"/>
              </w:tabs>
              <w:spacing w:line="240" w:lineRule="auto"/>
              <w:rPr>
                <w:ins w:id="2448" w:author="Author"/>
                <w:rFonts w:ascii="Times New Roman" w:hAnsi="Times New Roman"/>
                <w:b/>
                <w:bCs/>
              </w:rPr>
            </w:pPr>
            <w:ins w:id="2449" w:author="Author">
              <w:r w:rsidRPr="008E1038">
                <w:rPr>
                  <w:rFonts w:ascii="Times New Roman" w:hAnsi="Times New Roman"/>
                  <w:b/>
                  <w:bCs/>
                </w:rPr>
                <w:t>Public sector investment</w:t>
              </w:r>
              <w:r w:rsidR="007A5EF2">
                <w:rPr>
                  <w:rFonts w:ascii="Times New Roman" w:hAnsi="Times New Roman"/>
                  <w:b/>
                  <w:bCs/>
                </w:rPr>
                <w:t>s</w:t>
              </w:r>
              <w:r w:rsidRPr="008E1038">
                <w:rPr>
                  <w:rFonts w:ascii="Times New Roman" w:hAnsi="Times New Roman"/>
                  <w:b/>
                  <w:bCs/>
                </w:rPr>
                <w:t>- Claims on public sector entities</w:t>
              </w:r>
              <w:r>
                <w:rPr>
                  <w:rFonts w:ascii="Times New Roman" w:hAnsi="Times New Roman"/>
                  <w:b/>
                  <w:bCs/>
                </w:rPr>
                <w:t xml:space="preserve"> - </w:t>
              </w:r>
              <w:r w:rsidR="007A5EF2" w:rsidRPr="00462408">
                <w:rPr>
                  <w:rFonts w:ascii="Times New Roman" w:hAnsi="Times New Roman"/>
                  <w:b/>
                  <w:bCs/>
                </w:rPr>
                <w:t>Accounting balance sheet value</w:t>
              </w:r>
            </w:ins>
          </w:p>
          <w:p w14:paraId="00BE052E" w14:textId="77777777" w:rsidR="00142881" w:rsidRDefault="00142881" w:rsidP="003B3824">
            <w:pPr>
              <w:pStyle w:val="BodyText1"/>
              <w:rPr>
                <w:ins w:id="2450" w:author="Author"/>
                <w:rFonts w:ascii="Times New Roman" w:hAnsi="Times New Roman"/>
                <w:color w:val="auto"/>
              </w:rPr>
            </w:pPr>
          </w:p>
          <w:p w14:paraId="14D9581B" w14:textId="6D65E547" w:rsidR="00142881" w:rsidRPr="00FD0E5B" w:rsidRDefault="00142881" w:rsidP="003B3824">
            <w:pPr>
              <w:pStyle w:val="BodyText1"/>
              <w:tabs>
                <w:tab w:val="left" w:pos="4755"/>
              </w:tabs>
              <w:spacing w:line="240" w:lineRule="auto"/>
              <w:rPr>
                <w:ins w:id="2451" w:author="Author"/>
                <w:rFonts w:ascii="Times New Roman" w:hAnsi="Times New Roman"/>
                <w:bCs/>
              </w:rPr>
            </w:pPr>
            <w:ins w:id="2452" w:author="Author">
              <w:r w:rsidRPr="00FD0E5B">
                <w:rPr>
                  <w:rFonts w:ascii="Times New Roman" w:hAnsi="Times New Roman"/>
                  <w:bCs/>
                </w:rPr>
                <w:t xml:space="preserve">Where the institution is a public development credit institution, </w:t>
              </w:r>
              <w:r w:rsidR="007A5EF2" w:rsidRPr="007A5EF2">
                <w:rPr>
                  <w:rFonts w:ascii="Times New Roman" w:hAnsi="Times New Roman"/>
                  <w:bCs/>
                </w:rPr>
                <w:t xml:space="preserve">the accounting balance sheet value under the applicable accounting framework of </w:t>
              </w:r>
              <w:r w:rsidRPr="00FD0E5B">
                <w:rPr>
                  <w:rFonts w:ascii="Times New Roman" w:hAnsi="Times New Roman"/>
                  <w:bCs/>
                </w:rPr>
                <w:t>assets that constitute claims on public sector entities in relation to public sector investments</w:t>
              </w:r>
              <w:r>
                <w:rPr>
                  <w:rFonts w:ascii="Times New Roman" w:hAnsi="Times New Roman"/>
                  <w:bCs/>
                </w:rPr>
                <w:t xml:space="preserve">. </w:t>
              </w:r>
              <w:r w:rsidR="007A5EF2" w:rsidRPr="007A5EF2">
                <w:rPr>
                  <w:rFonts w:ascii="Times New Roman" w:hAnsi="Times New Roman"/>
                  <w:bCs/>
                </w:rPr>
                <w:t xml:space="preserve">The accounting balance sheet values </w:t>
              </w:r>
              <w:r w:rsidRPr="00FD0E5B">
                <w:rPr>
                  <w:rFonts w:ascii="Times New Roman" w:hAnsi="Times New Roman"/>
                  <w:bCs/>
                </w:rPr>
                <w:t xml:space="preserve">of </w:t>
              </w:r>
              <w:r>
                <w:rPr>
                  <w:rFonts w:ascii="Times New Roman" w:hAnsi="Times New Roman"/>
                  <w:bCs/>
                </w:rPr>
                <w:t>the</w:t>
              </w:r>
              <w:r w:rsidRPr="00E91440">
                <w:rPr>
                  <w:rFonts w:ascii="Times New Roman" w:hAnsi="Times New Roman"/>
                  <w:bCs/>
                </w:rPr>
                <w:t xml:space="preserve"> unit of </w:t>
              </w:r>
              <w:r>
                <w:rPr>
                  <w:rFonts w:ascii="Times New Roman" w:hAnsi="Times New Roman"/>
                  <w:bCs/>
                </w:rPr>
                <w:t>an</w:t>
              </w:r>
              <w:r w:rsidRPr="00E91440">
                <w:rPr>
                  <w:rFonts w:ascii="Times New Roman" w:hAnsi="Times New Roman"/>
                  <w:bCs/>
                </w:rPr>
                <w:t xml:space="preserve"> institution</w:t>
              </w:r>
              <w:r>
                <w:rPr>
                  <w:rFonts w:ascii="Times New Roman" w:hAnsi="Times New Roman"/>
                  <w:bCs/>
                </w:rPr>
                <w:t xml:space="preserve"> that is</w:t>
              </w:r>
              <w:r w:rsidRPr="00E91440">
                <w:rPr>
                  <w:rFonts w:ascii="Times New Roman" w:hAnsi="Times New Roman"/>
                  <w:bCs/>
                </w:rPr>
                <w:t xml:space="preserve"> </w:t>
              </w:r>
              <w:r>
                <w:rPr>
                  <w:rFonts w:ascii="Times New Roman" w:hAnsi="Times New Roman"/>
                  <w:bCs/>
                </w:rPr>
                <w:t xml:space="preserve">treated </w:t>
              </w:r>
              <w:r w:rsidRPr="00E91440">
                <w:rPr>
                  <w:rFonts w:ascii="Times New Roman" w:hAnsi="Times New Roman"/>
                  <w:bCs/>
                </w:rPr>
                <w:t>as a public development credit institution</w:t>
              </w:r>
              <w:r>
                <w:rPr>
                  <w:rFonts w:ascii="Times New Roman" w:hAnsi="Times New Roman"/>
                  <w:bCs/>
                </w:rPr>
                <w:t xml:space="preserve"> by a competent authority in accordance with the last paragraph of Article 429a(2), shall also be considered.</w:t>
              </w:r>
            </w:ins>
          </w:p>
          <w:p w14:paraId="7115C598" w14:textId="77777777" w:rsidR="00142881" w:rsidRPr="004B5877" w:rsidRDefault="00142881" w:rsidP="003B3824">
            <w:pPr>
              <w:pStyle w:val="BodyText1"/>
              <w:tabs>
                <w:tab w:val="left" w:pos="4755"/>
              </w:tabs>
              <w:spacing w:line="240" w:lineRule="auto"/>
              <w:rPr>
                <w:ins w:id="2453" w:author="Author"/>
                <w:rFonts w:ascii="Times New Roman" w:hAnsi="Times New Roman"/>
                <w:b/>
                <w:bCs/>
              </w:rPr>
            </w:pPr>
          </w:p>
        </w:tc>
      </w:tr>
      <w:tr w:rsidR="00D126C3" w:rsidRPr="00FE002E" w14:paraId="5655180E" w14:textId="77777777" w:rsidTr="00D126C3">
        <w:trPr>
          <w:ins w:id="2454" w:author="Author"/>
        </w:trPr>
        <w:tc>
          <w:tcPr>
            <w:tcW w:w="1418" w:type="dxa"/>
            <w:tcBorders>
              <w:top w:val="single" w:sz="4" w:space="0" w:color="auto"/>
              <w:left w:val="single" w:sz="4" w:space="0" w:color="auto"/>
              <w:bottom w:val="single" w:sz="4" w:space="0" w:color="auto"/>
              <w:right w:val="single" w:sz="4" w:space="0" w:color="auto"/>
            </w:tcBorders>
          </w:tcPr>
          <w:p w14:paraId="3373E0CF" w14:textId="68555762" w:rsidR="00D126C3" w:rsidRPr="00FE002E" w:rsidRDefault="00D126C3" w:rsidP="00D126C3">
            <w:pPr>
              <w:pStyle w:val="BodyText1"/>
              <w:rPr>
                <w:ins w:id="2455" w:author="Author"/>
                <w:rFonts w:ascii="Times New Roman" w:hAnsi="Times New Roman"/>
                <w:bCs/>
              </w:rPr>
            </w:pPr>
            <w:ins w:id="2456" w:author="Author">
              <w:r>
                <w:rPr>
                  <w:rFonts w:ascii="Times New Roman" w:hAnsi="Times New Roman"/>
                  <w:bCs/>
                </w:rPr>
                <w:t>{</w:t>
              </w:r>
              <w:r w:rsidR="009573B2">
                <w:rPr>
                  <w:rFonts w:ascii="Times New Roman" w:hAnsi="Times New Roman"/>
                  <w:bCs/>
                </w:rPr>
                <w:t>0</w:t>
              </w:r>
              <w:r>
                <w:rPr>
                  <w:rFonts w:ascii="Times New Roman" w:hAnsi="Times New Roman"/>
                  <w:bCs/>
                </w:rPr>
                <w:t>31</w:t>
              </w:r>
              <w:r w:rsidRPr="00FE002E">
                <w:rPr>
                  <w:rFonts w:ascii="Times New Roman" w:hAnsi="Times New Roman"/>
                  <w:bCs/>
                </w:rPr>
                <w:t>0;</w:t>
              </w:r>
              <w:r w:rsidR="009573B2">
                <w:rPr>
                  <w:rFonts w:ascii="Times New Roman" w:hAnsi="Times New Roman"/>
                  <w:bCs/>
                </w:rPr>
                <w:t>0</w:t>
              </w:r>
              <w:r>
                <w:rPr>
                  <w:rFonts w:ascii="Times New Roman" w:hAnsi="Times New Roman"/>
                  <w:bCs/>
                </w:rPr>
                <w:t>010</w:t>
              </w:r>
              <w:r w:rsidRPr="00FE002E">
                <w:rPr>
                  <w:rFonts w:ascii="Times New Roman" w:hAnsi="Times New Roman"/>
                  <w:bCs/>
                </w:rPr>
                <w:t>}</w:t>
              </w:r>
            </w:ins>
          </w:p>
        </w:tc>
        <w:tc>
          <w:tcPr>
            <w:tcW w:w="7620" w:type="dxa"/>
            <w:tcBorders>
              <w:top w:val="single" w:sz="4" w:space="0" w:color="auto"/>
              <w:left w:val="single" w:sz="4" w:space="0" w:color="auto"/>
              <w:bottom w:val="single" w:sz="4" w:space="0" w:color="auto"/>
              <w:right w:val="single" w:sz="4" w:space="0" w:color="auto"/>
            </w:tcBorders>
          </w:tcPr>
          <w:p w14:paraId="7F8437FE" w14:textId="77777777" w:rsidR="00D126C3" w:rsidRDefault="00D126C3" w:rsidP="00E631B4">
            <w:pPr>
              <w:pStyle w:val="BodyText1"/>
              <w:tabs>
                <w:tab w:val="left" w:pos="4755"/>
              </w:tabs>
              <w:spacing w:line="240" w:lineRule="auto"/>
              <w:rPr>
                <w:ins w:id="2457" w:author="Author"/>
                <w:rFonts w:ascii="Times New Roman" w:hAnsi="Times New Roman"/>
                <w:b/>
                <w:bCs/>
              </w:rPr>
            </w:pPr>
            <w:ins w:id="2458" w:author="Author">
              <w:r w:rsidRPr="008E1038">
                <w:rPr>
                  <w:rFonts w:ascii="Times New Roman" w:hAnsi="Times New Roman"/>
                  <w:b/>
                  <w:bCs/>
                </w:rPr>
                <w:t>P</w:t>
              </w:r>
              <w:r>
                <w:rPr>
                  <w:rFonts w:ascii="Times New Roman" w:hAnsi="Times New Roman"/>
                  <w:b/>
                  <w:bCs/>
                </w:rPr>
                <w:t xml:space="preserve">romotional loans </w:t>
              </w:r>
              <w:r w:rsidRPr="008E1038">
                <w:rPr>
                  <w:rFonts w:ascii="Times New Roman" w:hAnsi="Times New Roman"/>
                  <w:b/>
                  <w:bCs/>
                </w:rPr>
                <w:t>- Claims on central governments</w:t>
              </w:r>
              <w:r>
                <w:rPr>
                  <w:rFonts w:ascii="Times New Roman" w:hAnsi="Times New Roman"/>
                  <w:b/>
                  <w:bCs/>
                </w:rPr>
                <w:t xml:space="preserve"> - </w:t>
              </w:r>
              <w:r w:rsidR="00FD4F10" w:rsidRPr="00462408">
                <w:rPr>
                  <w:rFonts w:ascii="Times New Roman" w:hAnsi="Times New Roman"/>
                  <w:b/>
                  <w:bCs/>
                </w:rPr>
                <w:t>Accounting balance sheet value</w:t>
              </w:r>
            </w:ins>
          </w:p>
          <w:p w14:paraId="0E650077" w14:textId="77777777" w:rsidR="00D126C3" w:rsidRDefault="00D126C3" w:rsidP="00E631B4">
            <w:pPr>
              <w:pStyle w:val="BodyText1"/>
              <w:tabs>
                <w:tab w:val="left" w:pos="4755"/>
              </w:tabs>
              <w:spacing w:line="240" w:lineRule="auto"/>
              <w:rPr>
                <w:ins w:id="2459" w:author="Author"/>
                <w:rFonts w:ascii="Times New Roman" w:hAnsi="Times New Roman"/>
                <w:b/>
                <w:bCs/>
              </w:rPr>
            </w:pPr>
          </w:p>
          <w:p w14:paraId="53CF8C01" w14:textId="229B348A" w:rsidR="00D126C3" w:rsidRPr="00D126C3" w:rsidRDefault="00D126C3" w:rsidP="00D126C3">
            <w:pPr>
              <w:pStyle w:val="BodyText1"/>
              <w:tabs>
                <w:tab w:val="left" w:pos="4755"/>
              </w:tabs>
              <w:spacing w:line="240" w:lineRule="auto"/>
              <w:rPr>
                <w:ins w:id="2460" w:author="Author"/>
                <w:rFonts w:ascii="Times New Roman" w:hAnsi="Times New Roman"/>
                <w:b/>
                <w:bCs/>
              </w:rPr>
            </w:pPr>
            <w:ins w:id="2461" w:author="Author">
              <w:r w:rsidRPr="003B79B4">
                <w:rPr>
                  <w:rFonts w:ascii="Times New Roman" w:hAnsi="Times New Roman"/>
                  <w:bCs/>
                </w:rPr>
                <w:t xml:space="preserve">Where the institution is a public development credit institution, </w:t>
              </w:r>
              <w:r w:rsidR="00FD4F10">
                <w:rPr>
                  <w:rFonts w:ascii="Times New Roman" w:hAnsi="Times New Roman"/>
                  <w:bCs/>
                </w:rPr>
                <w:t>t</w:t>
              </w:r>
              <w:r w:rsidR="00FD4F10" w:rsidRPr="00FE002E">
                <w:rPr>
                  <w:rFonts w:ascii="Times New Roman" w:hAnsi="Times New Roman"/>
                  <w:bCs/>
                </w:rPr>
                <w:t xml:space="preserve">he accounting balance sheet value under the applicable accounting framework of </w:t>
              </w:r>
              <w:r w:rsidR="00FD4F10" w:rsidRPr="00FD0E5B">
                <w:rPr>
                  <w:rFonts w:ascii="Times New Roman" w:hAnsi="Times New Roman"/>
                  <w:bCs/>
                </w:rPr>
                <w:t>a</w:t>
              </w:r>
              <w:r w:rsidR="00FD4F10">
                <w:rPr>
                  <w:rFonts w:ascii="Times New Roman" w:hAnsi="Times New Roman"/>
                  <w:bCs/>
                </w:rPr>
                <w:t xml:space="preserve">ssets </w:t>
              </w:r>
              <w:r w:rsidRPr="003B79B4">
                <w:rPr>
                  <w:rFonts w:ascii="Times New Roman" w:hAnsi="Times New Roman"/>
                  <w:bCs/>
                </w:rPr>
                <w:t xml:space="preserve">that constitute claims on central governments in relation to promotional loans. The </w:t>
              </w:r>
              <w:r w:rsidR="00FD4F10" w:rsidRPr="00FE002E">
                <w:rPr>
                  <w:rFonts w:ascii="Times New Roman" w:hAnsi="Times New Roman"/>
                  <w:bCs/>
                </w:rPr>
                <w:t>accounting balance sheet value</w:t>
              </w:r>
              <w:r w:rsidR="00FD4F10">
                <w:rPr>
                  <w:rFonts w:ascii="Times New Roman" w:hAnsi="Times New Roman"/>
                  <w:bCs/>
                </w:rPr>
                <w:t>s</w:t>
              </w:r>
              <w:r w:rsidR="00FD4F10" w:rsidRPr="00FE002E">
                <w:rPr>
                  <w:rFonts w:ascii="Times New Roman" w:hAnsi="Times New Roman"/>
                  <w:bCs/>
                </w:rPr>
                <w:t xml:space="preserve"> </w:t>
              </w:r>
              <w:r w:rsidRPr="003B79B4">
                <w:rPr>
                  <w:rFonts w:ascii="Times New Roman" w:hAnsi="Times New Roman"/>
                  <w:bCs/>
                </w:rPr>
                <w:t>of the unit of an institution that is treated as a public development credit institution by a</w:t>
              </w:r>
              <w:r w:rsidRPr="00D126C3">
                <w:rPr>
                  <w:rFonts w:ascii="Times New Roman" w:hAnsi="Times New Roman"/>
                  <w:b/>
                  <w:bCs/>
                </w:rPr>
                <w:t xml:space="preserve"> </w:t>
              </w:r>
              <w:r w:rsidRPr="003B79B4">
                <w:rPr>
                  <w:rFonts w:ascii="Times New Roman" w:hAnsi="Times New Roman"/>
                  <w:bCs/>
                </w:rPr>
                <w:t xml:space="preserve">competent authority in accordance with the last paragraph of Article 429a(2), </w:t>
              </w:r>
              <w:r w:rsidR="0033642B">
                <w:rPr>
                  <w:rFonts w:ascii="Times New Roman" w:hAnsi="Times New Roman"/>
                  <w:bCs/>
                </w:rPr>
                <w:t>shall</w:t>
              </w:r>
              <w:r w:rsidRPr="003B79B4">
                <w:rPr>
                  <w:rFonts w:ascii="Times New Roman" w:hAnsi="Times New Roman"/>
                  <w:bCs/>
                </w:rPr>
                <w:t xml:space="preserve"> also be considered.</w:t>
              </w:r>
            </w:ins>
          </w:p>
          <w:p w14:paraId="57D9B72D" w14:textId="77777777" w:rsidR="00D126C3" w:rsidRPr="004B5877" w:rsidRDefault="00D126C3" w:rsidP="00E631B4">
            <w:pPr>
              <w:pStyle w:val="BodyText1"/>
              <w:tabs>
                <w:tab w:val="left" w:pos="4755"/>
              </w:tabs>
              <w:spacing w:line="240" w:lineRule="auto"/>
              <w:rPr>
                <w:ins w:id="2462" w:author="Author"/>
                <w:rFonts w:ascii="Times New Roman" w:hAnsi="Times New Roman"/>
                <w:b/>
                <w:bCs/>
              </w:rPr>
            </w:pPr>
          </w:p>
        </w:tc>
      </w:tr>
      <w:tr w:rsidR="001E5A9A" w:rsidRPr="004B5877" w14:paraId="31EDB1F9" w14:textId="77777777" w:rsidTr="00E631B4">
        <w:trPr>
          <w:ins w:id="2463" w:author="Author"/>
        </w:trPr>
        <w:tc>
          <w:tcPr>
            <w:tcW w:w="1418" w:type="dxa"/>
          </w:tcPr>
          <w:p w14:paraId="1988C1B5" w14:textId="4DEDEE5A" w:rsidR="001E5A9A" w:rsidRDefault="001E5A9A" w:rsidP="00E631B4">
            <w:pPr>
              <w:pStyle w:val="BodyText1"/>
              <w:rPr>
                <w:ins w:id="2464" w:author="Author"/>
                <w:rFonts w:ascii="Times New Roman" w:hAnsi="Times New Roman"/>
                <w:bCs/>
              </w:rPr>
            </w:pPr>
            <w:ins w:id="2465" w:author="Author">
              <w:r>
                <w:rPr>
                  <w:rFonts w:ascii="Times New Roman" w:hAnsi="Times New Roman"/>
                  <w:bCs/>
                </w:rPr>
                <w:t>{</w:t>
              </w:r>
              <w:r w:rsidR="009573B2">
                <w:rPr>
                  <w:rFonts w:ascii="Times New Roman" w:hAnsi="Times New Roman"/>
                  <w:bCs/>
                </w:rPr>
                <w:t>0</w:t>
              </w:r>
              <w:r>
                <w:rPr>
                  <w:rFonts w:ascii="Times New Roman" w:hAnsi="Times New Roman"/>
                  <w:bCs/>
                </w:rPr>
                <w:t>31</w:t>
              </w:r>
              <w:r w:rsidRPr="00FE002E">
                <w:rPr>
                  <w:rFonts w:ascii="Times New Roman" w:hAnsi="Times New Roman"/>
                  <w:bCs/>
                </w:rPr>
                <w:t>0;</w:t>
              </w:r>
              <w:r w:rsidR="009573B2">
                <w:rPr>
                  <w:rFonts w:ascii="Times New Roman" w:hAnsi="Times New Roman"/>
                  <w:bCs/>
                </w:rPr>
                <w:t>0</w:t>
              </w:r>
              <w:r>
                <w:rPr>
                  <w:rFonts w:ascii="Times New Roman" w:hAnsi="Times New Roman"/>
                  <w:bCs/>
                </w:rPr>
                <w:t>070</w:t>
              </w:r>
              <w:r w:rsidRPr="00FE002E">
                <w:rPr>
                  <w:rFonts w:ascii="Times New Roman" w:hAnsi="Times New Roman"/>
                  <w:bCs/>
                </w:rPr>
                <w:t>}</w:t>
              </w:r>
            </w:ins>
          </w:p>
        </w:tc>
        <w:tc>
          <w:tcPr>
            <w:tcW w:w="7620" w:type="dxa"/>
          </w:tcPr>
          <w:p w14:paraId="2E7BF075" w14:textId="77777777" w:rsidR="001E5A9A" w:rsidRDefault="001E5A9A" w:rsidP="00E631B4">
            <w:pPr>
              <w:pStyle w:val="BodyText1"/>
              <w:tabs>
                <w:tab w:val="left" w:pos="4755"/>
              </w:tabs>
              <w:spacing w:line="240" w:lineRule="auto"/>
              <w:rPr>
                <w:ins w:id="2466" w:author="Author"/>
                <w:rFonts w:ascii="Times New Roman" w:hAnsi="Times New Roman"/>
                <w:b/>
                <w:bCs/>
              </w:rPr>
            </w:pPr>
            <w:ins w:id="2467" w:author="Author">
              <w:r w:rsidRPr="00DE1B03">
                <w:rPr>
                  <w:rFonts w:ascii="Times New Roman" w:hAnsi="Times New Roman"/>
                  <w:b/>
                  <w:bCs/>
                </w:rPr>
                <w:t>Promotional loan</w:t>
              </w:r>
              <w:r>
                <w:rPr>
                  <w:rFonts w:ascii="Times New Roman" w:hAnsi="Times New Roman"/>
                  <w:b/>
                  <w:bCs/>
                </w:rPr>
                <w:t>s</w:t>
              </w:r>
              <w:r w:rsidRPr="00DE1B03">
                <w:rPr>
                  <w:rFonts w:ascii="Times New Roman" w:hAnsi="Times New Roman"/>
                  <w:b/>
                  <w:bCs/>
                </w:rPr>
                <w:t xml:space="preserve"> - </w:t>
              </w:r>
              <w:r w:rsidRPr="008E1038">
                <w:rPr>
                  <w:rFonts w:ascii="Times New Roman" w:hAnsi="Times New Roman"/>
                  <w:b/>
                  <w:bCs/>
                </w:rPr>
                <w:t>Claims on central governments</w:t>
              </w:r>
              <w:r>
                <w:rPr>
                  <w:rFonts w:ascii="Times New Roman" w:hAnsi="Times New Roman"/>
                  <w:b/>
                  <w:bCs/>
                </w:rPr>
                <w:t xml:space="preserve"> - </w:t>
              </w:r>
              <w:r w:rsidRPr="00A7136D">
                <w:rPr>
                  <w:rFonts w:ascii="Times New Roman" w:hAnsi="Times New Roman"/>
                  <w:b/>
                  <w:bCs/>
                </w:rPr>
                <w:t>Notional amount/ nominal value</w:t>
              </w:r>
            </w:ins>
          </w:p>
          <w:p w14:paraId="63C478B7" w14:textId="77777777" w:rsidR="001E5A9A" w:rsidRDefault="001E5A9A" w:rsidP="00E631B4">
            <w:pPr>
              <w:pStyle w:val="BodyText1"/>
              <w:spacing w:line="240" w:lineRule="auto"/>
              <w:rPr>
                <w:ins w:id="2468" w:author="Author"/>
                <w:rFonts w:ascii="Times New Roman" w:hAnsi="Times New Roman"/>
                <w:color w:val="auto"/>
              </w:rPr>
            </w:pPr>
          </w:p>
          <w:p w14:paraId="0357F7E0" w14:textId="0B6AD80D" w:rsidR="001E5A9A" w:rsidRPr="00FD0E5B" w:rsidRDefault="001E5A9A" w:rsidP="00E631B4">
            <w:pPr>
              <w:pStyle w:val="BodyText1"/>
              <w:spacing w:line="240" w:lineRule="auto"/>
              <w:rPr>
                <w:ins w:id="2469" w:author="Author"/>
                <w:rFonts w:ascii="Times New Roman" w:hAnsi="Times New Roman"/>
                <w:bCs/>
              </w:rPr>
            </w:pPr>
            <w:ins w:id="2470" w:author="Author">
              <w:r w:rsidRPr="00FD0E5B">
                <w:rPr>
                  <w:rFonts w:ascii="Times New Roman" w:hAnsi="Times New Roman"/>
                  <w:bCs/>
                </w:rPr>
                <w:t xml:space="preserve">Where the institution is a public development credit institution, </w:t>
              </w:r>
              <w:r>
                <w:rPr>
                  <w:rFonts w:ascii="Times New Roman" w:hAnsi="Times New Roman"/>
                  <w:bCs/>
                </w:rPr>
                <w:t>t</w:t>
              </w:r>
              <w:r w:rsidRPr="00FE002E">
                <w:rPr>
                  <w:rFonts w:ascii="Times New Roman" w:hAnsi="Times New Roman"/>
                  <w:bCs/>
                </w:rPr>
                <w:t xml:space="preserve">he </w:t>
              </w:r>
              <w:r>
                <w:rPr>
                  <w:rFonts w:ascii="Times New Roman" w:hAnsi="Times New Roman"/>
                  <w:bCs/>
                </w:rPr>
                <w:t>nominal amount</w:t>
              </w:r>
              <w:r w:rsidRPr="00FE002E">
                <w:rPr>
                  <w:rFonts w:ascii="Times New Roman" w:hAnsi="Times New Roman"/>
                  <w:bCs/>
                </w:rPr>
                <w:t xml:space="preserve"> of </w:t>
              </w:r>
              <w:r>
                <w:rPr>
                  <w:rFonts w:ascii="Times New Roman" w:hAnsi="Times New Roman"/>
                  <w:bCs/>
                </w:rPr>
                <w:t xml:space="preserve">off balance-sheet items </w:t>
              </w:r>
              <w:r w:rsidRPr="00FD0E5B">
                <w:rPr>
                  <w:rFonts w:ascii="Times New Roman" w:hAnsi="Times New Roman"/>
                  <w:bCs/>
                </w:rPr>
                <w:t>i</w:t>
              </w:r>
              <w:r>
                <w:rPr>
                  <w:rFonts w:ascii="Times New Roman" w:hAnsi="Times New Roman"/>
                  <w:bCs/>
                </w:rPr>
                <w:t>n relation to the undrawn part of promotional loans granted to</w:t>
              </w:r>
              <w:r>
                <w:t xml:space="preserve"> </w:t>
              </w:r>
              <w:r w:rsidR="005E3E56" w:rsidRPr="005E3E56">
                <w:rPr>
                  <w:rFonts w:ascii="Times New Roman" w:hAnsi="Times New Roman"/>
                  <w:bCs/>
                </w:rPr>
                <w:t>central governments</w:t>
              </w:r>
              <w:r>
                <w:rPr>
                  <w:rFonts w:ascii="Times New Roman" w:hAnsi="Times New Roman"/>
                  <w:bCs/>
                </w:rPr>
                <w:t>.</w:t>
              </w:r>
              <w:r w:rsidR="001943A2">
                <w:rPr>
                  <w:rFonts w:ascii="Times New Roman" w:hAnsi="Times New Roman"/>
                  <w:bCs/>
                </w:rPr>
                <w:t xml:space="preserve"> </w:t>
              </w:r>
              <w:r>
                <w:rPr>
                  <w:rFonts w:ascii="Times New Roman" w:hAnsi="Times New Roman"/>
                  <w:bCs/>
                </w:rPr>
                <w:t xml:space="preserve">The nominal amounts </w:t>
              </w:r>
              <w:r w:rsidRPr="00FD0E5B">
                <w:rPr>
                  <w:rFonts w:ascii="Times New Roman" w:hAnsi="Times New Roman"/>
                  <w:bCs/>
                </w:rPr>
                <w:t xml:space="preserve">of </w:t>
              </w:r>
              <w:r>
                <w:rPr>
                  <w:rFonts w:ascii="Times New Roman" w:hAnsi="Times New Roman"/>
                  <w:bCs/>
                </w:rPr>
                <w:t>the</w:t>
              </w:r>
              <w:r w:rsidRPr="00E91440">
                <w:rPr>
                  <w:rFonts w:ascii="Times New Roman" w:hAnsi="Times New Roman"/>
                  <w:bCs/>
                </w:rPr>
                <w:t xml:space="preserve"> unit of </w:t>
              </w:r>
              <w:r>
                <w:rPr>
                  <w:rFonts w:ascii="Times New Roman" w:hAnsi="Times New Roman"/>
                  <w:bCs/>
                </w:rPr>
                <w:t>an</w:t>
              </w:r>
              <w:r w:rsidRPr="00E91440">
                <w:rPr>
                  <w:rFonts w:ascii="Times New Roman" w:hAnsi="Times New Roman"/>
                  <w:bCs/>
                </w:rPr>
                <w:t xml:space="preserve"> institution</w:t>
              </w:r>
              <w:r>
                <w:rPr>
                  <w:rFonts w:ascii="Times New Roman" w:hAnsi="Times New Roman"/>
                  <w:bCs/>
                </w:rPr>
                <w:t xml:space="preserve"> that is</w:t>
              </w:r>
              <w:r w:rsidRPr="00E91440">
                <w:rPr>
                  <w:rFonts w:ascii="Times New Roman" w:hAnsi="Times New Roman"/>
                  <w:bCs/>
                </w:rPr>
                <w:t xml:space="preserve"> </w:t>
              </w:r>
              <w:r>
                <w:rPr>
                  <w:rFonts w:ascii="Times New Roman" w:hAnsi="Times New Roman"/>
                  <w:bCs/>
                </w:rPr>
                <w:t xml:space="preserve">treated </w:t>
              </w:r>
              <w:r w:rsidRPr="00E91440">
                <w:rPr>
                  <w:rFonts w:ascii="Times New Roman" w:hAnsi="Times New Roman"/>
                  <w:bCs/>
                </w:rPr>
                <w:t>as a public development credit institution</w:t>
              </w:r>
              <w:r>
                <w:rPr>
                  <w:rFonts w:ascii="Times New Roman" w:hAnsi="Times New Roman"/>
                  <w:bCs/>
                </w:rPr>
                <w:t xml:space="preserve"> by a competent authority in accordance with the last paragraph of Article 429a(2), </w:t>
              </w:r>
              <w:r w:rsidR="0033642B">
                <w:rPr>
                  <w:rFonts w:ascii="Times New Roman" w:hAnsi="Times New Roman"/>
                  <w:bCs/>
                </w:rPr>
                <w:t>shall</w:t>
              </w:r>
              <w:r>
                <w:rPr>
                  <w:rFonts w:ascii="Times New Roman" w:hAnsi="Times New Roman"/>
                  <w:bCs/>
                </w:rPr>
                <w:t xml:space="preserve"> also be considered.</w:t>
              </w:r>
            </w:ins>
          </w:p>
          <w:p w14:paraId="60CCF55C" w14:textId="77777777" w:rsidR="001E5A9A" w:rsidRPr="004B5877" w:rsidRDefault="001E5A9A" w:rsidP="00E631B4">
            <w:pPr>
              <w:pStyle w:val="BodyText1"/>
              <w:tabs>
                <w:tab w:val="left" w:pos="4755"/>
              </w:tabs>
              <w:spacing w:line="240" w:lineRule="auto"/>
              <w:rPr>
                <w:ins w:id="2471" w:author="Author"/>
                <w:rFonts w:ascii="Times New Roman" w:hAnsi="Times New Roman"/>
                <w:b/>
                <w:bCs/>
              </w:rPr>
            </w:pPr>
          </w:p>
        </w:tc>
      </w:tr>
      <w:tr w:rsidR="00D126C3" w:rsidRPr="00FE002E" w14:paraId="4CD3F0D4" w14:textId="77777777" w:rsidTr="00D126C3">
        <w:trPr>
          <w:ins w:id="2472" w:author="Author"/>
        </w:trPr>
        <w:tc>
          <w:tcPr>
            <w:tcW w:w="1418" w:type="dxa"/>
            <w:tcBorders>
              <w:top w:val="single" w:sz="4" w:space="0" w:color="auto"/>
              <w:left w:val="single" w:sz="4" w:space="0" w:color="auto"/>
              <w:bottom w:val="single" w:sz="4" w:space="0" w:color="auto"/>
              <w:right w:val="single" w:sz="4" w:space="0" w:color="auto"/>
            </w:tcBorders>
          </w:tcPr>
          <w:p w14:paraId="06D17859" w14:textId="476A44FC" w:rsidR="00D126C3" w:rsidRDefault="00D126C3" w:rsidP="00E631B4">
            <w:pPr>
              <w:pStyle w:val="BodyText1"/>
              <w:rPr>
                <w:ins w:id="2473" w:author="Author"/>
                <w:rFonts w:ascii="Times New Roman" w:hAnsi="Times New Roman"/>
                <w:bCs/>
              </w:rPr>
            </w:pPr>
            <w:ins w:id="2474" w:author="Author">
              <w:r>
                <w:rPr>
                  <w:rFonts w:ascii="Times New Roman" w:hAnsi="Times New Roman"/>
                  <w:bCs/>
                </w:rPr>
                <w:t>{</w:t>
              </w:r>
              <w:r w:rsidR="009573B2">
                <w:rPr>
                  <w:rFonts w:ascii="Times New Roman" w:hAnsi="Times New Roman"/>
                  <w:bCs/>
                </w:rPr>
                <w:t>0</w:t>
              </w:r>
              <w:r>
                <w:rPr>
                  <w:rFonts w:ascii="Times New Roman" w:hAnsi="Times New Roman"/>
                  <w:bCs/>
                </w:rPr>
                <w:t>32</w:t>
              </w:r>
              <w:r w:rsidRPr="00FE002E">
                <w:rPr>
                  <w:rFonts w:ascii="Times New Roman" w:hAnsi="Times New Roman"/>
                  <w:bCs/>
                </w:rPr>
                <w:t>0;</w:t>
              </w:r>
              <w:r w:rsidR="009573B2">
                <w:rPr>
                  <w:rFonts w:ascii="Times New Roman" w:hAnsi="Times New Roman"/>
                  <w:bCs/>
                </w:rPr>
                <w:t>0</w:t>
              </w:r>
              <w:r w:rsidR="00FD4F10">
                <w:rPr>
                  <w:rFonts w:ascii="Times New Roman" w:hAnsi="Times New Roman"/>
                  <w:bCs/>
                </w:rPr>
                <w:t>01</w:t>
              </w:r>
              <w:r>
                <w:rPr>
                  <w:rFonts w:ascii="Times New Roman" w:hAnsi="Times New Roman"/>
                  <w:bCs/>
                </w:rPr>
                <w:t>0</w:t>
              </w:r>
              <w:r w:rsidRPr="00FE002E">
                <w:rPr>
                  <w:rFonts w:ascii="Times New Roman" w:hAnsi="Times New Roman"/>
                  <w:bCs/>
                </w:rPr>
                <w:t>}</w:t>
              </w:r>
            </w:ins>
          </w:p>
        </w:tc>
        <w:tc>
          <w:tcPr>
            <w:tcW w:w="7620" w:type="dxa"/>
            <w:tcBorders>
              <w:top w:val="single" w:sz="4" w:space="0" w:color="auto"/>
              <w:left w:val="single" w:sz="4" w:space="0" w:color="auto"/>
              <w:bottom w:val="single" w:sz="4" w:space="0" w:color="auto"/>
              <w:right w:val="single" w:sz="4" w:space="0" w:color="auto"/>
            </w:tcBorders>
          </w:tcPr>
          <w:p w14:paraId="2D02AE79" w14:textId="77777777" w:rsidR="00D126C3" w:rsidRPr="008E1038" w:rsidRDefault="003B79B4" w:rsidP="00E631B4">
            <w:pPr>
              <w:pStyle w:val="BodyText1"/>
              <w:tabs>
                <w:tab w:val="left" w:pos="4755"/>
              </w:tabs>
              <w:spacing w:line="240" w:lineRule="auto"/>
              <w:rPr>
                <w:ins w:id="2475" w:author="Author"/>
                <w:rFonts w:ascii="Times New Roman" w:hAnsi="Times New Roman"/>
                <w:b/>
                <w:bCs/>
              </w:rPr>
            </w:pPr>
            <w:ins w:id="2476" w:author="Author">
              <w:r>
                <w:rPr>
                  <w:rFonts w:ascii="Times New Roman" w:hAnsi="Times New Roman"/>
                  <w:b/>
                  <w:bCs/>
                </w:rPr>
                <w:t xml:space="preserve">Promotional loans </w:t>
              </w:r>
              <w:r w:rsidR="00D126C3" w:rsidRPr="008E1038">
                <w:rPr>
                  <w:rFonts w:ascii="Times New Roman" w:hAnsi="Times New Roman"/>
                  <w:b/>
                  <w:bCs/>
                </w:rPr>
                <w:t>- Claims on regional governments</w:t>
              </w:r>
              <w:r w:rsidR="00D126C3">
                <w:rPr>
                  <w:rFonts w:ascii="Times New Roman" w:hAnsi="Times New Roman"/>
                  <w:b/>
                  <w:bCs/>
                </w:rPr>
                <w:t xml:space="preserve"> - </w:t>
              </w:r>
              <w:r w:rsidR="00FD4F10" w:rsidRPr="00462408">
                <w:rPr>
                  <w:rFonts w:ascii="Times New Roman" w:hAnsi="Times New Roman"/>
                  <w:b/>
                  <w:bCs/>
                </w:rPr>
                <w:t>Accounting balance sheet value</w:t>
              </w:r>
            </w:ins>
          </w:p>
          <w:p w14:paraId="5AEC1E03" w14:textId="77777777" w:rsidR="00D126C3" w:rsidRDefault="00D126C3" w:rsidP="00E631B4">
            <w:pPr>
              <w:pStyle w:val="BodyText1"/>
              <w:tabs>
                <w:tab w:val="left" w:pos="4755"/>
              </w:tabs>
              <w:spacing w:line="240" w:lineRule="auto"/>
              <w:rPr>
                <w:ins w:id="2477" w:author="Author"/>
                <w:rFonts w:ascii="Times New Roman" w:hAnsi="Times New Roman"/>
                <w:b/>
                <w:bCs/>
              </w:rPr>
            </w:pPr>
          </w:p>
          <w:p w14:paraId="2F4852ED" w14:textId="7620C6F1" w:rsidR="00D126C3" w:rsidRPr="003B79B4" w:rsidRDefault="00D126C3" w:rsidP="00D126C3">
            <w:pPr>
              <w:pStyle w:val="BodyText1"/>
              <w:tabs>
                <w:tab w:val="left" w:pos="4755"/>
              </w:tabs>
              <w:spacing w:line="240" w:lineRule="auto"/>
              <w:rPr>
                <w:ins w:id="2478" w:author="Author"/>
                <w:rFonts w:ascii="Times New Roman" w:hAnsi="Times New Roman"/>
                <w:bCs/>
              </w:rPr>
            </w:pPr>
            <w:ins w:id="2479" w:author="Author">
              <w:r w:rsidRPr="003B79B4">
                <w:rPr>
                  <w:rFonts w:ascii="Times New Roman" w:hAnsi="Times New Roman"/>
                  <w:bCs/>
                </w:rPr>
                <w:t xml:space="preserve">Where the institution is a public development credit institution, </w:t>
              </w:r>
              <w:r w:rsidR="00FD4F10">
                <w:rPr>
                  <w:rFonts w:ascii="Times New Roman" w:hAnsi="Times New Roman"/>
                  <w:bCs/>
                </w:rPr>
                <w:t>t</w:t>
              </w:r>
              <w:r w:rsidR="00FD4F10" w:rsidRPr="00FE002E">
                <w:rPr>
                  <w:rFonts w:ascii="Times New Roman" w:hAnsi="Times New Roman"/>
                  <w:bCs/>
                </w:rPr>
                <w:t xml:space="preserve">he accounting balance sheet value under the applicable accounting framework of </w:t>
              </w:r>
              <w:r w:rsidR="00FD4F10" w:rsidRPr="00FD0E5B">
                <w:rPr>
                  <w:rFonts w:ascii="Times New Roman" w:hAnsi="Times New Roman"/>
                  <w:bCs/>
                </w:rPr>
                <w:t>a</w:t>
              </w:r>
              <w:r w:rsidR="00FD4F10">
                <w:rPr>
                  <w:rFonts w:ascii="Times New Roman" w:hAnsi="Times New Roman"/>
                  <w:bCs/>
                </w:rPr>
                <w:t xml:space="preserve">ssets </w:t>
              </w:r>
              <w:r w:rsidRPr="003B79B4">
                <w:rPr>
                  <w:rFonts w:ascii="Times New Roman" w:hAnsi="Times New Roman"/>
                  <w:bCs/>
                </w:rPr>
                <w:t xml:space="preserve">that constitute claims on regional governments in relation to promotional loans. The </w:t>
              </w:r>
              <w:r w:rsidR="00FD4F10" w:rsidRPr="00FE002E">
                <w:rPr>
                  <w:rFonts w:ascii="Times New Roman" w:hAnsi="Times New Roman"/>
                  <w:bCs/>
                </w:rPr>
                <w:t>accounting balance sheet value</w:t>
              </w:r>
              <w:r w:rsidR="00FD4F10">
                <w:rPr>
                  <w:rFonts w:ascii="Times New Roman" w:hAnsi="Times New Roman"/>
                  <w:bCs/>
                </w:rPr>
                <w:t>s</w:t>
              </w:r>
              <w:r w:rsidRPr="003B79B4">
                <w:rPr>
                  <w:rFonts w:ascii="Times New Roman" w:hAnsi="Times New Roman"/>
                  <w:bCs/>
                </w:rPr>
                <w:t xml:space="preserve"> of the unit of an institution that is treated as a public development credit institution by a competent authority in accordance with the last paragraph of Article 429a(2), </w:t>
              </w:r>
              <w:r w:rsidR="0033642B">
                <w:rPr>
                  <w:rFonts w:ascii="Times New Roman" w:hAnsi="Times New Roman"/>
                  <w:bCs/>
                </w:rPr>
                <w:t>shall</w:t>
              </w:r>
              <w:r w:rsidRPr="003B79B4">
                <w:rPr>
                  <w:rFonts w:ascii="Times New Roman" w:hAnsi="Times New Roman"/>
                  <w:bCs/>
                </w:rPr>
                <w:t xml:space="preserve"> also be considered.</w:t>
              </w:r>
            </w:ins>
          </w:p>
          <w:p w14:paraId="5822DF0E" w14:textId="77777777" w:rsidR="00D126C3" w:rsidRPr="004B5877" w:rsidRDefault="00D126C3" w:rsidP="00E631B4">
            <w:pPr>
              <w:pStyle w:val="BodyText1"/>
              <w:tabs>
                <w:tab w:val="left" w:pos="4755"/>
              </w:tabs>
              <w:spacing w:line="240" w:lineRule="auto"/>
              <w:rPr>
                <w:ins w:id="2480" w:author="Author"/>
                <w:rFonts w:ascii="Times New Roman" w:hAnsi="Times New Roman"/>
                <w:b/>
                <w:bCs/>
              </w:rPr>
            </w:pPr>
          </w:p>
        </w:tc>
      </w:tr>
      <w:tr w:rsidR="001943A2" w:rsidRPr="004B5877" w14:paraId="44874BFB" w14:textId="77777777" w:rsidTr="00E631B4">
        <w:trPr>
          <w:ins w:id="2481" w:author="Author"/>
        </w:trPr>
        <w:tc>
          <w:tcPr>
            <w:tcW w:w="1418" w:type="dxa"/>
          </w:tcPr>
          <w:p w14:paraId="79CADF8F" w14:textId="0B21C100" w:rsidR="001943A2" w:rsidRDefault="001943A2" w:rsidP="00E631B4">
            <w:pPr>
              <w:pStyle w:val="BodyText1"/>
              <w:rPr>
                <w:ins w:id="2482" w:author="Author"/>
                <w:rFonts w:ascii="Times New Roman" w:hAnsi="Times New Roman"/>
                <w:bCs/>
              </w:rPr>
            </w:pPr>
            <w:ins w:id="2483" w:author="Author">
              <w:r>
                <w:rPr>
                  <w:rFonts w:ascii="Times New Roman" w:hAnsi="Times New Roman"/>
                  <w:bCs/>
                </w:rPr>
                <w:t>{</w:t>
              </w:r>
              <w:r w:rsidR="009573B2">
                <w:rPr>
                  <w:rFonts w:ascii="Times New Roman" w:hAnsi="Times New Roman"/>
                  <w:bCs/>
                </w:rPr>
                <w:t>0</w:t>
              </w:r>
              <w:r>
                <w:rPr>
                  <w:rFonts w:ascii="Times New Roman" w:hAnsi="Times New Roman"/>
                  <w:bCs/>
                </w:rPr>
                <w:t>32</w:t>
              </w:r>
              <w:r w:rsidRPr="00FE002E">
                <w:rPr>
                  <w:rFonts w:ascii="Times New Roman" w:hAnsi="Times New Roman"/>
                  <w:bCs/>
                </w:rPr>
                <w:t>0;</w:t>
              </w:r>
              <w:r w:rsidR="009573B2">
                <w:rPr>
                  <w:rFonts w:ascii="Times New Roman" w:hAnsi="Times New Roman"/>
                  <w:bCs/>
                </w:rPr>
                <w:t>0</w:t>
              </w:r>
              <w:r>
                <w:rPr>
                  <w:rFonts w:ascii="Times New Roman" w:hAnsi="Times New Roman"/>
                  <w:bCs/>
                </w:rPr>
                <w:t>070</w:t>
              </w:r>
              <w:r w:rsidRPr="00FE002E">
                <w:rPr>
                  <w:rFonts w:ascii="Times New Roman" w:hAnsi="Times New Roman"/>
                  <w:bCs/>
                </w:rPr>
                <w:t>}</w:t>
              </w:r>
            </w:ins>
          </w:p>
        </w:tc>
        <w:tc>
          <w:tcPr>
            <w:tcW w:w="7620" w:type="dxa"/>
          </w:tcPr>
          <w:p w14:paraId="76EF7C63" w14:textId="77777777" w:rsidR="001943A2" w:rsidRDefault="001943A2" w:rsidP="00E631B4">
            <w:pPr>
              <w:pStyle w:val="BodyText1"/>
              <w:tabs>
                <w:tab w:val="left" w:pos="4755"/>
              </w:tabs>
              <w:spacing w:line="240" w:lineRule="auto"/>
              <w:rPr>
                <w:ins w:id="2484" w:author="Author"/>
                <w:rFonts w:ascii="Times New Roman" w:hAnsi="Times New Roman"/>
                <w:b/>
                <w:bCs/>
              </w:rPr>
            </w:pPr>
            <w:ins w:id="2485" w:author="Author">
              <w:r w:rsidRPr="00DE1B03">
                <w:rPr>
                  <w:rFonts w:ascii="Times New Roman" w:hAnsi="Times New Roman"/>
                  <w:b/>
                  <w:bCs/>
                </w:rPr>
                <w:t>Promotional loan</w:t>
              </w:r>
              <w:r>
                <w:rPr>
                  <w:rFonts w:ascii="Times New Roman" w:hAnsi="Times New Roman"/>
                  <w:b/>
                  <w:bCs/>
                </w:rPr>
                <w:t>s</w:t>
              </w:r>
              <w:r w:rsidRPr="00DE1B03">
                <w:rPr>
                  <w:rFonts w:ascii="Times New Roman" w:hAnsi="Times New Roman"/>
                  <w:b/>
                  <w:bCs/>
                </w:rPr>
                <w:t xml:space="preserve"> - </w:t>
              </w:r>
              <w:r w:rsidRPr="008E1038">
                <w:rPr>
                  <w:rFonts w:ascii="Times New Roman" w:hAnsi="Times New Roman"/>
                  <w:b/>
                  <w:bCs/>
                </w:rPr>
                <w:t>Claims on regional governments</w:t>
              </w:r>
              <w:r>
                <w:rPr>
                  <w:rFonts w:ascii="Times New Roman" w:hAnsi="Times New Roman"/>
                  <w:b/>
                  <w:bCs/>
                </w:rPr>
                <w:t xml:space="preserve"> - </w:t>
              </w:r>
              <w:r w:rsidRPr="00A7136D">
                <w:rPr>
                  <w:rFonts w:ascii="Times New Roman" w:hAnsi="Times New Roman"/>
                  <w:b/>
                  <w:bCs/>
                </w:rPr>
                <w:t>Notional amount/ nominal value</w:t>
              </w:r>
            </w:ins>
          </w:p>
          <w:p w14:paraId="5C83E384" w14:textId="77777777" w:rsidR="001943A2" w:rsidRDefault="001943A2" w:rsidP="00E631B4">
            <w:pPr>
              <w:pStyle w:val="BodyText1"/>
              <w:spacing w:line="240" w:lineRule="auto"/>
              <w:rPr>
                <w:ins w:id="2486" w:author="Author"/>
                <w:rFonts w:ascii="Times New Roman" w:hAnsi="Times New Roman"/>
                <w:color w:val="auto"/>
              </w:rPr>
            </w:pPr>
          </w:p>
          <w:p w14:paraId="4ABC1B0A" w14:textId="784487CF" w:rsidR="001943A2" w:rsidRPr="00FD0E5B" w:rsidRDefault="001943A2" w:rsidP="00E631B4">
            <w:pPr>
              <w:pStyle w:val="BodyText1"/>
              <w:spacing w:line="240" w:lineRule="auto"/>
              <w:rPr>
                <w:ins w:id="2487" w:author="Author"/>
                <w:rFonts w:ascii="Times New Roman" w:hAnsi="Times New Roman"/>
                <w:bCs/>
              </w:rPr>
            </w:pPr>
            <w:ins w:id="2488" w:author="Author">
              <w:r w:rsidRPr="00FD0E5B">
                <w:rPr>
                  <w:rFonts w:ascii="Times New Roman" w:hAnsi="Times New Roman"/>
                  <w:bCs/>
                </w:rPr>
                <w:t xml:space="preserve">Where the institution is a public development credit institution, </w:t>
              </w:r>
              <w:r>
                <w:rPr>
                  <w:rFonts w:ascii="Times New Roman" w:hAnsi="Times New Roman"/>
                  <w:bCs/>
                </w:rPr>
                <w:t>t</w:t>
              </w:r>
              <w:r w:rsidRPr="00FE002E">
                <w:rPr>
                  <w:rFonts w:ascii="Times New Roman" w:hAnsi="Times New Roman"/>
                  <w:bCs/>
                </w:rPr>
                <w:t xml:space="preserve">he </w:t>
              </w:r>
              <w:r>
                <w:rPr>
                  <w:rFonts w:ascii="Times New Roman" w:hAnsi="Times New Roman"/>
                  <w:bCs/>
                </w:rPr>
                <w:t>nominal amount</w:t>
              </w:r>
              <w:r w:rsidRPr="00FE002E">
                <w:rPr>
                  <w:rFonts w:ascii="Times New Roman" w:hAnsi="Times New Roman"/>
                  <w:bCs/>
                </w:rPr>
                <w:t xml:space="preserve"> of </w:t>
              </w:r>
              <w:r>
                <w:rPr>
                  <w:rFonts w:ascii="Times New Roman" w:hAnsi="Times New Roman"/>
                  <w:bCs/>
                </w:rPr>
                <w:t xml:space="preserve">off balance-sheet items </w:t>
              </w:r>
              <w:r w:rsidRPr="00FD0E5B">
                <w:rPr>
                  <w:rFonts w:ascii="Times New Roman" w:hAnsi="Times New Roman"/>
                  <w:bCs/>
                </w:rPr>
                <w:t>i</w:t>
              </w:r>
              <w:r>
                <w:rPr>
                  <w:rFonts w:ascii="Times New Roman" w:hAnsi="Times New Roman"/>
                  <w:bCs/>
                </w:rPr>
                <w:t>n relation to the undrawn part of promotional loans granted to</w:t>
              </w:r>
              <w:r>
                <w:t xml:space="preserve"> </w:t>
              </w:r>
              <w:r w:rsidRPr="001943A2">
                <w:rPr>
                  <w:rFonts w:ascii="Times New Roman" w:hAnsi="Times New Roman"/>
                  <w:bCs/>
                </w:rPr>
                <w:t>regional governments</w:t>
              </w:r>
              <w:r>
                <w:rPr>
                  <w:rFonts w:ascii="Times New Roman" w:hAnsi="Times New Roman"/>
                  <w:bCs/>
                </w:rPr>
                <w:t xml:space="preserve">. The nominal amounts </w:t>
              </w:r>
              <w:r w:rsidRPr="00FD0E5B">
                <w:rPr>
                  <w:rFonts w:ascii="Times New Roman" w:hAnsi="Times New Roman"/>
                  <w:bCs/>
                </w:rPr>
                <w:t xml:space="preserve">of </w:t>
              </w:r>
              <w:r>
                <w:rPr>
                  <w:rFonts w:ascii="Times New Roman" w:hAnsi="Times New Roman"/>
                  <w:bCs/>
                </w:rPr>
                <w:t>the</w:t>
              </w:r>
              <w:r w:rsidRPr="00E91440">
                <w:rPr>
                  <w:rFonts w:ascii="Times New Roman" w:hAnsi="Times New Roman"/>
                  <w:bCs/>
                </w:rPr>
                <w:t xml:space="preserve"> unit of </w:t>
              </w:r>
              <w:r>
                <w:rPr>
                  <w:rFonts w:ascii="Times New Roman" w:hAnsi="Times New Roman"/>
                  <w:bCs/>
                </w:rPr>
                <w:t>an</w:t>
              </w:r>
              <w:r w:rsidRPr="00E91440">
                <w:rPr>
                  <w:rFonts w:ascii="Times New Roman" w:hAnsi="Times New Roman"/>
                  <w:bCs/>
                </w:rPr>
                <w:t xml:space="preserve"> institution</w:t>
              </w:r>
              <w:r>
                <w:rPr>
                  <w:rFonts w:ascii="Times New Roman" w:hAnsi="Times New Roman"/>
                  <w:bCs/>
                </w:rPr>
                <w:t xml:space="preserve"> that is</w:t>
              </w:r>
              <w:r w:rsidRPr="00E91440">
                <w:rPr>
                  <w:rFonts w:ascii="Times New Roman" w:hAnsi="Times New Roman"/>
                  <w:bCs/>
                </w:rPr>
                <w:t xml:space="preserve"> </w:t>
              </w:r>
              <w:r>
                <w:rPr>
                  <w:rFonts w:ascii="Times New Roman" w:hAnsi="Times New Roman"/>
                  <w:bCs/>
                </w:rPr>
                <w:t xml:space="preserve">treated </w:t>
              </w:r>
              <w:r w:rsidRPr="00E91440">
                <w:rPr>
                  <w:rFonts w:ascii="Times New Roman" w:hAnsi="Times New Roman"/>
                  <w:bCs/>
                </w:rPr>
                <w:t>as a public development credit institution</w:t>
              </w:r>
              <w:r>
                <w:rPr>
                  <w:rFonts w:ascii="Times New Roman" w:hAnsi="Times New Roman"/>
                  <w:bCs/>
                </w:rPr>
                <w:t xml:space="preserve"> by a competent authority in accordance with the last paragraph of Article 429a(2), </w:t>
              </w:r>
              <w:r w:rsidR="0033642B">
                <w:rPr>
                  <w:rFonts w:ascii="Times New Roman" w:hAnsi="Times New Roman"/>
                  <w:bCs/>
                </w:rPr>
                <w:t>shall</w:t>
              </w:r>
              <w:r>
                <w:rPr>
                  <w:rFonts w:ascii="Times New Roman" w:hAnsi="Times New Roman"/>
                  <w:bCs/>
                </w:rPr>
                <w:t xml:space="preserve"> also be considered.</w:t>
              </w:r>
            </w:ins>
          </w:p>
          <w:p w14:paraId="2D66318A" w14:textId="77777777" w:rsidR="001943A2" w:rsidRPr="004B5877" w:rsidRDefault="001943A2" w:rsidP="00E631B4">
            <w:pPr>
              <w:pStyle w:val="BodyText1"/>
              <w:tabs>
                <w:tab w:val="left" w:pos="4755"/>
              </w:tabs>
              <w:spacing w:line="240" w:lineRule="auto"/>
              <w:rPr>
                <w:ins w:id="2489" w:author="Author"/>
                <w:rFonts w:ascii="Times New Roman" w:hAnsi="Times New Roman"/>
                <w:b/>
                <w:bCs/>
              </w:rPr>
            </w:pPr>
          </w:p>
        </w:tc>
      </w:tr>
      <w:tr w:rsidR="00D126C3" w:rsidRPr="00FE002E" w14:paraId="31B79207" w14:textId="77777777" w:rsidTr="00D126C3">
        <w:trPr>
          <w:ins w:id="2490" w:author="Author"/>
        </w:trPr>
        <w:tc>
          <w:tcPr>
            <w:tcW w:w="1418" w:type="dxa"/>
            <w:tcBorders>
              <w:top w:val="single" w:sz="4" w:space="0" w:color="auto"/>
              <w:left w:val="single" w:sz="4" w:space="0" w:color="auto"/>
              <w:bottom w:val="single" w:sz="4" w:space="0" w:color="auto"/>
              <w:right w:val="single" w:sz="4" w:space="0" w:color="auto"/>
            </w:tcBorders>
          </w:tcPr>
          <w:p w14:paraId="157AB5A7" w14:textId="6C4B4A9D" w:rsidR="00D126C3" w:rsidRDefault="00D126C3" w:rsidP="00E631B4">
            <w:pPr>
              <w:pStyle w:val="BodyText1"/>
              <w:rPr>
                <w:ins w:id="2491" w:author="Author"/>
                <w:rFonts w:ascii="Times New Roman" w:hAnsi="Times New Roman"/>
                <w:bCs/>
              </w:rPr>
            </w:pPr>
            <w:ins w:id="2492" w:author="Author">
              <w:r>
                <w:rPr>
                  <w:rFonts w:ascii="Times New Roman" w:hAnsi="Times New Roman"/>
                  <w:bCs/>
                </w:rPr>
                <w:lastRenderedPageBreak/>
                <w:t>{</w:t>
              </w:r>
              <w:r w:rsidR="009573B2">
                <w:rPr>
                  <w:rFonts w:ascii="Times New Roman" w:hAnsi="Times New Roman"/>
                  <w:bCs/>
                </w:rPr>
                <w:t>0</w:t>
              </w:r>
              <w:r>
                <w:rPr>
                  <w:rFonts w:ascii="Times New Roman" w:hAnsi="Times New Roman"/>
                  <w:bCs/>
                </w:rPr>
                <w:t>33</w:t>
              </w:r>
              <w:r w:rsidRPr="00FE002E">
                <w:rPr>
                  <w:rFonts w:ascii="Times New Roman" w:hAnsi="Times New Roman"/>
                  <w:bCs/>
                </w:rPr>
                <w:t>0;</w:t>
              </w:r>
              <w:r w:rsidR="00FD4F10">
                <w:rPr>
                  <w:rFonts w:ascii="Times New Roman" w:hAnsi="Times New Roman"/>
                  <w:bCs/>
                </w:rPr>
                <w:t>0</w:t>
              </w:r>
              <w:r w:rsidR="009573B2">
                <w:rPr>
                  <w:rFonts w:ascii="Times New Roman" w:hAnsi="Times New Roman"/>
                  <w:bCs/>
                </w:rPr>
                <w:t>0</w:t>
              </w:r>
              <w:r w:rsidR="00FD4F10">
                <w:rPr>
                  <w:rFonts w:ascii="Times New Roman" w:hAnsi="Times New Roman"/>
                  <w:bCs/>
                </w:rPr>
                <w:t>1</w:t>
              </w:r>
              <w:r>
                <w:rPr>
                  <w:rFonts w:ascii="Times New Roman" w:hAnsi="Times New Roman"/>
                  <w:bCs/>
                </w:rPr>
                <w:t>0</w:t>
              </w:r>
              <w:r w:rsidRPr="00FE002E">
                <w:rPr>
                  <w:rFonts w:ascii="Times New Roman" w:hAnsi="Times New Roman"/>
                  <w:bCs/>
                </w:rPr>
                <w:t>}</w:t>
              </w:r>
            </w:ins>
          </w:p>
        </w:tc>
        <w:tc>
          <w:tcPr>
            <w:tcW w:w="7620" w:type="dxa"/>
            <w:tcBorders>
              <w:top w:val="single" w:sz="4" w:space="0" w:color="auto"/>
              <w:left w:val="single" w:sz="4" w:space="0" w:color="auto"/>
              <w:bottom w:val="single" w:sz="4" w:space="0" w:color="auto"/>
              <w:right w:val="single" w:sz="4" w:space="0" w:color="auto"/>
            </w:tcBorders>
          </w:tcPr>
          <w:p w14:paraId="1F977680" w14:textId="77777777" w:rsidR="00D126C3" w:rsidRDefault="00D126C3" w:rsidP="00E631B4">
            <w:pPr>
              <w:pStyle w:val="BodyText1"/>
              <w:tabs>
                <w:tab w:val="left" w:pos="4755"/>
              </w:tabs>
              <w:spacing w:line="240" w:lineRule="auto"/>
              <w:rPr>
                <w:ins w:id="2493" w:author="Author"/>
                <w:rFonts w:ascii="Times New Roman" w:hAnsi="Times New Roman"/>
                <w:b/>
                <w:bCs/>
              </w:rPr>
            </w:pPr>
            <w:ins w:id="2494" w:author="Author">
              <w:r w:rsidRPr="008E1038">
                <w:rPr>
                  <w:rFonts w:ascii="Times New Roman" w:hAnsi="Times New Roman"/>
                  <w:b/>
                  <w:bCs/>
                </w:rPr>
                <w:t>Promotional loan</w:t>
              </w:r>
              <w:r w:rsidR="003B79B4">
                <w:rPr>
                  <w:rFonts w:ascii="Times New Roman" w:hAnsi="Times New Roman"/>
                  <w:b/>
                  <w:bCs/>
                </w:rPr>
                <w:t xml:space="preserve">s </w:t>
              </w:r>
              <w:r w:rsidRPr="008E1038">
                <w:rPr>
                  <w:rFonts w:ascii="Times New Roman" w:hAnsi="Times New Roman"/>
                  <w:b/>
                  <w:bCs/>
                </w:rPr>
                <w:t>- Claims on local authorities</w:t>
              </w:r>
              <w:r>
                <w:rPr>
                  <w:rFonts w:ascii="Times New Roman" w:hAnsi="Times New Roman"/>
                  <w:b/>
                  <w:bCs/>
                </w:rPr>
                <w:t xml:space="preserve"> - </w:t>
              </w:r>
              <w:r w:rsidR="00FD4F10" w:rsidRPr="00462408">
                <w:rPr>
                  <w:rFonts w:ascii="Times New Roman" w:hAnsi="Times New Roman"/>
                  <w:b/>
                  <w:bCs/>
                </w:rPr>
                <w:t>Accounting balance sheet value</w:t>
              </w:r>
            </w:ins>
          </w:p>
          <w:p w14:paraId="10A9D422" w14:textId="77777777" w:rsidR="00D126C3" w:rsidRDefault="00D126C3" w:rsidP="00E631B4">
            <w:pPr>
              <w:pStyle w:val="BodyText1"/>
              <w:tabs>
                <w:tab w:val="left" w:pos="4755"/>
              </w:tabs>
              <w:spacing w:line="240" w:lineRule="auto"/>
              <w:rPr>
                <w:ins w:id="2495" w:author="Author"/>
                <w:rFonts w:ascii="Times New Roman" w:hAnsi="Times New Roman"/>
                <w:b/>
                <w:bCs/>
              </w:rPr>
            </w:pPr>
          </w:p>
          <w:p w14:paraId="5E3BE8B4" w14:textId="1CB1FD1D" w:rsidR="00D126C3" w:rsidRPr="0061403A" w:rsidRDefault="00D126C3" w:rsidP="00E631B4">
            <w:pPr>
              <w:pStyle w:val="BodyText1"/>
              <w:tabs>
                <w:tab w:val="left" w:pos="4755"/>
              </w:tabs>
              <w:spacing w:line="240" w:lineRule="auto"/>
              <w:rPr>
                <w:ins w:id="2496" w:author="Author"/>
                <w:rFonts w:ascii="Times New Roman" w:hAnsi="Times New Roman"/>
                <w:bCs/>
              </w:rPr>
            </w:pPr>
            <w:ins w:id="2497" w:author="Author">
              <w:r w:rsidRPr="003B79B4">
                <w:rPr>
                  <w:rFonts w:ascii="Times New Roman" w:hAnsi="Times New Roman"/>
                  <w:bCs/>
                </w:rPr>
                <w:t xml:space="preserve">Where the institution is a public development credit institution, </w:t>
              </w:r>
              <w:r w:rsidR="00FD4F10">
                <w:rPr>
                  <w:rFonts w:ascii="Times New Roman" w:hAnsi="Times New Roman"/>
                  <w:bCs/>
                </w:rPr>
                <w:t>t</w:t>
              </w:r>
              <w:r w:rsidR="00FD4F10" w:rsidRPr="00FE002E">
                <w:rPr>
                  <w:rFonts w:ascii="Times New Roman" w:hAnsi="Times New Roman"/>
                  <w:bCs/>
                </w:rPr>
                <w:t xml:space="preserve">he accounting balance sheet value under the applicable accounting framework of </w:t>
              </w:r>
              <w:r w:rsidR="00FD4F10" w:rsidRPr="00FD0E5B">
                <w:rPr>
                  <w:rFonts w:ascii="Times New Roman" w:hAnsi="Times New Roman"/>
                  <w:bCs/>
                </w:rPr>
                <w:t>a</w:t>
              </w:r>
              <w:r w:rsidR="00FD4F10">
                <w:rPr>
                  <w:rFonts w:ascii="Times New Roman" w:hAnsi="Times New Roman"/>
                  <w:bCs/>
                </w:rPr>
                <w:t xml:space="preserve">ssets </w:t>
              </w:r>
              <w:r w:rsidRPr="003B79B4">
                <w:rPr>
                  <w:rFonts w:ascii="Times New Roman" w:hAnsi="Times New Roman"/>
                  <w:bCs/>
                </w:rPr>
                <w:t>that constitute claims on local authorities in relation to promotional loans.</w:t>
              </w:r>
              <w:r w:rsidR="001E5A9A">
                <w:rPr>
                  <w:rFonts w:ascii="Times New Roman" w:hAnsi="Times New Roman"/>
                  <w:bCs/>
                </w:rPr>
                <w:t xml:space="preserve"> </w:t>
              </w:r>
              <w:r w:rsidRPr="003B79B4">
                <w:rPr>
                  <w:rFonts w:ascii="Times New Roman" w:hAnsi="Times New Roman"/>
                  <w:bCs/>
                </w:rPr>
                <w:t xml:space="preserve">The </w:t>
              </w:r>
              <w:r w:rsidR="00FD4F10" w:rsidRPr="00FE002E">
                <w:rPr>
                  <w:rFonts w:ascii="Times New Roman" w:hAnsi="Times New Roman"/>
                  <w:bCs/>
                </w:rPr>
                <w:t>accounting balance sheet value</w:t>
              </w:r>
              <w:r w:rsidR="00FD4F10">
                <w:rPr>
                  <w:rFonts w:ascii="Times New Roman" w:hAnsi="Times New Roman"/>
                  <w:bCs/>
                </w:rPr>
                <w:t>s</w:t>
              </w:r>
              <w:r w:rsidR="00FD4F10" w:rsidRPr="00FE002E">
                <w:rPr>
                  <w:rFonts w:ascii="Times New Roman" w:hAnsi="Times New Roman"/>
                  <w:bCs/>
                </w:rPr>
                <w:t xml:space="preserve"> </w:t>
              </w:r>
              <w:r w:rsidRPr="003B79B4">
                <w:rPr>
                  <w:rFonts w:ascii="Times New Roman" w:hAnsi="Times New Roman"/>
                  <w:bCs/>
                </w:rPr>
                <w:t>of the unit of an institution that is treated as a public development credit institution by a competent authority in accordance with the last paragraph of Article 429a(2),</w:t>
              </w:r>
              <w:r w:rsidR="00F360A2">
                <w:rPr>
                  <w:rFonts w:ascii="Times New Roman" w:hAnsi="Times New Roman"/>
                  <w:bCs/>
                </w:rPr>
                <w:t xml:space="preserve"> </w:t>
              </w:r>
              <w:r w:rsidR="0033642B">
                <w:rPr>
                  <w:rFonts w:ascii="Times New Roman" w:hAnsi="Times New Roman"/>
                  <w:bCs/>
                </w:rPr>
                <w:t>shall</w:t>
              </w:r>
              <w:r w:rsidRPr="003B79B4">
                <w:rPr>
                  <w:rFonts w:ascii="Times New Roman" w:hAnsi="Times New Roman"/>
                  <w:bCs/>
                </w:rPr>
                <w:t xml:space="preserve"> also be considered.</w:t>
              </w:r>
            </w:ins>
          </w:p>
          <w:p w14:paraId="3B5B1EC0" w14:textId="77777777" w:rsidR="00D126C3" w:rsidRPr="004B5877" w:rsidRDefault="00D126C3" w:rsidP="00E631B4">
            <w:pPr>
              <w:pStyle w:val="BodyText1"/>
              <w:tabs>
                <w:tab w:val="left" w:pos="4755"/>
              </w:tabs>
              <w:spacing w:line="240" w:lineRule="auto"/>
              <w:rPr>
                <w:ins w:id="2498" w:author="Author"/>
                <w:rFonts w:ascii="Times New Roman" w:hAnsi="Times New Roman"/>
                <w:b/>
                <w:bCs/>
              </w:rPr>
            </w:pPr>
          </w:p>
        </w:tc>
      </w:tr>
      <w:tr w:rsidR="001943A2" w:rsidRPr="004B5877" w14:paraId="0ABE486A" w14:textId="77777777" w:rsidTr="00E631B4">
        <w:trPr>
          <w:ins w:id="2499" w:author="Author"/>
        </w:trPr>
        <w:tc>
          <w:tcPr>
            <w:tcW w:w="1418" w:type="dxa"/>
          </w:tcPr>
          <w:p w14:paraId="6A69EE0F" w14:textId="4A68D204" w:rsidR="001943A2" w:rsidRDefault="001943A2" w:rsidP="00E631B4">
            <w:pPr>
              <w:pStyle w:val="BodyText1"/>
              <w:rPr>
                <w:ins w:id="2500" w:author="Author"/>
                <w:rFonts w:ascii="Times New Roman" w:hAnsi="Times New Roman"/>
                <w:bCs/>
              </w:rPr>
            </w:pPr>
            <w:ins w:id="2501" w:author="Author">
              <w:r>
                <w:rPr>
                  <w:rFonts w:ascii="Times New Roman" w:hAnsi="Times New Roman"/>
                  <w:bCs/>
                </w:rPr>
                <w:t>{</w:t>
              </w:r>
              <w:r w:rsidR="009573B2">
                <w:rPr>
                  <w:rFonts w:ascii="Times New Roman" w:hAnsi="Times New Roman"/>
                  <w:bCs/>
                </w:rPr>
                <w:t>0</w:t>
              </w:r>
              <w:r>
                <w:rPr>
                  <w:rFonts w:ascii="Times New Roman" w:hAnsi="Times New Roman"/>
                  <w:bCs/>
                </w:rPr>
                <w:t>33</w:t>
              </w:r>
              <w:r w:rsidRPr="00FE002E">
                <w:rPr>
                  <w:rFonts w:ascii="Times New Roman" w:hAnsi="Times New Roman"/>
                  <w:bCs/>
                </w:rPr>
                <w:t>0;</w:t>
              </w:r>
              <w:r w:rsidR="009573B2">
                <w:rPr>
                  <w:rFonts w:ascii="Times New Roman" w:hAnsi="Times New Roman"/>
                  <w:bCs/>
                </w:rPr>
                <w:t>0</w:t>
              </w:r>
              <w:r>
                <w:rPr>
                  <w:rFonts w:ascii="Times New Roman" w:hAnsi="Times New Roman"/>
                  <w:bCs/>
                </w:rPr>
                <w:t>070</w:t>
              </w:r>
              <w:r w:rsidRPr="00FE002E">
                <w:rPr>
                  <w:rFonts w:ascii="Times New Roman" w:hAnsi="Times New Roman"/>
                  <w:bCs/>
                </w:rPr>
                <w:t>}</w:t>
              </w:r>
            </w:ins>
          </w:p>
        </w:tc>
        <w:tc>
          <w:tcPr>
            <w:tcW w:w="7620" w:type="dxa"/>
          </w:tcPr>
          <w:p w14:paraId="7CDE9547" w14:textId="77777777" w:rsidR="001943A2" w:rsidRDefault="001943A2" w:rsidP="00E631B4">
            <w:pPr>
              <w:pStyle w:val="BodyText1"/>
              <w:tabs>
                <w:tab w:val="left" w:pos="4755"/>
              </w:tabs>
              <w:spacing w:line="240" w:lineRule="auto"/>
              <w:rPr>
                <w:ins w:id="2502" w:author="Author"/>
                <w:rFonts w:ascii="Times New Roman" w:hAnsi="Times New Roman"/>
                <w:b/>
                <w:bCs/>
              </w:rPr>
            </w:pPr>
            <w:ins w:id="2503" w:author="Author">
              <w:r w:rsidRPr="00DE1B03">
                <w:rPr>
                  <w:rFonts w:ascii="Times New Roman" w:hAnsi="Times New Roman"/>
                  <w:b/>
                  <w:bCs/>
                </w:rPr>
                <w:t>Promotional loan</w:t>
              </w:r>
              <w:r>
                <w:rPr>
                  <w:rFonts w:ascii="Times New Roman" w:hAnsi="Times New Roman"/>
                  <w:b/>
                  <w:bCs/>
                </w:rPr>
                <w:t>s</w:t>
              </w:r>
              <w:r w:rsidRPr="00DE1B03">
                <w:rPr>
                  <w:rFonts w:ascii="Times New Roman" w:hAnsi="Times New Roman"/>
                  <w:b/>
                  <w:bCs/>
                </w:rPr>
                <w:t xml:space="preserve"> - </w:t>
              </w:r>
              <w:r w:rsidRPr="008E1038">
                <w:rPr>
                  <w:rFonts w:ascii="Times New Roman" w:hAnsi="Times New Roman"/>
                  <w:b/>
                  <w:bCs/>
                </w:rPr>
                <w:t>Claims on local authorities</w:t>
              </w:r>
              <w:r>
                <w:rPr>
                  <w:rFonts w:ascii="Times New Roman" w:hAnsi="Times New Roman"/>
                  <w:b/>
                  <w:bCs/>
                </w:rPr>
                <w:t xml:space="preserve"> - </w:t>
              </w:r>
              <w:r w:rsidRPr="00A7136D">
                <w:rPr>
                  <w:rFonts w:ascii="Times New Roman" w:hAnsi="Times New Roman"/>
                  <w:b/>
                  <w:bCs/>
                </w:rPr>
                <w:t>Notional amount/ nominal value</w:t>
              </w:r>
            </w:ins>
          </w:p>
          <w:p w14:paraId="0211D136" w14:textId="77777777" w:rsidR="001943A2" w:rsidRDefault="001943A2" w:rsidP="00E631B4">
            <w:pPr>
              <w:pStyle w:val="BodyText1"/>
              <w:spacing w:line="240" w:lineRule="auto"/>
              <w:rPr>
                <w:ins w:id="2504" w:author="Author"/>
                <w:rFonts w:ascii="Times New Roman" w:hAnsi="Times New Roman"/>
                <w:color w:val="auto"/>
              </w:rPr>
            </w:pPr>
          </w:p>
          <w:p w14:paraId="0093C762" w14:textId="2624D5E3" w:rsidR="001943A2" w:rsidRPr="00FD0E5B" w:rsidRDefault="001943A2" w:rsidP="00E631B4">
            <w:pPr>
              <w:pStyle w:val="BodyText1"/>
              <w:spacing w:line="240" w:lineRule="auto"/>
              <w:rPr>
                <w:ins w:id="2505" w:author="Author"/>
                <w:rFonts w:ascii="Times New Roman" w:hAnsi="Times New Roman"/>
                <w:bCs/>
              </w:rPr>
            </w:pPr>
            <w:ins w:id="2506" w:author="Author">
              <w:r w:rsidRPr="00FD0E5B">
                <w:rPr>
                  <w:rFonts w:ascii="Times New Roman" w:hAnsi="Times New Roman"/>
                  <w:bCs/>
                </w:rPr>
                <w:t xml:space="preserve">Where the institution is a public development credit institution, </w:t>
              </w:r>
              <w:r>
                <w:rPr>
                  <w:rFonts w:ascii="Times New Roman" w:hAnsi="Times New Roman"/>
                  <w:bCs/>
                </w:rPr>
                <w:t>t</w:t>
              </w:r>
              <w:r w:rsidRPr="00FE002E">
                <w:rPr>
                  <w:rFonts w:ascii="Times New Roman" w:hAnsi="Times New Roman"/>
                  <w:bCs/>
                </w:rPr>
                <w:t xml:space="preserve">he </w:t>
              </w:r>
              <w:r>
                <w:rPr>
                  <w:rFonts w:ascii="Times New Roman" w:hAnsi="Times New Roman"/>
                  <w:bCs/>
                </w:rPr>
                <w:t>nominal amount</w:t>
              </w:r>
              <w:r w:rsidRPr="00FE002E">
                <w:rPr>
                  <w:rFonts w:ascii="Times New Roman" w:hAnsi="Times New Roman"/>
                  <w:bCs/>
                </w:rPr>
                <w:t xml:space="preserve"> of </w:t>
              </w:r>
              <w:r>
                <w:rPr>
                  <w:rFonts w:ascii="Times New Roman" w:hAnsi="Times New Roman"/>
                  <w:bCs/>
                </w:rPr>
                <w:t xml:space="preserve">off balance-sheet items </w:t>
              </w:r>
              <w:r w:rsidRPr="00FD0E5B">
                <w:rPr>
                  <w:rFonts w:ascii="Times New Roman" w:hAnsi="Times New Roman"/>
                  <w:bCs/>
                </w:rPr>
                <w:t>i</w:t>
              </w:r>
              <w:r>
                <w:rPr>
                  <w:rFonts w:ascii="Times New Roman" w:hAnsi="Times New Roman"/>
                  <w:bCs/>
                </w:rPr>
                <w:t>n relation to the undrawn part of promotional loans granted to</w:t>
              </w:r>
              <w:r>
                <w:t xml:space="preserve"> </w:t>
              </w:r>
              <w:r w:rsidRPr="001943A2">
                <w:rPr>
                  <w:rFonts w:ascii="Times New Roman" w:hAnsi="Times New Roman"/>
                  <w:bCs/>
                </w:rPr>
                <w:t>local authorities</w:t>
              </w:r>
              <w:r>
                <w:rPr>
                  <w:rFonts w:ascii="Times New Roman" w:hAnsi="Times New Roman"/>
                  <w:bCs/>
                </w:rPr>
                <w:t xml:space="preserve">. The nominal amounts </w:t>
              </w:r>
              <w:r w:rsidRPr="00FD0E5B">
                <w:rPr>
                  <w:rFonts w:ascii="Times New Roman" w:hAnsi="Times New Roman"/>
                  <w:bCs/>
                </w:rPr>
                <w:t xml:space="preserve">of </w:t>
              </w:r>
              <w:r>
                <w:rPr>
                  <w:rFonts w:ascii="Times New Roman" w:hAnsi="Times New Roman"/>
                  <w:bCs/>
                </w:rPr>
                <w:t>the</w:t>
              </w:r>
              <w:r w:rsidRPr="00E91440">
                <w:rPr>
                  <w:rFonts w:ascii="Times New Roman" w:hAnsi="Times New Roman"/>
                  <w:bCs/>
                </w:rPr>
                <w:t xml:space="preserve"> unit of </w:t>
              </w:r>
              <w:r>
                <w:rPr>
                  <w:rFonts w:ascii="Times New Roman" w:hAnsi="Times New Roman"/>
                  <w:bCs/>
                </w:rPr>
                <w:t>an</w:t>
              </w:r>
              <w:r w:rsidRPr="00E91440">
                <w:rPr>
                  <w:rFonts w:ascii="Times New Roman" w:hAnsi="Times New Roman"/>
                  <w:bCs/>
                </w:rPr>
                <w:t xml:space="preserve"> institution</w:t>
              </w:r>
              <w:r>
                <w:rPr>
                  <w:rFonts w:ascii="Times New Roman" w:hAnsi="Times New Roman"/>
                  <w:bCs/>
                </w:rPr>
                <w:t xml:space="preserve"> that is</w:t>
              </w:r>
              <w:r w:rsidRPr="00E91440">
                <w:rPr>
                  <w:rFonts w:ascii="Times New Roman" w:hAnsi="Times New Roman"/>
                  <w:bCs/>
                </w:rPr>
                <w:t xml:space="preserve"> </w:t>
              </w:r>
              <w:r>
                <w:rPr>
                  <w:rFonts w:ascii="Times New Roman" w:hAnsi="Times New Roman"/>
                  <w:bCs/>
                </w:rPr>
                <w:t xml:space="preserve">treated </w:t>
              </w:r>
              <w:r w:rsidRPr="00E91440">
                <w:rPr>
                  <w:rFonts w:ascii="Times New Roman" w:hAnsi="Times New Roman"/>
                  <w:bCs/>
                </w:rPr>
                <w:t>as a public development credit institution</w:t>
              </w:r>
              <w:r>
                <w:rPr>
                  <w:rFonts w:ascii="Times New Roman" w:hAnsi="Times New Roman"/>
                  <w:bCs/>
                </w:rPr>
                <w:t xml:space="preserve"> by a competent authority in accordance with the last paragraph of Article 429a(2), </w:t>
              </w:r>
              <w:r w:rsidR="0033642B">
                <w:rPr>
                  <w:rFonts w:ascii="Times New Roman" w:hAnsi="Times New Roman"/>
                  <w:bCs/>
                </w:rPr>
                <w:t>shall</w:t>
              </w:r>
              <w:r>
                <w:rPr>
                  <w:rFonts w:ascii="Times New Roman" w:hAnsi="Times New Roman"/>
                  <w:bCs/>
                </w:rPr>
                <w:t xml:space="preserve"> also be considered.</w:t>
              </w:r>
            </w:ins>
          </w:p>
          <w:p w14:paraId="4054A803" w14:textId="77777777" w:rsidR="001943A2" w:rsidRPr="004B5877" w:rsidRDefault="001943A2" w:rsidP="00E631B4">
            <w:pPr>
              <w:pStyle w:val="BodyText1"/>
              <w:tabs>
                <w:tab w:val="left" w:pos="4755"/>
              </w:tabs>
              <w:spacing w:line="240" w:lineRule="auto"/>
              <w:rPr>
                <w:ins w:id="2507" w:author="Author"/>
                <w:rFonts w:ascii="Times New Roman" w:hAnsi="Times New Roman"/>
                <w:b/>
                <w:bCs/>
              </w:rPr>
            </w:pPr>
          </w:p>
        </w:tc>
      </w:tr>
      <w:tr w:rsidR="00D126C3" w:rsidRPr="00FE002E" w14:paraId="7024E473" w14:textId="77777777" w:rsidTr="00D126C3">
        <w:trPr>
          <w:ins w:id="2508" w:author="Author"/>
        </w:trPr>
        <w:tc>
          <w:tcPr>
            <w:tcW w:w="1418" w:type="dxa"/>
            <w:tcBorders>
              <w:top w:val="single" w:sz="4" w:space="0" w:color="auto"/>
              <w:left w:val="single" w:sz="4" w:space="0" w:color="auto"/>
              <w:bottom w:val="single" w:sz="4" w:space="0" w:color="auto"/>
              <w:right w:val="single" w:sz="4" w:space="0" w:color="auto"/>
            </w:tcBorders>
          </w:tcPr>
          <w:p w14:paraId="40ECBC43" w14:textId="4FD45966" w:rsidR="00D126C3" w:rsidRDefault="00D126C3" w:rsidP="00E631B4">
            <w:pPr>
              <w:pStyle w:val="BodyText1"/>
              <w:rPr>
                <w:ins w:id="2509" w:author="Author"/>
                <w:rFonts w:ascii="Times New Roman" w:hAnsi="Times New Roman"/>
                <w:bCs/>
              </w:rPr>
            </w:pPr>
            <w:ins w:id="2510" w:author="Author">
              <w:r>
                <w:rPr>
                  <w:rFonts w:ascii="Times New Roman" w:hAnsi="Times New Roman"/>
                  <w:bCs/>
                </w:rPr>
                <w:t>{</w:t>
              </w:r>
              <w:r w:rsidR="009573B2">
                <w:rPr>
                  <w:rFonts w:ascii="Times New Roman" w:hAnsi="Times New Roman"/>
                  <w:bCs/>
                </w:rPr>
                <w:t>0</w:t>
              </w:r>
              <w:r>
                <w:rPr>
                  <w:rFonts w:ascii="Times New Roman" w:hAnsi="Times New Roman"/>
                  <w:bCs/>
                </w:rPr>
                <w:t>34</w:t>
              </w:r>
              <w:r w:rsidRPr="00FE002E">
                <w:rPr>
                  <w:rFonts w:ascii="Times New Roman" w:hAnsi="Times New Roman"/>
                  <w:bCs/>
                </w:rPr>
                <w:t>0;</w:t>
              </w:r>
              <w:r w:rsidR="009573B2">
                <w:rPr>
                  <w:rFonts w:ascii="Times New Roman" w:hAnsi="Times New Roman"/>
                  <w:bCs/>
                </w:rPr>
                <w:t>0</w:t>
              </w:r>
              <w:r w:rsidR="00FD4F10">
                <w:rPr>
                  <w:rFonts w:ascii="Times New Roman" w:hAnsi="Times New Roman"/>
                  <w:bCs/>
                </w:rPr>
                <w:t>01</w:t>
              </w:r>
              <w:r>
                <w:rPr>
                  <w:rFonts w:ascii="Times New Roman" w:hAnsi="Times New Roman"/>
                  <w:bCs/>
                </w:rPr>
                <w:t>0</w:t>
              </w:r>
              <w:r w:rsidRPr="00FE002E">
                <w:rPr>
                  <w:rFonts w:ascii="Times New Roman" w:hAnsi="Times New Roman"/>
                  <w:bCs/>
                </w:rPr>
                <w:t>}</w:t>
              </w:r>
            </w:ins>
          </w:p>
        </w:tc>
        <w:tc>
          <w:tcPr>
            <w:tcW w:w="7620" w:type="dxa"/>
            <w:tcBorders>
              <w:top w:val="single" w:sz="4" w:space="0" w:color="auto"/>
              <w:left w:val="single" w:sz="4" w:space="0" w:color="auto"/>
              <w:bottom w:val="single" w:sz="4" w:space="0" w:color="auto"/>
              <w:right w:val="single" w:sz="4" w:space="0" w:color="auto"/>
            </w:tcBorders>
          </w:tcPr>
          <w:p w14:paraId="54FF2131" w14:textId="77777777" w:rsidR="00D126C3" w:rsidRPr="00D126C3" w:rsidRDefault="00D126C3" w:rsidP="003B79B4">
            <w:pPr>
              <w:pStyle w:val="BodyText1"/>
              <w:tabs>
                <w:tab w:val="left" w:pos="4755"/>
              </w:tabs>
              <w:spacing w:line="240" w:lineRule="auto"/>
              <w:rPr>
                <w:ins w:id="2511" w:author="Author"/>
                <w:rFonts w:ascii="Times New Roman" w:hAnsi="Times New Roman"/>
                <w:b/>
                <w:bCs/>
              </w:rPr>
            </w:pPr>
            <w:ins w:id="2512" w:author="Author">
              <w:r w:rsidRPr="008E1038">
                <w:rPr>
                  <w:rFonts w:ascii="Times New Roman" w:hAnsi="Times New Roman"/>
                  <w:b/>
                  <w:bCs/>
                </w:rPr>
                <w:t>Promotional loan</w:t>
              </w:r>
              <w:r w:rsidR="003B79B4">
                <w:rPr>
                  <w:rFonts w:ascii="Times New Roman" w:hAnsi="Times New Roman"/>
                  <w:b/>
                  <w:bCs/>
                </w:rPr>
                <w:t>s -</w:t>
              </w:r>
              <w:r w:rsidRPr="008E1038">
                <w:rPr>
                  <w:rFonts w:ascii="Times New Roman" w:hAnsi="Times New Roman"/>
                  <w:b/>
                  <w:bCs/>
                </w:rPr>
                <w:t xml:space="preserve"> Claims on public sector entities</w:t>
              </w:r>
              <w:r>
                <w:rPr>
                  <w:rFonts w:ascii="Times New Roman" w:hAnsi="Times New Roman"/>
                  <w:b/>
                  <w:bCs/>
                </w:rPr>
                <w:t xml:space="preserve"> - </w:t>
              </w:r>
              <w:r w:rsidR="00FD4F10" w:rsidRPr="00462408">
                <w:rPr>
                  <w:rFonts w:ascii="Times New Roman" w:hAnsi="Times New Roman"/>
                  <w:b/>
                  <w:bCs/>
                </w:rPr>
                <w:t>Accounting balance sheet value</w:t>
              </w:r>
            </w:ins>
          </w:p>
          <w:p w14:paraId="5AA9403F" w14:textId="77777777" w:rsidR="00D126C3" w:rsidRPr="00D126C3" w:rsidRDefault="00D126C3" w:rsidP="00D126C3">
            <w:pPr>
              <w:pStyle w:val="BodyText1"/>
              <w:tabs>
                <w:tab w:val="left" w:pos="4755"/>
              </w:tabs>
              <w:spacing w:line="240" w:lineRule="auto"/>
              <w:rPr>
                <w:ins w:id="2513" w:author="Author"/>
                <w:rFonts w:ascii="Times New Roman" w:hAnsi="Times New Roman"/>
                <w:b/>
                <w:bCs/>
              </w:rPr>
            </w:pPr>
          </w:p>
          <w:p w14:paraId="2A129CDC" w14:textId="53753F07" w:rsidR="00D126C3" w:rsidRPr="003B79B4" w:rsidRDefault="00D126C3" w:rsidP="00E631B4">
            <w:pPr>
              <w:pStyle w:val="BodyText1"/>
              <w:tabs>
                <w:tab w:val="left" w:pos="4755"/>
              </w:tabs>
              <w:spacing w:line="240" w:lineRule="auto"/>
              <w:rPr>
                <w:ins w:id="2514" w:author="Author"/>
                <w:rFonts w:ascii="Times New Roman" w:hAnsi="Times New Roman"/>
                <w:bCs/>
              </w:rPr>
            </w:pPr>
            <w:ins w:id="2515" w:author="Author">
              <w:r w:rsidRPr="003B79B4">
                <w:rPr>
                  <w:rFonts w:ascii="Times New Roman" w:hAnsi="Times New Roman"/>
                  <w:bCs/>
                </w:rPr>
                <w:t xml:space="preserve">Where the institution is a public development credit institution, </w:t>
              </w:r>
              <w:r w:rsidR="00FD4F10">
                <w:rPr>
                  <w:rFonts w:ascii="Times New Roman" w:hAnsi="Times New Roman"/>
                  <w:bCs/>
                </w:rPr>
                <w:t>t</w:t>
              </w:r>
              <w:r w:rsidR="00FD4F10" w:rsidRPr="00FE002E">
                <w:rPr>
                  <w:rFonts w:ascii="Times New Roman" w:hAnsi="Times New Roman"/>
                  <w:bCs/>
                </w:rPr>
                <w:t xml:space="preserve">he accounting balance sheet value under the applicable accounting framework of </w:t>
              </w:r>
              <w:r w:rsidR="00FD4F10" w:rsidRPr="00FD0E5B">
                <w:rPr>
                  <w:rFonts w:ascii="Times New Roman" w:hAnsi="Times New Roman"/>
                  <w:bCs/>
                </w:rPr>
                <w:t>a</w:t>
              </w:r>
              <w:r w:rsidR="00FD4F10">
                <w:rPr>
                  <w:rFonts w:ascii="Times New Roman" w:hAnsi="Times New Roman"/>
                  <w:bCs/>
                </w:rPr>
                <w:t xml:space="preserve">ssets </w:t>
              </w:r>
              <w:r w:rsidRPr="003B79B4">
                <w:rPr>
                  <w:rFonts w:ascii="Times New Roman" w:hAnsi="Times New Roman"/>
                  <w:bCs/>
                </w:rPr>
                <w:t xml:space="preserve">that constitute claims on public sector entities in relation to promotional loans. The </w:t>
              </w:r>
              <w:r w:rsidR="00FD4F10" w:rsidRPr="00FE002E">
                <w:rPr>
                  <w:rFonts w:ascii="Times New Roman" w:hAnsi="Times New Roman"/>
                  <w:bCs/>
                </w:rPr>
                <w:t>accounting balance sheet value</w:t>
              </w:r>
              <w:r w:rsidR="00FD4F10">
                <w:rPr>
                  <w:rFonts w:ascii="Times New Roman" w:hAnsi="Times New Roman"/>
                  <w:bCs/>
                </w:rPr>
                <w:t>s</w:t>
              </w:r>
              <w:r w:rsidR="00FD4F10" w:rsidRPr="00FE002E">
                <w:rPr>
                  <w:rFonts w:ascii="Times New Roman" w:hAnsi="Times New Roman"/>
                  <w:bCs/>
                </w:rPr>
                <w:t xml:space="preserve"> </w:t>
              </w:r>
              <w:r w:rsidRPr="003B79B4">
                <w:rPr>
                  <w:rFonts w:ascii="Times New Roman" w:hAnsi="Times New Roman"/>
                  <w:bCs/>
                </w:rPr>
                <w:t xml:space="preserve">of the unit of an institution that is treated as a public development credit institution by a competent authority in accordance with the last paragraph of Article 429a(2), </w:t>
              </w:r>
              <w:r w:rsidR="0033642B">
                <w:rPr>
                  <w:rFonts w:ascii="Times New Roman" w:hAnsi="Times New Roman"/>
                  <w:bCs/>
                </w:rPr>
                <w:t>shall</w:t>
              </w:r>
              <w:r w:rsidRPr="003B79B4">
                <w:rPr>
                  <w:rFonts w:ascii="Times New Roman" w:hAnsi="Times New Roman"/>
                  <w:bCs/>
                </w:rPr>
                <w:t xml:space="preserve"> also be considered.</w:t>
              </w:r>
            </w:ins>
          </w:p>
          <w:p w14:paraId="271873F2" w14:textId="77777777" w:rsidR="00D126C3" w:rsidRPr="004B5877" w:rsidRDefault="00D126C3" w:rsidP="00E631B4">
            <w:pPr>
              <w:pStyle w:val="BodyText1"/>
              <w:tabs>
                <w:tab w:val="left" w:pos="4755"/>
              </w:tabs>
              <w:spacing w:line="240" w:lineRule="auto"/>
              <w:rPr>
                <w:ins w:id="2516" w:author="Author"/>
                <w:rFonts w:ascii="Times New Roman" w:hAnsi="Times New Roman"/>
                <w:b/>
                <w:bCs/>
              </w:rPr>
            </w:pPr>
          </w:p>
        </w:tc>
      </w:tr>
      <w:tr w:rsidR="001943A2" w:rsidRPr="004B5877" w14:paraId="5E7DDD36" w14:textId="77777777" w:rsidTr="00E631B4">
        <w:trPr>
          <w:ins w:id="2517" w:author="Author"/>
        </w:trPr>
        <w:tc>
          <w:tcPr>
            <w:tcW w:w="1418" w:type="dxa"/>
          </w:tcPr>
          <w:p w14:paraId="525D124D" w14:textId="765B9FDB" w:rsidR="001943A2" w:rsidRDefault="001943A2" w:rsidP="00E631B4">
            <w:pPr>
              <w:pStyle w:val="BodyText1"/>
              <w:rPr>
                <w:ins w:id="2518" w:author="Author"/>
                <w:rFonts w:ascii="Times New Roman" w:hAnsi="Times New Roman"/>
                <w:bCs/>
              </w:rPr>
            </w:pPr>
            <w:ins w:id="2519" w:author="Author">
              <w:r>
                <w:rPr>
                  <w:rFonts w:ascii="Times New Roman" w:hAnsi="Times New Roman"/>
                  <w:bCs/>
                </w:rPr>
                <w:t>{</w:t>
              </w:r>
              <w:r w:rsidR="009573B2">
                <w:rPr>
                  <w:rFonts w:ascii="Times New Roman" w:hAnsi="Times New Roman"/>
                  <w:bCs/>
                </w:rPr>
                <w:t>0</w:t>
              </w:r>
              <w:r>
                <w:rPr>
                  <w:rFonts w:ascii="Times New Roman" w:hAnsi="Times New Roman"/>
                  <w:bCs/>
                </w:rPr>
                <w:t>34</w:t>
              </w:r>
              <w:r w:rsidRPr="00FE002E">
                <w:rPr>
                  <w:rFonts w:ascii="Times New Roman" w:hAnsi="Times New Roman"/>
                  <w:bCs/>
                </w:rPr>
                <w:t>0;</w:t>
              </w:r>
              <w:r w:rsidR="009573B2">
                <w:rPr>
                  <w:rFonts w:ascii="Times New Roman" w:hAnsi="Times New Roman"/>
                  <w:bCs/>
                </w:rPr>
                <w:t>0</w:t>
              </w:r>
              <w:r>
                <w:rPr>
                  <w:rFonts w:ascii="Times New Roman" w:hAnsi="Times New Roman"/>
                  <w:bCs/>
                </w:rPr>
                <w:t>070</w:t>
              </w:r>
              <w:r w:rsidRPr="00FE002E">
                <w:rPr>
                  <w:rFonts w:ascii="Times New Roman" w:hAnsi="Times New Roman"/>
                  <w:bCs/>
                </w:rPr>
                <w:t>}</w:t>
              </w:r>
            </w:ins>
          </w:p>
        </w:tc>
        <w:tc>
          <w:tcPr>
            <w:tcW w:w="7620" w:type="dxa"/>
          </w:tcPr>
          <w:p w14:paraId="5793FDFF" w14:textId="77777777" w:rsidR="001943A2" w:rsidRDefault="001943A2" w:rsidP="00E631B4">
            <w:pPr>
              <w:pStyle w:val="BodyText1"/>
              <w:tabs>
                <w:tab w:val="left" w:pos="4755"/>
              </w:tabs>
              <w:spacing w:line="240" w:lineRule="auto"/>
              <w:rPr>
                <w:ins w:id="2520" w:author="Author"/>
                <w:rFonts w:ascii="Times New Roman" w:hAnsi="Times New Roman"/>
                <w:b/>
                <w:bCs/>
              </w:rPr>
            </w:pPr>
            <w:ins w:id="2521" w:author="Author">
              <w:r w:rsidRPr="00DE1B03">
                <w:rPr>
                  <w:rFonts w:ascii="Times New Roman" w:hAnsi="Times New Roman"/>
                  <w:b/>
                  <w:bCs/>
                </w:rPr>
                <w:t>Promotional loan</w:t>
              </w:r>
              <w:r>
                <w:rPr>
                  <w:rFonts w:ascii="Times New Roman" w:hAnsi="Times New Roman"/>
                  <w:b/>
                  <w:bCs/>
                </w:rPr>
                <w:t>s</w:t>
              </w:r>
              <w:r w:rsidRPr="00DE1B03">
                <w:rPr>
                  <w:rFonts w:ascii="Times New Roman" w:hAnsi="Times New Roman"/>
                  <w:b/>
                  <w:bCs/>
                </w:rPr>
                <w:t xml:space="preserve"> - </w:t>
              </w:r>
              <w:r w:rsidRPr="008E1038">
                <w:rPr>
                  <w:rFonts w:ascii="Times New Roman" w:hAnsi="Times New Roman"/>
                  <w:b/>
                  <w:bCs/>
                </w:rPr>
                <w:t>Claims on public sector entities</w:t>
              </w:r>
              <w:r>
                <w:rPr>
                  <w:rFonts w:ascii="Times New Roman" w:hAnsi="Times New Roman"/>
                  <w:b/>
                  <w:bCs/>
                </w:rPr>
                <w:t xml:space="preserve"> - </w:t>
              </w:r>
              <w:r w:rsidRPr="00A7136D">
                <w:rPr>
                  <w:rFonts w:ascii="Times New Roman" w:hAnsi="Times New Roman"/>
                  <w:b/>
                  <w:bCs/>
                </w:rPr>
                <w:t>Notional amount/ nominal value</w:t>
              </w:r>
            </w:ins>
          </w:p>
          <w:p w14:paraId="6383FA4C" w14:textId="77777777" w:rsidR="001943A2" w:rsidRDefault="001943A2" w:rsidP="00E631B4">
            <w:pPr>
              <w:pStyle w:val="BodyText1"/>
              <w:spacing w:line="240" w:lineRule="auto"/>
              <w:rPr>
                <w:ins w:id="2522" w:author="Author"/>
                <w:rFonts w:ascii="Times New Roman" w:hAnsi="Times New Roman"/>
                <w:color w:val="auto"/>
              </w:rPr>
            </w:pPr>
          </w:p>
          <w:p w14:paraId="59262D91" w14:textId="5637D69A" w:rsidR="001943A2" w:rsidRPr="00FD0E5B" w:rsidRDefault="001943A2" w:rsidP="00E631B4">
            <w:pPr>
              <w:pStyle w:val="BodyText1"/>
              <w:spacing w:line="240" w:lineRule="auto"/>
              <w:rPr>
                <w:ins w:id="2523" w:author="Author"/>
                <w:rFonts w:ascii="Times New Roman" w:hAnsi="Times New Roman"/>
                <w:bCs/>
              </w:rPr>
            </w:pPr>
            <w:ins w:id="2524" w:author="Author">
              <w:r w:rsidRPr="00FD0E5B">
                <w:rPr>
                  <w:rFonts w:ascii="Times New Roman" w:hAnsi="Times New Roman"/>
                  <w:bCs/>
                </w:rPr>
                <w:t xml:space="preserve">Where the institution is a public development credit institution, </w:t>
              </w:r>
              <w:r>
                <w:rPr>
                  <w:rFonts w:ascii="Times New Roman" w:hAnsi="Times New Roman"/>
                  <w:bCs/>
                </w:rPr>
                <w:t>t</w:t>
              </w:r>
              <w:r w:rsidRPr="00FE002E">
                <w:rPr>
                  <w:rFonts w:ascii="Times New Roman" w:hAnsi="Times New Roman"/>
                  <w:bCs/>
                </w:rPr>
                <w:t xml:space="preserve">he </w:t>
              </w:r>
              <w:r>
                <w:rPr>
                  <w:rFonts w:ascii="Times New Roman" w:hAnsi="Times New Roman"/>
                  <w:bCs/>
                </w:rPr>
                <w:t>nominal amount</w:t>
              </w:r>
              <w:r w:rsidRPr="00FE002E">
                <w:rPr>
                  <w:rFonts w:ascii="Times New Roman" w:hAnsi="Times New Roman"/>
                  <w:bCs/>
                </w:rPr>
                <w:t xml:space="preserve"> of </w:t>
              </w:r>
              <w:r>
                <w:rPr>
                  <w:rFonts w:ascii="Times New Roman" w:hAnsi="Times New Roman"/>
                  <w:bCs/>
                </w:rPr>
                <w:t xml:space="preserve">off balance-sheet items </w:t>
              </w:r>
              <w:r w:rsidRPr="00FD0E5B">
                <w:rPr>
                  <w:rFonts w:ascii="Times New Roman" w:hAnsi="Times New Roman"/>
                  <w:bCs/>
                </w:rPr>
                <w:t>i</w:t>
              </w:r>
              <w:r>
                <w:rPr>
                  <w:rFonts w:ascii="Times New Roman" w:hAnsi="Times New Roman"/>
                  <w:bCs/>
                </w:rPr>
                <w:t>n relation to the undrawn part of promotional loans granted to</w:t>
              </w:r>
              <w:r>
                <w:t xml:space="preserve"> </w:t>
              </w:r>
              <w:r w:rsidRPr="001943A2">
                <w:rPr>
                  <w:rFonts w:ascii="Times New Roman" w:hAnsi="Times New Roman"/>
                  <w:bCs/>
                </w:rPr>
                <w:t>public sector entities</w:t>
              </w:r>
              <w:r>
                <w:rPr>
                  <w:rFonts w:ascii="Times New Roman" w:hAnsi="Times New Roman"/>
                  <w:bCs/>
                </w:rPr>
                <w:t xml:space="preserve">. The nominal amounts </w:t>
              </w:r>
              <w:r w:rsidRPr="00FD0E5B">
                <w:rPr>
                  <w:rFonts w:ascii="Times New Roman" w:hAnsi="Times New Roman"/>
                  <w:bCs/>
                </w:rPr>
                <w:t xml:space="preserve">of </w:t>
              </w:r>
              <w:r>
                <w:rPr>
                  <w:rFonts w:ascii="Times New Roman" w:hAnsi="Times New Roman"/>
                  <w:bCs/>
                </w:rPr>
                <w:t>the</w:t>
              </w:r>
              <w:r w:rsidRPr="00E91440">
                <w:rPr>
                  <w:rFonts w:ascii="Times New Roman" w:hAnsi="Times New Roman"/>
                  <w:bCs/>
                </w:rPr>
                <w:t xml:space="preserve"> unit of </w:t>
              </w:r>
              <w:r>
                <w:rPr>
                  <w:rFonts w:ascii="Times New Roman" w:hAnsi="Times New Roman"/>
                  <w:bCs/>
                </w:rPr>
                <w:t>an</w:t>
              </w:r>
              <w:r w:rsidRPr="00E91440">
                <w:rPr>
                  <w:rFonts w:ascii="Times New Roman" w:hAnsi="Times New Roman"/>
                  <w:bCs/>
                </w:rPr>
                <w:t xml:space="preserve"> institution</w:t>
              </w:r>
              <w:r>
                <w:rPr>
                  <w:rFonts w:ascii="Times New Roman" w:hAnsi="Times New Roman"/>
                  <w:bCs/>
                </w:rPr>
                <w:t xml:space="preserve"> that is</w:t>
              </w:r>
              <w:r w:rsidRPr="00E91440">
                <w:rPr>
                  <w:rFonts w:ascii="Times New Roman" w:hAnsi="Times New Roman"/>
                  <w:bCs/>
                </w:rPr>
                <w:t xml:space="preserve"> </w:t>
              </w:r>
              <w:r>
                <w:rPr>
                  <w:rFonts w:ascii="Times New Roman" w:hAnsi="Times New Roman"/>
                  <w:bCs/>
                </w:rPr>
                <w:t xml:space="preserve">treated </w:t>
              </w:r>
              <w:r w:rsidRPr="00E91440">
                <w:rPr>
                  <w:rFonts w:ascii="Times New Roman" w:hAnsi="Times New Roman"/>
                  <w:bCs/>
                </w:rPr>
                <w:t>as a public development credit institution</w:t>
              </w:r>
              <w:r>
                <w:rPr>
                  <w:rFonts w:ascii="Times New Roman" w:hAnsi="Times New Roman"/>
                  <w:bCs/>
                </w:rPr>
                <w:t xml:space="preserve"> by a competent authority in accordance with the last paragraph of Article 429a(2), </w:t>
              </w:r>
              <w:r w:rsidR="0033642B">
                <w:rPr>
                  <w:rFonts w:ascii="Times New Roman" w:hAnsi="Times New Roman"/>
                  <w:bCs/>
                </w:rPr>
                <w:t>shall</w:t>
              </w:r>
              <w:r>
                <w:rPr>
                  <w:rFonts w:ascii="Times New Roman" w:hAnsi="Times New Roman"/>
                  <w:bCs/>
                </w:rPr>
                <w:t xml:space="preserve"> also be considered.</w:t>
              </w:r>
            </w:ins>
          </w:p>
          <w:p w14:paraId="28AF0C76" w14:textId="77777777" w:rsidR="001943A2" w:rsidRPr="004B5877" w:rsidRDefault="001943A2" w:rsidP="00E631B4">
            <w:pPr>
              <w:pStyle w:val="BodyText1"/>
              <w:tabs>
                <w:tab w:val="left" w:pos="4755"/>
              </w:tabs>
              <w:spacing w:line="240" w:lineRule="auto"/>
              <w:rPr>
                <w:ins w:id="2525" w:author="Author"/>
                <w:rFonts w:ascii="Times New Roman" w:hAnsi="Times New Roman"/>
                <w:b/>
                <w:bCs/>
              </w:rPr>
            </w:pPr>
          </w:p>
        </w:tc>
      </w:tr>
      <w:tr w:rsidR="00462408" w:rsidRPr="004B5877" w14:paraId="29DF5E7A" w14:textId="77777777" w:rsidTr="00E631B4">
        <w:trPr>
          <w:ins w:id="2526" w:author="Author"/>
        </w:trPr>
        <w:tc>
          <w:tcPr>
            <w:tcW w:w="1418" w:type="dxa"/>
          </w:tcPr>
          <w:p w14:paraId="1D9C525C" w14:textId="680B64DF" w:rsidR="00462408" w:rsidRDefault="00462408" w:rsidP="00E631B4">
            <w:pPr>
              <w:pStyle w:val="BodyText1"/>
              <w:rPr>
                <w:ins w:id="2527" w:author="Author"/>
                <w:rFonts w:ascii="Times New Roman" w:hAnsi="Times New Roman"/>
                <w:bCs/>
              </w:rPr>
            </w:pPr>
            <w:ins w:id="2528" w:author="Author">
              <w:r>
                <w:rPr>
                  <w:rFonts w:ascii="Times New Roman" w:hAnsi="Times New Roman"/>
                  <w:bCs/>
                </w:rPr>
                <w:t>{</w:t>
              </w:r>
              <w:r w:rsidR="009573B2">
                <w:rPr>
                  <w:rFonts w:ascii="Times New Roman" w:hAnsi="Times New Roman"/>
                  <w:bCs/>
                </w:rPr>
                <w:t>0</w:t>
              </w:r>
              <w:r>
                <w:rPr>
                  <w:rFonts w:ascii="Times New Roman" w:hAnsi="Times New Roman"/>
                  <w:bCs/>
                </w:rPr>
                <w:t>35</w:t>
              </w:r>
              <w:r w:rsidRPr="00FE002E">
                <w:rPr>
                  <w:rFonts w:ascii="Times New Roman" w:hAnsi="Times New Roman"/>
                  <w:bCs/>
                </w:rPr>
                <w:t>0;</w:t>
              </w:r>
              <w:r w:rsidR="009573B2">
                <w:rPr>
                  <w:rFonts w:ascii="Times New Roman" w:hAnsi="Times New Roman"/>
                  <w:bCs/>
                </w:rPr>
                <w:t>0</w:t>
              </w:r>
              <w:r>
                <w:rPr>
                  <w:rFonts w:ascii="Times New Roman" w:hAnsi="Times New Roman"/>
                  <w:bCs/>
                </w:rPr>
                <w:t>010</w:t>
              </w:r>
              <w:r w:rsidRPr="00FE002E">
                <w:rPr>
                  <w:rFonts w:ascii="Times New Roman" w:hAnsi="Times New Roman"/>
                  <w:bCs/>
                </w:rPr>
                <w:t>}</w:t>
              </w:r>
            </w:ins>
          </w:p>
        </w:tc>
        <w:tc>
          <w:tcPr>
            <w:tcW w:w="7620" w:type="dxa"/>
          </w:tcPr>
          <w:p w14:paraId="111062ED" w14:textId="77777777" w:rsidR="00462408" w:rsidRDefault="00462408" w:rsidP="00E631B4">
            <w:pPr>
              <w:pStyle w:val="BodyText1"/>
              <w:tabs>
                <w:tab w:val="left" w:pos="4755"/>
              </w:tabs>
              <w:spacing w:line="240" w:lineRule="auto"/>
              <w:rPr>
                <w:ins w:id="2529" w:author="Author"/>
                <w:rFonts w:ascii="Times New Roman" w:hAnsi="Times New Roman"/>
                <w:b/>
                <w:bCs/>
              </w:rPr>
            </w:pPr>
            <w:ins w:id="2530" w:author="Author">
              <w:r w:rsidRPr="00DE1B03">
                <w:rPr>
                  <w:rFonts w:ascii="Times New Roman" w:hAnsi="Times New Roman"/>
                  <w:b/>
                  <w:bCs/>
                </w:rPr>
                <w:t>Promotional loan</w:t>
              </w:r>
              <w:r>
                <w:rPr>
                  <w:rFonts w:ascii="Times New Roman" w:hAnsi="Times New Roman"/>
                  <w:b/>
                  <w:bCs/>
                </w:rPr>
                <w:t>s</w:t>
              </w:r>
              <w:r w:rsidR="001E5A9A">
                <w:rPr>
                  <w:rFonts w:ascii="Times New Roman" w:hAnsi="Times New Roman"/>
                  <w:b/>
                  <w:bCs/>
                </w:rPr>
                <w:t xml:space="preserve"> - C</w:t>
              </w:r>
              <w:r w:rsidRPr="00DE1B03">
                <w:rPr>
                  <w:rFonts w:ascii="Times New Roman" w:hAnsi="Times New Roman"/>
                  <w:b/>
                  <w:bCs/>
                </w:rPr>
                <w:t>laims on non-financial corporations</w:t>
              </w:r>
              <w:r>
                <w:rPr>
                  <w:rFonts w:ascii="Times New Roman" w:hAnsi="Times New Roman"/>
                  <w:b/>
                  <w:bCs/>
                </w:rPr>
                <w:t xml:space="preserve"> - </w:t>
              </w:r>
              <w:r w:rsidRPr="00462408">
                <w:rPr>
                  <w:rFonts w:ascii="Times New Roman" w:hAnsi="Times New Roman"/>
                  <w:b/>
                  <w:bCs/>
                </w:rPr>
                <w:t>Accounting balance sheet value</w:t>
              </w:r>
            </w:ins>
          </w:p>
          <w:p w14:paraId="3CAFC6DC" w14:textId="77777777" w:rsidR="00462408" w:rsidRDefault="00462408" w:rsidP="00E631B4">
            <w:pPr>
              <w:pStyle w:val="BodyText1"/>
              <w:spacing w:line="240" w:lineRule="auto"/>
              <w:rPr>
                <w:ins w:id="2531" w:author="Author"/>
                <w:rFonts w:ascii="Times New Roman" w:hAnsi="Times New Roman"/>
                <w:color w:val="auto"/>
              </w:rPr>
            </w:pPr>
          </w:p>
          <w:p w14:paraId="3E6CB891" w14:textId="74B10EA0" w:rsidR="00462408" w:rsidRPr="00FD0E5B" w:rsidRDefault="00462408" w:rsidP="00462408">
            <w:pPr>
              <w:pStyle w:val="BodyText1"/>
              <w:spacing w:line="240" w:lineRule="auto"/>
              <w:rPr>
                <w:ins w:id="2532" w:author="Author"/>
                <w:rFonts w:ascii="Times New Roman" w:hAnsi="Times New Roman"/>
                <w:bCs/>
              </w:rPr>
            </w:pPr>
            <w:ins w:id="2533" w:author="Author">
              <w:r w:rsidRPr="00FD0E5B">
                <w:rPr>
                  <w:rFonts w:ascii="Times New Roman" w:hAnsi="Times New Roman"/>
                  <w:bCs/>
                </w:rPr>
                <w:t xml:space="preserve">Where the institution is a public development credit institution, </w:t>
              </w:r>
              <w:r>
                <w:rPr>
                  <w:rFonts w:ascii="Times New Roman" w:hAnsi="Times New Roman"/>
                  <w:bCs/>
                </w:rPr>
                <w:t>t</w:t>
              </w:r>
              <w:r w:rsidRPr="00FE002E">
                <w:rPr>
                  <w:rFonts w:ascii="Times New Roman" w:hAnsi="Times New Roman"/>
                  <w:bCs/>
                </w:rPr>
                <w:t xml:space="preserve">he accounting balance sheet value under the applicable accounting framework of </w:t>
              </w:r>
              <w:r w:rsidRPr="00FD0E5B">
                <w:rPr>
                  <w:rFonts w:ascii="Times New Roman" w:hAnsi="Times New Roman"/>
                  <w:bCs/>
                </w:rPr>
                <w:t>a</w:t>
              </w:r>
              <w:r>
                <w:rPr>
                  <w:rFonts w:ascii="Times New Roman" w:hAnsi="Times New Roman"/>
                  <w:bCs/>
                </w:rPr>
                <w:t>ssets that constitute claims on</w:t>
              </w:r>
              <w:r w:rsidRPr="00440847">
                <w:rPr>
                  <w:rFonts w:ascii="Times New Roman" w:hAnsi="Times New Roman"/>
                  <w:bCs/>
                </w:rPr>
                <w:t xml:space="preserve"> non-financial corporations </w:t>
              </w:r>
              <w:r w:rsidRPr="00FD0E5B">
                <w:rPr>
                  <w:rFonts w:ascii="Times New Roman" w:hAnsi="Times New Roman"/>
                  <w:bCs/>
                </w:rPr>
                <w:t>i</w:t>
              </w:r>
              <w:r>
                <w:rPr>
                  <w:rFonts w:ascii="Times New Roman" w:hAnsi="Times New Roman"/>
                  <w:bCs/>
                </w:rPr>
                <w:t xml:space="preserve">n relation to promotional loans. The </w:t>
              </w:r>
              <w:r w:rsidR="00A7136D" w:rsidRPr="00FE002E">
                <w:rPr>
                  <w:rFonts w:ascii="Times New Roman" w:hAnsi="Times New Roman"/>
                  <w:bCs/>
                </w:rPr>
                <w:t>accounting balance sheet value</w:t>
              </w:r>
              <w:r w:rsidR="00FD4F10">
                <w:rPr>
                  <w:rFonts w:ascii="Times New Roman" w:hAnsi="Times New Roman"/>
                  <w:bCs/>
                </w:rPr>
                <w:t>s</w:t>
              </w:r>
              <w:r w:rsidR="00A7136D" w:rsidRPr="00FD0E5B">
                <w:rPr>
                  <w:rFonts w:ascii="Times New Roman" w:hAnsi="Times New Roman"/>
                  <w:bCs/>
                </w:rPr>
                <w:t xml:space="preserve"> </w:t>
              </w:r>
              <w:r w:rsidRPr="00FD0E5B">
                <w:rPr>
                  <w:rFonts w:ascii="Times New Roman" w:hAnsi="Times New Roman"/>
                  <w:bCs/>
                </w:rPr>
                <w:t xml:space="preserve">of </w:t>
              </w:r>
              <w:r>
                <w:rPr>
                  <w:rFonts w:ascii="Times New Roman" w:hAnsi="Times New Roman"/>
                  <w:bCs/>
                </w:rPr>
                <w:t>the</w:t>
              </w:r>
              <w:r w:rsidRPr="00E91440">
                <w:rPr>
                  <w:rFonts w:ascii="Times New Roman" w:hAnsi="Times New Roman"/>
                  <w:bCs/>
                </w:rPr>
                <w:t xml:space="preserve"> unit of </w:t>
              </w:r>
              <w:r>
                <w:rPr>
                  <w:rFonts w:ascii="Times New Roman" w:hAnsi="Times New Roman"/>
                  <w:bCs/>
                </w:rPr>
                <w:t>an</w:t>
              </w:r>
              <w:r w:rsidRPr="00E91440">
                <w:rPr>
                  <w:rFonts w:ascii="Times New Roman" w:hAnsi="Times New Roman"/>
                  <w:bCs/>
                </w:rPr>
                <w:t xml:space="preserve"> institution</w:t>
              </w:r>
              <w:r>
                <w:rPr>
                  <w:rFonts w:ascii="Times New Roman" w:hAnsi="Times New Roman"/>
                  <w:bCs/>
                </w:rPr>
                <w:t xml:space="preserve"> that is</w:t>
              </w:r>
              <w:r w:rsidRPr="00E91440">
                <w:rPr>
                  <w:rFonts w:ascii="Times New Roman" w:hAnsi="Times New Roman"/>
                  <w:bCs/>
                </w:rPr>
                <w:t xml:space="preserve"> </w:t>
              </w:r>
              <w:r>
                <w:rPr>
                  <w:rFonts w:ascii="Times New Roman" w:hAnsi="Times New Roman"/>
                  <w:bCs/>
                </w:rPr>
                <w:t xml:space="preserve">treated </w:t>
              </w:r>
              <w:r w:rsidRPr="00E91440">
                <w:rPr>
                  <w:rFonts w:ascii="Times New Roman" w:hAnsi="Times New Roman"/>
                  <w:bCs/>
                </w:rPr>
                <w:t>as a public development credit institution</w:t>
              </w:r>
              <w:r>
                <w:rPr>
                  <w:rFonts w:ascii="Times New Roman" w:hAnsi="Times New Roman"/>
                  <w:bCs/>
                </w:rPr>
                <w:t xml:space="preserve"> by a competent authority in accordance with the last paragraph of Article 429a(2), </w:t>
              </w:r>
              <w:r w:rsidR="0033642B">
                <w:rPr>
                  <w:rFonts w:ascii="Times New Roman" w:hAnsi="Times New Roman"/>
                  <w:bCs/>
                </w:rPr>
                <w:t>shall</w:t>
              </w:r>
              <w:r>
                <w:rPr>
                  <w:rFonts w:ascii="Times New Roman" w:hAnsi="Times New Roman"/>
                  <w:bCs/>
                </w:rPr>
                <w:t xml:space="preserve"> also be considered.</w:t>
              </w:r>
            </w:ins>
          </w:p>
          <w:p w14:paraId="6BF179ED" w14:textId="77777777" w:rsidR="00462408" w:rsidRPr="004B5877" w:rsidRDefault="00462408" w:rsidP="00E631B4">
            <w:pPr>
              <w:pStyle w:val="BodyText1"/>
              <w:tabs>
                <w:tab w:val="left" w:pos="4755"/>
              </w:tabs>
              <w:spacing w:line="240" w:lineRule="auto"/>
              <w:rPr>
                <w:ins w:id="2534" w:author="Author"/>
                <w:rFonts w:ascii="Times New Roman" w:hAnsi="Times New Roman"/>
                <w:b/>
                <w:bCs/>
              </w:rPr>
            </w:pPr>
          </w:p>
        </w:tc>
      </w:tr>
      <w:tr w:rsidR="00A7136D" w:rsidRPr="004B5877" w14:paraId="12870EEF" w14:textId="77777777" w:rsidTr="00E631B4">
        <w:trPr>
          <w:ins w:id="2535" w:author="Author"/>
        </w:trPr>
        <w:tc>
          <w:tcPr>
            <w:tcW w:w="1418" w:type="dxa"/>
          </w:tcPr>
          <w:p w14:paraId="79383F04" w14:textId="29554F65" w:rsidR="00A7136D" w:rsidRDefault="00A7136D" w:rsidP="00E631B4">
            <w:pPr>
              <w:pStyle w:val="BodyText1"/>
              <w:rPr>
                <w:ins w:id="2536" w:author="Author"/>
                <w:rFonts w:ascii="Times New Roman" w:hAnsi="Times New Roman"/>
                <w:bCs/>
              </w:rPr>
            </w:pPr>
            <w:ins w:id="2537" w:author="Author">
              <w:r>
                <w:rPr>
                  <w:rFonts w:ascii="Times New Roman" w:hAnsi="Times New Roman"/>
                  <w:bCs/>
                </w:rPr>
                <w:t>{</w:t>
              </w:r>
              <w:r w:rsidR="009573B2">
                <w:rPr>
                  <w:rFonts w:ascii="Times New Roman" w:hAnsi="Times New Roman"/>
                  <w:bCs/>
                </w:rPr>
                <w:t>0</w:t>
              </w:r>
              <w:r>
                <w:rPr>
                  <w:rFonts w:ascii="Times New Roman" w:hAnsi="Times New Roman"/>
                  <w:bCs/>
                </w:rPr>
                <w:t>35</w:t>
              </w:r>
              <w:r w:rsidRPr="00FE002E">
                <w:rPr>
                  <w:rFonts w:ascii="Times New Roman" w:hAnsi="Times New Roman"/>
                  <w:bCs/>
                </w:rPr>
                <w:t>0;</w:t>
              </w:r>
              <w:r w:rsidR="009573B2">
                <w:rPr>
                  <w:rFonts w:ascii="Times New Roman" w:hAnsi="Times New Roman"/>
                  <w:bCs/>
                </w:rPr>
                <w:t>0</w:t>
              </w:r>
              <w:r>
                <w:rPr>
                  <w:rFonts w:ascii="Times New Roman" w:hAnsi="Times New Roman"/>
                  <w:bCs/>
                </w:rPr>
                <w:t>070</w:t>
              </w:r>
              <w:r w:rsidRPr="00FE002E">
                <w:rPr>
                  <w:rFonts w:ascii="Times New Roman" w:hAnsi="Times New Roman"/>
                  <w:bCs/>
                </w:rPr>
                <w:t>}</w:t>
              </w:r>
            </w:ins>
          </w:p>
        </w:tc>
        <w:tc>
          <w:tcPr>
            <w:tcW w:w="7620" w:type="dxa"/>
          </w:tcPr>
          <w:p w14:paraId="7DD66E57" w14:textId="77777777" w:rsidR="00A7136D" w:rsidRDefault="00A7136D" w:rsidP="00E631B4">
            <w:pPr>
              <w:pStyle w:val="BodyText1"/>
              <w:tabs>
                <w:tab w:val="left" w:pos="4755"/>
              </w:tabs>
              <w:spacing w:line="240" w:lineRule="auto"/>
              <w:rPr>
                <w:ins w:id="2538" w:author="Author"/>
                <w:rFonts w:ascii="Times New Roman" w:hAnsi="Times New Roman"/>
                <w:b/>
                <w:bCs/>
              </w:rPr>
            </w:pPr>
            <w:ins w:id="2539" w:author="Author">
              <w:r w:rsidRPr="00DE1B03">
                <w:rPr>
                  <w:rFonts w:ascii="Times New Roman" w:hAnsi="Times New Roman"/>
                  <w:b/>
                  <w:bCs/>
                </w:rPr>
                <w:t>Promotional loan</w:t>
              </w:r>
              <w:r>
                <w:rPr>
                  <w:rFonts w:ascii="Times New Roman" w:hAnsi="Times New Roman"/>
                  <w:b/>
                  <w:bCs/>
                </w:rPr>
                <w:t>s</w:t>
              </w:r>
              <w:r w:rsidR="001E5A9A">
                <w:rPr>
                  <w:rFonts w:ascii="Times New Roman" w:hAnsi="Times New Roman"/>
                  <w:b/>
                  <w:bCs/>
                </w:rPr>
                <w:t xml:space="preserve"> - C</w:t>
              </w:r>
              <w:r w:rsidRPr="00DE1B03">
                <w:rPr>
                  <w:rFonts w:ascii="Times New Roman" w:hAnsi="Times New Roman"/>
                  <w:b/>
                  <w:bCs/>
                </w:rPr>
                <w:t>laims on non-financial corporations</w:t>
              </w:r>
              <w:r>
                <w:rPr>
                  <w:rFonts w:ascii="Times New Roman" w:hAnsi="Times New Roman"/>
                  <w:b/>
                  <w:bCs/>
                </w:rPr>
                <w:t xml:space="preserve"> - </w:t>
              </w:r>
              <w:r w:rsidRPr="00A7136D">
                <w:rPr>
                  <w:rFonts w:ascii="Times New Roman" w:hAnsi="Times New Roman"/>
                  <w:b/>
                  <w:bCs/>
                </w:rPr>
                <w:t>Notional amount/ nominal value</w:t>
              </w:r>
            </w:ins>
          </w:p>
          <w:p w14:paraId="26540368" w14:textId="77777777" w:rsidR="00A7136D" w:rsidRDefault="00A7136D" w:rsidP="00E631B4">
            <w:pPr>
              <w:pStyle w:val="BodyText1"/>
              <w:spacing w:line="240" w:lineRule="auto"/>
              <w:rPr>
                <w:ins w:id="2540" w:author="Author"/>
                <w:rFonts w:ascii="Times New Roman" w:hAnsi="Times New Roman"/>
                <w:color w:val="auto"/>
              </w:rPr>
            </w:pPr>
          </w:p>
          <w:p w14:paraId="001373BE" w14:textId="77777777" w:rsidR="00A7136D" w:rsidRDefault="00A7136D" w:rsidP="00E631B4">
            <w:pPr>
              <w:pStyle w:val="BodyText1"/>
              <w:spacing w:line="240" w:lineRule="auto"/>
              <w:rPr>
                <w:ins w:id="2541" w:author="Author"/>
                <w:rFonts w:ascii="Times New Roman" w:hAnsi="Times New Roman"/>
                <w:bCs/>
              </w:rPr>
            </w:pPr>
            <w:ins w:id="2542" w:author="Author">
              <w:r w:rsidRPr="00FD0E5B">
                <w:rPr>
                  <w:rFonts w:ascii="Times New Roman" w:hAnsi="Times New Roman"/>
                  <w:bCs/>
                </w:rPr>
                <w:t xml:space="preserve">Where the institution is a public development credit institution, </w:t>
              </w:r>
              <w:r>
                <w:rPr>
                  <w:rFonts w:ascii="Times New Roman" w:hAnsi="Times New Roman"/>
                  <w:bCs/>
                </w:rPr>
                <w:t>t</w:t>
              </w:r>
              <w:r w:rsidRPr="00FE002E">
                <w:rPr>
                  <w:rFonts w:ascii="Times New Roman" w:hAnsi="Times New Roman"/>
                  <w:bCs/>
                </w:rPr>
                <w:t xml:space="preserve">he </w:t>
              </w:r>
              <w:r>
                <w:rPr>
                  <w:rFonts w:ascii="Times New Roman" w:hAnsi="Times New Roman"/>
                  <w:bCs/>
                </w:rPr>
                <w:t>nominal amount</w:t>
              </w:r>
              <w:r w:rsidRPr="00FE002E">
                <w:rPr>
                  <w:rFonts w:ascii="Times New Roman" w:hAnsi="Times New Roman"/>
                  <w:bCs/>
                </w:rPr>
                <w:t xml:space="preserve"> of </w:t>
              </w:r>
              <w:r>
                <w:rPr>
                  <w:rFonts w:ascii="Times New Roman" w:hAnsi="Times New Roman"/>
                  <w:bCs/>
                </w:rPr>
                <w:t xml:space="preserve">off balance-sheet </w:t>
              </w:r>
              <w:r w:rsidR="006C40B3">
                <w:rPr>
                  <w:rFonts w:ascii="Times New Roman" w:hAnsi="Times New Roman"/>
                  <w:bCs/>
                </w:rPr>
                <w:t>items</w:t>
              </w:r>
              <w:r>
                <w:rPr>
                  <w:rFonts w:ascii="Times New Roman" w:hAnsi="Times New Roman"/>
                  <w:bCs/>
                </w:rPr>
                <w:t xml:space="preserve"> </w:t>
              </w:r>
              <w:r w:rsidRPr="00FD0E5B">
                <w:rPr>
                  <w:rFonts w:ascii="Times New Roman" w:hAnsi="Times New Roman"/>
                  <w:bCs/>
                </w:rPr>
                <w:t>i</w:t>
              </w:r>
              <w:r>
                <w:rPr>
                  <w:rFonts w:ascii="Times New Roman" w:hAnsi="Times New Roman"/>
                  <w:bCs/>
                </w:rPr>
                <w:t xml:space="preserve">n relation to </w:t>
              </w:r>
              <w:r w:rsidR="006C40B3">
                <w:rPr>
                  <w:rFonts w:ascii="Times New Roman" w:hAnsi="Times New Roman"/>
                  <w:bCs/>
                </w:rPr>
                <w:t xml:space="preserve">the undrawn part </w:t>
              </w:r>
              <w:r w:rsidR="00D126C3">
                <w:rPr>
                  <w:rFonts w:ascii="Times New Roman" w:hAnsi="Times New Roman"/>
                  <w:bCs/>
                </w:rPr>
                <w:t>of</w:t>
              </w:r>
              <w:r w:rsidR="006C40B3">
                <w:rPr>
                  <w:rFonts w:ascii="Times New Roman" w:hAnsi="Times New Roman"/>
                  <w:bCs/>
                </w:rPr>
                <w:t xml:space="preserve"> </w:t>
              </w:r>
              <w:r>
                <w:rPr>
                  <w:rFonts w:ascii="Times New Roman" w:hAnsi="Times New Roman"/>
                  <w:bCs/>
                </w:rPr>
                <w:t>promotional loans</w:t>
              </w:r>
              <w:r w:rsidR="00D126C3">
                <w:rPr>
                  <w:rFonts w:ascii="Times New Roman" w:hAnsi="Times New Roman"/>
                  <w:bCs/>
                </w:rPr>
                <w:t xml:space="preserve"> granted to</w:t>
              </w:r>
              <w:r w:rsidR="00D126C3">
                <w:t xml:space="preserve"> </w:t>
              </w:r>
              <w:r w:rsidR="00D126C3" w:rsidRPr="00D126C3">
                <w:rPr>
                  <w:rFonts w:ascii="Times New Roman" w:hAnsi="Times New Roman"/>
                  <w:bCs/>
                </w:rPr>
                <w:t>non-financial corporations</w:t>
              </w:r>
              <w:r w:rsidR="006C40B3">
                <w:rPr>
                  <w:rFonts w:ascii="Times New Roman" w:hAnsi="Times New Roman"/>
                  <w:bCs/>
                </w:rPr>
                <w:t xml:space="preserve">. </w:t>
              </w:r>
            </w:ins>
          </w:p>
          <w:p w14:paraId="054BF407" w14:textId="77777777" w:rsidR="00A7136D" w:rsidRDefault="00A7136D" w:rsidP="00E631B4">
            <w:pPr>
              <w:pStyle w:val="BodyText1"/>
              <w:spacing w:line="240" w:lineRule="auto"/>
              <w:rPr>
                <w:ins w:id="2543" w:author="Author"/>
                <w:rFonts w:ascii="Times New Roman" w:hAnsi="Times New Roman"/>
                <w:bCs/>
              </w:rPr>
            </w:pPr>
          </w:p>
          <w:p w14:paraId="4DDD6644" w14:textId="0E900454" w:rsidR="00A7136D" w:rsidRPr="00FD0E5B" w:rsidRDefault="00A7136D" w:rsidP="00E631B4">
            <w:pPr>
              <w:pStyle w:val="BodyText1"/>
              <w:spacing w:line="240" w:lineRule="auto"/>
              <w:rPr>
                <w:ins w:id="2544" w:author="Author"/>
                <w:rFonts w:ascii="Times New Roman" w:hAnsi="Times New Roman"/>
                <w:bCs/>
              </w:rPr>
            </w:pPr>
            <w:ins w:id="2545" w:author="Author">
              <w:r>
                <w:rPr>
                  <w:rFonts w:ascii="Times New Roman" w:hAnsi="Times New Roman"/>
                  <w:bCs/>
                </w:rPr>
                <w:t xml:space="preserve">The nominal amounts </w:t>
              </w:r>
              <w:r w:rsidRPr="00FD0E5B">
                <w:rPr>
                  <w:rFonts w:ascii="Times New Roman" w:hAnsi="Times New Roman"/>
                  <w:bCs/>
                </w:rPr>
                <w:t xml:space="preserve">of </w:t>
              </w:r>
              <w:r>
                <w:rPr>
                  <w:rFonts w:ascii="Times New Roman" w:hAnsi="Times New Roman"/>
                  <w:bCs/>
                </w:rPr>
                <w:t>the</w:t>
              </w:r>
              <w:r w:rsidRPr="00E91440">
                <w:rPr>
                  <w:rFonts w:ascii="Times New Roman" w:hAnsi="Times New Roman"/>
                  <w:bCs/>
                </w:rPr>
                <w:t xml:space="preserve"> unit of </w:t>
              </w:r>
              <w:r>
                <w:rPr>
                  <w:rFonts w:ascii="Times New Roman" w:hAnsi="Times New Roman"/>
                  <w:bCs/>
                </w:rPr>
                <w:t>an</w:t>
              </w:r>
              <w:r w:rsidRPr="00E91440">
                <w:rPr>
                  <w:rFonts w:ascii="Times New Roman" w:hAnsi="Times New Roman"/>
                  <w:bCs/>
                </w:rPr>
                <w:t xml:space="preserve"> institution</w:t>
              </w:r>
              <w:r>
                <w:rPr>
                  <w:rFonts w:ascii="Times New Roman" w:hAnsi="Times New Roman"/>
                  <w:bCs/>
                </w:rPr>
                <w:t xml:space="preserve"> that is</w:t>
              </w:r>
              <w:r w:rsidRPr="00E91440">
                <w:rPr>
                  <w:rFonts w:ascii="Times New Roman" w:hAnsi="Times New Roman"/>
                  <w:bCs/>
                </w:rPr>
                <w:t xml:space="preserve"> </w:t>
              </w:r>
              <w:r>
                <w:rPr>
                  <w:rFonts w:ascii="Times New Roman" w:hAnsi="Times New Roman"/>
                  <w:bCs/>
                </w:rPr>
                <w:t xml:space="preserve">treated </w:t>
              </w:r>
              <w:r w:rsidRPr="00E91440">
                <w:rPr>
                  <w:rFonts w:ascii="Times New Roman" w:hAnsi="Times New Roman"/>
                  <w:bCs/>
                </w:rPr>
                <w:t>as a public development credit institution</w:t>
              </w:r>
              <w:r>
                <w:rPr>
                  <w:rFonts w:ascii="Times New Roman" w:hAnsi="Times New Roman"/>
                  <w:bCs/>
                </w:rPr>
                <w:t xml:space="preserve"> by a competent authority in accordance with the last paragraph of Article 429a(2), </w:t>
              </w:r>
              <w:r w:rsidR="0033642B">
                <w:rPr>
                  <w:rFonts w:ascii="Times New Roman" w:hAnsi="Times New Roman"/>
                  <w:bCs/>
                </w:rPr>
                <w:t>shall</w:t>
              </w:r>
              <w:r>
                <w:rPr>
                  <w:rFonts w:ascii="Times New Roman" w:hAnsi="Times New Roman"/>
                  <w:bCs/>
                </w:rPr>
                <w:t xml:space="preserve"> also be considered.</w:t>
              </w:r>
            </w:ins>
          </w:p>
          <w:p w14:paraId="41A92F44" w14:textId="77777777" w:rsidR="00A7136D" w:rsidRPr="004B5877" w:rsidRDefault="00A7136D" w:rsidP="00E631B4">
            <w:pPr>
              <w:pStyle w:val="BodyText1"/>
              <w:tabs>
                <w:tab w:val="left" w:pos="4755"/>
              </w:tabs>
              <w:spacing w:line="240" w:lineRule="auto"/>
              <w:rPr>
                <w:ins w:id="2546" w:author="Author"/>
                <w:rFonts w:ascii="Times New Roman" w:hAnsi="Times New Roman"/>
                <w:b/>
                <w:bCs/>
              </w:rPr>
            </w:pPr>
          </w:p>
        </w:tc>
      </w:tr>
      <w:tr w:rsidR="00462408" w:rsidRPr="004B5877" w14:paraId="1F6E7CB4" w14:textId="77777777" w:rsidTr="00E631B4">
        <w:trPr>
          <w:ins w:id="2547" w:author="Author"/>
        </w:trPr>
        <w:tc>
          <w:tcPr>
            <w:tcW w:w="1418" w:type="dxa"/>
          </w:tcPr>
          <w:p w14:paraId="6254A862" w14:textId="004992BC" w:rsidR="00462408" w:rsidRDefault="00462408" w:rsidP="00E631B4">
            <w:pPr>
              <w:pStyle w:val="BodyText1"/>
              <w:rPr>
                <w:ins w:id="2548" w:author="Author"/>
                <w:rFonts w:ascii="Times New Roman" w:hAnsi="Times New Roman"/>
                <w:bCs/>
              </w:rPr>
            </w:pPr>
            <w:ins w:id="2549" w:author="Author">
              <w:r>
                <w:rPr>
                  <w:rFonts w:ascii="Times New Roman" w:hAnsi="Times New Roman"/>
                  <w:bCs/>
                </w:rPr>
                <w:lastRenderedPageBreak/>
                <w:t>{</w:t>
              </w:r>
              <w:r w:rsidR="009573B2">
                <w:rPr>
                  <w:rFonts w:ascii="Times New Roman" w:hAnsi="Times New Roman"/>
                  <w:bCs/>
                </w:rPr>
                <w:t>0</w:t>
              </w:r>
              <w:r>
                <w:rPr>
                  <w:rFonts w:ascii="Times New Roman" w:hAnsi="Times New Roman"/>
                  <w:bCs/>
                </w:rPr>
                <w:t>36</w:t>
              </w:r>
              <w:r w:rsidRPr="00FE002E">
                <w:rPr>
                  <w:rFonts w:ascii="Times New Roman" w:hAnsi="Times New Roman"/>
                  <w:bCs/>
                </w:rPr>
                <w:t>0;</w:t>
              </w:r>
              <w:r w:rsidR="009573B2">
                <w:rPr>
                  <w:rFonts w:ascii="Times New Roman" w:hAnsi="Times New Roman"/>
                  <w:bCs/>
                </w:rPr>
                <w:t>0</w:t>
              </w:r>
              <w:r>
                <w:rPr>
                  <w:rFonts w:ascii="Times New Roman" w:hAnsi="Times New Roman"/>
                  <w:bCs/>
                </w:rPr>
                <w:t>010</w:t>
              </w:r>
              <w:r w:rsidRPr="00FE002E">
                <w:rPr>
                  <w:rFonts w:ascii="Times New Roman" w:hAnsi="Times New Roman"/>
                  <w:bCs/>
                </w:rPr>
                <w:t>}</w:t>
              </w:r>
            </w:ins>
          </w:p>
        </w:tc>
        <w:tc>
          <w:tcPr>
            <w:tcW w:w="7620" w:type="dxa"/>
          </w:tcPr>
          <w:p w14:paraId="64CCB554" w14:textId="77777777" w:rsidR="00462408" w:rsidRDefault="00462408" w:rsidP="00E631B4">
            <w:pPr>
              <w:pStyle w:val="BodyText1"/>
              <w:tabs>
                <w:tab w:val="left" w:pos="4755"/>
              </w:tabs>
              <w:spacing w:line="240" w:lineRule="auto"/>
              <w:rPr>
                <w:ins w:id="2550" w:author="Author"/>
                <w:rFonts w:ascii="Times New Roman" w:hAnsi="Times New Roman"/>
                <w:b/>
                <w:bCs/>
              </w:rPr>
            </w:pPr>
            <w:ins w:id="2551" w:author="Author">
              <w:r w:rsidRPr="00DE1B03">
                <w:rPr>
                  <w:rFonts w:ascii="Times New Roman" w:hAnsi="Times New Roman"/>
                  <w:b/>
                  <w:bCs/>
                </w:rPr>
                <w:t>Promotional loan</w:t>
              </w:r>
              <w:r>
                <w:rPr>
                  <w:rFonts w:ascii="Times New Roman" w:hAnsi="Times New Roman"/>
                  <w:b/>
                  <w:bCs/>
                </w:rPr>
                <w:t>s</w:t>
              </w:r>
              <w:r w:rsidR="001E5A9A">
                <w:rPr>
                  <w:rFonts w:ascii="Times New Roman" w:hAnsi="Times New Roman"/>
                  <w:b/>
                  <w:bCs/>
                </w:rPr>
                <w:t xml:space="preserve"> - C</w:t>
              </w:r>
              <w:r w:rsidRPr="00DE1B03">
                <w:rPr>
                  <w:rFonts w:ascii="Times New Roman" w:hAnsi="Times New Roman"/>
                  <w:b/>
                  <w:bCs/>
                </w:rPr>
                <w:t xml:space="preserve">laims on </w:t>
              </w:r>
              <w:r>
                <w:rPr>
                  <w:rFonts w:ascii="Times New Roman" w:hAnsi="Times New Roman"/>
                  <w:b/>
                  <w:bCs/>
                </w:rPr>
                <w:t xml:space="preserve">households - </w:t>
              </w:r>
              <w:r w:rsidRPr="00462408">
                <w:rPr>
                  <w:rFonts w:ascii="Times New Roman" w:hAnsi="Times New Roman"/>
                  <w:b/>
                  <w:bCs/>
                </w:rPr>
                <w:t>Accounting balance sheet value</w:t>
              </w:r>
            </w:ins>
          </w:p>
          <w:p w14:paraId="1C554FC7" w14:textId="77777777" w:rsidR="00462408" w:rsidRDefault="00462408" w:rsidP="00E631B4">
            <w:pPr>
              <w:pStyle w:val="BodyText1"/>
              <w:spacing w:line="240" w:lineRule="auto"/>
              <w:rPr>
                <w:ins w:id="2552" w:author="Author"/>
                <w:rFonts w:ascii="Times New Roman" w:hAnsi="Times New Roman"/>
                <w:color w:val="auto"/>
              </w:rPr>
            </w:pPr>
          </w:p>
          <w:p w14:paraId="0FE24D3A" w14:textId="5A9A4B49" w:rsidR="00462408" w:rsidRPr="00FD0E5B" w:rsidRDefault="00462408" w:rsidP="00462408">
            <w:pPr>
              <w:pStyle w:val="BodyText1"/>
              <w:spacing w:line="240" w:lineRule="auto"/>
              <w:rPr>
                <w:ins w:id="2553" w:author="Author"/>
                <w:rFonts w:ascii="Times New Roman" w:hAnsi="Times New Roman"/>
                <w:bCs/>
              </w:rPr>
            </w:pPr>
            <w:ins w:id="2554" w:author="Author">
              <w:r w:rsidRPr="00FD0E5B">
                <w:rPr>
                  <w:rFonts w:ascii="Times New Roman" w:hAnsi="Times New Roman"/>
                  <w:bCs/>
                </w:rPr>
                <w:t xml:space="preserve">Where the institution is a public development credit institution, </w:t>
              </w:r>
              <w:r>
                <w:rPr>
                  <w:rFonts w:ascii="Times New Roman" w:hAnsi="Times New Roman"/>
                  <w:bCs/>
                </w:rPr>
                <w:t>t</w:t>
              </w:r>
              <w:r w:rsidRPr="00FE002E">
                <w:rPr>
                  <w:rFonts w:ascii="Times New Roman" w:hAnsi="Times New Roman"/>
                  <w:bCs/>
                </w:rPr>
                <w:t xml:space="preserve">he accounting balance sheet value under the applicable accounting framework of </w:t>
              </w:r>
              <w:r w:rsidRPr="00FD0E5B">
                <w:rPr>
                  <w:rFonts w:ascii="Times New Roman" w:hAnsi="Times New Roman"/>
                  <w:bCs/>
                </w:rPr>
                <w:t>a</w:t>
              </w:r>
              <w:r>
                <w:rPr>
                  <w:rFonts w:ascii="Times New Roman" w:hAnsi="Times New Roman"/>
                  <w:bCs/>
                </w:rPr>
                <w:t>ssets that constitute claims on</w:t>
              </w:r>
              <w:r w:rsidRPr="00440847">
                <w:rPr>
                  <w:rFonts w:ascii="Times New Roman" w:hAnsi="Times New Roman"/>
                  <w:bCs/>
                </w:rPr>
                <w:t xml:space="preserve"> </w:t>
              </w:r>
              <w:r>
                <w:rPr>
                  <w:rFonts w:ascii="Times New Roman" w:hAnsi="Times New Roman"/>
                  <w:bCs/>
                </w:rPr>
                <w:t>households</w:t>
              </w:r>
              <w:r w:rsidRPr="00440847">
                <w:rPr>
                  <w:rFonts w:ascii="Times New Roman" w:hAnsi="Times New Roman"/>
                  <w:bCs/>
                </w:rPr>
                <w:t xml:space="preserve"> </w:t>
              </w:r>
              <w:r w:rsidRPr="00FD0E5B">
                <w:rPr>
                  <w:rFonts w:ascii="Times New Roman" w:hAnsi="Times New Roman"/>
                  <w:bCs/>
                </w:rPr>
                <w:t>i</w:t>
              </w:r>
              <w:r>
                <w:rPr>
                  <w:rFonts w:ascii="Times New Roman" w:hAnsi="Times New Roman"/>
                  <w:bCs/>
                </w:rPr>
                <w:t xml:space="preserve">n relation to promotional loans. The </w:t>
              </w:r>
              <w:r w:rsidR="00A7136D" w:rsidRPr="00FE002E">
                <w:rPr>
                  <w:rFonts w:ascii="Times New Roman" w:hAnsi="Times New Roman"/>
                  <w:bCs/>
                </w:rPr>
                <w:t>accounting balance sheet value</w:t>
              </w:r>
              <w:r w:rsidR="00FD4F10">
                <w:rPr>
                  <w:rFonts w:ascii="Times New Roman" w:hAnsi="Times New Roman"/>
                  <w:bCs/>
                </w:rPr>
                <w:t>s</w:t>
              </w:r>
              <w:r w:rsidR="00A7136D" w:rsidRPr="00FD0E5B">
                <w:rPr>
                  <w:rFonts w:ascii="Times New Roman" w:hAnsi="Times New Roman"/>
                  <w:bCs/>
                </w:rPr>
                <w:t xml:space="preserve"> </w:t>
              </w:r>
              <w:r w:rsidRPr="00FD0E5B">
                <w:rPr>
                  <w:rFonts w:ascii="Times New Roman" w:hAnsi="Times New Roman"/>
                  <w:bCs/>
                </w:rPr>
                <w:t xml:space="preserve">of </w:t>
              </w:r>
              <w:r>
                <w:rPr>
                  <w:rFonts w:ascii="Times New Roman" w:hAnsi="Times New Roman"/>
                  <w:bCs/>
                </w:rPr>
                <w:t>the</w:t>
              </w:r>
              <w:r w:rsidRPr="00E91440">
                <w:rPr>
                  <w:rFonts w:ascii="Times New Roman" w:hAnsi="Times New Roman"/>
                  <w:bCs/>
                </w:rPr>
                <w:t xml:space="preserve"> unit of </w:t>
              </w:r>
              <w:r>
                <w:rPr>
                  <w:rFonts w:ascii="Times New Roman" w:hAnsi="Times New Roman"/>
                  <w:bCs/>
                </w:rPr>
                <w:t>an</w:t>
              </w:r>
              <w:r w:rsidRPr="00E91440">
                <w:rPr>
                  <w:rFonts w:ascii="Times New Roman" w:hAnsi="Times New Roman"/>
                  <w:bCs/>
                </w:rPr>
                <w:t xml:space="preserve"> institution</w:t>
              </w:r>
              <w:r>
                <w:rPr>
                  <w:rFonts w:ascii="Times New Roman" w:hAnsi="Times New Roman"/>
                  <w:bCs/>
                </w:rPr>
                <w:t xml:space="preserve"> that is</w:t>
              </w:r>
              <w:r w:rsidRPr="00E91440">
                <w:rPr>
                  <w:rFonts w:ascii="Times New Roman" w:hAnsi="Times New Roman"/>
                  <w:bCs/>
                </w:rPr>
                <w:t xml:space="preserve"> </w:t>
              </w:r>
              <w:r>
                <w:rPr>
                  <w:rFonts w:ascii="Times New Roman" w:hAnsi="Times New Roman"/>
                  <w:bCs/>
                </w:rPr>
                <w:t xml:space="preserve">treated </w:t>
              </w:r>
              <w:r w:rsidRPr="00E91440">
                <w:rPr>
                  <w:rFonts w:ascii="Times New Roman" w:hAnsi="Times New Roman"/>
                  <w:bCs/>
                </w:rPr>
                <w:t>as a public development credit institution</w:t>
              </w:r>
              <w:r>
                <w:rPr>
                  <w:rFonts w:ascii="Times New Roman" w:hAnsi="Times New Roman"/>
                  <w:bCs/>
                </w:rPr>
                <w:t xml:space="preserve"> by a competent authority in accordance with the last paragraph of Article 429a(2), </w:t>
              </w:r>
              <w:r w:rsidR="0033642B">
                <w:rPr>
                  <w:rFonts w:ascii="Times New Roman" w:hAnsi="Times New Roman"/>
                  <w:bCs/>
                </w:rPr>
                <w:t>shall</w:t>
              </w:r>
              <w:r>
                <w:rPr>
                  <w:rFonts w:ascii="Times New Roman" w:hAnsi="Times New Roman"/>
                  <w:bCs/>
                </w:rPr>
                <w:t xml:space="preserve"> also be considered.</w:t>
              </w:r>
            </w:ins>
          </w:p>
          <w:p w14:paraId="77B96BEE" w14:textId="77777777" w:rsidR="00462408" w:rsidRPr="008E1038" w:rsidRDefault="00462408" w:rsidP="00E631B4">
            <w:pPr>
              <w:pStyle w:val="BodyText1"/>
              <w:tabs>
                <w:tab w:val="left" w:pos="4755"/>
              </w:tabs>
              <w:spacing w:line="240" w:lineRule="auto"/>
              <w:rPr>
                <w:ins w:id="2555" w:author="Author"/>
                <w:rFonts w:ascii="Times New Roman" w:hAnsi="Times New Roman"/>
                <w:b/>
                <w:bCs/>
              </w:rPr>
            </w:pPr>
          </w:p>
        </w:tc>
      </w:tr>
      <w:tr w:rsidR="00D126C3" w:rsidRPr="004B5877" w14:paraId="18F55D0D" w14:textId="77777777" w:rsidTr="00E631B4">
        <w:trPr>
          <w:ins w:id="2556" w:author="Author"/>
        </w:trPr>
        <w:tc>
          <w:tcPr>
            <w:tcW w:w="1418" w:type="dxa"/>
          </w:tcPr>
          <w:p w14:paraId="6CB2C6F3" w14:textId="0D17F3B9" w:rsidR="00D126C3" w:rsidRDefault="00D126C3" w:rsidP="00E631B4">
            <w:pPr>
              <w:pStyle w:val="BodyText1"/>
              <w:rPr>
                <w:ins w:id="2557" w:author="Author"/>
                <w:rFonts w:ascii="Times New Roman" w:hAnsi="Times New Roman"/>
                <w:bCs/>
              </w:rPr>
            </w:pPr>
            <w:ins w:id="2558" w:author="Author">
              <w:r>
                <w:rPr>
                  <w:rFonts w:ascii="Times New Roman" w:hAnsi="Times New Roman"/>
                  <w:bCs/>
                </w:rPr>
                <w:t>{</w:t>
              </w:r>
              <w:r w:rsidR="009573B2">
                <w:rPr>
                  <w:rFonts w:ascii="Times New Roman" w:hAnsi="Times New Roman"/>
                  <w:bCs/>
                </w:rPr>
                <w:t>0</w:t>
              </w:r>
              <w:r>
                <w:rPr>
                  <w:rFonts w:ascii="Times New Roman" w:hAnsi="Times New Roman"/>
                  <w:bCs/>
                </w:rPr>
                <w:t>36</w:t>
              </w:r>
              <w:r w:rsidRPr="00FE002E">
                <w:rPr>
                  <w:rFonts w:ascii="Times New Roman" w:hAnsi="Times New Roman"/>
                  <w:bCs/>
                </w:rPr>
                <w:t>0;</w:t>
              </w:r>
              <w:r w:rsidR="009573B2">
                <w:rPr>
                  <w:rFonts w:ascii="Times New Roman" w:hAnsi="Times New Roman"/>
                  <w:bCs/>
                </w:rPr>
                <w:t>0</w:t>
              </w:r>
              <w:r>
                <w:rPr>
                  <w:rFonts w:ascii="Times New Roman" w:hAnsi="Times New Roman"/>
                  <w:bCs/>
                </w:rPr>
                <w:t>070</w:t>
              </w:r>
              <w:r w:rsidRPr="00FE002E">
                <w:rPr>
                  <w:rFonts w:ascii="Times New Roman" w:hAnsi="Times New Roman"/>
                  <w:bCs/>
                </w:rPr>
                <w:t>}</w:t>
              </w:r>
            </w:ins>
          </w:p>
        </w:tc>
        <w:tc>
          <w:tcPr>
            <w:tcW w:w="7620" w:type="dxa"/>
          </w:tcPr>
          <w:p w14:paraId="21875602" w14:textId="77777777" w:rsidR="00D126C3" w:rsidRDefault="00D126C3" w:rsidP="00E631B4">
            <w:pPr>
              <w:pStyle w:val="BodyText1"/>
              <w:tabs>
                <w:tab w:val="left" w:pos="4755"/>
              </w:tabs>
              <w:spacing w:line="240" w:lineRule="auto"/>
              <w:rPr>
                <w:ins w:id="2559" w:author="Author"/>
                <w:rFonts w:ascii="Times New Roman" w:hAnsi="Times New Roman"/>
                <w:b/>
                <w:bCs/>
              </w:rPr>
            </w:pPr>
            <w:ins w:id="2560" w:author="Author">
              <w:r w:rsidRPr="00DE1B03">
                <w:rPr>
                  <w:rFonts w:ascii="Times New Roman" w:hAnsi="Times New Roman"/>
                  <w:b/>
                  <w:bCs/>
                </w:rPr>
                <w:t>Promotional loan</w:t>
              </w:r>
              <w:r>
                <w:rPr>
                  <w:rFonts w:ascii="Times New Roman" w:hAnsi="Times New Roman"/>
                  <w:b/>
                  <w:bCs/>
                </w:rPr>
                <w:t>s</w:t>
              </w:r>
              <w:r w:rsidR="001E5A9A">
                <w:rPr>
                  <w:rFonts w:ascii="Times New Roman" w:hAnsi="Times New Roman"/>
                  <w:b/>
                  <w:bCs/>
                </w:rPr>
                <w:t xml:space="preserve"> - C</w:t>
              </w:r>
              <w:r w:rsidRPr="00DE1B03">
                <w:rPr>
                  <w:rFonts w:ascii="Times New Roman" w:hAnsi="Times New Roman"/>
                  <w:b/>
                  <w:bCs/>
                </w:rPr>
                <w:t xml:space="preserve">laims on </w:t>
              </w:r>
              <w:r>
                <w:rPr>
                  <w:rFonts w:ascii="Times New Roman" w:hAnsi="Times New Roman"/>
                  <w:b/>
                  <w:bCs/>
                </w:rPr>
                <w:t xml:space="preserve">households - </w:t>
              </w:r>
              <w:r w:rsidRPr="00A7136D">
                <w:rPr>
                  <w:rFonts w:ascii="Times New Roman" w:hAnsi="Times New Roman"/>
                  <w:b/>
                  <w:bCs/>
                </w:rPr>
                <w:t>Notional amount/ nominal value</w:t>
              </w:r>
            </w:ins>
          </w:p>
          <w:p w14:paraId="5FFB5CC5" w14:textId="77777777" w:rsidR="00D126C3" w:rsidRDefault="00D126C3" w:rsidP="00E631B4">
            <w:pPr>
              <w:pStyle w:val="BodyText1"/>
              <w:spacing w:line="240" w:lineRule="auto"/>
              <w:rPr>
                <w:ins w:id="2561" w:author="Author"/>
                <w:rFonts w:ascii="Times New Roman" w:hAnsi="Times New Roman"/>
                <w:color w:val="auto"/>
              </w:rPr>
            </w:pPr>
          </w:p>
          <w:p w14:paraId="4922EDCC" w14:textId="77777777" w:rsidR="00D126C3" w:rsidRDefault="00D126C3" w:rsidP="00E631B4">
            <w:pPr>
              <w:pStyle w:val="BodyText1"/>
              <w:spacing w:line="240" w:lineRule="auto"/>
              <w:rPr>
                <w:ins w:id="2562" w:author="Author"/>
                <w:rFonts w:ascii="Times New Roman" w:hAnsi="Times New Roman"/>
                <w:bCs/>
              </w:rPr>
            </w:pPr>
            <w:ins w:id="2563" w:author="Author">
              <w:r w:rsidRPr="00FD0E5B">
                <w:rPr>
                  <w:rFonts w:ascii="Times New Roman" w:hAnsi="Times New Roman"/>
                  <w:bCs/>
                </w:rPr>
                <w:t xml:space="preserve">Where the institution is a public development credit institution, </w:t>
              </w:r>
              <w:r>
                <w:rPr>
                  <w:rFonts w:ascii="Times New Roman" w:hAnsi="Times New Roman"/>
                  <w:bCs/>
                </w:rPr>
                <w:t>t</w:t>
              </w:r>
              <w:r w:rsidRPr="00FE002E">
                <w:rPr>
                  <w:rFonts w:ascii="Times New Roman" w:hAnsi="Times New Roman"/>
                  <w:bCs/>
                </w:rPr>
                <w:t xml:space="preserve">he </w:t>
              </w:r>
              <w:r>
                <w:rPr>
                  <w:rFonts w:ascii="Times New Roman" w:hAnsi="Times New Roman"/>
                  <w:bCs/>
                </w:rPr>
                <w:t>nominal amount</w:t>
              </w:r>
              <w:r w:rsidRPr="00FE002E">
                <w:rPr>
                  <w:rFonts w:ascii="Times New Roman" w:hAnsi="Times New Roman"/>
                  <w:bCs/>
                </w:rPr>
                <w:t xml:space="preserve"> of </w:t>
              </w:r>
              <w:r>
                <w:rPr>
                  <w:rFonts w:ascii="Times New Roman" w:hAnsi="Times New Roman"/>
                  <w:bCs/>
                </w:rPr>
                <w:t xml:space="preserve">off balance-sheet items </w:t>
              </w:r>
              <w:r w:rsidRPr="00FD0E5B">
                <w:rPr>
                  <w:rFonts w:ascii="Times New Roman" w:hAnsi="Times New Roman"/>
                  <w:bCs/>
                </w:rPr>
                <w:t>i</w:t>
              </w:r>
              <w:r>
                <w:rPr>
                  <w:rFonts w:ascii="Times New Roman" w:hAnsi="Times New Roman"/>
                  <w:bCs/>
                </w:rPr>
                <w:t>n relation to the undrawn part of promotional loans granted to</w:t>
              </w:r>
              <w:r>
                <w:t xml:space="preserve"> </w:t>
              </w:r>
              <w:r>
                <w:rPr>
                  <w:rFonts w:ascii="Times New Roman" w:hAnsi="Times New Roman"/>
                  <w:bCs/>
                </w:rPr>
                <w:t xml:space="preserve">households. </w:t>
              </w:r>
            </w:ins>
          </w:p>
          <w:p w14:paraId="5C098B17" w14:textId="77777777" w:rsidR="00D126C3" w:rsidRDefault="00D126C3" w:rsidP="00E631B4">
            <w:pPr>
              <w:pStyle w:val="BodyText1"/>
              <w:spacing w:line="240" w:lineRule="auto"/>
              <w:rPr>
                <w:ins w:id="2564" w:author="Author"/>
                <w:rFonts w:ascii="Times New Roman" w:hAnsi="Times New Roman"/>
                <w:bCs/>
              </w:rPr>
            </w:pPr>
          </w:p>
          <w:p w14:paraId="7529E557" w14:textId="01DD4B2F" w:rsidR="00D126C3" w:rsidRPr="00FD0E5B" w:rsidRDefault="00D126C3" w:rsidP="00E631B4">
            <w:pPr>
              <w:pStyle w:val="BodyText1"/>
              <w:spacing w:line="240" w:lineRule="auto"/>
              <w:rPr>
                <w:ins w:id="2565" w:author="Author"/>
                <w:rFonts w:ascii="Times New Roman" w:hAnsi="Times New Roman"/>
                <w:bCs/>
              </w:rPr>
            </w:pPr>
            <w:ins w:id="2566" w:author="Author">
              <w:r>
                <w:rPr>
                  <w:rFonts w:ascii="Times New Roman" w:hAnsi="Times New Roman"/>
                  <w:bCs/>
                </w:rPr>
                <w:t xml:space="preserve">The nominal amounts </w:t>
              </w:r>
              <w:r w:rsidRPr="00FD0E5B">
                <w:rPr>
                  <w:rFonts w:ascii="Times New Roman" w:hAnsi="Times New Roman"/>
                  <w:bCs/>
                </w:rPr>
                <w:t xml:space="preserve">of </w:t>
              </w:r>
              <w:r>
                <w:rPr>
                  <w:rFonts w:ascii="Times New Roman" w:hAnsi="Times New Roman"/>
                  <w:bCs/>
                </w:rPr>
                <w:t>the</w:t>
              </w:r>
              <w:r w:rsidRPr="00E91440">
                <w:rPr>
                  <w:rFonts w:ascii="Times New Roman" w:hAnsi="Times New Roman"/>
                  <w:bCs/>
                </w:rPr>
                <w:t xml:space="preserve"> unit of </w:t>
              </w:r>
              <w:r>
                <w:rPr>
                  <w:rFonts w:ascii="Times New Roman" w:hAnsi="Times New Roman"/>
                  <w:bCs/>
                </w:rPr>
                <w:t>an</w:t>
              </w:r>
              <w:r w:rsidRPr="00E91440">
                <w:rPr>
                  <w:rFonts w:ascii="Times New Roman" w:hAnsi="Times New Roman"/>
                  <w:bCs/>
                </w:rPr>
                <w:t xml:space="preserve"> institution</w:t>
              </w:r>
              <w:r>
                <w:rPr>
                  <w:rFonts w:ascii="Times New Roman" w:hAnsi="Times New Roman"/>
                  <w:bCs/>
                </w:rPr>
                <w:t xml:space="preserve"> that is</w:t>
              </w:r>
              <w:r w:rsidRPr="00E91440">
                <w:rPr>
                  <w:rFonts w:ascii="Times New Roman" w:hAnsi="Times New Roman"/>
                  <w:bCs/>
                </w:rPr>
                <w:t xml:space="preserve"> </w:t>
              </w:r>
              <w:r>
                <w:rPr>
                  <w:rFonts w:ascii="Times New Roman" w:hAnsi="Times New Roman"/>
                  <w:bCs/>
                </w:rPr>
                <w:t xml:space="preserve">treated </w:t>
              </w:r>
              <w:r w:rsidRPr="00E91440">
                <w:rPr>
                  <w:rFonts w:ascii="Times New Roman" w:hAnsi="Times New Roman"/>
                  <w:bCs/>
                </w:rPr>
                <w:t>as a public development credit institution</w:t>
              </w:r>
              <w:r>
                <w:rPr>
                  <w:rFonts w:ascii="Times New Roman" w:hAnsi="Times New Roman"/>
                  <w:bCs/>
                </w:rPr>
                <w:t xml:space="preserve"> by a competent authority in accordance with the last paragraph of Article 429a(2), </w:t>
              </w:r>
              <w:r w:rsidR="0033642B">
                <w:rPr>
                  <w:rFonts w:ascii="Times New Roman" w:hAnsi="Times New Roman"/>
                  <w:bCs/>
                </w:rPr>
                <w:t>shall</w:t>
              </w:r>
              <w:r>
                <w:rPr>
                  <w:rFonts w:ascii="Times New Roman" w:hAnsi="Times New Roman"/>
                  <w:bCs/>
                </w:rPr>
                <w:t xml:space="preserve"> also be considered.</w:t>
              </w:r>
            </w:ins>
          </w:p>
          <w:p w14:paraId="635041B3" w14:textId="77777777" w:rsidR="00D126C3" w:rsidRPr="004B5877" w:rsidRDefault="00D126C3" w:rsidP="00E631B4">
            <w:pPr>
              <w:pStyle w:val="BodyText1"/>
              <w:tabs>
                <w:tab w:val="left" w:pos="4755"/>
              </w:tabs>
              <w:spacing w:line="240" w:lineRule="auto"/>
              <w:rPr>
                <w:ins w:id="2567" w:author="Author"/>
                <w:rFonts w:ascii="Times New Roman" w:hAnsi="Times New Roman"/>
                <w:b/>
                <w:bCs/>
              </w:rPr>
            </w:pPr>
          </w:p>
        </w:tc>
      </w:tr>
      <w:tr w:rsidR="00462408" w:rsidRPr="004B5877" w14:paraId="44E1C677" w14:textId="77777777" w:rsidTr="00E631B4">
        <w:trPr>
          <w:ins w:id="2568" w:author="Author"/>
        </w:trPr>
        <w:tc>
          <w:tcPr>
            <w:tcW w:w="1418" w:type="dxa"/>
          </w:tcPr>
          <w:p w14:paraId="17FF7A37" w14:textId="4D384D9C" w:rsidR="00462408" w:rsidRDefault="00462408" w:rsidP="00E631B4">
            <w:pPr>
              <w:pStyle w:val="BodyText1"/>
              <w:rPr>
                <w:ins w:id="2569" w:author="Author"/>
                <w:rFonts w:ascii="Times New Roman" w:hAnsi="Times New Roman"/>
                <w:bCs/>
              </w:rPr>
            </w:pPr>
            <w:ins w:id="2570" w:author="Author">
              <w:r>
                <w:rPr>
                  <w:rFonts w:ascii="Times New Roman" w:hAnsi="Times New Roman"/>
                  <w:bCs/>
                </w:rPr>
                <w:t>{</w:t>
              </w:r>
              <w:r w:rsidR="009573B2">
                <w:rPr>
                  <w:rFonts w:ascii="Times New Roman" w:hAnsi="Times New Roman"/>
                  <w:bCs/>
                </w:rPr>
                <w:t>0</w:t>
              </w:r>
              <w:r>
                <w:rPr>
                  <w:rFonts w:ascii="Times New Roman" w:hAnsi="Times New Roman"/>
                  <w:bCs/>
                </w:rPr>
                <w:t>37</w:t>
              </w:r>
              <w:r w:rsidRPr="00FE002E">
                <w:rPr>
                  <w:rFonts w:ascii="Times New Roman" w:hAnsi="Times New Roman"/>
                  <w:bCs/>
                </w:rPr>
                <w:t>0;</w:t>
              </w:r>
              <w:r w:rsidR="009573B2">
                <w:rPr>
                  <w:rFonts w:ascii="Times New Roman" w:hAnsi="Times New Roman"/>
                  <w:bCs/>
                </w:rPr>
                <w:t>0</w:t>
              </w:r>
              <w:r>
                <w:rPr>
                  <w:rFonts w:ascii="Times New Roman" w:hAnsi="Times New Roman"/>
                  <w:bCs/>
                </w:rPr>
                <w:t>010</w:t>
              </w:r>
              <w:r w:rsidRPr="00FE002E">
                <w:rPr>
                  <w:rFonts w:ascii="Times New Roman" w:hAnsi="Times New Roman"/>
                  <w:bCs/>
                </w:rPr>
                <w:t>}</w:t>
              </w:r>
            </w:ins>
          </w:p>
        </w:tc>
        <w:tc>
          <w:tcPr>
            <w:tcW w:w="7620" w:type="dxa"/>
          </w:tcPr>
          <w:p w14:paraId="3F005630" w14:textId="77777777" w:rsidR="00462408" w:rsidRDefault="00462408" w:rsidP="00E631B4">
            <w:pPr>
              <w:pStyle w:val="BodyText1"/>
              <w:tabs>
                <w:tab w:val="left" w:pos="4755"/>
              </w:tabs>
              <w:spacing w:line="240" w:lineRule="auto"/>
              <w:rPr>
                <w:ins w:id="2571" w:author="Author"/>
                <w:rFonts w:ascii="Times New Roman" w:hAnsi="Times New Roman"/>
                <w:b/>
                <w:bCs/>
              </w:rPr>
            </w:pPr>
            <w:ins w:id="2572" w:author="Author">
              <w:r>
                <w:rPr>
                  <w:rFonts w:ascii="Times New Roman" w:hAnsi="Times New Roman"/>
                  <w:b/>
                  <w:bCs/>
                </w:rPr>
                <w:t xml:space="preserve">Promotional loans – </w:t>
              </w:r>
              <w:r w:rsidR="001E5A9A">
                <w:rPr>
                  <w:rFonts w:ascii="Times New Roman" w:hAnsi="Times New Roman"/>
                  <w:b/>
                  <w:bCs/>
                </w:rPr>
                <w:t>P</w:t>
              </w:r>
              <w:r>
                <w:rPr>
                  <w:rFonts w:ascii="Times New Roman" w:hAnsi="Times New Roman"/>
                  <w:b/>
                  <w:bCs/>
                </w:rPr>
                <w:t>assing-</w:t>
              </w:r>
              <w:r w:rsidRPr="00A81A47">
                <w:rPr>
                  <w:rFonts w:ascii="Times New Roman" w:hAnsi="Times New Roman"/>
                  <w:b/>
                  <w:bCs/>
                </w:rPr>
                <w:t>through</w:t>
              </w:r>
              <w:r>
                <w:rPr>
                  <w:rFonts w:ascii="Times New Roman" w:hAnsi="Times New Roman"/>
                  <w:b/>
                  <w:bCs/>
                </w:rPr>
                <w:t>-</w:t>
              </w:r>
              <w:r>
                <w:t xml:space="preserve"> </w:t>
              </w:r>
              <w:r w:rsidRPr="00462408">
                <w:rPr>
                  <w:rFonts w:ascii="Times New Roman" w:hAnsi="Times New Roman"/>
                  <w:b/>
                  <w:bCs/>
                </w:rPr>
                <w:t>Accounting balance sheet value</w:t>
              </w:r>
            </w:ins>
          </w:p>
          <w:p w14:paraId="0AF750D9" w14:textId="77777777" w:rsidR="00462408" w:rsidRDefault="00462408" w:rsidP="00E631B4">
            <w:pPr>
              <w:pStyle w:val="BodyText1"/>
              <w:tabs>
                <w:tab w:val="left" w:pos="4755"/>
              </w:tabs>
              <w:spacing w:line="240" w:lineRule="auto"/>
              <w:rPr>
                <w:ins w:id="2573" w:author="Author"/>
                <w:rFonts w:ascii="Times New Roman" w:hAnsi="Times New Roman"/>
                <w:b/>
                <w:bCs/>
              </w:rPr>
            </w:pPr>
          </w:p>
          <w:p w14:paraId="4CE54D67" w14:textId="00944D58" w:rsidR="00462408" w:rsidRPr="000A359B" w:rsidRDefault="00462408" w:rsidP="00E631B4">
            <w:pPr>
              <w:pStyle w:val="BodyText1"/>
              <w:spacing w:line="240" w:lineRule="auto"/>
              <w:rPr>
                <w:ins w:id="2574" w:author="Author"/>
                <w:rFonts w:ascii="Times New Roman" w:hAnsi="Times New Roman"/>
                <w:color w:val="auto"/>
              </w:rPr>
            </w:pPr>
            <w:ins w:id="2575" w:author="Author">
              <w:r w:rsidRPr="00FD0E5B">
                <w:rPr>
                  <w:rFonts w:ascii="Times New Roman" w:hAnsi="Times New Roman"/>
                  <w:bCs/>
                </w:rPr>
                <w:t>Where the institution is a public development credit institution,</w:t>
              </w:r>
              <w:r>
                <w:rPr>
                  <w:rFonts w:ascii="Times New Roman" w:hAnsi="Times New Roman"/>
                  <w:bCs/>
                </w:rPr>
                <w:t xml:space="preserve"> </w:t>
              </w:r>
              <w:r>
                <w:rPr>
                  <w:rFonts w:ascii="Times New Roman" w:hAnsi="Times New Roman"/>
                  <w:color w:val="auto"/>
                </w:rPr>
                <w:t>t</w:t>
              </w:r>
              <w:r w:rsidRPr="00E849C2">
                <w:rPr>
                  <w:rFonts w:ascii="Times New Roman" w:hAnsi="Times New Roman"/>
                  <w:color w:val="auto"/>
                </w:rPr>
                <w:t>he</w:t>
              </w:r>
              <w:r>
                <w:rPr>
                  <w:rFonts w:ascii="Times New Roman" w:hAnsi="Times New Roman"/>
                  <w:color w:val="auto"/>
                </w:rPr>
                <w:t xml:space="preserve"> </w:t>
              </w:r>
              <w:r w:rsidRPr="00FE002E">
                <w:rPr>
                  <w:rFonts w:ascii="Times New Roman" w:hAnsi="Times New Roman"/>
                  <w:bCs/>
                </w:rPr>
                <w:t>accounting balance sheet value under the applicable accounting framework</w:t>
              </w:r>
              <w:r w:rsidRPr="00E849C2">
                <w:rPr>
                  <w:rFonts w:ascii="Times New Roman" w:hAnsi="Times New Roman"/>
                  <w:color w:val="auto"/>
                </w:rPr>
                <w:t xml:space="preserve"> </w:t>
              </w:r>
              <w:r>
                <w:rPr>
                  <w:rFonts w:ascii="Times New Roman" w:hAnsi="Times New Roman"/>
                  <w:color w:val="auto"/>
                </w:rPr>
                <w:t xml:space="preserve">of </w:t>
              </w:r>
              <w:r w:rsidRPr="00E849C2">
                <w:rPr>
                  <w:rFonts w:ascii="Times New Roman" w:hAnsi="Times New Roman"/>
                  <w:color w:val="auto"/>
                </w:rPr>
                <w:t>passing-through promotional loans</w:t>
              </w:r>
              <w:r>
                <w:rPr>
                  <w:rFonts w:ascii="Times New Roman" w:hAnsi="Times New Roman"/>
                  <w:color w:val="auto"/>
                </w:rPr>
                <w:t xml:space="preserve">, when the promotional loans have </w:t>
              </w:r>
              <w:r w:rsidR="00782B6B">
                <w:rPr>
                  <w:rFonts w:ascii="Times New Roman" w:hAnsi="Times New Roman"/>
                  <w:color w:val="auto"/>
                </w:rPr>
                <w:t xml:space="preserve">not </w:t>
              </w:r>
              <w:r>
                <w:rPr>
                  <w:rFonts w:ascii="Times New Roman" w:hAnsi="Times New Roman"/>
                  <w:color w:val="auto"/>
                </w:rPr>
                <w:t xml:space="preserve">been </w:t>
              </w:r>
              <w:r w:rsidRPr="006F5E81">
                <w:rPr>
                  <w:rFonts w:ascii="Times New Roman" w:hAnsi="Times New Roman"/>
                  <w:color w:val="auto"/>
                </w:rPr>
                <w:t xml:space="preserve">granted by </w:t>
              </w:r>
              <w:r w:rsidR="00782B6B">
                <w:rPr>
                  <w:rFonts w:ascii="Times New Roman" w:hAnsi="Times New Roman"/>
                  <w:color w:val="auto"/>
                </w:rPr>
                <w:t>the institution itself</w:t>
              </w:r>
              <w:r>
                <w:rPr>
                  <w:rFonts w:ascii="Times New Roman" w:hAnsi="Times New Roman"/>
                  <w:color w:val="auto"/>
                </w:rPr>
                <w:t xml:space="preserve">. </w:t>
              </w:r>
              <w:r>
                <w:rPr>
                  <w:rFonts w:ascii="Times New Roman" w:hAnsi="Times New Roman"/>
                  <w:bCs/>
                </w:rPr>
                <w:t xml:space="preserve">The </w:t>
              </w:r>
              <w:r w:rsidR="00A7136D" w:rsidRPr="00FE002E">
                <w:rPr>
                  <w:rFonts w:ascii="Times New Roman" w:hAnsi="Times New Roman"/>
                  <w:bCs/>
                </w:rPr>
                <w:t>accounting balance sheet value</w:t>
              </w:r>
              <w:r w:rsidR="00FD4F10">
                <w:rPr>
                  <w:rFonts w:ascii="Times New Roman" w:hAnsi="Times New Roman"/>
                  <w:bCs/>
                </w:rPr>
                <w:t>s</w:t>
              </w:r>
              <w:r w:rsidR="00A7136D" w:rsidRPr="00FD0E5B">
                <w:rPr>
                  <w:rFonts w:ascii="Times New Roman" w:hAnsi="Times New Roman"/>
                  <w:bCs/>
                </w:rPr>
                <w:t xml:space="preserve"> </w:t>
              </w:r>
              <w:r w:rsidRPr="00FD0E5B">
                <w:rPr>
                  <w:rFonts w:ascii="Times New Roman" w:hAnsi="Times New Roman"/>
                  <w:bCs/>
                </w:rPr>
                <w:t xml:space="preserve">of </w:t>
              </w:r>
              <w:r>
                <w:rPr>
                  <w:rFonts w:ascii="Times New Roman" w:hAnsi="Times New Roman"/>
                  <w:bCs/>
                </w:rPr>
                <w:t>the</w:t>
              </w:r>
              <w:r w:rsidRPr="00E91440">
                <w:rPr>
                  <w:rFonts w:ascii="Times New Roman" w:hAnsi="Times New Roman"/>
                  <w:bCs/>
                </w:rPr>
                <w:t xml:space="preserve"> unit of </w:t>
              </w:r>
              <w:r>
                <w:rPr>
                  <w:rFonts w:ascii="Times New Roman" w:hAnsi="Times New Roman"/>
                  <w:bCs/>
                </w:rPr>
                <w:t>an</w:t>
              </w:r>
              <w:r w:rsidRPr="00E91440">
                <w:rPr>
                  <w:rFonts w:ascii="Times New Roman" w:hAnsi="Times New Roman"/>
                  <w:bCs/>
                </w:rPr>
                <w:t xml:space="preserve"> institution</w:t>
              </w:r>
              <w:r>
                <w:rPr>
                  <w:rFonts w:ascii="Times New Roman" w:hAnsi="Times New Roman"/>
                  <w:bCs/>
                </w:rPr>
                <w:t xml:space="preserve"> that is</w:t>
              </w:r>
              <w:r w:rsidRPr="00E91440">
                <w:rPr>
                  <w:rFonts w:ascii="Times New Roman" w:hAnsi="Times New Roman"/>
                  <w:bCs/>
                </w:rPr>
                <w:t xml:space="preserve"> </w:t>
              </w:r>
              <w:r>
                <w:rPr>
                  <w:rFonts w:ascii="Times New Roman" w:hAnsi="Times New Roman"/>
                  <w:bCs/>
                </w:rPr>
                <w:t xml:space="preserve">treated </w:t>
              </w:r>
              <w:r w:rsidRPr="00E91440">
                <w:rPr>
                  <w:rFonts w:ascii="Times New Roman" w:hAnsi="Times New Roman"/>
                  <w:bCs/>
                </w:rPr>
                <w:t>as a public development credit institution</w:t>
              </w:r>
              <w:r>
                <w:rPr>
                  <w:rFonts w:ascii="Times New Roman" w:hAnsi="Times New Roman"/>
                  <w:bCs/>
                </w:rPr>
                <w:t xml:space="preserve"> by a competent authority in accordance with the last paragraph of Article 429a(2), </w:t>
              </w:r>
              <w:r w:rsidR="0033642B">
                <w:rPr>
                  <w:rFonts w:ascii="Times New Roman" w:hAnsi="Times New Roman"/>
                  <w:bCs/>
                </w:rPr>
                <w:t>shall</w:t>
              </w:r>
              <w:r>
                <w:rPr>
                  <w:rFonts w:ascii="Times New Roman" w:hAnsi="Times New Roman"/>
                  <w:bCs/>
                </w:rPr>
                <w:t xml:space="preserve"> also be considered.</w:t>
              </w:r>
            </w:ins>
          </w:p>
          <w:p w14:paraId="13D74794" w14:textId="77777777" w:rsidR="00462408" w:rsidRPr="008E1038" w:rsidRDefault="00462408" w:rsidP="00E631B4">
            <w:pPr>
              <w:pStyle w:val="BodyText1"/>
              <w:tabs>
                <w:tab w:val="left" w:pos="4755"/>
              </w:tabs>
              <w:spacing w:line="240" w:lineRule="auto"/>
              <w:rPr>
                <w:ins w:id="2576" w:author="Author"/>
                <w:rFonts w:ascii="Times New Roman" w:hAnsi="Times New Roman"/>
                <w:b/>
                <w:bCs/>
              </w:rPr>
            </w:pPr>
          </w:p>
        </w:tc>
      </w:tr>
      <w:tr w:rsidR="004A107B" w:rsidRPr="004B5877" w14:paraId="09331359" w14:textId="77777777" w:rsidTr="00E631B4">
        <w:trPr>
          <w:ins w:id="2577" w:author="Author"/>
        </w:trPr>
        <w:tc>
          <w:tcPr>
            <w:tcW w:w="1418" w:type="dxa"/>
          </w:tcPr>
          <w:p w14:paraId="073777C0" w14:textId="772CDEDA" w:rsidR="004A107B" w:rsidRPr="007F3838" w:rsidRDefault="004A107B" w:rsidP="004C531C">
            <w:pPr>
              <w:pStyle w:val="BodyText1"/>
              <w:rPr>
                <w:ins w:id="2578" w:author="Author"/>
                <w:rFonts w:ascii="Times New Roman" w:hAnsi="Times New Roman"/>
                <w:bCs/>
                <w:highlight w:val="yellow"/>
              </w:rPr>
            </w:pPr>
            <w:ins w:id="2579" w:author="Author">
              <w:r w:rsidRPr="007F3838">
                <w:rPr>
                  <w:rFonts w:ascii="Times New Roman" w:hAnsi="Times New Roman"/>
                  <w:bCs/>
                </w:rPr>
                <w:t>{</w:t>
              </w:r>
              <w:r w:rsidR="009573B2">
                <w:rPr>
                  <w:rFonts w:ascii="Times New Roman" w:hAnsi="Times New Roman"/>
                  <w:bCs/>
                </w:rPr>
                <w:t>0</w:t>
              </w:r>
              <w:r w:rsidRPr="007F3838">
                <w:rPr>
                  <w:rFonts w:ascii="Times New Roman" w:hAnsi="Times New Roman"/>
                  <w:bCs/>
                </w:rPr>
                <w:t>3</w:t>
              </w:r>
              <w:r w:rsidR="004C531C" w:rsidRPr="007F3838">
                <w:rPr>
                  <w:rFonts w:ascii="Times New Roman" w:hAnsi="Times New Roman"/>
                  <w:bCs/>
                </w:rPr>
                <w:t>7</w:t>
              </w:r>
              <w:r w:rsidRPr="007F3838">
                <w:rPr>
                  <w:rFonts w:ascii="Times New Roman" w:hAnsi="Times New Roman"/>
                  <w:bCs/>
                </w:rPr>
                <w:t>0;</w:t>
              </w:r>
              <w:r w:rsidR="009573B2">
                <w:rPr>
                  <w:rFonts w:ascii="Times New Roman" w:hAnsi="Times New Roman"/>
                  <w:bCs/>
                </w:rPr>
                <w:t>0</w:t>
              </w:r>
              <w:r w:rsidR="00E30095" w:rsidRPr="007F3838">
                <w:rPr>
                  <w:rFonts w:ascii="Times New Roman" w:hAnsi="Times New Roman"/>
                  <w:bCs/>
                </w:rPr>
                <w:t>07</w:t>
              </w:r>
              <w:r w:rsidRPr="007F3838">
                <w:rPr>
                  <w:rFonts w:ascii="Times New Roman" w:hAnsi="Times New Roman"/>
                  <w:bCs/>
                </w:rPr>
                <w:t>0}</w:t>
              </w:r>
            </w:ins>
          </w:p>
        </w:tc>
        <w:tc>
          <w:tcPr>
            <w:tcW w:w="7620" w:type="dxa"/>
          </w:tcPr>
          <w:p w14:paraId="0CA54233" w14:textId="2C6350C7" w:rsidR="004A107B" w:rsidRDefault="004A107B" w:rsidP="004A107B">
            <w:pPr>
              <w:pStyle w:val="BodyText1"/>
              <w:tabs>
                <w:tab w:val="left" w:pos="4755"/>
              </w:tabs>
              <w:spacing w:line="240" w:lineRule="auto"/>
              <w:rPr>
                <w:ins w:id="2580" w:author="Author"/>
                <w:rFonts w:ascii="Times New Roman" w:hAnsi="Times New Roman"/>
                <w:b/>
                <w:bCs/>
              </w:rPr>
            </w:pPr>
            <w:ins w:id="2581" w:author="Author">
              <w:r>
                <w:rPr>
                  <w:rFonts w:ascii="Times New Roman" w:hAnsi="Times New Roman"/>
                  <w:b/>
                  <w:bCs/>
                </w:rPr>
                <w:t>Promotional loans – Passing-</w:t>
              </w:r>
              <w:r w:rsidRPr="00A81A47">
                <w:rPr>
                  <w:rFonts w:ascii="Times New Roman" w:hAnsi="Times New Roman"/>
                  <w:b/>
                  <w:bCs/>
                </w:rPr>
                <w:t>through</w:t>
              </w:r>
              <w:r>
                <w:rPr>
                  <w:rFonts w:ascii="Times New Roman" w:hAnsi="Times New Roman"/>
                  <w:b/>
                  <w:bCs/>
                </w:rPr>
                <w:t>-</w:t>
              </w:r>
              <w:r>
                <w:t xml:space="preserve"> </w:t>
              </w:r>
              <w:r w:rsidR="0056452F" w:rsidRPr="0056452F">
                <w:rPr>
                  <w:rFonts w:ascii="Times New Roman" w:hAnsi="Times New Roman"/>
                  <w:b/>
                  <w:bCs/>
                </w:rPr>
                <w:t>Notional amount/ nominal value</w:t>
              </w:r>
            </w:ins>
          </w:p>
          <w:p w14:paraId="3AE94E1C" w14:textId="77777777" w:rsidR="004A107B" w:rsidRDefault="004A107B" w:rsidP="004A107B">
            <w:pPr>
              <w:pStyle w:val="BodyText1"/>
              <w:tabs>
                <w:tab w:val="left" w:pos="4755"/>
              </w:tabs>
              <w:spacing w:line="240" w:lineRule="auto"/>
              <w:rPr>
                <w:ins w:id="2582" w:author="Author"/>
                <w:rFonts w:ascii="Times New Roman" w:hAnsi="Times New Roman"/>
                <w:b/>
                <w:bCs/>
              </w:rPr>
            </w:pPr>
          </w:p>
          <w:p w14:paraId="236648C3" w14:textId="38EBF124" w:rsidR="004A107B" w:rsidRPr="000A359B" w:rsidRDefault="004A107B" w:rsidP="004A107B">
            <w:pPr>
              <w:pStyle w:val="BodyText1"/>
              <w:spacing w:line="240" w:lineRule="auto"/>
              <w:rPr>
                <w:ins w:id="2583" w:author="Author"/>
                <w:rFonts w:ascii="Times New Roman" w:hAnsi="Times New Roman"/>
                <w:color w:val="auto"/>
              </w:rPr>
            </w:pPr>
            <w:ins w:id="2584" w:author="Author">
              <w:r w:rsidRPr="00FD0E5B">
                <w:rPr>
                  <w:rFonts w:ascii="Times New Roman" w:hAnsi="Times New Roman"/>
                  <w:bCs/>
                </w:rPr>
                <w:t>Where the institution is a public development credit institution,</w:t>
              </w:r>
              <w:r>
                <w:rPr>
                  <w:rFonts w:ascii="Times New Roman" w:hAnsi="Times New Roman"/>
                  <w:bCs/>
                </w:rPr>
                <w:t xml:space="preserve"> </w:t>
              </w:r>
              <w:r>
                <w:rPr>
                  <w:rFonts w:ascii="Times New Roman" w:hAnsi="Times New Roman"/>
                  <w:color w:val="auto"/>
                </w:rPr>
                <w:t>t</w:t>
              </w:r>
              <w:r w:rsidRPr="00E849C2">
                <w:rPr>
                  <w:rFonts w:ascii="Times New Roman" w:hAnsi="Times New Roman"/>
                  <w:color w:val="auto"/>
                </w:rPr>
                <w:t>he</w:t>
              </w:r>
              <w:r>
                <w:rPr>
                  <w:rFonts w:ascii="Times New Roman" w:hAnsi="Times New Roman"/>
                  <w:color w:val="auto"/>
                </w:rPr>
                <w:t xml:space="preserve"> </w:t>
              </w:r>
              <w:r w:rsidR="0033642B">
                <w:rPr>
                  <w:rFonts w:ascii="Times New Roman" w:hAnsi="Times New Roman"/>
                  <w:bCs/>
                </w:rPr>
                <w:t>nominal amount of off</w:t>
              </w:r>
              <w:r w:rsidRPr="00FE002E">
                <w:rPr>
                  <w:rFonts w:ascii="Times New Roman" w:hAnsi="Times New Roman"/>
                  <w:bCs/>
                </w:rPr>
                <w:t xml:space="preserve"> balance</w:t>
              </w:r>
              <w:r w:rsidR="0033642B">
                <w:rPr>
                  <w:rFonts w:ascii="Times New Roman" w:hAnsi="Times New Roman"/>
                  <w:bCs/>
                </w:rPr>
                <w:t>-</w:t>
              </w:r>
              <w:r w:rsidRPr="00FE002E">
                <w:rPr>
                  <w:rFonts w:ascii="Times New Roman" w:hAnsi="Times New Roman"/>
                  <w:bCs/>
                </w:rPr>
                <w:t xml:space="preserve">sheet </w:t>
              </w:r>
              <w:r w:rsidR="0033642B">
                <w:rPr>
                  <w:rFonts w:ascii="Times New Roman" w:hAnsi="Times New Roman"/>
                  <w:bCs/>
                </w:rPr>
                <w:t>items in relation to the undrawn part</w:t>
              </w:r>
              <w:r w:rsidRPr="00E849C2">
                <w:rPr>
                  <w:rFonts w:ascii="Times New Roman" w:hAnsi="Times New Roman"/>
                  <w:color w:val="auto"/>
                </w:rPr>
                <w:t xml:space="preserve"> </w:t>
              </w:r>
              <w:r>
                <w:rPr>
                  <w:rFonts w:ascii="Times New Roman" w:hAnsi="Times New Roman"/>
                  <w:color w:val="auto"/>
                </w:rPr>
                <w:t xml:space="preserve">of </w:t>
              </w:r>
              <w:r w:rsidRPr="00E849C2">
                <w:rPr>
                  <w:rFonts w:ascii="Times New Roman" w:hAnsi="Times New Roman"/>
                  <w:color w:val="auto"/>
                </w:rPr>
                <w:t>passing-through promotional loans</w:t>
              </w:r>
              <w:r>
                <w:rPr>
                  <w:rFonts w:ascii="Times New Roman" w:hAnsi="Times New Roman"/>
                  <w:color w:val="auto"/>
                </w:rPr>
                <w:t xml:space="preserve">, when the promotional loans have not been </w:t>
              </w:r>
              <w:r w:rsidRPr="006F5E81">
                <w:rPr>
                  <w:rFonts w:ascii="Times New Roman" w:hAnsi="Times New Roman"/>
                  <w:color w:val="auto"/>
                </w:rPr>
                <w:t xml:space="preserve">granted by </w:t>
              </w:r>
              <w:r>
                <w:rPr>
                  <w:rFonts w:ascii="Times New Roman" w:hAnsi="Times New Roman"/>
                  <w:color w:val="auto"/>
                </w:rPr>
                <w:t xml:space="preserve">the institution itself. </w:t>
              </w:r>
              <w:r w:rsidR="0033642B" w:rsidRPr="0033642B">
                <w:rPr>
                  <w:rFonts w:ascii="Times New Roman" w:hAnsi="Times New Roman"/>
                  <w:bCs/>
                </w:rPr>
                <w:t xml:space="preserve">The nominal amounts of the unit of an institution </w:t>
              </w:r>
              <w:r>
                <w:rPr>
                  <w:rFonts w:ascii="Times New Roman" w:hAnsi="Times New Roman"/>
                  <w:bCs/>
                </w:rPr>
                <w:t>that is</w:t>
              </w:r>
              <w:r w:rsidRPr="00E91440">
                <w:rPr>
                  <w:rFonts w:ascii="Times New Roman" w:hAnsi="Times New Roman"/>
                  <w:bCs/>
                </w:rPr>
                <w:t xml:space="preserve"> </w:t>
              </w:r>
              <w:r>
                <w:rPr>
                  <w:rFonts w:ascii="Times New Roman" w:hAnsi="Times New Roman"/>
                  <w:bCs/>
                </w:rPr>
                <w:t xml:space="preserve">treated </w:t>
              </w:r>
              <w:r w:rsidRPr="00E91440">
                <w:rPr>
                  <w:rFonts w:ascii="Times New Roman" w:hAnsi="Times New Roman"/>
                  <w:bCs/>
                </w:rPr>
                <w:t>as a public development credit institution</w:t>
              </w:r>
              <w:r>
                <w:rPr>
                  <w:rFonts w:ascii="Times New Roman" w:hAnsi="Times New Roman"/>
                  <w:bCs/>
                </w:rPr>
                <w:t xml:space="preserve"> by a competent authority in accordance with the last paragraph of Article 429a(2), </w:t>
              </w:r>
              <w:r w:rsidR="0033642B">
                <w:rPr>
                  <w:rFonts w:ascii="Times New Roman" w:hAnsi="Times New Roman"/>
                  <w:bCs/>
                </w:rPr>
                <w:t>shall</w:t>
              </w:r>
              <w:r>
                <w:rPr>
                  <w:rFonts w:ascii="Times New Roman" w:hAnsi="Times New Roman"/>
                  <w:bCs/>
                </w:rPr>
                <w:t xml:space="preserve"> also be considered.</w:t>
              </w:r>
            </w:ins>
          </w:p>
          <w:p w14:paraId="75F9BF76" w14:textId="77777777" w:rsidR="004A107B" w:rsidRDefault="004A107B" w:rsidP="004A107B">
            <w:pPr>
              <w:pStyle w:val="BodyText1"/>
              <w:tabs>
                <w:tab w:val="left" w:pos="4755"/>
              </w:tabs>
              <w:spacing w:line="240" w:lineRule="auto"/>
              <w:rPr>
                <w:ins w:id="2585" w:author="Author"/>
                <w:rFonts w:ascii="Times New Roman" w:hAnsi="Times New Roman"/>
                <w:b/>
                <w:bCs/>
              </w:rPr>
            </w:pPr>
          </w:p>
        </w:tc>
      </w:tr>
      <w:tr w:rsidR="00703CC2" w:rsidRPr="00FE002E" w14:paraId="5432666E" w14:textId="77777777" w:rsidTr="000C01E8">
        <w:trPr>
          <w:ins w:id="2586" w:author="Author"/>
        </w:trPr>
        <w:tc>
          <w:tcPr>
            <w:tcW w:w="1418" w:type="dxa"/>
            <w:tcBorders>
              <w:top w:val="single" w:sz="4" w:space="0" w:color="auto"/>
              <w:left w:val="single" w:sz="4" w:space="0" w:color="auto"/>
              <w:bottom w:val="single" w:sz="4" w:space="0" w:color="auto"/>
              <w:right w:val="single" w:sz="4" w:space="0" w:color="auto"/>
            </w:tcBorders>
          </w:tcPr>
          <w:p w14:paraId="17AAFB29" w14:textId="23478B5E" w:rsidR="00703CC2" w:rsidRPr="007F3838" w:rsidRDefault="007F3838" w:rsidP="00703CC2">
            <w:pPr>
              <w:pStyle w:val="BodyText1"/>
              <w:rPr>
                <w:ins w:id="2587" w:author="Author"/>
                <w:rFonts w:ascii="Times New Roman" w:hAnsi="Times New Roman"/>
                <w:bCs/>
              </w:rPr>
            </w:pPr>
            <w:ins w:id="2588" w:author="Author">
              <w:r>
                <w:rPr>
                  <w:rFonts w:ascii="Times New Roman" w:hAnsi="Times New Roman"/>
                  <w:bCs/>
                </w:rPr>
                <w:t>{</w:t>
              </w:r>
              <w:r w:rsidR="009573B2">
                <w:rPr>
                  <w:rFonts w:ascii="Times New Roman" w:hAnsi="Times New Roman"/>
                  <w:bCs/>
                </w:rPr>
                <w:t>0</w:t>
              </w:r>
              <w:r>
                <w:rPr>
                  <w:rFonts w:ascii="Times New Roman" w:hAnsi="Times New Roman"/>
                  <w:bCs/>
                </w:rPr>
                <w:t>38</w:t>
              </w:r>
              <w:r w:rsidRPr="007F3838">
                <w:rPr>
                  <w:rFonts w:ascii="Times New Roman" w:hAnsi="Times New Roman"/>
                  <w:bCs/>
                </w:rPr>
                <w:t>0;</w:t>
              </w:r>
              <w:r w:rsidR="009573B2">
                <w:rPr>
                  <w:rFonts w:ascii="Times New Roman" w:hAnsi="Times New Roman"/>
                  <w:bCs/>
                </w:rPr>
                <w:t>0</w:t>
              </w:r>
              <w:r w:rsidRPr="007F3838">
                <w:rPr>
                  <w:rFonts w:ascii="Times New Roman" w:hAnsi="Times New Roman"/>
                  <w:bCs/>
                </w:rPr>
                <w:t>010</w:t>
              </w:r>
              <w:r w:rsidR="00703CC2" w:rsidRPr="007F3838">
                <w:rPr>
                  <w:rFonts w:ascii="Times New Roman" w:hAnsi="Times New Roman"/>
                  <w:bCs/>
                </w:rPr>
                <w:t>}</w:t>
              </w:r>
            </w:ins>
          </w:p>
        </w:tc>
        <w:tc>
          <w:tcPr>
            <w:tcW w:w="7620" w:type="dxa"/>
            <w:tcBorders>
              <w:top w:val="single" w:sz="4" w:space="0" w:color="auto"/>
              <w:left w:val="single" w:sz="4" w:space="0" w:color="auto"/>
              <w:bottom w:val="single" w:sz="4" w:space="0" w:color="auto"/>
              <w:right w:val="single" w:sz="4" w:space="0" w:color="auto"/>
            </w:tcBorders>
          </w:tcPr>
          <w:p w14:paraId="6DCD3517" w14:textId="27AEF845" w:rsidR="00703CC2" w:rsidRDefault="00703CC2" w:rsidP="00C3587A">
            <w:pPr>
              <w:pStyle w:val="BodyText1"/>
              <w:tabs>
                <w:tab w:val="left" w:pos="4755"/>
              </w:tabs>
              <w:spacing w:line="240" w:lineRule="auto"/>
              <w:rPr>
                <w:ins w:id="2589" w:author="Author"/>
                <w:rFonts w:ascii="Times New Roman" w:hAnsi="Times New Roman"/>
                <w:b/>
                <w:bCs/>
              </w:rPr>
            </w:pPr>
            <w:ins w:id="2590" w:author="Author">
              <w:r w:rsidRPr="00703CC2">
                <w:rPr>
                  <w:rFonts w:ascii="Times New Roman" w:hAnsi="Times New Roman"/>
                  <w:b/>
                  <w:bCs/>
                </w:rPr>
                <w:t>Central bank exposures</w:t>
              </w:r>
              <w:r w:rsidR="006E5CAA">
                <w:rPr>
                  <w:rFonts w:ascii="Times New Roman" w:hAnsi="Times New Roman"/>
                  <w:b/>
                  <w:bCs/>
                </w:rPr>
                <w:t xml:space="preserve"> -</w:t>
              </w:r>
              <w:r w:rsidR="006E5CAA">
                <w:t xml:space="preserve"> </w:t>
              </w:r>
              <w:r w:rsidR="006E5CAA" w:rsidRPr="00462408">
                <w:rPr>
                  <w:rFonts w:ascii="Times New Roman" w:hAnsi="Times New Roman"/>
                  <w:b/>
                  <w:bCs/>
                </w:rPr>
                <w:t>Accounting balance sheet value</w:t>
              </w:r>
            </w:ins>
          </w:p>
          <w:p w14:paraId="6B9DA2BC" w14:textId="77777777" w:rsidR="00703CC2" w:rsidRDefault="00703CC2" w:rsidP="00C3587A">
            <w:pPr>
              <w:pStyle w:val="BodyText1"/>
              <w:tabs>
                <w:tab w:val="left" w:pos="4755"/>
              </w:tabs>
              <w:spacing w:line="240" w:lineRule="auto"/>
              <w:rPr>
                <w:ins w:id="2591" w:author="Author"/>
                <w:rFonts w:ascii="Times New Roman" w:hAnsi="Times New Roman"/>
                <w:b/>
                <w:bCs/>
              </w:rPr>
            </w:pPr>
          </w:p>
          <w:p w14:paraId="48044218" w14:textId="2315340E" w:rsidR="007F3838" w:rsidRDefault="007F3838" w:rsidP="00C3587A">
            <w:pPr>
              <w:pStyle w:val="BodyText1"/>
              <w:tabs>
                <w:tab w:val="left" w:pos="4755"/>
              </w:tabs>
              <w:spacing w:line="240" w:lineRule="auto"/>
              <w:rPr>
                <w:ins w:id="2592" w:author="Author"/>
                <w:rFonts w:ascii="Times New Roman" w:hAnsi="Times New Roman"/>
                <w:bCs/>
              </w:rPr>
            </w:pPr>
            <w:ins w:id="2593" w:author="Author">
              <w:r w:rsidRPr="000C01E8">
                <w:rPr>
                  <w:rFonts w:ascii="Times New Roman" w:hAnsi="Times New Roman"/>
                  <w:bCs/>
                </w:rPr>
                <w:t>Institutions shall report</w:t>
              </w:r>
              <w:r w:rsidR="006E5CAA">
                <w:rPr>
                  <w:rFonts w:ascii="Times New Roman" w:hAnsi="Times New Roman"/>
                  <w:bCs/>
                </w:rPr>
                <w:t>,</w:t>
              </w:r>
              <w:r w:rsidRPr="000C01E8">
                <w:rPr>
                  <w:rFonts w:ascii="Times New Roman" w:hAnsi="Times New Roman"/>
                  <w:bCs/>
                </w:rPr>
                <w:t xml:space="preserve"> </w:t>
              </w:r>
              <w:r w:rsidRPr="007F3838">
                <w:rPr>
                  <w:rFonts w:ascii="Times New Roman" w:hAnsi="Times New Roman"/>
                  <w:bCs/>
                </w:rPr>
                <w:t>in accordance with the applicable accounting framework</w:t>
              </w:r>
              <w:r w:rsidR="006E5CAA">
                <w:rPr>
                  <w:rFonts w:ascii="Times New Roman" w:hAnsi="Times New Roman"/>
                  <w:bCs/>
                </w:rPr>
                <w:t>, t</w:t>
              </w:r>
              <w:r w:rsidR="006E5CAA" w:rsidRPr="007F3838">
                <w:rPr>
                  <w:rFonts w:ascii="Times New Roman" w:hAnsi="Times New Roman"/>
                  <w:bCs/>
                </w:rPr>
                <w:t>he value</w:t>
              </w:r>
              <w:r w:rsidRPr="007F3838">
                <w:rPr>
                  <w:rFonts w:ascii="Times New Roman" w:hAnsi="Times New Roman"/>
                  <w:bCs/>
                </w:rPr>
                <w:t xml:space="preserve"> of the following exposures to the institution's central bank: (</w:t>
              </w:r>
              <w:proofErr w:type="spellStart"/>
              <w:r w:rsidRPr="007F3838">
                <w:rPr>
                  <w:rFonts w:ascii="Times New Roman" w:hAnsi="Times New Roman"/>
                  <w:bCs/>
                </w:rPr>
                <w:t>i</w:t>
              </w:r>
              <w:proofErr w:type="spellEnd"/>
              <w:r w:rsidRPr="007F3838">
                <w:rPr>
                  <w:rFonts w:ascii="Times New Roman" w:hAnsi="Times New Roman"/>
                  <w:bCs/>
                </w:rPr>
                <w:t xml:space="preserve">) coins and banknotes constituting legal currency in the jurisdiction of the central bank; (ii) assets representing claims on the central bank, including reserves held at the central bank. </w:t>
              </w:r>
            </w:ins>
          </w:p>
          <w:p w14:paraId="68FD6F4B" w14:textId="77777777" w:rsidR="007F3838" w:rsidRDefault="007F3838" w:rsidP="00C3587A">
            <w:pPr>
              <w:pStyle w:val="BodyText1"/>
              <w:tabs>
                <w:tab w:val="left" w:pos="4755"/>
              </w:tabs>
              <w:spacing w:line="240" w:lineRule="auto"/>
              <w:rPr>
                <w:ins w:id="2594" w:author="Author"/>
                <w:rFonts w:ascii="Times New Roman" w:hAnsi="Times New Roman"/>
                <w:bCs/>
              </w:rPr>
            </w:pPr>
          </w:p>
          <w:p w14:paraId="0080528D" w14:textId="322FC6E5" w:rsidR="00703CC2" w:rsidRDefault="007F3838" w:rsidP="00C3587A">
            <w:pPr>
              <w:pStyle w:val="BodyText1"/>
              <w:tabs>
                <w:tab w:val="left" w:pos="4755"/>
              </w:tabs>
              <w:spacing w:line="240" w:lineRule="auto"/>
              <w:rPr>
                <w:ins w:id="2595" w:author="Author"/>
                <w:rFonts w:ascii="Times New Roman" w:hAnsi="Times New Roman"/>
                <w:bCs/>
              </w:rPr>
            </w:pPr>
            <w:ins w:id="2596" w:author="Author">
              <w:r w:rsidRPr="007F3838">
                <w:rPr>
                  <w:rFonts w:ascii="Times New Roman" w:hAnsi="Times New Roman"/>
                  <w:bCs/>
                </w:rPr>
                <w:t>Institutions shall only include exposures that meet both of the following conditions: (a) they are denominated in the same currency as the deposits taken by the institution; (b) their average maturity does not significantly exceed the average maturity of the deposits taken by the institution.</w:t>
              </w:r>
            </w:ins>
          </w:p>
          <w:p w14:paraId="6DEE1984" w14:textId="35AF1858" w:rsidR="009F67E9" w:rsidRDefault="009F67E9" w:rsidP="00C3587A">
            <w:pPr>
              <w:pStyle w:val="BodyText1"/>
              <w:tabs>
                <w:tab w:val="left" w:pos="4755"/>
              </w:tabs>
              <w:spacing w:line="240" w:lineRule="auto"/>
              <w:rPr>
                <w:ins w:id="2597" w:author="Author"/>
                <w:rFonts w:ascii="Times New Roman" w:hAnsi="Times New Roman"/>
                <w:bCs/>
              </w:rPr>
            </w:pPr>
          </w:p>
          <w:p w14:paraId="1945B898" w14:textId="019544D0" w:rsidR="009F67E9" w:rsidRPr="009F67E9" w:rsidRDefault="009F67E9" w:rsidP="009F67E9">
            <w:pPr>
              <w:pStyle w:val="BodyText1"/>
              <w:spacing w:line="240" w:lineRule="auto"/>
              <w:rPr>
                <w:ins w:id="2598" w:author="Author"/>
                <w:rFonts w:ascii="Times New Roman" w:hAnsi="Times New Roman"/>
              </w:rPr>
            </w:pPr>
            <w:ins w:id="2599" w:author="Author">
              <w:r w:rsidRPr="0032369D">
                <w:rPr>
                  <w:rFonts w:ascii="Times New Roman" w:hAnsi="Times New Roman"/>
                  <w:color w:val="auto"/>
                </w:rPr>
                <w:t>Institutions shall report these exposures irrespectively of whether they are exempted from the total exposure measure following Article 429a(5) and (6) CRR</w:t>
              </w:r>
              <w:r>
                <w:rPr>
                  <w:rFonts w:ascii="Times New Roman" w:hAnsi="Times New Roman"/>
                  <w:color w:val="FF0000"/>
                </w:rPr>
                <w:t>.</w:t>
              </w:r>
            </w:ins>
          </w:p>
          <w:p w14:paraId="1572123D" w14:textId="6D9B7910" w:rsidR="007F3838" w:rsidRPr="007573D4" w:rsidRDefault="007F3838" w:rsidP="00C3587A">
            <w:pPr>
              <w:pStyle w:val="BodyText1"/>
              <w:tabs>
                <w:tab w:val="left" w:pos="4755"/>
              </w:tabs>
              <w:spacing w:line="240" w:lineRule="auto"/>
              <w:rPr>
                <w:ins w:id="2600" w:author="Author"/>
                <w:rFonts w:ascii="Times New Roman" w:hAnsi="Times New Roman"/>
                <w:b/>
                <w:bCs/>
              </w:rPr>
            </w:pPr>
          </w:p>
        </w:tc>
      </w:tr>
      <w:tr w:rsidR="00086398" w:rsidRPr="00FE002E" w14:paraId="2FC50208" w14:textId="77777777" w:rsidTr="00086398">
        <w:trPr>
          <w:ins w:id="2601" w:author="Author"/>
        </w:trPr>
        <w:tc>
          <w:tcPr>
            <w:tcW w:w="1418" w:type="dxa"/>
            <w:tcBorders>
              <w:top w:val="single" w:sz="4" w:space="0" w:color="auto"/>
              <w:left w:val="single" w:sz="4" w:space="0" w:color="auto"/>
              <w:bottom w:val="single" w:sz="4" w:space="0" w:color="auto"/>
              <w:right w:val="single" w:sz="4" w:space="0" w:color="auto"/>
            </w:tcBorders>
          </w:tcPr>
          <w:p w14:paraId="035C2019" w14:textId="77777777" w:rsidR="00086398" w:rsidRDefault="00086398" w:rsidP="00086398">
            <w:pPr>
              <w:pStyle w:val="BodyText1"/>
              <w:rPr>
                <w:ins w:id="2602" w:author="Author"/>
                <w:rFonts w:ascii="Times New Roman" w:hAnsi="Times New Roman"/>
                <w:bCs/>
              </w:rPr>
            </w:pPr>
            <w:ins w:id="2603" w:author="Author">
              <w:r>
                <w:rPr>
                  <w:rFonts w:ascii="Times New Roman" w:hAnsi="Times New Roman"/>
                  <w:bCs/>
                </w:rPr>
                <w:t>{039</w:t>
              </w:r>
              <w:r w:rsidRPr="007F3838">
                <w:rPr>
                  <w:rFonts w:ascii="Times New Roman" w:hAnsi="Times New Roman"/>
                  <w:bCs/>
                </w:rPr>
                <w:t>0;</w:t>
              </w:r>
              <w:r>
                <w:rPr>
                  <w:rFonts w:ascii="Times New Roman" w:hAnsi="Times New Roman"/>
                  <w:bCs/>
                </w:rPr>
                <w:t>014</w:t>
              </w:r>
              <w:r w:rsidRPr="007F3838">
                <w:rPr>
                  <w:rFonts w:ascii="Times New Roman" w:hAnsi="Times New Roman"/>
                  <w:bCs/>
                </w:rPr>
                <w:t>0}</w:t>
              </w:r>
            </w:ins>
          </w:p>
        </w:tc>
        <w:tc>
          <w:tcPr>
            <w:tcW w:w="7620" w:type="dxa"/>
            <w:tcBorders>
              <w:top w:val="single" w:sz="4" w:space="0" w:color="auto"/>
              <w:left w:val="single" w:sz="4" w:space="0" w:color="auto"/>
              <w:bottom w:val="single" w:sz="4" w:space="0" w:color="auto"/>
              <w:right w:val="single" w:sz="4" w:space="0" w:color="auto"/>
            </w:tcBorders>
          </w:tcPr>
          <w:p w14:paraId="15C25557" w14:textId="77777777" w:rsidR="0057499F" w:rsidRDefault="0057499F" w:rsidP="0057499F">
            <w:pPr>
              <w:pStyle w:val="BodyText1"/>
              <w:tabs>
                <w:tab w:val="left" w:pos="4755"/>
              </w:tabs>
              <w:spacing w:line="240" w:lineRule="auto"/>
              <w:rPr>
                <w:ins w:id="2604" w:author="Author"/>
                <w:rFonts w:ascii="Times New Roman" w:hAnsi="Times New Roman"/>
                <w:b/>
                <w:bCs/>
              </w:rPr>
            </w:pPr>
            <w:ins w:id="2605" w:author="Author">
              <w:r>
                <w:rPr>
                  <w:rFonts w:ascii="Times New Roman" w:hAnsi="Times New Roman"/>
                  <w:b/>
                  <w:bCs/>
                </w:rPr>
                <w:t>The c</w:t>
              </w:r>
              <w:r w:rsidRPr="00703CC2">
                <w:rPr>
                  <w:rFonts w:ascii="Times New Roman" w:hAnsi="Times New Roman"/>
                  <w:b/>
                  <w:bCs/>
                </w:rPr>
                <w:t xml:space="preserve">entral bank </w:t>
              </w:r>
              <w:r w:rsidRPr="004645D1">
                <w:rPr>
                  <w:rFonts w:ascii="Times New Roman" w:hAnsi="Times New Roman"/>
                  <w:b/>
                  <w:bCs/>
                </w:rPr>
                <w:t xml:space="preserve">exposures </w:t>
              </w:r>
              <w:r>
                <w:rPr>
                  <w:rFonts w:ascii="Times New Roman" w:hAnsi="Times New Roman"/>
                  <w:b/>
                  <w:bCs/>
                </w:rPr>
                <w:t>value used for the calculation of the adjusted leverage ratio requirement</w:t>
              </w:r>
              <w:r w:rsidRPr="004645D1">
                <w:rPr>
                  <w:rFonts w:ascii="Times New Roman" w:hAnsi="Times New Roman"/>
                  <w:b/>
                  <w:bCs/>
                </w:rPr>
                <w:t xml:space="preserve"> referred to </w:t>
              </w:r>
              <w:r>
                <w:rPr>
                  <w:rFonts w:ascii="Times New Roman" w:hAnsi="Times New Roman"/>
                  <w:b/>
                  <w:bCs/>
                </w:rPr>
                <w:t>in</w:t>
              </w:r>
              <w:r w:rsidRPr="004645D1">
                <w:rPr>
                  <w:rFonts w:ascii="Times New Roman" w:hAnsi="Times New Roman"/>
                  <w:b/>
                  <w:bCs/>
                </w:rPr>
                <w:t xml:space="preserve"> Article 429a(</w:t>
              </w:r>
              <w:r>
                <w:rPr>
                  <w:rFonts w:ascii="Times New Roman" w:hAnsi="Times New Roman"/>
                  <w:b/>
                  <w:bCs/>
                </w:rPr>
                <w:t>7</w:t>
              </w:r>
              <w:r w:rsidRPr="004645D1">
                <w:rPr>
                  <w:rFonts w:ascii="Times New Roman" w:hAnsi="Times New Roman"/>
                  <w:b/>
                  <w:bCs/>
                </w:rPr>
                <w:t>) CRR -</w:t>
              </w:r>
              <w:r>
                <w:rPr>
                  <w:rFonts w:ascii="Times New Roman" w:hAnsi="Times New Roman"/>
                  <w:b/>
                  <w:bCs/>
                </w:rPr>
                <w:t xml:space="preserve"> Leverage ratio exposure amount </w:t>
              </w:r>
            </w:ins>
          </w:p>
          <w:p w14:paraId="5B50AA25" w14:textId="77777777" w:rsidR="0057499F" w:rsidRDefault="0057499F" w:rsidP="0057499F">
            <w:pPr>
              <w:pStyle w:val="BodyText1"/>
              <w:tabs>
                <w:tab w:val="left" w:pos="4755"/>
              </w:tabs>
              <w:spacing w:line="240" w:lineRule="auto"/>
              <w:rPr>
                <w:ins w:id="2606" w:author="Author"/>
                <w:rFonts w:ascii="Times New Roman" w:hAnsi="Times New Roman"/>
                <w:b/>
                <w:bCs/>
              </w:rPr>
            </w:pPr>
          </w:p>
          <w:p w14:paraId="63E2CCEB" w14:textId="7D513D1E" w:rsidR="00086398" w:rsidRPr="00086398" w:rsidRDefault="0057499F" w:rsidP="00086398">
            <w:pPr>
              <w:pStyle w:val="BodyText1"/>
              <w:tabs>
                <w:tab w:val="left" w:pos="4755"/>
              </w:tabs>
              <w:spacing w:line="240" w:lineRule="auto"/>
              <w:rPr>
                <w:ins w:id="2607" w:author="Author"/>
                <w:rFonts w:ascii="Times New Roman" w:hAnsi="Times New Roman"/>
                <w:bCs/>
              </w:rPr>
            </w:pPr>
            <w:ins w:id="2608" w:author="Author">
              <w:r w:rsidRPr="00086398">
                <w:rPr>
                  <w:rFonts w:ascii="Times New Roman" w:hAnsi="Times New Roman"/>
                  <w:bCs/>
                </w:rPr>
                <w:t xml:space="preserve">The </w:t>
              </w:r>
              <w:r w:rsidRPr="0087040D">
                <w:rPr>
                  <w:rFonts w:ascii="Times New Roman" w:hAnsi="Times New Roman"/>
                  <w:bCs/>
                </w:rPr>
                <w:t xml:space="preserve">daily average </w:t>
              </w:r>
              <w:r w:rsidRPr="00086398">
                <w:rPr>
                  <w:rFonts w:ascii="Times New Roman" w:hAnsi="Times New Roman"/>
                  <w:bCs/>
                </w:rPr>
                <w:t>total value of the institution’s exposures to its central bank</w:t>
              </w:r>
              <w:r>
                <w:rPr>
                  <w:rFonts w:ascii="Times New Roman" w:hAnsi="Times New Roman"/>
                  <w:bCs/>
                </w:rPr>
                <w:t>,</w:t>
              </w:r>
              <w:r>
                <w:t xml:space="preserve"> </w:t>
              </w:r>
              <w:r w:rsidRPr="0087040D">
                <w:rPr>
                  <w:rFonts w:ascii="Times New Roman" w:hAnsi="Times New Roman"/>
                  <w:bCs/>
                </w:rPr>
                <w:t>calculated over the full reserve maintenance period of the central bank just preceding the date referred to in point (c</w:t>
              </w:r>
              <w:r>
                <w:rPr>
                  <w:rFonts w:ascii="Times New Roman" w:hAnsi="Times New Roman"/>
                  <w:bCs/>
                </w:rPr>
                <w:t>)</w:t>
              </w:r>
              <w:r w:rsidRPr="00086398">
                <w:rPr>
                  <w:rFonts w:ascii="Times New Roman" w:hAnsi="Times New Roman"/>
                  <w:bCs/>
                </w:rPr>
                <w:t xml:space="preserve"> of Article 429a(5) CRR</w:t>
              </w:r>
              <w:r>
                <w:rPr>
                  <w:rFonts w:ascii="Times New Roman" w:hAnsi="Times New Roman"/>
                  <w:bCs/>
                </w:rPr>
                <w:t>,</w:t>
              </w:r>
              <w:r w:rsidRPr="00086398">
                <w:rPr>
                  <w:rFonts w:ascii="Times New Roman" w:hAnsi="Times New Roman"/>
                  <w:bCs/>
                </w:rPr>
                <w:t xml:space="preserve"> that are eligible to be excluded in accordance with point (n) of Article 429a(1) CRR</w:t>
              </w:r>
              <w:r w:rsidR="00086398" w:rsidRPr="00086398">
                <w:rPr>
                  <w:rFonts w:ascii="Times New Roman" w:hAnsi="Times New Roman"/>
                  <w:bCs/>
                </w:rPr>
                <w:t>.</w:t>
              </w:r>
            </w:ins>
          </w:p>
          <w:p w14:paraId="0EDC2D5D" w14:textId="77777777" w:rsidR="00086398" w:rsidRPr="007573D4" w:rsidRDefault="00086398" w:rsidP="00086398">
            <w:pPr>
              <w:pStyle w:val="BodyText1"/>
              <w:tabs>
                <w:tab w:val="left" w:pos="4755"/>
              </w:tabs>
              <w:spacing w:line="240" w:lineRule="auto"/>
              <w:rPr>
                <w:ins w:id="2609" w:author="Author"/>
                <w:rFonts w:ascii="Times New Roman" w:hAnsi="Times New Roman"/>
                <w:b/>
                <w:bCs/>
              </w:rPr>
            </w:pPr>
          </w:p>
        </w:tc>
      </w:tr>
      <w:tr w:rsidR="00086398" w:rsidRPr="00FE002E" w14:paraId="49595092" w14:textId="77777777" w:rsidTr="00086398">
        <w:trPr>
          <w:ins w:id="2610" w:author="Author"/>
        </w:trPr>
        <w:tc>
          <w:tcPr>
            <w:tcW w:w="1418" w:type="dxa"/>
            <w:tcBorders>
              <w:top w:val="single" w:sz="4" w:space="0" w:color="auto"/>
              <w:left w:val="single" w:sz="4" w:space="0" w:color="auto"/>
              <w:bottom w:val="single" w:sz="4" w:space="0" w:color="auto"/>
              <w:right w:val="single" w:sz="4" w:space="0" w:color="auto"/>
            </w:tcBorders>
          </w:tcPr>
          <w:p w14:paraId="33EBBE0E" w14:textId="77777777" w:rsidR="00086398" w:rsidRDefault="00086398" w:rsidP="00086398">
            <w:pPr>
              <w:pStyle w:val="BodyText1"/>
              <w:rPr>
                <w:ins w:id="2611" w:author="Author"/>
                <w:rFonts w:ascii="Times New Roman" w:hAnsi="Times New Roman"/>
                <w:bCs/>
              </w:rPr>
            </w:pPr>
            <w:ins w:id="2612" w:author="Author">
              <w:r>
                <w:rPr>
                  <w:rFonts w:ascii="Times New Roman" w:hAnsi="Times New Roman"/>
                  <w:bCs/>
                </w:rPr>
                <w:lastRenderedPageBreak/>
                <w:t>{0400;014</w:t>
              </w:r>
              <w:r w:rsidRPr="007F3838">
                <w:rPr>
                  <w:rFonts w:ascii="Times New Roman" w:hAnsi="Times New Roman"/>
                  <w:bCs/>
                </w:rPr>
                <w:t>0}</w:t>
              </w:r>
            </w:ins>
          </w:p>
        </w:tc>
        <w:tc>
          <w:tcPr>
            <w:tcW w:w="7620" w:type="dxa"/>
            <w:tcBorders>
              <w:top w:val="single" w:sz="4" w:space="0" w:color="auto"/>
              <w:left w:val="single" w:sz="4" w:space="0" w:color="auto"/>
              <w:bottom w:val="single" w:sz="4" w:space="0" w:color="auto"/>
              <w:right w:val="single" w:sz="4" w:space="0" w:color="auto"/>
            </w:tcBorders>
          </w:tcPr>
          <w:p w14:paraId="69F7211D" w14:textId="77777777" w:rsidR="0057499F" w:rsidRPr="004645D1" w:rsidRDefault="0057499F" w:rsidP="0057499F">
            <w:pPr>
              <w:pStyle w:val="BodyText1"/>
              <w:tabs>
                <w:tab w:val="left" w:pos="4755"/>
              </w:tabs>
              <w:spacing w:line="240" w:lineRule="auto"/>
              <w:rPr>
                <w:ins w:id="2613" w:author="Author"/>
                <w:rFonts w:ascii="Times New Roman" w:hAnsi="Times New Roman"/>
                <w:b/>
                <w:bCs/>
              </w:rPr>
            </w:pPr>
            <w:ins w:id="2614" w:author="Author">
              <w:r w:rsidRPr="004645D1">
                <w:rPr>
                  <w:rFonts w:ascii="Times New Roman" w:hAnsi="Times New Roman"/>
                  <w:b/>
                  <w:bCs/>
                </w:rPr>
                <w:t xml:space="preserve">Leverage ratio exposure </w:t>
              </w:r>
              <w:r>
                <w:rPr>
                  <w:rFonts w:ascii="Times New Roman" w:hAnsi="Times New Roman"/>
                  <w:b/>
                  <w:bCs/>
                </w:rPr>
                <w:t>measure</w:t>
              </w:r>
              <w:r w:rsidRPr="004645D1">
                <w:rPr>
                  <w:rFonts w:ascii="Times New Roman" w:hAnsi="Times New Roman"/>
                  <w:b/>
                  <w:bCs/>
                </w:rPr>
                <w:t xml:space="preserve"> </w:t>
              </w:r>
              <w:r w:rsidRPr="00DF2C88">
                <w:rPr>
                  <w:rFonts w:ascii="Times New Roman" w:hAnsi="Times New Roman"/>
                  <w:b/>
                  <w:bCs/>
                </w:rPr>
                <w:t>used for the calculation of the adjusted leverage ratio requirement referred to i</w:t>
              </w:r>
              <w:r>
                <w:rPr>
                  <w:rFonts w:ascii="Times New Roman" w:hAnsi="Times New Roman"/>
                  <w:b/>
                  <w:bCs/>
                </w:rPr>
                <w:t>n</w:t>
              </w:r>
              <w:r w:rsidRPr="004645D1">
                <w:rPr>
                  <w:rFonts w:ascii="Times New Roman" w:hAnsi="Times New Roman"/>
                  <w:b/>
                  <w:bCs/>
                </w:rPr>
                <w:t xml:space="preserve"> Article 429a(</w:t>
              </w:r>
              <w:r>
                <w:rPr>
                  <w:rFonts w:ascii="Times New Roman" w:hAnsi="Times New Roman"/>
                  <w:b/>
                  <w:bCs/>
                </w:rPr>
                <w:t>7</w:t>
              </w:r>
              <w:r w:rsidRPr="004645D1">
                <w:rPr>
                  <w:rFonts w:ascii="Times New Roman" w:hAnsi="Times New Roman"/>
                  <w:b/>
                  <w:bCs/>
                </w:rPr>
                <w:t>) CRR</w:t>
              </w:r>
              <w:r w:rsidRPr="00086398">
                <w:rPr>
                  <w:rFonts w:ascii="Times New Roman" w:hAnsi="Times New Roman"/>
                  <w:b/>
                  <w:bCs/>
                </w:rPr>
                <w:t xml:space="preserve"> - </w:t>
              </w:r>
              <w:r>
                <w:rPr>
                  <w:rFonts w:ascii="Times New Roman" w:hAnsi="Times New Roman"/>
                  <w:b/>
                  <w:bCs/>
                </w:rPr>
                <w:t>Leverage ratio exposure amount</w:t>
              </w:r>
            </w:ins>
          </w:p>
          <w:p w14:paraId="48BE3C09" w14:textId="77777777" w:rsidR="0057499F" w:rsidRPr="00086398" w:rsidRDefault="0057499F" w:rsidP="0057499F">
            <w:pPr>
              <w:pStyle w:val="BodyText1"/>
              <w:tabs>
                <w:tab w:val="left" w:pos="4755"/>
              </w:tabs>
              <w:spacing w:line="240" w:lineRule="auto"/>
              <w:rPr>
                <w:ins w:id="2615" w:author="Author"/>
                <w:rFonts w:ascii="Times New Roman" w:hAnsi="Times New Roman"/>
                <w:b/>
                <w:bCs/>
              </w:rPr>
            </w:pPr>
          </w:p>
          <w:p w14:paraId="451211B1" w14:textId="77777777" w:rsidR="0057499F" w:rsidRPr="00086398" w:rsidRDefault="0057499F" w:rsidP="0057499F">
            <w:pPr>
              <w:pStyle w:val="BodyText1"/>
              <w:tabs>
                <w:tab w:val="left" w:pos="4755"/>
              </w:tabs>
              <w:spacing w:line="240" w:lineRule="auto"/>
              <w:rPr>
                <w:ins w:id="2616" w:author="Author"/>
                <w:rFonts w:ascii="Times New Roman" w:hAnsi="Times New Roman"/>
                <w:bCs/>
              </w:rPr>
            </w:pPr>
            <w:ins w:id="2617" w:author="Author">
              <w:r w:rsidRPr="00086398">
                <w:rPr>
                  <w:rFonts w:ascii="Times New Roman" w:hAnsi="Times New Roman"/>
                  <w:bCs/>
                </w:rPr>
                <w:t>The institution's total exposure measure as defined in Article 429(4) CRR, including any exposures excluded in accordance with point (n) of Article 429(1) CRR,</w:t>
              </w:r>
              <w:r w:rsidRPr="0087040D">
                <w:rPr>
                  <w:rFonts w:ascii="Times New Roman" w:hAnsi="Times New Roman"/>
                  <w:bCs/>
                </w:rPr>
                <w:t xml:space="preserve"> on the date </w:t>
              </w:r>
              <w:r w:rsidRPr="00086398">
                <w:rPr>
                  <w:rFonts w:ascii="Times New Roman" w:hAnsi="Times New Roman"/>
                  <w:bCs/>
                </w:rPr>
                <w:t>referred to in point (</w:t>
              </w:r>
              <w:r>
                <w:rPr>
                  <w:rFonts w:ascii="Times New Roman" w:hAnsi="Times New Roman"/>
                  <w:bCs/>
                </w:rPr>
                <w:t>c</w:t>
              </w:r>
              <w:r w:rsidRPr="00086398">
                <w:rPr>
                  <w:rFonts w:ascii="Times New Roman" w:hAnsi="Times New Roman"/>
                  <w:bCs/>
                </w:rPr>
                <w:t>) of Article 429a(5) CRR.</w:t>
              </w:r>
            </w:ins>
          </w:p>
          <w:p w14:paraId="7F49B2B2" w14:textId="77777777" w:rsidR="00086398" w:rsidRPr="00086398" w:rsidRDefault="00086398" w:rsidP="00086398">
            <w:pPr>
              <w:pStyle w:val="BodyText1"/>
              <w:tabs>
                <w:tab w:val="left" w:pos="4755"/>
              </w:tabs>
              <w:spacing w:line="240" w:lineRule="auto"/>
              <w:rPr>
                <w:ins w:id="2618" w:author="Author"/>
                <w:rFonts w:ascii="Times New Roman" w:hAnsi="Times New Roman"/>
                <w:b/>
                <w:bCs/>
              </w:rPr>
            </w:pPr>
            <w:bookmarkStart w:id="2619" w:name="_GoBack"/>
            <w:bookmarkEnd w:id="2619"/>
          </w:p>
        </w:tc>
      </w:tr>
      <w:tr w:rsidR="000C01E8" w:rsidRPr="00FE002E" w14:paraId="2AF78942" w14:textId="77777777" w:rsidTr="000C01E8">
        <w:trPr>
          <w:ins w:id="2620" w:author="Author"/>
        </w:trPr>
        <w:tc>
          <w:tcPr>
            <w:tcW w:w="1418" w:type="dxa"/>
            <w:tcBorders>
              <w:top w:val="single" w:sz="4" w:space="0" w:color="auto"/>
              <w:left w:val="single" w:sz="4" w:space="0" w:color="auto"/>
              <w:bottom w:val="single" w:sz="4" w:space="0" w:color="auto"/>
              <w:right w:val="single" w:sz="4" w:space="0" w:color="auto"/>
            </w:tcBorders>
          </w:tcPr>
          <w:p w14:paraId="09A1ECA9" w14:textId="5DFC5643" w:rsidR="000C01E8" w:rsidRDefault="000C01E8" w:rsidP="00937EE2">
            <w:pPr>
              <w:pStyle w:val="BodyText1"/>
              <w:rPr>
                <w:ins w:id="2621" w:author="Author"/>
                <w:rFonts w:ascii="Times New Roman" w:hAnsi="Times New Roman"/>
                <w:bCs/>
              </w:rPr>
            </w:pPr>
            <w:ins w:id="2622" w:author="Author">
              <w:r>
                <w:rPr>
                  <w:rFonts w:ascii="Times New Roman" w:hAnsi="Times New Roman"/>
                  <w:bCs/>
                </w:rPr>
                <w:t>{</w:t>
              </w:r>
              <w:r w:rsidR="009573B2">
                <w:rPr>
                  <w:rFonts w:ascii="Times New Roman" w:hAnsi="Times New Roman"/>
                  <w:bCs/>
                </w:rPr>
                <w:t>0</w:t>
              </w:r>
              <w:r w:rsidR="00937EE2">
                <w:rPr>
                  <w:rFonts w:ascii="Times New Roman" w:hAnsi="Times New Roman"/>
                  <w:bCs/>
                </w:rPr>
                <w:t>41</w:t>
              </w:r>
              <w:r w:rsidRPr="00FE002E">
                <w:rPr>
                  <w:rFonts w:ascii="Times New Roman" w:hAnsi="Times New Roman"/>
                  <w:bCs/>
                </w:rPr>
                <w:t>0;</w:t>
              </w:r>
              <w:r>
                <w:rPr>
                  <w:rFonts w:ascii="Times New Roman" w:hAnsi="Times New Roman"/>
                  <w:bCs/>
                </w:rPr>
                <w:t>0</w:t>
              </w:r>
              <w:r w:rsidR="009573B2">
                <w:rPr>
                  <w:rFonts w:ascii="Times New Roman" w:hAnsi="Times New Roman"/>
                  <w:bCs/>
                </w:rPr>
                <w:t>0</w:t>
              </w:r>
              <w:r>
                <w:rPr>
                  <w:rFonts w:ascii="Times New Roman" w:hAnsi="Times New Roman"/>
                  <w:bCs/>
                </w:rPr>
                <w:t>10</w:t>
              </w:r>
              <w:r w:rsidRPr="00FE002E">
                <w:rPr>
                  <w:rFonts w:ascii="Times New Roman" w:hAnsi="Times New Roman"/>
                  <w:bCs/>
                </w:rPr>
                <w:t>}</w:t>
              </w:r>
            </w:ins>
          </w:p>
        </w:tc>
        <w:tc>
          <w:tcPr>
            <w:tcW w:w="7620" w:type="dxa"/>
            <w:tcBorders>
              <w:top w:val="single" w:sz="4" w:space="0" w:color="auto"/>
              <w:left w:val="single" w:sz="4" w:space="0" w:color="auto"/>
              <w:bottom w:val="single" w:sz="4" w:space="0" w:color="auto"/>
              <w:right w:val="single" w:sz="4" w:space="0" w:color="auto"/>
            </w:tcBorders>
          </w:tcPr>
          <w:p w14:paraId="2400C592" w14:textId="77777777" w:rsidR="000C01E8" w:rsidRDefault="000C01E8" w:rsidP="00C3587A">
            <w:pPr>
              <w:pStyle w:val="BodyText1"/>
              <w:tabs>
                <w:tab w:val="left" w:pos="4755"/>
              </w:tabs>
              <w:spacing w:line="240" w:lineRule="auto"/>
              <w:rPr>
                <w:ins w:id="2623" w:author="Author"/>
                <w:rFonts w:ascii="Times New Roman" w:hAnsi="Times New Roman"/>
                <w:b/>
                <w:bCs/>
              </w:rPr>
            </w:pPr>
            <w:ins w:id="2624" w:author="Author">
              <w:r w:rsidRPr="007573D4">
                <w:rPr>
                  <w:rFonts w:ascii="Times New Roman" w:hAnsi="Times New Roman"/>
                  <w:b/>
                  <w:bCs/>
                </w:rPr>
                <w:t xml:space="preserve">Total assets </w:t>
              </w:r>
            </w:ins>
          </w:p>
          <w:p w14:paraId="4CA83207" w14:textId="77777777" w:rsidR="000C01E8" w:rsidRPr="000C01E8" w:rsidRDefault="000C01E8" w:rsidP="00C3587A">
            <w:pPr>
              <w:pStyle w:val="BodyText1"/>
              <w:tabs>
                <w:tab w:val="left" w:pos="4755"/>
              </w:tabs>
              <w:spacing w:line="240" w:lineRule="auto"/>
              <w:rPr>
                <w:ins w:id="2625" w:author="Author"/>
                <w:rFonts w:ascii="Times New Roman" w:hAnsi="Times New Roman"/>
                <w:b/>
                <w:bCs/>
              </w:rPr>
            </w:pPr>
          </w:p>
          <w:p w14:paraId="324DE01F" w14:textId="77777777" w:rsidR="000C01E8" w:rsidRDefault="000C01E8" w:rsidP="00C3587A">
            <w:pPr>
              <w:pStyle w:val="BodyText1"/>
              <w:tabs>
                <w:tab w:val="left" w:pos="4755"/>
              </w:tabs>
              <w:spacing w:line="240" w:lineRule="auto"/>
              <w:rPr>
                <w:ins w:id="2626" w:author="Author"/>
                <w:rFonts w:ascii="Times New Roman" w:hAnsi="Times New Roman"/>
                <w:bCs/>
              </w:rPr>
            </w:pPr>
            <w:ins w:id="2627" w:author="Author">
              <w:r w:rsidRPr="000C01E8">
                <w:rPr>
                  <w:rFonts w:ascii="Times New Roman" w:hAnsi="Times New Roman"/>
                  <w:bCs/>
                </w:rPr>
                <w:t>Institutions shall report in this item the total assets following the scope used in the published financial statements.</w:t>
              </w:r>
            </w:ins>
          </w:p>
          <w:p w14:paraId="6B941506" w14:textId="29295926" w:rsidR="00086398" w:rsidRPr="000C01E8" w:rsidRDefault="00086398" w:rsidP="00C3587A">
            <w:pPr>
              <w:pStyle w:val="BodyText1"/>
              <w:tabs>
                <w:tab w:val="left" w:pos="4755"/>
              </w:tabs>
              <w:spacing w:line="240" w:lineRule="auto"/>
              <w:rPr>
                <w:ins w:id="2628" w:author="Author"/>
                <w:rFonts w:ascii="Times New Roman" w:hAnsi="Times New Roman"/>
                <w:bCs/>
              </w:rPr>
            </w:pPr>
          </w:p>
        </w:tc>
      </w:tr>
    </w:tbl>
    <w:p w14:paraId="2487AAEF" w14:textId="77777777" w:rsidR="00462408" w:rsidRDefault="00462408" w:rsidP="00F4754B">
      <w:pPr>
        <w:pStyle w:val="BodyText1"/>
        <w:rPr>
          <w:rFonts w:ascii="Times New Roman" w:hAnsi="Times New Roman"/>
          <w:b/>
        </w:rPr>
      </w:pPr>
    </w:p>
    <w:p w14:paraId="0B3675F0" w14:textId="77777777" w:rsidR="00217D1F" w:rsidRPr="00FE002E" w:rsidRDefault="00500508" w:rsidP="00500508">
      <w:pPr>
        <w:pStyle w:val="BodyText1"/>
        <w:ind w:left="357" w:hanging="357"/>
        <w:outlineLvl w:val="1"/>
        <w:rPr>
          <w:del w:id="2629" w:author="Author"/>
          <w:rFonts w:ascii="Times New Roman" w:hAnsi="Times New Roman"/>
          <w:b/>
        </w:rPr>
      </w:pPr>
      <w:bookmarkStart w:id="2630" w:name="_Toc351048508"/>
      <w:bookmarkStart w:id="2631" w:name="_Toc359414287"/>
      <w:bookmarkStart w:id="2632" w:name="_Toc423089072"/>
      <w:del w:id="2633" w:author="Author">
        <w:r w:rsidRPr="00FE002E">
          <w:rPr>
            <w:rFonts w:ascii="Times New Roman" w:hAnsi="Times New Roman"/>
            <w:b/>
          </w:rPr>
          <w:delText>6.</w:delText>
        </w:r>
        <w:r w:rsidRPr="00FE002E">
          <w:rPr>
            <w:rFonts w:ascii="Times New Roman" w:hAnsi="Times New Roman"/>
            <w:b/>
          </w:rPr>
          <w:tab/>
        </w:r>
        <w:r w:rsidR="00481854">
          <w:rPr>
            <w:rFonts w:ascii="Times New Roman" w:hAnsi="Times New Roman"/>
            <w:b/>
          </w:rPr>
          <w:delText>C</w:delText>
        </w:r>
        <w:r w:rsidR="006423CC">
          <w:rPr>
            <w:rFonts w:ascii="Times New Roman" w:hAnsi="Times New Roman"/>
            <w:b/>
          </w:rPr>
          <w:delText xml:space="preserve"> </w:delText>
        </w:r>
        <w:r w:rsidR="00481854">
          <w:rPr>
            <w:rFonts w:ascii="Times New Roman" w:hAnsi="Times New Roman"/>
            <w:b/>
          </w:rPr>
          <w:delText>41.00</w:delText>
        </w:r>
        <w:r w:rsidR="00B86FAE">
          <w:rPr>
            <w:rFonts w:ascii="Times New Roman" w:hAnsi="Times New Roman"/>
            <w:b/>
          </w:rPr>
          <w:delText xml:space="preserve"> –</w:delText>
        </w:r>
        <w:r w:rsidR="00F4754B" w:rsidRPr="00FE002E">
          <w:rPr>
            <w:rFonts w:ascii="Times New Roman" w:hAnsi="Times New Roman"/>
            <w:b/>
          </w:rPr>
          <w:delText xml:space="preserve"> On- and off-balance sheet items – additional breakdown of exposures</w:delText>
        </w:r>
        <w:bookmarkEnd w:id="2630"/>
        <w:bookmarkEnd w:id="2631"/>
        <w:r w:rsidR="00481854">
          <w:rPr>
            <w:rFonts w:ascii="Times New Roman" w:hAnsi="Times New Roman"/>
            <w:b/>
          </w:rPr>
          <w:delText xml:space="preserve"> (LR2)</w:delText>
        </w:r>
        <w:bookmarkEnd w:id="2632"/>
      </w:del>
    </w:p>
    <w:p w14:paraId="43573BC6" w14:textId="77777777" w:rsidR="00675587" w:rsidRPr="00FE002E" w:rsidRDefault="00675587" w:rsidP="007E2A41">
      <w:pPr>
        <w:pStyle w:val="BodyText1"/>
        <w:spacing w:line="240" w:lineRule="auto"/>
        <w:ind w:left="720"/>
        <w:rPr>
          <w:del w:id="2634" w:author="Author"/>
          <w:rFonts w:ascii="Times New Roman" w:hAnsi="Times New Roman"/>
          <w:bCs/>
        </w:rPr>
      </w:pPr>
    </w:p>
    <w:p w14:paraId="049CEEA1" w14:textId="77777777" w:rsidR="00F4754B" w:rsidRPr="00FE002E" w:rsidRDefault="00500508" w:rsidP="00500508">
      <w:pPr>
        <w:pStyle w:val="BodyText1"/>
        <w:spacing w:line="240" w:lineRule="auto"/>
        <w:ind w:left="720" w:hanging="360"/>
        <w:rPr>
          <w:del w:id="2635" w:author="Author"/>
          <w:rFonts w:ascii="Times New Roman" w:hAnsi="Times New Roman"/>
          <w:bCs/>
        </w:rPr>
      </w:pPr>
      <w:del w:id="2636" w:author="Author">
        <w:r w:rsidRPr="00FE002E">
          <w:rPr>
            <w:rFonts w:ascii="Times New Roman" w:hAnsi="Times New Roman"/>
            <w:bCs/>
          </w:rPr>
          <w:delText>24.</w:delText>
        </w:r>
        <w:r w:rsidRPr="00FE002E">
          <w:rPr>
            <w:rFonts w:ascii="Times New Roman" w:hAnsi="Times New Roman"/>
            <w:bCs/>
          </w:rPr>
          <w:tab/>
        </w:r>
        <w:r w:rsidR="00F0756A">
          <w:rPr>
            <w:rFonts w:ascii="Times New Roman" w:hAnsi="Times New Roman"/>
            <w:bCs/>
          </w:rPr>
          <w:delText>Template</w:delText>
        </w:r>
        <w:r w:rsidR="00F0756A" w:rsidRPr="00FE002E">
          <w:rPr>
            <w:rFonts w:ascii="Times New Roman" w:hAnsi="Times New Roman"/>
            <w:bCs/>
          </w:rPr>
          <w:delText xml:space="preserve"> </w:delText>
        </w:r>
        <w:r w:rsidR="00F4754B" w:rsidRPr="00FE002E">
          <w:rPr>
            <w:rFonts w:ascii="Times New Roman" w:hAnsi="Times New Roman"/>
            <w:bCs/>
          </w:rPr>
          <w:delText>LR2 provides information on additional breakdown items of all on</w:delText>
        </w:r>
        <w:r w:rsidR="004C2CFB">
          <w:rPr>
            <w:rFonts w:ascii="Times New Roman" w:hAnsi="Times New Roman"/>
            <w:bCs/>
          </w:rPr>
          <w:delText>-</w:delText>
        </w:r>
        <w:r w:rsidR="00F4754B" w:rsidRPr="00FE002E">
          <w:rPr>
            <w:rFonts w:ascii="Times New Roman" w:hAnsi="Times New Roman"/>
            <w:bCs/>
          </w:rPr>
          <w:delText xml:space="preserve"> and off</w:delText>
        </w:r>
        <w:r w:rsidR="004C2CFB">
          <w:rPr>
            <w:rFonts w:ascii="Times New Roman" w:hAnsi="Times New Roman"/>
            <w:bCs/>
          </w:rPr>
          <w:delText>-</w:delText>
        </w:r>
        <w:r w:rsidR="00F4754B" w:rsidRPr="00FE002E">
          <w:rPr>
            <w:rFonts w:ascii="Times New Roman" w:hAnsi="Times New Roman"/>
            <w:bCs/>
          </w:rPr>
          <w:delText>balance sheet exposures</w:delText>
        </w:r>
        <w:r w:rsidR="00A901E0" w:rsidRPr="00FE002E">
          <w:rPr>
            <w:rFonts w:ascii="Times New Roman" w:hAnsi="Times New Roman"/>
            <w:bCs/>
            <w:vertAlign w:val="superscript"/>
          </w:rPr>
          <w:footnoteReference w:id="2"/>
        </w:r>
        <w:r w:rsidR="00F4754B" w:rsidRPr="00FE002E" w:rsidDel="00370BB3">
          <w:rPr>
            <w:rFonts w:ascii="Times New Roman" w:hAnsi="Times New Roman"/>
            <w:bCs/>
          </w:rPr>
          <w:delText xml:space="preserve"> </w:delText>
        </w:r>
        <w:r w:rsidR="00F4754B" w:rsidRPr="00FE002E">
          <w:rPr>
            <w:rFonts w:ascii="Times New Roman" w:hAnsi="Times New Roman"/>
            <w:bCs/>
          </w:rPr>
          <w:delText>belonging to the non-trading book</w:delText>
        </w:r>
        <w:r w:rsidR="0057624C" w:rsidRPr="00FE002E">
          <w:rPr>
            <w:rFonts w:ascii="Times New Roman" w:hAnsi="Times New Roman"/>
            <w:bCs/>
          </w:rPr>
          <w:delText xml:space="preserve"> and of all exposures of the trading book subject to counterparty credit risk. The breakdown is</w:delText>
        </w:r>
        <w:r w:rsidR="00F4754B" w:rsidRPr="00FE002E">
          <w:rPr>
            <w:rFonts w:ascii="Times New Roman" w:hAnsi="Times New Roman"/>
            <w:bCs/>
          </w:rPr>
          <w:delText xml:space="preserve"> </w:delText>
        </w:r>
        <w:r w:rsidR="00D85101">
          <w:rPr>
            <w:rFonts w:ascii="Times New Roman" w:hAnsi="Times New Roman"/>
            <w:bCs/>
          </w:rPr>
          <w:delText>in accordance with</w:delText>
        </w:r>
        <w:r w:rsidR="00F4754B" w:rsidRPr="00FE002E">
          <w:rPr>
            <w:rFonts w:ascii="Times New Roman" w:hAnsi="Times New Roman"/>
            <w:bCs/>
          </w:rPr>
          <w:delText xml:space="preserve"> the risk weights applied under the credit risk section of the </w:delText>
        </w:r>
        <w:smartTag w:uri="urn:schemas-microsoft-com:office:smarttags" w:element="stockticker">
          <w:r w:rsidR="00F4754B" w:rsidRPr="00FE002E">
            <w:rPr>
              <w:rFonts w:ascii="Times New Roman" w:hAnsi="Times New Roman"/>
              <w:bCs/>
            </w:rPr>
            <w:delText>CRR</w:delText>
          </w:r>
        </w:smartTag>
        <w:r w:rsidR="00F4754B" w:rsidRPr="00FE002E">
          <w:rPr>
            <w:rFonts w:ascii="Times New Roman" w:hAnsi="Times New Roman"/>
            <w:bCs/>
          </w:rPr>
          <w:delText xml:space="preserve">. The information is derived differently for exposures under respectively the </w:delText>
        </w:r>
        <w:r w:rsidR="006C07C1">
          <w:rPr>
            <w:rFonts w:ascii="Times New Roman" w:hAnsi="Times New Roman"/>
            <w:bCs/>
          </w:rPr>
          <w:delText>S</w:delText>
        </w:r>
        <w:r w:rsidR="00F4754B" w:rsidRPr="00FE002E">
          <w:rPr>
            <w:rFonts w:ascii="Times New Roman" w:hAnsi="Times New Roman"/>
            <w:bCs/>
          </w:rPr>
          <w:delText xml:space="preserve">tandardised and the IRB </w:delText>
        </w:r>
        <w:r w:rsidR="00F0756A">
          <w:rPr>
            <w:rFonts w:ascii="Times New Roman" w:hAnsi="Times New Roman"/>
            <w:bCs/>
          </w:rPr>
          <w:delText>A</w:delText>
        </w:r>
        <w:r w:rsidR="00F4754B" w:rsidRPr="00FE002E">
          <w:rPr>
            <w:rFonts w:ascii="Times New Roman" w:hAnsi="Times New Roman"/>
            <w:bCs/>
          </w:rPr>
          <w:delText xml:space="preserve">pproach. </w:delText>
        </w:r>
      </w:del>
    </w:p>
    <w:p w14:paraId="137B45D9" w14:textId="77777777" w:rsidR="00FC2664" w:rsidRPr="00FE002E" w:rsidRDefault="00FC2664" w:rsidP="007E2A41">
      <w:pPr>
        <w:pStyle w:val="BodyText1"/>
        <w:spacing w:line="240" w:lineRule="auto"/>
        <w:rPr>
          <w:del w:id="2639" w:author="Author"/>
          <w:rFonts w:ascii="Times New Roman" w:hAnsi="Times New Roman"/>
        </w:rPr>
      </w:pPr>
    </w:p>
    <w:p w14:paraId="7B334183" w14:textId="77777777" w:rsidR="00F4754B" w:rsidRPr="00FE002E" w:rsidRDefault="00500508" w:rsidP="00500508">
      <w:pPr>
        <w:pStyle w:val="BodyText1"/>
        <w:spacing w:line="240" w:lineRule="auto"/>
        <w:ind w:left="720" w:hanging="360"/>
        <w:rPr>
          <w:del w:id="2640" w:author="Author"/>
          <w:rFonts w:ascii="Times New Roman" w:hAnsi="Times New Roman"/>
        </w:rPr>
      </w:pPr>
      <w:del w:id="2641" w:author="Author">
        <w:r w:rsidRPr="00FE002E">
          <w:rPr>
            <w:rFonts w:ascii="Times New Roman" w:hAnsi="Times New Roman"/>
          </w:rPr>
          <w:delText>25.</w:delText>
        </w:r>
        <w:r w:rsidRPr="00FE002E">
          <w:rPr>
            <w:rFonts w:ascii="Times New Roman" w:hAnsi="Times New Roman"/>
          </w:rPr>
          <w:tab/>
        </w:r>
        <w:r w:rsidR="00F4754B" w:rsidRPr="00FE002E" w:rsidDel="00274237">
          <w:rPr>
            <w:rFonts w:ascii="Times New Roman" w:hAnsi="Times New Roman"/>
          </w:rPr>
          <w:delText xml:space="preserve">For exposures supported by </w:delText>
        </w:r>
        <w:r w:rsidR="00F0756A">
          <w:rPr>
            <w:rFonts w:ascii="Times New Roman" w:hAnsi="Times New Roman"/>
          </w:rPr>
          <w:delText>CRM</w:delText>
        </w:r>
        <w:r w:rsidR="00F4754B" w:rsidRPr="00FE002E" w:rsidDel="00274237">
          <w:rPr>
            <w:rFonts w:ascii="Times New Roman" w:hAnsi="Times New Roman"/>
          </w:rPr>
          <w:delText xml:space="preserve"> techniques implying the substitution of the risk weighting of the counterparty with the risk weighting of the guarantee, institutions </w:delText>
        </w:r>
        <w:r w:rsidR="00FF2091" w:rsidRPr="00FE002E">
          <w:rPr>
            <w:rFonts w:ascii="Times New Roman" w:hAnsi="Times New Roman"/>
          </w:rPr>
          <w:delText>shall</w:delText>
        </w:r>
        <w:r w:rsidR="00F4754B" w:rsidRPr="00FE002E" w:rsidDel="00274237">
          <w:rPr>
            <w:rFonts w:ascii="Times New Roman" w:hAnsi="Times New Roman"/>
          </w:rPr>
          <w:delText xml:space="preserve"> refer to the risk weight after the substitution effect.</w:delText>
        </w:r>
        <w:r w:rsidR="00EA630C" w:rsidRPr="00FE002E">
          <w:rPr>
            <w:rFonts w:ascii="Times New Roman" w:hAnsi="Times New Roman"/>
          </w:rPr>
          <w:delText xml:space="preserve"> </w:delText>
        </w:r>
        <w:r w:rsidR="00F4754B" w:rsidRPr="00FE002E">
          <w:rPr>
            <w:rFonts w:ascii="Times New Roman" w:hAnsi="Times New Roman"/>
          </w:rPr>
          <w:delText xml:space="preserve">Under the </w:delText>
        </w:r>
        <w:r w:rsidR="00F0756A">
          <w:rPr>
            <w:rFonts w:ascii="Times New Roman" w:hAnsi="Times New Roman"/>
          </w:rPr>
          <w:delText>IRB</w:delText>
        </w:r>
        <w:r w:rsidR="00F4754B" w:rsidRPr="00FE002E">
          <w:rPr>
            <w:rFonts w:ascii="Times New Roman" w:hAnsi="Times New Roman"/>
          </w:rPr>
          <w:delText xml:space="preserve"> </w:delText>
        </w:r>
        <w:r w:rsidR="00F0756A">
          <w:rPr>
            <w:rFonts w:ascii="Times New Roman" w:hAnsi="Times New Roman"/>
          </w:rPr>
          <w:delText>A</w:delText>
        </w:r>
        <w:r w:rsidR="00F4754B" w:rsidRPr="00FE002E">
          <w:rPr>
            <w:rFonts w:ascii="Times New Roman" w:hAnsi="Times New Roman"/>
          </w:rPr>
          <w:delText xml:space="preserve">pproach, institutions </w:delText>
        </w:r>
        <w:r w:rsidR="00FF2091" w:rsidRPr="00FE002E">
          <w:rPr>
            <w:rFonts w:ascii="Times New Roman" w:hAnsi="Times New Roman"/>
          </w:rPr>
          <w:delText>shall</w:delText>
        </w:r>
        <w:r w:rsidR="00F4754B" w:rsidRPr="00FE002E">
          <w:rPr>
            <w:rFonts w:ascii="Times New Roman" w:hAnsi="Times New Roman"/>
          </w:rPr>
          <w:delText xml:space="preserve"> proceed with the following calculation</w:delText>
        </w:r>
        <w:r w:rsidR="00EA630C" w:rsidRPr="00FE002E">
          <w:rPr>
            <w:rFonts w:ascii="Times New Roman" w:hAnsi="Times New Roman"/>
          </w:rPr>
          <w:delText>:</w:delText>
        </w:r>
        <w:r w:rsidR="00F4754B" w:rsidRPr="00FE002E">
          <w:rPr>
            <w:rFonts w:ascii="Times New Roman" w:hAnsi="Times New Roman"/>
          </w:rPr>
          <w:delText xml:space="preserve"> </w:delText>
        </w:r>
        <w:r w:rsidR="00EA630C" w:rsidRPr="00FE002E">
          <w:rPr>
            <w:rFonts w:ascii="Times New Roman" w:hAnsi="Times New Roman"/>
          </w:rPr>
          <w:delText>f</w:delText>
        </w:r>
        <w:r w:rsidR="00F4754B" w:rsidRPr="00FE002E">
          <w:rPr>
            <w:rFonts w:ascii="Times New Roman" w:hAnsi="Times New Roman"/>
          </w:rPr>
          <w:delText xml:space="preserve">or exposures (other than those for which specific regulatory risk weights are provided for) belonging to each obligor grade, the risk weight </w:delText>
        </w:r>
        <w:r w:rsidR="00FF2091" w:rsidRPr="00FE002E">
          <w:rPr>
            <w:rFonts w:ascii="Times New Roman" w:hAnsi="Times New Roman"/>
          </w:rPr>
          <w:delText>shall</w:delText>
        </w:r>
        <w:r w:rsidR="00F4754B" w:rsidRPr="00FE002E">
          <w:rPr>
            <w:rFonts w:ascii="Times New Roman" w:hAnsi="Times New Roman"/>
          </w:rPr>
          <w:delText xml:space="preserve"> be derived by dividing the risk weighted exposure obtained from the risk weight formula or the supervisory formula (for credit risk and securitisations exposures, respectively) by the exposure value after taking into account inflows and outflows due to CRM techniques with substitution effect on the exposure. Under the </w:delText>
        </w:r>
        <w:r w:rsidR="00F0756A">
          <w:rPr>
            <w:rFonts w:ascii="Times New Roman" w:hAnsi="Times New Roman"/>
          </w:rPr>
          <w:delText>IRB</w:delText>
        </w:r>
        <w:r w:rsidR="00F4754B" w:rsidRPr="00FE002E">
          <w:rPr>
            <w:rFonts w:ascii="Times New Roman" w:hAnsi="Times New Roman"/>
          </w:rPr>
          <w:delText xml:space="preserve"> </w:delText>
        </w:r>
        <w:r w:rsidR="00F0756A">
          <w:rPr>
            <w:rFonts w:ascii="Times New Roman" w:hAnsi="Times New Roman"/>
          </w:rPr>
          <w:delText>A</w:delText>
        </w:r>
        <w:r w:rsidR="00F4754B" w:rsidRPr="00FE002E">
          <w:rPr>
            <w:rFonts w:ascii="Times New Roman" w:hAnsi="Times New Roman"/>
          </w:rPr>
          <w:delText xml:space="preserve">pproach, exposures classified as in default </w:delText>
        </w:r>
        <w:r w:rsidR="00FF2091" w:rsidRPr="00FE002E">
          <w:rPr>
            <w:rFonts w:ascii="Times New Roman" w:hAnsi="Times New Roman"/>
          </w:rPr>
          <w:delText>shall</w:delText>
        </w:r>
        <w:r w:rsidR="00F4754B" w:rsidRPr="00FE002E">
          <w:rPr>
            <w:rFonts w:ascii="Times New Roman" w:hAnsi="Times New Roman"/>
          </w:rPr>
          <w:delText xml:space="preserve"> be excluded from </w:delText>
        </w:r>
        <w:r w:rsidR="00E830AC">
          <w:rPr>
            <w:rFonts w:ascii="Times New Roman" w:hAnsi="Times New Roman"/>
          </w:rPr>
          <w:delText>{020;010} to {090;010}</w:delText>
        </w:r>
        <w:r w:rsidR="00F4754B" w:rsidRPr="00FE002E">
          <w:rPr>
            <w:rFonts w:ascii="Times New Roman" w:hAnsi="Times New Roman"/>
          </w:rPr>
          <w:delText xml:space="preserve"> and included in </w:delText>
        </w:r>
        <w:r w:rsidR="00E830AC">
          <w:rPr>
            <w:rFonts w:ascii="Times New Roman" w:hAnsi="Times New Roman"/>
          </w:rPr>
          <w:delText>{100;010}</w:delText>
        </w:r>
        <w:r w:rsidR="00F4754B" w:rsidRPr="00FE002E">
          <w:rPr>
            <w:rFonts w:ascii="Times New Roman" w:hAnsi="Times New Roman"/>
          </w:rPr>
          <w:delText>.</w:delText>
        </w:r>
        <w:r w:rsidR="009370D9">
          <w:rPr>
            <w:rFonts w:ascii="Times New Roman" w:hAnsi="Times New Roman"/>
          </w:rPr>
          <w:delText xml:space="preserve"> Under the </w:delText>
        </w:r>
        <w:r w:rsidR="00F0756A">
          <w:rPr>
            <w:rFonts w:ascii="Times New Roman" w:hAnsi="Times New Roman"/>
          </w:rPr>
          <w:delText>S</w:delText>
        </w:r>
        <w:r w:rsidR="009370D9">
          <w:rPr>
            <w:rFonts w:ascii="Times New Roman" w:hAnsi="Times New Roman"/>
          </w:rPr>
          <w:delText xml:space="preserve">tandardised </w:delText>
        </w:r>
        <w:r w:rsidR="00F0756A">
          <w:rPr>
            <w:rFonts w:ascii="Times New Roman" w:hAnsi="Times New Roman"/>
          </w:rPr>
          <w:delText>A</w:delText>
        </w:r>
        <w:r w:rsidR="009370D9">
          <w:rPr>
            <w:rFonts w:ascii="Times New Roman" w:hAnsi="Times New Roman"/>
          </w:rPr>
          <w:delText>pproach, exposures falling under Article 112(j) of the CRR shall be excluded from</w:delText>
        </w:r>
        <w:r w:rsidR="00E830AC">
          <w:rPr>
            <w:rFonts w:ascii="Times New Roman" w:hAnsi="Times New Roman"/>
          </w:rPr>
          <w:delText xml:space="preserve"> {020;020} to {090;020}</w:delText>
        </w:r>
        <w:r w:rsidR="009370D9">
          <w:rPr>
            <w:rFonts w:ascii="Times New Roman" w:hAnsi="Times New Roman"/>
          </w:rPr>
          <w:delText xml:space="preserve"> and included in </w:delText>
        </w:r>
        <w:r w:rsidR="00E830AC">
          <w:rPr>
            <w:rFonts w:ascii="Times New Roman" w:hAnsi="Times New Roman"/>
          </w:rPr>
          <w:delText>{100;020}</w:delText>
        </w:r>
        <w:r w:rsidR="009370D9">
          <w:rPr>
            <w:rFonts w:ascii="Times New Roman" w:hAnsi="Times New Roman"/>
          </w:rPr>
          <w:delText>.</w:delText>
        </w:r>
      </w:del>
    </w:p>
    <w:p w14:paraId="78653AD1" w14:textId="77777777" w:rsidR="00FC2664" w:rsidRPr="00FE002E" w:rsidRDefault="00FC2664" w:rsidP="007E2A41">
      <w:pPr>
        <w:pStyle w:val="BodyText1"/>
        <w:spacing w:line="240" w:lineRule="auto"/>
        <w:rPr>
          <w:del w:id="2642" w:author="Author"/>
          <w:rFonts w:ascii="Times New Roman" w:hAnsi="Times New Roman"/>
        </w:rPr>
      </w:pPr>
    </w:p>
    <w:p w14:paraId="5E8E6A6C" w14:textId="77777777" w:rsidR="00F4754B" w:rsidRPr="00FE002E" w:rsidRDefault="00500508" w:rsidP="00500508">
      <w:pPr>
        <w:pStyle w:val="BodyText1"/>
        <w:spacing w:line="240" w:lineRule="auto"/>
        <w:ind w:left="720" w:hanging="360"/>
        <w:rPr>
          <w:del w:id="2643" w:author="Author"/>
          <w:rFonts w:ascii="Times New Roman" w:hAnsi="Times New Roman"/>
        </w:rPr>
      </w:pPr>
      <w:del w:id="2644" w:author="Author">
        <w:r w:rsidRPr="00FE002E">
          <w:rPr>
            <w:rFonts w:ascii="Times New Roman" w:hAnsi="Times New Roman"/>
          </w:rPr>
          <w:delText>26.</w:delText>
        </w:r>
        <w:r w:rsidRPr="00FE002E">
          <w:rPr>
            <w:rFonts w:ascii="Times New Roman" w:hAnsi="Times New Roman"/>
          </w:rPr>
          <w:tab/>
        </w:r>
        <w:r w:rsidR="00F4754B" w:rsidRPr="00FE002E">
          <w:rPr>
            <w:rFonts w:ascii="Times New Roman" w:hAnsi="Times New Roman"/>
          </w:rPr>
          <w:delText>Under both approaches,</w:delText>
        </w:r>
        <w:r w:rsidR="00FF2091" w:rsidRPr="00FE002E">
          <w:rPr>
            <w:rFonts w:ascii="Times New Roman" w:hAnsi="Times New Roman"/>
          </w:rPr>
          <w:delText xml:space="preserve"> institutions shall consider</w:delText>
        </w:r>
        <w:r w:rsidR="00F4754B" w:rsidRPr="00FE002E">
          <w:rPr>
            <w:rFonts w:ascii="Times New Roman" w:hAnsi="Times New Roman"/>
          </w:rPr>
          <w:delText xml:space="preserve"> exposures deducted from the regulatory capital </w:delText>
        </w:r>
        <w:r w:rsidR="00FF2091" w:rsidRPr="00FE002E">
          <w:rPr>
            <w:rFonts w:ascii="Times New Roman" w:hAnsi="Times New Roman"/>
          </w:rPr>
          <w:delText>a</w:delText>
        </w:r>
        <w:r w:rsidR="00F4754B" w:rsidRPr="00FE002E">
          <w:rPr>
            <w:rFonts w:ascii="Times New Roman" w:hAnsi="Times New Roman"/>
          </w:rPr>
          <w:delText>s bei</w:delText>
        </w:r>
        <w:r w:rsidR="00675587" w:rsidRPr="00FE002E">
          <w:rPr>
            <w:rFonts w:ascii="Times New Roman" w:hAnsi="Times New Roman"/>
          </w:rPr>
          <w:delText>ng applied a 1250% risk weight.</w:delText>
        </w:r>
      </w:del>
    </w:p>
    <w:p w14:paraId="18958CE0" w14:textId="77777777" w:rsidR="00675587" w:rsidRPr="00FE002E" w:rsidRDefault="00675587" w:rsidP="00675587">
      <w:pPr>
        <w:pStyle w:val="BodyText1"/>
        <w:rPr>
          <w:del w:id="2645" w:author="Author"/>
          <w:rFonts w:ascii="Times New Roman" w:hAnsi="Times New Roman"/>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FE002E" w14:paraId="156FEF6D" w14:textId="77777777" w:rsidTr="00FC2664">
        <w:trPr>
          <w:del w:id="2646" w:author="Author"/>
        </w:trPr>
        <w:tc>
          <w:tcPr>
            <w:tcW w:w="1418" w:type="dxa"/>
            <w:shd w:val="clear" w:color="auto" w:fill="D9D9D9"/>
          </w:tcPr>
          <w:p w14:paraId="3C4A2679" w14:textId="77777777" w:rsidR="00F4754B" w:rsidRPr="00FE002E" w:rsidRDefault="00F4754B" w:rsidP="00F0756A">
            <w:pPr>
              <w:pStyle w:val="BodyText1"/>
              <w:spacing w:line="240" w:lineRule="auto"/>
              <w:rPr>
                <w:del w:id="2647" w:author="Author"/>
                <w:rFonts w:ascii="Times New Roman" w:hAnsi="Times New Roman"/>
                <w:b/>
              </w:rPr>
            </w:pPr>
            <w:del w:id="2648" w:author="Author">
              <w:r w:rsidRPr="00FE002E">
                <w:rPr>
                  <w:rFonts w:ascii="Times New Roman" w:hAnsi="Times New Roman"/>
                  <w:b/>
                </w:rPr>
                <w:delText xml:space="preserve">Row </w:delText>
              </w:r>
            </w:del>
          </w:p>
          <w:p w14:paraId="03B2B32C" w14:textId="77777777" w:rsidR="00F4754B" w:rsidRPr="00FE002E" w:rsidRDefault="00F4754B" w:rsidP="00F0756A">
            <w:pPr>
              <w:pStyle w:val="BodyText1"/>
              <w:spacing w:line="240" w:lineRule="auto"/>
              <w:rPr>
                <w:del w:id="2649" w:author="Author"/>
                <w:rFonts w:ascii="Times New Roman" w:hAnsi="Times New Roman"/>
                <w:b/>
                <w:bCs/>
              </w:rPr>
            </w:pPr>
          </w:p>
        </w:tc>
        <w:tc>
          <w:tcPr>
            <w:tcW w:w="7620" w:type="dxa"/>
            <w:shd w:val="clear" w:color="auto" w:fill="D9D9D9"/>
          </w:tcPr>
          <w:p w14:paraId="79904FD6" w14:textId="77777777" w:rsidR="00F4754B" w:rsidRPr="00FE002E" w:rsidRDefault="00F4754B" w:rsidP="00F0756A">
            <w:pPr>
              <w:pStyle w:val="BodyText1"/>
              <w:spacing w:line="240" w:lineRule="auto"/>
              <w:rPr>
                <w:del w:id="2650" w:author="Author"/>
                <w:rFonts w:ascii="Times New Roman" w:hAnsi="Times New Roman"/>
                <w:b/>
                <w:bCs/>
              </w:rPr>
            </w:pPr>
            <w:del w:id="2651" w:author="Author">
              <w:r w:rsidRPr="00FE002E">
                <w:rPr>
                  <w:rFonts w:ascii="Times New Roman" w:hAnsi="Times New Roman"/>
                  <w:b/>
                </w:rPr>
                <w:delText>L</w:delText>
              </w:r>
              <w:r w:rsidRPr="00FE002E">
                <w:rPr>
                  <w:rFonts w:ascii="Times New Roman" w:hAnsi="Times New Roman"/>
                  <w:b/>
                  <w:bCs/>
                </w:rPr>
                <w:delText>egal references and instructions</w:delText>
              </w:r>
            </w:del>
          </w:p>
          <w:p w14:paraId="3053AF11" w14:textId="77777777" w:rsidR="00F4754B" w:rsidRPr="00FE002E" w:rsidRDefault="00F4754B" w:rsidP="00F0756A">
            <w:pPr>
              <w:pStyle w:val="BodyText1"/>
              <w:spacing w:line="240" w:lineRule="auto"/>
              <w:rPr>
                <w:del w:id="2652" w:author="Author"/>
                <w:rFonts w:ascii="Times New Roman" w:hAnsi="Times New Roman"/>
                <w:b/>
                <w:bCs/>
                <w:u w:val="single"/>
              </w:rPr>
            </w:pPr>
          </w:p>
        </w:tc>
      </w:tr>
      <w:tr w:rsidR="00F4754B" w:rsidRPr="00FE002E" w14:paraId="3CA58ED4" w14:textId="77777777" w:rsidTr="00FC2664">
        <w:trPr>
          <w:del w:id="2653" w:author="Author"/>
        </w:trPr>
        <w:tc>
          <w:tcPr>
            <w:tcW w:w="1418" w:type="dxa"/>
          </w:tcPr>
          <w:p w14:paraId="0240F0AF" w14:textId="77777777" w:rsidR="00F4754B" w:rsidRPr="00FE002E" w:rsidRDefault="00F4754B" w:rsidP="00F4754B">
            <w:pPr>
              <w:pStyle w:val="BodyText1"/>
              <w:rPr>
                <w:del w:id="2654" w:author="Author"/>
                <w:rFonts w:ascii="Times New Roman" w:hAnsi="Times New Roman"/>
                <w:bCs/>
              </w:rPr>
            </w:pPr>
            <w:del w:id="2655" w:author="Author">
              <w:r w:rsidRPr="00FE002E">
                <w:rPr>
                  <w:rFonts w:ascii="Times New Roman" w:hAnsi="Times New Roman"/>
                  <w:bCs/>
                </w:rPr>
                <w:delText>010</w:delText>
              </w:r>
            </w:del>
          </w:p>
          <w:p w14:paraId="105E1303" w14:textId="77777777" w:rsidR="00F4754B" w:rsidRPr="00FE002E" w:rsidRDefault="00F4754B" w:rsidP="00F4754B">
            <w:pPr>
              <w:pStyle w:val="BodyText1"/>
              <w:rPr>
                <w:del w:id="2656" w:author="Author"/>
                <w:rFonts w:ascii="Times New Roman" w:hAnsi="Times New Roman"/>
                <w:bCs/>
              </w:rPr>
            </w:pPr>
          </w:p>
        </w:tc>
        <w:tc>
          <w:tcPr>
            <w:tcW w:w="7620" w:type="dxa"/>
          </w:tcPr>
          <w:p w14:paraId="040C1EBB" w14:textId="77777777" w:rsidR="00F4754B" w:rsidRPr="00FE002E" w:rsidRDefault="00F4754B" w:rsidP="007E2A41">
            <w:pPr>
              <w:pStyle w:val="BodyText1"/>
              <w:spacing w:line="240" w:lineRule="auto"/>
              <w:rPr>
                <w:del w:id="2657" w:author="Author"/>
                <w:rFonts w:ascii="Times New Roman" w:hAnsi="Times New Roman"/>
                <w:b/>
                <w:bCs/>
              </w:rPr>
            </w:pPr>
            <w:del w:id="2658" w:author="Author">
              <w:r w:rsidRPr="00FE002E">
                <w:rPr>
                  <w:rFonts w:ascii="Times New Roman" w:hAnsi="Times New Roman"/>
                  <w:b/>
                  <w:bCs/>
                </w:rPr>
                <w:delText xml:space="preserve">Total on- and off-balance sheet exposures belonging to the </w:delText>
              </w:r>
              <w:r w:rsidR="007A0E3A">
                <w:rPr>
                  <w:rFonts w:ascii="Times New Roman" w:hAnsi="Times New Roman"/>
                  <w:b/>
                  <w:bCs/>
                </w:rPr>
                <w:delText>non-trading</w:delText>
              </w:r>
              <w:r w:rsidR="007A0E3A" w:rsidRPr="00FE002E">
                <w:rPr>
                  <w:rFonts w:ascii="Times New Roman" w:hAnsi="Times New Roman"/>
                  <w:b/>
                  <w:bCs/>
                </w:rPr>
                <w:delText xml:space="preserve"> </w:delText>
              </w:r>
              <w:r w:rsidRPr="00FE002E">
                <w:rPr>
                  <w:rFonts w:ascii="Times New Roman" w:hAnsi="Times New Roman"/>
                  <w:b/>
                  <w:bCs/>
                </w:rPr>
                <w:delText xml:space="preserve">book </w:delText>
              </w:r>
              <w:r w:rsidR="007E52B2">
                <w:rPr>
                  <w:rFonts w:ascii="Times New Roman" w:hAnsi="Times New Roman"/>
                  <w:b/>
                  <w:bCs/>
                </w:rPr>
                <w:delText xml:space="preserve">as well as exposures of the trading book subject to counterparty credit risk </w:delText>
              </w:r>
              <w:r w:rsidRPr="00FE002E">
                <w:rPr>
                  <w:rFonts w:ascii="Times New Roman" w:hAnsi="Times New Roman"/>
                  <w:b/>
                  <w:bCs/>
                </w:rPr>
                <w:delText xml:space="preserve">(breakdown </w:delText>
              </w:r>
              <w:r w:rsidR="00D85101">
                <w:rPr>
                  <w:rFonts w:ascii="Times New Roman" w:hAnsi="Times New Roman"/>
                  <w:b/>
                  <w:bCs/>
                </w:rPr>
                <w:delText>in accordance with</w:delText>
              </w:r>
              <w:r w:rsidRPr="00FE002E">
                <w:rPr>
                  <w:rFonts w:ascii="Times New Roman" w:hAnsi="Times New Roman"/>
                  <w:b/>
                  <w:bCs/>
                </w:rPr>
                <w:delText xml:space="preserve"> the risk weight)</w:delText>
              </w:r>
              <w:r w:rsidR="00F0756A">
                <w:rPr>
                  <w:rFonts w:ascii="Times New Roman" w:hAnsi="Times New Roman"/>
                  <w:b/>
                  <w:bCs/>
                </w:rPr>
                <w:delText>:</w:delText>
              </w:r>
            </w:del>
          </w:p>
          <w:p w14:paraId="60039EBC" w14:textId="77777777" w:rsidR="00F4754B" w:rsidRPr="00FE002E" w:rsidRDefault="00F4754B" w:rsidP="007E2A41">
            <w:pPr>
              <w:pStyle w:val="BodyText1"/>
              <w:spacing w:line="240" w:lineRule="auto"/>
              <w:rPr>
                <w:del w:id="2659" w:author="Author"/>
                <w:rFonts w:ascii="Times New Roman" w:hAnsi="Times New Roman"/>
                <w:bCs/>
              </w:rPr>
            </w:pPr>
          </w:p>
          <w:p w14:paraId="05ED71FC" w14:textId="77777777" w:rsidR="00F4754B" w:rsidRPr="00FE002E" w:rsidRDefault="00F4754B" w:rsidP="007E2A41">
            <w:pPr>
              <w:pStyle w:val="BodyText1"/>
              <w:spacing w:line="240" w:lineRule="auto"/>
              <w:rPr>
                <w:del w:id="2660" w:author="Author"/>
                <w:rFonts w:ascii="Times New Roman" w:hAnsi="Times New Roman"/>
                <w:bCs/>
              </w:rPr>
            </w:pPr>
            <w:del w:id="2661" w:author="Author">
              <w:r w:rsidRPr="00FE002E">
                <w:rPr>
                  <w:rFonts w:ascii="Times New Roman" w:hAnsi="Times New Roman"/>
                  <w:bCs/>
                </w:rPr>
                <w:delText>This is the sum of</w:delText>
              </w:r>
              <w:r w:rsidR="00500508">
                <w:rPr>
                  <w:rFonts w:ascii="Times New Roman" w:hAnsi="Times New Roman"/>
                  <w:bCs/>
                </w:rPr>
                <w:delText xml:space="preserve"> </w:delText>
              </w:r>
              <w:r w:rsidR="008934D6">
                <w:rPr>
                  <w:rFonts w:ascii="Times New Roman" w:hAnsi="Times New Roman"/>
                  <w:bCs/>
                </w:rPr>
                <w:delText>{</w:delText>
              </w:r>
              <w:r w:rsidRPr="00FE002E">
                <w:rPr>
                  <w:rFonts w:ascii="Times New Roman" w:hAnsi="Times New Roman"/>
                  <w:bCs/>
                </w:rPr>
                <w:delText>020</w:delText>
              </w:r>
              <w:r w:rsidR="008934D6">
                <w:rPr>
                  <w:rFonts w:ascii="Times New Roman" w:hAnsi="Times New Roman"/>
                  <w:bCs/>
                </w:rPr>
                <w:delText>:*}</w:delText>
              </w:r>
              <w:r w:rsidRPr="00FE002E">
                <w:rPr>
                  <w:rFonts w:ascii="Times New Roman" w:hAnsi="Times New Roman"/>
                  <w:bCs/>
                </w:rPr>
                <w:delText xml:space="preserve"> to </w:delText>
              </w:r>
              <w:r w:rsidR="008934D6">
                <w:rPr>
                  <w:rFonts w:ascii="Times New Roman" w:hAnsi="Times New Roman"/>
                  <w:bCs/>
                </w:rPr>
                <w:delText>{</w:delText>
              </w:r>
              <w:r w:rsidRPr="00FE002E">
                <w:rPr>
                  <w:rFonts w:ascii="Times New Roman" w:hAnsi="Times New Roman"/>
                  <w:bCs/>
                </w:rPr>
                <w:delText>100</w:delText>
              </w:r>
              <w:r w:rsidR="008934D6">
                <w:rPr>
                  <w:rFonts w:ascii="Times New Roman" w:hAnsi="Times New Roman"/>
                  <w:bCs/>
                </w:rPr>
                <w:delText>;*}</w:delText>
              </w:r>
              <w:r w:rsidRPr="00FE002E">
                <w:rPr>
                  <w:rFonts w:ascii="Times New Roman" w:hAnsi="Times New Roman"/>
                  <w:bCs/>
                </w:rPr>
                <w:delText>.</w:delText>
              </w:r>
            </w:del>
          </w:p>
          <w:p w14:paraId="013A824E" w14:textId="77777777" w:rsidR="002509B1" w:rsidRPr="00FE002E" w:rsidRDefault="002509B1" w:rsidP="007E2A41">
            <w:pPr>
              <w:pStyle w:val="BodyText1"/>
              <w:spacing w:line="240" w:lineRule="auto"/>
              <w:rPr>
                <w:del w:id="2662" w:author="Author"/>
                <w:rFonts w:ascii="Times New Roman" w:hAnsi="Times New Roman"/>
                <w:bCs/>
              </w:rPr>
            </w:pPr>
          </w:p>
        </w:tc>
      </w:tr>
      <w:tr w:rsidR="00F4754B" w:rsidRPr="00FE002E" w14:paraId="48183388" w14:textId="77777777" w:rsidTr="00FC2664">
        <w:trPr>
          <w:del w:id="2663" w:author="Author"/>
        </w:trPr>
        <w:tc>
          <w:tcPr>
            <w:tcW w:w="1418" w:type="dxa"/>
          </w:tcPr>
          <w:p w14:paraId="3665201A" w14:textId="77777777" w:rsidR="00F4754B" w:rsidRPr="00FE002E" w:rsidRDefault="00F4754B" w:rsidP="00F4754B">
            <w:pPr>
              <w:pStyle w:val="BodyText1"/>
              <w:rPr>
                <w:del w:id="2664" w:author="Author"/>
                <w:rFonts w:ascii="Times New Roman" w:hAnsi="Times New Roman"/>
                <w:bCs/>
              </w:rPr>
            </w:pPr>
            <w:del w:id="2665" w:author="Author">
              <w:r w:rsidRPr="00FE002E">
                <w:rPr>
                  <w:rFonts w:ascii="Times New Roman" w:hAnsi="Times New Roman"/>
                  <w:bCs/>
                </w:rPr>
                <w:delText>020</w:delText>
              </w:r>
            </w:del>
          </w:p>
          <w:p w14:paraId="608D5684" w14:textId="77777777" w:rsidR="00F4754B" w:rsidRPr="00FE002E" w:rsidRDefault="00F4754B" w:rsidP="00F4754B">
            <w:pPr>
              <w:pStyle w:val="BodyText1"/>
              <w:rPr>
                <w:del w:id="2666" w:author="Author"/>
                <w:rFonts w:ascii="Times New Roman" w:hAnsi="Times New Roman"/>
                <w:b/>
                <w:bCs/>
                <w:u w:val="single"/>
              </w:rPr>
            </w:pPr>
          </w:p>
        </w:tc>
        <w:tc>
          <w:tcPr>
            <w:tcW w:w="7620" w:type="dxa"/>
          </w:tcPr>
          <w:p w14:paraId="293CF453" w14:textId="77777777" w:rsidR="00F4754B" w:rsidRPr="00FE002E" w:rsidRDefault="00F4754B" w:rsidP="007E2A41">
            <w:pPr>
              <w:pStyle w:val="BodyText1"/>
              <w:spacing w:line="240" w:lineRule="auto"/>
              <w:rPr>
                <w:del w:id="2667" w:author="Author"/>
                <w:rFonts w:ascii="Times New Roman" w:hAnsi="Times New Roman"/>
                <w:bCs/>
              </w:rPr>
            </w:pPr>
            <w:del w:id="2668" w:author="Author">
              <w:r w:rsidRPr="00FE002E">
                <w:rPr>
                  <w:rFonts w:ascii="Times New Roman" w:hAnsi="Times New Roman"/>
                  <w:b/>
                  <w:bCs/>
                </w:rPr>
                <w:delText>= 0%</w:delText>
              </w:r>
            </w:del>
          </w:p>
          <w:p w14:paraId="2275DCFC" w14:textId="77777777" w:rsidR="00F4754B" w:rsidRPr="00FE002E" w:rsidRDefault="00F4754B" w:rsidP="007E2A41">
            <w:pPr>
              <w:pStyle w:val="BodyText1"/>
              <w:spacing w:line="240" w:lineRule="auto"/>
              <w:rPr>
                <w:del w:id="2669" w:author="Author"/>
                <w:rFonts w:ascii="Times New Roman" w:hAnsi="Times New Roman"/>
                <w:bCs/>
              </w:rPr>
            </w:pPr>
          </w:p>
          <w:p w14:paraId="1EAB784E" w14:textId="77777777" w:rsidR="00F4754B" w:rsidRPr="00FE002E" w:rsidRDefault="00F4754B" w:rsidP="007E2A41">
            <w:pPr>
              <w:pStyle w:val="BodyText1"/>
              <w:spacing w:line="240" w:lineRule="auto"/>
              <w:rPr>
                <w:del w:id="2670" w:author="Author"/>
                <w:rFonts w:ascii="Times New Roman" w:hAnsi="Times New Roman"/>
                <w:bCs/>
              </w:rPr>
            </w:pPr>
            <w:del w:id="2671" w:author="Author">
              <w:r w:rsidRPr="00FE002E">
                <w:rPr>
                  <w:rFonts w:ascii="Times New Roman" w:hAnsi="Times New Roman"/>
                  <w:bCs/>
                </w:rPr>
                <w:delText>Exposures with a 0% risk weight</w:delText>
              </w:r>
              <w:r w:rsidR="00F0756A">
                <w:rPr>
                  <w:rFonts w:ascii="Times New Roman" w:hAnsi="Times New Roman"/>
                  <w:bCs/>
                </w:rPr>
                <w:delText>.</w:delText>
              </w:r>
            </w:del>
          </w:p>
          <w:p w14:paraId="33330A20" w14:textId="77777777" w:rsidR="002509B1" w:rsidRPr="00FE002E" w:rsidRDefault="002509B1" w:rsidP="007E2A41">
            <w:pPr>
              <w:pStyle w:val="BodyText1"/>
              <w:spacing w:line="240" w:lineRule="auto"/>
              <w:rPr>
                <w:del w:id="2672" w:author="Author"/>
                <w:rFonts w:ascii="Times New Roman" w:hAnsi="Times New Roman"/>
                <w:bCs/>
                <w:lang w:val="en-US"/>
              </w:rPr>
            </w:pPr>
          </w:p>
        </w:tc>
      </w:tr>
      <w:tr w:rsidR="00F4754B" w:rsidRPr="00FE002E" w14:paraId="5E12DD90" w14:textId="77777777" w:rsidTr="00FC2664">
        <w:trPr>
          <w:del w:id="2673" w:author="Author"/>
        </w:trPr>
        <w:tc>
          <w:tcPr>
            <w:tcW w:w="1418" w:type="dxa"/>
          </w:tcPr>
          <w:p w14:paraId="637DD44D" w14:textId="77777777" w:rsidR="00F4754B" w:rsidRPr="00FE002E" w:rsidRDefault="00F4754B" w:rsidP="00F4754B">
            <w:pPr>
              <w:pStyle w:val="BodyText1"/>
              <w:rPr>
                <w:del w:id="2674" w:author="Author"/>
                <w:rFonts w:ascii="Times New Roman" w:hAnsi="Times New Roman"/>
                <w:bCs/>
              </w:rPr>
            </w:pPr>
            <w:del w:id="2675" w:author="Author">
              <w:r w:rsidRPr="00FE002E">
                <w:rPr>
                  <w:rFonts w:ascii="Times New Roman" w:hAnsi="Times New Roman"/>
                  <w:bCs/>
                </w:rPr>
                <w:delText>030</w:delText>
              </w:r>
            </w:del>
          </w:p>
        </w:tc>
        <w:tc>
          <w:tcPr>
            <w:tcW w:w="7620" w:type="dxa"/>
          </w:tcPr>
          <w:p w14:paraId="6D467D63" w14:textId="77777777" w:rsidR="00F4754B" w:rsidRPr="00FE002E" w:rsidRDefault="00F4754B" w:rsidP="007E2A41">
            <w:pPr>
              <w:pStyle w:val="BodyText1"/>
              <w:spacing w:line="240" w:lineRule="auto"/>
              <w:rPr>
                <w:del w:id="2676" w:author="Author"/>
                <w:rFonts w:ascii="Times New Roman" w:hAnsi="Times New Roman"/>
                <w:bCs/>
              </w:rPr>
            </w:pPr>
            <w:del w:id="2677" w:author="Author">
              <w:r w:rsidRPr="00FE002E">
                <w:rPr>
                  <w:rFonts w:ascii="Times New Roman" w:hAnsi="Times New Roman"/>
                  <w:b/>
                  <w:bCs/>
                </w:rPr>
                <w:delText xml:space="preserve">&gt; 0% and </w:delText>
              </w:r>
              <w:r w:rsidR="00A753F2" w:rsidRPr="00FE002E">
                <w:rPr>
                  <w:rFonts w:ascii="Times New Roman" w:hAnsi="Times New Roman"/>
                  <w:b/>
                  <w:bCs/>
                </w:rPr>
                <w:delText>≤</w:delText>
              </w:r>
              <w:r w:rsidRPr="00FE002E">
                <w:rPr>
                  <w:rFonts w:ascii="Times New Roman" w:hAnsi="Times New Roman"/>
                  <w:b/>
                  <w:bCs/>
                </w:rPr>
                <w:delText xml:space="preserve"> 12%</w:delText>
              </w:r>
            </w:del>
          </w:p>
          <w:p w14:paraId="444542FD" w14:textId="77777777" w:rsidR="00F4754B" w:rsidRPr="00FE002E" w:rsidRDefault="00F4754B" w:rsidP="007E2A41">
            <w:pPr>
              <w:pStyle w:val="BodyText1"/>
              <w:spacing w:line="240" w:lineRule="auto"/>
              <w:rPr>
                <w:del w:id="2678" w:author="Author"/>
                <w:rFonts w:ascii="Times New Roman" w:hAnsi="Times New Roman"/>
              </w:rPr>
            </w:pPr>
          </w:p>
          <w:p w14:paraId="3027BFD9" w14:textId="77777777" w:rsidR="00F4754B" w:rsidRPr="00FE002E" w:rsidRDefault="00F4754B" w:rsidP="007E2A41">
            <w:pPr>
              <w:pStyle w:val="BodyText1"/>
              <w:spacing w:line="240" w:lineRule="auto"/>
              <w:rPr>
                <w:del w:id="2679" w:author="Author"/>
                <w:rFonts w:ascii="Times New Roman" w:hAnsi="Times New Roman"/>
                <w:bCs/>
              </w:rPr>
            </w:pPr>
            <w:del w:id="2680" w:author="Author">
              <w:r w:rsidRPr="00FE002E">
                <w:rPr>
                  <w:rFonts w:ascii="Times New Roman" w:hAnsi="Times New Roman"/>
                  <w:bCs/>
                </w:rPr>
                <w:delText>Exposures with a risk weight included within a range of risk weights strictly greater than 0% and smaller than or equal to 12%.</w:delText>
              </w:r>
            </w:del>
          </w:p>
          <w:p w14:paraId="7FF7BCCC" w14:textId="77777777" w:rsidR="002509B1" w:rsidRPr="00FE002E" w:rsidRDefault="002509B1" w:rsidP="007E2A41">
            <w:pPr>
              <w:pStyle w:val="BodyText1"/>
              <w:spacing w:line="240" w:lineRule="auto"/>
              <w:rPr>
                <w:del w:id="2681" w:author="Author"/>
                <w:rFonts w:ascii="Times New Roman" w:hAnsi="Times New Roman"/>
              </w:rPr>
            </w:pPr>
          </w:p>
        </w:tc>
      </w:tr>
      <w:tr w:rsidR="00F4754B" w:rsidRPr="00FE002E" w14:paraId="69727F6B" w14:textId="77777777" w:rsidTr="00FC2664">
        <w:trPr>
          <w:del w:id="2682" w:author="Author"/>
        </w:trPr>
        <w:tc>
          <w:tcPr>
            <w:tcW w:w="1418" w:type="dxa"/>
            <w:tcBorders>
              <w:bottom w:val="single" w:sz="4" w:space="0" w:color="auto"/>
            </w:tcBorders>
          </w:tcPr>
          <w:p w14:paraId="14CAB61B" w14:textId="77777777" w:rsidR="00F4754B" w:rsidRPr="00FE002E" w:rsidRDefault="00F4754B" w:rsidP="00F4754B">
            <w:pPr>
              <w:pStyle w:val="BodyText1"/>
              <w:rPr>
                <w:del w:id="2683" w:author="Author"/>
                <w:rFonts w:ascii="Times New Roman" w:hAnsi="Times New Roman"/>
                <w:bCs/>
              </w:rPr>
            </w:pPr>
            <w:del w:id="2684" w:author="Author">
              <w:r w:rsidRPr="00FE002E">
                <w:rPr>
                  <w:rFonts w:ascii="Times New Roman" w:hAnsi="Times New Roman"/>
                  <w:bCs/>
                </w:rPr>
                <w:delText>040</w:delText>
              </w:r>
            </w:del>
          </w:p>
        </w:tc>
        <w:tc>
          <w:tcPr>
            <w:tcW w:w="7620" w:type="dxa"/>
            <w:tcBorders>
              <w:bottom w:val="single" w:sz="4" w:space="0" w:color="auto"/>
            </w:tcBorders>
          </w:tcPr>
          <w:p w14:paraId="3FB8E6A7" w14:textId="77777777" w:rsidR="00F4754B" w:rsidRPr="00FE002E" w:rsidRDefault="00F4754B" w:rsidP="007E2A41">
            <w:pPr>
              <w:pStyle w:val="BodyText1"/>
              <w:spacing w:line="240" w:lineRule="auto"/>
              <w:rPr>
                <w:del w:id="2685" w:author="Author"/>
                <w:rFonts w:ascii="Times New Roman" w:hAnsi="Times New Roman"/>
                <w:bCs/>
              </w:rPr>
            </w:pPr>
            <w:del w:id="2686" w:author="Author">
              <w:r w:rsidRPr="00FE002E">
                <w:rPr>
                  <w:rFonts w:ascii="Times New Roman" w:hAnsi="Times New Roman"/>
                  <w:b/>
                  <w:bCs/>
                </w:rPr>
                <w:delText xml:space="preserve">&gt; 12% and </w:delText>
              </w:r>
              <w:r w:rsidR="00A753F2" w:rsidRPr="00FE002E">
                <w:rPr>
                  <w:rFonts w:ascii="Times New Roman" w:hAnsi="Times New Roman"/>
                  <w:b/>
                  <w:bCs/>
                </w:rPr>
                <w:delText>≤</w:delText>
              </w:r>
              <w:r w:rsidRPr="00FE002E">
                <w:rPr>
                  <w:rFonts w:ascii="Times New Roman" w:hAnsi="Times New Roman"/>
                  <w:b/>
                  <w:bCs/>
                </w:rPr>
                <w:delText xml:space="preserve"> 20%</w:delText>
              </w:r>
            </w:del>
          </w:p>
          <w:p w14:paraId="33755B07" w14:textId="77777777" w:rsidR="00F4754B" w:rsidRPr="00FE002E" w:rsidRDefault="00F4754B" w:rsidP="007E2A41">
            <w:pPr>
              <w:pStyle w:val="BodyText1"/>
              <w:spacing w:line="240" w:lineRule="auto"/>
              <w:rPr>
                <w:del w:id="2687" w:author="Author"/>
                <w:rFonts w:ascii="Times New Roman" w:hAnsi="Times New Roman"/>
                <w:bCs/>
              </w:rPr>
            </w:pPr>
          </w:p>
          <w:p w14:paraId="3831E486" w14:textId="77777777" w:rsidR="00F4754B" w:rsidRPr="00FE002E" w:rsidRDefault="00F4754B" w:rsidP="007E2A41">
            <w:pPr>
              <w:pStyle w:val="BodyText1"/>
              <w:spacing w:line="240" w:lineRule="auto"/>
              <w:rPr>
                <w:del w:id="2688" w:author="Author"/>
                <w:rFonts w:ascii="Times New Roman" w:hAnsi="Times New Roman"/>
                <w:bCs/>
              </w:rPr>
            </w:pPr>
            <w:del w:id="2689" w:author="Author">
              <w:r w:rsidRPr="00FE002E">
                <w:rPr>
                  <w:rFonts w:ascii="Times New Roman" w:hAnsi="Times New Roman"/>
                  <w:bCs/>
                </w:rPr>
                <w:lastRenderedPageBreak/>
                <w:delText xml:space="preserve">Exposures with a risk weight included within a range of risk weights strictly greater than 12% and smaller than or equal to 20%. </w:delText>
              </w:r>
            </w:del>
          </w:p>
          <w:p w14:paraId="6D18BF5F" w14:textId="77777777" w:rsidR="002509B1" w:rsidRPr="00FE002E" w:rsidRDefault="002509B1" w:rsidP="007E2A41">
            <w:pPr>
              <w:pStyle w:val="BodyText1"/>
              <w:spacing w:line="240" w:lineRule="auto"/>
              <w:rPr>
                <w:del w:id="2690" w:author="Author"/>
                <w:rFonts w:ascii="Times New Roman" w:hAnsi="Times New Roman"/>
                <w:bCs/>
              </w:rPr>
            </w:pPr>
          </w:p>
        </w:tc>
      </w:tr>
      <w:tr w:rsidR="00F4754B" w:rsidRPr="00FE002E" w14:paraId="2FECCE8C" w14:textId="77777777" w:rsidTr="00FC2664">
        <w:trPr>
          <w:del w:id="2691" w:author="Author"/>
        </w:trPr>
        <w:tc>
          <w:tcPr>
            <w:tcW w:w="1418" w:type="dxa"/>
          </w:tcPr>
          <w:p w14:paraId="688F18E4" w14:textId="77777777" w:rsidR="00F4754B" w:rsidRPr="00FE002E" w:rsidRDefault="00F4754B" w:rsidP="00F4754B">
            <w:pPr>
              <w:pStyle w:val="BodyText1"/>
              <w:rPr>
                <w:del w:id="2692" w:author="Author"/>
                <w:rFonts w:ascii="Times New Roman" w:hAnsi="Times New Roman"/>
                <w:bCs/>
              </w:rPr>
            </w:pPr>
            <w:del w:id="2693" w:author="Author">
              <w:r w:rsidRPr="00FE002E">
                <w:rPr>
                  <w:rFonts w:ascii="Times New Roman" w:hAnsi="Times New Roman"/>
                  <w:bCs/>
                </w:rPr>
                <w:lastRenderedPageBreak/>
                <w:delText>050</w:delText>
              </w:r>
            </w:del>
          </w:p>
        </w:tc>
        <w:tc>
          <w:tcPr>
            <w:tcW w:w="7620" w:type="dxa"/>
          </w:tcPr>
          <w:p w14:paraId="54BAC7AE" w14:textId="77777777" w:rsidR="00F4754B" w:rsidRPr="00FE002E" w:rsidRDefault="00F4754B" w:rsidP="007E2A41">
            <w:pPr>
              <w:pStyle w:val="BodyText1"/>
              <w:spacing w:line="240" w:lineRule="auto"/>
              <w:rPr>
                <w:del w:id="2694" w:author="Author"/>
                <w:rFonts w:ascii="Times New Roman" w:hAnsi="Times New Roman"/>
                <w:bCs/>
              </w:rPr>
            </w:pPr>
            <w:del w:id="2695" w:author="Author">
              <w:r w:rsidRPr="00FE002E">
                <w:rPr>
                  <w:rFonts w:ascii="Times New Roman" w:hAnsi="Times New Roman"/>
                  <w:b/>
                  <w:bCs/>
                </w:rPr>
                <w:delText xml:space="preserve">&gt; 20% and </w:delText>
              </w:r>
              <w:r w:rsidR="00A753F2" w:rsidRPr="00FE002E">
                <w:rPr>
                  <w:rFonts w:ascii="Times New Roman" w:hAnsi="Times New Roman"/>
                  <w:b/>
                  <w:bCs/>
                </w:rPr>
                <w:delText>≤</w:delText>
              </w:r>
              <w:r w:rsidRPr="00FE002E">
                <w:rPr>
                  <w:rFonts w:ascii="Times New Roman" w:hAnsi="Times New Roman"/>
                  <w:b/>
                  <w:bCs/>
                </w:rPr>
                <w:delText xml:space="preserve"> 50%</w:delText>
              </w:r>
            </w:del>
          </w:p>
          <w:p w14:paraId="1C8B4AC9" w14:textId="77777777" w:rsidR="00F4754B" w:rsidRPr="00FE002E" w:rsidRDefault="00F4754B" w:rsidP="007E2A41">
            <w:pPr>
              <w:pStyle w:val="BodyText1"/>
              <w:spacing w:line="240" w:lineRule="auto"/>
              <w:rPr>
                <w:del w:id="2696" w:author="Author"/>
                <w:rFonts w:ascii="Times New Roman" w:hAnsi="Times New Roman"/>
                <w:bCs/>
              </w:rPr>
            </w:pPr>
          </w:p>
          <w:p w14:paraId="26C0BC11" w14:textId="77777777" w:rsidR="00F4754B" w:rsidRPr="00FE002E" w:rsidRDefault="00F4754B" w:rsidP="007E2A41">
            <w:pPr>
              <w:pStyle w:val="BodyText1"/>
              <w:spacing w:line="240" w:lineRule="auto"/>
              <w:rPr>
                <w:del w:id="2697" w:author="Author"/>
                <w:rFonts w:ascii="Times New Roman" w:hAnsi="Times New Roman"/>
                <w:bCs/>
              </w:rPr>
            </w:pPr>
            <w:del w:id="2698" w:author="Author">
              <w:r w:rsidRPr="00FE002E">
                <w:rPr>
                  <w:rFonts w:ascii="Times New Roman" w:hAnsi="Times New Roman"/>
                  <w:bCs/>
                </w:rPr>
                <w:delText>Exposures with a risk weight included within a range of risk weights strictly greater than 20% and smaller than or equal to 50%.</w:delText>
              </w:r>
            </w:del>
          </w:p>
          <w:p w14:paraId="4AFB90BF" w14:textId="77777777" w:rsidR="002509B1" w:rsidRPr="00FE002E" w:rsidRDefault="002509B1" w:rsidP="007E2A41">
            <w:pPr>
              <w:pStyle w:val="BodyText1"/>
              <w:spacing w:line="240" w:lineRule="auto"/>
              <w:rPr>
                <w:del w:id="2699" w:author="Author"/>
                <w:rFonts w:ascii="Times New Roman" w:hAnsi="Times New Roman"/>
                <w:bCs/>
              </w:rPr>
            </w:pPr>
          </w:p>
        </w:tc>
      </w:tr>
      <w:tr w:rsidR="00F4754B" w:rsidRPr="00FE002E" w14:paraId="12CE8AB5" w14:textId="77777777" w:rsidTr="00FC2664">
        <w:trPr>
          <w:del w:id="2700" w:author="Author"/>
        </w:trPr>
        <w:tc>
          <w:tcPr>
            <w:tcW w:w="1418" w:type="dxa"/>
          </w:tcPr>
          <w:p w14:paraId="2ABC9E90" w14:textId="77777777" w:rsidR="00F4754B" w:rsidRPr="00FE002E" w:rsidRDefault="00F4754B" w:rsidP="00F4754B">
            <w:pPr>
              <w:pStyle w:val="BodyText1"/>
              <w:rPr>
                <w:del w:id="2701" w:author="Author"/>
                <w:rFonts w:ascii="Times New Roman" w:hAnsi="Times New Roman"/>
                <w:bCs/>
              </w:rPr>
            </w:pPr>
            <w:del w:id="2702" w:author="Author">
              <w:r w:rsidRPr="00FE002E">
                <w:rPr>
                  <w:rFonts w:ascii="Times New Roman" w:hAnsi="Times New Roman"/>
                  <w:bCs/>
                </w:rPr>
                <w:delText>060</w:delText>
              </w:r>
            </w:del>
          </w:p>
          <w:p w14:paraId="211BBBA7" w14:textId="77777777" w:rsidR="00F4754B" w:rsidRPr="00FE002E" w:rsidRDefault="00F4754B" w:rsidP="00F4754B">
            <w:pPr>
              <w:pStyle w:val="BodyText1"/>
              <w:rPr>
                <w:del w:id="2703" w:author="Author"/>
                <w:rFonts w:ascii="Times New Roman" w:hAnsi="Times New Roman"/>
                <w:bCs/>
              </w:rPr>
            </w:pPr>
          </w:p>
        </w:tc>
        <w:tc>
          <w:tcPr>
            <w:tcW w:w="7620" w:type="dxa"/>
          </w:tcPr>
          <w:p w14:paraId="3FFAB821" w14:textId="77777777" w:rsidR="00F4754B" w:rsidRPr="00FE002E" w:rsidRDefault="00F4754B" w:rsidP="007E2A41">
            <w:pPr>
              <w:pStyle w:val="BodyText1"/>
              <w:spacing w:line="240" w:lineRule="auto"/>
              <w:rPr>
                <w:del w:id="2704" w:author="Author"/>
                <w:rFonts w:ascii="Times New Roman" w:hAnsi="Times New Roman"/>
                <w:bCs/>
              </w:rPr>
            </w:pPr>
            <w:del w:id="2705" w:author="Author">
              <w:r w:rsidRPr="00FE002E">
                <w:rPr>
                  <w:rFonts w:ascii="Times New Roman" w:hAnsi="Times New Roman"/>
                  <w:b/>
                  <w:bCs/>
                </w:rPr>
                <w:delText xml:space="preserve">&gt; 50% and </w:delText>
              </w:r>
              <w:r w:rsidR="00A753F2" w:rsidRPr="00FE002E">
                <w:rPr>
                  <w:rFonts w:ascii="Times New Roman" w:hAnsi="Times New Roman"/>
                  <w:b/>
                  <w:bCs/>
                </w:rPr>
                <w:delText>≤</w:delText>
              </w:r>
              <w:r w:rsidRPr="00FE002E">
                <w:rPr>
                  <w:rFonts w:ascii="Times New Roman" w:hAnsi="Times New Roman"/>
                  <w:b/>
                  <w:bCs/>
                </w:rPr>
                <w:delText xml:space="preserve"> 75%</w:delText>
              </w:r>
            </w:del>
          </w:p>
          <w:p w14:paraId="1076A840" w14:textId="77777777" w:rsidR="00F4754B" w:rsidRPr="00FE002E" w:rsidRDefault="00F4754B" w:rsidP="007E2A41">
            <w:pPr>
              <w:pStyle w:val="BodyText1"/>
              <w:spacing w:line="240" w:lineRule="auto"/>
              <w:rPr>
                <w:del w:id="2706" w:author="Author"/>
                <w:rFonts w:ascii="Times New Roman" w:hAnsi="Times New Roman"/>
                <w:bCs/>
              </w:rPr>
            </w:pPr>
            <w:del w:id="2707" w:author="Author">
              <w:r w:rsidRPr="00FE002E">
                <w:rPr>
                  <w:rFonts w:ascii="Times New Roman" w:hAnsi="Times New Roman"/>
                  <w:bCs/>
                </w:rPr>
                <w:delText xml:space="preserve"> </w:delText>
              </w:r>
            </w:del>
          </w:p>
          <w:p w14:paraId="3321660F" w14:textId="77777777" w:rsidR="00F4754B" w:rsidRPr="00FE002E" w:rsidRDefault="00F4754B" w:rsidP="007E2A41">
            <w:pPr>
              <w:pStyle w:val="BodyText1"/>
              <w:spacing w:line="240" w:lineRule="auto"/>
              <w:rPr>
                <w:del w:id="2708" w:author="Author"/>
                <w:rFonts w:ascii="Times New Roman" w:hAnsi="Times New Roman"/>
                <w:bCs/>
              </w:rPr>
            </w:pPr>
            <w:del w:id="2709" w:author="Author">
              <w:r w:rsidRPr="00FE002E">
                <w:rPr>
                  <w:rFonts w:ascii="Times New Roman" w:hAnsi="Times New Roman"/>
                  <w:bCs/>
                </w:rPr>
                <w:delText>Exposures with a risk weight included within a range of risk weights strictly greater than 50% and smaller than or equal to 75%.</w:delText>
              </w:r>
            </w:del>
          </w:p>
          <w:p w14:paraId="235519E1" w14:textId="77777777" w:rsidR="002509B1" w:rsidRPr="00FE002E" w:rsidRDefault="002509B1" w:rsidP="007E2A41">
            <w:pPr>
              <w:pStyle w:val="BodyText1"/>
              <w:spacing w:line="240" w:lineRule="auto"/>
              <w:rPr>
                <w:del w:id="2710" w:author="Author"/>
                <w:rFonts w:ascii="Times New Roman" w:hAnsi="Times New Roman"/>
                <w:bCs/>
              </w:rPr>
            </w:pPr>
          </w:p>
        </w:tc>
      </w:tr>
      <w:tr w:rsidR="00F4754B" w:rsidRPr="00FE002E" w14:paraId="1589FBE5" w14:textId="77777777" w:rsidTr="00FC2664">
        <w:trPr>
          <w:del w:id="2711" w:author="Author"/>
        </w:trPr>
        <w:tc>
          <w:tcPr>
            <w:tcW w:w="1418" w:type="dxa"/>
          </w:tcPr>
          <w:p w14:paraId="18ABFD8D" w14:textId="77777777" w:rsidR="00F4754B" w:rsidRPr="00FE002E" w:rsidRDefault="00F4754B" w:rsidP="00F4754B">
            <w:pPr>
              <w:pStyle w:val="BodyText1"/>
              <w:rPr>
                <w:del w:id="2712" w:author="Author"/>
                <w:rFonts w:ascii="Times New Roman" w:hAnsi="Times New Roman"/>
                <w:bCs/>
              </w:rPr>
            </w:pPr>
            <w:del w:id="2713" w:author="Author">
              <w:r w:rsidRPr="00FE002E">
                <w:rPr>
                  <w:rFonts w:ascii="Times New Roman" w:hAnsi="Times New Roman"/>
                  <w:bCs/>
                </w:rPr>
                <w:delText>070</w:delText>
              </w:r>
            </w:del>
          </w:p>
          <w:p w14:paraId="192ABBC1" w14:textId="77777777" w:rsidR="00F4754B" w:rsidRPr="00FE002E" w:rsidRDefault="00F4754B" w:rsidP="00F4754B">
            <w:pPr>
              <w:pStyle w:val="BodyText1"/>
              <w:rPr>
                <w:del w:id="2714" w:author="Author"/>
                <w:rFonts w:ascii="Times New Roman" w:hAnsi="Times New Roman"/>
                <w:bCs/>
              </w:rPr>
            </w:pPr>
          </w:p>
        </w:tc>
        <w:tc>
          <w:tcPr>
            <w:tcW w:w="7620" w:type="dxa"/>
          </w:tcPr>
          <w:p w14:paraId="17719111" w14:textId="77777777" w:rsidR="00F4754B" w:rsidRPr="00FE002E" w:rsidRDefault="00F4754B" w:rsidP="007E2A41">
            <w:pPr>
              <w:pStyle w:val="BodyText1"/>
              <w:spacing w:line="240" w:lineRule="auto"/>
              <w:rPr>
                <w:del w:id="2715" w:author="Author"/>
                <w:rFonts w:ascii="Times New Roman" w:hAnsi="Times New Roman"/>
                <w:bCs/>
              </w:rPr>
            </w:pPr>
            <w:del w:id="2716" w:author="Author">
              <w:r w:rsidRPr="00FE002E">
                <w:rPr>
                  <w:rFonts w:ascii="Times New Roman" w:hAnsi="Times New Roman"/>
                  <w:b/>
                  <w:bCs/>
                </w:rPr>
                <w:delText xml:space="preserve">&gt; 75% and </w:delText>
              </w:r>
              <w:r w:rsidR="00A753F2" w:rsidRPr="00FE002E">
                <w:rPr>
                  <w:rFonts w:ascii="Times New Roman" w:hAnsi="Times New Roman"/>
                  <w:b/>
                  <w:bCs/>
                </w:rPr>
                <w:delText>≤</w:delText>
              </w:r>
              <w:r w:rsidRPr="00FE002E">
                <w:rPr>
                  <w:rFonts w:ascii="Times New Roman" w:hAnsi="Times New Roman"/>
                  <w:b/>
                  <w:bCs/>
                </w:rPr>
                <w:delText xml:space="preserve"> 100%</w:delText>
              </w:r>
            </w:del>
          </w:p>
          <w:p w14:paraId="7AD6E442" w14:textId="77777777" w:rsidR="00F4754B" w:rsidRPr="00FE002E" w:rsidRDefault="00F4754B" w:rsidP="007E2A41">
            <w:pPr>
              <w:pStyle w:val="BodyText1"/>
              <w:spacing w:line="240" w:lineRule="auto"/>
              <w:rPr>
                <w:del w:id="2717" w:author="Author"/>
                <w:rFonts w:ascii="Times New Roman" w:hAnsi="Times New Roman"/>
                <w:bCs/>
              </w:rPr>
            </w:pPr>
            <w:del w:id="2718" w:author="Author">
              <w:r w:rsidRPr="00FE002E">
                <w:rPr>
                  <w:rFonts w:ascii="Times New Roman" w:hAnsi="Times New Roman"/>
                  <w:bCs/>
                </w:rPr>
                <w:delText xml:space="preserve"> </w:delText>
              </w:r>
            </w:del>
          </w:p>
          <w:p w14:paraId="20FFA2D4" w14:textId="77777777" w:rsidR="00F4754B" w:rsidRPr="00FE002E" w:rsidRDefault="00F4754B" w:rsidP="007E2A41">
            <w:pPr>
              <w:pStyle w:val="BodyText1"/>
              <w:spacing w:line="240" w:lineRule="auto"/>
              <w:rPr>
                <w:del w:id="2719" w:author="Author"/>
                <w:rFonts w:ascii="Times New Roman" w:hAnsi="Times New Roman"/>
                <w:bCs/>
              </w:rPr>
            </w:pPr>
            <w:del w:id="2720" w:author="Author">
              <w:r w:rsidRPr="00FE002E">
                <w:rPr>
                  <w:rFonts w:ascii="Times New Roman" w:hAnsi="Times New Roman"/>
                  <w:bCs/>
                </w:rPr>
                <w:delText>Exposures with a risk weight included within a range of risk weights strictly greater than 75% and smaller than or equal to 100%.</w:delText>
              </w:r>
            </w:del>
          </w:p>
          <w:p w14:paraId="0A165365" w14:textId="77777777" w:rsidR="002509B1" w:rsidRPr="00FE002E" w:rsidRDefault="002509B1" w:rsidP="007E2A41">
            <w:pPr>
              <w:pStyle w:val="BodyText1"/>
              <w:spacing w:line="240" w:lineRule="auto"/>
              <w:rPr>
                <w:del w:id="2721" w:author="Author"/>
                <w:rFonts w:ascii="Times New Roman" w:hAnsi="Times New Roman"/>
                <w:bCs/>
              </w:rPr>
            </w:pPr>
          </w:p>
        </w:tc>
      </w:tr>
      <w:tr w:rsidR="00F4754B" w:rsidRPr="00FE002E" w14:paraId="2FD7BB3E" w14:textId="77777777" w:rsidTr="00FC2664">
        <w:trPr>
          <w:del w:id="2722" w:author="Author"/>
        </w:trPr>
        <w:tc>
          <w:tcPr>
            <w:tcW w:w="1418" w:type="dxa"/>
          </w:tcPr>
          <w:p w14:paraId="69914E7D" w14:textId="77777777" w:rsidR="00F4754B" w:rsidRPr="00FE002E" w:rsidRDefault="00F4754B" w:rsidP="00F4754B">
            <w:pPr>
              <w:pStyle w:val="BodyText1"/>
              <w:rPr>
                <w:del w:id="2723" w:author="Author"/>
                <w:rFonts w:ascii="Times New Roman" w:hAnsi="Times New Roman"/>
                <w:bCs/>
              </w:rPr>
            </w:pPr>
            <w:del w:id="2724" w:author="Author">
              <w:r w:rsidRPr="00FE002E">
                <w:rPr>
                  <w:rFonts w:ascii="Times New Roman" w:hAnsi="Times New Roman"/>
                  <w:bCs/>
                </w:rPr>
                <w:delText>080</w:delText>
              </w:r>
            </w:del>
          </w:p>
          <w:p w14:paraId="067D0A80" w14:textId="77777777" w:rsidR="00F4754B" w:rsidRPr="00FE002E" w:rsidRDefault="00F4754B" w:rsidP="00F4754B">
            <w:pPr>
              <w:pStyle w:val="BodyText1"/>
              <w:rPr>
                <w:del w:id="2725" w:author="Author"/>
                <w:rFonts w:ascii="Times New Roman" w:hAnsi="Times New Roman"/>
                <w:bCs/>
              </w:rPr>
            </w:pPr>
          </w:p>
        </w:tc>
        <w:tc>
          <w:tcPr>
            <w:tcW w:w="7620" w:type="dxa"/>
          </w:tcPr>
          <w:p w14:paraId="060871FF" w14:textId="77777777" w:rsidR="00F4754B" w:rsidRPr="00FE002E" w:rsidRDefault="00F4754B" w:rsidP="007E2A41">
            <w:pPr>
              <w:pStyle w:val="BodyText1"/>
              <w:spacing w:line="240" w:lineRule="auto"/>
              <w:rPr>
                <w:del w:id="2726" w:author="Author"/>
                <w:rFonts w:ascii="Times New Roman" w:hAnsi="Times New Roman"/>
                <w:bCs/>
              </w:rPr>
            </w:pPr>
            <w:del w:id="2727" w:author="Author">
              <w:r w:rsidRPr="00FE002E">
                <w:rPr>
                  <w:rFonts w:ascii="Times New Roman" w:hAnsi="Times New Roman"/>
                  <w:b/>
                  <w:bCs/>
                </w:rPr>
                <w:delText xml:space="preserve">&gt; 100% and </w:delText>
              </w:r>
              <w:r w:rsidR="00A753F2" w:rsidRPr="00FE002E">
                <w:rPr>
                  <w:rFonts w:ascii="Times New Roman" w:hAnsi="Times New Roman"/>
                  <w:b/>
                  <w:bCs/>
                </w:rPr>
                <w:delText>≤</w:delText>
              </w:r>
              <w:r w:rsidRPr="00FE002E">
                <w:rPr>
                  <w:rFonts w:ascii="Times New Roman" w:hAnsi="Times New Roman"/>
                  <w:b/>
                  <w:bCs/>
                </w:rPr>
                <w:delText xml:space="preserve"> 425%</w:delText>
              </w:r>
            </w:del>
          </w:p>
          <w:p w14:paraId="0D09FE89" w14:textId="77777777" w:rsidR="00F4754B" w:rsidRPr="00FE002E" w:rsidRDefault="00F4754B" w:rsidP="007E2A41">
            <w:pPr>
              <w:pStyle w:val="BodyText1"/>
              <w:spacing w:line="240" w:lineRule="auto"/>
              <w:rPr>
                <w:del w:id="2728" w:author="Author"/>
                <w:rFonts w:ascii="Times New Roman" w:hAnsi="Times New Roman"/>
              </w:rPr>
            </w:pPr>
          </w:p>
          <w:p w14:paraId="53767867" w14:textId="77777777" w:rsidR="00F4754B" w:rsidRPr="00FE002E" w:rsidRDefault="00F4754B" w:rsidP="007E2A41">
            <w:pPr>
              <w:pStyle w:val="BodyText1"/>
              <w:spacing w:line="240" w:lineRule="auto"/>
              <w:rPr>
                <w:del w:id="2729" w:author="Author"/>
                <w:rFonts w:ascii="Times New Roman" w:hAnsi="Times New Roman"/>
                <w:bCs/>
              </w:rPr>
            </w:pPr>
            <w:del w:id="2730" w:author="Author">
              <w:r w:rsidRPr="00FE002E">
                <w:rPr>
                  <w:rFonts w:ascii="Times New Roman" w:hAnsi="Times New Roman"/>
                  <w:bCs/>
                </w:rPr>
                <w:delText>Exposures with a risk weight included within a range of risk weights strictly greater than 100% and smaller than or equal to 425%.</w:delText>
              </w:r>
            </w:del>
          </w:p>
          <w:p w14:paraId="02F5EED3" w14:textId="77777777" w:rsidR="002509B1" w:rsidRPr="00FE002E" w:rsidRDefault="002509B1" w:rsidP="007E2A41">
            <w:pPr>
              <w:pStyle w:val="BodyText1"/>
              <w:spacing w:line="240" w:lineRule="auto"/>
              <w:rPr>
                <w:del w:id="2731" w:author="Author"/>
                <w:rFonts w:ascii="Times New Roman" w:hAnsi="Times New Roman"/>
              </w:rPr>
            </w:pPr>
          </w:p>
        </w:tc>
      </w:tr>
      <w:tr w:rsidR="00F4754B" w:rsidRPr="00FE002E" w14:paraId="6F078B9D" w14:textId="77777777" w:rsidTr="00FC2664">
        <w:trPr>
          <w:del w:id="2732" w:author="Author"/>
        </w:trPr>
        <w:tc>
          <w:tcPr>
            <w:tcW w:w="1418" w:type="dxa"/>
          </w:tcPr>
          <w:p w14:paraId="023701E9" w14:textId="77777777" w:rsidR="00F4754B" w:rsidRPr="00FE002E" w:rsidRDefault="00F4754B" w:rsidP="00F4754B">
            <w:pPr>
              <w:pStyle w:val="BodyText1"/>
              <w:rPr>
                <w:del w:id="2733" w:author="Author"/>
                <w:rFonts w:ascii="Times New Roman" w:hAnsi="Times New Roman"/>
                <w:bCs/>
              </w:rPr>
            </w:pPr>
            <w:del w:id="2734" w:author="Author">
              <w:r w:rsidRPr="00FE002E">
                <w:rPr>
                  <w:rFonts w:ascii="Times New Roman" w:hAnsi="Times New Roman"/>
                  <w:bCs/>
                </w:rPr>
                <w:delText>090</w:delText>
              </w:r>
            </w:del>
          </w:p>
        </w:tc>
        <w:tc>
          <w:tcPr>
            <w:tcW w:w="7620" w:type="dxa"/>
          </w:tcPr>
          <w:p w14:paraId="1350FD99" w14:textId="77777777" w:rsidR="00F4754B" w:rsidRPr="00FE002E" w:rsidRDefault="00F4754B" w:rsidP="007E2A41">
            <w:pPr>
              <w:pStyle w:val="BodyText1"/>
              <w:spacing w:line="240" w:lineRule="auto"/>
              <w:rPr>
                <w:del w:id="2735" w:author="Author"/>
                <w:rFonts w:ascii="Times New Roman" w:hAnsi="Times New Roman"/>
                <w:bCs/>
              </w:rPr>
            </w:pPr>
            <w:del w:id="2736" w:author="Author">
              <w:r w:rsidRPr="00FE002E">
                <w:rPr>
                  <w:rFonts w:ascii="Times New Roman" w:hAnsi="Times New Roman"/>
                  <w:b/>
                  <w:bCs/>
                </w:rPr>
                <w:delText xml:space="preserve">&gt; 425% and </w:delText>
              </w:r>
              <w:r w:rsidR="00A753F2" w:rsidRPr="00FE002E">
                <w:rPr>
                  <w:rFonts w:ascii="Times New Roman" w:hAnsi="Times New Roman"/>
                  <w:b/>
                  <w:bCs/>
                </w:rPr>
                <w:delText>≤</w:delText>
              </w:r>
              <w:r w:rsidRPr="00FE002E">
                <w:rPr>
                  <w:rFonts w:ascii="Times New Roman" w:hAnsi="Times New Roman"/>
                  <w:b/>
                  <w:bCs/>
                </w:rPr>
                <w:delText xml:space="preserve"> 1250%</w:delText>
              </w:r>
            </w:del>
          </w:p>
          <w:p w14:paraId="251D81AC" w14:textId="77777777" w:rsidR="00F4754B" w:rsidRPr="00FE002E" w:rsidRDefault="00F4754B" w:rsidP="007E2A41">
            <w:pPr>
              <w:pStyle w:val="BodyText1"/>
              <w:spacing w:line="240" w:lineRule="auto"/>
              <w:rPr>
                <w:del w:id="2737" w:author="Author"/>
                <w:rFonts w:ascii="Times New Roman" w:hAnsi="Times New Roman"/>
                <w:bCs/>
              </w:rPr>
            </w:pPr>
            <w:del w:id="2738" w:author="Author">
              <w:r w:rsidRPr="00FE002E">
                <w:rPr>
                  <w:rFonts w:ascii="Times New Roman" w:hAnsi="Times New Roman"/>
                  <w:bCs/>
                </w:rPr>
                <w:delText xml:space="preserve"> </w:delText>
              </w:r>
            </w:del>
          </w:p>
          <w:p w14:paraId="7804589B" w14:textId="77777777" w:rsidR="00F4754B" w:rsidRPr="00FE002E" w:rsidRDefault="00F4754B" w:rsidP="007E2A41">
            <w:pPr>
              <w:pStyle w:val="BodyText1"/>
              <w:spacing w:line="240" w:lineRule="auto"/>
              <w:rPr>
                <w:del w:id="2739" w:author="Author"/>
                <w:rFonts w:ascii="Times New Roman" w:hAnsi="Times New Roman"/>
                <w:bCs/>
              </w:rPr>
            </w:pPr>
            <w:del w:id="2740" w:author="Author">
              <w:r w:rsidRPr="00FE002E">
                <w:rPr>
                  <w:rFonts w:ascii="Times New Roman" w:hAnsi="Times New Roman"/>
                  <w:bCs/>
                </w:rPr>
                <w:delText>Exposures with a risk weight included within a range of risk weights strictly greater than 425% and smaller than or equal to 1250%.</w:delText>
              </w:r>
            </w:del>
          </w:p>
          <w:p w14:paraId="59C82A31" w14:textId="77777777" w:rsidR="002509B1" w:rsidRPr="00FE002E" w:rsidRDefault="002509B1" w:rsidP="007E2A41">
            <w:pPr>
              <w:pStyle w:val="BodyText1"/>
              <w:spacing w:line="240" w:lineRule="auto"/>
              <w:rPr>
                <w:del w:id="2741" w:author="Author"/>
                <w:rFonts w:ascii="Times New Roman" w:hAnsi="Times New Roman"/>
              </w:rPr>
            </w:pPr>
          </w:p>
        </w:tc>
      </w:tr>
      <w:tr w:rsidR="00F4754B" w:rsidRPr="00FE002E" w14:paraId="08E5EE63" w14:textId="77777777" w:rsidTr="00FC2664">
        <w:trPr>
          <w:del w:id="2742" w:author="Author"/>
        </w:trPr>
        <w:tc>
          <w:tcPr>
            <w:tcW w:w="1418" w:type="dxa"/>
            <w:tcBorders>
              <w:top w:val="single" w:sz="4" w:space="0" w:color="auto"/>
              <w:left w:val="single" w:sz="4" w:space="0" w:color="auto"/>
              <w:bottom w:val="single" w:sz="4" w:space="0" w:color="auto"/>
              <w:right w:val="single" w:sz="4" w:space="0" w:color="auto"/>
            </w:tcBorders>
          </w:tcPr>
          <w:p w14:paraId="0F8402DE" w14:textId="77777777" w:rsidR="00F4754B" w:rsidRPr="00FE002E" w:rsidRDefault="00F4754B" w:rsidP="00F4754B">
            <w:pPr>
              <w:pStyle w:val="BodyText1"/>
              <w:rPr>
                <w:del w:id="2743" w:author="Author"/>
                <w:rFonts w:ascii="Times New Roman" w:hAnsi="Times New Roman"/>
                <w:bCs/>
              </w:rPr>
            </w:pPr>
            <w:del w:id="2744" w:author="Author">
              <w:r w:rsidRPr="00FE002E">
                <w:rPr>
                  <w:rFonts w:ascii="Times New Roman" w:hAnsi="Times New Roman"/>
                  <w:bCs/>
                </w:rPr>
                <w:delText>100</w:delText>
              </w:r>
            </w:del>
          </w:p>
        </w:tc>
        <w:tc>
          <w:tcPr>
            <w:tcW w:w="7620" w:type="dxa"/>
            <w:tcBorders>
              <w:top w:val="single" w:sz="4" w:space="0" w:color="auto"/>
              <w:left w:val="single" w:sz="4" w:space="0" w:color="auto"/>
              <w:bottom w:val="single" w:sz="4" w:space="0" w:color="auto"/>
              <w:right w:val="single" w:sz="4" w:space="0" w:color="auto"/>
            </w:tcBorders>
          </w:tcPr>
          <w:p w14:paraId="566EC9CD" w14:textId="77777777" w:rsidR="00F4754B" w:rsidRPr="00FE002E" w:rsidRDefault="00F4754B" w:rsidP="007E2A41">
            <w:pPr>
              <w:pStyle w:val="BodyText1"/>
              <w:spacing w:line="240" w:lineRule="auto"/>
              <w:rPr>
                <w:del w:id="2745" w:author="Author"/>
                <w:rFonts w:ascii="Times New Roman" w:hAnsi="Times New Roman"/>
                <w:b/>
                <w:bCs/>
              </w:rPr>
            </w:pPr>
            <w:del w:id="2746" w:author="Author">
              <w:r w:rsidRPr="00FE002E">
                <w:rPr>
                  <w:rFonts w:ascii="Times New Roman" w:hAnsi="Times New Roman"/>
                  <w:b/>
                  <w:bCs/>
                </w:rPr>
                <w:delText>Exposures in default</w:delText>
              </w:r>
            </w:del>
          </w:p>
          <w:p w14:paraId="73409E6D" w14:textId="77777777" w:rsidR="00F4754B" w:rsidRPr="00FE002E" w:rsidRDefault="00F4754B" w:rsidP="007E2A41">
            <w:pPr>
              <w:pStyle w:val="BodyText1"/>
              <w:spacing w:line="240" w:lineRule="auto"/>
              <w:rPr>
                <w:del w:id="2747" w:author="Author"/>
                <w:rFonts w:ascii="Times New Roman" w:hAnsi="Times New Roman"/>
                <w:b/>
                <w:bCs/>
                <w:u w:val="single"/>
              </w:rPr>
            </w:pPr>
          </w:p>
          <w:p w14:paraId="110ABD74" w14:textId="77777777" w:rsidR="00F4754B" w:rsidRPr="00FE002E" w:rsidRDefault="00F4754B" w:rsidP="007E2A41">
            <w:pPr>
              <w:pStyle w:val="BodyText1"/>
              <w:spacing w:line="240" w:lineRule="auto"/>
              <w:rPr>
                <w:del w:id="2748" w:author="Author"/>
                <w:rFonts w:ascii="Times New Roman" w:hAnsi="Times New Roman"/>
                <w:bCs/>
              </w:rPr>
            </w:pPr>
            <w:del w:id="2749" w:author="Author">
              <w:r w:rsidRPr="00FE002E">
                <w:rPr>
                  <w:rFonts w:ascii="Times New Roman" w:hAnsi="Times New Roman"/>
                  <w:bCs/>
                </w:rPr>
                <w:delText xml:space="preserve">Under the </w:delText>
              </w:r>
              <w:r w:rsidR="006C07C1">
                <w:rPr>
                  <w:rFonts w:ascii="Times New Roman" w:hAnsi="Times New Roman"/>
                  <w:bCs/>
                </w:rPr>
                <w:delText>S</w:delText>
              </w:r>
              <w:r w:rsidR="002E6BEF">
                <w:rPr>
                  <w:rFonts w:ascii="Times New Roman" w:hAnsi="Times New Roman"/>
                  <w:bCs/>
                </w:rPr>
                <w:delText>tandardised</w:delText>
              </w:r>
              <w:r w:rsidR="002E6BEF" w:rsidRPr="00FE002E">
                <w:rPr>
                  <w:rFonts w:ascii="Times New Roman" w:hAnsi="Times New Roman"/>
                  <w:bCs/>
                </w:rPr>
                <w:delText xml:space="preserve"> </w:delText>
              </w:r>
              <w:r w:rsidR="006C07C1">
                <w:rPr>
                  <w:rFonts w:ascii="Times New Roman" w:hAnsi="Times New Roman"/>
                  <w:bCs/>
                </w:rPr>
                <w:delText>A</w:delText>
              </w:r>
              <w:r w:rsidRPr="00FE002E">
                <w:rPr>
                  <w:rFonts w:ascii="Times New Roman" w:hAnsi="Times New Roman"/>
                  <w:bCs/>
                </w:rPr>
                <w:delText xml:space="preserve">pproach, exposures falling under Article </w:delText>
              </w:r>
              <w:r w:rsidR="00B9736E" w:rsidRPr="00FE002E">
                <w:rPr>
                  <w:rFonts w:ascii="Times New Roman" w:hAnsi="Times New Roman"/>
                  <w:bCs/>
                </w:rPr>
                <w:delText>112</w:delText>
              </w:r>
              <w:r w:rsidRPr="00FE002E">
                <w:rPr>
                  <w:rFonts w:ascii="Times New Roman" w:hAnsi="Times New Roman"/>
                  <w:bCs/>
                </w:rPr>
                <w:delText>(j) of the CRR</w:delText>
              </w:r>
              <w:r w:rsidR="007A0E3A">
                <w:rPr>
                  <w:rFonts w:ascii="Times New Roman" w:hAnsi="Times New Roman"/>
                  <w:bCs/>
                </w:rPr>
                <w:delText>.</w:delText>
              </w:r>
            </w:del>
          </w:p>
          <w:p w14:paraId="6412B65F" w14:textId="77777777" w:rsidR="00F4754B" w:rsidRPr="00FE002E" w:rsidRDefault="00F4754B" w:rsidP="007E2A41">
            <w:pPr>
              <w:pStyle w:val="BodyText1"/>
              <w:spacing w:line="240" w:lineRule="auto"/>
              <w:rPr>
                <w:del w:id="2750" w:author="Author"/>
                <w:rFonts w:ascii="Times New Roman" w:hAnsi="Times New Roman"/>
                <w:bCs/>
              </w:rPr>
            </w:pPr>
          </w:p>
          <w:p w14:paraId="3CEB534C" w14:textId="77777777" w:rsidR="00F4754B" w:rsidRPr="00FE002E" w:rsidRDefault="00F4754B" w:rsidP="007E2A41">
            <w:pPr>
              <w:pStyle w:val="BodyText1"/>
              <w:spacing w:line="240" w:lineRule="auto"/>
              <w:rPr>
                <w:del w:id="2751" w:author="Author"/>
                <w:rFonts w:ascii="Times New Roman" w:hAnsi="Times New Roman"/>
                <w:bCs/>
              </w:rPr>
            </w:pPr>
            <w:del w:id="2752" w:author="Author">
              <w:r w:rsidRPr="00FE002E">
                <w:rPr>
                  <w:rFonts w:ascii="Times New Roman" w:hAnsi="Times New Roman"/>
                  <w:bCs/>
                </w:rPr>
                <w:delText>Under the IRB approach, all exposures with a PD of 100% are exposures</w:delText>
              </w:r>
              <w:r w:rsidR="007A0E3A">
                <w:rPr>
                  <w:rFonts w:ascii="Times New Roman" w:hAnsi="Times New Roman"/>
                  <w:bCs/>
                </w:rPr>
                <w:delText xml:space="preserve"> in default</w:delText>
              </w:r>
              <w:r w:rsidRPr="00FE002E">
                <w:rPr>
                  <w:rFonts w:ascii="Times New Roman" w:hAnsi="Times New Roman"/>
                  <w:bCs/>
                </w:rPr>
                <w:delText>.</w:delText>
              </w:r>
              <w:r w:rsidR="00500508">
                <w:rPr>
                  <w:rFonts w:ascii="Times New Roman" w:hAnsi="Times New Roman"/>
                  <w:bCs/>
                </w:rPr>
                <w:delText xml:space="preserve"> </w:delText>
              </w:r>
            </w:del>
          </w:p>
          <w:p w14:paraId="2AE75CF5" w14:textId="77777777" w:rsidR="00F4754B" w:rsidRPr="00FE002E" w:rsidRDefault="00F4754B" w:rsidP="007E2A41">
            <w:pPr>
              <w:pStyle w:val="BodyText1"/>
              <w:spacing w:line="240" w:lineRule="auto"/>
              <w:rPr>
                <w:del w:id="2753" w:author="Author"/>
                <w:rFonts w:ascii="Times New Roman" w:hAnsi="Times New Roman"/>
                <w:bCs/>
                <w:u w:val="single"/>
              </w:rPr>
            </w:pPr>
          </w:p>
        </w:tc>
      </w:tr>
      <w:tr w:rsidR="00F4754B" w:rsidRPr="00FE002E" w14:paraId="194B5B88" w14:textId="77777777" w:rsidTr="00FC2664">
        <w:trPr>
          <w:del w:id="2754" w:author="Author"/>
        </w:trPr>
        <w:tc>
          <w:tcPr>
            <w:tcW w:w="1418" w:type="dxa"/>
            <w:tcBorders>
              <w:top w:val="single" w:sz="4" w:space="0" w:color="auto"/>
              <w:left w:val="single" w:sz="4" w:space="0" w:color="auto"/>
              <w:bottom w:val="single" w:sz="4" w:space="0" w:color="auto"/>
              <w:right w:val="single" w:sz="4" w:space="0" w:color="auto"/>
            </w:tcBorders>
          </w:tcPr>
          <w:p w14:paraId="77F6F519" w14:textId="77777777" w:rsidR="00F4754B" w:rsidRPr="00FE002E" w:rsidRDefault="00F4754B" w:rsidP="00F4754B">
            <w:pPr>
              <w:pStyle w:val="BodyText1"/>
              <w:rPr>
                <w:del w:id="2755" w:author="Author"/>
                <w:rFonts w:ascii="Times New Roman" w:hAnsi="Times New Roman"/>
                <w:bCs/>
              </w:rPr>
            </w:pPr>
            <w:del w:id="2756" w:author="Author">
              <w:r w:rsidRPr="00FE002E">
                <w:rPr>
                  <w:rFonts w:ascii="Times New Roman" w:hAnsi="Times New Roman"/>
                  <w:bCs/>
                </w:rPr>
                <w:delText>110</w:delText>
              </w:r>
            </w:del>
          </w:p>
        </w:tc>
        <w:tc>
          <w:tcPr>
            <w:tcW w:w="7620" w:type="dxa"/>
            <w:tcBorders>
              <w:top w:val="single" w:sz="4" w:space="0" w:color="auto"/>
              <w:left w:val="single" w:sz="4" w:space="0" w:color="auto"/>
              <w:bottom w:val="single" w:sz="4" w:space="0" w:color="auto"/>
              <w:right w:val="single" w:sz="4" w:space="0" w:color="auto"/>
            </w:tcBorders>
          </w:tcPr>
          <w:p w14:paraId="5825B592" w14:textId="77777777" w:rsidR="00F4754B" w:rsidRPr="00FE002E" w:rsidRDefault="00F0756A" w:rsidP="007E2A41">
            <w:pPr>
              <w:pStyle w:val="BodyText1"/>
              <w:spacing w:line="240" w:lineRule="auto"/>
              <w:rPr>
                <w:del w:id="2757" w:author="Author"/>
                <w:rFonts w:ascii="Times New Roman" w:hAnsi="Times New Roman"/>
                <w:b/>
                <w:bCs/>
              </w:rPr>
            </w:pPr>
            <w:del w:id="2758" w:author="Author">
              <w:r>
                <w:rPr>
                  <w:rFonts w:ascii="Times New Roman" w:hAnsi="Times New Roman"/>
                  <w:b/>
                  <w:bCs/>
                </w:rPr>
                <w:delText xml:space="preserve">(memo item) </w:delText>
              </w:r>
              <w:r w:rsidR="00F4754B" w:rsidRPr="00FE002E">
                <w:rPr>
                  <w:rFonts w:ascii="Times New Roman" w:hAnsi="Times New Roman"/>
                  <w:b/>
                  <w:bCs/>
                </w:rPr>
                <w:delText>Low-risk off-balance sheet items or off-balance sheet items attracting a 0% conversion factor under the solvency ratio</w:delText>
              </w:r>
            </w:del>
          </w:p>
          <w:p w14:paraId="39B374B0" w14:textId="77777777" w:rsidR="00F4754B" w:rsidRPr="00FE002E" w:rsidRDefault="00F4754B" w:rsidP="007E2A41">
            <w:pPr>
              <w:pStyle w:val="BodyText1"/>
              <w:spacing w:line="240" w:lineRule="auto"/>
              <w:rPr>
                <w:del w:id="2759" w:author="Author"/>
                <w:rFonts w:ascii="Times New Roman" w:hAnsi="Times New Roman"/>
                <w:b/>
                <w:bCs/>
                <w:u w:val="single"/>
              </w:rPr>
            </w:pPr>
          </w:p>
          <w:p w14:paraId="349044D4" w14:textId="77777777" w:rsidR="00F4754B" w:rsidRPr="00FE002E" w:rsidRDefault="00F4754B" w:rsidP="007E2A41">
            <w:pPr>
              <w:pStyle w:val="BodyText1"/>
              <w:spacing w:line="240" w:lineRule="auto"/>
              <w:rPr>
                <w:del w:id="2760" w:author="Author"/>
                <w:rFonts w:ascii="Times New Roman" w:hAnsi="Times New Roman"/>
              </w:rPr>
            </w:pPr>
            <w:del w:id="2761" w:author="Author">
              <w:r w:rsidRPr="00FE002E">
                <w:rPr>
                  <w:rFonts w:ascii="Times New Roman" w:hAnsi="Times New Roman"/>
                </w:rPr>
                <w:delText xml:space="preserve">Low risk off-balance sheet items </w:delText>
              </w:r>
              <w:r w:rsidR="00D85101">
                <w:rPr>
                  <w:rFonts w:ascii="Times New Roman" w:hAnsi="Times New Roman"/>
                </w:rPr>
                <w:delText>in accordance with</w:delText>
              </w:r>
              <w:r w:rsidRPr="00FE002E">
                <w:rPr>
                  <w:rFonts w:ascii="Times New Roman" w:hAnsi="Times New Roman"/>
                </w:rPr>
                <w:delText xml:space="preserve"> Article </w:delText>
              </w:r>
              <w:r w:rsidR="00B9736E" w:rsidRPr="00FE002E">
                <w:rPr>
                  <w:rFonts w:ascii="Times New Roman" w:hAnsi="Times New Roman"/>
                </w:rPr>
                <w:delText xml:space="preserve">111 </w:delText>
              </w:r>
              <w:r w:rsidRPr="00FE002E">
                <w:rPr>
                  <w:rFonts w:ascii="Times New Roman" w:hAnsi="Times New Roman"/>
                </w:rPr>
                <w:delText xml:space="preserve">of the CRR and off-balance sheet items attracting a 0% conversion factor </w:delText>
              </w:r>
              <w:r w:rsidR="00D85101">
                <w:rPr>
                  <w:rFonts w:ascii="Times New Roman" w:hAnsi="Times New Roman"/>
                </w:rPr>
                <w:delText>in accordance with</w:delText>
              </w:r>
              <w:r w:rsidRPr="00FE002E">
                <w:rPr>
                  <w:rFonts w:ascii="Times New Roman" w:hAnsi="Times New Roman"/>
                </w:rPr>
                <w:delText xml:space="preserve"> Article </w:delText>
              </w:r>
              <w:r w:rsidR="00B9736E" w:rsidRPr="00FE002E">
                <w:rPr>
                  <w:rFonts w:ascii="Times New Roman" w:hAnsi="Times New Roman"/>
                </w:rPr>
                <w:delText xml:space="preserve">166 </w:delText>
              </w:r>
              <w:r w:rsidRPr="00FE002E">
                <w:rPr>
                  <w:rFonts w:ascii="Times New Roman" w:hAnsi="Times New Roman"/>
                </w:rPr>
                <w:delText>of the CRR.</w:delText>
              </w:r>
            </w:del>
          </w:p>
          <w:p w14:paraId="1DAD3808" w14:textId="77777777" w:rsidR="002509B1" w:rsidRPr="00FE002E" w:rsidRDefault="002509B1" w:rsidP="007E2A41">
            <w:pPr>
              <w:pStyle w:val="BodyText1"/>
              <w:spacing w:line="240" w:lineRule="auto"/>
              <w:rPr>
                <w:del w:id="2762" w:author="Author"/>
                <w:rFonts w:ascii="Times New Roman" w:hAnsi="Times New Roman"/>
                <w:b/>
                <w:bCs/>
                <w:u w:val="single"/>
              </w:rPr>
            </w:pPr>
          </w:p>
        </w:tc>
      </w:tr>
      <w:tr w:rsidR="00F4754B" w:rsidRPr="00FE002E" w14:paraId="32612C1E" w14:textId="77777777" w:rsidTr="006E259E">
        <w:trPr>
          <w:del w:id="2763" w:author="Author"/>
        </w:trPr>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0334F6" w14:textId="77777777" w:rsidR="00F4754B" w:rsidRDefault="00F4754B" w:rsidP="00F0756A">
            <w:pPr>
              <w:pStyle w:val="BodyText1"/>
              <w:spacing w:line="240" w:lineRule="auto"/>
              <w:rPr>
                <w:del w:id="2764" w:author="Author"/>
                <w:rFonts w:ascii="Times New Roman" w:hAnsi="Times New Roman"/>
                <w:b/>
                <w:bCs/>
              </w:rPr>
            </w:pPr>
            <w:del w:id="2765" w:author="Author">
              <w:r w:rsidRPr="00FE002E">
                <w:rPr>
                  <w:rFonts w:ascii="Times New Roman" w:hAnsi="Times New Roman"/>
                  <w:b/>
                  <w:bCs/>
                </w:rPr>
                <w:delText>Column</w:delText>
              </w:r>
            </w:del>
          </w:p>
          <w:p w14:paraId="4513C94A" w14:textId="77777777" w:rsidR="00F0756A" w:rsidRPr="00FE002E" w:rsidDel="00C94DF9" w:rsidRDefault="00F0756A" w:rsidP="00F0756A">
            <w:pPr>
              <w:pStyle w:val="BodyText1"/>
              <w:spacing w:line="240" w:lineRule="auto"/>
              <w:rPr>
                <w:del w:id="2766" w:author="Author"/>
                <w:rFonts w:ascii="Times New Roman" w:hAnsi="Times New Roman"/>
                <w:b/>
                <w:bCs/>
              </w:rPr>
            </w:pPr>
          </w:p>
        </w:tc>
        <w:tc>
          <w:tcPr>
            <w:tcW w:w="762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1DE28B" w14:textId="77777777" w:rsidR="00F4754B" w:rsidRPr="00FE002E" w:rsidRDefault="00F4754B" w:rsidP="00F0756A">
            <w:pPr>
              <w:pStyle w:val="BodyText1"/>
              <w:spacing w:line="240" w:lineRule="auto"/>
              <w:rPr>
                <w:del w:id="2767" w:author="Author"/>
                <w:rFonts w:ascii="Times New Roman" w:hAnsi="Times New Roman"/>
                <w:b/>
                <w:bCs/>
              </w:rPr>
            </w:pPr>
            <w:del w:id="2768" w:author="Author">
              <w:r w:rsidRPr="00FE002E">
                <w:rPr>
                  <w:rFonts w:ascii="Times New Roman" w:hAnsi="Times New Roman"/>
                  <w:b/>
                </w:rPr>
                <w:delText>L</w:delText>
              </w:r>
              <w:r w:rsidRPr="00FE002E">
                <w:rPr>
                  <w:rFonts w:ascii="Times New Roman" w:hAnsi="Times New Roman"/>
                  <w:b/>
                  <w:bCs/>
                </w:rPr>
                <w:delText>egal references and instructions</w:delText>
              </w:r>
            </w:del>
          </w:p>
          <w:p w14:paraId="4C88ACFC" w14:textId="77777777" w:rsidR="002509B1" w:rsidRPr="00FE002E" w:rsidRDefault="002509B1" w:rsidP="00BE6AC4">
            <w:pPr>
              <w:pStyle w:val="BodyText1"/>
              <w:spacing w:line="240" w:lineRule="auto"/>
              <w:rPr>
                <w:del w:id="2769" w:author="Author"/>
                <w:rFonts w:ascii="Times New Roman" w:hAnsi="Times New Roman"/>
                <w:b/>
                <w:bCs/>
              </w:rPr>
            </w:pPr>
          </w:p>
        </w:tc>
      </w:tr>
      <w:tr w:rsidR="00F4754B" w:rsidRPr="00FE002E" w14:paraId="42A47979" w14:textId="77777777" w:rsidTr="00FC2664">
        <w:trPr>
          <w:del w:id="2770" w:author="Author"/>
        </w:trPr>
        <w:tc>
          <w:tcPr>
            <w:tcW w:w="1418" w:type="dxa"/>
            <w:tcBorders>
              <w:top w:val="single" w:sz="4" w:space="0" w:color="auto"/>
              <w:left w:val="single" w:sz="4" w:space="0" w:color="auto"/>
              <w:bottom w:val="single" w:sz="4" w:space="0" w:color="auto"/>
              <w:right w:val="single" w:sz="4" w:space="0" w:color="auto"/>
            </w:tcBorders>
          </w:tcPr>
          <w:p w14:paraId="54E65C4E" w14:textId="77777777" w:rsidR="00F4754B" w:rsidRPr="00FE002E" w:rsidRDefault="00513244" w:rsidP="00F4754B">
            <w:pPr>
              <w:pStyle w:val="BodyText1"/>
              <w:rPr>
                <w:del w:id="2771" w:author="Author"/>
                <w:rFonts w:ascii="Times New Roman" w:hAnsi="Times New Roman"/>
                <w:bCs/>
              </w:rPr>
            </w:pPr>
            <w:del w:id="2772" w:author="Author">
              <w:r>
                <w:rPr>
                  <w:rFonts w:ascii="Times New Roman" w:hAnsi="Times New Roman"/>
                  <w:bCs/>
                </w:rPr>
                <w:delText>0</w:delText>
              </w:r>
              <w:r w:rsidR="00F4754B" w:rsidRPr="00FE002E">
                <w:rPr>
                  <w:rFonts w:ascii="Times New Roman" w:hAnsi="Times New Roman"/>
                  <w:bCs/>
                </w:rPr>
                <w:delText>1</w:delText>
              </w:r>
              <w:r>
                <w:rPr>
                  <w:rFonts w:ascii="Times New Roman" w:hAnsi="Times New Roman"/>
                  <w:bCs/>
                </w:rPr>
                <w:delText>0</w:delText>
              </w:r>
            </w:del>
          </w:p>
        </w:tc>
        <w:tc>
          <w:tcPr>
            <w:tcW w:w="7620" w:type="dxa"/>
            <w:tcBorders>
              <w:top w:val="single" w:sz="4" w:space="0" w:color="auto"/>
              <w:left w:val="single" w:sz="4" w:space="0" w:color="auto"/>
              <w:bottom w:val="single" w:sz="4" w:space="0" w:color="auto"/>
              <w:right w:val="single" w:sz="4" w:space="0" w:color="auto"/>
            </w:tcBorders>
          </w:tcPr>
          <w:p w14:paraId="246FFB46" w14:textId="77777777" w:rsidR="00F4754B" w:rsidRPr="00FE002E" w:rsidRDefault="00F4754B" w:rsidP="007E2A41">
            <w:pPr>
              <w:pStyle w:val="BodyText1"/>
              <w:spacing w:line="240" w:lineRule="auto"/>
              <w:rPr>
                <w:del w:id="2773" w:author="Author"/>
                <w:rFonts w:ascii="Times New Roman" w:hAnsi="Times New Roman"/>
                <w:b/>
                <w:bCs/>
              </w:rPr>
            </w:pPr>
            <w:del w:id="2774" w:author="Author">
              <w:r w:rsidRPr="00FE002E">
                <w:rPr>
                  <w:rFonts w:ascii="Times New Roman" w:hAnsi="Times New Roman"/>
                  <w:b/>
                  <w:bCs/>
                </w:rPr>
                <w:delText>On</w:delText>
              </w:r>
              <w:r w:rsidR="002E6BEF">
                <w:rPr>
                  <w:rFonts w:ascii="Times New Roman" w:hAnsi="Times New Roman"/>
                  <w:b/>
                  <w:bCs/>
                </w:rPr>
                <w:delText>-</w:delText>
              </w:r>
              <w:r w:rsidRPr="00FE002E">
                <w:rPr>
                  <w:rFonts w:ascii="Times New Roman" w:hAnsi="Times New Roman"/>
                  <w:b/>
                  <w:bCs/>
                </w:rPr>
                <w:delText xml:space="preserve"> and off-balance sheet exposures (SA exposures)</w:delText>
              </w:r>
            </w:del>
          </w:p>
          <w:p w14:paraId="77076539" w14:textId="77777777" w:rsidR="00F4754B" w:rsidRPr="00FE002E" w:rsidRDefault="00F4754B" w:rsidP="007E2A41">
            <w:pPr>
              <w:pStyle w:val="BodyText1"/>
              <w:spacing w:line="240" w:lineRule="auto"/>
              <w:rPr>
                <w:del w:id="2775" w:author="Author"/>
                <w:rFonts w:ascii="Times New Roman" w:hAnsi="Times New Roman"/>
                <w:b/>
                <w:bCs/>
              </w:rPr>
            </w:pPr>
          </w:p>
          <w:p w14:paraId="71C32FC5" w14:textId="77777777" w:rsidR="00F4754B" w:rsidRPr="00FE002E" w:rsidRDefault="00F4754B" w:rsidP="007E2A41">
            <w:pPr>
              <w:pStyle w:val="BodyText1"/>
              <w:spacing w:line="240" w:lineRule="auto"/>
              <w:rPr>
                <w:del w:id="2776" w:author="Author"/>
                <w:rFonts w:ascii="Times New Roman" w:hAnsi="Times New Roman"/>
              </w:rPr>
            </w:pPr>
            <w:del w:id="2777" w:author="Author">
              <w:r w:rsidRPr="00FE002E">
                <w:rPr>
                  <w:rFonts w:ascii="Times New Roman" w:hAnsi="Times New Roman"/>
                  <w:bCs/>
                </w:rPr>
                <w:delText xml:space="preserve">On- and off-balance sheet exposure values </w:delText>
              </w:r>
              <w:r w:rsidRPr="00FE002E">
                <w:rPr>
                  <w:rFonts w:ascii="Times New Roman" w:hAnsi="Times New Roman"/>
                </w:rPr>
                <w:delText xml:space="preserve">after taking into account value adjustments, all </w:delText>
              </w:r>
              <w:r w:rsidR="00F0756A">
                <w:rPr>
                  <w:rFonts w:ascii="Times New Roman" w:hAnsi="Times New Roman"/>
                </w:rPr>
                <w:delText>CRM</w:delText>
              </w:r>
              <w:r w:rsidRPr="00FE002E">
                <w:rPr>
                  <w:rFonts w:ascii="Times New Roman" w:hAnsi="Times New Roman"/>
                </w:rPr>
                <w:delText xml:space="preserve"> and credit conversion factors, as calculated under Title II, Chapter 2</w:delText>
              </w:r>
              <w:r w:rsidR="00B9736E" w:rsidRPr="00FE002E">
                <w:rPr>
                  <w:rFonts w:ascii="Times New Roman" w:hAnsi="Times New Roman"/>
                </w:rPr>
                <w:delText>, Part Three</w:delText>
              </w:r>
              <w:r w:rsidRPr="00FE002E">
                <w:rPr>
                  <w:rFonts w:ascii="Times New Roman" w:hAnsi="Times New Roman"/>
                </w:rPr>
                <w:delText xml:space="preserve"> of the CRR. </w:delText>
              </w:r>
            </w:del>
          </w:p>
          <w:p w14:paraId="680C8057" w14:textId="77777777" w:rsidR="002509B1" w:rsidRPr="00FE002E" w:rsidRDefault="002509B1" w:rsidP="007E2A41">
            <w:pPr>
              <w:pStyle w:val="BodyText1"/>
              <w:spacing w:line="240" w:lineRule="auto"/>
              <w:rPr>
                <w:del w:id="2778" w:author="Author"/>
                <w:rFonts w:ascii="Times New Roman" w:hAnsi="Times New Roman"/>
              </w:rPr>
            </w:pPr>
          </w:p>
        </w:tc>
      </w:tr>
      <w:tr w:rsidR="00F4754B" w:rsidRPr="00FE002E" w14:paraId="66AA478D" w14:textId="77777777" w:rsidTr="00FC2664">
        <w:trPr>
          <w:del w:id="2779" w:author="Author"/>
        </w:trPr>
        <w:tc>
          <w:tcPr>
            <w:tcW w:w="1418" w:type="dxa"/>
            <w:tcBorders>
              <w:top w:val="single" w:sz="4" w:space="0" w:color="auto"/>
              <w:left w:val="single" w:sz="4" w:space="0" w:color="auto"/>
              <w:bottom w:val="single" w:sz="4" w:space="0" w:color="auto"/>
              <w:right w:val="single" w:sz="4" w:space="0" w:color="auto"/>
            </w:tcBorders>
          </w:tcPr>
          <w:p w14:paraId="3AD4F811" w14:textId="77777777" w:rsidR="00F4754B" w:rsidRPr="00FE002E" w:rsidRDefault="00513244" w:rsidP="00F4754B">
            <w:pPr>
              <w:pStyle w:val="BodyText1"/>
              <w:rPr>
                <w:del w:id="2780" w:author="Author"/>
                <w:rFonts w:ascii="Times New Roman" w:hAnsi="Times New Roman"/>
                <w:bCs/>
              </w:rPr>
            </w:pPr>
            <w:del w:id="2781" w:author="Author">
              <w:r>
                <w:rPr>
                  <w:rFonts w:ascii="Times New Roman" w:hAnsi="Times New Roman"/>
                  <w:bCs/>
                </w:rPr>
                <w:delText>0</w:delText>
              </w:r>
              <w:r w:rsidR="00F4754B" w:rsidRPr="00FE002E">
                <w:rPr>
                  <w:rFonts w:ascii="Times New Roman" w:hAnsi="Times New Roman"/>
                  <w:bCs/>
                </w:rPr>
                <w:delText>2</w:delText>
              </w:r>
              <w:r>
                <w:rPr>
                  <w:rFonts w:ascii="Times New Roman" w:hAnsi="Times New Roman"/>
                  <w:bCs/>
                </w:rPr>
                <w:delText>0</w:delText>
              </w:r>
            </w:del>
          </w:p>
        </w:tc>
        <w:tc>
          <w:tcPr>
            <w:tcW w:w="7620" w:type="dxa"/>
            <w:tcBorders>
              <w:top w:val="single" w:sz="4" w:space="0" w:color="auto"/>
              <w:left w:val="single" w:sz="4" w:space="0" w:color="auto"/>
              <w:bottom w:val="single" w:sz="4" w:space="0" w:color="auto"/>
              <w:right w:val="single" w:sz="4" w:space="0" w:color="auto"/>
            </w:tcBorders>
          </w:tcPr>
          <w:p w14:paraId="173D673D" w14:textId="77777777" w:rsidR="00F4754B" w:rsidRPr="00FE002E" w:rsidRDefault="00F4754B" w:rsidP="007E2A41">
            <w:pPr>
              <w:pStyle w:val="BodyText1"/>
              <w:spacing w:line="240" w:lineRule="auto"/>
              <w:rPr>
                <w:del w:id="2782" w:author="Author"/>
                <w:rFonts w:ascii="Times New Roman" w:hAnsi="Times New Roman"/>
                <w:b/>
                <w:bCs/>
              </w:rPr>
            </w:pPr>
            <w:del w:id="2783" w:author="Author">
              <w:r w:rsidRPr="00FE002E">
                <w:rPr>
                  <w:rFonts w:ascii="Times New Roman" w:hAnsi="Times New Roman"/>
                  <w:b/>
                  <w:bCs/>
                </w:rPr>
                <w:delText>On and off-balance sheet exposures (IRB exposures)</w:delText>
              </w:r>
            </w:del>
          </w:p>
          <w:p w14:paraId="29AE5871" w14:textId="77777777" w:rsidR="00F4754B" w:rsidRPr="00FE002E" w:rsidRDefault="00F4754B" w:rsidP="007E2A41">
            <w:pPr>
              <w:pStyle w:val="BodyText1"/>
              <w:spacing w:line="240" w:lineRule="auto"/>
              <w:rPr>
                <w:del w:id="2784" w:author="Author"/>
                <w:rFonts w:ascii="Times New Roman" w:hAnsi="Times New Roman"/>
              </w:rPr>
            </w:pPr>
          </w:p>
          <w:p w14:paraId="2083B341" w14:textId="77777777" w:rsidR="00F4754B" w:rsidRPr="00FE002E" w:rsidRDefault="00F4754B" w:rsidP="007E2A41">
            <w:pPr>
              <w:pStyle w:val="BodyText1"/>
              <w:spacing w:line="240" w:lineRule="auto"/>
              <w:rPr>
                <w:del w:id="2785" w:author="Author"/>
                <w:rFonts w:ascii="Times New Roman" w:hAnsi="Times New Roman"/>
              </w:rPr>
            </w:pPr>
            <w:del w:id="2786" w:author="Author">
              <w:r w:rsidRPr="00FE002E">
                <w:rPr>
                  <w:rFonts w:ascii="Times New Roman" w:hAnsi="Times New Roman"/>
                </w:rPr>
                <w:delText xml:space="preserve">On- and </w:delText>
              </w:r>
              <w:r w:rsidR="002E6BEF" w:rsidRPr="00FE002E">
                <w:rPr>
                  <w:rFonts w:ascii="Times New Roman" w:hAnsi="Times New Roman"/>
                </w:rPr>
                <w:delText>off</w:delText>
              </w:r>
              <w:r w:rsidR="002E6BEF">
                <w:rPr>
                  <w:rFonts w:ascii="Times New Roman" w:hAnsi="Times New Roman"/>
                </w:rPr>
                <w:delText>-</w:delText>
              </w:r>
              <w:r w:rsidRPr="00FE002E">
                <w:rPr>
                  <w:rFonts w:ascii="Times New Roman" w:hAnsi="Times New Roman"/>
                </w:rPr>
                <w:delText xml:space="preserve">balance sheet exposures values in accordance with Article </w:delText>
              </w:r>
              <w:r w:rsidR="00B9736E" w:rsidRPr="00FE002E">
                <w:rPr>
                  <w:rFonts w:ascii="Times New Roman" w:hAnsi="Times New Roman"/>
                </w:rPr>
                <w:delText xml:space="preserve">166 </w:delText>
              </w:r>
              <w:r w:rsidRPr="00FE002E">
                <w:rPr>
                  <w:rFonts w:ascii="Times New Roman" w:hAnsi="Times New Roman"/>
                </w:rPr>
                <w:delText xml:space="preserve">of the CRR and </w:delText>
              </w:r>
              <w:r w:rsidR="007129B2" w:rsidRPr="007129B2">
                <w:rPr>
                  <w:rFonts w:ascii="Times New Roman" w:hAnsi="Times New Roman"/>
                </w:rPr>
                <w:delText>the first sentence of the second subparagraph o</w:delText>
              </w:r>
              <w:r w:rsidR="007129B2">
                <w:rPr>
                  <w:rFonts w:ascii="Times New Roman" w:hAnsi="Times New Roman"/>
                </w:rPr>
                <w:delText>f</w:delText>
              </w:r>
              <w:r w:rsidR="007A0E3A">
                <w:rPr>
                  <w:rFonts w:ascii="Times New Roman" w:hAnsi="Times New Roman"/>
                </w:rPr>
                <w:delText xml:space="preserve"> </w:delText>
              </w:r>
              <w:r w:rsidRPr="00FE002E">
                <w:rPr>
                  <w:rFonts w:ascii="Times New Roman" w:hAnsi="Times New Roman"/>
                </w:rPr>
                <w:delText xml:space="preserve">Article </w:delText>
              </w:r>
              <w:r w:rsidR="00B9736E" w:rsidRPr="00FE002E">
                <w:rPr>
                  <w:rFonts w:ascii="Times New Roman" w:hAnsi="Times New Roman"/>
                </w:rPr>
                <w:delText>230</w:delText>
              </w:r>
              <w:r w:rsidRPr="00FE002E">
                <w:rPr>
                  <w:rFonts w:ascii="Times New Roman" w:hAnsi="Times New Roman"/>
                </w:rPr>
                <w:delText>(1) of the CRR, after taking into account outflows and inflows due to CRM techniques with substitution effects on the exposure.</w:delText>
              </w:r>
            </w:del>
          </w:p>
          <w:p w14:paraId="77809409" w14:textId="77777777" w:rsidR="00F4754B" w:rsidRPr="00FE002E" w:rsidRDefault="00F4754B" w:rsidP="007E2A41">
            <w:pPr>
              <w:pStyle w:val="BodyText1"/>
              <w:spacing w:line="240" w:lineRule="auto"/>
              <w:rPr>
                <w:del w:id="2787" w:author="Author"/>
                <w:rFonts w:ascii="Times New Roman" w:hAnsi="Times New Roman"/>
              </w:rPr>
            </w:pPr>
          </w:p>
          <w:p w14:paraId="1ABC0BCB" w14:textId="77777777" w:rsidR="00F4754B" w:rsidRPr="00FE002E" w:rsidRDefault="00F4754B" w:rsidP="007E2A41">
            <w:pPr>
              <w:pStyle w:val="BodyText1"/>
              <w:spacing w:line="240" w:lineRule="auto"/>
              <w:rPr>
                <w:del w:id="2788" w:author="Author"/>
                <w:rFonts w:ascii="Times New Roman" w:hAnsi="Times New Roman"/>
              </w:rPr>
            </w:pPr>
            <w:del w:id="2789" w:author="Author">
              <w:r w:rsidRPr="00FE002E">
                <w:rPr>
                  <w:rFonts w:ascii="Times New Roman" w:hAnsi="Times New Roman"/>
                </w:rPr>
                <w:delText>For off-balance sheet items,</w:delText>
              </w:r>
              <w:r w:rsidR="00FF2091" w:rsidRPr="00FE002E">
                <w:rPr>
                  <w:rFonts w:ascii="Times New Roman" w:hAnsi="Times New Roman"/>
                </w:rPr>
                <w:delText xml:space="preserve"> institutions shall apply</w:delText>
              </w:r>
              <w:r w:rsidRPr="00FE002E">
                <w:rPr>
                  <w:rFonts w:ascii="Times New Roman" w:hAnsi="Times New Roman"/>
                </w:rPr>
                <w:delText xml:space="preserve"> the conversion factors as defined in Article </w:delText>
              </w:r>
              <w:r w:rsidR="00B9736E" w:rsidRPr="00FE002E">
                <w:rPr>
                  <w:rFonts w:ascii="Times New Roman" w:hAnsi="Times New Roman"/>
                </w:rPr>
                <w:delText>166</w:delText>
              </w:r>
              <w:r w:rsidRPr="00FE002E">
                <w:rPr>
                  <w:rFonts w:ascii="Times New Roman" w:hAnsi="Times New Roman"/>
                </w:rPr>
                <w:delText>(8</w:delText>
              </w:r>
              <w:r w:rsidR="00FF2091" w:rsidRPr="00FE002E">
                <w:rPr>
                  <w:rFonts w:ascii="Times New Roman" w:hAnsi="Times New Roman"/>
                </w:rPr>
                <w:delText>) to (10) of the CRR</w:delText>
              </w:r>
              <w:r w:rsidRPr="00FE002E">
                <w:rPr>
                  <w:rFonts w:ascii="Times New Roman" w:hAnsi="Times New Roman"/>
                </w:rPr>
                <w:delText>.</w:delText>
              </w:r>
            </w:del>
          </w:p>
          <w:p w14:paraId="3B1D1B3A" w14:textId="77777777" w:rsidR="002509B1" w:rsidRPr="00FE002E" w:rsidRDefault="002509B1" w:rsidP="007E2A41">
            <w:pPr>
              <w:pStyle w:val="BodyText1"/>
              <w:spacing w:line="240" w:lineRule="auto"/>
              <w:rPr>
                <w:del w:id="2790" w:author="Author"/>
                <w:rFonts w:ascii="Times New Roman" w:hAnsi="Times New Roman"/>
                <w:b/>
                <w:bCs/>
              </w:rPr>
            </w:pPr>
          </w:p>
        </w:tc>
      </w:tr>
      <w:tr w:rsidR="00F4754B" w:rsidRPr="00FE002E" w14:paraId="32B43A29" w14:textId="77777777" w:rsidTr="00FC2664">
        <w:trPr>
          <w:del w:id="2791" w:author="Author"/>
        </w:trPr>
        <w:tc>
          <w:tcPr>
            <w:tcW w:w="1418" w:type="dxa"/>
            <w:tcBorders>
              <w:top w:val="single" w:sz="4" w:space="0" w:color="auto"/>
              <w:left w:val="single" w:sz="4" w:space="0" w:color="auto"/>
              <w:bottom w:val="single" w:sz="4" w:space="0" w:color="auto"/>
              <w:right w:val="single" w:sz="4" w:space="0" w:color="auto"/>
            </w:tcBorders>
          </w:tcPr>
          <w:p w14:paraId="2D87D101" w14:textId="77777777" w:rsidR="00F4754B" w:rsidRPr="00FE002E" w:rsidRDefault="00513244" w:rsidP="00F4754B">
            <w:pPr>
              <w:pStyle w:val="BodyText1"/>
              <w:rPr>
                <w:del w:id="2792" w:author="Author"/>
                <w:rFonts w:ascii="Times New Roman" w:hAnsi="Times New Roman"/>
                <w:bCs/>
              </w:rPr>
            </w:pPr>
            <w:del w:id="2793" w:author="Author">
              <w:r>
                <w:rPr>
                  <w:rFonts w:ascii="Times New Roman" w:hAnsi="Times New Roman"/>
                  <w:bCs/>
                </w:rPr>
                <w:lastRenderedPageBreak/>
                <w:delText>0</w:delText>
              </w:r>
              <w:r w:rsidR="00F4754B" w:rsidRPr="00FE002E">
                <w:rPr>
                  <w:rFonts w:ascii="Times New Roman" w:hAnsi="Times New Roman"/>
                  <w:bCs/>
                </w:rPr>
                <w:delText>3</w:delText>
              </w:r>
              <w:r>
                <w:rPr>
                  <w:rFonts w:ascii="Times New Roman" w:hAnsi="Times New Roman"/>
                  <w:bCs/>
                </w:rPr>
                <w:delText>0</w:delText>
              </w:r>
            </w:del>
          </w:p>
        </w:tc>
        <w:tc>
          <w:tcPr>
            <w:tcW w:w="7620" w:type="dxa"/>
            <w:tcBorders>
              <w:top w:val="single" w:sz="4" w:space="0" w:color="auto"/>
              <w:left w:val="single" w:sz="4" w:space="0" w:color="auto"/>
              <w:bottom w:val="single" w:sz="4" w:space="0" w:color="auto"/>
              <w:right w:val="single" w:sz="4" w:space="0" w:color="auto"/>
            </w:tcBorders>
          </w:tcPr>
          <w:p w14:paraId="4E69D29A" w14:textId="77777777" w:rsidR="00F4754B" w:rsidRPr="00FE002E" w:rsidRDefault="00F4754B" w:rsidP="007E2A41">
            <w:pPr>
              <w:pStyle w:val="BodyText1"/>
              <w:spacing w:line="240" w:lineRule="auto"/>
              <w:rPr>
                <w:del w:id="2794" w:author="Author"/>
                <w:rFonts w:ascii="Times New Roman" w:hAnsi="Times New Roman"/>
                <w:b/>
                <w:bCs/>
              </w:rPr>
            </w:pPr>
            <w:del w:id="2795" w:author="Author">
              <w:r w:rsidRPr="00FE002E">
                <w:rPr>
                  <w:rFonts w:ascii="Times New Roman" w:hAnsi="Times New Roman"/>
                  <w:b/>
                  <w:bCs/>
                </w:rPr>
                <w:delText xml:space="preserve">Nominal </w:delText>
              </w:r>
              <w:r w:rsidR="00513244">
                <w:rPr>
                  <w:rFonts w:ascii="Times New Roman" w:hAnsi="Times New Roman"/>
                  <w:b/>
                  <w:bCs/>
                </w:rPr>
                <w:delText>value</w:delText>
              </w:r>
            </w:del>
          </w:p>
          <w:p w14:paraId="4CC14379" w14:textId="77777777" w:rsidR="00F4754B" w:rsidRPr="00FE002E" w:rsidRDefault="00F4754B" w:rsidP="007E2A41">
            <w:pPr>
              <w:pStyle w:val="BodyText1"/>
              <w:spacing w:line="240" w:lineRule="auto"/>
              <w:rPr>
                <w:del w:id="2796" w:author="Author"/>
                <w:rFonts w:ascii="Times New Roman" w:hAnsi="Times New Roman"/>
                <w:b/>
                <w:bCs/>
              </w:rPr>
            </w:pPr>
          </w:p>
          <w:p w14:paraId="2D465785" w14:textId="77777777" w:rsidR="00F4754B" w:rsidRPr="00FE002E" w:rsidRDefault="00F4754B" w:rsidP="007E2A41">
            <w:pPr>
              <w:pStyle w:val="BodyText1"/>
              <w:spacing w:line="240" w:lineRule="auto"/>
              <w:rPr>
                <w:del w:id="2797" w:author="Author"/>
                <w:rFonts w:ascii="Times New Roman" w:hAnsi="Times New Roman"/>
                <w:bCs/>
              </w:rPr>
            </w:pPr>
            <w:del w:id="2798" w:author="Author">
              <w:r w:rsidRPr="00FE002E">
                <w:rPr>
                  <w:rFonts w:ascii="Times New Roman" w:hAnsi="Times New Roman"/>
                  <w:bCs/>
                </w:rPr>
                <w:delText>Exposure values of off-balance sheet items as defined in Article</w:delText>
              </w:r>
              <w:r w:rsidR="007A0E3A">
                <w:rPr>
                  <w:rFonts w:ascii="Times New Roman" w:hAnsi="Times New Roman"/>
                  <w:bCs/>
                </w:rPr>
                <w:delText>s</w:delText>
              </w:r>
              <w:r w:rsidRPr="00FE002E">
                <w:rPr>
                  <w:rFonts w:ascii="Times New Roman" w:hAnsi="Times New Roman"/>
                  <w:bCs/>
                </w:rPr>
                <w:delText xml:space="preserve"> </w:delText>
              </w:r>
              <w:r w:rsidR="00B9736E" w:rsidRPr="00FE002E">
                <w:rPr>
                  <w:rFonts w:ascii="Times New Roman" w:hAnsi="Times New Roman"/>
                  <w:bCs/>
                </w:rPr>
                <w:delText xml:space="preserve">111 </w:delText>
              </w:r>
              <w:r w:rsidRPr="00FE002E">
                <w:rPr>
                  <w:rFonts w:ascii="Times New Roman" w:hAnsi="Times New Roman"/>
                  <w:bCs/>
                </w:rPr>
                <w:delText xml:space="preserve">and </w:delText>
              </w:r>
              <w:r w:rsidR="00B9736E" w:rsidRPr="00FE002E">
                <w:rPr>
                  <w:rFonts w:ascii="Times New Roman" w:hAnsi="Times New Roman"/>
                  <w:bCs/>
                </w:rPr>
                <w:delText xml:space="preserve">166 </w:delText>
              </w:r>
              <w:r w:rsidRPr="00FE002E">
                <w:rPr>
                  <w:rFonts w:ascii="Times New Roman" w:hAnsi="Times New Roman"/>
                  <w:bCs/>
                </w:rPr>
                <w:delText xml:space="preserve">of the CRR without the application of conversion factors. </w:delText>
              </w:r>
            </w:del>
          </w:p>
          <w:p w14:paraId="7E9845A1" w14:textId="77777777" w:rsidR="002509B1" w:rsidRPr="00FE002E" w:rsidRDefault="002509B1" w:rsidP="007E2A41">
            <w:pPr>
              <w:pStyle w:val="BodyText1"/>
              <w:spacing w:line="240" w:lineRule="auto"/>
              <w:rPr>
                <w:del w:id="2799" w:author="Author"/>
                <w:rFonts w:ascii="Times New Roman" w:hAnsi="Times New Roman"/>
                <w:bCs/>
              </w:rPr>
            </w:pPr>
          </w:p>
        </w:tc>
      </w:tr>
    </w:tbl>
    <w:p w14:paraId="4727F65C" w14:textId="77777777" w:rsidR="00F4754B" w:rsidRPr="00FE002E" w:rsidRDefault="00F4754B" w:rsidP="00F4754B">
      <w:pPr>
        <w:pStyle w:val="BodyText1"/>
        <w:rPr>
          <w:del w:id="2800" w:author="Author"/>
          <w:rFonts w:ascii="Times New Roman" w:hAnsi="Times New Roman"/>
        </w:rPr>
      </w:pPr>
    </w:p>
    <w:p w14:paraId="6322FB7D" w14:textId="77777777" w:rsidR="00217D1F" w:rsidRPr="00FE002E" w:rsidRDefault="00500508" w:rsidP="00500508">
      <w:pPr>
        <w:pStyle w:val="BodyText1"/>
        <w:ind w:left="357" w:hanging="357"/>
        <w:outlineLvl w:val="1"/>
        <w:rPr>
          <w:del w:id="2801" w:author="Author"/>
          <w:rFonts w:ascii="Times New Roman" w:hAnsi="Times New Roman"/>
          <w:b/>
        </w:rPr>
      </w:pPr>
      <w:bookmarkStart w:id="2802" w:name="_Toc338669922"/>
      <w:bookmarkStart w:id="2803" w:name="_Toc338669923"/>
      <w:bookmarkStart w:id="2804" w:name="_Toc338669924"/>
      <w:bookmarkStart w:id="2805" w:name="_Toc338669925"/>
      <w:bookmarkStart w:id="2806" w:name="_Toc338669926"/>
      <w:bookmarkStart w:id="2807" w:name="_Toc338669927"/>
      <w:bookmarkStart w:id="2808" w:name="_Toc338669928"/>
      <w:bookmarkStart w:id="2809" w:name="_Toc351048509"/>
      <w:bookmarkStart w:id="2810" w:name="_Toc359414288"/>
      <w:bookmarkStart w:id="2811" w:name="_Toc423089073"/>
      <w:bookmarkStart w:id="2812" w:name="_Toc322687894"/>
      <w:bookmarkEnd w:id="2802"/>
      <w:bookmarkEnd w:id="2803"/>
      <w:bookmarkEnd w:id="2804"/>
      <w:bookmarkEnd w:id="2805"/>
      <w:bookmarkEnd w:id="2806"/>
      <w:bookmarkEnd w:id="2807"/>
      <w:bookmarkEnd w:id="2808"/>
      <w:del w:id="2813" w:author="Author">
        <w:r w:rsidRPr="00FE002E">
          <w:rPr>
            <w:rFonts w:ascii="Times New Roman" w:hAnsi="Times New Roman"/>
            <w:b/>
          </w:rPr>
          <w:delText>7.</w:delText>
        </w:r>
        <w:r w:rsidRPr="00FE002E">
          <w:rPr>
            <w:rFonts w:ascii="Times New Roman" w:hAnsi="Times New Roman"/>
            <w:b/>
          </w:rPr>
          <w:tab/>
        </w:r>
        <w:r w:rsidR="00481854">
          <w:rPr>
            <w:rFonts w:ascii="Times New Roman" w:hAnsi="Times New Roman"/>
            <w:b/>
          </w:rPr>
          <w:delText>C</w:delText>
        </w:r>
        <w:r w:rsidR="006423CC">
          <w:rPr>
            <w:rFonts w:ascii="Times New Roman" w:hAnsi="Times New Roman"/>
            <w:b/>
          </w:rPr>
          <w:delText xml:space="preserve"> </w:delText>
        </w:r>
        <w:r w:rsidR="00481854">
          <w:rPr>
            <w:rFonts w:ascii="Times New Roman" w:hAnsi="Times New Roman"/>
            <w:b/>
          </w:rPr>
          <w:delText>42.00 –</w:delText>
        </w:r>
        <w:r w:rsidR="00F4754B" w:rsidRPr="00FE002E">
          <w:rPr>
            <w:rFonts w:ascii="Times New Roman" w:hAnsi="Times New Roman"/>
            <w:b/>
          </w:rPr>
          <w:delText xml:space="preserve"> Alternative definition of capital</w:delText>
        </w:r>
        <w:bookmarkEnd w:id="2809"/>
        <w:bookmarkEnd w:id="2810"/>
        <w:r w:rsidR="00481854">
          <w:rPr>
            <w:rFonts w:ascii="Times New Roman" w:hAnsi="Times New Roman"/>
            <w:b/>
          </w:rPr>
          <w:delText xml:space="preserve"> (LR3)</w:delText>
        </w:r>
        <w:bookmarkEnd w:id="2811"/>
        <w:r w:rsidR="00F4754B" w:rsidRPr="00FE002E">
          <w:rPr>
            <w:rFonts w:ascii="Times New Roman" w:hAnsi="Times New Roman"/>
            <w:b/>
          </w:rPr>
          <w:delText xml:space="preserve"> </w:delText>
        </w:r>
        <w:bookmarkEnd w:id="2812"/>
      </w:del>
    </w:p>
    <w:p w14:paraId="5016E2F8" w14:textId="77777777" w:rsidR="00675587" w:rsidRPr="00FE002E" w:rsidRDefault="00675587" w:rsidP="00675587">
      <w:pPr>
        <w:pStyle w:val="BodyText1"/>
        <w:ind w:left="720"/>
        <w:rPr>
          <w:del w:id="2814" w:author="Author"/>
          <w:rFonts w:ascii="Times New Roman" w:hAnsi="Times New Roman"/>
        </w:rPr>
      </w:pPr>
    </w:p>
    <w:p w14:paraId="190E27E7" w14:textId="77777777" w:rsidR="00675587" w:rsidRPr="00FE002E" w:rsidRDefault="00500508" w:rsidP="00500508">
      <w:pPr>
        <w:pStyle w:val="BodyText1"/>
        <w:spacing w:line="240" w:lineRule="auto"/>
        <w:ind w:left="720" w:hanging="360"/>
        <w:rPr>
          <w:del w:id="2815" w:author="Author"/>
          <w:rFonts w:ascii="Times New Roman" w:hAnsi="Times New Roman"/>
        </w:rPr>
      </w:pPr>
      <w:del w:id="2816" w:author="Author">
        <w:r w:rsidRPr="00FE002E">
          <w:rPr>
            <w:rFonts w:ascii="Times New Roman" w:hAnsi="Times New Roman"/>
          </w:rPr>
          <w:delText>27.</w:delText>
        </w:r>
        <w:r w:rsidRPr="00FE002E">
          <w:rPr>
            <w:rFonts w:ascii="Times New Roman" w:hAnsi="Times New Roman"/>
          </w:rPr>
          <w:tab/>
        </w:r>
        <w:r w:rsidR="00F4754B" w:rsidRPr="00FE002E">
          <w:rPr>
            <w:rFonts w:ascii="Times New Roman" w:hAnsi="Times New Roman"/>
            <w:bCs/>
          </w:rPr>
          <w:delText xml:space="preserve">Template LR3 provides </w:delText>
        </w:r>
        <w:r w:rsidR="00F0756A">
          <w:rPr>
            <w:rFonts w:ascii="Times New Roman" w:hAnsi="Times New Roman"/>
            <w:bCs/>
          </w:rPr>
          <w:delText xml:space="preserve">information on </w:delText>
        </w:r>
        <w:r w:rsidR="00F4754B" w:rsidRPr="00FE002E">
          <w:rPr>
            <w:rFonts w:ascii="Times New Roman" w:hAnsi="Times New Roman"/>
            <w:bCs/>
          </w:rPr>
          <w:delText xml:space="preserve">the capital measures needed for the review of Article </w:delText>
        </w:r>
        <w:r w:rsidR="00B9736E" w:rsidRPr="00FE002E">
          <w:rPr>
            <w:rFonts w:ascii="Times New Roman" w:hAnsi="Times New Roman"/>
            <w:bCs/>
          </w:rPr>
          <w:delText xml:space="preserve">511 </w:delText>
        </w:r>
        <w:r w:rsidR="00F4754B" w:rsidRPr="00FE002E">
          <w:rPr>
            <w:rFonts w:ascii="Times New Roman" w:hAnsi="Times New Roman"/>
            <w:bCs/>
          </w:rPr>
          <w:delText>of the CRR.</w:delText>
        </w:r>
      </w:del>
    </w:p>
    <w:p w14:paraId="4F1D7A4C" w14:textId="77777777" w:rsidR="00F4754B" w:rsidRPr="00FE002E" w:rsidRDefault="00F4754B" w:rsidP="007E2A41">
      <w:pPr>
        <w:pStyle w:val="BodyText1"/>
        <w:spacing w:line="240" w:lineRule="auto"/>
        <w:ind w:left="720"/>
        <w:rPr>
          <w:del w:id="2817" w:author="Author"/>
          <w:rFonts w:ascii="Times New Roman" w:hAnsi="Times New Roman"/>
        </w:rPr>
      </w:pPr>
      <w:del w:id="2818" w:author="Author">
        <w:r w:rsidRPr="00FE002E">
          <w:rPr>
            <w:rFonts w:ascii="Times New Roman" w:hAnsi="Times New Roman"/>
            <w:bCs/>
          </w:rPr>
          <w:delText xml:space="preserve"> </w:delText>
        </w:r>
      </w:del>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FE002E" w14:paraId="11FBF1D3" w14:textId="77777777" w:rsidTr="00FC2664">
        <w:trPr>
          <w:del w:id="2819" w:author="Author"/>
        </w:trPr>
        <w:tc>
          <w:tcPr>
            <w:tcW w:w="1418" w:type="dxa"/>
            <w:shd w:val="clear" w:color="auto" w:fill="D9D9D9"/>
          </w:tcPr>
          <w:p w14:paraId="38E983FC" w14:textId="77777777" w:rsidR="00F4754B" w:rsidRPr="00FE002E" w:rsidRDefault="00F4754B" w:rsidP="00F4754B">
            <w:pPr>
              <w:pStyle w:val="BodyText1"/>
              <w:rPr>
                <w:del w:id="2820" w:author="Author"/>
                <w:rFonts w:ascii="Times New Roman" w:hAnsi="Times New Roman"/>
                <w:b/>
              </w:rPr>
            </w:pPr>
            <w:del w:id="2821" w:author="Author">
              <w:r w:rsidRPr="00FE002E">
                <w:rPr>
                  <w:rFonts w:ascii="Times New Roman" w:hAnsi="Times New Roman"/>
                  <w:b/>
                </w:rPr>
                <w:delText xml:space="preserve">Row </w:delText>
              </w:r>
            </w:del>
          </w:p>
          <w:p w14:paraId="7179343C" w14:textId="77777777" w:rsidR="00F4754B" w:rsidRPr="00FE002E" w:rsidRDefault="00F4754B" w:rsidP="00F4754B">
            <w:pPr>
              <w:pStyle w:val="BodyText1"/>
              <w:rPr>
                <w:del w:id="2822" w:author="Author"/>
                <w:rFonts w:ascii="Times New Roman" w:hAnsi="Times New Roman"/>
                <w:b/>
                <w:bCs/>
                <w:u w:val="single"/>
              </w:rPr>
            </w:pPr>
            <w:del w:id="2823" w:author="Author">
              <w:r w:rsidRPr="00FE002E">
                <w:rPr>
                  <w:rFonts w:ascii="Times New Roman" w:hAnsi="Times New Roman"/>
                  <w:b/>
                </w:rPr>
                <w:delText>and column</w:delText>
              </w:r>
            </w:del>
          </w:p>
        </w:tc>
        <w:tc>
          <w:tcPr>
            <w:tcW w:w="7620" w:type="dxa"/>
            <w:shd w:val="clear" w:color="auto" w:fill="D9D9D9"/>
          </w:tcPr>
          <w:p w14:paraId="51D5CBE5" w14:textId="77777777" w:rsidR="00F4754B" w:rsidRPr="00FE002E" w:rsidRDefault="00F4754B" w:rsidP="00F4754B">
            <w:pPr>
              <w:pStyle w:val="BodyText1"/>
              <w:rPr>
                <w:del w:id="2824" w:author="Author"/>
                <w:rFonts w:ascii="Times New Roman" w:hAnsi="Times New Roman"/>
                <w:b/>
                <w:bCs/>
                <w:u w:val="single"/>
              </w:rPr>
            </w:pPr>
            <w:del w:id="2825" w:author="Author">
              <w:r w:rsidRPr="00FE002E">
                <w:rPr>
                  <w:rFonts w:ascii="Times New Roman" w:hAnsi="Times New Roman"/>
                  <w:b/>
                </w:rPr>
                <w:delText>Legal references and instructions</w:delText>
              </w:r>
            </w:del>
          </w:p>
        </w:tc>
      </w:tr>
      <w:tr w:rsidR="00F4754B" w:rsidRPr="00FE002E" w14:paraId="7A682658" w14:textId="77777777" w:rsidTr="00FC2664">
        <w:trPr>
          <w:trHeight w:val="1561"/>
          <w:del w:id="2826" w:author="Author"/>
        </w:trPr>
        <w:tc>
          <w:tcPr>
            <w:tcW w:w="1418" w:type="dxa"/>
          </w:tcPr>
          <w:p w14:paraId="0978F922" w14:textId="77777777" w:rsidR="00F4754B" w:rsidRPr="00FE002E" w:rsidRDefault="00F4754B" w:rsidP="00F4754B">
            <w:pPr>
              <w:pStyle w:val="BodyText1"/>
              <w:rPr>
                <w:del w:id="2827" w:author="Author"/>
                <w:rFonts w:ascii="Times New Roman" w:hAnsi="Times New Roman"/>
                <w:bCs/>
              </w:rPr>
            </w:pPr>
            <w:del w:id="2828" w:author="Author">
              <w:r w:rsidRPr="00FE002E">
                <w:rPr>
                  <w:rFonts w:ascii="Times New Roman" w:hAnsi="Times New Roman"/>
                  <w:bCs/>
                </w:rPr>
                <w:delText>{010;</w:delText>
              </w:r>
              <w:r w:rsidR="00513244">
                <w:rPr>
                  <w:rFonts w:ascii="Times New Roman" w:hAnsi="Times New Roman"/>
                  <w:bCs/>
                </w:rPr>
                <w:delText>0</w:delText>
              </w:r>
              <w:r w:rsidRPr="00FE002E">
                <w:rPr>
                  <w:rFonts w:ascii="Times New Roman" w:hAnsi="Times New Roman"/>
                  <w:bCs/>
                </w:rPr>
                <w:delText>1</w:delText>
              </w:r>
              <w:r w:rsidR="00513244">
                <w:rPr>
                  <w:rFonts w:ascii="Times New Roman" w:hAnsi="Times New Roman"/>
                  <w:bCs/>
                </w:rPr>
                <w:delText>0</w:delText>
              </w:r>
              <w:r w:rsidRPr="00FE002E">
                <w:rPr>
                  <w:rFonts w:ascii="Times New Roman" w:hAnsi="Times New Roman"/>
                  <w:bCs/>
                </w:rPr>
                <w:delText>}</w:delText>
              </w:r>
            </w:del>
          </w:p>
        </w:tc>
        <w:tc>
          <w:tcPr>
            <w:tcW w:w="7620" w:type="dxa"/>
          </w:tcPr>
          <w:p w14:paraId="00FA39CA" w14:textId="77777777" w:rsidR="00F4754B" w:rsidRPr="00FE002E" w:rsidRDefault="00F4754B" w:rsidP="007E2A41">
            <w:pPr>
              <w:pStyle w:val="BodyText1"/>
              <w:spacing w:line="240" w:lineRule="auto"/>
              <w:rPr>
                <w:del w:id="2829" w:author="Author"/>
                <w:rFonts w:ascii="Times New Roman" w:hAnsi="Times New Roman"/>
                <w:b/>
                <w:bCs/>
              </w:rPr>
            </w:pPr>
            <w:del w:id="2830" w:author="Author">
              <w:r w:rsidRPr="00FE002E">
                <w:rPr>
                  <w:rFonts w:ascii="Times New Roman" w:hAnsi="Times New Roman"/>
                  <w:b/>
                  <w:bCs/>
                </w:rPr>
                <w:delText xml:space="preserve">Common Equity Tier </w:delText>
              </w:r>
              <w:r w:rsidR="00513244">
                <w:rPr>
                  <w:rFonts w:ascii="Times New Roman" w:hAnsi="Times New Roman"/>
                  <w:b/>
                  <w:bCs/>
                </w:rPr>
                <w:delText>1 capital</w:delText>
              </w:r>
              <w:r w:rsidR="00513244" w:rsidRPr="00FE002E">
                <w:rPr>
                  <w:rFonts w:ascii="Times New Roman" w:hAnsi="Times New Roman"/>
                  <w:b/>
                  <w:bCs/>
                </w:rPr>
                <w:delText xml:space="preserve"> </w:delText>
              </w:r>
              <w:r w:rsidRPr="00FE002E">
                <w:rPr>
                  <w:rFonts w:ascii="Times New Roman" w:hAnsi="Times New Roman"/>
                  <w:b/>
                  <w:bCs/>
                </w:rPr>
                <w:delText xml:space="preserve">– fully phased-in definition </w:delText>
              </w:r>
            </w:del>
          </w:p>
          <w:p w14:paraId="1A87A2D9" w14:textId="77777777" w:rsidR="00F4754B" w:rsidRPr="00FE002E" w:rsidRDefault="00F4754B" w:rsidP="007E2A41">
            <w:pPr>
              <w:pStyle w:val="BodyText1"/>
              <w:spacing w:line="240" w:lineRule="auto"/>
              <w:rPr>
                <w:del w:id="2831" w:author="Author"/>
                <w:rFonts w:ascii="Times New Roman" w:hAnsi="Times New Roman"/>
                <w:b/>
                <w:bCs/>
              </w:rPr>
            </w:pPr>
          </w:p>
          <w:p w14:paraId="607F159B" w14:textId="77777777" w:rsidR="00F4754B" w:rsidRPr="00FE002E" w:rsidRDefault="00F4754B" w:rsidP="007E2A41">
            <w:pPr>
              <w:pStyle w:val="BodyText1"/>
              <w:spacing w:line="240" w:lineRule="auto"/>
              <w:rPr>
                <w:del w:id="2832" w:author="Author"/>
                <w:rFonts w:ascii="Times New Roman" w:hAnsi="Times New Roman"/>
                <w:bCs/>
              </w:rPr>
            </w:pPr>
            <w:del w:id="2833" w:author="Author">
              <w:r w:rsidRPr="00FE002E">
                <w:rPr>
                  <w:rFonts w:ascii="Times New Roman" w:hAnsi="Times New Roman"/>
                  <w:bCs/>
                </w:rPr>
                <w:delText xml:space="preserve">Article </w:delText>
              </w:r>
              <w:r w:rsidR="00B9736E" w:rsidRPr="00FE002E">
                <w:rPr>
                  <w:rFonts w:ascii="Times New Roman" w:hAnsi="Times New Roman"/>
                  <w:bCs/>
                </w:rPr>
                <w:delText xml:space="preserve">50 </w:delText>
              </w:r>
              <w:r w:rsidRPr="00FE002E">
                <w:rPr>
                  <w:rFonts w:ascii="Times New Roman" w:hAnsi="Times New Roman"/>
                  <w:bCs/>
                </w:rPr>
                <w:delText>of the CRR</w:delText>
              </w:r>
            </w:del>
          </w:p>
          <w:p w14:paraId="066CB830" w14:textId="77777777" w:rsidR="00F4754B" w:rsidRPr="00FE002E" w:rsidRDefault="00F4754B" w:rsidP="007E2A41">
            <w:pPr>
              <w:pStyle w:val="BodyText1"/>
              <w:spacing w:line="240" w:lineRule="auto"/>
              <w:rPr>
                <w:del w:id="2834" w:author="Author"/>
                <w:rFonts w:ascii="Times New Roman" w:hAnsi="Times New Roman"/>
              </w:rPr>
            </w:pPr>
          </w:p>
          <w:p w14:paraId="13E2AF34" w14:textId="77777777" w:rsidR="00F4754B" w:rsidRPr="00FE002E" w:rsidRDefault="00F4754B" w:rsidP="007A0E3A">
            <w:pPr>
              <w:pStyle w:val="BodyText1"/>
              <w:spacing w:line="240" w:lineRule="auto"/>
              <w:rPr>
                <w:del w:id="2835" w:author="Author"/>
                <w:rFonts w:ascii="Times New Roman" w:hAnsi="Times New Roman"/>
                <w:bCs/>
                <w:i/>
              </w:rPr>
            </w:pPr>
            <w:del w:id="2836" w:author="Author">
              <w:r w:rsidRPr="00FE002E">
                <w:rPr>
                  <w:rFonts w:ascii="Times New Roman" w:hAnsi="Times New Roman"/>
                  <w:bCs/>
                </w:rPr>
                <w:delText xml:space="preserve">This is the amount of </w:delText>
              </w:r>
              <w:r w:rsidR="007A0E3A">
                <w:rPr>
                  <w:rFonts w:ascii="Times New Roman" w:hAnsi="Times New Roman"/>
                  <w:bCs/>
                </w:rPr>
                <w:delText xml:space="preserve">CET1 </w:delText>
              </w:r>
              <w:r w:rsidRPr="00FE002E">
                <w:rPr>
                  <w:rFonts w:ascii="Times New Roman" w:hAnsi="Times New Roman"/>
                  <w:bCs/>
                </w:rPr>
                <w:delText xml:space="preserve">capital as </w:delText>
              </w:r>
              <w:r w:rsidR="007A0E3A">
                <w:rPr>
                  <w:rFonts w:ascii="Times New Roman" w:hAnsi="Times New Roman"/>
                  <w:bCs/>
                </w:rPr>
                <w:delText>defined in</w:delText>
              </w:r>
              <w:r w:rsidRPr="00FE002E">
                <w:rPr>
                  <w:rFonts w:ascii="Times New Roman" w:hAnsi="Times New Roman"/>
                  <w:bCs/>
                </w:rPr>
                <w:delText xml:space="preserve"> Article </w:delText>
              </w:r>
              <w:r w:rsidR="00B9736E" w:rsidRPr="00FE002E">
                <w:rPr>
                  <w:rFonts w:ascii="Times New Roman" w:hAnsi="Times New Roman"/>
                  <w:bCs/>
                </w:rPr>
                <w:delText xml:space="preserve">50 </w:delText>
              </w:r>
              <w:r w:rsidRPr="00FE002E">
                <w:rPr>
                  <w:rFonts w:ascii="Times New Roman" w:hAnsi="Times New Roman"/>
                  <w:bCs/>
                </w:rPr>
                <w:delText>of the CRR, without taking into account the derogation laid down in Chapters 1 and 2 of Part Ten of the CRR.</w:delText>
              </w:r>
              <w:r w:rsidRPr="00FE002E">
                <w:rPr>
                  <w:rFonts w:ascii="Times New Roman" w:hAnsi="Times New Roman"/>
                  <w:b/>
                  <w:bCs/>
                </w:rPr>
                <w:delText xml:space="preserve"> </w:delText>
              </w:r>
            </w:del>
          </w:p>
        </w:tc>
      </w:tr>
      <w:tr w:rsidR="00F4754B" w:rsidRPr="00FE002E" w14:paraId="68C74479" w14:textId="77777777" w:rsidTr="00FC2664">
        <w:trPr>
          <w:trHeight w:val="1561"/>
          <w:del w:id="2837" w:author="Author"/>
        </w:trPr>
        <w:tc>
          <w:tcPr>
            <w:tcW w:w="1418" w:type="dxa"/>
          </w:tcPr>
          <w:p w14:paraId="0893F09D" w14:textId="77777777" w:rsidR="00F4754B" w:rsidRPr="00FE002E" w:rsidRDefault="00F4754B" w:rsidP="00F4754B">
            <w:pPr>
              <w:pStyle w:val="BodyText1"/>
              <w:rPr>
                <w:del w:id="2838" w:author="Author"/>
                <w:rFonts w:ascii="Times New Roman" w:hAnsi="Times New Roman"/>
                <w:bCs/>
              </w:rPr>
            </w:pPr>
            <w:del w:id="2839" w:author="Author">
              <w:r w:rsidRPr="00FE002E">
                <w:rPr>
                  <w:rFonts w:ascii="Times New Roman" w:hAnsi="Times New Roman"/>
                  <w:bCs/>
                </w:rPr>
                <w:delText>{020</w:delText>
              </w:r>
              <w:r w:rsidR="00513244">
                <w:rPr>
                  <w:rFonts w:ascii="Times New Roman" w:hAnsi="Times New Roman"/>
                  <w:bCs/>
                </w:rPr>
                <w:delText>;010}</w:delText>
              </w:r>
            </w:del>
          </w:p>
        </w:tc>
        <w:tc>
          <w:tcPr>
            <w:tcW w:w="7620" w:type="dxa"/>
          </w:tcPr>
          <w:p w14:paraId="2E826737" w14:textId="77777777" w:rsidR="00F4754B" w:rsidRPr="00FE002E" w:rsidRDefault="00F4754B" w:rsidP="007E2A41">
            <w:pPr>
              <w:pStyle w:val="BodyText1"/>
              <w:spacing w:line="240" w:lineRule="auto"/>
              <w:rPr>
                <w:del w:id="2840" w:author="Author"/>
                <w:rFonts w:ascii="Times New Roman" w:hAnsi="Times New Roman"/>
                <w:i/>
              </w:rPr>
            </w:pPr>
            <w:del w:id="2841" w:author="Author">
              <w:r w:rsidRPr="00FE002E">
                <w:rPr>
                  <w:rFonts w:ascii="Times New Roman" w:hAnsi="Times New Roman"/>
                  <w:b/>
                  <w:bCs/>
                </w:rPr>
                <w:delText xml:space="preserve">Common Equity Tier </w:delText>
              </w:r>
              <w:r w:rsidR="00513244">
                <w:rPr>
                  <w:rFonts w:ascii="Times New Roman" w:hAnsi="Times New Roman"/>
                  <w:b/>
                  <w:bCs/>
                </w:rPr>
                <w:delText xml:space="preserve">1 capital </w:delText>
              </w:r>
              <w:r w:rsidRPr="00FE002E">
                <w:rPr>
                  <w:rFonts w:ascii="Times New Roman" w:hAnsi="Times New Roman"/>
                  <w:b/>
                  <w:bCs/>
                </w:rPr>
                <w:delText>– transitional definition</w:delText>
              </w:r>
            </w:del>
          </w:p>
          <w:p w14:paraId="5BBE7AF3" w14:textId="77777777" w:rsidR="00F4754B" w:rsidRPr="00FE002E" w:rsidRDefault="00F4754B" w:rsidP="007E2A41">
            <w:pPr>
              <w:pStyle w:val="BodyText1"/>
              <w:spacing w:line="240" w:lineRule="auto"/>
              <w:rPr>
                <w:del w:id="2842" w:author="Author"/>
                <w:rFonts w:ascii="Times New Roman" w:hAnsi="Times New Roman"/>
              </w:rPr>
            </w:pPr>
          </w:p>
          <w:p w14:paraId="357FB18B" w14:textId="77777777" w:rsidR="00F4754B" w:rsidRPr="00FE002E" w:rsidRDefault="00F4754B" w:rsidP="007E2A41">
            <w:pPr>
              <w:pStyle w:val="BodyText1"/>
              <w:spacing w:line="240" w:lineRule="auto"/>
              <w:rPr>
                <w:del w:id="2843" w:author="Author"/>
                <w:rFonts w:ascii="Times New Roman" w:hAnsi="Times New Roman"/>
              </w:rPr>
            </w:pPr>
            <w:del w:id="2844" w:author="Author">
              <w:r w:rsidRPr="00FE002E">
                <w:rPr>
                  <w:rFonts w:ascii="Times New Roman" w:hAnsi="Times New Roman"/>
                  <w:bCs/>
                </w:rPr>
                <w:delText xml:space="preserve">Article </w:delText>
              </w:r>
              <w:r w:rsidR="00B9736E" w:rsidRPr="00FE002E">
                <w:rPr>
                  <w:rFonts w:ascii="Times New Roman" w:hAnsi="Times New Roman"/>
                  <w:bCs/>
                </w:rPr>
                <w:delText xml:space="preserve">50 </w:delText>
              </w:r>
              <w:r w:rsidRPr="00FE002E">
                <w:rPr>
                  <w:rFonts w:ascii="Times New Roman" w:hAnsi="Times New Roman"/>
                  <w:bCs/>
                </w:rPr>
                <w:delText>of the CRR</w:delText>
              </w:r>
            </w:del>
          </w:p>
          <w:p w14:paraId="7ECADF3C" w14:textId="77777777" w:rsidR="00F4754B" w:rsidRPr="00FE002E" w:rsidRDefault="00F4754B" w:rsidP="007E2A41">
            <w:pPr>
              <w:pStyle w:val="BodyText1"/>
              <w:spacing w:line="240" w:lineRule="auto"/>
              <w:rPr>
                <w:del w:id="2845" w:author="Author"/>
                <w:rFonts w:ascii="Times New Roman" w:hAnsi="Times New Roman"/>
              </w:rPr>
            </w:pPr>
          </w:p>
          <w:p w14:paraId="47E2F469" w14:textId="77777777" w:rsidR="00F4754B" w:rsidRPr="00FE002E" w:rsidRDefault="00F4754B" w:rsidP="007A0E3A">
            <w:pPr>
              <w:pStyle w:val="BodyText1"/>
              <w:spacing w:line="240" w:lineRule="auto"/>
              <w:rPr>
                <w:del w:id="2846" w:author="Author"/>
                <w:rFonts w:ascii="Times New Roman" w:hAnsi="Times New Roman"/>
              </w:rPr>
            </w:pPr>
            <w:del w:id="2847" w:author="Author">
              <w:r w:rsidRPr="00FE002E">
                <w:rPr>
                  <w:rFonts w:ascii="Times New Roman" w:hAnsi="Times New Roman"/>
                  <w:bCs/>
                </w:rPr>
                <w:delText xml:space="preserve">This is the amount of </w:delText>
              </w:r>
              <w:r w:rsidR="007A0E3A">
                <w:rPr>
                  <w:rFonts w:ascii="Times New Roman" w:hAnsi="Times New Roman"/>
                  <w:bCs/>
                </w:rPr>
                <w:delText xml:space="preserve">CET1 </w:delText>
              </w:r>
              <w:r w:rsidRPr="00FE002E">
                <w:rPr>
                  <w:rFonts w:ascii="Times New Roman" w:hAnsi="Times New Roman"/>
                  <w:bCs/>
                </w:rPr>
                <w:delText xml:space="preserve">capital as calculated </w:delText>
              </w:r>
              <w:r w:rsidR="007A0E3A">
                <w:rPr>
                  <w:rFonts w:ascii="Times New Roman" w:hAnsi="Times New Roman"/>
                  <w:bCs/>
                </w:rPr>
                <w:delText>defined in</w:delText>
              </w:r>
              <w:r w:rsidR="007A0E3A" w:rsidRPr="00FE002E">
                <w:rPr>
                  <w:rFonts w:ascii="Times New Roman" w:hAnsi="Times New Roman"/>
                  <w:bCs/>
                </w:rPr>
                <w:delText xml:space="preserve"> </w:delText>
              </w:r>
              <w:r w:rsidRPr="00FE002E">
                <w:rPr>
                  <w:rFonts w:ascii="Times New Roman" w:hAnsi="Times New Roman"/>
                  <w:bCs/>
                </w:rPr>
                <w:delText xml:space="preserve">Article </w:delText>
              </w:r>
              <w:r w:rsidR="00B9736E" w:rsidRPr="00FE002E">
                <w:rPr>
                  <w:rFonts w:ascii="Times New Roman" w:hAnsi="Times New Roman"/>
                  <w:bCs/>
                </w:rPr>
                <w:delText xml:space="preserve">50 </w:delText>
              </w:r>
              <w:r w:rsidRPr="00FE002E">
                <w:rPr>
                  <w:rFonts w:ascii="Times New Roman" w:hAnsi="Times New Roman"/>
                  <w:bCs/>
                </w:rPr>
                <w:delText>of the CRR, after taking into account the derogation laid down in Chapters 1 and 2 of Part Ten of the CRR.</w:delText>
              </w:r>
            </w:del>
          </w:p>
        </w:tc>
      </w:tr>
      <w:tr w:rsidR="00F4754B" w:rsidRPr="00FE002E" w14:paraId="6EF8D7CE" w14:textId="77777777" w:rsidTr="00FC2664">
        <w:trPr>
          <w:del w:id="2848" w:author="Author"/>
        </w:trPr>
        <w:tc>
          <w:tcPr>
            <w:tcW w:w="1418" w:type="dxa"/>
            <w:tcBorders>
              <w:bottom w:val="single" w:sz="4" w:space="0" w:color="auto"/>
            </w:tcBorders>
          </w:tcPr>
          <w:p w14:paraId="3F9AB81D" w14:textId="77777777" w:rsidR="00F4754B" w:rsidRPr="00FE002E" w:rsidRDefault="00F4754B" w:rsidP="00F4754B">
            <w:pPr>
              <w:pStyle w:val="BodyText1"/>
              <w:rPr>
                <w:del w:id="2849" w:author="Author"/>
                <w:rFonts w:ascii="Times New Roman" w:hAnsi="Times New Roman"/>
                <w:bCs/>
                <w:u w:val="single"/>
              </w:rPr>
            </w:pPr>
            <w:del w:id="2850" w:author="Author">
              <w:r w:rsidRPr="00FE002E">
                <w:rPr>
                  <w:rFonts w:ascii="Times New Roman" w:hAnsi="Times New Roman"/>
                  <w:bCs/>
                </w:rPr>
                <w:delText>{030</w:delText>
              </w:r>
              <w:r w:rsidR="00513244">
                <w:rPr>
                  <w:rFonts w:ascii="Times New Roman" w:hAnsi="Times New Roman"/>
                  <w:bCs/>
                </w:rPr>
                <w:delText>;010}</w:delText>
              </w:r>
            </w:del>
          </w:p>
        </w:tc>
        <w:tc>
          <w:tcPr>
            <w:tcW w:w="7620" w:type="dxa"/>
            <w:tcBorders>
              <w:bottom w:val="single" w:sz="4" w:space="0" w:color="auto"/>
            </w:tcBorders>
          </w:tcPr>
          <w:p w14:paraId="2D96086D" w14:textId="77777777" w:rsidR="00F4754B" w:rsidRPr="00FE002E" w:rsidRDefault="00F4754B" w:rsidP="007E2A41">
            <w:pPr>
              <w:pStyle w:val="BodyText1"/>
              <w:spacing w:line="240" w:lineRule="auto"/>
              <w:rPr>
                <w:del w:id="2851" w:author="Author"/>
                <w:rFonts w:ascii="Times New Roman" w:hAnsi="Times New Roman"/>
                <w:i/>
              </w:rPr>
            </w:pPr>
            <w:del w:id="2852" w:author="Author">
              <w:r w:rsidRPr="00FE002E">
                <w:rPr>
                  <w:rFonts w:ascii="Times New Roman" w:hAnsi="Times New Roman"/>
                  <w:b/>
                  <w:bCs/>
                </w:rPr>
                <w:delText>Total own funds</w:delText>
              </w:r>
              <w:r w:rsidR="00F0756A">
                <w:rPr>
                  <w:rFonts w:ascii="Times New Roman" w:hAnsi="Times New Roman"/>
                  <w:b/>
                  <w:bCs/>
                </w:rPr>
                <w:delText xml:space="preserve"> </w:delText>
              </w:r>
              <w:r w:rsidRPr="00FE002E">
                <w:rPr>
                  <w:rFonts w:ascii="Times New Roman" w:hAnsi="Times New Roman"/>
                  <w:b/>
                  <w:bCs/>
                </w:rPr>
                <w:delText>– fully phased-in definition</w:delText>
              </w:r>
            </w:del>
          </w:p>
          <w:p w14:paraId="6FCE19E8" w14:textId="77777777" w:rsidR="00F4754B" w:rsidRPr="00FE002E" w:rsidRDefault="00F4754B" w:rsidP="007E2A41">
            <w:pPr>
              <w:pStyle w:val="BodyText1"/>
              <w:spacing w:line="240" w:lineRule="auto"/>
              <w:rPr>
                <w:del w:id="2853" w:author="Author"/>
                <w:rFonts w:ascii="Times New Roman" w:hAnsi="Times New Roman"/>
                <w:i/>
                <w:u w:val="single"/>
              </w:rPr>
            </w:pPr>
          </w:p>
          <w:p w14:paraId="50C4D117" w14:textId="77777777" w:rsidR="00F4754B" w:rsidRPr="00FE002E" w:rsidRDefault="00F4754B" w:rsidP="007E2A41">
            <w:pPr>
              <w:pStyle w:val="BodyText1"/>
              <w:spacing w:line="240" w:lineRule="auto"/>
              <w:rPr>
                <w:del w:id="2854" w:author="Author"/>
                <w:rFonts w:ascii="Times New Roman" w:hAnsi="Times New Roman"/>
                <w:i/>
              </w:rPr>
            </w:pPr>
            <w:del w:id="2855" w:author="Author">
              <w:r w:rsidRPr="00FE002E">
                <w:rPr>
                  <w:rFonts w:ascii="Times New Roman" w:hAnsi="Times New Roman"/>
                  <w:bCs/>
                </w:rPr>
                <w:delText xml:space="preserve">Article </w:delText>
              </w:r>
              <w:r w:rsidR="00B9736E" w:rsidRPr="00FE002E">
                <w:rPr>
                  <w:rFonts w:ascii="Times New Roman" w:hAnsi="Times New Roman"/>
                  <w:bCs/>
                </w:rPr>
                <w:delText xml:space="preserve">72 </w:delText>
              </w:r>
              <w:r w:rsidRPr="00FE002E">
                <w:rPr>
                  <w:rFonts w:ascii="Times New Roman" w:hAnsi="Times New Roman"/>
                  <w:bCs/>
                </w:rPr>
                <w:delText>of the CRR</w:delText>
              </w:r>
            </w:del>
          </w:p>
          <w:p w14:paraId="29964A48" w14:textId="77777777" w:rsidR="00F4754B" w:rsidRPr="00FE002E" w:rsidRDefault="00F4754B" w:rsidP="007E2A41">
            <w:pPr>
              <w:pStyle w:val="BodyText1"/>
              <w:spacing w:line="240" w:lineRule="auto"/>
              <w:rPr>
                <w:del w:id="2856" w:author="Author"/>
                <w:rFonts w:ascii="Times New Roman" w:hAnsi="Times New Roman"/>
                <w:i/>
                <w:u w:val="single"/>
              </w:rPr>
            </w:pPr>
          </w:p>
          <w:p w14:paraId="05AC675A" w14:textId="77777777" w:rsidR="00F4754B" w:rsidRPr="00FE002E" w:rsidRDefault="00F4754B" w:rsidP="007E2A41">
            <w:pPr>
              <w:pStyle w:val="BodyText1"/>
              <w:spacing w:line="240" w:lineRule="auto"/>
              <w:rPr>
                <w:del w:id="2857" w:author="Author"/>
                <w:rFonts w:ascii="Times New Roman" w:hAnsi="Times New Roman"/>
                <w:i/>
              </w:rPr>
            </w:pPr>
            <w:del w:id="2858" w:author="Author">
              <w:r w:rsidRPr="00FE002E">
                <w:rPr>
                  <w:rFonts w:ascii="Times New Roman" w:hAnsi="Times New Roman"/>
                  <w:bCs/>
                </w:rPr>
                <w:delText xml:space="preserve">This is the amount of </w:delText>
              </w:r>
              <w:r w:rsidR="007A0E3A">
                <w:rPr>
                  <w:rFonts w:ascii="Times New Roman" w:hAnsi="Times New Roman"/>
                  <w:bCs/>
                </w:rPr>
                <w:delText>own funds</w:delText>
              </w:r>
              <w:r w:rsidR="007A0E3A" w:rsidRPr="00FE002E">
                <w:rPr>
                  <w:rFonts w:ascii="Times New Roman" w:hAnsi="Times New Roman"/>
                  <w:bCs/>
                </w:rPr>
                <w:delText xml:space="preserve"> </w:delText>
              </w:r>
              <w:r w:rsidRPr="00FE002E">
                <w:rPr>
                  <w:rFonts w:ascii="Times New Roman" w:hAnsi="Times New Roman"/>
                  <w:bCs/>
                </w:rPr>
                <w:delText xml:space="preserve">as </w:delText>
              </w:r>
              <w:r w:rsidR="007A0E3A">
                <w:rPr>
                  <w:rFonts w:ascii="Times New Roman" w:hAnsi="Times New Roman"/>
                </w:rPr>
                <w:delText>defined</w:delText>
              </w:r>
              <w:r w:rsidRPr="00FE002E">
                <w:rPr>
                  <w:rFonts w:ascii="Times New Roman" w:hAnsi="Times New Roman"/>
                </w:rPr>
                <w:delText xml:space="preserve"> in Article </w:delText>
              </w:r>
              <w:r w:rsidR="00B9736E" w:rsidRPr="00FE002E">
                <w:rPr>
                  <w:rFonts w:ascii="Times New Roman" w:hAnsi="Times New Roman"/>
                </w:rPr>
                <w:delText xml:space="preserve">72 </w:delText>
              </w:r>
              <w:r w:rsidRPr="00FE002E">
                <w:rPr>
                  <w:rFonts w:ascii="Times New Roman" w:hAnsi="Times New Roman"/>
                </w:rPr>
                <w:delText>of the CRR, without taking into account the derogation laid down in Chapters 1 and 2 of Part Ten of the CRR.</w:delText>
              </w:r>
            </w:del>
          </w:p>
          <w:p w14:paraId="4205AE34" w14:textId="77777777" w:rsidR="00F4754B" w:rsidRPr="00FE002E" w:rsidRDefault="00F4754B" w:rsidP="007E2A41">
            <w:pPr>
              <w:pStyle w:val="BodyText1"/>
              <w:spacing w:line="240" w:lineRule="auto"/>
              <w:rPr>
                <w:del w:id="2859" w:author="Author"/>
                <w:rFonts w:ascii="Times New Roman" w:hAnsi="Times New Roman"/>
                <w:i/>
                <w:u w:val="single"/>
              </w:rPr>
            </w:pPr>
          </w:p>
        </w:tc>
      </w:tr>
      <w:tr w:rsidR="00F4754B" w:rsidRPr="00FE002E" w14:paraId="2CCC8271" w14:textId="77777777" w:rsidTr="00FC2664">
        <w:trPr>
          <w:del w:id="2860" w:author="Author"/>
        </w:trPr>
        <w:tc>
          <w:tcPr>
            <w:tcW w:w="1418" w:type="dxa"/>
            <w:tcBorders>
              <w:bottom w:val="single" w:sz="4" w:space="0" w:color="auto"/>
            </w:tcBorders>
          </w:tcPr>
          <w:p w14:paraId="5B7BEEA6" w14:textId="77777777" w:rsidR="00F4754B" w:rsidRPr="00FE002E" w:rsidRDefault="00F4754B" w:rsidP="00F4754B">
            <w:pPr>
              <w:pStyle w:val="BodyText1"/>
              <w:rPr>
                <w:del w:id="2861" w:author="Author"/>
                <w:rFonts w:ascii="Times New Roman" w:hAnsi="Times New Roman"/>
                <w:bCs/>
              </w:rPr>
            </w:pPr>
            <w:del w:id="2862" w:author="Author">
              <w:r w:rsidRPr="00FE002E">
                <w:rPr>
                  <w:rFonts w:ascii="Times New Roman" w:hAnsi="Times New Roman"/>
                  <w:bCs/>
                </w:rPr>
                <w:delText>{040</w:delText>
              </w:r>
              <w:r w:rsidR="00513244">
                <w:rPr>
                  <w:rFonts w:ascii="Times New Roman" w:hAnsi="Times New Roman"/>
                  <w:bCs/>
                </w:rPr>
                <w:delText>;010}</w:delText>
              </w:r>
            </w:del>
          </w:p>
        </w:tc>
        <w:tc>
          <w:tcPr>
            <w:tcW w:w="7620" w:type="dxa"/>
            <w:tcBorders>
              <w:bottom w:val="single" w:sz="4" w:space="0" w:color="auto"/>
            </w:tcBorders>
          </w:tcPr>
          <w:p w14:paraId="3C7F370A" w14:textId="77777777" w:rsidR="00F4754B" w:rsidRPr="00FE002E" w:rsidRDefault="00F4754B" w:rsidP="007E2A41">
            <w:pPr>
              <w:pStyle w:val="BodyText1"/>
              <w:spacing w:line="240" w:lineRule="auto"/>
              <w:rPr>
                <w:del w:id="2863" w:author="Author"/>
                <w:rFonts w:ascii="Times New Roman" w:hAnsi="Times New Roman"/>
                <w:bCs/>
              </w:rPr>
            </w:pPr>
            <w:del w:id="2864" w:author="Author">
              <w:r w:rsidRPr="00FE002E">
                <w:rPr>
                  <w:rFonts w:ascii="Times New Roman" w:hAnsi="Times New Roman"/>
                  <w:b/>
                  <w:bCs/>
                </w:rPr>
                <w:delText>Total own funds – transitional definition</w:delText>
              </w:r>
            </w:del>
          </w:p>
          <w:p w14:paraId="776F4136" w14:textId="77777777" w:rsidR="00F4754B" w:rsidRPr="00FE002E" w:rsidRDefault="00F4754B" w:rsidP="007E2A41">
            <w:pPr>
              <w:pStyle w:val="BodyText1"/>
              <w:spacing w:line="240" w:lineRule="auto"/>
              <w:rPr>
                <w:del w:id="2865" w:author="Author"/>
                <w:rFonts w:ascii="Times New Roman" w:hAnsi="Times New Roman"/>
                <w:bCs/>
                <w:u w:val="single"/>
              </w:rPr>
            </w:pPr>
          </w:p>
          <w:p w14:paraId="0225B8DF" w14:textId="77777777" w:rsidR="00F4754B" w:rsidRPr="00FE002E" w:rsidRDefault="00F4754B" w:rsidP="007E2A41">
            <w:pPr>
              <w:pStyle w:val="BodyText1"/>
              <w:spacing w:line="240" w:lineRule="auto"/>
              <w:rPr>
                <w:del w:id="2866" w:author="Author"/>
                <w:rFonts w:ascii="Times New Roman" w:hAnsi="Times New Roman"/>
                <w:bCs/>
              </w:rPr>
            </w:pPr>
            <w:del w:id="2867" w:author="Author">
              <w:r w:rsidRPr="00FE002E">
                <w:rPr>
                  <w:rFonts w:ascii="Times New Roman" w:hAnsi="Times New Roman"/>
                  <w:bCs/>
                </w:rPr>
                <w:delText xml:space="preserve">Article </w:delText>
              </w:r>
              <w:r w:rsidR="00B9736E" w:rsidRPr="00FE002E">
                <w:rPr>
                  <w:rFonts w:ascii="Times New Roman" w:hAnsi="Times New Roman"/>
                  <w:bCs/>
                </w:rPr>
                <w:delText xml:space="preserve">72 </w:delText>
              </w:r>
              <w:r w:rsidRPr="00FE002E">
                <w:rPr>
                  <w:rFonts w:ascii="Times New Roman" w:hAnsi="Times New Roman"/>
                  <w:bCs/>
                </w:rPr>
                <w:delText>of the CRR</w:delText>
              </w:r>
            </w:del>
          </w:p>
          <w:p w14:paraId="7C31E70D" w14:textId="77777777" w:rsidR="00F4754B" w:rsidRPr="00FE002E" w:rsidRDefault="00F4754B" w:rsidP="007E2A41">
            <w:pPr>
              <w:pStyle w:val="BodyText1"/>
              <w:spacing w:line="240" w:lineRule="auto"/>
              <w:rPr>
                <w:del w:id="2868" w:author="Author"/>
                <w:rFonts w:ascii="Times New Roman" w:hAnsi="Times New Roman"/>
                <w:bCs/>
              </w:rPr>
            </w:pPr>
          </w:p>
          <w:p w14:paraId="2179C5BA" w14:textId="77777777" w:rsidR="00F4754B" w:rsidRPr="00FE002E" w:rsidRDefault="00F4754B" w:rsidP="007E2A41">
            <w:pPr>
              <w:pStyle w:val="BodyText1"/>
              <w:spacing w:line="240" w:lineRule="auto"/>
              <w:rPr>
                <w:del w:id="2869" w:author="Author"/>
                <w:rFonts w:ascii="Times New Roman" w:hAnsi="Times New Roman"/>
              </w:rPr>
            </w:pPr>
            <w:del w:id="2870" w:author="Author">
              <w:r w:rsidRPr="00FE002E">
                <w:rPr>
                  <w:rFonts w:ascii="Times New Roman" w:hAnsi="Times New Roman"/>
                  <w:bCs/>
                </w:rPr>
                <w:delText xml:space="preserve">This is the amount of </w:delText>
              </w:r>
              <w:r w:rsidR="007A0E3A">
                <w:rPr>
                  <w:rFonts w:ascii="Times New Roman" w:hAnsi="Times New Roman"/>
                  <w:bCs/>
                </w:rPr>
                <w:delText>own fund</w:delText>
              </w:r>
              <w:r w:rsidR="007A0E3A" w:rsidRPr="00FE002E">
                <w:rPr>
                  <w:rFonts w:ascii="Times New Roman" w:hAnsi="Times New Roman"/>
                  <w:bCs/>
                </w:rPr>
                <w:delText xml:space="preserve"> </w:delText>
              </w:r>
              <w:r w:rsidRPr="00FE002E">
                <w:rPr>
                  <w:rFonts w:ascii="Times New Roman" w:hAnsi="Times New Roman"/>
                </w:rPr>
                <w:delText xml:space="preserve">as </w:delText>
              </w:r>
              <w:r w:rsidR="00D01084">
                <w:rPr>
                  <w:rFonts w:ascii="Times New Roman" w:hAnsi="Times New Roman"/>
                </w:rPr>
                <w:delText>defined</w:delText>
              </w:r>
              <w:r w:rsidRPr="00FE002E">
                <w:rPr>
                  <w:rFonts w:ascii="Times New Roman" w:hAnsi="Times New Roman"/>
                </w:rPr>
                <w:delText xml:space="preserve"> in Article </w:delText>
              </w:r>
              <w:r w:rsidR="00B9736E" w:rsidRPr="00FE002E">
                <w:rPr>
                  <w:rFonts w:ascii="Times New Roman" w:hAnsi="Times New Roman"/>
                </w:rPr>
                <w:delText xml:space="preserve">72 </w:delText>
              </w:r>
              <w:r w:rsidRPr="00FE002E">
                <w:rPr>
                  <w:rFonts w:ascii="Times New Roman" w:hAnsi="Times New Roman"/>
                </w:rPr>
                <w:delText>of the CRR, after taking into account the derogation laid down in Chapters 1 and 2 of Part Ten of the CRR.</w:delText>
              </w:r>
            </w:del>
          </w:p>
          <w:p w14:paraId="57A33F9E" w14:textId="77777777" w:rsidR="00F4754B" w:rsidRPr="00FE002E" w:rsidRDefault="00F4754B" w:rsidP="007E2A41">
            <w:pPr>
              <w:pStyle w:val="BodyText1"/>
              <w:spacing w:line="240" w:lineRule="auto"/>
              <w:rPr>
                <w:del w:id="2871" w:author="Author"/>
                <w:rFonts w:ascii="Times New Roman" w:hAnsi="Times New Roman"/>
                <w:bCs/>
                <w:u w:val="single"/>
              </w:rPr>
            </w:pPr>
          </w:p>
        </w:tc>
      </w:tr>
      <w:tr w:rsidR="00F4754B" w:rsidRPr="00FE002E" w14:paraId="6353A1F3" w14:textId="77777777" w:rsidTr="00FC2664">
        <w:trPr>
          <w:del w:id="2872" w:author="Author"/>
        </w:trPr>
        <w:tc>
          <w:tcPr>
            <w:tcW w:w="1418" w:type="dxa"/>
          </w:tcPr>
          <w:p w14:paraId="3CB4EE0F" w14:textId="77777777" w:rsidR="00F4754B" w:rsidRPr="00FE002E" w:rsidRDefault="00F4754B" w:rsidP="00F70A83">
            <w:pPr>
              <w:pStyle w:val="BodyText1"/>
              <w:rPr>
                <w:del w:id="2873" w:author="Author"/>
                <w:rFonts w:ascii="Times New Roman" w:hAnsi="Times New Roman"/>
                <w:bCs/>
              </w:rPr>
            </w:pPr>
            <w:del w:id="2874" w:author="Author">
              <w:r w:rsidRPr="00FE002E">
                <w:rPr>
                  <w:rFonts w:ascii="Times New Roman" w:hAnsi="Times New Roman"/>
                  <w:bCs/>
                </w:rPr>
                <w:delText>{</w:delText>
              </w:r>
              <w:r w:rsidR="00F70A83" w:rsidRPr="00FE002E">
                <w:rPr>
                  <w:rFonts w:ascii="Times New Roman" w:hAnsi="Times New Roman"/>
                  <w:bCs/>
                </w:rPr>
                <w:delText>05</w:delText>
              </w:r>
              <w:r w:rsidR="00F70A83">
                <w:rPr>
                  <w:rFonts w:ascii="Times New Roman" w:hAnsi="Times New Roman"/>
                  <w:bCs/>
                </w:rPr>
                <w:delText>5</w:delText>
              </w:r>
              <w:r w:rsidRPr="00FE002E">
                <w:rPr>
                  <w:rFonts w:ascii="Times New Roman" w:hAnsi="Times New Roman"/>
                  <w:bCs/>
                </w:rPr>
                <w:delText>;</w:delText>
              </w:r>
              <w:r w:rsidR="00513244">
                <w:rPr>
                  <w:rFonts w:ascii="Times New Roman" w:hAnsi="Times New Roman"/>
                  <w:bCs/>
                </w:rPr>
                <w:delText>0</w:delText>
              </w:r>
              <w:r w:rsidRPr="00FE002E">
                <w:rPr>
                  <w:rFonts w:ascii="Times New Roman" w:hAnsi="Times New Roman"/>
                  <w:bCs/>
                </w:rPr>
                <w:delText>1</w:delText>
              </w:r>
              <w:r w:rsidR="00513244">
                <w:rPr>
                  <w:rFonts w:ascii="Times New Roman" w:hAnsi="Times New Roman"/>
                  <w:bCs/>
                </w:rPr>
                <w:delText>0</w:delText>
              </w:r>
              <w:r w:rsidRPr="00FE002E">
                <w:rPr>
                  <w:rFonts w:ascii="Times New Roman" w:hAnsi="Times New Roman"/>
                  <w:bCs/>
                </w:rPr>
                <w:delText>}</w:delText>
              </w:r>
            </w:del>
          </w:p>
        </w:tc>
        <w:tc>
          <w:tcPr>
            <w:tcW w:w="7620" w:type="dxa"/>
          </w:tcPr>
          <w:p w14:paraId="041D9A75" w14:textId="77777777" w:rsidR="00F4754B" w:rsidRPr="00FE002E" w:rsidRDefault="00E818E9" w:rsidP="007E2A41">
            <w:pPr>
              <w:pStyle w:val="BodyText1"/>
              <w:spacing w:line="240" w:lineRule="auto"/>
              <w:rPr>
                <w:del w:id="2875" w:author="Author"/>
                <w:rFonts w:ascii="Times New Roman" w:hAnsi="Times New Roman"/>
                <w:b/>
                <w:bCs/>
              </w:rPr>
            </w:pPr>
            <w:del w:id="2876" w:author="Author">
              <w:r>
                <w:rPr>
                  <w:rFonts w:ascii="Times New Roman" w:hAnsi="Times New Roman"/>
                  <w:b/>
                  <w:bCs/>
                </w:rPr>
                <w:delText>Asset amount deducted</w:delText>
              </w:r>
              <w:r w:rsidRPr="00FE002E">
                <w:rPr>
                  <w:rFonts w:ascii="Times New Roman" w:hAnsi="Times New Roman"/>
                  <w:b/>
                  <w:bCs/>
                </w:rPr>
                <w:delText xml:space="preserve"> </w:delText>
              </w:r>
              <w:r w:rsidR="00F4754B" w:rsidRPr="00FE002E">
                <w:rPr>
                  <w:rFonts w:ascii="Times New Roman" w:hAnsi="Times New Roman"/>
                  <w:b/>
                  <w:bCs/>
                </w:rPr>
                <w:delText xml:space="preserve">– </w:delText>
              </w:r>
              <w:r w:rsidR="00D01084">
                <w:rPr>
                  <w:rFonts w:ascii="Times New Roman" w:hAnsi="Times New Roman"/>
                  <w:b/>
                  <w:bCs/>
                </w:rPr>
                <w:delText xml:space="preserve">from </w:delText>
              </w:r>
              <w:r w:rsidR="00F4754B" w:rsidRPr="00FE002E">
                <w:rPr>
                  <w:rFonts w:ascii="Times New Roman" w:hAnsi="Times New Roman"/>
                  <w:b/>
                  <w:bCs/>
                </w:rPr>
                <w:delText xml:space="preserve">CET1 </w:delText>
              </w:r>
              <w:r w:rsidR="00D01084">
                <w:rPr>
                  <w:rFonts w:ascii="Times New Roman" w:hAnsi="Times New Roman"/>
                  <w:b/>
                  <w:bCs/>
                </w:rPr>
                <w:delText xml:space="preserve">items </w:delText>
              </w:r>
              <w:r w:rsidR="00F4754B" w:rsidRPr="00FE002E">
                <w:rPr>
                  <w:rFonts w:ascii="Times New Roman" w:hAnsi="Times New Roman"/>
                  <w:b/>
                  <w:bCs/>
                </w:rPr>
                <w:delText>– fully phased-in definition</w:delText>
              </w:r>
            </w:del>
          </w:p>
          <w:p w14:paraId="7EBB2848" w14:textId="77777777" w:rsidR="00F4754B" w:rsidRPr="00FE002E" w:rsidRDefault="00F4754B" w:rsidP="007E2A41">
            <w:pPr>
              <w:pStyle w:val="BodyText1"/>
              <w:spacing w:line="240" w:lineRule="auto"/>
              <w:rPr>
                <w:del w:id="2877" w:author="Author"/>
                <w:rFonts w:ascii="Times New Roman" w:hAnsi="Times New Roman"/>
                <w:bCs/>
                <w:u w:val="single"/>
              </w:rPr>
            </w:pPr>
          </w:p>
          <w:p w14:paraId="6D0551AF" w14:textId="77777777" w:rsidR="00C81710" w:rsidRDefault="00F4754B" w:rsidP="007E2A41">
            <w:pPr>
              <w:pStyle w:val="BodyText1"/>
              <w:spacing w:line="240" w:lineRule="auto"/>
              <w:rPr>
                <w:del w:id="2878" w:author="Author"/>
                <w:rFonts w:ascii="Times New Roman" w:hAnsi="Times New Roman"/>
                <w:bCs/>
              </w:rPr>
            </w:pPr>
            <w:del w:id="2879" w:author="Author">
              <w:r w:rsidRPr="00FE002E">
                <w:rPr>
                  <w:rFonts w:ascii="Times New Roman" w:hAnsi="Times New Roman"/>
                  <w:bCs/>
                </w:rPr>
                <w:delText xml:space="preserve">It includes the amount of regulatory adjustments </w:delText>
              </w:r>
              <w:r w:rsidR="00D01084">
                <w:rPr>
                  <w:rFonts w:ascii="Times New Roman" w:hAnsi="Times New Roman"/>
                  <w:bCs/>
                </w:rPr>
                <w:delText>to</w:delText>
              </w:r>
              <w:r w:rsidR="00D01084" w:rsidRPr="00FE002E">
                <w:rPr>
                  <w:rFonts w:ascii="Times New Roman" w:hAnsi="Times New Roman"/>
                  <w:bCs/>
                </w:rPr>
                <w:delText xml:space="preserve"> </w:delText>
              </w:r>
              <w:r w:rsidRPr="00FE002E">
                <w:rPr>
                  <w:rFonts w:ascii="Times New Roman" w:hAnsi="Times New Roman"/>
                  <w:bCs/>
                </w:rPr>
                <w:delText>CET1</w:delText>
              </w:r>
              <w:r w:rsidR="00C81710">
                <w:rPr>
                  <w:rFonts w:ascii="Times New Roman" w:hAnsi="Times New Roman"/>
                  <w:bCs/>
                </w:rPr>
                <w:delText xml:space="preserve"> </w:delText>
              </w:r>
              <w:r w:rsidR="00D01084">
                <w:rPr>
                  <w:rFonts w:ascii="Times New Roman" w:hAnsi="Times New Roman"/>
                  <w:bCs/>
                </w:rPr>
                <w:delText xml:space="preserve">items </w:delText>
              </w:r>
              <w:r w:rsidR="00C81710">
                <w:rPr>
                  <w:rFonts w:ascii="Times New Roman" w:hAnsi="Times New Roman"/>
                  <w:bCs/>
                </w:rPr>
                <w:delText>that adjust the value of an asset and which are required by:</w:delText>
              </w:r>
            </w:del>
          </w:p>
          <w:p w14:paraId="001B8669" w14:textId="77777777" w:rsidR="00C81710" w:rsidRPr="00FD2C06" w:rsidRDefault="00500508" w:rsidP="00500508">
            <w:pPr>
              <w:pStyle w:val="BodyText1"/>
              <w:spacing w:line="240" w:lineRule="auto"/>
              <w:ind w:left="720" w:hanging="360"/>
              <w:rPr>
                <w:del w:id="2880" w:author="Author"/>
                <w:rFonts w:ascii="Times New Roman" w:hAnsi="Times New Roman"/>
                <w:b/>
                <w:bCs/>
              </w:rPr>
            </w:pPr>
            <w:del w:id="2881" w:author="Author">
              <w:r w:rsidRPr="00FD2C06">
                <w:rPr>
                  <w:rFonts w:ascii="Times New Roman" w:hAnsi="Times New Roman"/>
                  <w:bCs/>
                </w:rPr>
                <w:delText>-</w:delText>
              </w:r>
              <w:r w:rsidRPr="00FD2C06">
                <w:rPr>
                  <w:rFonts w:ascii="Times New Roman" w:hAnsi="Times New Roman"/>
                  <w:bCs/>
                </w:rPr>
                <w:tab/>
              </w:r>
              <w:r w:rsidR="00F4754B" w:rsidRPr="005556DC">
                <w:rPr>
                  <w:rFonts w:ascii="Times New Roman" w:hAnsi="Times New Roman"/>
                  <w:bCs/>
                </w:rPr>
                <w:delText xml:space="preserve">Articles </w:delText>
              </w:r>
              <w:r w:rsidR="000E6617" w:rsidRPr="00422C76">
                <w:rPr>
                  <w:rFonts w:ascii="Times New Roman" w:hAnsi="Times New Roman"/>
                  <w:bCs/>
                </w:rPr>
                <w:delText xml:space="preserve">32 </w:delText>
              </w:r>
              <w:r w:rsidR="00F4754B" w:rsidRPr="00422C76">
                <w:rPr>
                  <w:rFonts w:ascii="Times New Roman" w:hAnsi="Times New Roman"/>
                  <w:bCs/>
                </w:rPr>
                <w:delText xml:space="preserve">to </w:delText>
              </w:r>
              <w:r w:rsidR="000E6617" w:rsidRPr="00422C76">
                <w:rPr>
                  <w:rFonts w:ascii="Times New Roman" w:hAnsi="Times New Roman"/>
                  <w:bCs/>
                </w:rPr>
                <w:delText>35</w:delText>
              </w:r>
              <w:r w:rsidR="00F4754B" w:rsidRPr="00422C76">
                <w:rPr>
                  <w:rFonts w:ascii="Times New Roman" w:hAnsi="Times New Roman"/>
                  <w:bCs/>
                </w:rPr>
                <w:delText xml:space="preserve"> of the CRR</w:delText>
              </w:r>
              <w:r w:rsidR="00C81710">
                <w:rPr>
                  <w:rFonts w:ascii="Times New Roman" w:hAnsi="Times New Roman"/>
                  <w:bCs/>
                </w:rPr>
                <w:delText>, or</w:delText>
              </w:r>
            </w:del>
          </w:p>
          <w:p w14:paraId="3B0029E9" w14:textId="77777777" w:rsidR="00C81710" w:rsidRPr="006914A2" w:rsidRDefault="00500508" w:rsidP="00500508">
            <w:pPr>
              <w:pStyle w:val="BodyText1"/>
              <w:spacing w:line="240" w:lineRule="auto"/>
              <w:ind w:left="720" w:hanging="360"/>
              <w:rPr>
                <w:del w:id="2882" w:author="Author"/>
                <w:rFonts w:ascii="Times New Roman" w:hAnsi="Times New Roman"/>
                <w:b/>
                <w:bCs/>
              </w:rPr>
            </w:pPr>
            <w:del w:id="2883" w:author="Author">
              <w:r w:rsidRPr="006914A2">
                <w:rPr>
                  <w:rFonts w:ascii="Times New Roman" w:hAnsi="Times New Roman"/>
                  <w:bCs/>
                </w:rPr>
                <w:delText>-</w:delText>
              </w:r>
              <w:r w:rsidRPr="006914A2">
                <w:rPr>
                  <w:rFonts w:ascii="Times New Roman" w:hAnsi="Times New Roman"/>
                  <w:bCs/>
                </w:rPr>
                <w:tab/>
              </w:r>
              <w:r w:rsidR="00F4754B" w:rsidRPr="00422C76">
                <w:rPr>
                  <w:rFonts w:ascii="Times New Roman" w:hAnsi="Times New Roman"/>
                  <w:bCs/>
                </w:rPr>
                <w:delText>Article</w:delText>
              </w:r>
              <w:r w:rsidR="00171C76" w:rsidRPr="00422C76">
                <w:rPr>
                  <w:rFonts w:ascii="Times New Roman" w:hAnsi="Times New Roman"/>
                  <w:bCs/>
                </w:rPr>
                <w:delText>s</w:delText>
              </w:r>
              <w:r w:rsidR="00F4754B" w:rsidRPr="00422C76">
                <w:rPr>
                  <w:rFonts w:ascii="Times New Roman" w:hAnsi="Times New Roman"/>
                  <w:bCs/>
                </w:rPr>
                <w:delText xml:space="preserve"> </w:delText>
              </w:r>
              <w:r w:rsidR="000E6617" w:rsidRPr="00422C76">
                <w:rPr>
                  <w:rFonts w:ascii="Times New Roman" w:hAnsi="Times New Roman"/>
                  <w:bCs/>
                </w:rPr>
                <w:delText>36</w:delText>
              </w:r>
              <w:r w:rsidR="00394D11" w:rsidRPr="00422C76">
                <w:rPr>
                  <w:rFonts w:ascii="Times New Roman" w:hAnsi="Times New Roman"/>
                  <w:bCs/>
                </w:rPr>
                <w:delText xml:space="preserve"> to 47</w:delText>
              </w:r>
              <w:r w:rsidR="00C81710">
                <w:rPr>
                  <w:rFonts w:ascii="Times New Roman" w:hAnsi="Times New Roman"/>
                  <w:bCs/>
                </w:rPr>
                <w:delText xml:space="preserve"> of the CRR</w:delText>
              </w:r>
              <w:r w:rsidR="007A0E3A">
                <w:rPr>
                  <w:rFonts w:ascii="Times New Roman" w:hAnsi="Times New Roman"/>
                  <w:bCs/>
                </w:rPr>
                <w:delText>,</w:delText>
              </w:r>
            </w:del>
          </w:p>
          <w:p w14:paraId="1054993B" w14:textId="77777777" w:rsidR="007A0E3A" w:rsidRPr="00FD2C06" w:rsidRDefault="007A0E3A" w:rsidP="006914A2">
            <w:pPr>
              <w:pStyle w:val="BodyText1"/>
              <w:spacing w:line="240" w:lineRule="auto"/>
              <w:rPr>
                <w:del w:id="2884" w:author="Author"/>
                <w:rFonts w:ascii="Times New Roman" w:hAnsi="Times New Roman"/>
                <w:b/>
                <w:bCs/>
              </w:rPr>
            </w:pPr>
            <w:del w:id="2885" w:author="Author">
              <w:r>
                <w:rPr>
                  <w:rFonts w:ascii="Times New Roman" w:hAnsi="Times New Roman"/>
                  <w:bCs/>
                </w:rPr>
                <w:delText>as applicable</w:delText>
              </w:r>
            </w:del>
          </w:p>
          <w:p w14:paraId="1887162C" w14:textId="77777777" w:rsidR="00C81710" w:rsidRDefault="00C81710" w:rsidP="005556DC">
            <w:pPr>
              <w:pStyle w:val="BodyText1"/>
              <w:spacing w:line="240" w:lineRule="auto"/>
              <w:rPr>
                <w:del w:id="2886" w:author="Author"/>
                <w:rFonts w:ascii="Times New Roman" w:hAnsi="Times New Roman"/>
                <w:bCs/>
              </w:rPr>
            </w:pPr>
          </w:p>
          <w:p w14:paraId="116A5022" w14:textId="77777777" w:rsidR="00F4754B" w:rsidRPr="00422C76" w:rsidRDefault="00C81710" w:rsidP="00422C76">
            <w:pPr>
              <w:pStyle w:val="BodyText1"/>
              <w:spacing w:line="240" w:lineRule="auto"/>
              <w:rPr>
                <w:del w:id="2887" w:author="Author"/>
                <w:rFonts w:ascii="Times New Roman" w:hAnsi="Times New Roman"/>
                <w:b/>
                <w:bCs/>
              </w:rPr>
            </w:pPr>
            <w:del w:id="2888" w:author="Author">
              <w:r>
                <w:rPr>
                  <w:rFonts w:ascii="Times New Roman" w:hAnsi="Times New Roman"/>
                  <w:bCs/>
                </w:rPr>
                <w:delText>Institutions shall take i</w:delText>
              </w:r>
              <w:r w:rsidR="006E7944" w:rsidRPr="005556DC">
                <w:rPr>
                  <w:rFonts w:ascii="Times New Roman" w:hAnsi="Times New Roman"/>
                  <w:bCs/>
                </w:rPr>
                <w:delText>nto account the exemptions, alternatives and waivers to such deductions laid down in Articles 48, 49 and 79</w:delText>
              </w:r>
              <w:r w:rsidR="00D01084">
                <w:rPr>
                  <w:rFonts w:ascii="Times New Roman" w:hAnsi="Times New Roman"/>
                  <w:bCs/>
                </w:rPr>
                <w:delText xml:space="preserve"> of the CRR</w:delText>
              </w:r>
              <w:r w:rsidR="006E7944" w:rsidRPr="005556DC">
                <w:rPr>
                  <w:rFonts w:ascii="Times New Roman" w:hAnsi="Times New Roman"/>
                  <w:bCs/>
                </w:rPr>
                <w:delText>,</w:delText>
              </w:r>
              <w:r w:rsidR="00F4754B" w:rsidRPr="00422C76">
                <w:rPr>
                  <w:rFonts w:ascii="Times New Roman" w:hAnsi="Times New Roman"/>
                  <w:bCs/>
                </w:rPr>
                <w:delText xml:space="preserve"> without taking into account the derogation laid down in Chapters 1 and 2 of Part Ten of the CRR.</w:delText>
              </w:r>
              <w:r w:rsidR="004B331D" w:rsidRPr="00422C76">
                <w:rPr>
                  <w:rFonts w:ascii="Times New Roman" w:hAnsi="Times New Roman"/>
                  <w:bCs/>
                </w:rPr>
                <w:delText xml:space="preserve"> </w:delText>
              </w:r>
              <w:r w:rsidR="00CD3CAD" w:rsidRPr="00422C76">
                <w:rPr>
                  <w:rFonts w:ascii="Times New Roman" w:hAnsi="Times New Roman"/>
                  <w:bCs/>
                </w:rPr>
                <w:delText>To avoid double counting, institutions shall not report adjustments already applied pursuant to Article 111 of the CRR when calculating the exposure value in</w:delText>
              </w:r>
              <w:r w:rsidR="004B331D" w:rsidRPr="00422C76">
                <w:rPr>
                  <w:rFonts w:ascii="Times New Roman" w:hAnsi="Times New Roman"/>
                  <w:bCs/>
                </w:rPr>
                <w:delText xml:space="preserve"> </w:delText>
              </w:r>
              <w:r w:rsidR="006914A2">
                <w:rPr>
                  <w:rFonts w:ascii="Times New Roman" w:hAnsi="Times New Roman"/>
                  <w:bCs/>
                </w:rPr>
                <w:delText>{LRCalc;10;10} to {LRCalc;260;10}</w:delText>
              </w:r>
              <w:r w:rsidRPr="00C81710">
                <w:rPr>
                  <w:rFonts w:ascii="Times New Roman" w:hAnsi="Times New Roman"/>
                  <w:bCs/>
                </w:rPr>
                <w:delText>, nor shall they report any adjustment that does not deduc</w:delText>
              </w:r>
              <w:r>
                <w:rPr>
                  <w:rFonts w:ascii="Times New Roman" w:hAnsi="Times New Roman"/>
                  <w:bCs/>
                </w:rPr>
                <w:delText>t the value of a specific asset</w:delText>
              </w:r>
              <w:r w:rsidR="00661667" w:rsidRPr="005556DC">
                <w:rPr>
                  <w:rFonts w:ascii="Times New Roman" w:hAnsi="Times New Roman"/>
                  <w:bCs/>
                </w:rPr>
                <w:delText>.</w:delText>
              </w:r>
              <w:r w:rsidR="00661667" w:rsidRPr="00422C76">
                <w:rPr>
                  <w:rFonts w:ascii="Times New Roman" w:hAnsi="Times New Roman"/>
                  <w:b/>
                  <w:bCs/>
                </w:rPr>
                <w:delText xml:space="preserve"> </w:delText>
              </w:r>
            </w:del>
          </w:p>
          <w:p w14:paraId="3690DA08" w14:textId="77777777" w:rsidR="00C81710" w:rsidRDefault="00C81710" w:rsidP="007E2A41">
            <w:pPr>
              <w:pStyle w:val="BodyText1"/>
              <w:spacing w:line="240" w:lineRule="auto"/>
              <w:rPr>
                <w:del w:id="2889" w:author="Author"/>
                <w:rFonts w:ascii="Times New Roman" w:hAnsi="Times New Roman"/>
                <w:b/>
                <w:bCs/>
              </w:rPr>
            </w:pPr>
          </w:p>
          <w:p w14:paraId="6E0928CA" w14:textId="77777777" w:rsidR="00C81710" w:rsidRPr="00FE002E" w:rsidRDefault="00C81710" w:rsidP="00C81710">
            <w:pPr>
              <w:pStyle w:val="BodyText1"/>
              <w:spacing w:line="240" w:lineRule="auto"/>
              <w:rPr>
                <w:del w:id="2890" w:author="Author"/>
                <w:rFonts w:ascii="Times New Roman" w:hAnsi="Times New Roman"/>
                <w:bCs/>
              </w:rPr>
            </w:pPr>
            <w:del w:id="2891" w:author="Author">
              <w:r w:rsidRPr="00C81710">
                <w:rPr>
                  <w:rFonts w:ascii="Times New Roman" w:hAnsi="Times New Roman"/>
                  <w:bCs/>
                </w:rPr>
                <w:delText>A</w:delText>
              </w:r>
              <w:r w:rsidR="00DD0B71">
                <w:rPr>
                  <w:rFonts w:ascii="Times New Roman" w:hAnsi="Times New Roman"/>
                  <w:bCs/>
                </w:rPr>
                <w:delText>s these a</w:delText>
              </w:r>
              <w:r w:rsidRPr="00C81710">
                <w:rPr>
                  <w:rFonts w:ascii="Times New Roman" w:hAnsi="Times New Roman"/>
                  <w:bCs/>
                </w:rPr>
                <w:delText>djustments reduce the total own funds</w:delText>
              </w:r>
              <w:r w:rsidR="00DD0B71">
                <w:rPr>
                  <w:rFonts w:ascii="Times New Roman" w:hAnsi="Times New Roman"/>
                  <w:bCs/>
                </w:rPr>
                <w:delText>, they</w:delText>
              </w:r>
              <w:r w:rsidRPr="00C81710">
                <w:rPr>
                  <w:rFonts w:ascii="Times New Roman" w:hAnsi="Times New Roman"/>
                  <w:bCs/>
                </w:rPr>
                <w:delText xml:space="preserve"> </w:delText>
              </w:r>
              <w:r w:rsidR="00DD0B71">
                <w:rPr>
                  <w:rFonts w:ascii="Times New Roman" w:hAnsi="Times New Roman"/>
                  <w:bCs/>
                </w:rPr>
                <w:delText>shall</w:delText>
              </w:r>
              <w:r w:rsidRPr="00C81710">
                <w:rPr>
                  <w:rFonts w:ascii="Times New Roman" w:hAnsi="Times New Roman"/>
                  <w:bCs/>
                </w:rPr>
                <w:delText xml:space="preserve"> be reported as a negative figure.</w:delText>
              </w:r>
              <w:r w:rsidR="00500508">
                <w:rPr>
                  <w:rFonts w:ascii="Times New Roman" w:hAnsi="Times New Roman"/>
                  <w:bCs/>
                </w:rPr>
                <w:delText xml:space="preserve"> </w:delText>
              </w:r>
            </w:del>
          </w:p>
          <w:p w14:paraId="706EBCF3" w14:textId="77777777" w:rsidR="00F4754B" w:rsidRPr="00FE002E" w:rsidRDefault="00F4754B" w:rsidP="007E2A41">
            <w:pPr>
              <w:pStyle w:val="BodyText1"/>
              <w:spacing w:line="240" w:lineRule="auto"/>
              <w:rPr>
                <w:del w:id="2892" w:author="Author"/>
                <w:rFonts w:ascii="Times New Roman" w:hAnsi="Times New Roman"/>
                <w:bCs/>
              </w:rPr>
            </w:pPr>
          </w:p>
        </w:tc>
      </w:tr>
      <w:tr w:rsidR="00F4754B" w:rsidRPr="00FE002E" w14:paraId="18B5C3DD" w14:textId="77777777" w:rsidTr="00FC2664">
        <w:trPr>
          <w:del w:id="2893" w:author="Author"/>
        </w:trPr>
        <w:tc>
          <w:tcPr>
            <w:tcW w:w="1418" w:type="dxa"/>
          </w:tcPr>
          <w:p w14:paraId="1A78C1DE" w14:textId="77777777" w:rsidR="00F4754B" w:rsidRPr="00FE002E" w:rsidRDefault="00F4754B" w:rsidP="00F70A83">
            <w:pPr>
              <w:pStyle w:val="BodyText1"/>
              <w:rPr>
                <w:del w:id="2894" w:author="Author"/>
                <w:rFonts w:ascii="Times New Roman" w:hAnsi="Times New Roman"/>
                <w:bCs/>
              </w:rPr>
            </w:pPr>
            <w:del w:id="2895" w:author="Author">
              <w:r w:rsidRPr="00FE002E">
                <w:rPr>
                  <w:rFonts w:ascii="Times New Roman" w:hAnsi="Times New Roman"/>
                  <w:bCs/>
                </w:rPr>
                <w:lastRenderedPageBreak/>
                <w:delText>{</w:delText>
              </w:r>
              <w:r w:rsidR="00F70A83" w:rsidRPr="00FE002E">
                <w:rPr>
                  <w:rFonts w:ascii="Times New Roman" w:hAnsi="Times New Roman"/>
                  <w:bCs/>
                </w:rPr>
                <w:delText>06</w:delText>
              </w:r>
              <w:r w:rsidR="00F70A83">
                <w:rPr>
                  <w:rFonts w:ascii="Times New Roman" w:hAnsi="Times New Roman"/>
                  <w:bCs/>
                </w:rPr>
                <w:delText>5</w:delText>
              </w:r>
              <w:r w:rsidR="00513244">
                <w:rPr>
                  <w:rFonts w:ascii="Times New Roman" w:hAnsi="Times New Roman"/>
                  <w:bCs/>
                </w:rPr>
                <w:delText>;010}</w:delText>
              </w:r>
            </w:del>
          </w:p>
        </w:tc>
        <w:tc>
          <w:tcPr>
            <w:tcW w:w="7620" w:type="dxa"/>
          </w:tcPr>
          <w:p w14:paraId="25B22C47" w14:textId="77777777" w:rsidR="00F4754B" w:rsidRPr="00FE002E" w:rsidRDefault="00E818E9" w:rsidP="007E2A41">
            <w:pPr>
              <w:pStyle w:val="BodyText1"/>
              <w:spacing w:line="240" w:lineRule="auto"/>
              <w:rPr>
                <w:del w:id="2896" w:author="Author"/>
                <w:rFonts w:ascii="Times New Roman" w:hAnsi="Times New Roman"/>
                <w:bCs/>
              </w:rPr>
            </w:pPr>
            <w:del w:id="2897" w:author="Author">
              <w:r>
                <w:rPr>
                  <w:rFonts w:ascii="Times New Roman" w:hAnsi="Times New Roman"/>
                  <w:b/>
                  <w:bCs/>
                </w:rPr>
                <w:delText>Asset amount deducted</w:delText>
              </w:r>
              <w:r w:rsidRPr="00FE002E">
                <w:rPr>
                  <w:rFonts w:ascii="Times New Roman" w:hAnsi="Times New Roman"/>
                  <w:b/>
                  <w:bCs/>
                </w:rPr>
                <w:delText xml:space="preserve"> </w:delText>
              </w:r>
              <w:r w:rsidR="00F4754B" w:rsidRPr="00FE002E">
                <w:rPr>
                  <w:rFonts w:ascii="Times New Roman" w:hAnsi="Times New Roman"/>
                  <w:b/>
                  <w:bCs/>
                </w:rPr>
                <w:delText xml:space="preserve">– </w:delText>
              </w:r>
              <w:r w:rsidR="00D01084">
                <w:rPr>
                  <w:rFonts w:ascii="Times New Roman" w:hAnsi="Times New Roman"/>
                  <w:b/>
                  <w:bCs/>
                </w:rPr>
                <w:delText xml:space="preserve">from </w:delText>
              </w:r>
              <w:r w:rsidR="00F4754B" w:rsidRPr="00FE002E">
                <w:rPr>
                  <w:rFonts w:ascii="Times New Roman" w:hAnsi="Times New Roman"/>
                  <w:b/>
                  <w:bCs/>
                </w:rPr>
                <w:delText xml:space="preserve">CET1 </w:delText>
              </w:r>
              <w:r w:rsidR="00D01084">
                <w:rPr>
                  <w:rFonts w:ascii="Times New Roman" w:hAnsi="Times New Roman"/>
                  <w:b/>
                  <w:bCs/>
                </w:rPr>
                <w:delText xml:space="preserve">items </w:delText>
              </w:r>
              <w:r w:rsidR="00F4754B" w:rsidRPr="00FE002E">
                <w:rPr>
                  <w:rFonts w:ascii="Times New Roman" w:hAnsi="Times New Roman"/>
                  <w:b/>
                  <w:bCs/>
                </w:rPr>
                <w:delText>– transitional definition</w:delText>
              </w:r>
            </w:del>
          </w:p>
          <w:p w14:paraId="3F597656" w14:textId="77777777" w:rsidR="00F4754B" w:rsidRPr="00FE002E" w:rsidRDefault="00F4754B" w:rsidP="007E2A41">
            <w:pPr>
              <w:pStyle w:val="BodyText1"/>
              <w:spacing w:line="240" w:lineRule="auto"/>
              <w:rPr>
                <w:del w:id="2898" w:author="Author"/>
                <w:rFonts w:ascii="Times New Roman" w:hAnsi="Times New Roman"/>
                <w:bCs/>
              </w:rPr>
            </w:pPr>
          </w:p>
          <w:p w14:paraId="661D9336" w14:textId="77777777" w:rsidR="00C81710" w:rsidRDefault="00C81710" w:rsidP="00C81710">
            <w:pPr>
              <w:pStyle w:val="BodyText1"/>
              <w:spacing w:line="240" w:lineRule="auto"/>
              <w:rPr>
                <w:del w:id="2899" w:author="Author"/>
                <w:rFonts w:ascii="Times New Roman" w:hAnsi="Times New Roman"/>
                <w:bCs/>
              </w:rPr>
            </w:pPr>
            <w:del w:id="2900" w:author="Author">
              <w:r w:rsidRPr="00FE002E">
                <w:rPr>
                  <w:rFonts w:ascii="Times New Roman" w:hAnsi="Times New Roman"/>
                  <w:bCs/>
                </w:rPr>
                <w:delText>It includes the amount of regulatory adjustments from CET1</w:delText>
              </w:r>
              <w:r>
                <w:rPr>
                  <w:rFonts w:ascii="Times New Roman" w:hAnsi="Times New Roman"/>
                  <w:bCs/>
                </w:rPr>
                <w:delText xml:space="preserve"> that adjust the value of an asset and which are required by:</w:delText>
              </w:r>
            </w:del>
          </w:p>
          <w:p w14:paraId="17A573E2" w14:textId="77777777" w:rsidR="00C81710" w:rsidRPr="00D74CC1" w:rsidRDefault="00500508" w:rsidP="00500508">
            <w:pPr>
              <w:pStyle w:val="BodyText1"/>
              <w:spacing w:line="240" w:lineRule="auto"/>
              <w:ind w:left="720" w:hanging="360"/>
              <w:rPr>
                <w:del w:id="2901" w:author="Author"/>
                <w:rFonts w:ascii="Times New Roman" w:hAnsi="Times New Roman"/>
                <w:b/>
                <w:bCs/>
              </w:rPr>
            </w:pPr>
            <w:del w:id="2902" w:author="Author">
              <w:r w:rsidRPr="00D74CC1">
                <w:rPr>
                  <w:rFonts w:ascii="Times New Roman" w:hAnsi="Times New Roman"/>
                  <w:bCs/>
                </w:rPr>
                <w:delText>-</w:delText>
              </w:r>
              <w:r w:rsidRPr="00D74CC1">
                <w:rPr>
                  <w:rFonts w:ascii="Times New Roman" w:hAnsi="Times New Roman"/>
                  <w:bCs/>
                </w:rPr>
                <w:tab/>
              </w:r>
              <w:r w:rsidR="00C81710" w:rsidRPr="00D74CC1">
                <w:rPr>
                  <w:rFonts w:ascii="Times New Roman" w:hAnsi="Times New Roman"/>
                  <w:bCs/>
                </w:rPr>
                <w:delText>Articles 32 to 35 of the CRR</w:delText>
              </w:r>
              <w:r w:rsidR="00C81710">
                <w:rPr>
                  <w:rFonts w:ascii="Times New Roman" w:hAnsi="Times New Roman"/>
                  <w:bCs/>
                </w:rPr>
                <w:delText>, or</w:delText>
              </w:r>
            </w:del>
          </w:p>
          <w:p w14:paraId="415B62D8" w14:textId="77777777" w:rsidR="00C81710" w:rsidRPr="006914A2" w:rsidRDefault="00500508" w:rsidP="00500508">
            <w:pPr>
              <w:pStyle w:val="BodyText1"/>
              <w:spacing w:line="240" w:lineRule="auto"/>
              <w:ind w:left="720" w:hanging="360"/>
              <w:rPr>
                <w:del w:id="2903" w:author="Author"/>
                <w:rFonts w:ascii="Times New Roman" w:hAnsi="Times New Roman"/>
                <w:b/>
                <w:bCs/>
              </w:rPr>
            </w:pPr>
            <w:del w:id="2904" w:author="Author">
              <w:r w:rsidRPr="006914A2">
                <w:rPr>
                  <w:rFonts w:ascii="Times New Roman" w:hAnsi="Times New Roman"/>
                  <w:bCs/>
                </w:rPr>
                <w:delText>-</w:delText>
              </w:r>
              <w:r w:rsidRPr="006914A2">
                <w:rPr>
                  <w:rFonts w:ascii="Times New Roman" w:hAnsi="Times New Roman"/>
                  <w:bCs/>
                </w:rPr>
                <w:tab/>
              </w:r>
              <w:r w:rsidR="00C81710" w:rsidRPr="00D74CC1">
                <w:rPr>
                  <w:rFonts w:ascii="Times New Roman" w:hAnsi="Times New Roman"/>
                  <w:bCs/>
                </w:rPr>
                <w:delText>Articles 36 to 47</w:delText>
              </w:r>
              <w:r w:rsidR="00C81710">
                <w:rPr>
                  <w:rFonts w:ascii="Times New Roman" w:hAnsi="Times New Roman"/>
                  <w:bCs/>
                </w:rPr>
                <w:delText xml:space="preserve"> of the CRR</w:delText>
              </w:r>
              <w:r w:rsidR="007A0E3A">
                <w:rPr>
                  <w:rFonts w:ascii="Times New Roman" w:hAnsi="Times New Roman"/>
                  <w:bCs/>
                </w:rPr>
                <w:delText>,</w:delText>
              </w:r>
            </w:del>
          </w:p>
          <w:p w14:paraId="69EBC5B8" w14:textId="77777777" w:rsidR="007A0E3A" w:rsidRPr="00D74CC1" w:rsidRDefault="007A0E3A" w:rsidP="006914A2">
            <w:pPr>
              <w:pStyle w:val="BodyText1"/>
              <w:spacing w:line="240" w:lineRule="auto"/>
              <w:rPr>
                <w:del w:id="2905" w:author="Author"/>
                <w:rFonts w:ascii="Times New Roman" w:hAnsi="Times New Roman"/>
                <w:b/>
                <w:bCs/>
              </w:rPr>
            </w:pPr>
            <w:del w:id="2906" w:author="Author">
              <w:r>
                <w:rPr>
                  <w:rFonts w:ascii="Times New Roman" w:hAnsi="Times New Roman"/>
                  <w:bCs/>
                </w:rPr>
                <w:delText>as applicable.</w:delText>
              </w:r>
            </w:del>
          </w:p>
          <w:p w14:paraId="150D081A" w14:textId="77777777" w:rsidR="00C81710" w:rsidRDefault="00C81710" w:rsidP="007E2A41">
            <w:pPr>
              <w:pStyle w:val="BodyText1"/>
              <w:spacing w:line="240" w:lineRule="auto"/>
              <w:rPr>
                <w:del w:id="2907" w:author="Author"/>
                <w:rFonts w:ascii="Times New Roman" w:hAnsi="Times New Roman"/>
                <w:bCs/>
              </w:rPr>
            </w:pPr>
          </w:p>
          <w:p w14:paraId="2FFC8245" w14:textId="77777777" w:rsidR="00C81710" w:rsidRPr="00D74CC1" w:rsidRDefault="00C81710" w:rsidP="00C81710">
            <w:pPr>
              <w:pStyle w:val="BodyText1"/>
              <w:spacing w:line="240" w:lineRule="auto"/>
              <w:rPr>
                <w:del w:id="2908" w:author="Author"/>
                <w:rFonts w:ascii="Times New Roman" w:hAnsi="Times New Roman"/>
                <w:b/>
                <w:bCs/>
              </w:rPr>
            </w:pPr>
            <w:del w:id="2909" w:author="Author">
              <w:r>
                <w:rPr>
                  <w:rFonts w:ascii="Times New Roman" w:hAnsi="Times New Roman"/>
                  <w:bCs/>
                </w:rPr>
                <w:delText>Institutions shall take i</w:delText>
              </w:r>
              <w:r w:rsidRPr="00D74CC1">
                <w:rPr>
                  <w:rFonts w:ascii="Times New Roman" w:hAnsi="Times New Roman"/>
                  <w:bCs/>
                </w:rPr>
                <w:delText>nto account the exemptions, alternatives and waivers to such deductions laid down in Articles 48, 49 and 79</w:delText>
              </w:r>
              <w:r w:rsidR="00D01084">
                <w:rPr>
                  <w:rFonts w:ascii="Times New Roman" w:hAnsi="Times New Roman"/>
                  <w:bCs/>
                </w:rPr>
                <w:delText xml:space="preserve"> of the CRR</w:delText>
              </w:r>
              <w:r w:rsidRPr="00D74CC1">
                <w:rPr>
                  <w:rFonts w:ascii="Times New Roman" w:hAnsi="Times New Roman"/>
                  <w:bCs/>
                </w:rPr>
                <w:delText xml:space="preserve">, </w:delText>
              </w:r>
              <w:r>
                <w:rPr>
                  <w:rFonts w:ascii="Times New Roman" w:hAnsi="Times New Roman"/>
                  <w:bCs/>
                </w:rPr>
                <w:delText>in addition</w:delText>
              </w:r>
              <w:r w:rsidRPr="00D74CC1">
                <w:rPr>
                  <w:rFonts w:ascii="Times New Roman" w:hAnsi="Times New Roman"/>
                  <w:bCs/>
                </w:rPr>
                <w:delText xml:space="preserve"> taking into account the derogation laid down in Chapters 1 and 2 of Part Ten of the CRR. To avoid double counting, institutions shall not report adjustments already applied pursuant to Article 111 of the CRR when calculating the exposure value in </w:delText>
              </w:r>
              <w:r w:rsidR="00877186">
                <w:rPr>
                  <w:rFonts w:ascii="Times New Roman" w:hAnsi="Times New Roman"/>
                  <w:bCs/>
                </w:rPr>
                <w:delText>{LRCalc;10;10} to {LRCalc;260;10}</w:delText>
              </w:r>
              <w:r w:rsidRPr="00C81710">
                <w:rPr>
                  <w:rFonts w:ascii="Times New Roman" w:hAnsi="Times New Roman"/>
                  <w:bCs/>
                </w:rPr>
                <w:delText>, nor shall they report any adjustment that does not deduc</w:delText>
              </w:r>
              <w:r>
                <w:rPr>
                  <w:rFonts w:ascii="Times New Roman" w:hAnsi="Times New Roman"/>
                  <w:bCs/>
                </w:rPr>
                <w:delText>t the value of a specific asset</w:delText>
              </w:r>
              <w:r w:rsidRPr="00D74CC1">
                <w:rPr>
                  <w:rFonts w:ascii="Times New Roman" w:hAnsi="Times New Roman"/>
                  <w:bCs/>
                </w:rPr>
                <w:delText>.</w:delText>
              </w:r>
              <w:r w:rsidRPr="00D74CC1">
                <w:rPr>
                  <w:rFonts w:ascii="Times New Roman" w:hAnsi="Times New Roman"/>
                  <w:b/>
                  <w:bCs/>
                </w:rPr>
                <w:delText xml:space="preserve"> </w:delText>
              </w:r>
            </w:del>
          </w:p>
          <w:p w14:paraId="051E6D15" w14:textId="77777777" w:rsidR="00C81710" w:rsidRDefault="00C81710" w:rsidP="00C81710">
            <w:pPr>
              <w:pStyle w:val="BodyText1"/>
              <w:spacing w:line="240" w:lineRule="auto"/>
              <w:rPr>
                <w:del w:id="2910" w:author="Author"/>
                <w:rFonts w:ascii="Times New Roman" w:hAnsi="Times New Roman"/>
                <w:b/>
                <w:bCs/>
              </w:rPr>
            </w:pPr>
          </w:p>
          <w:p w14:paraId="7B4B7433" w14:textId="77777777" w:rsidR="00C81710" w:rsidRPr="00FE002E" w:rsidRDefault="00C81710" w:rsidP="007E2A41">
            <w:pPr>
              <w:pStyle w:val="BodyText1"/>
              <w:spacing w:line="240" w:lineRule="auto"/>
              <w:rPr>
                <w:del w:id="2911" w:author="Author"/>
                <w:rFonts w:ascii="Times New Roman" w:hAnsi="Times New Roman"/>
                <w:bCs/>
                <w:u w:val="single"/>
              </w:rPr>
            </w:pPr>
            <w:del w:id="2912" w:author="Author">
              <w:r w:rsidRPr="00C81710">
                <w:rPr>
                  <w:rFonts w:ascii="Times New Roman" w:hAnsi="Times New Roman"/>
                  <w:bCs/>
                </w:rPr>
                <w:delText>A</w:delText>
              </w:r>
              <w:r w:rsidR="00DD0B71">
                <w:rPr>
                  <w:rFonts w:ascii="Times New Roman" w:hAnsi="Times New Roman"/>
                  <w:bCs/>
                </w:rPr>
                <w:delText>s these a</w:delText>
              </w:r>
              <w:r w:rsidRPr="00C81710">
                <w:rPr>
                  <w:rFonts w:ascii="Times New Roman" w:hAnsi="Times New Roman"/>
                  <w:bCs/>
                </w:rPr>
                <w:delText>djustments reduce the total own funds</w:delText>
              </w:r>
              <w:r w:rsidR="00DD0B71">
                <w:rPr>
                  <w:rFonts w:ascii="Times New Roman" w:hAnsi="Times New Roman"/>
                  <w:bCs/>
                </w:rPr>
                <w:delText>, they shall</w:delText>
              </w:r>
              <w:r w:rsidRPr="00C81710">
                <w:rPr>
                  <w:rFonts w:ascii="Times New Roman" w:hAnsi="Times New Roman"/>
                  <w:bCs/>
                </w:rPr>
                <w:delText xml:space="preserve"> be reported as a negative figure.</w:delText>
              </w:r>
            </w:del>
          </w:p>
        </w:tc>
      </w:tr>
      <w:tr w:rsidR="00F4754B" w:rsidRPr="00FE002E" w14:paraId="2C9D8B2E" w14:textId="77777777" w:rsidTr="00FC2664">
        <w:trPr>
          <w:del w:id="2913" w:author="Author"/>
        </w:trPr>
        <w:tc>
          <w:tcPr>
            <w:tcW w:w="1418" w:type="dxa"/>
          </w:tcPr>
          <w:p w14:paraId="1027A82A" w14:textId="77777777" w:rsidR="00F4754B" w:rsidRPr="00FE002E" w:rsidRDefault="00F4754B" w:rsidP="00F70A83">
            <w:pPr>
              <w:pStyle w:val="BodyText1"/>
              <w:rPr>
                <w:del w:id="2914" w:author="Author"/>
                <w:rFonts w:ascii="Times New Roman" w:hAnsi="Times New Roman"/>
                <w:bCs/>
              </w:rPr>
            </w:pPr>
            <w:del w:id="2915" w:author="Author">
              <w:r w:rsidRPr="00FE002E">
                <w:rPr>
                  <w:rFonts w:ascii="Times New Roman" w:hAnsi="Times New Roman"/>
                  <w:bCs/>
                </w:rPr>
                <w:delText>{</w:delText>
              </w:r>
              <w:r w:rsidR="00F70A83" w:rsidRPr="00FE002E">
                <w:rPr>
                  <w:rFonts w:ascii="Times New Roman" w:hAnsi="Times New Roman"/>
                  <w:bCs/>
                </w:rPr>
                <w:delText>07</w:delText>
              </w:r>
              <w:r w:rsidR="00F70A83">
                <w:rPr>
                  <w:rFonts w:ascii="Times New Roman" w:hAnsi="Times New Roman"/>
                  <w:bCs/>
                </w:rPr>
                <w:delText>5</w:delText>
              </w:r>
              <w:r w:rsidR="00513244">
                <w:rPr>
                  <w:rFonts w:ascii="Times New Roman" w:hAnsi="Times New Roman"/>
                  <w:bCs/>
                </w:rPr>
                <w:delText>;010}</w:delText>
              </w:r>
            </w:del>
          </w:p>
        </w:tc>
        <w:tc>
          <w:tcPr>
            <w:tcW w:w="7620" w:type="dxa"/>
          </w:tcPr>
          <w:p w14:paraId="5C6B138B" w14:textId="77777777" w:rsidR="00F4754B" w:rsidRPr="00FE002E" w:rsidRDefault="00E818E9" w:rsidP="007E2A41">
            <w:pPr>
              <w:pStyle w:val="BodyText1"/>
              <w:spacing w:line="240" w:lineRule="auto"/>
              <w:rPr>
                <w:del w:id="2916" w:author="Author"/>
                <w:rFonts w:ascii="Times New Roman" w:hAnsi="Times New Roman"/>
                <w:b/>
                <w:bCs/>
              </w:rPr>
            </w:pPr>
            <w:del w:id="2917" w:author="Author">
              <w:r>
                <w:rPr>
                  <w:rFonts w:ascii="Times New Roman" w:hAnsi="Times New Roman"/>
                  <w:b/>
                  <w:bCs/>
                </w:rPr>
                <w:delText>Asset amount deducted</w:delText>
              </w:r>
              <w:r w:rsidRPr="00FE002E">
                <w:rPr>
                  <w:rFonts w:ascii="Times New Roman" w:hAnsi="Times New Roman"/>
                  <w:b/>
                  <w:bCs/>
                </w:rPr>
                <w:delText xml:space="preserve"> </w:delText>
              </w:r>
              <w:r w:rsidR="00F4754B" w:rsidRPr="00FE002E">
                <w:rPr>
                  <w:rFonts w:ascii="Times New Roman" w:hAnsi="Times New Roman"/>
                  <w:b/>
                  <w:bCs/>
                </w:rPr>
                <w:delText xml:space="preserve">– </w:delText>
              </w:r>
              <w:r w:rsidR="00D01084">
                <w:rPr>
                  <w:rFonts w:ascii="Times New Roman" w:hAnsi="Times New Roman"/>
                  <w:b/>
                  <w:bCs/>
                </w:rPr>
                <w:delText>from</w:delText>
              </w:r>
              <w:r w:rsidR="00D01084" w:rsidRPr="00FE002E">
                <w:rPr>
                  <w:rFonts w:ascii="Times New Roman" w:hAnsi="Times New Roman"/>
                  <w:b/>
                  <w:bCs/>
                </w:rPr>
                <w:delText xml:space="preserve"> </w:delText>
              </w:r>
              <w:r w:rsidR="00F4754B" w:rsidRPr="00FE002E">
                <w:rPr>
                  <w:rFonts w:ascii="Times New Roman" w:hAnsi="Times New Roman"/>
                  <w:b/>
                  <w:bCs/>
                </w:rPr>
                <w:delText xml:space="preserve">own funds </w:delText>
              </w:r>
              <w:r w:rsidR="00D01084">
                <w:rPr>
                  <w:rFonts w:ascii="Times New Roman" w:hAnsi="Times New Roman"/>
                  <w:b/>
                  <w:bCs/>
                </w:rPr>
                <w:delText xml:space="preserve">items </w:delText>
              </w:r>
              <w:r w:rsidR="00F4754B" w:rsidRPr="00FE002E">
                <w:rPr>
                  <w:rFonts w:ascii="Times New Roman" w:hAnsi="Times New Roman"/>
                  <w:b/>
                  <w:bCs/>
                </w:rPr>
                <w:delText>– fully phased-in definition</w:delText>
              </w:r>
            </w:del>
          </w:p>
          <w:p w14:paraId="12D9B5DB" w14:textId="77777777" w:rsidR="00F4754B" w:rsidRPr="00FE002E" w:rsidRDefault="00F4754B" w:rsidP="007E2A41">
            <w:pPr>
              <w:pStyle w:val="BodyText1"/>
              <w:spacing w:line="240" w:lineRule="auto"/>
              <w:rPr>
                <w:del w:id="2918" w:author="Author"/>
                <w:rFonts w:ascii="Times New Roman" w:hAnsi="Times New Roman"/>
                <w:bCs/>
              </w:rPr>
            </w:pPr>
          </w:p>
          <w:p w14:paraId="45225DC9" w14:textId="77777777" w:rsidR="00C81710" w:rsidRDefault="00C81710" w:rsidP="00C81710">
            <w:pPr>
              <w:pStyle w:val="BodyText1"/>
              <w:spacing w:line="240" w:lineRule="auto"/>
              <w:rPr>
                <w:del w:id="2919" w:author="Author"/>
                <w:rFonts w:ascii="Times New Roman" w:hAnsi="Times New Roman"/>
                <w:bCs/>
              </w:rPr>
            </w:pPr>
            <w:del w:id="2920" w:author="Author">
              <w:r w:rsidRPr="00FE002E">
                <w:rPr>
                  <w:rFonts w:ascii="Times New Roman" w:hAnsi="Times New Roman"/>
                  <w:bCs/>
                </w:rPr>
                <w:delText xml:space="preserve">It includes the amount of regulatory adjustments from </w:delText>
              </w:r>
              <w:r w:rsidR="00D01084">
                <w:rPr>
                  <w:rFonts w:ascii="Times New Roman" w:hAnsi="Times New Roman"/>
                  <w:bCs/>
                </w:rPr>
                <w:delText xml:space="preserve">own funds items </w:delText>
              </w:r>
              <w:r>
                <w:rPr>
                  <w:rFonts w:ascii="Times New Roman" w:hAnsi="Times New Roman"/>
                  <w:bCs/>
                </w:rPr>
                <w:delText>that adjust the value of an asset and which are required by:</w:delText>
              </w:r>
            </w:del>
          </w:p>
          <w:p w14:paraId="5274CFF2" w14:textId="77777777" w:rsidR="00C81710" w:rsidRPr="00D74CC1" w:rsidRDefault="00500508" w:rsidP="00500508">
            <w:pPr>
              <w:pStyle w:val="BodyText1"/>
              <w:spacing w:line="240" w:lineRule="auto"/>
              <w:ind w:left="720" w:hanging="360"/>
              <w:rPr>
                <w:del w:id="2921" w:author="Author"/>
                <w:rFonts w:ascii="Times New Roman" w:hAnsi="Times New Roman"/>
                <w:b/>
                <w:bCs/>
              </w:rPr>
            </w:pPr>
            <w:del w:id="2922" w:author="Author">
              <w:r w:rsidRPr="00D74CC1">
                <w:rPr>
                  <w:rFonts w:ascii="Times New Roman" w:hAnsi="Times New Roman"/>
                  <w:bCs/>
                </w:rPr>
                <w:delText>-</w:delText>
              </w:r>
              <w:r w:rsidRPr="00D74CC1">
                <w:rPr>
                  <w:rFonts w:ascii="Times New Roman" w:hAnsi="Times New Roman"/>
                  <w:bCs/>
                </w:rPr>
                <w:tab/>
              </w:r>
              <w:r w:rsidR="00C81710" w:rsidRPr="00D74CC1">
                <w:rPr>
                  <w:rFonts w:ascii="Times New Roman" w:hAnsi="Times New Roman"/>
                  <w:bCs/>
                </w:rPr>
                <w:delText>Articles 32 to 35 of the CRR</w:delText>
              </w:r>
              <w:r w:rsidR="00C81710">
                <w:rPr>
                  <w:rFonts w:ascii="Times New Roman" w:hAnsi="Times New Roman"/>
                  <w:bCs/>
                </w:rPr>
                <w:delText>, or</w:delText>
              </w:r>
            </w:del>
          </w:p>
          <w:p w14:paraId="665A4E47" w14:textId="77777777" w:rsidR="00C81710" w:rsidRPr="00FD2C06" w:rsidRDefault="00500508" w:rsidP="00500508">
            <w:pPr>
              <w:pStyle w:val="BodyText1"/>
              <w:spacing w:line="240" w:lineRule="auto"/>
              <w:ind w:left="720" w:hanging="360"/>
              <w:rPr>
                <w:del w:id="2923" w:author="Author"/>
                <w:rFonts w:ascii="Times New Roman" w:hAnsi="Times New Roman"/>
                <w:b/>
                <w:bCs/>
              </w:rPr>
            </w:pPr>
            <w:del w:id="2924" w:author="Author">
              <w:r w:rsidRPr="00FD2C06">
                <w:rPr>
                  <w:rFonts w:ascii="Times New Roman" w:hAnsi="Times New Roman"/>
                  <w:bCs/>
                </w:rPr>
                <w:delText>-</w:delText>
              </w:r>
              <w:r w:rsidRPr="00FD2C06">
                <w:rPr>
                  <w:rFonts w:ascii="Times New Roman" w:hAnsi="Times New Roman"/>
                  <w:bCs/>
                </w:rPr>
                <w:tab/>
              </w:r>
              <w:r w:rsidR="00C81710" w:rsidRPr="00D74CC1">
                <w:rPr>
                  <w:rFonts w:ascii="Times New Roman" w:hAnsi="Times New Roman"/>
                  <w:bCs/>
                </w:rPr>
                <w:delText>Articles 36 to 47</w:delText>
              </w:r>
              <w:r w:rsidR="00C81710">
                <w:rPr>
                  <w:rFonts w:ascii="Times New Roman" w:hAnsi="Times New Roman"/>
                  <w:bCs/>
                </w:rPr>
                <w:delText xml:space="preserve"> of the CRR, or</w:delText>
              </w:r>
            </w:del>
          </w:p>
          <w:p w14:paraId="3179F20E" w14:textId="77777777" w:rsidR="00C81710" w:rsidRPr="00FD2C06" w:rsidRDefault="00500508" w:rsidP="00500508">
            <w:pPr>
              <w:pStyle w:val="BodyText1"/>
              <w:spacing w:line="240" w:lineRule="auto"/>
              <w:ind w:left="720" w:hanging="360"/>
              <w:rPr>
                <w:del w:id="2925" w:author="Author"/>
                <w:rFonts w:ascii="Times New Roman" w:hAnsi="Times New Roman"/>
                <w:b/>
                <w:bCs/>
              </w:rPr>
            </w:pPr>
            <w:del w:id="2926" w:author="Author">
              <w:r w:rsidRPr="00FD2C06">
                <w:rPr>
                  <w:rFonts w:ascii="Times New Roman" w:hAnsi="Times New Roman"/>
                  <w:bCs/>
                </w:rPr>
                <w:delText>-</w:delText>
              </w:r>
              <w:r w:rsidRPr="00FD2C06">
                <w:rPr>
                  <w:rFonts w:ascii="Times New Roman" w:hAnsi="Times New Roman"/>
                  <w:bCs/>
                </w:rPr>
                <w:tab/>
              </w:r>
              <w:r w:rsidR="00C81710">
                <w:rPr>
                  <w:rFonts w:ascii="Times New Roman" w:hAnsi="Times New Roman"/>
                  <w:bCs/>
                </w:rPr>
                <w:delText>Articles 56 to 60 of the CRR, or</w:delText>
              </w:r>
            </w:del>
          </w:p>
          <w:p w14:paraId="2E47CB05" w14:textId="77777777" w:rsidR="00C81710" w:rsidRPr="00877186" w:rsidRDefault="00500508" w:rsidP="00500508">
            <w:pPr>
              <w:pStyle w:val="BodyText1"/>
              <w:spacing w:line="240" w:lineRule="auto"/>
              <w:ind w:left="720" w:hanging="360"/>
              <w:rPr>
                <w:del w:id="2927" w:author="Author"/>
                <w:rFonts w:ascii="Times New Roman" w:hAnsi="Times New Roman"/>
                <w:b/>
                <w:bCs/>
              </w:rPr>
            </w:pPr>
            <w:del w:id="2928" w:author="Author">
              <w:r w:rsidRPr="00877186">
                <w:rPr>
                  <w:rFonts w:ascii="Times New Roman" w:hAnsi="Times New Roman"/>
                  <w:bCs/>
                </w:rPr>
                <w:delText>-</w:delText>
              </w:r>
              <w:r w:rsidRPr="00877186">
                <w:rPr>
                  <w:rFonts w:ascii="Times New Roman" w:hAnsi="Times New Roman"/>
                  <w:bCs/>
                </w:rPr>
                <w:tab/>
              </w:r>
              <w:r w:rsidR="00C81710">
                <w:rPr>
                  <w:rFonts w:ascii="Times New Roman" w:hAnsi="Times New Roman"/>
                  <w:bCs/>
                </w:rPr>
                <w:delText>Articles 66 to 70 of the CRR</w:delText>
              </w:r>
              <w:r w:rsidR="007A0E3A">
                <w:rPr>
                  <w:rFonts w:ascii="Times New Roman" w:hAnsi="Times New Roman"/>
                  <w:bCs/>
                </w:rPr>
                <w:delText>,</w:delText>
              </w:r>
            </w:del>
          </w:p>
          <w:p w14:paraId="134440AE" w14:textId="77777777" w:rsidR="007A0E3A" w:rsidRPr="00D74CC1" w:rsidRDefault="007A0E3A" w:rsidP="00877186">
            <w:pPr>
              <w:pStyle w:val="BodyText1"/>
              <w:spacing w:line="240" w:lineRule="auto"/>
              <w:rPr>
                <w:del w:id="2929" w:author="Author"/>
                <w:rFonts w:ascii="Times New Roman" w:hAnsi="Times New Roman"/>
                <w:b/>
                <w:bCs/>
              </w:rPr>
            </w:pPr>
            <w:del w:id="2930" w:author="Author">
              <w:r>
                <w:rPr>
                  <w:rFonts w:ascii="Times New Roman" w:hAnsi="Times New Roman"/>
                  <w:bCs/>
                </w:rPr>
                <w:delText>as applicable.</w:delText>
              </w:r>
            </w:del>
          </w:p>
          <w:p w14:paraId="3C722017" w14:textId="77777777" w:rsidR="00C81710" w:rsidRDefault="00C81710" w:rsidP="00C81710">
            <w:pPr>
              <w:pStyle w:val="BodyText1"/>
              <w:spacing w:line="240" w:lineRule="auto"/>
              <w:rPr>
                <w:del w:id="2931" w:author="Author"/>
                <w:rFonts w:ascii="Times New Roman" w:hAnsi="Times New Roman"/>
                <w:bCs/>
              </w:rPr>
            </w:pPr>
          </w:p>
          <w:p w14:paraId="0145D3C6" w14:textId="77777777" w:rsidR="00C81710" w:rsidRPr="00D74CC1" w:rsidRDefault="00C81710" w:rsidP="00C81710">
            <w:pPr>
              <w:pStyle w:val="BodyText1"/>
              <w:spacing w:line="240" w:lineRule="auto"/>
              <w:rPr>
                <w:del w:id="2932" w:author="Author"/>
                <w:rFonts w:ascii="Times New Roman" w:hAnsi="Times New Roman"/>
                <w:b/>
                <w:bCs/>
              </w:rPr>
            </w:pPr>
            <w:del w:id="2933" w:author="Author">
              <w:r>
                <w:rPr>
                  <w:rFonts w:ascii="Times New Roman" w:hAnsi="Times New Roman"/>
                  <w:bCs/>
                </w:rPr>
                <w:delText>Institutions shall take i</w:delText>
              </w:r>
              <w:r w:rsidRPr="00D74CC1">
                <w:rPr>
                  <w:rFonts w:ascii="Times New Roman" w:hAnsi="Times New Roman"/>
                  <w:bCs/>
                </w:rPr>
                <w:delText>nto account the exemptions, alternatives and waivers to such deductions laid down in Articles 48, 49 and 79</w:delText>
              </w:r>
              <w:r w:rsidR="00D01084">
                <w:rPr>
                  <w:rFonts w:ascii="Times New Roman" w:hAnsi="Times New Roman"/>
                  <w:bCs/>
                </w:rPr>
                <w:delText xml:space="preserve"> of the CRR</w:delText>
              </w:r>
              <w:r w:rsidRPr="00D74CC1">
                <w:rPr>
                  <w:rFonts w:ascii="Times New Roman" w:hAnsi="Times New Roman"/>
                  <w:bCs/>
                </w:rPr>
                <w:delText xml:space="preserve">, without taking into account the derogation laid down in Chapters 1 and 2 of Part Ten of the CRR. To avoid double counting, institutions shall not report adjustments already applied pursuant to Article 111 of the CRR when calculating the exposure value in rows </w:delText>
              </w:r>
              <w:r w:rsidR="00877186">
                <w:rPr>
                  <w:rFonts w:ascii="Times New Roman" w:hAnsi="Times New Roman"/>
                  <w:bCs/>
                </w:rPr>
                <w:delText>{LRCalc;10;10} to {LRCalc;260;10}</w:delText>
              </w:r>
              <w:r w:rsidRPr="00C81710">
                <w:rPr>
                  <w:rFonts w:ascii="Times New Roman" w:hAnsi="Times New Roman"/>
                  <w:bCs/>
                </w:rPr>
                <w:delText>, nor shall they report any adjustment that does not deduc</w:delText>
              </w:r>
              <w:r>
                <w:rPr>
                  <w:rFonts w:ascii="Times New Roman" w:hAnsi="Times New Roman"/>
                  <w:bCs/>
                </w:rPr>
                <w:delText>t the value of a specific asset</w:delText>
              </w:r>
              <w:r w:rsidRPr="00D74CC1">
                <w:rPr>
                  <w:rFonts w:ascii="Times New Roman" w:hAnsi="Times New Roman"/>
                  <w:bCs/>
                </w:rPr>
                <w:delText>.</w:delText>
              </w:r>
              <w:r w:rsidRPr="00D74CC1">
                <w:rPr>
                  <w:rFonts w:ascii="Times New Roman" w:hAnsi="Times New Roman"/>
                  <w:b/>
                  <w:bCs/>
                </w:rPr>
                <w:delText xml:space="preserve"> </w:delText>
              </w:r>
            </w:del>
          </w:p>
          <w:p w14:paraId="6ED9F5FE" w14:textId="77777777" w:rsidR="00C81710" w:rsidRDefault="00C81710" w:rsidP="00C81710">
            <w:pPr>
              <w:pStyle w:val="BodyText1"/>
              <w:spacing w:line="240" w:lineRule="auto"/>
              <w:rPr>
                <w:del w:id="2934" w:author="Author"/>
                <w:rFonts w:ascii="Times New Roman" w:hAnsi="Times New Roman"/>
                <w:b/>
                <w:bCs/>
              </w:rPr>
            </w:pPr>
          </w:p>
          <w:p w14:paraId="3ABF11C7" w14:textId="77777777" w:rsidR="00C81710" w:rsidRPr="00FE002E" w:rsidRDefault="00C81710" w:rsidP="00C81710">
            <w:pPr>
              <w:pStyle w:val="BodyText1"/>
              <w:spacing w:line="240" w:lineRule="auto"/>
              <w:rPr>
                <w:del w:id="2935" w:author="Author"/>
                <w:rFonts w:ascii="Times New Roman" w:hAnsi="Times New Roman"/>
                <w:bCs/>
              </w:rPr>
            </w:pPr>
            <w:del w:id="2936" w:author="Author">
              <w:r w:rsidRPr="00C81710">
                <w:rPr>
                  <w:rFonts w:ascii="Times New Roman" w:hAnsi="Times New Roman"/>
                  <w:bCs/>
                </w:rPr>
                <w:delText>A</w:delText>
              </w:r>
              <w:r w:rsidR="00DD0B71">
                <w:rPr>
                  <w:rFonts w:ascii="Times New Roman" w:hAnsi="Times New Roman"/>
                  <w:bCs/>
                </w:rPr>
                <w:delText>s these a</w:delText>
              </w:r>
              <w:r w:rsidRPr="00C81710">
                <w:rPr>
                  <w:rFonts w:ascii="Times New Roman" w:hAnsi="Times New Roman"/>
                  <w:bCs/>
                </w:rPr>
                <w:delText>djustments reduce the total own funds</w:delText>
              </w:r>
              <w:r w:rsidR="00DD0B71">
                <w:rPr>
                  <w:rFonts w:ascii="Times New Roman" w:hAnsi="Times New Roman"/>
                  <w:bCs/>
                </w:rPr>
                <w:delText>, they shall</w:delText>
              </w:r>
              <w:r w:rsidRPr="00C81710">
                <w:rPr>
                  <w:rFonts w:ascii="Times New Roman" w:hAnsi="Times New Roman"/>
                  <w:bCs/>
                </w:rPr>
                <w:delText xml:space="preserve"> be reported as a negative figure.</w:delText>
              </w:r>
              <w:r w:rsidR="00500508">
                <w:rPr>
                  <w:rFonts w:ascii="Times New Roman" w:hAnsi="Times New Roman"/>
                  <w:bCs/>
                </w:rPr>
                <w:delText xml:space="preserve"> </w:delText>
              </w:r>
            </w:del>
          </w:p>
          <w:p w14:paraId="4F19D217" w14:textId="77777777" w:rsidR="00F4754B" w:rsidRPr="00FE002E" w:rsidRDefault="00F4754B" w:rsidP="005556DC">
            <w:pPr>
              <w:pStyle w:val="BodyText1"/>
              <w:spacing w:line="240" w:lineRule="auto"/>
              <w:rPr>
                <w:del w:id="2937" w:author="Author"/>
                <w:rFonts w:ascii="Times New Roman" w:hAnsi="Times New Roman"/>
                <w:bCs/>
                <w:u w:val="single"/>
              </w:rPr>
            </w:pPr>
          </w:p>
        </w:tc>
      </w:tr>
      <w:tr w:rsidR="00F4754B" w:rsidRPr="00FE002E" w14:paraId="14F08FB2" w14:textId="77777777" w:rsidTr="00FC2664">
        <w:trPr>
          <w:del w:id="2938" w:author="Author"/>
        </w:trPr>
        <w:tc>
          <w:tcPr>
            <w:tcW w:w="1418" w:type="dxa"/>
          </w:tcPr>
          <w:p w14:paraId="32F140D9" w14:textId="77777777" w:rsidR="00F4754B" w:rsidRPr="00FE002E" w:rsidRDefault="00F4754B" w:rsidP="00F70A83">
            <w:pPr>
              <w:pStyle w:val="BodyText1"/>
              <w:rPr>
                <w:del w:id="2939" w:author="Author"/>
                <w:rFonts w:ascii="Times New Roman" w:hAnsi="Times New Roman"/>
                <w:bCs/>
              </w:rPr>
            </w:pPr>
            <w:del w:id="2940" w:author="Author">
              <w:r w:rsidRPr="00FE002E">
                <w:rPr>
                  <w:rFonts w:ascii="Times New Roman" w:hAnsi="Times New Roman"/>
                  <w:bCs/>
                </w:rPr>
                <w:delText>{</w:delText>
              </w:r>
              <w:r w:rsidR="00F70A83" w:rsidRPr="00FE002E">
                <w:rPr>
                  <w:rFonts w:ascii="Times New Roman" w:hAnsi="Times New Roman"/>
                  <w:bCs/>
                </w:rPr>
                <w:delText>08</w:delText>
              </w:r>
              <w:r w:rsidR="00F70A83">
                <w:rPr>
                  <w:rFonts w:ascii="Times New Roman" w:hAnsi="Times New Roman"/>
                  <w:bCs/>
                </w:rPr>
                <w:delText>5</w:delText>
              </w:r>
              <w:r w:rsidRPr="00FE002E">
                <w:rPr>
                  <w:rFonts w:ascii="Times New Roman" w:hAnsi="Times New Roman"/>
                  <w:bCs/>
                </w:rPr>
                <w:delText>,</w:delText>
              </w:r>
              <w:r w:rsidR="00513244">
                <w:rPr>
                  <w:rFonts w:ascii="Times New Roman" w:hAnsi="Times New Roman"/>
                  <w:bCs/>
                </w:rPr>
                <w:delText>0</w:delText>
              </w:r>
              <w:r w:rsidRPr="00FE002E">
                <w:rPr>
                  <w:rFonts w:ascii="Times New Roman" w:hAnsi="Times New Roman"/>
                  <w:bCs/>
                </w:rPr>
                <w:delText>1</w:delText>
              </w:r>
              <w:r w:rsidR="00513244">
                <w:rPr>
                  <w:rFonts w:ascii="Times New Roman" w:hAnsi="Times New Roman"/>
                  <w:bCs/>
                </w:rPr>
                <w:delText>0</w:delText>
              </w:r>
              <w:r w:rsidRPr="00FE002E">
                <w:rPr>
                  <w:rFonts w:ascii="Times New Roman" w:hAnsi="Times New Roman"/>
                  <w:bCs/>
                </w:rPr>
                <w:delText>}</w:delText>
              </w:r>
            </w:del>
          </w:p>
        </w:tc>
        <w:tc>
          <w:tcPr>
            <w:tcW w:w="7620" w:type="dxa"/>
          </w:tcPr>
          <w:p w14:paraId="6C519634" w14:textId="77777777" w:rsidR="00F4754B" w:rsidRPr="00FE002E" w:rsidRDefault="00E818E9" w:rsidP="007E2A41">
            <w:pPr>
              <w:pStyle w:val="BodyText1"/>
              <w:spacing w:line="240" w:lineRule="auto"/>
              <w:rPr>
                <w:del w:id="2941" w:author="Author"/>
                <w:rFonts w:ascii="Times New Roman" w:hAnsi="Times New Roman"/>
                <w:bCs/>
              </w:rPr>
            </w:pPr>
            <w:del w:id="2942" w:author="Author">
              <w:r>
                <w:rPr>
                  <w:rFonts w:ascii="Times New Roman" w:hAnsi="Times New Roman"/>
                  <w:b/>
                  <w:bCs/>
                </w:rPr>
                <w:delText>Asset amount deducted</w:delText>
              </w:r>
              <w:r w:rsidRPr="00FE002E">
                <w:rPr>
                  <w:rFonts w:ascii="Times New Roman" w:hAnsi="Times New Roman"/>
                  <w:b/>
                  <w:bCs/>
                </w:rPr>
                <w:delText xml:space="preserve"> </w:delText>
              </w:r>
              <w:r w:rsidR="00F4754B" w:rsidRPr="00FE002E">
                <w:rPr>
                  <w:rFonts w:ascii="Times New Roman" w:hAnsi="Times New Roman"/>
                  <w:b/>
                  <w:bCs/>
                </w:rPr>
                <w:delText xml:space="preserve">– </w:delText>
              </w:r>
              <w:r w:rsidR="00D01084">
                <w:rPr>
                  <w:rFonts w:ascii="Times New Roman" w:hAnsi="Times New Roman"/>
                  <w:b/>
                  <w:bCs/>
                </w:rPr>
                <w:delText>from</w:delText>
              </w:r>
              <w:r w:rsidR="00D01084" w:rsidRPr="00FE002E">
                <w:rPr>
                  <w:rFonts w:ascii="Times New Roman" w:hAnsi="Times New Roman"/>
                  <w:b/>
                  <w:bCs/>
                </w:rPr>
                <w:delText xml:space="preserve"> </w:delText>
              </w:r>
              <w:r w:rsidR="00F4754B" w:rsidRPr="00FE002E">
                <w:rPr>
                  <w:rFonts w:ascii="Times New Roman" w:hAnsi="Times New Roman"/>
                  <w:b/>
                  <w:bCs/>
                </w:rPr>
                <w:delText>own funds</w:delText>
              </w:r>
              <w:r w:rsidR="00D01084">
                <w:rPr>
                  <w:rFonts w:ascii="Times New Roman" w:hAnsi="Times New Roman"/>
                  <w:b/>
                  <w:bCs/>
                </w:rPr>
                <w:delText xml:space="preserve"> items</w:delText>
              </w:r>
              <w:r w:rsidR="00F4754B" w:rsidRPr="00FE002E">
                <w:rPr>
                  <w:rFonts w:ascii="Times New Roman" w:hAnsi="Times New Roman"/>
                  <w:b/>
                  <w:bCs/>
                </w:rPr>
                <w:delText xml:space="preserve"> – transitional definition</w:delText>
              </w:r>
            </w:del>
          </w:p>
          <w:p w14:paraId="10FC2CC6" w14:textId="77777777" w:rsidR="00F4754B" w:rsidRDefault="00F4754B" w:rsidP="007E2A41">
            <w:pPr>
              <w:pStyle w:val="BodyText1"/>
              <w:spacing w:line="240" w:lineRule="auto"/>
              <w:rPr>
                <w:del w:id="2943" w:author="Author"/>
                <w:rFonts w:ascii="Times New Roman" w:hAnsi="Times New Roman"/>
                <w:bCs/>
              </w:rPr>
            </w:pPr>
          </w:p>
          <w:p w14:paraId="354E605A" w14:textId="77777777" w:rsidR="00C81710" w:rsidRDefault="00C81710" w:rsidP="00C81710">
            <w:pPr>
              <w:pStyle w:val="BodyText1"/>
              <w:spacing w:line="240" w:lineRule="auto"/>
              <w:rPr>
                <w:del w:id="2944" w:author="Author"/>
                <w:rFonts w:ascii="Times New Roman" w:hAnsi="Times New Roman"/>
                <w:bCs/>
              </w:rPr>
            </w:pPr>
            <w:del w:id="2945" w:author="Author">
              <w:r w:rsidRPr="00FE002E">
                <w:rPr>
                  <w:rFonts w:ascii="Times New Roman" w:hAnsi="Times New Roman"/>
                  <w:bCs/>
                </w:rPr>
                <w:delText xml:space="preserve">It includes the amount of regulatory adjustments from </w:delText>
              </w:r>
              <w:r w:rsidR="00D01084">
                <w:rPr>
                  <w:rFonts w:ascii="Times New Roman" w:hAnsi="Times New Roman"/>
                  <w:bCs/>
                </w:rPr>
                <w:delText xml:space="preserve">own funds items </w:delText>
              </w:r>
              <w:r>
                <w:rPr>
                  <w:rFonts w:ascii="Times New Roman" w:hAnsi="Times New Roman"/>
                  <w:bCs/>
                </w:rPr>
                <w:delText>that adjust the value of an asset and which are required by:</w:delText>
              </w:r>
            </w:del>
          </w:p>
          <w:p w14:paraId="1AD32DEC" w14:textId="77777777" w:rsidR="00C81710" w:rsidRPr="00D74CC1" w:rsidRDefault="00500508" w:rsidP="00500508">
            <w:pPr>
              <w:pStyle w:val="BodyText1"/>
              <w:spacing w:line="240" w:lineRule="auto"/>
              <w:ind w:left="720" w:hanging="360"/>
              <w:rPr>
                <w:del w:id="2946" w:author="Author"/>
                <w:rFonts w:ascii="Times New Roman" w:hAnsi="Times New Roman"/>
                <w:b/>
                <w:bCs/>
              </w:rPr>
            </w:pPr>
            <w:del w:id="2947" w:author="Author">
              <w:r w:rsidRPr="00D74CC1">
                <w:rPr>
                  <w:rFonts w:ascii="Times New Roman" w:hAnsi="Times New Roman"/>
                  <w:bCs/>
                </w:rPr>
                <w:delText>-</w:delText>
              </w:r>
              <w:r w:rsidRPr="00D74CC1">
                <w:rPr>
                  <w:rFonts w:ascii="Times New Roman" w:hAnsi="Times New Roman"/>
                  <w:bCs/>
                </w:rPr>
                <w:tab/>
              </w:r>
              <w:r w:rsidR="00C81710" w:rsidRPr="00D74CC1">
                <w:rPr>
                  <w:rFonts w:ascii="Times New Roman" w:hAnsi="Times New Roman"/>
                  <w:bCs/>
                </w:rPr>
                <w:delText>Articles 32 to 35 of the CRR</w:delText>
              </w:r>
              <w:r w:rsidR="00C81710">
                <w:rPr>
                  <w:rFonts w:ascii="Times New Roman" w:hAnsi="Times New Roman"/>
                  <w:bCs/>
                </w:rPr>
                <w:delText>, or</w:delText>
              </w:r>
            </w:del>
          </w:p>
          <w:p w14:paraId="32956651" w14:textId="77777777" w:rsidR="00C81710" w:rsidRPr="00D74CC1" w:rsidRDefault="00500508" w:rsidP="00500508">
            <w:pPr>
              <w:pStyle w:val="BodyText1"/>
              <w:spacing w:line="240" w:lineRule="auto"/>
              <w:ind w:left="720" w:hanging="360"/>
              <w:rPr>
                <w:del w:id="2948" w:author="Author"/>
                <w:rFonts w:ascii="Times New Roman" w:hAnsi="Times New Roman"/>
                <w:b/>
                <w:bCs/>
              </w:rPr>
            </w:pPr>
            <w:del w:id="2949" w:author="Author">
              <w:r w:rsidRPr="00D74CC1">
                <w:rPr>
                  <w:rFonts w:ascii="Times New Roman" w:hAnsi="Times New Roman"/>
                  <w:bCs/>
                </w:rPr>
                <w:delText>-</w:delText>
              </w:r>
              <w:r w:rsidRPr="00D74CC1">
                <w:rPr>
                  <w:rFonts w:ascii="Times New Roman" w:hAnsi="Times New Roman"/>
                  <w:bCs/>
                </w:rPr>
                <w:tab/>
              </w:r>
              <w:r w:rsidR="00C81710" w:rsidRPr="00D74CC1">
                <w:rPr>
                  <w:rFonts w:ascii="Times New Roman" w:hAnsi="Times New Roman"/>
                  <w:bCs/>
                </w:rPr>
                <w:delText>Articles 36 to 47</w:delText>
              </w:r>
              <w:r w:rsidR="00C81710">
                <w:rPr>
                  <w:rFonts w:ascii="Times New Roman" w:hAnsi="Times New Roman"/>
                  <w:bCs/>
                </w:rPr>
                <w:delText xml:space="preserve"> of the CRR, or</w:delText>
              </w:r>
            </w:del>
          </w:p>
          <w:p w14:paraId="2882F204" w14:textId="77777777" w:rsidR="00C81710" w:rsidRPr="00D74CC1" w:rsidRDefault="00500508" w:rsidP="00500508">
            <w:pPr>
              <w:pStyle w:val="BodyText1"/>
              <w:spacing w:line="240" w:lineRule="auto"/>
              <w:ind w:left="720" w:hanging="360"/>
              <w:rPr>
                <w:del w:id="2950" w:author="Author"/>
                <w:rFonts w:ascii="Times New Roman" w:hAnsi="Times New Roman"/>
                <w:b/>
                <w:bCs/>
              </w:rPr>
            </w:pPr>
            <w:del w:id="2951" w:author="Author">
              <w:r w:rsidRPr="00D74CC1">
                <w:rPr>
                  <w:rFonts w:ascii="Times New Roman" w:hAnsi="Times New Roman"/>
                  <w:bCs/>
                </w:rPr>
                <w:delText>-</w:delText>
              </w:r>
              <w:r w:rsidRPr="00D74CC1">
                <w:rPr>
                  <w:rFonts w:ascii="Times New Roman" w:hAnsi="Times New Roman"/>
                  <w:bCs/>
                </w:rPr>
                <w:tab/>
              </w:r>
              <w:r w:rsidR="00C81710">
                <w:rPr>
                  <w:rFonts w:ascii="Times New Roman" w:hAnsi="Times New Roman"/>
                  <w:bCs/>
                </w:rPr>
                <w:delText>Articles 56 to 60 of the CRR, or</w:delText>
              </w:r>
            </w:del>
          </w:p>
          <w:p w14:paraId="428B4CF5" w14:textId="77777777" w:rsidR="00C81710" w:rsidRPr="00877186" w:rsidRDefault="00500508" w:rsidP="00500508">
            <w:pPr>
              <w:pStyle w:val="BodyText1"/>
              <w:spacing w:line="240" w:lineRule="auto"/>
              <w:ind w:left="720" w:hanging="360"/>
              <w:rPr>
                <w:del w:id="2952" w:author="Author"/>
                <w:rFonts w:ascii="Times New Roman" w:hAnsi="Times New Roman"/>
                <w:b/>
                <w:bCs/>
              </w:rPr>
            </w:pPr>
            <w:del w:id="2953" w:author="Author">
              <w:r w:rsidRPr="00877186">
                <w:rPr>
                  <w:rFonts w:ascii="Times New Roman" w:hAnsi="Times New Roman"/>
                  <w:bCs/>
                </w:rPr>
                <w:delText>-</w:delText>
              </w:r>
              <w:r w:rsidRPr="00877186">
                <w:rPr>
                  <w:rFonts w:ascii="Times New Roman" w:hAnsi="Times New Roman"/>
                  <w:bCs/>
                </w:rPr>
                <w:tab/>
              </w:r>
              <w:r w:rsidR="00C81710">
                <w:rPr>
                  <w:rFonts w:ascii="Times New Roman" w:hAnsi="Times New Roman"/>
                  <w:bCs/>
                </w:rPr>
                <w:delText>Articles 66 to 70 of the CRR</w:delText>
              </w:r>
              <w:r w:rsidR="007A0E3A">
                <w:rPr>
                  <w:rFonts w:ascii="Times New Roman" w:hAnsi="Times New Roman"/>
                  <w:bCs/>
                </w:rPr>
                <w:delText>,</w:delText>
              </w:r>
            </w:del>
          </w:p>
          <w:p w14:paraId="7514341C" w14:textId="77777777" w:rsidR="007A0E3A" w:rsidRPr="00D74CC1" w:rsidRDefault="007A0E3A" w:rsidP="00877186">
            <w:pPr>
              <w:pStyle w:val="BodyText1"/>
              <w:spacing w:line="240" w:lineRule="auto"/>
              <w:rPr>
                <w:del w:id="2954" w:author="Author"/>
                <w:rFonts w:ascii="Times New Roman" w:hAnsi="Times New Roman"/>
                <w:b/>
                <w:bCs/>
              </w:rPr>
            </w:pPr>
            <w:del w:id="2955" w:author="Author">
              <w:r>
                <w:rPr>
                  <w:rFonts w:ascii="Times New Roman" w:hAnsi="Times New Roman"/>
                  <w:bCs/>
                </w:rPr>
                <w:delText>as applicable.</w:delText>
              </w:r>
            </w:del>
          </w:p>
          <w:p w14:paraId="231FFF99" w14:textId="77777777" w:rsidR="00C81710" w:rsidRDefault="00C81710" w:rsidP="00C81710">
            <w:pPr>
              <w:pStyle w:val="BodyText1"/>
              <w:spacing w:line="240" w:lineRule="auto"/>
              <w:rPr>
                <w:del w:id="2956" w:author="Author"/>
                <w:rFonts w:ascii="Times New Roman" w:hAnsi="Times New Roman"/>
                <w:bCs/>
              </w:rPr>
            </w:pPr>
          </w:p>
          <w:p w14:paraId="1D9D59F0" w14:textId="77777777" w:rsidR="00C81710" w:rsidRPr="00D74CC1" w:rsidRDefault="00C81710" w:rsidP="00C81710">
            <w:pPr>
              <w:pStyle w:val="BodyText1"/>
              <w:spacing w:line="240" w:lineRule="auto"/>
              <w:rPr>
                <w:del w:id="2957" w:author="Author"/>
                <w:rFonts w:ascii="Times New Roman" w:hAnsi="Times New Roman"/>
                <w:b/>
                <w:bCs/>
              </w:rPr>
            </w:pPr>
            <w:del w:id="2958" w:author="Author">
              <w:r>
                <w:rPr>
                  <w:rFonts w:ascii="Times New Roman" w:hAnsi="Times New Roman"/>
                  <w:bCs/>
                </w:rPr>
                <w:delText>Institutions shall take i</w:delText>
              </w:r>
              <w:r w:rsidRPr="00D74CC1">
                <w:rPr>
                  <w:rFonts w:ascii="Times New Roman" w:hAnsi="Times New Roman"/>
                  <w:bCs/>
                </w:rPr>
                <w:delText>nto account the exemptions, alternatives and waivers to such deductions laid down in Articles 48, 49 and 79</w:delText>
              </w:r>
              <w:r w:rsidR="00D01084">
                <w:rPr>
                  <w:rFonts w:ascii="Times New Roman" w:hAnsi="Times New Roman"/>
                  <w:bCs/>
                </w:rPr>
                <w:delText xml:space="preserve"> of the CRR</w:delText>
              </w:r>
              <w:r w:rsidRPr="00D74CC1">
                <w:rPr>
                  <w:rFonts w:ascii="Times New Roman" w:hAnsi="Times New Roman"/>
                  <w:bCs/>
                </w:rPr>
                <w:delText xml:space="preserve">, </w:delText>
              </w:r>
              <w:r>
                <w:rPr>
                  <w:rFonts w:ascii="Times New Roman" w:hAnsi="Times New Roman"/>
                  <w:bCs/>
                </w:rPr>
                <w:delText>in addition</w:delText>
              </w:r>
              <w:r w:rsidRPr="00D74CC1">
                <w:rPr>
                  <w:rFonts w:ascii="Times New Roman" w:hAnsi="Times New Roman"/>
                  <w:bCs/>
                </w:rPr>
                <w:delText xml:space="preserve"> taking into account the derogation laid down in Chapters 1 and 2 of Part Ten of the CRR. To avoid double counting, institutions shall not report adjustments already applied pursuant to Article 111 of the CRR when calculating the exposure value in </w:delText>
              </w:r>
              <w:r w:rsidR="00877186">
                <w:rPr>
                  <w:rFonts w:ascii="Times New Roman" w:hAnsi="Times New Roman"/>
                  <w:bCs/>
                </w:rPr>
                <w:delText>{LRCalc;10;10} to {LRCalc;260;10}</w:delText>
              </w:r>
              <w:r w:rsidRPr="00C81710">
                <w:rPr>
                  <w:rFonts w:ascii="Times New Roman" w:hAnsi="Times New Roman"/>
                  <w:bCs/>
                </w:rPr>
                <w:delText>, nor shall they report any adjustment that does not deduc</w:delText>
              </w:r>
              <w:r>
                <w:rPr>
                  <w:rFonts w:ascii="Times New Roman" w:hAnsi="Times New Roman"/>
                  <w:bCs/>
                </w:rPr>
                <w:delText>t the value of a specific asset</w:delText>
              </w:r>
              <w:r w:rsidRPr="00D74CC1">
                <w:rPr>
                  <w:rFonts w:ascii="Times New Roman" w:hAnsi="Times New Roman"/>
                  <w:bCs/>
                </w:rPr>
                <w:delText>.</w:delText>
              </w:r>
              <w:r w:rsidRPr="00D74CC1">
                <w:rPr>
                  <w:rFonts w:ascii="Times New Roman" w:hAnsi="Times New Roman"/>
                  <w:b/>
                  <w:bCs/>
                </w:rPr>
                <w:delText xml:space="preserve"> </w:delText>
              </w:r>
            </w:del>
          </w:p>
          <w:p w14:paraId="38901F5C" w14:textId="77777777" w:rsidR="00C81710" w:rsidRDefault="00C81710" w:rsidP="00C81710">
            <w:pPr>
              <w:pStyle w:val="BodyText1"/>
              <w:spacing w:line="240" w:lineRule="auto"/>
              <w:rPr>
                <w:del w:id="2959" w:author="Author"/>
                <w:rFonts w:ascii="Times New Roman" w:hAnsi="Times New Roman"/>
                <w:b/>
                <w:bCs/>
              </w:rPr>
            </w:pPr>
          </w:p>
          <w:p w14:paraId="0C0FD7BA" w14:textId="77777777" w:rsidR="00C81710" w:rsidRPr="00FE002E" w:rsidRDefault="00C81710" w:rsidP="00C81710">
            <w:pPr>
              <w:pStyle w:val="BodyText1"/>
              <w:spacing w:line="240" w:lineRule="auto"/>
              <w:rPr>
                <w:del w:id="2960" w:author="Author"/>
                <w:rFonts w:ascii="Times New Roman" w:hAnsi="Times New Roman"/>
                <w:bCs/>
              </w:rPr>
            </w:pPr>
            <w:del w:id="2961" w:author="Author">
              <w:r w:rsidRPr="00C81710">
                <w:rPr>
                  <w:rFonts w:ascii="Times New Roman" w:hAnsi="Times New Roman"/>
                  <w:bCs/>
                </w:rPr>
                <w:delText>A</w:delText>
              </w:r>
              <w:r w:rsidR="00DD0B71">
                <w:rPr>
                  <w:rFonts w:ascii="Times New Roman" w:hAnsi="Times New Roman"/>
                  <w:bCs/>
                </w:rPr>
                <w:delText>s these a</w:delText>
              </w:r>
              <w:r w:rsidRPr="00C81710">
                <w:rPr>
                  <w:rFonts w:ascii="Times New Roman" w:hAnsi="Times New Roman"/>
                  <w:bCs/>
                </w:rPr>
                <w:delText>djustments reduce the total own funds</w:delText>
              </w:r>
              <w:r w:rsidR="00DD0B71">
                <w:rPr>
                  <w:rFonts w:ascii="Times New Roman" w:hAnsi="Times New Roman"/>
                  <w:bCs/>
                </w:rPr>
                <w:delText>, they shall</w:delText>
              </w:r>
              <w:r w:rsidRPr="00C81710">
                <w:rPr>
                  <w:rFonts w:ascii="Times New Roman" w:hAnsi="Times New Roman"/>
                  <w:bCs/>
                </w:rPr>
                <w:delText xml:space="preserve"> be reported as a negative figure.</w:delText>
              </w:r>
              <w:r w:rsidR="00500508">
                <w:rPr>
                  <w:rFonts w:ascii="Times New Roman" w:hAnsi="Times New Roman"/>
                  <w:bCs/>
                </w:rPr>
                <w:delText xml:space="preserve"> </w:delText>
              </w:r>
            </w:del>
          </w:p>
          <w:p w14:paraId="56D3C31A" w14:textId="77777777" w:rsidR="002509B1" w:rsidRPr="00FE002E" w:rsidRDefault="002509B1" w:rsidP="005556DC">
            <w:pPr>
              <w:pStyle w:val="BodyText1"/>
              <w:spacing w:line="240" w:lineRule="auto"/>
              <w:rPr>
                <w:del w:id="2962" w:author="Author"/>
                <w:rFonts w:ascii="Times New Roman" w:hAnsi="Times New Roman"/>
                <w:bCs/>
              </w:rPr>
            </w:pPr>
          </w:p>
        </w:tc>
      </w:tr>
    </w:tbl>
    <w:p w14:paraId="03B5554A" w14:textId="77777777" w:rsidR="00462408" w:rsidRPr="00FE002E" w:rsidRDefault="00462408">
      <w:pPr>
        <w:pStyle w:val="BodyText1"/>
        <w:rPr>
          <w:rFonts w:ascii="Times New Roman" w:hAnsi="Times New Roman"/>
          <w:b/>
        </w:rPr>
        <w:pPrChange w:id="2963" w:author="Author">
          <w:pPr>
            <w:pStyle w:val="BodyText1"/>
            <w:ind w:left="567"/>
          </w:pPr>
        </w:pPrChange>
      </w:pPr>
    </w:p>
    <w:p w14:paraId="5E95AFC7" w14:textId="77777777" w:rsidR="00217D1F" w:rsidRPr="00FE002E" w:rsidRDefault="00500508" w:rsidP="00500508">
      <w:pPr>
        <w:pStyle w:val="BodyText1"/>
        <w:ind w:left="357" w:hanging="357"/>
        <w:outlineLvl w:val="1"/>
        <w:rPr>
          <w:rFonts w:ascii="Times New Roman" w:hAnsi="Times New Roman"/>
          <w:b/>
        </w:rPr>
      </w:pPr>
      <w:bookmarkStart w:id="2964" w:name="_Toc338669914"/>
      <w:bookmarkStart w:id="2965" w:name="_Toc338669915"/>
      <w:bookmarkStart w:id="2966" w:name="_Toc338669918"/>
      <w:bookmarkStart w:id="2967" w:name="_Toc322687900"/>
      <w:bookmarkStart w:id="2968" w:name="_Toc351048510"/>
      <w:bookmarkStart w:id="2969" w:name="_Toc359414289"/>
      <w:bookmarkStart w:id="2970" w:name="_Toc38472481"/>
      <w:bookmarkStart w:id="2971" w:name="_Toc423089074"/>
      <w:bookmarkStart w:id="2972" w:name="_Toc322533879"/>
      <w:bookmarkEnd w:id="2419"/>
      <w:bookmarkEnd w:id="2964"/>
      <w:bookmarkEnd w:id="2965"/>
      <w:bookmarkEnd w:id="2966"/>
      <w:r w:rsidRPr="00FE002E">
        <w:rPr>
          <w:rFonts w:ascii="Times New Roman" w:hAnsi="Times New Roman"/>
          <w:b/>
        </w:rPr>
        <w:t>8.</w:t>
      </w:r>
      <w:r w:rsidRPr="00FE002E">
        <w:rPr>
          <w:rFonts w:ascii="Times New Roman" w:hAnsi="Times New Roman"/>
          <w:b/>
        </w:rPr>
        <w:tab/>
      </w:r>
      <w:r w:rsidR="00481854">
        <w:rPr>
          <w:rFonts w:ascii="Times New Roman" w:hAnsi="Times New Roman"/>
          <w:b/>
        </w:rPr>
        <w:t>C</w:t>
      </w:r>
      <w:r w:rsidR="006423CC">
        <w:rPr>
          <w:rFonts w:ascii="Times New Roman" w:hAnsi="Times New Roman"/>
          <w:b/>
        </w:rPr>
        <w:t xml:space="preserve"> </w:t>
      </w:r>
      <w:r w:rsidR="00481854">
        <w:rPr>
          <w:rFonts w:ascii="Times New Roman" w:hAnsi="Times New Roman"/>
          <w:b/>
        </w:rPr>
        <w:t>43.00 –</w:t>
      </w:r>
      <w:r w:rsidR="00F4754B" w:rsidRPr="00FE002E">
        <w:rPr>
          <w:rFonts w:ascii="Times New Roman" w:hAnsi="Times New Roman"/>
          <w:b/>
        </w:rPr>
        <w:t xml:space="preserve"> Alternative breakdown of leverage ratio exposure measure components</w:t>
      </w:r>
      <w:bookmarkEnd w:id="2967"/>
      <w:bookmarkEnd w:id="2968"/>
      <w:bookmarkEnd w:id="2969"/>
      <w:r w:rsidR="00481854">
        <w:rPr>
          <w:rFonts w:ascii="Times New Roman" w:hAnsi="Times New Roman"/>
          <w:b/>
        </w:rPr>
        <w:t xml:space="preserve"> (LR4)</w:t>
      </w:r>
      <w:bookmarkEnd w:id="2970"/>
      <w:bookmarkEnd w:id="2971"/>
    </w:p>
    <w:p w14:paraId="2F855277" w14:textId="77777777" w:rsidR="00675587" w:rsidRPr="00FE002E" w:rsidRDefault="00675587" w:rsidP="00675587">
      <w:pPr>
        <w:pStyle w:val="BodyText1"/>
        <w:ind w:left="720"/>
        <w:rPr>
          <w:rFonts w:ascii="Times New Roman" w:hAnsi="Times New Roman"/>
        </w:rPr>
      </w:pPr>
    </w:p>
    <w:p w14:paraId="28B96BA9" w14:textId="5C38A142" w:rsidR="004E437E" w:rsidRPr="004E437E" w:rsidRDefault="00500508" w:rsidP="003E1E0E">
      <w:pPr>
        <w:pStyle w:val="BodyText1"/>
        <w:ind w:left="720" w:hanging="360"/>
        <w:rPr>
          <w:rFonts w:ascii="Times New Roman" w:hAnsi="Times New Roman"/>
        </w:rPr>
      </w:pPr>
      <w:del w:id="2973" w:author="Author">
        <w:r>
          <w:rPr>
            <w:rFonts w:ascii="Times New Roman" w:hAnsi="Times New Roman"/>
          </w:rPr>
          <w:lastRenderedPageBreak/>
          <w:delText>28</w:delText>
        </w:r>
      </w:del>
      <w:ins w:id="2974" w:author="Author">
        <w:r>
          <w:rPr>
            <w:rFonts w:ascii="Times New Roman" w:hAnsi="Times New Roman"/>
          </w:rPr>
          <w:t>2</w:t>
        </w:r>
        <w:r w:rsidR="00143C6A">
          <w:rPr>
            <w:rFonts w:ascii="Times New Roman" w:hAnsi="Times New Roman"/>
          </w:rPr>
          <w:t>4</w:t>
        </w:r>
      </w:ins>
      <w:r>
        <w:rPr>
          <w:rFonts w:ascii="Times New Roman" w:hAnsi="Times New Roman"/>
        </w:rPr>
        <w:t>.</w:t>
      </w:r>
      <w:r>
        <w:rPr>
          <w:rFonts w:ascii="Times New Roman" w:hAnsi="Times New Roman"/>
        </w:rPr>
        <w:tab/>
      </w:r>
      <w:r w:rsidR="004E437E" w:rsidRPr="004E437E">
        <w:rPr>
          <w:rFonts w:ascii="Times New Roman" w:hAnsi="Times New Roman"/>
        </w:rPr>
        <w:t xml:space="preserve">Institutions shall report </w:t>
      </w:r>
      <w:r w:rsidR="004E437E">
        <w:rPr>
          <w:rFonts w:ascii="Times New Roman" w:hAnsi="Times New Roman"/>
        </w:rPr>
        <w:t xml:space="preserve">the leverage ratio exposure values </w:t>
      </w:r>
      <w:r w:rsidR="004E437E" w:rsidRPr="00904AD1">
        <w:rPr>
          <w:rFonts w:ascii="Times New Roman" w:hAnsi="Times New Roman"/>
        </w:rPr>
        <w:t xml:space="preserve">in LR4 </w:t>
      </w:r>
      <w:r w:rsidR="003E1E0E" w:rsidRPr="00904AD1">
        <w:rPr>
          <w:rFonts w:ascii="Times New Roman" w:hAnsi="Times New Roman"/>
        </w:rPr>
        <w:t>after the application of exemptions</w:t>
      </w:r>
      <w:del w:id="2975" w:author="Author">
        <w:r w:rsidR="004E437E">
          <w:rPr>
            <w:rFonts w:ascii="Times New Roman" w:hAnsi="Times New Roman"/>
          </w:rPr>
          <w:delText xml:space="preserve">, </w:delText>
        </w:r>
        <w:r w:rsidR="00D01084">
          <w:rPr>
            <w:rFonts w:ascii="Times New Roman" w:hAnsi="Times New Roman"/>
          </w:rPr>
          <w:delText>as applicable</w:delText>
        </w:r>
        <w:r w:rsidR="004E437E">
          <w:rPr>
            <w:rFonts w:ascii="Times New Roman" w:hAnsi="Times New Roman"/>
          </w:rPr>
          <w:delText xml:space="preserve">, </w:delText>
        </w:r>
        <w:r w:rsidR="004E437E" w:rsidRPr="004E437E">
          <w:rPr>
            <w:rFonts w:ascii="Times New Roman" w:hAnsi="Times New Roman"/>
          </w:rPr>
          <w:delText>referred to in</w:delText>
        </w:r>
        <w:r w:rsidR="004E437E">
          <w:rPr>
            <w:rFonts w:ascii="Times New Roman" w:hAnsi="Times New Roman"/>
          </w:rPr>
          <w:delText xml:space="preserve"> the following LRCalc cells:</w:delText>
        </w:r>
        <w:r w:rsidR="004E437E" w:rsidRPr="004E437E">
          <w:rPr>
            <w:rFonts w:ascii="Times New Roman" w:hAnsi="Times New Roman"/>
          </w:rPr>
          <w:delText xml:space="preserve"> {050;</w:delText>
        </w:r>
        <w:r w:rsidR="00513244">
          <w:rPr>
            <w:rFonts w:ascii="Times New Roman" w:hAnsi="Times New Roman"/>
          </w:rPr>
          <w:delText>0</w:delText>
        </w:r>
        <w:r w:rsidR="004E437E" w:rsidRPr="004E437E">
          <w:rPr>
            <w:rFonts w:ascii="Times New Roman" w:hAnsi="Times New Roman"/>
          </w:rPr>
          <w:delText>1</w:delText>
        </w:r>
        <w:r w:rsidR="00513244">
          <w:rPr>
            <w:rFonts w:ascii="Times New Roman" w:hAnsi="Times New Roman"/>
          </w:rPr>
          <w:delText>0</w:delText>
        </w:r>
        <w:r w:rsidR="004E437E" w:rsidRPr="004E437E">
          <w:rPr>
            <w:rFonts w:ascii="Times New Roman" w:hAnsi="Times New Roman"/>
          </w:rPr>
          <w:delText>}, {080;</w:delText>
        </w:r>
        <w:r w:rsidR="00513244">
          <w:rPr>
            <w:rFonts w:ascii="Times New Roman" w:hAnsi="Times New Roman"/>
          </w:rPr>
          <w:delText>0</w:delText>
        </w:r>
        <w:r w:rsidR="004E437E" w:rsidRPr="004E437E">
          <w:rPr>
            <w:rFonts w:ascii="Times New Roman" w:hAnsi="Times New Roman"/>
          </w:rPr>
          <w:delText>1</w:delText>
        </w:r>
        <w:r w:rsidR="00513244">
          <w:rPr>
            <w:rFonts w:ascii="Times New Roman" w:hAnsi="Times New Roman"/>
          </w:rPr>
          <w:delText>0</w:delText>
        </w:r>
        <w:r w:rsidR="004E437E" w:rsidRPr="004E437E">
          <w:rPr>
            <w:rFonts w:ascii="Times New Roman" w:hAnsi="Times New Roman"/>
          </w:rPr>
          <w:delText>}, {100;</w:delText>
        </w:r>
        <w:r w:rsidR="00513244">
          <w:rPr>
            <w:rFonts w:ascii="Times New Roman" w:hAnsi="Times New Roman"/>
          </w:rPr>
          <w:delText>0</w:delText>
        </w:r>
        <w:r w:rsidR="004E437E" w:rsidRPr="004E437E">
          <w:rPr>
            <w:rFonts w:ascii="Times New Roman" w:hAnsi="Times New Roman"/>
          </w:rPr>
          <w:delText>1</w:delText>
        </w:r>
        <w:r w:rsidR="00513244">
          <w:rPr>
            <w:rFonts w:ascii="Times New Roman" w:hAnsi="Times New Roman"/>
          </w:rPr>
          <w:delText>0</w:delText>
        </w:r>
        <w:r w:rsidR="004E437E" w:rsidRPr="004E437E">
          <w:rPr>
            <w:rFonts w:ascii="Times New Roman" w:hAnsi="Times New Roman"/>
          </w:rPr>
          <w:delText>}, {120;</w:delText>
        </w:r>
        <w:r w:rsidR="00513244">
          <w:rPr>
            <w:rFonts w:ascii="Times New Roman" w:hAnsi="Times New Roman"/>
          </w:rPr>
          <w:delText>0</w:delText>
        </w:r>
        <w:r w:rsidR="004E437E" w:rsidRPr="004E437E">
          <w:rPr>
            <w:rFonts w:ascii="Times New Roman" w:hAnsi="Times New Roman"/>
          </w:rPr>
          <w:delText>1</w:delText>
        </w:r>
        <w:r w:rsidR="00513244">
          <w:rPr>
            <w:rFonts w:ascii="Times New Roman" w:hAnsi="Times New Roman"/>
          </w:rPr>
          <w:delText>0</w:delText>
        </w:r>
        <w:r w:rsidR="004E437E" w:rsidRPr="004E437E">
          <w:rPr>
            <w:rFonts w:ascii="Times New Roman" w:hAnsi="Times New Roman"/>
          </w:rPr>
          <w:delText xml:space="preserve">}, {220; </w:delText>
        </w:r>
        <w:r w:rsidR="00513244">
          <w:rPr>
            <w:rFonts w:ascii="Times New Roman" w:hAnsi="Times New Roman"/>
          </w:rPr>
          <w:delText>0</w:delText>
        </w:r>
        <w:r w:rsidR="004E437E" w:rsidRPr="004E437E">
          <w:rPr>
            <w:rFonts w:ascii="Times New Roman" w:hAnsi="Times New Roman"/>
          </w:rPr>
          <w:delText>1</w:delText>
        </w:r>
        <w:r w:rsidR="00513244">
          <w:rPr>
            <w:rFonts w:ascii="Times New Roman" w:hAnsi="Times New Roman"/>
          </w:rPr>
          <w:delText>0</w:delText>
        </w:r>
        <w:r w:rsidR="004E437E" w:rsidRPr="004E437E">
          <w:rPr>
            <w:rFonts w:ascii="Times New Roman" w:hAnsi="Times New Roman"/>
          </w:rPr>
          <w:delText>}</w:delText>
        </w:r>
        <w:r w:rsidR="004E437E">
          <w:rPr>
            <w:rFonts w:ascii="Times New Roman" w:hAnsi="Times New Roman"/>
          </w:rPr>
          <w:delText>,</w:delText>
        </w:r>
        <w:r w:rsidR="004E437E" w:rsidRPr="004E437E">
          <w:rPr>
            <w:rFonts w:ascii="Times New Roman" w:hAnsi="Times New Roman"/>
          </w:rPr>
          <w:delText xml:space="preserve"> {2</w:delText>
        </w:r>
        <w:r w:rsidR="004E437E">
          <w:rPr>
            <w:rFonts w:ascii="Times New Roman" w:hAnsi="Times New Roman"/>
          </w:rPr>
          <w:delText>50;</w:delText>
        </w:r>
        <w:r w:rsidR="00513244">
          <w:rPr>
            <w:rFonts w:ascii="Times New Roman" w:hAnsi="Times New Roman"/>
          </w:rPr>
          <w:delText>0</w:delText>
        </w:r>
        <w:r w:rsidR="004E437E">
          <w:rPr>
            <w:rFonts w:ascii="Times New Roman" w:hAnsi="Times New Roman"/>
          </w:rPr>
          <w:delText>1</w:delText>
        </w:r>
        <w:r w:rsidR="00513244">
          <w:rPr>
            <w:rFonts w:ascii="Times New Roman" w:hAnsi="Times New Roman"/>
          </w:rPr>
          <w:delText>0</w:delText>
        </w:r>
        <w:r w:rsidR="004E437E">
          <w:rPr>
            <w:rFonts w:ascii="Times New Roman" w:hAnsi="Times New Roman"/>
          </w:rPr>
          <w:delText>} and {260;</w:delText>
        </w:r>
        <w:r w:rsidR="00513244">
          <w:rPr>
            <w:rFonts w:ascii="Times New Roman" w:hAnsi="Times New Roman"/>
          </w:rPr>
          <w:delText>0</w:delText>
        </w:r>
        <w:r w:rsidR="004E437E">
          <w:rPr>
            <w:rFonts w:ascii="Times New Roman" w:hAnsi="Times New Roman"/>
          </w:rPr>
          <w:delText>1</w:delText>
        </w:r>
        <w:r w:rsidR="00513244">
          <w:rPr>
            <w:rFonts w:ascii="Times New Roman" w:hAnsi="Times New Roman"/>
          </w:rPr>
          <w:delText>0</w:delText>
        </w:r>
      </w:del>
      <w:ins w:id="2976" w:author="Author">
        <w:r w:rsidR="003E1E0E" w:rsidRPr="00904AD1">
          <w:rPr>
            <w:rFonts w:ascii="Times New Roman" w:hAnsi="Times New Roman"/>
          </w:rPr>
          <w:t xml:space="preserve"> and deductions in the </w:t>
        </w:r>
        <w:proofErr w:type="spellStart"/>
        <w:r w:rsidR="003E1E0E" w:rsidRPr="00904AD1">
          <w:rPr>
            <w:rFonts w:ascii="Times New Roman" w:hAnsi="Times New Roman"/>
          </w:rPr>
          <w:t>LRCalc</w:t>
        </w:r>
        <w:proofErr w:type="spellEnd"/>
        <w:r w:rsidR="003E1E0E" w:rsidRPr="00904AD1">
          <w:rPr>
            <w:rFonts w:ascii="Times New Roman" w:hAnsi="Times New Roman"/>
          </w:rPr>
          <w:t xml:space="preserve"> template, i.e. the items with a negative sign in accordance with the sign convention in paragraph 9 of Part I of this Annex, except rows </w:t>
        </w:r>
        <w:r w:rsidR="003E1E0E" w:rsidRPr="00904AD1">
          <w:rPr>
            <w:rFonts w:ascii="Times New Roman" w:hAnsi="Times New Roman"/>
            <w:bCs/>
          </w:rPr>
          <w:t>{</w:t>
        </w:r>
        <w:r w:rsidR="00EF6BC2">
          <w:rPr>
            <w:rFonts w:ascii="Times New Roman" w:hAnsi="Times New Roman"/>
            <w:bCs/>
          </w:rPr>
          <w:t>0</w:t>
        </w:r>
        <w:r w:rsidR="003E1E0E" w:rsidRPr="00904AD1">
          <w:rPr>
            <w:rFonts w:ascii="Times New Roman" w:hAnsi="Times New Roman"/>
            <w:bCs/>
          </w:rPr>
          <w:t>270;0</w:t>
        </w:r>
        <w:r w:rsidR="00EF6BC2">
          <w:rPr>
            <w:rFonts w:ascii="Times New Roman" w:hAnsi="Times New Roman"/>
            <w:bCs/>
          </w:rPr>
          <w:t>0</w:t>
        </w:r>
        <w:r w:rsidR="003E1E0E" w:rsidRPr="00904AD1">
          <w:rPr>
            <w:rFonts w:ascii="Times New Roman" w:hAnsi="Times New Roman"/>
            <w:bCs/>
          </w:rPr>
          <w:t>10} {</w:t>
        </w:r>
        <w:r w:rsidR="00EF6BC2">
          <w:rPr>
            <w:rFonts w:ascii="Times New Roman" w:hAnsi="Times New Roman"/>
            <w:bCs/>
          </w:rPr>
          <w:t>0</w:t>
        </w:r>
        <w:r w:rsidR="003E1E0E" w:rsidRPr="00904AD1">
          <w:rPr>
            <w:rFonts w:ascii="Times New Roman" w:hAnsi="Times New Roman"/>
            <w:bCs/>
          </w:rPr>
          <w:t>280;0</w:t>
        </w:r>
        <w:r w:rsidR="00EF6BC2">
          <w:rPr>
            <w:rFonts w:ascii="Times New Roman" w:hAnsi="Times New Roman"/>
            <w:bCs/>
          </w:rPr>
          <w:t>0</w:t>
        </w:r>
        <w:r w:rsidR="003E1E0E" w:rsidRPr="00904AD1">
          <w:rPr>
            <w:rFonts w:ascii="Times New Roman" w:hAnsi="Times New Roman"/>
            <w:bCs/>
          </w:rPr>
          <w:t>10</w:t>
        </w:r>
      </w:ins>
      <w:r w:rsidR="003E1E0E" w:rsidRPr="00904AD1">
        <w:rPr>
          <w:rFonts w:ascii="Times New Roman" w:hAnsi="Times New Roman"/>
          <w:bCs/>
        </w:rPr>
        <w:t>}.</w:t>
      </w:r>
    </w:p>
    <w:p w14:paraId="038F36B3" w14:textId="77777777" w:rsidR="004E437E" w:rsidRPr="004E437E" w:rsidRDefault="004E437E" w:rsidP="00FD2C06">
      <w:pPr>
        <w:pStyle w:val="BodyText1"/>
        <w:ind w:left="720"/>
        <w:rPr>
          <w:del w:id="2977" w:author="Author"/>
          <w:rFonts w:ascii="Times New Roman" w:hAnsi="Times New Roman"/>
        </w:rPr>
      </w:pPr>
    </w:p>
    <w:p w14:paraId="69B9194E" w14:textId="77777777" w:rsidR="00A54449" w:rsidRDefault="00500508" w:rsidP="00500508">
      <w:pPr>
        <w:pStyle w:val="BodyText1"/>
        <w:spacing w:line="240" w:lineRule="auto"/>
        <w:ind w:left="720" w:hanging="360"/>
        <w:rPr>
          <w:ins w:id="2978" w:author="Author"/>
          <w:rFonts w:ascii="Times New Roman" w:hAnsi="Times New Roman"/>
        </w:rPr>
      </w:pPr>
      <w:del w:id="2979" w:author="Author">
        <w:r w:rsidRPr="00FE002E">
          <w:rPr>
            <w:rFonts w:ascii="Times New Roman" w:hAnsi="Times New Roman"/>
          </w:rPr>
          <w:delText>29</w:delText>
        </w:r>
      </w:del>
      <w:ins w:id="2980" w:author="Author">
        <w:r w:rsidRPr="00FE002E">
          <w:rPr>
            <w:rFonts w:ascii="Times New Roman" w:hAnsi="Times New Roman"/>
          </w:rPr>
          <w:t>2</w:t>
        </w:r>
        <w:r w:rsidR="00143C6A">
          <w:rPr>
            <w:rFonts w:ascii="Times New Roman" w:hAnsi="Times New Roman"/>
          </w:rPr>
          <w:t>5</w:t>
        </w:r>
      </w:ins>
      <w:r w:rsidRPr="00FE002E">
        <w:rPr>
          <w:rFonts w:ascii="Times New Roman" w:hAnsi="Times New Roman"/>
        </w:rPr>
        <w:t>.</w:t>
      </w:r>
      <w:r w:rsidRPr="00FE002E">
        <w:rPr>
          <w:rFonts w:ascii="Times New Roman" w:hAnsi="Times New Roman"/>
        </w:rPr>
        <w:tab/>
      </w:r>
      <w:r w:rsidR="00F4754B" w:rsidRPr="00FE002E">
        <w:rPr>
          <w:rFonts w:ascii="Times New Roman" w:hAnsi="Times New Roman"/>
        </w:rPr>
        <w:t xml:space="preserve">In order to avoid double-counting, </w:t>
      </w:r>
      <w:r w:rsidR="00FF2091" w:rsidRPr="00FE002E">
        <w:rPr>
          <w:rFonts w:ascii="Times New Roman" w:hAnsi="Times New Roman"/>
        </w:rPr>
        <w:t>institutions shall uphold the</w:t>
      </w:r>
      <w:r w:rsidR="007129B2">
        <w:rPr>
          <w:rFonts w:ascii="Times New Roman" w:hAnsi="Times New Roman"/>
        </w:rPr>
        <w:t xml:space="preserve"> </w:t>
      </w:r>
      <w:ins w:id="2981" w:author="Author">
        <w:r w:rsidR="00B328C3">
          <w:rPr>
            <w:rFonts w:ascii="Times New Roman" w:hAnsi="Times New Roman"/>
          </w:rPr>
          <w:t xml:space="preserve">following </w:t>
        </w:r>
      </w:ins>
      <w:r w:rsidR="007129B2">
        <w:rPr>
          <w:rFonts w:ascii="Times New Roman" w:hAnsi="Times New Roman"/>
        </w:rPr>
        <w:t>equation</w:t>
      </w:r>
      <w:del w:id="2982" w:author="Author">
        <w:r w:rsidR="007129B2">
          <w:rPr>
            <w:rFonts w:ascii="Times New Roman" w:hAnsi="Times New Roman"/>
          </w:rPr>
          <w:delText xml:space="preserve"> referred</w:delText>
        </w:r>
      </w:del>
      <w:ins w:id="2983" w:author="Author">
        <w:r w:rsidR="00B328C3" w:rsidRPr="00A54449">
          <w:rPr>
            <w:rFonts w:ascii="Times New Roman" w:hAnsi="Times New Roman"/>
          </w:rPr>
          <w:t>:</w:t>
        </w:r>
      </w:ins>
    </w:p>
    <w:p w14:paraId="54B940EB" w14:textId="77777777" w:rsidR="00A54449" w:rsidRDefault="00A54449" w:rsidP="00500508">
      <w:pPr>
        <w:pStyle w:val="BodyText1"/>
        <w:spacing w:line="240" w:lineRule="auto"/>
        <w:ind w:left="720" w:hanging="360"/>
        <w:rPr>
          <w:ins w:id="2984" w:author="Author"/>
          <w:rFonts w:ascii="Times New Roman" w:hAnsi="Times New Roman"/>
        </w:rPr>
      </w:pPr>
    </w:p>
    <w:p w14:paraId="5ECA6E87" w14:textId="07AB611D" w:rsidR="00F4754B" w:rsidRPr="00FE002E" w:rsidRDefault="00287E34" w:rsidP="00500508">
      <w:pPr>
        <w:pStyle w:val="BodyText1"/>
        <w:spacing w:line="240" w:lineRule="auto"/>
        <w:ind w:left="720" w:hanging="360"/>
        <w:rPr>
          <w:del w:id="2985" w:author="Author"/>
          <w:rFonts w:ascii="Times New Roman" w:hAnsi="Times New Roman"/>
        </w:rPr>
      </w:pPr>
      <w:ins w:id="2986" w:author="Author">
        <w:r>
          <w:rPr>
            <w:rFonts w:ascii="Times New Roman" w:hAnsi="Times New Roman"/>
          </w:rPr>
          <w:t xml:space="preserve"> </w:t>
        </w:r>
        <w:r w:rsidR="000956D3" w:rsidRPr="00B328C3">
          <w:rPr>
            <w:rFonts w:ascii="Times New Roman" w:hAnsi="Times New Roman"/>
          </w:rPr>
          <w:t xml:space="preserve">The sum </w:t>
        </w:r>
        <w:r w:rsidR="00B328C3" w:rsidRPr="00B328C3">
          <w:rPr>
            <w:rFonts w:ascii="Times New Roman" w:hAnsi="Times New Roman"/>
            <w:bCs/>
          </w:rPr>
          <w:t>of all rows</w:t>
        </w:r>
        <w:r w:rsidR="000956D3" w:rsidRPr="00B328C3">
          <w:rPr>
            <w:rFonts w:ascii="Times New Roman" w:hAnsi="Times New Roman"/>
            <w:bCs/>
          </w:rPr>
          <w:t xml:space="preserve"> from</w:t>
        </w:r>
        <w:r w:rsidR="000956D3" w:rsidRPr="00B328C3">
          <w:rPr>
            <w:rFonts w:ascii="Times New Roman" w:hAnsi="Times New Roman"/>
          </w:rPr>
          <w:t xml:space="preserve"> {0</w:t>
        </w:r>
        <w:r w:rsidR="00EF6BC2">
          <w:rPr>
            <w:rFonts w:ascii="Times New Roman" w:hAnsi="Times New Roman"/>
          </w:rPr>
          <w:t>0</w:t>
        </w:r>
        <w:r w:rsidR="000956D3" w:rsidRPr="00B328C3">
          <w:rPr>
            <w:rFonts w:ascii="Times New Roman" w:hAnsi="Times New Roman"/>
          </w:rPr>
          <w:t>10; 0</w:t>
        </w:r>
        <w:r w:rsidR="00EF6BC2">
          <w:rPr>
            <w:rFonts w:ascii="Times New Roman" w:hAnsi="Times New Roman"/>
          </w:rPr>
          <w:t>0</w:t>
        </w:r>
        <w:r w:rsidR="000956D3" w:rsidRPr="00B328C3">
          <w:rPr>
            <w:rFonts w:ascii="Times New Roman" w:hAnsi="Times New Roman"/>
          </w:rPr>
          <w:t>10}</w:t>
        </w:r>
      </w:ins>
      <w:r w:rsidR="000956D3" w:rsidRPr="00B328C3">
        <w:rPr>
          <w:rFonts w:ascii="Times New Roman" w:hAnsi="Times New Roman"/>
          <w:bCs/>
        </w:rPr>
        <w:t xml:space="preserve"> to </w:t>
      </w:r>
      <w:ins w:id="2987" w:author="Author">
        <w:r w:rsidR="000956D3" w:rsidRPr="00B328C3">
          <w:rPr>
            <w:rFonts w:ascii="Times New Roman" w:hAnsi="Times New Roman"/>
          </w:rPr>
          <w:t>{</w:t>
        </w:r>
        <w:r w:rsidR="00EF6BC2">
          <w:rPr>
            <w:rFonts w:ascii="Times New Roman" w:hAnsi="Times New Roman"/>
          </w:rPr>
          <w:t>0</w:t>
        </w:r>
        <w:r w:rsidR="000956D3" w:rsidRPr="00B328C3">
          <w:rPr>
            <w:rFonts w:ascii="Times New Roman" w:hAnsi="Times New Roman"/>
            <w:bCs/>
          </w:rPr>
          <w:t>26</w:t>
        </w:r>
        <w:r w:rsidR="000C5068">
          <w:rPr>
            <w:rFonts w:ascii="Times New Roman" w:hAnsi="Times New Roman"/>
            <w:bCs/>
          </w:rPr>
          <w:t>7</w:t>
        </w:r>
        <w:r w:rsidR="000956D3" w:rsidRPr="00B328C3">
          <w:rPr>
            <w:rFonts w:ascii="Times New Roman" w:hAnsi="Times New Roman"/>
            <w:bCs/>
          </w:rPr>
          <w:t>;</w:t>
        </w:r>
        <w:r w:rsidR="000956D3" w:rsidRPr="00B328C3">
          <w:rPr>
            <w:rFonts w:ascii="Times New Roman" w:hAnsi="Times New Roman"/>
          </w:rPr>
          <w:t>0</w:t>
        </w:r>
        <w:r w:rsidR="00EF6BC2">
          <w:rPr>
            <w:rFonts w:ascii="Times New Roman" w:hAnsi="Times New Roman"/>
          </w:rPr>
          <w:t>0</w:t>
        </w:r>
        <w:r w:rsidR="000956D3" w:rsidRPr="00B328C3">
          <w:rPr>
            <w:rFonts w:ascii="Times New Roman" w:hAnsi="Times New Roman"/>
          </w:rPr>
          <w:t>10}</w:t>
        </w:r>
        <w:r w:rsidR="00B328C3" w:rsidRPr="00B328C3">
          <w:rPr>
            <w:rFonts w:ascii="Times New Roman" w:hAnsi="Times New Roman"/>
            <w:bCs/>
          </w:rPr>
          <w:t xml:space="preserve"> </w:t>
        </w:r>
      </w:ins>
      <w:r w:rsidR="00E84813" w:rsidRPr="00B328C3">
        <w:rPr>
          <w:rFonts w:ascii="Times New Roman" w:hAnsi="Times New Roman"/>
          <w:bCs/>
        </w:rPr>
        <w:t xml:space="preserve">in </w:t>
      </w:r>
      <w:del w:id="2988" w:author="Author">
        <w:r w:rsidR="007129B2">
          <w:rPr>
            <w:rFonts w:ascii="Times New Roman" w:hAnsi="Times New Roman"/>
          </w:rPr>
          <w:delText>the following paragraph</w:delText>
        </w:r>
        <w:r w:rsidR="00F4754B" w:rsidRPr="00FE002E">
          <w:rPr>
            <w:rFonts w:ascii="Times New Roman" w:hAnsi="Times New Roman"/>
          </w:rPr>
          <w:delText xml:space="preserve">: </w:delText>
        </w:r>
      </w:del>
    </w:p>
    <w:p w14:paraId="16FF2509" w14:textId="77777777" w:rsidR="00FC2664" w:rsidRPr="00FE002E" w:rsidRDefault="00FC2664" w:rsidP="007E2A41">
      <w:pPr>
        <w:pStyle w:val="BodyText1"/>
        <w:spacing w:line="240" w:lineRule="auto"/>
        <w:rPr>
          <w:del w:id="2989" w:author="Author"/>
          <w:rFonts w:ascii="Times New Roman" w:hAnsi="Times New Roman"/>
        </w:rPr>
      </w:pPr>
    </w:p>
    <w:p w14:paraId="6C63F05C" w14:textId="69FF3606" w:rsidR="00F4754B" w:rsidRDefault="00E84813" w:rsidP="00B328C3">
      <w:pPr>
        <w:pStyle w:val="BodyText1"/>
        <w:spacing w:line="240" w:lineRule="auto"/>
        <w:ind w:left="720" w:hanging="360"/>
        <w:rPr>
          <w:rFonts w:ascii="Times New Roman" w:hAnsi="Times New Roman"/>
        </w:rPr>
      </w:pPr>
      <w:ins w:id="2990" w:author="Author">
        <w:r w:rsidRPr="00B328C3">
          <w:rPr>
            <w:rFonts w:ascii="Times New Roman" w:hAnsi="Times New Roman"/>
            <w:bCs/>
          </w:rPr>
          <w:t xml:space="preserve">template </w:t>
        </w:r>
        <w:proofErr w:type="spellStart"/>
        <w:r w:rsidRPr="00B328C3">
          <w:rPr>
            <w:rFonts w:ascii="Times New Roman" w:hAnsi="Times New Roman"/>
            <w:bCs/>
          </w:rPr>
          <w:t>LRCalc</w:t>
        </w:r>
      </w:ins>
      <w:moveFromRangeStart w:id="2991" w:author="Author" w:name="move40188969"/>
      <w:proofErr w:type="spellEnd"/>
      <w:moveFrom w:id="2992" w:author="Author">
        <w:r w:rsidR="00FA475C">
          <w:rPr>
            <w:rFonts w:ascii="Times New Roman" w:hAnsi="Times New Roman"/>
          </w:rPr>
          <w:t>30</w:t>
        </w:r>
        <w:r w:rsidR="001D7541" w:rsidRPr="00FE002E">
          <w:rPr>
            <w:rFonts w:ascii="Times New Roman" w:hAnsi="Times New Roman"/>
          </w:rPr>
          <w:t>.</w:t>
        </w:r>
        <w:r w:rsidR="001D7541" w:rsidRPr="00FE002E">
          <w:rPr>
            <w:rFonts w:ascii="Times New Roman" w:hAnsi="Times New Roman"/>
          </w:rPr>
          <w:tab/>
        </w:r>
      </w:moveFrom>
      <w:moveFromRangeEnd w:id="2991"/>
      <w:del w:id="2993" w:author="Author">
        <w:r w:rsidR="007129B2">
          <w:rPr>
            <w:rFonts w:ascii="Times New Roman" w:hAnsi="Times New Roman"/>
          </w:rPr>
          <w:delText>The equation that institutions</w:delText>
        </w:r>
      </w:del>
      <w:r w:rsidR="00B328C3" w:rsidRPr="00B328C3">
        <w:rPr>
          <w:rFonts w:ascii="Times New Roman" w:hAnsi="Times New Roman"/>
          <w:bCs/>
        </w:rPr>
        <w:t xml:space="preserve"> shall </w:t>
      </w:r>
      <w:del w:id="2994" w:author="Author">
        <w:r w:rsidR="007129B2">
          <w:rPr>
            <w:rFonts w:ascii="Times New Roman" w:hAnsi="Times New Roman"/>
          </w:rPr>
          <w:delText>uphold according</w:delText>
        </w:r>
      </w:del>
      <w:ins w:id="2995" w:author="Author">
        <w:r w:rsidR="00B328C3" w:rsidRPr="00B328C3">
          <w:rPr>
            <w:rFonts w:ascii="Times New Roman" w:hAnsi="Times New Roman"/>
            <w:bCs/>
          </w:rPr>
          <w:t>be equal</w:t>
        </w:r>
      </w:ins>
      <w:r w:rsidR="00B328C3" w:rsidRPr="00B328C3">
        <w:rPr>
          <w:rFonts w:ascii="Times New Roman" w:hAnsi="Times New Roman"/>
          <w:bCs/>
        </w:rPr>
        <w:t xml:space="preserve"> to</w:t>
      </w:r>
      <w:r w:rsidR="000956D3" w:rsidRPr="00B328C3">
        <w:rPr>
          <w:rFonts w:ascii="Times New Roman" w:hAnsi="Times New Roman"/>
        </w:rPr>
        <w:t xml:space="preserve"> </w:t>
      </w:r>
      <w:del w:id="2996" w:author="Author">
        <w:r w:rsidR="007129B2">
          <w:rPr>
            <w:rFonts w:ascii="Times New Roman" w:hAnsi="Times New Roman"/>
          </w:rPr>
          <w:delText xml:space="preserve">paragraph 29 is: </w:delText>
        </w:r>
        <w:r w:rsidR="006C69BD" w:rsidRPr="00FE002E">
          <w:rPr>
            <w:rFonts w:ascii="Times New Roman" w:hAnsi="Times New Roman"/>
          </w:rPr>
          <w:delText>[{LRCalc;010;</w:delText>
        </w:r>
        <w:r w:rsidR="00FA1A9C">
          <w:rPr>
            <w:rFonts w:ascii="Times New Roman" w:hAnsi="Times New Roman"/>
          </w:rPr>
          <w:delText>0</w:delText>
        </w:r>
        <w:r w:rsidR="00A867EB">
          <w:rPr>
            <w:rFonts w:ascii="Times New Roman" w:hAnsi="Times New Roman"/>
          </w:rPr>
          <w:delText>1</w:delText>
        </w:r>
        <w:r w:rsidR="00FA1A9C">
          <w:rPr>
            <w:rFonts w:ascii="Times New Roman" w:hAnsi="Times New Roman"/>
          </w:rPr>
          <w:delText>0</w:delText>
        </w:r>
        <w:r w:rsidR="006C69BD" w:rsidRPr="00FE002E">
          <w:rPr>
            <w:rFonts w:ascii="Times New Roman" w:hAnsi="Times New Roman"/>
          </w:rPr>
          <w:delText>}</w:delText>
        </w:r>
        <w:r w:rsidR="00422C76">
          <w:rPr>
            <w:rFonts w:ascii="Times New Roman" w:hAnsi="Times New Roman"/>
          </w:rPr>
          <w:delText xml:space="preserve"> </w:delText>
        </w:r>
        <w:r w:rsidR="006C69BD" w:rsidRPr="00FE002E">
          <w:rPr>
            <w:rFonts w:ascii="Times New Roman" w:hAnsi="Times New Roman"/>
          </w:rPr>
          <w:delText>+</w:delText>
        </w:r>
        <w:r w:rsidR="00422C76">
          <w:rPr>
            <w:rFonts w:ascii="Times New Roman" w:hAnsi="Times New Roman"/>
          </w:rPr>
          <w:delText xml:space="preserve"> </w:delText>
        </w:r>
        <w:r w:rsidR="006C69BD" w:rsidRPr="00FE002E">
          <w:rPr>
            <w:rFonts w:ascii="Times New Roman" w:hAnsi="Times New Roman"/>
          </w:rPr>
          <w:delText>{LRCalc;020;</w:delText>
        </w:r>
        <w:r w:rsidR="00FA1A9C">
          <w:rPr>
            <w:rFonts w:ascii="Times New Roman" w:hAnsi="Times New Roman"/>
          </w:rPr>
          <w:delText>0</w:delText>
        </w:r>
        <w:r w:rsidR="00A867EB">
          <w:rPr>
            <w:rFonts w:ascii="Times New Roman" w:hAnsi="Times New Roman"/>
          </w:rPr>
          <w:delText>1</w:delText>
        </w:r>
        <w:r w:rsidR="00FA1A9C">
          <w:rPr>
            <w:rFonts w:ascii="Times New Roman" w:hAnsi="Times New Roman"/>
          </w:rPr>
          <w:delText>0</w:delText>
        </w:r>
        <w:r w:rsidR="006C69BD" w:rsidRPr="00FE002E">
          <w:rPr>
            <w:rFonts w:ascii="Times New Roman" w:hAnsi="Times New Roman"/>
          </w:rPr>
          <w:delText>}</w:delText>
        </w:r>
        <w:r w:rsidR="00422C76">
          <w:rPr>
            <w:rFonts w:ascii="Times New Roman" w:hAnsi="Times New Roman"/>
          </w:rPr>
          <w:delText xml:space="preserve"> </w:delText>
        </w:r>
        <w:r w:rsidR="006C69BD" w:rsidRPr="00FE002E">
          <w:rPr>
            <w:rFonts w:ascii="Times New Roman" w:hAnsi="Times New Roman"/>
          </w:rPr>
          <w:delText>+</w:delText>
        </w:r>
        <w:r w:rsidR="00422C76">
          <w:rPr>
            <w:rFonts w:ascii="Times New Roman" w:hAnsi="Times New Roman"/>
          </w:rPr>
          <w:delText xml:space="preserve"> </w:delText>
        </w:r>
        <w:r w:rsidR="006C69BD" w:rsidRPr="00FE002E">
          <w:rPr>
            <w:rFonts w:ascii="Times New Roman" w:hAnsi="Times New Roman"/>
          </w:rPr>
          <w:delText>{LRCalc;030;</w:delText>
        </w:r>
        <w:r w:rsidR="00FA1A9C">
          <w:rPr>
            <w:rFonts w:ascii="Times New Roman" w:hAnsi="Times New Roman"/>
          </w:rPr>
          <w:delText>0</w:delText>
        </w:r>
        <w:r w:rsidR="00A867EB">
          <w:rPr>
            <w:rFonts w:ascii="Times New Roman" w:hAnsi="Times New Roman"/>
          </w:rPr>
          <w:delText>1</w:delText>
        </w:r>
        <w:r w:rsidR="00FA1A9C">
          <w:rPr>
            <w:rFonts w:ascii="Times New Roman" w:hAnsi="Times New Roman"/>
          </w:rPr>
          <w:delText>0</w:delText>
        </w:r>
        <w:r w:rsidR="006C69BD" w:rsidRPr="00FE002E">
          <w:rPr>
            <w:rFonts w:ascii="Times New Roman" w:hAnsi="Times New Roman"/>
          </w:rPr>
          <w:delText>}</w:delText>
        </w:r>
        <w:r w:rsidR="00422C76">
          <w:rPr>
            <w:rFonts w:ascii="Times New Roman" w:hAnsi="Times New Roman"/>
          </w:rPr>
          <w:delText xml:space="preserve"> </w:delText>
        </w:r>
        <w:r w:rsidR="006C69BD" w:rsidRPr="00FE002E">
          <w:rPr>
            <w:rFonts w:ascii="Times New Roman" w:hAnsi="Times New Roman"/>
          </w:rPr>
          <w:delText>+</w:delText>
        </w:r>
        <w:r w:rsidR="00422C76">
          <w:rPr>
            <w:rFonts w:ascii="Times New Roman" w:hAnsi="Times New Roman"/>
          </w:rPr>
          <w:delText xml:space="preserve"> </w:delText>
        </w:r>
        <w:r w:rsidR="006C69BD" w:rsidRPr="00FE002E">
          <w:rPr>
            <w:rFonts w:ascii="Times New Roman" w:hAnsi="Times New Roman"/>
          </w:rPr>
          <w:delText>{LRCalc;040;</w:delText>
        </w:r>
        <w:r w:rsidR="00FA1A9C">
          <w:rPr>
            <w:rFonts w:ascii="Times New Roman" w:hAnsi="Times New Roman"/>
          </w:rPr>
          <w:delText>0</w:delText>
        </w:r>
        <w:r w:rsidR="00A867EB">
          <w:rPr>
            <w:rFonts w:ascii="Times New Roman" w:hAnsi="Times New Roman"/>
          </w:rPr>
          <w:delText>1</w:delText>
        </w:r>
        <w:r w:rsidR="00FA1A9C">
          <w:rPr>
            <w:rFonts w:ascii="Times New Roman" w:hAnsi="Times New Roman"/>
          </w:rPr>
          <w:delText>0</w:delText>
        </w:r>
        <w:r w:rsidR="00F36D5B" w:rsidRPr="00FE002E">
          <w:rPr>
            <w:rFonts w:ascii="Times New Roman" w:hAnsi="Times New Roman"/>
          </w:rPr>
          <w:delText>}</w:delText>
        </w:r>
        <w:r w:rsidR="00422C76">
          <w:rPr>
            <w:rFonts w:ascii="Times New Roman" w:hAnsi="Times New Roman"/>
          </w:rPr>
          <w:delText xml:space="preserve"> + </w:delText>
        </w:r>
        <w:r w:rsidR="00F36D5B" w:rsidRPr="00FE002E">
          <w:rPr>
            <w:rFonts w:ascii="Times New Roman" w:hAnsi="Times New Roman"/>
          </w:rPr>
          <w:delText>{</w:delText>
        </w:r>
        <w:r w:rsidR="006C69BD" w:rsidRPr="00FE002E">
          <w:rPr>
            <w:rFonts w:ascii="Times New Roman" w:hAnsi="Times New Roman"/>
          </w:rPr>
          <w:delText>LRCalc;050;</w:delText>
        </w:r>
        <w:r w:rsidR="00FA1A9C">
          <w:rPr>
            <w:rFonts w:ascii="Times New Roman" w:hAnsi="Times New Roman"/>
          </w:rPr>
          <w:delText>0</w:delText>
        </w:r>
        <w:r w:rsidR="00A867EB">
          <w:rPr>
            <w:rFonts w:ascii="Times New Roman" w:hAnsi="Times New Roman"/>
          </w:rPr>
          <w:delText>1</w:delText>
        </w:r>
        <w:r w:rsidR="00FA1A9C">
          <w:rPr>
            <w:rFonts w:ascii="Times New Roman" w:hAnsi="Times New Roman"/>
          </w:rPr>
          <w:delText>0</w:delText>
        </w:r>
        <w:r w:rsidR="006C69BD" w:rsidRPr="00FE002E">
          <w:rPr>
            <w:rFonts w:ascii="Times New Roman" w:hAnsi="Times New Roman"/>
          </w:rPr>
          <w:delText>}</w:delText>
        </w:r>
        <w:r w:rsidR="00422C76">
          <w:rPr>
            <w:rFonts w:ascii="Times New Roman" w:hAnsi="Times New Roman"/>
          </w:rPr>
          <w:delText xml:space="preserve"> </w:delText>
        </w:r>
        <w:r w:rsidR="006C69BD" w:rsidRPr="00FE002E">
          <w:rPr>
            <w:rFonts w:ascii="Times New Roman" w:hAnsi="Times New Roman"/>
          </w:rPr>
          <w:delText>+</w:delText>
        </w:r>
        <w:r w:rsidR="00422C76">
          <w:rPr>
            <w:rFonts w:ascii="Times New Roman" w:hAnsi="Times New Roman"/>
          </w:rPr>
          <w:delText xml:space="preserve"> </w:delText>
        </w:r>
        <w:r w:rsidR="006C69BD" w:rsidRPr="00FE002E">
          <w:rPr>
            <w:rFonts w:ascii="Times New Roman" w:hAnsi="Times New Roman"/>
          </w:rPr>
          <w:delText>{LRCalc;060;</w:delText>
        </w:r>
        <w:r w:rsidR="00FA1A9C">
          <w:rPr>
            <w:rFonts w:ascii="Times New Roman" w:hAnsi="Times New Roman"/>
          </w:rPr>
          <w:delText>0</w:delText>
        </w:r>
        <w:r w:rsidR="00A867EB">
          <w:rPr>
            <w:rFonts w:ascii="Times New Roman" w:hAnsi="Times New Roman"/>
          </w:rPr>
          <w:delText>1</w:delText>
        </w:r>
        <w:r w:rsidR="00FA1A9C">
          <w:rPr>
            <w:rFonts w:ascii="Times New Roman" w:hAnsi="Times New Roman"/>
          </w:rPr>
          <w:delText>0</w:delText>
        </w:r>
        <w:r w:rsidR="00F36D5B" w:rsidRPr="00FE002E">
          <w:rPr>
            <w:rFonts w:ascii="Times New Roman" w:hAnsi="Times New Roman"/>
          </w:rPr>
          <w:delText>}</w:delText>
        </w:r>
        <w:r w:rsidR="00422C76">
          <w:rPr>
            <w:rFonts w:ascii="Times New Roman" w:hAnsi="Times New Roman"/>
          </w:rPr>
          <w:delText xml:space="preserve"> + </w:delText>
        </w:r>
        <w:r w:rsidR="00F36D5B" w:rsidRPr="00FE002E">
          <w:rPr>
            <w:rFonts w:ascii="Times New Roman" w:hAnsi="Times New Roman"/>
          </w:rPr>
          <w:delText>{</w:delText>
        </w:r>
        <w:r w:rsidR="006C69BD" w:rsidRPr="00FE002E">
          <w:rPr>
            <w:rFonts w:ascii="Times New Roman" w:hAnsi="Times New Roman"/>
          </w:rPr>
          <w:delText>LRCalc;070;</w:delText>
        </w:r>
        <w:r w:rsidR="00FA1A9C">
          <w:rPr>
            <w:rFonts w:ascii="Times New Roman" w:hAnsi="Times New Roman"/>
          </w:rPr>
          <w:delText>0</w:delText>
        </w:r>
        <w:r w:rsidR="00A867EB">
          <w:rPr>
            <w:rFonts w:ascii="Times New Roman" w:hAnsi="Times New Roman"/>
          </w:rPr>
          <w:delText>1</w:delText>
        </w:r>
        <w:r w:rsidR="00FA1A9C">
          <w:rPr>
            <w:rFonts w:ascii="Times New Roman" w:hAnsi="Times New Roman"/>
          </w:rPr>
          <w:delText>0</w:delText>
        </w:r>
        <w:r w:rsidR="006C69BD" w:rsidRPr="00FE002E">
          <w:rPr>
            <w:rFonts w:ascii="Times New Roman" w:hAnsi="Times New Roman"/>
          </w:rPr>
          <w:delText>}</w:delText>
        </w:r>
        <w:r w:rsidR="00422C76">
          <w:rPr>
            <w:rFonts w:ascii="Times New Roman" w:hAnsi="Times New Roman"/>
          </w:rPr>
          <w:delText xml:space="preserve"> + </w:delText>
        </w:r>
        <w:r w:rsidR="006C69BD" w:rsidRPr="00FE002E">
          <w:rPr>
            <w:rFonts w:ascii="Times New Roman" w:hAnsi="Times New Roman"/>
          </w:rPr>
          <w:delText>{LRCalc;080;</w:delText>
        </w:r>
        <w:r w:rsidR="00FA1A9C">
          <w:rPr>
            <w:rFonts w:ascii="Times New Roman" w:hAnsi="Times New Roman"/>
          </w:rPr>
          <w:delText>0</w:delText>
        </w:r>
        <w:r w:rsidR="00A867EB">
          <w:rPr>
            <w:rFonts w:ascii="Times New Roman" w:hAnsi="Times New Roman"/>
          </w:rPr>
          <w:delText>1</w:delText>
        </w:r>
        <w:r w:rsidR="00FA1A9C">
          <w:rPr>
            <w:rFonts w:ascii="Times New Roman" w:hAnsi="Times New Roman"/>
          </w:rPr>
          <w:delText>0</w:delText>
        </w:r>
        <w:r w:rsidR="006C69BD" w:rsidRPr="00FE002E">
          <w:rPr>
            <w:rFonts w:ascii="Times New Roman" w:hAnsi="Times New Roman"/>
          </w:rPr>
          <w:delText>}</w:delText>
        </w:r>
        <w:r w:rsidR="00422C76">
          <w:rPr>
            <w:rFonts w:ascii="Times New Roman" w:hAnsi="Times New Roman"/>
          </w:rPr>
          <w:delText xml:space="preserve"> </w:delText>
        </w:r>
        <w:r w:rsidR="006C69BD" w:rsidRPr="00FE002E">
          <w:rPr>
            <w:rFonts w:ascii="Times New Roman" w:hAnsi="Times New Roman"/>
          </w:rPr>
          <w:delText>+</w:delText>
        </w:r>
        <w:r w:rsidR="00422C76">
          <w:rPr>
            <w:rFonts w:ascii="Times New Roman" w:hAnsi="Times New Roman"/>
          </w:rPr>
          <w:delText xml:space="preserve"> </w:delText>
        </w:r>
        <w:r w:rsidR="006C69BD" w:rsidRPr="00FE002E">
          <w:rPr>
            <w:rFonts w:ascii="Times New Roman" w:hAnsi="Times New Roman"/>
          </w:rPr>
          <w:delText>{LRCalc;090;</w:delText>
        </w:r>
        <w:r w:rsidR="00FA1A9C">
          <w:rPr>
            <w:rFonts w:ascii="Times New Roman" w:hAnsi="Times New Roman"/>
          </w:rPr>
          <w:delText>0</w:delText>
        </w:r>
        <w:r w:rsidR="00A867EB">
          <w:rPr>
            <w:rFonts w:ascii="Times New Roman" w:hAnsi="Times New Roman"/>
          </w:rPr>
          <w:delText>1</w:delText>
        </w:r>
        <w:r w:rsidR="00FA1A9C">
          <w:rPr>
            <w:rFonts w:ascii="Times New Roman" w:hAnsi="Times New Roman"/>
          </w:rPr>
          <w:delText>0</w:delText>
        </w:r>
        <w:r w:rsidR="00F36D5B" w:rsidRPr="00FE002E">
          <w:rPr>
            <w:rFonts w:ascii="Times New Roman" w:hAnsi="Times New Roman"/>
          </w:rPr>
          <w:delText>}</w:delText>
        </w:r>
        <w:r w:rsidR="00422C76">
          <w:rPr>
            <w:rFonts w:ascii="Times New Roman" w:hAnsi="Times New Roman"/>
          </w:rPr>
          <w:delText xml:space="preserve"> + </w:delText>
        </w:r>
        <w:r w:rsidR="00F36D5B" w:rsidRPr="00FE002E">
          <w:rPr>
            <w:rFonts w:ascii="Times New Roman" w:hAnsi="Times New Roman"/>
          </w:rPr>
          <w:delText>{</w:delText>
        </w:r>
        <w:r w:rsidR="006C69BD" w:rsidRPr="00FE002E">
          <w:rPr>
            <w:rFonts w:ascii="Times New Roman" w:hAnsi="Times New Roman"/>
          </w:rPr>
          <w:delText>LRCalc;100;</w:delText>
        </w:r>
        <w:r w:rsidR="00FA1A9C">
          <w:rPr>
            <w:rFonts w:ascii="Times New Roman" w:hAnsi="Times New Roman"/>
          </w:rPr>
          <w:delText>0</w:delText>
        </w:r>
        <w:r w:rsidR="00A867EB">
          <w:rPr>
            <w:rFonts w:ascii="Times New Roman" w:hAnsi="Times New Roman"/>
          </w:rPr>
          <w:delText>1</w:delText>
        </w:r>
        <w:r w:rsidR="00FA1A9C">
          <w:rPr>
            <w:rFonts w:ascii="Times New Roman" w:hAnsi="Times New Roman"/>
          </w:rPr>
          <w:delText>0</w:delText>
        </w:r>
        <w:r w:rsidR="006C69BD" w:rsidRPr="00FE002E">
          <w:rPr>
            <w:rFonts w:ascii="Times New Roman" w:hAnsi="Times New Roman"/>
          </w:rPr>
          <w:delText>}</w:delText>
        </w:r>
        <w:r w:rsidR="00422C76">
          <w:rPr>
            <w:rFonts w:ascii="Times New Roman" w:hAnsi="Times New Roman"/>
          </w:rPr>
          <w:delText xml:space="preserve"> </w:delText>
        </w:r>
        <w:r w:rsidR="00F36D5B">
          <w:rPr>
            <w:rFonts w:ascii="Times New Roman" w:hAnsi="Times New Roman"/>
          </w:rPr>
          <w:delText>+</w:delText>
        </w:r>
        <w:r w:rsidR="00422C76">
          <w:rPr>
            <w:rFonts w:ascii="Times New Roman" w:hAnsi="Times New Roman"/>
          </w:rPr>
          <w:delText xml:space="preserve"> </w:delText>
        </w:r>
        <w:r w:rsidR="000C6AAC">
          <w:rPr>
            <w:rFonts w:ascii="Times New Roman" w:hAnsi="Times New Roman"/>
          </w:rPr>
          <w:delText>{LRCalc;1</w:delText>
        </w:r>
        <w:r w:rsidR="000C6AAC" w:rsidRPr="00FE002E">
          <w:rPr>
            <w:rFonts w:ascii="Times New Roman" w:hAnsi="Times New Roman"/>
          </w:rPr>
          <w:delText>10;</w:delText>
        </w:r>
        <w:r w:rsidR="00FA1A9C">
          <w:rPr>
            <w:rFonts w:ascii="Times New Roman" w:hAnsi="Times New Roman"/>
          </w:rPr>
          <w:delText>0</w:delText>
        </w:r>
        <w:r w:rsidR="00A867EB">
          <w:rPr>
            <w:rFonts w:ascii="Times New Roman" w:hAnsi="Times New Roman"/>
          </w:rPr>
          <w:delText>1</w:delText>
        </w:r>
        <w:r w:rsidR="00FA1A9C">
          <w:rPr>
            <w:rFonts w:ascii="Times New Roman" w:hAnsi="Times New Roman"/>
          </w:rPr>
          <w:delText>0</w:delText>
        </w:r>
        <w:r w:rsidR="00F36D5B" w:rsidRPr="00FE002E">
          <w:rPr>
            <w:rFonts w:ascii="Times New Roman" w:hAnsi="Times New Roman"/>
          </w:rPr>
          <w:delText>}</w:delText>
        </w:r>
        <w:r w:rsidR="00422C76">
          <w:rPr>
            <w:rFonts w:ascii="Times New Roman" w:hAnsi="Times New Roman"/>
          </w:rPr>
          <w:delText xml:space="preserve"> + </w:delText>
        </w:r>
        <w:r w:rsidR="00F36D5B" w:rsidRPr="00FE002E">
          <w:rPr>
            <w:rFonts w:ascii="Times New Roman" w:hAnsi="Times New Roman"/>
          </w:rPr>
          <w:delText>{</w:delText>
        </w:r>
        <w:r w:rsidR="000C6AAC" w:rsidRPr="00FE002E">
          <w:rPr>
            <w:rFonts w:ascii="Times New Roman" w:hAnsi="Times New Roman"/>
          </w:rPr>
          <w:delText>LRCalc;</w:delText>
        </w:r>
        <w:r w:rsidR="000C6AAC">
          <w:rPr>
            <w:rFonts w:ascii="Times New Roman" w:hAnsi="Times New Roman"/>
          </w:rPr>
          <w:delText>1</w:delText>
        </w:r>
        <w:r w:rsidR="000C6AAC" w:rsidRPr="00FE002E">
          <w:rPr>
            <w:rFonts w:ascii="Times New Roman" w:hAnsi="Times New Roman"/>
          </w:rPr>
          <w:delText>20;</w:delText>
        </w:r>
        <w:r w:rsidR="00FA1A9C">
          <w:rPr>
            <w:rFonts w:ascii="Times New Roman" w:hAnsi="Times New Roman"/>
          </w:rPr>
          <w:delText>0</w:delText>
        </w:r>
        <w:r w:rsidR="00A867EB">
          <w:rPr>
            <w:rFonts w:ascii="Times New Roman" w:hAnsi="Times New Roman"/>
          </w:rPr>
          <w:delText>1</w:delText>
        </w:r>
        <w:r w:rsidR="00FA1A9C">
          <w:rPr>
            <w:rFonts w:ascii="Times New Roman" w:hAnsi="Times New Roman"/>
          </w:rPr>
          <w:delText>0</w:delText>
        </w:r>
        <w:r w:rsidR="000C6AAC" w:rsidRPr="00FE002E">
          <w:rPr>
            <w:rFonts w:ascii="Times New Roman" w:hAnsi="Times New Roman"/>
          </w:rPr>
          <w:delText>}</w:delText>
        </w:r>
        <w:r w:rsidR="00422C76">
          <w:rPr>
            <w:rFonts w:ascii="Times New Roman" w:hAnsi="Times New Roman"/>
          </w:rPr>
          <w:delText xml:space="preserve"> </w:delText>
        </w:r>
        <w:r w:rsidR="000C6AAC" w:rsidRPr="00FE002E">
          <w:rPr>
            <w:rFonts w:ascii="Times New Roman" w:hAnsi="Times New Roman"/>
          </w:rPr>
          <w:delText>+</w:delText>
        </w:r>
        <w:r w:rsidR="00422C76">
          <w:rPr>
            <w:rFonts w:ascii="Times New Roman" w:hAnsi="Times New Roman"/>
          </w:rPr>
          <w:delText xml:space="preserve"> </w:delText>
        </w:r>
        <w:r w:rsidR="000C6AAC" w:rsidRPr="00FE002E">
          <w:rPr>
            <w:rFonts w:ascii="Times New Roman" w:hAnsi="Times New Roman"/>
          </w:rPr>
          <w:delText>{LRCalc;</w:delText>
        </w:r>
        <w:r w:rsidR="000C6AAC">
          <w:rPr>
            <w:rFonts w:ascii="Times New Roman" w:hAnsi="Times New Roman"/>
          </w:rPr>
          <w:delText>1</w:delText>
        </w:r>
        <w:r w:rsidR="000C6AAC" w:rsidRPr="00FE002E">
          <w:rPr>
            <w:rFonts w:ascii="Times New Roman" w:hAnsi="Times New Roman"/>
          </w:rPr>
          <w:delText>30;</w:delText>
        </w:r>
        <w:r w:rsidR="00FA1A9C">
          <w:rPr>
            <w:rFonts w:ascii="Times New Roman" w:hAnsi="Times New Roman"/>
          </w:rPr>
          <w:delText>0</w:delText>
        </w:r>
        <w:r w:rsidR="00A867EB">
          <w:rPr>
            <w:rFonts w:ascii="Times New Roman" w:hAnsi="Times New Roman"/>
          </w:rPr>
          <w:delText>1</w:delText>
        </w:r>
        <w:r w:rsidR="00FA1A9C">
          <w:rPr>
            <w:rFonts w:ascii="Times New Roman" w:hAnsi="Times New Roman"/>
          </w:rPr>
          <w:delText>0</w:delText>
        </w:r>
        <w:r w:rsidR="00422C76">
          <w:rPr>
            <w:rFonts w:ascii="Times New Roman" w:hAnsi="Times New Roman"/>
          </w:rPr>
          <w:delText xml:space="preserve">} + </w:delText>
        </w:r>
        <w:r w:rsidR="00F36D5B">
          <w:rPr>
            <w:rFonts w:ascii="Times New Roman" w:hAnsi="Times New Roman"/>
          </w:rPr>
          <w:delText>{</w:delText>
        </w:r>
        <w:r w:rsidR="000C6AAC">
          <w:rPr>
            <w:rFonts w:ascii="Times New Roman" w:hAnsi="Times New Roman"/>
          </w:rPr>
          <w:delText>LRCalc;1</w:delText>
        </w:r>
        <w:r w:rsidR="000C6AAC" w:rsidRPr="00FE002E">
          <w:rPr>
            <w:rFonts w:ascii="Times New Roman" w:hAnsi="Times New Roman"/>
          </w:rPr>
          <w:delText>40;</w:delText>
        </w:r>
        <w:r w:rsidR="00FA1A9C">
          <w:rPr>
            <w:rFonts w:ascii="Times New Roman" w:hAnsi="Times New Roman"/>
          </w:rPr>
          <w:delText>0</w:delText>
        </w:r>
        <w:r w:rsidR="00A867EB">
          <w:rPr>
            <w:rFonts w:ascii="Times New Roman" w:hAnsi="Times New Roman"/>
          </w:rPr>
          <w:delText>1</w:delText>
        </w:r>
        <w:r w:rsidR="00FA1A9C">
          <w:rPr>
            <w:rFonts w:ascii="Times New Roman" w:hAnsi="Times New Roman"/>
          </w:rPr>
          <w:delText>0</w:delText>
        </w:r>
        <w:r w:rsidR="000C6AAC" w:rsidRPr="00FE002E">
          <w:rPr>
            <w:rFonts w:ascii="Times New Roman" w:hAnsi="Times New Roman"/>
          </w:rPr>
          <w:delText>}</w:delText>
        </w:r>
        <w:r w:rsidR="00422C76">
          <w:rPr>
            <w:rFonts w:ascii="Times New Roman" w:hAnsi="Times New Roman"/>
          </w:rPr>
          <w:delText xml:space="preserve"> </w:delText>
        </w:r>
        <w:r w:rsidR="000C6AAC" w:rsidRPr="00FE002E">
          <w:rPr>
            <w:rFonts w:ascii="Times New Roman" w:hAnsi="Times New Roman"/>
          </w:rPr>
          <w:delText>+</w:delText>
        </w:r>
        <w:r w:rsidR="00422C76">
          <w:rPr>
            <w:rFonts w:ascii="Times New Roman" w:hAnsi="Times New Roman"/>
          </w:rPr>
          <w:delText xml:space="preserve"> </w:delText>
        </w:r>
        <w:r w:rsidR="000C6AAC" w:rsidRPr="00FE002E">
          <w:rPr>
            <w:rFonts w:ascii="Times New Roman" w:hAnsi="Times New Roman"/>
          </w:rPr>
          <w:delText>{LRCalc;</w:delText>
        </w:r>
        <w:r w:rsidR="000C6AAC">
          <w:rPr>
            <w:rFonts w:ascii="Times New Roman" w:hAnsi="Times New Roman"/>
          </w:rPr>
          <w:delText>1</w:delText>
        </w:r>
        <w:r w:rsidR="000C6AAC" w:rsidRPr="00FE002E">
          <w:rPr>
            <w:rFonts w:ascii="Times New Roman" w:hAnsi="Times New Roman"/>
          </w:rPr>
          <w:delText>50;</w:delText>
        </w:r>
        <w:r w:rsidR="00FA1A9C">
          <w:rPr>
            <w:rFonts w:ascii="Times New Roman" w:hAnsi="Times New Roman"/>
          </w:rPr>
          <w:delText>0</w:delText>
        </w:r>
        <w:r w:rsidR="00A867EB">
          <w:rPr>
            <w:rFonts w:ascii="Times New Roman" w:hAnsi="Times New Roman"/>
          </w:rPr>
          <w:delText>1</w:delText>
        </w:r>
        <w:r w:rsidR="00FA1A9C">
          <w:rPr>
            <w:rFonts w:ascii="Times New Roman" w:hAnsi="Times New Roman"/>
          </w:rPr>
          <w:delText>0</w:delText>
        </w:r>
        <w:r w:rsidR="000C6AAC">
          <w:rPr>
            <w:rFonts w:ascii="Times New Roman" w:hAnsi="Times New Roman"/>
          </w:rPr>
          <w:delText>}</w:delText>
        </w:r>
        <w:r w:rsidR="00422C76">
          <w:rPr>
            <w:rFonts w:ascii="Times New Roman" w:hAnsi="Times New Roman"/>
          </w:rPr>
          <w:delText xml:space="preserve"> </w:delText>
        </w:r>
        <w:r w:rsidR="000C6AAC">
          <w:rPr>
            <w:rFonts w:ascii="Times New Roman" w:hAnsi="Times New Roman"/>
          </w:rPr>
          <w:delText>+</w:delText>
        </w:r>
        <w:r w:rsidR="00422C76">
          <w:rPr>
            <w:rFonts w:ascii="Times New Roman" w:hAnsi="Times New Roman"/>
          </w:rPr>
          <w:delText xml:space="preserve"> </w:delText>
        </w:r>
        <w:r w:rsidR="000C6AAC">
          <w:rPr>
            <w:rFonts w:ascii="Times New Roman" w:hAnsi="Times New Roman"/>
          </w:rPr>
          <w:delText>{LRCalc;1</w:delText>
        </w:r>
        <w:r w:rsidR="000C6AAC" w:rsidRPr="00FE002E">
          <w:rPr>
            <w:rFonts w:ascii="Times New Roman" w:hAnsi="Times New Roman"/>
          </w:rPr>
          <w:delText>60;</w:delText>
        </w:r>
        <w:r w:rsidR="00FA1A9C">
          <w:rPr>
            <w:rFonts w:ascii="Times New Roman" w:hAnsi="Times New Roman"/>
          </w:rPr>
          <w:delText>0</w:delText>
        </w:r>
        <w:r w:rsidR="00A867EB">
          <w:rPr>
            <w:rFonts w:ascii="Times New Roman" w:hAnsi="Times New Roman"/>
          </w:rPr>
          <w:delText>1</w:delText>
        </w:r>
        <w:r w:rsidR="00FA1A9C">
          <w:rPr>
            <w:rFonts w:ascii="Times New Roman" w:hAnsi="Times New Roman"/>
          </w:rPr>
          <w:delText>0</w:delText>
        </w:r>
        <w:r w:rsidR="000C6AAC">
          <w:rPr>
            <w:rFonts w:ascii="Times New Roman" w:hAnsi="Times New Roman"/>
          </w:rPr>
          <w:delText>}</w:delText>
        </w:r>
        <w:r w:rsidR="00422C76">
          <w:rPr>
            <w:rFonts w:ascii="Times New Roman" w:hAnsi="Times New Roman"/>
          </w:rPr>
          <w:delText xml:space="preserve"> </w:delText>
        </w:r>
        <w:r w:rsidR="000C6AAC">
          <w:rPr>
            <w:rFonts w:ascii="Times New Roman" w:hAnsi="Times New Roman"/>
          </w:rPr>
          <w:delText>+</w:delText>
        </w:r>
        <w:r w:rsidR="00422C76">
          <w:rPr>
            <w:rFonts w:ascii="Times New Roman" w:hAnsi="Times New Roman"/>
          </w:rPr>
          <w:delText xml:space="preserve"> </w:delText>
        </w:r>
        <w:r w:rsidR="000C6AAC">
          <w:rPr>
            <w:rFonts w:ascii="Times New Roman" w:hAnsi="Times New Roman"/>
          </w:rPr>
          <w:delText>{LRCalc;1</w:delText>
        </w:r>
        <w:r w:rsidR="000C6AAC" w:rsidRPr="00FE002E">
          <w:rPr>
            <w:rFonts w:ascii="Times New Roman" w:hAnsi="Times New Roman"/>
          </w:rPr>
          <w:delText>70;</w:delText>
        </w:r>
        <w:r w:rsidR="00FA1A9C">
          <w:rPr>
            <w:rFonts w:ascii="Times New Roman" w:hAnsi="Times New Roman"/>
          </w:rPr>
          <w:delText>0</w:delText>
        </w:r>
        <w:r w:rsidR="00A867EB">
          <w:rPr>
            <w:rFonts w:ascii="Times New Roman" w:hAnsi="Times New Roman"/>
          </w:rPr>
          <w:delText>1</w:delText>
        </w:r>
        <w:r w:rsidR="00FA1A9C">
          <w:rPr>
            <w:rFonts w:ascii="Times New Roman" w:hAnsi="Times New Roman"/>
          </w:rPr>
          <w:delText>0</w:delText>
        </w:r>
        <w:r w:rsidR="000C6AAC" w:rsidRPr="00FE002E">
          <w:rPr>
            <w:rFonts w:ascii="Times New Roman" w:hAnsi="Times New Roman"/>
          </w:rPr>
          <w:delText>}</w:delText>
        </w:r>
        <w:r w:rsidR="00422C76">
          <w:rPr>
            <w:rFonts w:ascii="Times New Roman" w:hAnsi="Times New Roman"/>
          </w:rPr>
          <w:delText xml:space="preserve"> </w:delText>
        </w:r>
        <w:r w:rsidR="000C6AAC" w:rsidRPr="00FE002E">
          <w:rPr>
            <w:rFonts w:ascii="Times New Roman" w:hAnsi="Times New Roman"/>
          </w:rPr>
          <w:delText>+</w:delText>
        </w:r>
        <w:r w:rsidR="00422C76">
          <w:rPr>
            <w:rFonts w:ascii="Times New Roman" w:hAnsi="Times New Roman"/>
          </w:rPr>
          <w:delText xml:space="preserve"> </w:delText>
        </w:r>
        <w:r w:rsidR="000C6AAC" w:rsidRPr="00FE002E">
          <w:rPr>
            <w:rFonts w:ascii="Times New Roman" w:hAnsi="Times New Roman"/>
          </w:rPr>
          <w:delText>{LRCalc;</w:delText>
        </w:r>
        <w:r w:rsidR="000C6AAC">
          <w:rPr>
            <w:rFonts w:ascii="Times New Roman" w:hAnsi="Times New Roman"/>
          </w:rPr>
          <w:delText>1</w:delText>
        </w:r>
        <w:r w:rsidR="000C6AAC" w:rsidRPr="00FE002E">
          <w:rPr>
            <w:rFonts w:ascii="Times New Roman" w:hAnsi="Times New Roman"/>
          </w:rPr>
          <w:delText>80;</w:delText>
        </w:r>
        <w:r w:rsidR="00FA1A9C">
          <w:rPr>
            <w:rFonts w:ascii="Times New Roman" w:hAnsi="Times New Roman"/>
          </w:rPr>
          <w:delText>0</w:delText>
        </w:r>
        <w:r w:rsidR="00A867EB">
          <w:rPr>
            <w:rFonts w:ascii="Times New Roman" w:hAnsi="Times New Roman"/>
          </w:rPr>
          <w:delText>1</w:delText>
        </w:r>
        <w:r w:rsidR="00FA1A9C">
          <w:rPr>
            <w:rFonts w:ascii="Times New Roman" w:hAnsi="Times New Roman"/>
          </w:rPr>
          <w:delText>0</w:delText>
        </w:r>
        <w:r w:rsidR="000C6AAC">
          <w:rPr>
            <w:rFonts w:ascii="Times New Roman" w:hAnsi="Times New Roman"/>
          </w:rPr>
          <w:delText>}</w:delText>
        </w:r>
        <w:r w:rsidR="00422C76">
          <w:rPr>
            <w:rFonts w:ascii="Times New Roman" w:hAnsi="Times New Roman"/>
          </w:rPr>
          <w:delText xml:space="preserve"> </w:delText>
        </w:r>
        <w:r w:rsidR="000C6AAC">
          <w:rPr>
            <w:rFonts w:ascii="Times New Roman" w:hAnsi="Times New Roman"/>
          </w:rPr>
          <w:delText>+</w:delText>
        </w:r>
        <w:r w:rsidR="00422C76">
          <w:rPr>
            <w:rFonts w:ascii="Times New Roman" w:hAnsi="Times New Roman"/>
          </w:rPr>
          <w:delText xml:space="preserve"> </w:delText>
        </w:r>
        <w:r w:rsidR="000C6AAC">
          <w:rPr>
            <w:rFonts w:ascii="Times New Roman" w:hAnsi="Times New Roman"/>
          </w:rPr>
          <w:delText>{LRCalc;1</w:delText>
        </w:r>
        <w:r w:rsidR="000C6AAC" w:rsidRPr="00FE002E">
          <w:rPr>
            <w:rFonts w:ascii="Times New Roman" w:hAnsi="Times New Roman"/>
          </w:rPr>
          <w:delText>90;</w:delText>
        </w:r>
        <w:r w:rsidR="00FA1A9C">
          <w:rPr>
            <w:rFonts w:ascii="Times New Roman" w:hAnsi="Times New Roman"/>
          </w:rPr>
          <w:delText>0</w:delText>
        </w:r>
        <w:r w:rsidR="00A867EB">
          <w:rPr>
            <w:rFonts w:ascii="Times New Roman" w:hAnsi="Times New Roman"/>
          </w:rPr>
          <w:delText>1</w:delText>
        </w:r>
        <w:r w:rsidR="00FA1A9C">
          <w:rPr>
            <w:rFonts w:ascii="Times New Roman" w:hAnsi="Times New Roman"/>
          </w:rPr>
          <w:delText>0</w:delText>
        </w:r>
        <w:r w:rsidR="000C6AAC">
          <w:rPr>
            <w:rFonts w:ascii="Times New Roman" w:hAnsi="Times New Roman"/>
          </w:rPr>
          <w:delText>}</w:delText>
        </w:r>
        <w:r w:rsidR="00422C76">
          <w:rPr>
            <w:rFonts w:ascii="Times New Roman" w:hAnsi="Times New Roman"/>
          </w:rPr>
          <w:delText xml:space="preserve"> </w:delText>
        </w:r>
        <w:r w:rsidR="000C6AAC">
          <w:rPr>
            <w:rFonts w:ascii="Times New Roman" w:hAnsi="Times New Roman"/>
          </w:rPr>
          <w:delText>+</w:delText>
        </w:r>
        <w:r w:rsidR="00422C76">
          <w:rPr>
            <w:rFonts w:ascii="Times New Roman" w:hAnsi="Times New Roman"/>
          </w:rPr>
          <w:delText xml:space="preserve"> </w:delText>
        </w:r>
        <w:r w:rsidR="000C6AAC">
          <w:rPr>
            <w:rFonts w:ascii="Times New Roman" w:hAnsi="Times New Roman"/>
          </w:rPr>
          <w:delText>{LRCalc;2</w:delText>
        </w:r>
        <w:r w:rsidR="000C6AAC" w:rsidRPr="00FE002E">
          <w:rPr>
            <w:rFonts w:ascii="Times New Roman" w:hAnsi="Times New Roman"/>
          </w:rPr>
          <w:delText>00;</w:delText>
        </w:r>
        <w:r w:rsidR="00FA1A9C">
          <w:rPr>
            <w:rFonts w:ascii="Times New Roman" w:hAnsi="Times New Roman"/>
          </w:rPr>
          <w:delText>0</w:delText>
        </w:r>
        <w:r w:rsidR="00A867EB">
          <w:rPr>
            <w:rFonts w:ascii="Times New Roman" w:hAnsi="Times New Roman"/>
          </w:rPr>
          <w:delText>1</w:delText>
        </w:r>
        <w:r w:rsidR="00FA1A9C">
          <w:rPr>
            <w:rFonts w:ascii="Times New Roman" w:hAnsi="Times New Roman"/>
          </w:rPr>
          <w:delText>0</w:delText>
        </w:r>
        <w:r w:rsidR="00F36D5B">
          <w:rPr>
            <w:rFonts w:ascii="Times New Roman" w:hAnsi="Times New Roman"/>
          </w:rPr>
          <w:delText>}</w:delText>
        </w:r>
        <w:r w:rsidR="00422C76">
          <w:rPr>
            <w:rFonts w:ascii="Times New Roman" w:hAnsi="Times New Roman"/>
          </w:rPr>
          <w:delText xml:space="preserve"> + </w:delText>
        </w:r>
        <w:r w:rsidR="000C6AAC" w:rsidRPr="00FE002E">
          <w:rPr>
            <w:rFonts w:ascii="Times New Roman" w:hAnsi="Times New Roman"/>
          </w:rPr>
          <w:delText>{LRCalc;</w:delText>
        </w:r>
        <w:r w:rsidR="000C6AAC">
          <w:rPr>
            <w:rFonts w:ascii="Times New Roman" w:hAnsi="Times New Roman"/>
          </w:rPr>
          <w:delText>2</w:delText>
        </w:r>
        <w:r w:rsidR="000C6AAC" w:rsidRPr="00FE002E">
          <w:rPr>
            <w:rFonts w:ascii="Times New Roman" w:hAnsi="Times New Roman"/>
          </w:rPr>
          <w:delText>10;</w:delText>
        </w:r>
        <w:r w:rsidR="00FA1A9C">
          <w:rPr>
            <w:rFonts w:ascii="Times New Roman" w:hAnsi="Times New Roman"/>
          </w:rPr>
          <w:delText>0</w:delText>
        </w:r>
        <w:r w:rsidR="00A867EB">
          <w:rPr>
            <w:rFonts w:ascii="Times New Roman" w:hAnsi="Times New Roman"/>
          </w:rPr>
          <w:delText>1</w:delText>
        </w:r>
        <w:r w:rsidR="00FA1A9C">
          <w:rPr>
            <w:rFonts w:ascii="Times New Roman" w:hAnsi="Times New Roman"/>
          </w:rPr>
          <w:delText>0</w:delText>
        </w:r>
        <w:r w:rsidR="000C6AAC">
          <w:rPr>
            <w:rFonts w:ascii="Times New Roman" w:hAnsi="Times New Roman"/>
          </w:rPr>
          <w:delText>}</w:delText>
        </w:r>
        <w:r w:rsidR="00422C76">
          <w:rPr>
            <w:rFonts w:ascii="Times New Roman" w:hAnsi="Times New Roman"/>
          </w:rPr>
          <w:delText xml:space="preserve"> + </w:delText>
        </w:r>
        <w:r w:rsidR="000C6AAC">
          <w:rPr>
            <w:rFonts w:ascii="Times New Roman" w:hAnsi="Times New Roman"/>
          </w:rPr>
          <w:delText>{LRCalc;2</w:delText>
        </w:r>
        <w:r w:rsidR="000C6AAC" w:rsidRPr="00FE002E">
          <w:rPr>
            <w:rFonts w:ascii="Times New Roman" w:hAnsi="Times New Roman"/>
          </w:rPr>
          <w:delText>20;</w:delText>
        </w:r>
        <w:r w:rsidR="00FA1A9C">
          <w:rPr>
            <w:rFonts w:ascii="Times New Roman" w:hAnsi="Times New Roman"/>
          </w:rPr>
          <w:delText>0</w:delText>
        </w:r>
        <w:r w:rsidR="00A867EB">
          <w:rPr>
            <w:rFonts w:ascii="Times New Roman" w:hAnsi="Times New Roman"/>
          </w:rPr>
          <w:delText>1</w:delText>
        </w:r>
        <w:r w:rsidR="00FA1A9C">
          <w:rPr>
            <w:rFonts w:ascii="Times New Roman" w:hAnsi="Times New Roman"/>
          </w:rPr>
          <w:delText>0</w:delText>
        </w:r>
        <w:r w:rsidR="000C6AAC">
          <w:rPr>
            <w:rFonts w:ascii="Times New Roman" w:hAnsi="Times New Roman"/>
          </w:rPr>
          <w:delText>}</w:delText>
        </w:r>
        <w:r w:rsidR="00422C76">
          <w:rPr>
            <w:rFonts w:ascii="Times New Roman" w:hAnsi="Times New Roman"/>
          </w:rPr>
          <w:delText xml:space="preserve"> </w:delText>
        </w:r>
        <w:r w:rsidR="000C6AAC">
          <w:rPr>
            <w:rFonts w:ascii="Times New Roman" w:hAnsi="Times New Roman"/>
          </w:rPr>
          <w:delText>+</w:delText>
        </w:r>
        <w:r w:rsidR="00422C76">
          <w:rPr>
            <w:rFonts w:ascii="Times New Roman" w:hAnsi="Times New Roman"/>
          </w:rPr>
          <w:delText xml:space="preserve"> </w:delText>
        </w:r>
        <w:r w:rsidR="000C6AAC">
          <w:rPr>
            <w:rFonts w:ascii="Times New Roman" w:hAnsi="Times New Roman"/>
          </w:rPr>
          <w:delText>{LRCalc;2</w:delText>
        </w:r>
        <w:r w:rsidR="000C6AAC" w:rsidRPr="00FE002E">
          <w:rPr>
            <w:rFonts w:ascii="Times New Roman" w:hAnsi="Times New Roman"/>
          </w:rPr>
          <w:delText>30;</w:delText>
        </w:r>
        <w:r w:rsidR="00FA1A9C">
          <w:rPr>
            <w:rFonts w:ascii="Times New Roman" w:hAnsi="Times New Roman"/>
          </w:rPr>
          <w:delText>0</w:delText>
        </w:r>
        <w:r w:rsidR="00A867EB">
          <w:rPr>
            <w:rFonts w:ascii="Times New Roman" w:hAnsi="Times New Roman"/>
          </w:rPr>
          <w:delText>1</w:delText>
        </w:r>
        <w:r w:rsidR="00FA1A9C">
          <w:rPr>
            <w:rFonts w:ascii="Times New Roman" w:hAnsi="Times New Roman"/>
          </w:rPr>
          <w:delText>0</w:delText>
        </w:r>
        <w:r w:rsidR="000C6AAC">
          <w:rPr>
            <w:rFonts w:ascii="Times New Roman" w:hAnsi="Times New Roman"/>
          </w:rPr>
          <w:delText>}</w:delText>
        </w:r>
        <w:r w:rsidR="00422C76">
          <w:rPr>
            <w:rFonts w:ascii="Times New Roman" w:hAnsi="Times New Roman"/>
          </w:rPr>
          <w:delText xml:space="preserve"> + </w:delText>
        </w:r>
        <w:r w:rsidR="000C6AAC">
          <w:rPr>
            <w:rFonts w:ascii="Times New Roman" w:hAnsi="Times New Roman"/>
          </w:rPr>
          <w:delText>{LRCalc;2</w:delText>
        </w:r>
        <w:r w:rsidR="000C6AAC" w:rsidRPr="00FE002E">
          <w:rPr>
            <w:rFonts w:ascii="Times New Roman" w:hAnsi="Times New Roman"/>
          </w:rPr>
          <w:delText>40;</w:delText>
        </w:r>
        <w:r w:rsidR="00FA1A9C">
          <w:rPr>
            <w:rFonts w:ascii="Times New Roman" w:hAnsi="Times New Roman"/>
          </w:rPr>
          <w:delText>0</w:delText>
        </w:r>
        <w:r w:rsidR="00A867EB">
          <w:rPr>
            <w:rFonts w:ascii="Times New Roman" w:hAnsi="Times New Roman"/>
          </w:rPr>
          <w:delText>1</w:delText>
        </w:r>
        <w:r w:rsidR="00FA1A9C">
          <w:rPr>
            <w:rFonts w:ascii="Times New Roman" w:hAnsi="Times New Roman"/>
          </w:rPr>
          <w:delText>0</w:delText>
        </w:r>
        <w:r w:rsidR="000C6AAC" w:rsidRPr="00FE002E">
          <w:rPr>
            <w:rFonts w:ascii="Times New Roman" w:hAnsi="Times New Roman"/>
          </w:rPr>
          <w:delText>}</w:delText>
        </w:r>
        <w:r w:rsidR="00422C76">
          <w:rPr>
            <w:rFonts w:ascii="Times New Roman" w:hAnsi="Times New Roman"/>
          </w:rPr>
          <w:delText xml:space="preserve"> + </w:delText>
        </w:r>
        <w:r w:rsidR="000C6AAC" w:rsidRPr="00FE002E">
          <w:rPr>
            <w:rFonts w:ascii="Times New Roman" w:hAnsi="Times New Roman"/>
          </w:rPr>
          <w:delText>{LRCalc;</w:delText>
        </w:r>
        <w:r w:rsidR="000C6AAC">
          <w:rPr>
            <w:rFonts w:ascii="Times New Roman" w:hAnsi="Times New Roman"/>
          </w:rPr>
          <w:delText>2</w:delText>
        </w:r>
        <w:r w:rsidR="000C6AAC" w:rsidRPr="00FE002E">
          <w:rPr>
            <w:rFonts w:ascii="Times New Roman" w:hAnsi="Times New Roman"/>
          </w:rPr>
          <w:delText>50;</w:delText>
        </w:r>
        <w:r w:rsidR="00FA1A9C">
          <w:rPr>
            <w:rFonts w:ascii="Times New Roman" w:hAnsi="Times New Roman"/>
          </w:rPr>
          <w:delText>0</w:delText>
        </w:r>
        <w:r w:rsidR="00A867EB">
          <w:rPr>
            <w:rFonts w:ascii="Times New Roman" w:hAnsi="Times New Roman"/>
          </w:rPr>
          <w:delText>1</w:delText>
        </w:r>
        <w:r w:rsidR="00FA1A9C">
          <w:rPr>
            <w:rFonts w:ascii="Times New Roman" w:hAnsi="Times New Roman"/>
          </w:rPr>
          <w:delText>0</w:delText>
        </w:r>
        <w:r w:rsidR="000C6AAC">
          <w:rPr>
            <w:rFonts w:ascii="Times New Roman" w:hAnsi="Times New Roman"/>
          </w:rPr>
          <w:delText>}</w:delText>
        </w:r>
        <w:r w:rsidR="00422C76">
          <w:rPr>
            <w:rFonts w:ascii="Times New Roman" w:hAnsi="Times New Roman"/>
          </w:rPr>
          <w:delText xml:space="preserve"> + </w:delText>
        </w:r>
        <w:r w:rsidR="005A23B9" w:rsidRPr="00FE002E">
          <w:rPr>
            <w:rFonts w:ascii="Times New Roman" w:hAnsi="Times New Roman"/>
          </w:rPr>
          <w:delText>{LRCalc;</w:delText>
        </w:r>
        <w:r w:rsidR="005A23B9">
          <w:rPr>
            <w:rFonts w:ascii="Times New Roman" w:hAnsi="Times New Roman"/>
          </w:rPr>
          <w:delText>26</w:delText>
        </w:r>
        <w:r w:rsidR="005A23B9" w:rsidRPr="00FE002E">
          <w:rPr>
            <w:rFonts w:ascii="Times New Roman" w:hAnsi="Times New Roman"/>
          </w:rPr>
          <w:delText>0;</w:delText>
        </w:r>
        <w:r w:rsidR="00FA1A9C">
          <w:rPr>
            <w:rFonts w:ascii="Times New Roman" w:hAnsi="Times New Roman"/>
          </w:rPr>
          <w:delText>0</w:delText>
        </w:r>
        <w:r w:rsidR="005A23B9">
          <w:rPr>
            <w:rFonts w:ascii="Times New Roman" w:hAnsi="Times New Roman"/>
          </w:rPr>
          <w:delText>1</w:delText>
        </w:r>
        <w:r w:rsidR="00FA1A9C">
          <w:rPr>
            <w:rFonts w:ascii="Times New Roman" w:hAnsi="Times New Roman"/>
          </w:rPr>
          <w:delText>0</w:delText>
        </w:r>
        <w:r w:rsidR="005A23B9">
          <w:rPr>
            <w:rFonts w:ascii="Times New Roman" w:hAnsi="Times New Roman"/>
          </w:rPr>
          <w:delText>}</w:delText>
        </w:r>
        <w:r w:rsidR="006C69BD" w:rsidRPr="00FE002E">
          <w:rPr>
            <w:rFonts w:ascii="Times New Roman" w:hAnsi="Times New Roman"/>
          </w:rPr>
          <w:delText>]</w:delText>
        </w:r>
        <w:r w:rsidR="00A867EB">
          <w:rPr>
            <w:rFonts w:ascii="Times New Roman" w:hAnsi="Times New Roman"/>
          </w:rPr>
          <w:delText xml:space="preserve"> </w:delText>
        </w:r>
      </w:del>
      <w:r w:rsidR="006C69BD" w:rsidRPr="00B328C3">
        <w:rPr>
          <w:rFonts w:ascii="Times New Roman" w:hAnsi="Times New Roman"/>
        </w:rPr>
        <w:t>=</w:t>
      </w:r>
      <w:r w:rsidR="006C69BD" w:rsidRPr="00B328C3" w:rsidDel="00EA38F7">
        <w:rPr>
          <w:rFonts w:ascii="Times New Roman" w:hAnsi="Times New Roman"/>
        </w:rPr>
        <w:t xml:space="preserve"> </w:t>
      </w:r>
      <w:r w:rsidR="00F4754B" w:rsidRPr="00B328C3">
        <w:rPr>
          <w:rFonts w:ascii="Times New Roman" w:hAnsi="Times New Roman"/>
        </w:rPr>
        <w:t>[{LR4;</w:t>
      </w:r>
      <w:del w:id="2997" w:author="Author">
        <w:r w:rsidR="00F4754B" w:rsidRPr="00FE002E">
          <w:rPr>
            <w:rFonts w:ascii="Times New Roman" w:hAnsi="Times New Roman"/>
          </w:rPr>
          <w:delText>010;</w:delText>
        </w:r>
        <w:r w:rsidR="00FA1A9C">
          <w:rPr>
            <w:rFonts w:ascii="Times New Roman" w:hAnsi="Times New Roman"/>
          </w:rPr>
          <w:delText>0</w:delText>
        </w:r>
        <w:r w:rsidR="00F4754B" w:rsidRPr="00FE002E">
          <w:rPr>
            <w:rFonts w:ascii="Times New Roman" w:hAnsi="Times New Roman"/>
          </w:rPr>
          <w:delText>1</w:delText>
        </w:r>
        <w:r w:rsidR="00FA1A9C">
          <w:rPr>
            <w:rFonts w:ascii="Times New Roman" w:hAnsi="Times New Roman"/>
          </w:rPr>
          <w:delText>0</w:delText>
        </w:r>
      </w:del>
      <w:ins w:id="2998" w:author="Author">
        <w:r w:rsidR="00EF6BC2">
          <w:rPr>
            <w:rFonts w:ascii="Times New Roman" w:hAnsi="Times New Roman"/>
          </w:rPr>
          <w:t>0</w:t>
        </w:r>
        <w:r w:rsidR="00F4754B" w:rsidRPr="00B328C3">
          <w:rPr>
            <w:rFonts w:ascii="Times New Roman" w:hAnsi="Times New Roman"/>
          </w:rPr>
          <w:t>010;</w:t>
        </w:r>
        <w:r w:rsidR="00EF6BC2">
          <w:rPr>
            <w:rFonts w:ascii="Times New Roman" w:hAnsi="Times New Roman"/>
          </w:rPr>
          <w:t>0</w:t>
        </w:r>
        <w:r w:rsidR="00FA1A9C" w:rsidRPr="00B328C3">
          <w:rPr>
            <w:rFonts w:ascii="Times New Roman" w:hAnsi="Times New Roman"/>
          </w:rPr>
          <w:t>0</w:t>
        </w:r>
        <w:r w:rsidR="00F4754B" w:rsidRPr="00B328C3">
          <w:rPr>
            <w:rFonts w:ascii="Times New Roman" w:hAnsi="Times New Roman"/>
          </w:rPr>
          <w:t>1</w:t>
        </w:r>
        <w:r w:rsidR="00FA1A9C" w:rsidRPr="00B328C3">
          <w:rPr>
            <w:rFonts w:ascii="Times New Roman" w:hAnsi="Times New Roman"/>
          </w:rPr>
          <w:t>0</w:t>
        </w:r>
      </w:ins>
      <w:r w:rsidR="00F4754B" w:rsidRPr="00B328C3">
        <w:rPr>
          <w:rFonts w:ascii="Times New Roman" w:hAnsi="Times New Roman"/>
        </w:rPr>
        <w:t>}</w:t>
      </w:r>
      <w:r w:rsidR="00422C76" w:rsidRPr="00B328C3">
        <w:rPr>
          <w:rFonts w:ascii="Times New Roman" w:hAnsi="Times New Roman"/>
        </w:rPr>
        <w:t xml:space="preserve"> </w:t>
      </w:r>
      <w:r w:rsidR="00F4754B" w:rsidRPr="00B328C3">
        <w:rPr>
          <w:rFonts w:ascii="Times New Roman" w:hAnsi="Times New Roman"/>
        </w:rPr>
        <w:t>+</w:t>
      </w:r>
      <w:r w:rsidR="00422C76" w:rsidRPr="00B328C3">
        <w:rPr>
          <w:rFonts w:ascii="Times New Roman" w:hAnsi="Times New Roman"/>
        </w:rPr>
        <w:t xml:space="preserve"> </w:t>
      </w:r>
      <w:r w:rsidR="00F4754B" w:rsidRPr="00B328C3">
        <w:rPr>
          <w:rFonts w:ascii="Times New Roman" w:hAnsi="Times New Roman"/>
        </w:rPr>
        <w:t>{LR4;</w:t>
      </w:r>
      <w:del w:id="2999" w:author="Author">
        <w:r w:rsidR="00F4754B" w:rsidRPr="00FE002E">
          <w:rPr>
            <w:rFonts w:ascii="Times New Roman" w:hAnsi="Times New Roman"/>
          </w:rPr>
          <w:delText>040;</w:delText>
        </w:r>
        <w:r w:rsidR="00FA1A9C">
          <w:rPr>
            <w:rFonts w:ascii="Times New Roman" w:hAnsi="Times New Roman"/>
          </w:rPr>
          <w:delText>0</w:delText>
        </w:r>
        <w:r w:rsidR="00F4754B" w:rsidRPr="00FE002E">
          <w:rPr>
            <w:rFonts w:ascii="Times New Roman" w:hAnsi="Times New Roman"/>
          </w:rPr>
          <w:delText>1</w:delText>
        </w:r>
        <w:r w:rsidR="00FA1A9C">
          <w:rPr>
            <w:rFonts w:ascii="Times New Roman" w:hAnsi="Times New Roman"/>
          </w:rPr>
          <w:delText>0</w:delText>
        </w:r>
      </w:del>
      <w:ins w:id="3000" w:author="Author">
        <w:r w:rsidR="00F4754B" w:rsidRPr="00B328C3">
          <w:rPr>
            <w:rFonts w:ascii="Times New Roman" w:hAnsi="Times New Roman"/>
          </w:rPr>
          <w:t>0</w:t>
        </w:r>
        <w:r w:rsidR="00EF6BC2">
          <w:rPr>
            <w:rFonts w:ascii="Times New Roman" w:hAnsi="Times New Roman"/>
          </w:rPr>
          <w:t>0</w:t>
        </w:r>
        <w:r w:rsidR="00F4754B" w:rsidRPr="00B328C3">
          <w:rPr>
            <w:rFonts w:ascii="Times New Roman" w:hAnsi="Times New Roman"/>
          </w:rPr>
          <w:t>40;</w:t>
        </w:r>
        <w:r w:rsidR="00FA1A9C" w:rsidRPr="00B328C3">
          <w:rPr>
            <w:rFonts w:ascii="Times New Roman" w:hAnsi="Times New Roman"/>
          </w:rPr>
          <w:t>0</w:t>
        </w:r>
        <w:r w:rsidR="00EF6BC2">
          <w:rPr>
            <w:rFonts w:ascii="Times New Roman" w:hAnsi="Times New Roman"/>
          </w:rPr>
          <w:t>0</w:t>
        </w:r>
        <w:r w:rsidR="00F4754B" w:rsidRPr="00B328C3">
          <w:rPr>
            <w:rFonts w:ascii="Times New Roman" w:hAnsi="Times New Roman"/>
          </w:rPr>
          <w:t>1</w:t>
        </w:r>
        <w:r w:rsidR="00FA1A9C" w:rsidRPr="00B328C3">
          <w:rPr>
            <w:rFonts w:ascii="Times New Roman" w:hAnsi="Times New Roman"/>
          </w:rPr>
          <w:t>0</w:t>
        </w:r>
      </w:ins>
      <w:r w:rsidR="00F4754B" w:rsidRPr="00B328C3">
        <w:rPr>
          <w:rFonts w:ascii="Times New Roman" w:hAnsi="Times New Roman"/>
        </w:rPr>
        <w:t>}</w:t>
      </w:r>
      <w:r w:rsidR="00422C76" w:rsidRPr="00B328C3">
        <w:rPr>
          <w:rFonts w:ascii="Times New Roman" w:hAnsi="Times New Roman"/>
        </w:rPr>
        <w:t xml:space="preserve"> </w:t>
      </w:r>
      <w:r w:rsidR="00F4754B" w:rsidRPr="00B328C3">
        <w:rPr>
          <w:rFonts w:ascii="Times New Roman" w:hAnsi="Times New Roman"/>
        </w:rPr>
        <w:t>+</w:t>
      </w:r>
      <w:r w:rsidR="00422C76" w:rsidRPr="00B328C3">
        <w:rPr>
          <w:rFonts w:ascii="Times New Roman" w:hAnsi="Times New Roman"/>
        </w:rPr>
        <w:t xml:space="preserve"> </w:t>
      </w:r>
      <w:r w:rsidR="00F4754B" w:rsidRPr="00B328C3">
        <w:rPr>
          <w:rFonts w:ascii="Times New Roman" w:hAnsi="Times New Roman"/>
        </w:rPr>
        <w:t>{LR4;</w:t>
      </w:r>
      <w:del w:id="3001" w:author="Author">
        <w:r w:rsidR="00F4754B" w:rsidRPr="00FE002E">
          <w:rPr>
            <w:rFonts w:ascii="Times New Roman" w:hAnsi="Times New Roman"/>
          </w:rPr>
          <w:delText>050;</w:delText>
        </w:r>
        <w:r w:rsidR="00FA1A9C">
          <w:rPr>
            <w:rFonts w:ascii="Times New Roman" w:hAnsi="Times New Roman"/>
          </w:rPr>
          <w:delText>0</w:delText>
        </w:r>
        <w:r w:rsidR="00F4754B" w:rsidRPr="00FE002E">
          <w:rPr>
            <w:rFonts w:ascii="Times New Roman" w:hAnsi="Times New Roman"/>
          </w:rPr>
          <w:delText>1</w:delText>
        </w:r>
        <w:r w:rsidR="00FA1A9C">
          <w:rPr>
            <w:rFonts w:ascii="Times New Roman" w:hAnsi="Times New Roman"/>
          </w:rPr>
          <w:delText>0</w:delText>
        </w:r>
      </w:del>
      <w:ins w:id="3002" w:author="Author">
        <w:r w:rsidR="00EF6BC2">
          <w:rPr>
            <w:rFonts w:ascii="Times New Roman" w:hAnsi="Times New Roman"/>
          </w:rPr>
          <w:t>0</w:t>
        </w:r>
        <w:r w:rsidR="00F4754B" w:rsidRPr="00B328C3">
          <w:rPr>
            <w:rFonts w:ascii="Times New Roman" w:hAnsi="Times New Roman"/>
          </w:rPr>
          <w:t>050;</w:t>
        </w:r>
        <w:r w:rsidR="00EF6BC2">
          <w:rPr>
            <w:rFonts w:ascii="Times New Roman" w:hAnsi="Times New Roman"/>
          </w:rPr>
          <w:t>0</w:t>
        </w:r>
        <w:r w:rsidR="00FA1A9C" w:rsidRPr="00B328C3">
          <w:rPr>
            <w:rFonts w:ascii="Times New Roman" w:hAnsi="Times New Roman"/>
          </w:rPr>
          <w:t>0</w:t>
        </w:r>
        <w:r w:rsidR="00F4754B" w:rsidRPr="00B328C3">
          <w:rPr>
            <w:rFonts w:ascii="Times New Roman" w:hAnsi="Times New Roman"/>
          </w:rPr>
          <w:t>1</w:t>
        </w:r>
        <w:r w:rsidR="00FA1A9C" w:rsidRPr="00B328C3">
          <w:rPr>
            <w:rFonts w:ascii="Times New Roman" w:hAnsi="Times New Roman"/>
          </w:rPr>
          <w:t>0</w:t>
        </w:r>
      </w:ins>
      <w:r w:rsidR="00F4754B" w:rsidRPr="00B328C3">
        <w:rPr>
          <w:rFonts w:ascii="Times New Roman" w:hAnsi="Times New Roman"/>
        </w:rPr>
        <w:t>}</w:t>
      </w:r>
      <w:r w:rsidR="00422C76" w:rsidRPr="00B328C3">
        <w:rPr>
          <w:rFonts w:ascii="Times New Roman" w:hAnsi="Times New Roman"/>
        </w:rPr>
        <w:t xml:space="preserve"> </w:t>
      </w:r>
      <w:r w:rsidR="00F4754B" w:rsidRPr="00B328C3">
        <w:rPr>
          <w:rFonts w:ascii="Times New Roman" w:hAnsi="Times New Roman"/>
        </w:rPr>
        <w:t>+</w:t>
      </w:r>
      <w:r w:rsidR="00422C76" w:rsidRPr="00B328C3">
        <w:rPr>
          <w:rFonts w:ascii="Times New Roman" w:hAnsi="Times New Roman"/>
        </w:rPr>
        <w:t xml:space="preserve"> </w:t>
      </w:r>
      <w:r w:rsidR="00F4754B" w:rsidRPr="00B328C3">
        <w:rPr>
          <w:rFonts w:ascii="Times New Roman" w:hAnsi="Times New Roman"/>
        </w:rPr>
        <w:t>{LR4;</w:t>
      </w:r>
      <w:del w:id="3003" w:author="Author">
        <w:r w:rsidR="00F4754B" w:rsidRPr="00FE002E">
          <w:rPr>
            <w:rFonts w:ascii="Times New Roman" w:hAnsi="Times New Roman"/>
          </w:rPr>
          <w:delText>060;</w:delText>
        </w:r>
        <w:r w:rsidR="00FA1A9C">
          <w:rPr>
            <w:rFonts w:ascii="Times New Roman" w:hAnsi="Times New Roman"/>
          </w:rPr>
          <w:delText>0</w:delText>
        </w:r>
        <w:r w:rsidR="00F4754B" w:rsidRPr="00FE002E">
          <w:rPr>
            <w:rFonts w:ascii="Times New Roman" w:hAnsi="Times New Roman"/>
          </w:rPr>
          <w:delText>1</w:delText>
        </w:r>
        <w:r w:rsidR="00FA1A9C">
          <w:rPr>
            <w:rFonts w:ascii="Times New Roman" w:hAnsi="Times New Roman"/>
          </w:rPr>
          <w:delText>0</w:delText>
        </w:r>
      </w:del>
      <w:ins w:id="3004" w:author="Author">
        <w:r w:rsidR="00EF6BC2">
          <w:rPr>
            <w:rFonts w:ascii="Times New Roman" w:hAnsi="Times New Roman"/>
          </w:rPr>
          <w:t>0</w:t>
        </w:r>
        <w:r w:rsidR="00F4754B" w:rsidRPr="00B328C3">
          <w:rPr>
            <w:rFonts w:ascii="Times New Roman" w:hAnsi="Times New Roman"/>
          </w:rPr>
          <w:t>060;</w:t>
        </w:r>
        <w:r w:rsidR="00FA1A9C" w:rsidRPr="00B328C3">
          <w:rPr>
            <w:rFonts w:ascii="Times New Roman" w:hAnsi="Times New Roman"/>
          </w:rPr>
          <w:t>0</w:t>
        </w:r>
        <w:r w:rsidR="00EF6BC2">
          <w:rPr>
            <w:rFonts w:ascii="Times New Roman" w:hAnsi="Times New Roman"/>
          </w:rPr>
          <w:t>0</w:t>
        </w:r>
        <w:r w:rsidR="00F4754B" w:rsidRPr="00B328C3">
          <w:rPr>
            <w:rFonts w:ascii="Times New Roman" w:hAnsi="Times New Roman"/>
          </w:rPr>
          <w:t>1</w:t>
        </w:r>
        <w:r w:rsidR="00FA1A9C" w:rsidRPr="00B328C3">
          <w:rPr>
            <w:rFonts w:ascii="Times New Roman" w:hAnsi="Times New Roman"/>
          </w:rPr>
          <w:t>0</w:t>
        </w:r>
      </w:ins>
      <w:r w:rsidR="00F4754B" w:rsidRPr="00B328C3">
        <w:rPr>
          <w:rFonts w:ascii="Times New Roman" w:hAnsi="Times New Roman"/>
        </w:rPr>
        <w:t>}</w:t>
      </w:r>
      <w:r w:rsidR="00422C76" w:rsidRPr="00B328C3">
        <w:rPr>
          <w:rFonts w:ascii="Times New Roman" w:hAnsi="Times New Roman"/>
        </w:rPr>
        <w:t xml:space="preserve"> </w:t>
      </w:r>
      <w:r w:rsidR="00F4754B" w:rsidRPr="00B328C3">
        <w:rPr>
          <w:rFonts w:ascii="Times New Roman" w:hAnsi="Times New Roman"/>
        </w:rPr>
        <w:t>+</w:t>
      </w:r>
      <w:r w:rsidR="00422C76" w:rsidRPr="00B328C3">
        <w:rPr>
          <w:rFonts w:ascii="Times New Roman" w:hAnsi="Times New Roman"/>
        </w:rPr>
        <w:t xml:space="preserve"> </w:t>
      </w:r>
      <w:r w:rsidR="00F4754B" w:rsidRPr="00B328C3">
        <w:rPr>
          <w:rFonts w:ascii="Times New Roman" w:hAnsi="Times New Roman"/>
        </w:rPr>
        <w:t>{LR4;</w:t>
      </w:r>
      <w:del w:id="3005" w:author="Author">
        <w:r w:rsidR="00F70A83" w:rsidRPr="00FE002E">
          <w:rPr>
            <w:rFonts w:ascii="Times New Roman" w:hAnsi="Times New Roman"/>
          </w:rPr>
          <w:delText>0</w:delText>
        </w:r>
        <w:r w:rsidR="00F70A83">
          <w:rPr>
            <w:rFonts w:ascii="Times New Roman" w:hAnsi="Times New Roman"/>
          </w:rPr>
          <w:delText>65</w:delText>
        </w:r>
        <w:r w:rsidR="00F4754B" w:rsidRPr="00FE002E">
          <w:rPr>
            <w:rFonts w:ascii="Times New Roman" w:hAnsi="Times New Roman"/>
          </w:rPr>
          <w:delText>;</w:delText>
        </w:r>
        <w:r w:rsidR="00FA1A9C">
          <w:rPr>
            <w:rFonts w:ascii="Times New Roman" w:hAnsi="Times New Roman"/>
          </w:rPr>
          <w:delText>0</w:delText>
        </w:r>
        <w:r w:rsidR="00F4754B" w:rsidRPr="00FE002E">
          <w:rPr>
            <w:rFonts w:ascii="Times New Roman" w:hAnsi="Times New Roman"/>
          </w:rPr>
          <w:delText>1</w:delText>
        </w:r>
        <w:r w:rsidR="00FA1A9C">
          <w:rPr>
            <w:rFonts w:ascii="Times New Roman" w:hAnsi="Times New Roman"/>
          </w:rPr>
          <w:delText>0</w:delText>
        </w:r>
      </w:del>
      <w:ins w:id="3006" w:author="Author">
        <w:r w:rsidR="00EF6BC2">
          <w:rPr>
            <w:rFonts w:ascii="Times New Roman" w:hAnsi="Times New Roman"/>
          </w:rPr>
          <w:t>0</w:t>
        </w:r>
        <w:r w:rsidR="00F70A83" w:rsidRPr="00B328C3">
          <w:rPr>
            <w:rFonts w:ascii="Times New Roman" w:hAnsi="Times New Roman"/>
          </w:rPr>
          <w:t>065</w:t>
        </w:r>
        <w:r w:rsidR="00F4754B" w:rsidRPr="00B328C3">
          <w:rPr>
            <w:rFonts w:ascii="Times New Roman" w:hAnsi="Times New Roman"/>
          </w:rPr>
          <w:t>;</w:t>
        </w:r>
        <w:r w:rsidR="00EF6BC2">
          <w:rPr>
            <w:rFonts w:ascii="Times New Roman" w:hAnsi="Times New Roman"/>
          </w:rPr>
          <w:t>0</w:t>
        </w:r>
        <w:r w:rsidR="00FA1A9C" w:rsidRPr="00B328C3">
          <w:rPr>
            <w:rFonts w:ascii="Times New Roman" w:hAnsi="Times New Roman"/>
          </w:rPr>
          <w:t>0</w:t>
        </w:r>
        <w:r w:rsidR="00F4754B" w:rsidRPr="00B328C3">
          <w:rPr>
            <w:rFonts w:ascii="Times New Roman" w:hAnsi="Times New Roman"/>
          </w:rPr>
          <w:t>1</w:t>
        </w:r>
        <w:r w:rsidR="00FA1A9C" w:rsidRPr="00B328C3">
          <w:rPr>
            <w:rFonts w:ascii="Times New Roman" w:hAnsi="Times New Roman"/>
          </w:rPr>
          <w:t>0</w:t>
        </w:r>
      </w:ins>
      <w:r w:rsidR="00F4754B" w:rsidRPr="00B328C3">
        <w:rPr>
          <w:rFonts w:ascii="Times New Roman" w:hAnsi="Times New Roman"/>
        </w:rPr>
        <w:t>}</w:t>
      </w:r>
      <w:r w:rsidR="00422C76" w:rsidRPr="00B328C3">
        <w:rPr>
          <w:rFonts w:ascii="Times New Roman" w:hAnsi="Times New Roman"/>
        </w:rPr>
        <w:t xml:space="preserve"> </w:t>
      </w:r>
      <w:r w:rsidR="00794935" w:rsidRPr="00B328C3">
        <w:rPr>
          <w:rFonts w:ascii="Times New Roman" w:hAnsi="Times New Roman"/>
        </w:rPr>
        <w:t>+</w:t>
      </w:r>
      <w:r w:rsidR="00422C76" w:rsidRPr="00B328C3">
        <w:rPr>
          <w:rFonts w:ascii="Times New Roman" w:hAnsi="Times New Roman"/>
        </w:rPr>
        <w:t xml:space="preserve"> </w:t>
      </w:r>
      <w:r w:rsidR="00794935" w:rsidRPr="00B328C3">
        <w:rPr>
          <w:rFonts w:ascii="Times New Roman" w:hAnsi="Times New Roman"/>
        </w:rPr>
        <w:t>{LR4;</w:t>
      </w:r>
      <w:del w:id="3007" w:author="Author">
        <w:r w:rsidR="00794935">
          <w:rPr>
            <w:rFonts w:ascii="Times New Roman" w:hAnsi="Times New Roman"/>
          </w:rPr>
          <w:delText>0</w:delText>
        </w:r>
        <w:r w:rsidR="00F70A83">
          <w:rPr>
            <w:rFonts w:ascii="Times New Roman" w:hAnsi="Times New Roman"/>
          </w:rPr>
          <w:delText>7</w:delText>
        </w:r>
        <w:r w:rsidR="00794935" w:rsidRPr="00794935">
          <w:rPr>
            <w:rFonts w:ascii="Times New Roman" w:hAnsi="Times New Roman"/>
          </w:rPr>
          <w:delText>0;</w:delText>
        </w:r>
        <w:r w:rsidR="00FA1A9C">
          <w:rPr>
            <w:rFonts w:ascii="Times New Roman" w:hAnsi="Times New Roman"/>
          </w:rPr>
          <w:delText>0</w:delText>
        </w:r>
        <w:r w:rsidR="00794935" w:rsidRPr="00794935">
          <w:rPr>
            <w:rFonts w:ascii="Times New Roman" w:hAnsi="Times New Roman"/>
          </w:rPr>
          <w:delText>1</w:delText>
        </w:r>
        <w:r w:rsidR="00FA1A9C">
          <w:rPr>
            <w:rFonts w:ascii="Times New Roman" w:hAnsi="Times New Roman"/>
          </w:rPr>
          <w:delText>0</w:delText>
        </w:r>
      </w:del>
      <w:ins w:id="3008" w:author="Author">
        <w:r w:rsidR="00794935" w:rsidRPr="00B328C3">
          <w:rPr>
            <w:rFonts w:ascii="Times New Roman" w:hAnsi="Times New Roman"/>
          </w:rPr>
          <w:t>0</w:t>
        </w:r>
        <w:r w:rsidR="00EF6BC2">
          <w:rPr>
            <w:rFonts w:ascii="Times New Roman" w:hAnsi="Times New Roman"/>
          </w:rPr>
          <w:t>0</w:t>
        </w:r>
        <w:r w:rsidR="00F70A83" w:rsidRPr="00B328C3">
          <w:rPr>
            <w:rFonts w:ascii="Times New Roman" w:hAnsi="Times New Roman"/>
          </w:rPr>
          <w:t>7</w:t>
        </w:r>
        <w:r w:rsidR="00794935" w:rsidRPr="00B328C3">
          <w:rPr>
            <w:rFonts w:ascii="Times New Roman" w:hAnsi="Times New Roman"/>
          </w:rPr>
          <w:t>0;</w:t>
        </w:r>
        <w:r w:rsidR="00EF6BC2">
          <w:rPr>
            <w:rFonts w:ascii="Times New Roman" w:hAnsi="Times New Roman"/>
          </w:rPr>
          <w:t>0</w:t>
        </w:r>
        <w:r w:rsidR="00FA1A9C" w:rsidRPr="00B328C3">
          <w:rPr>
            <w:rFonts w:ascii="Times New Roman" w:hAnsi="Times New Roman"/>
          </w:rPr>
          <w:t>0</w:t>
        </w:r>
        <w:r w:rsidR="00794935" w:rsidRPr="00B328C3">
          <w:rPr>
            <w:rFonts w:ascii="Times New Roman" w:hAnsi="Times New Roman"/>
          </w:rPr>
          <w:t>1</w:t>
        </w:r>
        <w:r w:rsidR="00FA1A9C" w:rsidRPr="00B328C3">
          <w:rPr>
            <w:rFonts w:ascii="Times New Roman" w:hAnsi="Times New Roman"/>
          </w:rPr>
          <w:t>0</w:t>
        </w:r>
      </w:ins>
      <w:r w:rsidR="00794935" w:rsidRPr="00B328C3">
        <w:rPr>
          <w:rFonts w:ascii="Times New Roman" w:hAnsi="Times New Roman"/>
        </w:rPr>
        <w:t>}</w:t>
      </w:r>
      <w:r w:rsidR="00422C76" w:rsidRPr="00B328C3">
        <w:rPr>
          <w:rFonts w:ascii="Times New Roman" w:hAnsi="Times New Roman"/>
        </w:rPr>
        <w:t xml:space="preserve"> </w:t>
      </w:r>
      <w:r w:rsidR="00F4754B" w:rsidRPr="00B328C3">
        <w:rPr>
          <w:rFonts w:ascii="Times New Roman" w:hAnsi="Times New Roman"/>
        </w:rPr>
        <w:t>+</w:t>
      </w:r>
      <w:r w:rsidR="00422C76" w:rsidRPr="00B328C3">
        <w:rPr>
          <w:rFonts w:ascii="Times New Roman" w:hAnsi="Times New Roman"/>
        </w:rPr>
        <w:t xml:space="preserve"> </w:t>
      </w:r>
      <w:r w:rsidR="00F4754B" w:rsidRPr="00B328C3">
        <w:rPr>
          <w:rFonts w:ascii="Times New Roman" w:hAnsi="Times New Roman"/>
        </w:rPr>
        <w:t>{LR4;</w:t>
      </w:r>
      <w:ins w:id="3009" w:author="Author">
        <w:r w:rsidR="00F4754B" w:rsidRPr="00B328C3">
          <w:rPr>
            <w:rFonts w:ascii="Times New Roman" w:hAnsi="Times New Roman"/>
          </w:rPr>
          <w:t>0</w:t>
        </w:r>
        <w:r w:rsidR="00EF6BC2">
          <w:rPr>
            <w:rFonts w:ascii="Times New Roman" w:hAnsi="Times New Roman"/>
          </w:rPr>
          <w:t>0</w:t>
        </w:r>
        <w:r w:rsidR="00F70A83" w:rsidRPr="00B328C3">
          <w:rPr>
            <w:rFonts w:ascii="Times New Roman" w:hAnsi="Times New Roman"/>
          </w:rPr>
          <w:t>8</w:t>
        </w:r>
        <w:r w:rsidR="00F4754B" w:rsidRPr="00B328C3">
          <w:rPr>
            <w:rFonts w:ascii="Times New Roman" w:hAnsi="Times New Roman"/>
          </w:rPr>
          <w:t>0;</w:t>
        </w:r>
        <w:r w:rsidR="00FA1A9C" w:rsidRPr="00B328C3">
          <w:rPr>
            <w:rFonts w:ascii="Times New Roman" w:hAnsi="Times New Roman"/>
          </w:rPr>
          <w:t>0</w:t>
        </w:r>
        <w:r w:rsidR="00EF6BC2">
          <w:rPr>
            <w:rFonts w:ascii="Times New Roman" w:hAnsi="Times New Roman"/>
          </w:rPr>
          <w:t>0</w:t>
        </w:r>
        <w:r w:rsidR="00F4754B" w:rsidRPr="00B328C3">
          <w:rPr>
            <w:rFonts w:ascii="Times New Roman" w:hAnsi="Times New Roman"/>
          </w:rPr>
          <w:t>1</w:t>
        </w:r>
        <w:r w:rsidR="00FA1A9C" w:rsidRPr="00B328C3">
          <w:rPr>
            <w:rFonts w:ascii="Times New Roman" w:hAnsi="Times New Roman"/>
          </w:rPr>
          <w:t>0</w:t>
        </w:r>
        <w:r w:rsidR="00F4754B" w:rsidRPr="00B328C3">
          <w:rPr>
            <w:rFonts w:ascii="Times New Roman" w:hAnsi="Times New Roman"/>
          </w:rPr>
          <w:t>}</w:t>
        </w:r>
        <w:r w:rsidR="00422C76" w:rsidRPr="00B328C3">
          <w:rPr>
            <w:rFonts w:ascii="Times New Roman" w:hAnsi="Times New Roman"/>
          </w:rPr>
          <w:t xml:space="preserve"> </w:t>
        </w:r>
        <w:r w:rsidR="00F4754B" w:rsidRPr="00B328C3">
          <w:rPr>
            <w:rFonts w:ascii="Times New Roman" w:hAnsi="Times New Roman"/>
          </w:rPr>
          <w:t>+</w:t>
        </w:r>
        <w:r w:rsidR="00422C76" w:rsidRPr="00B328C3">
          <w:rPr>
            <w:rFonts w:ascii="Times New Roman" w:hAnsi="Times New Roman"/>
          </w:rPr>
          <w:t xml:space="preserve"> </w:t>
        </w:r>
        <w:r w:rsidR="00F4754B" w:rsidRPr="00B328C3">
          <w:rPr>
            <w:rFonts w:ascii="Times New Roman" w:hAnsi="Times New Roman"/>
          </w:rPr>
          <w:t>{LR4</w:t>
        </w:r>
        <w:r w:rsidR="00EF6BC2">
          <w:rPr>
            <w:rFonts w:ascii="Times New Roman" w:hAnsi="Times New Roman"/>
          </w:rPr>
          <w:t>0</w:t>
        </w:r>
        <w:r w:rsidR="00F4754B" w:rsidRPr="00B328C3">
          <w:rPr>
            <w:rFonts w:ascii="Times New Roman" w:hAnsi="Times New Roman"/>
          </w:rPr>
          <w:t>;</w:t>
        </w:r>
      </w:ins>
      <w:r w:rsidR="006F0266" w:rsidRPr="00B328C3">
        <w:rPr>
          <w:rFonts w:ascii="Times New Roman" w:hAnsi="Times New Roman"/>
        </w:rPr>
        <w:t>08</w:t>
      </w:r>
      <w:r w:rsidR="00F4754B" w:rsidRPr="00B328C3">
        <w:rPr>
          <w:rFonts w:ascii="Times New Roman" w:hAnsi="Times New Roman"/>
        </w:rPr>
        <w:t>0;</w:t>
      </w:r>
      <w:del w:id="3010" w:author="Author">
        <w:r w:rsidR="00FA1A9C">
          <w:rPr>
            <w:rFonts w:ascii="Times New Roman" w:hAnsi="Times New Roman"/>
          </w:rPr>
          <w:delText>0</w:delText>
        </w:r>
        <w:r w:rsidR="00F4754B" w:rsidRPr="00FE002E">
          <w:rPr>
            <w:rFonts w:ascii="Times New Roman" w:hAnsi="Times New Roman"/>
          </w:rPr>
          <w:delText>1</w:delText>
        </w:r>
        <w:r w:rsidR="00FA1A9C">
          <w:rPr>
            <w:rFonts w:ascii="Times New Roman" w:hAnsi="Times New Roman"/>
          </w:rPr>
          <w:delText>0</w:delText>
        </w:r>
      </w:del>
      <w:ins w:id="3011" w:author="Author">
        <w:r w:rsidR="00EF6BC2">
          <w:rPr>
            <w:rFonts w:ascii="Times New Roman" w:hAnsi="Times New Roman"/>
          </w:rPr>
          <w:t>0</w:t>
        </w:r>
        <w:r w:rsidR="00FA1A9C" w:rsidRPr="00B328C3">
          <w:rPr>
            <w:rFonts w:ascii="Times New Roman" w:hAnsi="Times New Roman"/>
          </w:rPr>
          <w:t>0</w:t>
        </w:r>
        <w:r w:rsidR="00F4754B" w:rsidRPr="00B328C3">
          <w:rPr>
            <w:rFonts w:ascii="Times New Roman" w:hAnsi="Times New Roman"/>
          </w:rPr>
          <w:t>2</w:t>
        </w:r>
        <w:r w:rsidR="00FA1A9C" w:rsidRPr="00B328C3">
          <w:rPr>
            <w:rFonts w:ascii="Times New Roman" w:hAnsi="Times New Roman"/>
          </w:rPr>
          <w:t>0</w:t>
        </w:r>
      </w:ins>
      <w:r w:rsidR="00F4754B" w:rsidRPr="00B328C3">
        <w:rPr>
          <w:rFonts w:ascii="Times New Roman" w:hAnsi="Times New Roman"/>
        </w:rPr>
        <w:t>}</w:t>
      </w:r>
      <w:r w:rsidR="00422C76" w:rsidRPr="00B328C3">
        <w:rPr>
          <w:rFonts w:ascii="Times New Roman" w:hAnsi="Times New Roman"/>
        </w:rPr>
        <w:t xml:space="preserve"> </w:t>
      </w:r>
      <w:r w:rsidR="00F4754B" w:rsidRPr="00B328C3">
        <w:rPr>
          <w:rFonts w:ascii="Times New Roman" w:hAnsi="Times New Roman"/>
        </w:rPr>
        <w:t>+</w:t>
      </w:r>
      <w:r w:rsidR="00422C76" w:rsidRPr="00B328C3">
        <w:rPr>
          <w:rFonts w:ascii="Times New Roman" w:hAnsi="Times New Roman"/>
        </w:rPr>
        <w:t xml:space="preserve"> </w:t>
      </w:r>
      <w:r w:rsidR="00F4754B" w:rsidRPr="00E84813">
        <w:rPr>
          <w:rFonts w:ascii="Times New Roman" w:hAnsi="Times New Roman"/>
        </w:rPr>
        <w:t>{LR4;</w:t>
      </w:r>
      <w:del w:id="3012" w:author="Author">
        <w:r w:rsidR="006F0266">
          <w:rPr>
            <w:rFonts w:ascii="Times New Roman" w:hAnsi="Times New Roman"/>
          </w:rPr>
          <w:delText>08</w:delText>
        </w:r>
        <w:r w:rsidR="00F4754B" w:rsidRPr="00FE002E">
          <w:rPr>
            <w:rFonts w:ascii="Times New Roman" w:hAnsi="Times New Roman"/>
          </w:rPr>
          <w:delText>0;</w:delText>
        </w:r>
        <w:r w:rsidR="00FA1A9C">
          <w:rPr>
            <w:rFonts w:ascii="Times New Roman" w:hAnsi="Times New Roman"/>
          </w:rPr>
          <w:delText>0</w:delText>
        </w:r>
        <w:r w:rsidR="00F4754B" w:rsidRPr="00FE002E">
          <w:rPr>
            <w:rFonts w:ascii="Times New Roman" w:hAnsi="Times New Roman"/>
          </w:rPr>
          <w:delText>2</w:delText>
        </w:r>
        <w:r w:rsidR="00FA1A9C">
          <w:rPr>
            <w:rFonts w:ascii="Times New Roman" w:hAnsi="Times New Roman"/>
          </w:rPr>
          <w:delText>0</w:delText>
        </w:r>
      </w:del>
      <w:ins w:id="3013" w:author="Author">
        <w:r w:rsidR="006F0266" w:rsidRPr="00E84813">
          <w:rPr>
            <w:rFonts w:ascii="Times New Roman" w:hAnsi="Times New Roman"/>
          </w:rPr>
          <w:t>0</w:t>
        </w:r>
        <w:r w:rsidR="00EF6BC2">
          <w:rPr>
            <w:rFonts w:ascii="Times New Roman" w:hAnsi="Times New Roman"/>
          </w:rPr>
          <w:t>0</w:t>
        </w:r>
        <w:r w:rsidR="006F0266" w:rsidRPr="00E84813">
          <w:rPr>
            <w:rFonts w:ascii="Times New Roman" w:hAnsi="Times New Roman"/>
          </w:rPr>
          <w:t>9</w:t>
        </w:r>
        <w:r w:rsidR="00F4754B" w:rsidRPr="00E84813">
          <w:rPr>
            <w:rFonts w:ascii="Times New Roman" w:hAnsi="Times New Roman"/>
          </w:rPr>
          <w:t>0;</w:t>
        </w:r>
        <w:r w:rsidR="00FA1A9C" w:rsidRPr="00E84813">
          <w:rPr>
            <w:rFonts w:ascii="Times New Roman" w:hAnsi="Times New Roman"/>
          </w:rPr>
          <w:t>0</w:t>
        </w:r>
        <w:r w:rsidR="00EF6BC2">
          <w:rPr>
            <w:rFonts w:ascii="Times New Roman" w:hAnsi="Times New Roman"/>
          </w:rPr>
          <w:t>0</w:t>
        </w:r>
        <w:r w:rsidR="00F4754B" w:rsidRPr="00E84813">
          <w:rPr>
            <w:rFonts w:ascii="Times New Roman" w:hAnsi="Times New Roman"/>
          </w:rPr>
          <w:t>1</w:t>
        </w:r>
        <w:r w:rsidR="00FA1A9C" w:rsidRPr="00CB7D2F">
          <w:rPr>
            <w:rFonts w:ascii="Times New Roman" w:hAnsi="Times New Roman"/>
          </w:rPr>
          <w:t>0</w:t>
        </w:r>
      </w:ins>
      <w:r w:rsidR="00F4754B" w:rsidRPr="00CB7D2F">
        <w:rPr>
          <w:rFonts w:ascii="Times New Roman" w:hAnsi="Times New Roman"/>
        </w:rPr>
        <w:t>}</w:t>
      </w:r>
      <w:r w:rsidR="00422C76" w:rsidRPr="00CB7D2F">
        <w:rPr>
          <w:rFonts w:ascii="Times New Roman" w:hAnsi="Times New Roman"/>
        </w:rPr>
        <w:t xml:space="preserve"> </w:t>
      </w:r>
      <w:r w:rsidR="00F4754B" w:rsidRPr="00985356">
        <w:rPr>
          <w:rFonts w:ascii="Times New Roman" w:hAnsi="Times New Roman"/>
        </w:rPr>
        <w:t>+</w:t>
      </w:r>
      <w:r w:rsidR="00422C76" w:rsidRPr="00985356">
        <w:rPr>
          <w:rFonts w:ascii="Times New Roman" w:hAnsi="Times New Roman"/>
        </w:rPr>
        <w:t xml:space="preserve"> </w:t>
      </w:r>
      <w:r w:rsidR="00F4754B" w:rsidRPr="00985356">
        <w:rPr>
          <w:rFonts w:ascii="Times New Roman" w:hAnsi="Times New Roman"/>
        </w:rPr>
        <w:t>{LR4;</w:t>
      </w:r>
      <w:del w:id="3014" w:author="Author">
        <w:r w:rsidR="006F0266">
          <w:rPr>
            <w:rFonts w:ascii="Times New Roman" w:hAnsi="Times New Roman"/>
          </w:rPr>
          <w:delText>09</w:delText>
        </w:r>
        <w:r w:rsidR="00F4754B" w:rsidRPr="00FE002E">
          <w:rPr>
            <w:rFonts w:ascii="Times New Roman" w:hAnsi="Times New Roman"/>
          </w:rPr>
          <w:delText>0;</w:delText>
        </w:r>
        <w:r w:rsidR="00FA1A9C">
          <w:rPr>
            <w:rFonts w:ascii="Times New Roman" w:hAnsi="Times New Roman"/>
          </w:rPr>
          <w:delText>0</w:delText>
        </w:r>
        <w:r w:rsidR="00F4754B" w:rsidRPr="00FE002E">
          <w:rPr>
            <w:rFonts w:ascii="Times New Roman" w:hAnsi="Times New Roman"/>
          </w:rPr>
          <w:delText>1</w:delText>
        </w:r>
        <w:r w:rsidR="00FA1A9C">
          <w:rPr>
            <w:rFonts w:ascii="Times New Roman" w:hAnsi="Times New Roman"/>
          </w:rPr>
          <w:delText>0</w:delText>
        </w:r>
      </w:del>
      <w:ins w:id="3015" w:author="Author">
        <w:r w:rsidR="00EF6BC2">
          <w:rPr>
            <w:rFonts w:ascii="Times New Roman" w:hAnsi="Times New Roman"/>
          </w:rPr>
          <w:t>00</w:t>
        </w:r>
        <w:r w:rsidR="006F0266" w:rsidRPr="00985356">
          <w:rPr>
            <w:rFonts w:ascii="Times New Roman" w:hAnsi="Times New Roman"/>
          </w:rPr>
          <w:t>09</w:t>
        </w:r>
        <w:r w:rsidR="00F4754B" w:rsidRPr="00985356">
          <w:rPr>
            <w:rFonts w:ascii="Times New Roman" w:hAnsi="Times New Roman"/>
          </w:rPr>
          <w:t>0;</w:t>
        </w:r>
        <w:r w:rsidR="00EF6BC2">
          <w:rPr>
            <w:rFonts w:ascii="Times New Roman" w:hAnsi="Times New Roman"/>
          </w:rPr>
          <w:t>0</w:t>
        </w:r>
        <w:r w:rsidR="00FA1A9C" w:rsidRPr="00985356">
          <w:rPr>
            <w:rFonts w:ascii="Times New Roman" w:hAnsi="Times New Roman"/>
          </w:rPr>
          <w:t>0</w:t>
        </w:r>
        <w:r w:rsidR="00F4754B" w:rsidRPr="00985356">
          <w:rPr>
            <w:rFonts w:ascii="Times New Roman" w:hAnsi="Times New Roman"/>
          </w:rPr>
          <w:t>2</w:t>
        </w:r>
        <w:r w:rsidR="00FA1A9C" w:rsidRPr="00985356">
          <w:rPr>
            <w:rFonts w:ascii="Times New Roman" w:hAnsi="Times New Roman"/>
          </w:rPr>
          <w:t>0</w:t>
        </w:r>
      </w:ins>
      <w:r w:rsidR="00F4754B" w:rsidRPr="00985356">
        <w:rPr>
          <w:rFonts w:ascii="Times New Roman" w:hAnsi="Times New Roman"/>
        </w:rPr>
        <w:t>}</w:t>
      </w:r>
      <w:r w:rsidR="00422C76" w:rsidRPr="00985356">
        <w:rPr>
          <w:rFonts w:ascii="Times New Roman" w:hAnsi="Times New Roman"/>
        </w:rPr>
        <w:t xml:space="preserve"> </w:t>
      </w:r>
      <w:r w:rsidR="00794935" w:rsidRPr="00985356">
        <w:rPr>
          <w:rFonts w:ascii="Times New Roman" w:hAnsi="Times New Roman"/>
        </w:rPr>
        <w:t>+</w:t>
      </w:r>
      <w:r w:rsidR="00422C76" w:rsidRPr="00985356">
        <w:rPr>
          <w:rFonts w:ascii="Times New Roman" w:hAnsi="Times New Roman"/>
        </w:rPr>
        <w:t xml:space="preserve"> </w:t>
      </w:r>
      <w:r w:rsidR="00F4754B" w:rsidRPr="00985356">
        <w:rPr>
          <w:rFonts w:ascii="Times New Roman" w:hAnsi="Times New Roman"/>
        </w:rPr>
        <w:t>{LR4;</w:t>
      </w:r>
      <w:del w:id="3016" w:author="Author">
        <w:r w:rsidR="006F0266">
          <w:rPr>
            <w:rFonts w:ascii="Times New Roman" w:hAnsi="Times New Roman"/>
          </w:rPr>
          <w:delText>09</w:delText>
        </w:r>
        <w:r w:rsidR="00F4754B" w:rsidRPr="00FE002E">
          <w:rPr>
            <w:rFonts w:ascii="Times New Roman" w:hAnsi="Times New Roman"/>
          </w:rPr>
          <w:delText>0;</w:delText>
        </w:r>
        <w:r w:rsidR="00FA1A9C">
          <w:rPr>
            <w:rFonts w:ascii="Times New Roman" w:hAnsi="Times New Roman"/>
          </w:rPr>
          <w:delText>0</w:delText>
        </w:r>
        <w:r w:rsidR="00F4754B" w:rsidRPr="00FE002E">
          <w:rPr>
            <w:rFonts w:ascii="Times New Roman" w:hAnsi="Times New Roman"/>
          </w:rPr>
          <w:delText>2</w:delText>
        </w:r>
        <w:r w:rsidR="00FA1A9C">
          <w:rPr>
            <w:rFonts w:ascii="Times New Roman" w:hAnsi="Times New Roman"/>
          </w:rPr>
          <w:delText>0</w:delText>
        </w:r>
      </w:del>
      <w:ins w:id="3017" w:author="Author">
        <w:r w:rsidR="00EF6BC2">
          <w:rPr>
            <w:rFonts w:ascii="Times New Roman" w:hAnsi="Times New Roman"/>
          </w:rPr>
          <w:t>0</w:t>
        </w:r>
        <w:r w:rsidR="00F4754B" w:rsidRPr="00985356">
          <w:rPr>
            <w:rFonts w:ascii="Times New Roman" w:hAnsi="Times New Roman"/>
          </w:rPr>
          <w:t>1</w:t>
        </w:r>
        <w:r w:rsidR="00F70A83" w:rsidRPr="00985356">
          <w:rPr>
            <w:rFonts w:ascii="Times New Roman" w:hAnsi="Times New Roman"/>
          </w:rPr>
          <w:t>4</w:t>
        </w:r>
        <w:r w:rsidR="00F4754B" w:rsidRPr="00985356">
          <w:rPr>
            <w:rFonts w:ascii="Times New Roman" w:hAnsi="Times New Roman"/>
          </w:rPr>
          <w:t>0;</w:t>
        </w:r>
        <w:r w:rsidR="00FA1A9C" w:rsidRPr="00985356">
          <w:rPr>
            <w:rFonts w:ascii="Times New Roman" w:hAnsi="Times New Roman"/>
          </w:rPr>
          <w:t>0</w:t>
        </w:r>
        <w:r w:rsidR="00EF6BC2">
          <w:rPr>
            <w:rFonts w:ascii="Times New Roman" w:hAnsi="Times New Roman"/>
          </w:rPr>
          <w:t>0</w:t>
        </w:r>
        <w:r w:rsidR="00F4754B" w:rsidRPr="00985356">
          <w:rPr>
            <w:rFonts w:ascii="Times New Roman" w:hAnsi="Times New Roman"/>
          </w:rPr>
          <w:t>1</w:t>
        </w:r>
        <w:r w:rsidR="00FA1A9C" w:rsidRPr="00985356">
          <w:rPr>
            <w:rFonts w:ascii="Times New Roman" w:hAnsi="Times New Roman"/>
          </w:rPr>
          <w:t>0</w:t>
        </w:r>
      </w:ins>
      <w:r w:rsidR="00F4754B" w:rsidRPr="00985356">
        <w:rPr>
          <w:rFonts w:ascii="Times New Roman" w:hAnsi="Times New Roman"/>
        </w:rPr>
        <w:t>}</w:t>
      </w:r>
      <w:r w:rsidR="00422C76" w:rsidRPr="00985356">
        <w:rPr>
          <w:rFonts w:ascii="Times New Roman" w:hAnsi="Times New Roman"/>
        </w:rPr>
        <w:t xml:space="preserve"> </w:t>
      </w:r>
      <w:r w:rsidR="00F4754B" w:rsidRPr="00985356">
        <w:rPr>
          <w:rFonts w:ascii="Times New Roman" w:hAnsi="Times New Roman"/>
        </w:rPr>
        <w:t>+</w:t>
      </w:r>
      <w:r w:rsidR="00422C76" w:rsidRPr="00985356">
        <w:rPr>
          <w:rFonts w:ascii="Times New Roman" w:hAnsi="Times New Roman"/>
        </w:rPr>
        <w:t xml:space="preserve"> </w:t>
      </w:r>
      <w:r w:rsidR="00F4754B" w:rsidRPr="00985356">
        <w:rPr>
          <w:rFonts w:ascii="Times New Roman" w:hAnsi="Times New Roman"/>
        </w:rPr>
        <w:t>{LR4;</w:t>
      </w:r>
      <w:del w:id="3018" w:author="Author">
        <w:r w:rsidR="00F4754B" w:rsidRPr="00FE002E">
          <w:rPr>
            <w:rFonts w:ascii="Times New Roman" w:hAnsi="Times New Roman"/>
          </w:rPr>
          <w:delText>1</w:delText>
        </w:r>
        <w:r w:rsidR="00F70A83">
          <w:rPr>
            <w:rFonts w:ascii="Times New Roman" w:hAnsi="Times New Roman"/>
          </w:rPr>
          <w:delText>4</w:delText>
        </w:r>
        <w:r w:rsidR="00F4754B" w:rsidRPr="00FE002E">
          <w:rPr>
            <w:rFonts w:ascii="Times New Roman" w:hAnsi="Times New Roman"/>
          </w:rPr>
          <w:delText>0;</w:delText>
        </w:r>
        <w:r w:rsidR="00FA1A9C">
          <w:rPr>
            <w:rFonts w:ascii="Times New Roman" w:hAnsi="Times New Roman"/>
          </w:rPr>
          <w:delText>0</w:delText>
        </w:r>
        <w:r w:rsidR="00F4754B" w:rsidRPr="00FE002E">
          <w:rPr>
            <w:rFonts w:ascii="Times New Roman" w:hAnsi="Times New Roman"/>
          </w:rPr>
          <w:delText>1</w:delText>
        </w:r>
        <w:r w:rsidR="00FA1A9C">
          <w:rPr>
            <w:rFonts w:ascii="Times New Roman" w:hAnsi="Times New Roman"/>
          </w:rPr>
          <w:delText>0</w:delText>
        </w:r>
      </w:del>
      <w:ins w:id="3019" w:author="Author">
        <w:r w:rsidR="00EF6BC2">
          <w:rPr>
            <w:rFonts w:ascii="Times New Roman" w:hAnsi="Times New Roman"/>
          </w:rPr>
          <w:t>0</w:t>
        </w:r>
        <w:r w:rsidR="00F4754B" w:rsidRPr="00985356">
          <w:rPr>
            <w:rFonts w:ascii="Times New Roman" w:hAnsi="Times New Roman"/>
          </w:rPr>
          <w:t>1</w:t>
        </w:r>
        <w:r w:rsidR="00F70A83" w:rsidRPr="00985356">
          <w:rPr>
            <w:rFonts w:ascii="Times New Roman" w:hAnsi="Times New Roman"/>
          </w:rPr>
          <w:t>4</w:t>
        </w:r>
        <w:r w:rsidR="00F4754B" w:rsidRPr="00985356">
          <w:rPr>
            <w:rFonts w:ascii="Times New Roman" w:hAnsi="Times New Roman"/>
          </w:rPr>
          <w:t>0;</w:t>
        </w:r>
        <w:r w:rsidR="00FA1A9C" w:rsidRPr="00985356">
          <w:rPr>
            <w:rFonts w:ascii="Times New Roman" w:hAnsi="Times New Roman"/>
          </w:rPr>
          <w:t>0</w:t>
        </w:r>
        <w:r w:rsidR="00EF6BC2">
          <w:rPr>
            <w:rFonts w:ascii="Times New Roman" w:hAnsi="Times New Roman"/>
          </w:rPr>
          <w:t>0</w:t>
        </w:r>
        <w:r w:rsidR="00F4754B" w:rsidRPr="00985356">
          <w:rPr>
            <w:rFonts w:ascii="Times New Roman" w:hAnsi="Times New Roman"/>
          </w:rPr>
          <w:t>2</w:t>
        </w:r>
        <w:r w:rsidR="00FA1A9C" w:rsidRPr="00985356">
          <w:rPr>
            <w:rFonts w:ascii="Times New Roman" w:hAnsi="Times New Roman"/>
          </w:rPr>
          <w:t>0</w:t>
        </w:r>
      </w:ins>
      <w:r w:rsidR="00F4754B" w:rsidRPr="00985356">
        <w:rPr>
          <w:rFonts w:ascii="Times New Roman" w:hAnsi="Times New Roman"/>
        </w:rPr>
        <w:t>}</w:t>
      </w:r>
      <w:r w:rsidR="00422C76" w:rsidRPr="00985356">
        <w:rPr>
          <w:rFonts w:ascii="Times New Roman" w:hAnsi="Times New Roman"/>
        </w:rPr>
        <w:t xml:space="preserve"> </w:t>
      </w:r>
      <w:r w:rsidR="00F4754B" w:rsidRPr="00985356">
        <w:rPr>
          <w:rFonts w:ascii="Times New Roman" w:hAnsi="Times New Roman"/>
        </w:rPr>
        <w:t>+</w:t>
      </w:r>
      <w:r w:rsidR="00422C76" w:rsidRPr="00985356">
        <w:rPr>
          <w:rFonts w:ascii="Times New Roman" w:hAnsi="Times New Roman"/>
        </w:rPr>
        <w:t xml:space="preserve"> </w:t>
      </w:r>
      <w:r w:rsidR="00F4754B" w:rsidRPr="00985356">
        <w:rPr>
          <w:rFonts w:ascii="Times New Roman" w:hAnsi="Times New Roman"/>
        </w:rPr>
        <w:t>{LR4;</w:t>
      </w:r>
      <w:del w:id="3020" w:author="Author">
        <w:r w:rsidR="00F4754B" w:rsidRPr="00FE002E">
          <w:rPr>
            <w:rFonts w:ascii="Times New Roman" w:hAnsi="Times New Roman"/>
          </w:rPr>
          <w:delText>1</w:delText>
        </w:r>
        <w:r w:rsidR="00F70A83">
          <w:rPr>
            <w:rFonts w:ascii="Times New Roman" w:hAnsi="Times New Roman"/>
          </w:rPr>
          <w:delText>4</w:delText>
        </w:r>
        <w:r w:rsidR="00F4754B" w:rsidRPr="00FE002E">
          <w:rPr>
            <w:rFonts w:ascii="Times New Roman" w:hAnsi="Times New Roman"/>
          </w:rPr>
          <w:delText>0;</w:delText>
        </w:r>
        <w:r w:rsidR="00FA1A9C">
          <w:rPr>
            <w:rFonts w:ascii="Times New Roman" w:hAnsi="Times New Roman"/>
          </w:rPr>
          <w:delText>0</w:delText>
        </w:r>
        <w:r w:rsidR="00F4754B" w:rsidRPr="00FE002E">
          <w:rPr>
            <w:rFonts w:ascii="Times New Roman" w:hAnsi="Times New Roman"/>
          </w:rPr>
          <w:delText>2</w:delText>
        </w:r>
        <w:r w:rsidR="00FA1A9C">
          <w:rPr>
            <w:rFonts w:ascii="Times New Roman" w:hAnsi="Times New Roman"/>
          </w:rPr>
          <w:delText>0</w:delText>
        </w:r>
      </w:del>
      <w:ins w:id="3021" w:author="Author">
        <w:r w:rsidR="00EF6BC2">
          <w:rPr>
            <w:rFonts w:ascii="Times New Roman" w:hAnsi="Times New Roman"/>
          </w:rPr>
          <w:t>0</w:t>
        </w:r>
        <w:r w:rsidR="00F4754B" w:rsidRPr="00985356">
          <w:rPr>
            <w:rFonts w:ascii="Times New Roman" w:hAnsi="Times New Roman"/>
          </w:rPr>
          <w:t>1</w:t>
        </w:r>
        <w:r w:rsidR="00F70A83" w:rsidRPr="00985356">
          <w:rPr>
            <w:rFonts w:ascii="Times New Roman" w:hAnsi="Times New Roman"/>
          </w:rPr>
          <w:t>8</w:t>
        </w:r>
        <w:r w:rsidR="00F4754B" w:rsidRPr="00985356">
          <w:rPr>
            <w:rFonts w:ascii="Times New Roman" w:hAnsi="Times New Roman"/>
          </w:rPr>
          <w:t>0;</w:t>
        </w:r>
        <w:r w:rsidR="00EF6BC2">
          <w:rPr>
            <w:rFonts w:ascii="Times New Roman" w:hAnsi="Times New Roman"/>
          </w:rPr>
          <w:t>0</w:t>
        </w:r>
        <w:r w:rsidR="00FA1A9C" w:rsidRPr="00985356">
          <w:rPr>
            <w:rFonts w:ascii="Times New Roman" w:hAnsi="Times New Roman"/>
          </w:rPr>
          <w:t>0</w:t>
        </w:r>
        <w:r w:rsidR="00F4754B" w:rsidRPr="00985356">
          <w:rPr>
            <w:rFonts w:ascii="Times New Roman" w:hAnsi="Times New Roman"/>
          </w:rPr>
          <w:t>1</w:t>
        </w:r>
        <w:r w:rsidR="00FA1A9C" w:rsidRPr="00985356">
          <w:rPr>
            <w:rFonts w:ascii="Times New Roman" w:hAnsi="Times New Roman"/>
          </w:rPr>
          <w:t>0</w:t>
        </w:r>
      </w:ins>
      <w:r w:rsidR="00F4754B" w:rsidRPr="00985356">
        <w:rPr>
          <w:rFonts w:ascii="Times New Roman" w:hAnsi="Times New Roman"/>
        </w:rPr>
        <w:t>}</w:t>
      </w:r>
      <w:r w:rsidR="00422C76" w:rsidRPr="00985356">
        <w:rPr>
          <w:rFonts w:ascii="Times New Roman" w:hAnsi="Times New Roman"/>
        </w:rPr>
        <w:t xml:space="preserve"> </w:t>
      </w:r>
      <w:r w:rsidR="00F4754B" w:rsidRPr="00985356">
        <w:rPr>
          <w:rFonts w:ascii="Times New Roman" w:hAnsi="Times New Roman"/>
        </w:rPr>
        <w:t>+</w:t>
      </w:r>
      <w:r w:rsidR="00422C76" w:rsidRPr="005E7B71">
        <w:rPr>
          <w:rFonts w:ascii="Times New Roman" w:hAnsi="Times New Roman"/>
        </w:rPr>
        <w:t xml:space="preserve"> </w:t>
      </w:r>
      <w:r w:rsidR="00F4754B" w:rsidRPr="00242D31">
        <w:rPr>
          <w:rFonts w:ascii="Times New Roman" w:hAnsi="Times New Roman"/>
        </w:rPr>
        <w:t>{LR4;</w:t>
      </w:r>
      <w:del w:id="3022" w:author="Author">
        <w:r w:rsidR="00F4754B" w:rsidRPr="00FE002E">
          <w:rPr>
            <w:rFonts w:ascii="Times New Roman" w:hAnsi="Times New Roman"/>
          </w:rPr>
          <w:delText>1</w:delText>
        </w:r>
        <w:r w:rsidR="00F70A83">
          <w:rPr>
            <w:rFonts w:ascii="Times New Roman" w:hAnsi="Times New Roman"/>
          </w:rPr>
          <w:delText>8</w:delText>
        </w:r>
        <w:r w:rsidR="00F4754B" w:rsidRPr="00FE002E">
          <w:rPr>
            <w:rFonts w:ascii="Times New Roman" w:hAnsi="Times New Roman"/>
          </w:rPr>
          <w:delText>0;</w:delText>
        </w:r>
        <w:r w:rsidR="00FA1A9C">
          <w:rPr>
            <w:rFonts w:ascii="Times New Roman" w:hAnsi="Times New Roman"/>
          </w:rPr>
          <w:delText>0</w:delText>
        </w:r>
        <w:r w:rsidR="00F4754B" w:rsidRPr="00FE002E">
          <w:rPr>
            <w:rFonts w:ascii="Times New Roman" w:hAnsi="Times New Roman"/>
          </w:rPr>
          <w:delText>1</w:delText>
        </w:r>
        <w:r w:rsidR="00FA1A9C">
          <w:rPr>
            <w:rFonts w:ascii="Times New Roman" w:hAnsi="Times New Roman"/>
          </w:rPr>
          <w:delText>0</w:delText>
        </w:r>
      </w:del>
      <w:ins w:id="3023" w:author="Author">
        <w:r w:rsidR="00EF6BC2">
          <w:rPr>
            <w:rFonts w:ascii="Times New Roman" w:hAnsi="Times New Roman"/>
          </w:rPr>
          <w:t>0</w:t>
        </w:r>
        <w:r w:rsidR="00F4754B" w:rsidRPr="00242D31">
          <w:rPr>
            <w:rFonts w:ascii="Times New Roman" w:hAnsi="Times New Roman"/>
          </w:rPr>
          <w:t>1</w:t>
        </w:r>
        <w:r w:rsidR="00F70A83" w:rsidRPr="00242D31">
          <w:rPr>
            <w:rFonts w:ascii="Times New Roman" w:hAnsi="Times New Roman"/>
          </w:rPr>
          <w:t>8</w:t>
        </w:r>
        <w:r w:rsidR="00F4754B" w:rsidRPr="00242D31">
          <w:rPr>
            <w:rFonts w:ascii="Times New Roman" w:hAnsi="Times New Roman"/>
          </w:rPr>
          <w:t>0;</w:t>
        </w:r>
        <w:r w:rsidR="00FA1A9C" w:rsidRPr="003937EE">
          <w:rPr>
            <w:rFonts w:ascii="Times New Roman" w:hAnsi="Times New Roman"/>
          </w:rPr>
          <w:t>0</w:t>
        </w:r>
        <w:r w:rsidR="00EF6BC2">
          <w:rPr>
            <w:rFonts w:ascii="Times New Roman" w:hAnsi="Times New Roman"/>
          </w:rPr>
          <w:t>0</w:t>
        </w:r>
        <w:r w:rsidR="00F4754B" w:rsidRPr="003937EE">
          <w:rPr>
            <w:rFonts w:ascii="Times New Roman" w:hAnsi="Times New Roman"/>
          </w:rPr>
          <w:t>2</w:t>
        </w:r>
        <w:r w:rsidR="00FA1A9C" w:rsidRPr="003937EE">
          <w:rPr>
            <w:rFonts w:ascii="Times New Roman" w:hAnsi="Times New Roman"/>
          </w:rPr>
          <w:t>0</w:t>
        </w:r>
      </w:ins>
      <w:r w:rsidR="00F4754B" w:rsidRPr="00E62451">
        <w:rPr>
          <w:rFonts w:ascii="Times New Roman" w:hAnsi="Times New Roman"/>
        </w:rPr>
        <w:t>}</w:t>
      </w:r>
      <w:r w:rsidR="00422C76" w:rsidRPr="00E62451">
        <w:rPr>
          <w:rFonts w:ascii="Times New Roman" w:hAnsi="Times New Roman"/>
        </w:rPr>
        <w:t xml:space="preserve"> </w:t>
      </w:r>
      <w:r w:rsidR="00F4754B" w:rsidRPr="008D23C0">
        <w:rPr>
          <w:rFonts w:ascii="Times New Roman" w:hAnsi="Times New Roman"/>
        </w:rPr>
        <w:t>+</w:t>
      </w:r>
      <w:r w:rsidR="00422C76" w:rsidRPr="008D23C0">
        <w:rPr>
          <w:rFonts w:ascii="Times New Roman" w:hAnsi="Times New Roman"/>
        </w:rPr>
        <w:t xml:space="preserve"> </w:t>
      </w:r>
      <w:r w:rsidR="00F4754B" w:rsidRPr="008D23C0">
        <w:rPr>
          <w:rFonts w:ascii="Times New Roman" w:hAnsi="Times New Roman"/>
        </w:rPr>
        <w:t>{LR4;</w:t>
      </w:r>
      <w:del w:id="3024" w:author="Author">
        <w:r w:rsidR="00F4754B" w:rsidRPr="00FE002E">
          <w:rPr>
            <w:rFonts w:ascii="Times New Roman" w:hAnsi="Times New Roman"/>
          </w:rPr>
          <w:delText>1</w:delText>
        </w:r>
        <w:r w:rsidR="00F70A83">
          <w:rPr>
            <w:rFonts w:ascii="Times New Roman" w:hAnsi="Times New Roman"/>
          </w:rPr>
          <w:delText>8</w:delText>
        </w:r>
        <w:r w:rsidR="00F4754B" w:rsidRPr="00FE002E">
          <w:rPr>
            <w:rFonts w:ascii="Times New Roman" w:hAnsi="Times New Roman"/>
          </w:rPr>
          <w:delText>0;</w:delText>
        </w:r>
        <w:r w:rsidR="00FA1A9C">
          <w:rPr>
            <w:rFonts w:ascii="Times New Roman" w:hAnsi="Times New Roman"/>
          </w:rPr>
          <w:delText>0</w:delText>
        </w:r>
        <w:r w:rsidR="00F4754B" w:rsidRPr="00FE002E">
          <w:rPr>
            <w:rFonts w:ascii="Times New Roman" w:hAnsi="Times New Roman"/>
          </w:rPr>
          <w:delText>2</w:delText>
        </w:r>
        <w:r w:rsidR="00FA1A9C">
          <w:rPr>
            <w:rFonts w:ascii="Times New Roman" w:hAnsi="Times New Roman"/>
          </w:rPr>
          <w:delText>0</w:delText>
        </w:r>
      </w:del>
      <w:ins w:id="3025" w:author="Author">
        <w:r w:rsidR="00F70A83" w:rsidRPr="008D23C0">
          <w:rPr>
            <w:rFonts w:ascii="Times New Roman" w:hAnsi="Times New Roman"/>
          </w:rPr>
          <w:t>19</w:t>
        </w:r>
        <w:r w:rsidR="00F4754B" w:rsidRPr="008D23C0">
          <w:rPr>
            <w:rFonts w:ascii="Times New Roman" w:hAnsi="Times New Roman"/>
          </w:rPr>
          <w:t>0;</w:t>
        </w:r>
        <w:r w:rsidR="00EF6BC2">
          <w:rPr>
            <w:rFonts w:ascii="Times New Roman" w:hAnsi="Times New Roman"/>
          </w:rPr>
          <w:t>0</w:t>
        </w:r>
        <w:r w:rsidR="00FA1A9C" w:rsidRPr="008D23C0">
          <w:rPr>
            <w:rFonts w:ascii="Times New Roman" w:hAnsi="Times New Roman"/>
          </w:rPr>
          <w:t>0</w:t>
        </w:r>
        <w:r w:rsidR="00F4754B" w:rsidRPr="005403C7">
          <w:rPr>
            <w:rFonts w:ascii="Times New Roman" w:hAnsi="Times New Roman"/>
          </w:rPr>
          <w:t>1</w:t>
        </w:r>
        <w:r w:rsidR="00FA1A9C" w:rsidRPr="005403C7">
          <w:rPr>
            <w:rFonts w:ascii="Times New Roman" w:hAnsi="Times New Roman"/>
          </w:rPr>
          <w:t>0</w:t>
        </w:r>
      </w:ins>
      <w:r w:rsidR="00F4754B" w:rsidRPr="005403C7">
        <w:rPr>
          <w:rFonts w:ascii="Times New Roman" w:hAnsi="Times New Roman"/>
        </w:rPr>
        <w:t>}</w:t>
      </w:r>
      <w:r w:rsidR="00422C76" w:rsidRPr="005403C7">
        <w:rPr>
          <w:rFonts w:ascii="Times New Roman" w:hAnsi="Times New Roman"/>
        </w:rPr>
        <w:t xml:space="preserve"> </w:t>
      </w:r>
      <w:r w:rsidR="00F4754B" w:rsidRPr="005403C7">
        <w:rPr>
          <w:rFonts w:ascii="Times New Roman" w:hAnsi="Times New Roman"/>
        </w:rPr>
        <w:t>+</w:t>
      </w:r>
      <w:r w:rsidR="00422C76" w:rsidRPr="005403C7">
        <w:rPr>
          <w:rFonts w:ascii="Times New Roman" w:hAnsi="Times New Roman"/>
        </w:rPr>
        <w:t xml:space="preserve"> </w:t>
      </w:r>
      <w:r w:rsidR="00F4754B" w:rsidRPr="005403C7">
        <w:rPr>
          <w:rFonts w:ascii="Times New Roman" w:hAnsi="Times New Roman"/>
        </w:rPr>
        <w:t>{LR4;</w:t>
      </w:r>
      <w:del w:id="3026" w:author="Author">
        <w:r w:rsidR="00F70A83">
          <w:rPr>
            <w:rFonts w:ascii="Times New Roman" w:hAnsi="Times New Roman"/>
          </w:rPr>
          <w:delText>19</w:delText>
        </w:r>
        <w:r w:rsidR="00F4754B" w:rsidRPr="00FE002E">
          <w:rPr>
            <w:rFonts w:ascii="Times New Roman" w:hAnsi="Times New Roman"/>
          </w:rPr>
          <w:delText>0;</w:delText>
        </w:r>
        <w:r w:rsidR="00FA1A9C">
          <w:rPr>
            <w:rFonts w:ascii="Times New Roman" w:hAnsi="Times New Roman"/>
          </w:rPr>
          <w:delText>0</w:delText>
        </w:r>
        <w:r w:rsidR="00F4754B" w:rsidRPr="00FE002E">
          <w:rPr>
            <w:rFonts w:ascii="Times New Roman" w:hAnsi="Times New Roman"/>
          </w:rPr>
          <w:delText>1</w:delText>
        </w:r>
        <w:r w:rsidR="00FA1A9C">
          <w:rPr>
            <w:rFonts w:ascii="Times New Roman" w:hAnsi="Times New Roman"/>
          </w:rPr>
          <w:delText>0</w:delText>
        </w:r>
      </w:del>
      <w:ins w:id="3027" w:author="Author">
        <w:r w:rsidR="00EF6BC2">
          <w:rPr>
            <w:rFonts w:ascii="Times New Roman" w:hAnsi="Times New Roman"/>
          </w:rPr>
          <w:t>0</w:t>
        </w:r>
        <w:r w:rsidR="00F70A83" w:rsidRPr="005403C7">
          <w:rPr>
            <w:rFonts w:ascii="Times New Roman" w:hAnsi="Times New Roman"/>
          </w:rPr>
          <w:t>19</w:t>
        </w:r>
        <w:r w:rsidR="00F4754B" w:rsidRPr="005403C7">
          <w:rPr>
            <w:rFonts w:ascii="Times New Roman" w:hAnsi="Times New Roman"/>
          </w:rPr>
          <w:t>0;</w:t>
        </w:r>
        <w:r w:rsidR="00FA1A9C" w:rsidRPr="008E1038">
          <w:rPr>
            <w:rFonts w:ascii="Times New Roman" w:hAnsi="Times New Roman"/>
          </w:rPr>
          <w:t>0</w:t>
        </w:r>
        <w:r w:rsidR="00EF6BC2">
          <w:rPr>
            <w:rFonts w:ascii="Times New Roman" w:hAnsi="Times New Roman"/>
          </w:rPr>
          <w:t>0</w:t>
        </w:r>
        <w:r w:rsidR="00F4754B" w:rsidRPr="008E1038">
          <w:rPr>
            <w:rFonts w:ascii="Times New Roman" w:hAnsi="Times New Roman"/>
          </w:rPr>
          <w:t>2</w:t>
        </w:r>
        <w:r w:rsidR="00FA1A9C" w:rsidRPr="008E1038">
          <w:rPr>
            <w:rFonts w:ascii="Times New Roman" w:hAnsi="Times New Roman"/>
          </w:rPr>
          <w:t>0</w:t>
        </w:r>
      </w:ins>
      <w:r w:rsidR="00F4754B" w:rsidRPr="008E1038">
        <w:rPr>
          <w:rFonts w:ascii="Times New Roman" w:hAnsi="Times New Roman"/>
        </w:rPr>
        <w:t>}</w:t>
      </w:r>
      <w:r w:rsidR="00422C76" w:rsidRPr="008E1038">
        <w:rPr>
          <w:rFonts w:ascii="Times New Roman" w:hAnsi="Times New Roman"/>
        </w:rPr>
        <w:t xml:space="preserve"> </w:t>
      </w:r>
      <w:r w:rsidR="00F4754B" w:rsidRPr="008E1038">
        <w:rPr>
          <w:rFonts w:ascii="Times New Roman" w:hAnsi="Times New Roman"/>
        </w:rPr>
        <w:t>+</w:t>
      </w:r>
      <w:r w:rsidR="00422C76" w:rsidRPr="008E1038">
        <w:rPr>
          <w:rFonts w:ascii="Times New Roman" w:hAnsi="Times New Roman"/>
        </w:rPr>
        <w:t xml:space="preserve"> </w:t>
      </w:r>
      <w:r w:rsidR="00F4754B" w:rsidRPr="008E1038">
        <w:rPr>
          <w:rFonts w:ascii="Times New Roman" w:hAnsi="Times New Roman"/>
        </w:rPr>
        <w:t>{LR4;</w:t>
      </w:r>
      <w:del w:id="3028" w:author="Author">
        <w:r w:rsidR="00F70A83">
          <w:rPr>
            <w:rFonts w:ascii="Times New Roman" w:hAnsi="Times New Roman"/>
          </w:rPr>
          <w:delText>19</w:delText>
        </w:r>
        <w:r w:rsidR="00F4754B" w:rsidRPr="00FE002E">
          <w:rPr>
            <w:rFonts w:ascii="Times New Roman" w:hAnsi="Times New Roman"/>
          </w:rPr>
          <w:delText>0;</w:delText>
        </w:r>
        <w:r w:rsidR="00FA1A9C">
          <w:rPr>
            <w:rFonts w:ascii="Times New Roman" w:hAnsi="Times New Roman"/>
          </w:rPr>
          <w:delText>0</w:delText>
        </w:r>
        <w:r w:rsidR="00F4754B" w:rsidRPr="00FE002E">
          <w:rPr>
            <w:rFonts w:ascii="Times New Roman" w:hAnsi="Times New Roman"/>
          </w:rPr>
          <w:delText>2</w:delText>
        </w:r>
        <w:r w:rsidR="00FA1A9C">
          <w:rPr>
            <w:rFonts w:ascii="Times New Roman" w:hAnsi="Times New Roman"/>
          </w:rPr>
          <w:delText>0</w:delText>
        </w:r>
      </w:del>
      <w:ins w:id="3029" w:author="Author">
        <w:r w:rsidR="00EF6BC2">
          <w:rPr>
            <w:rFonts w:ascii="Times New Roman" w:hAnsi="Times New Roman"/>
          </w:rPr>
          <w:t>0</w:t>
        </w:r>
        <w:r w:rsidR="00F4754B" w:rsidRPr="008E1038">
          <w:rPr>
            <w:rFonts w:ascii="Times New Roman" w:hAnsi="Times New Roman"/>
          </w:rPr>
          <w:t>2</w:t>
        </w:r>
        <w:r w:rsidR="00F70A83" w:rsidRPr="008E1038">
          <w:rPr>
            <w:rFonts w:ascii="Times New Roman" w:hAnsi="Times New Roman"/>
          </w:rPr>
          <w:t>1</w:t>
        </w:r>
        <w:r w:rsidR="00F4754B" w:rsidRPr="008E1038">
          <w:rPr>
            <w:rFonts w:ascii="Times New Roman" w:hAnsi="Times New Roman"/>
          </w:rPr>
          <w:t>0;</w:t>
        </w:r>
        <w:r w:rsidR="00FA1A9C" w:rsidRPr="008E1038">
          <w:rPr>
            <w:rFonts w:ascii="Times New Roman" w:hAnsi="Times New Roman"/>
          </w:rPr>
          <w:t>0</w:t>
        </w:r>
        <w:r w:rsidR="00EF6BC2">
          <w:rPr>
            <w:rFonts w:ascii="Times New Roman" w:hAnsi="Times New Roman"/>
          </w:rPr>
          <w:t>0</w:t>
        </w:r>
        <w:r w:rsidR="00F4754B" w:rsidRPr="008E1038">
          <w:rPr>
            <w:rFonts w:ascii="Times New Roman" w:hAnsi="Times New Roman"/>
          </w:rPr>
          <w:t>1</w:t>
        </w:r>
        <w:r w:rsidR="00FA1A9C" w:rsidRPr="008E1038">
          <w:rPr>
            <w:rFonts w:ascii="Times New Roman" w:hAnsi="Times New Roman"/>
          </w:rPr>
          <w:t>0</w:t>
        </w:r>
      </w:ins>
      <w:r w:rsidR="00F4754B" w:rsidRPr="008E1038">
        <w:rPr>
          <w:rFonts w:ascii="Times New Roman" w:hAnsi="Times New Roman"/>
        </w:rPr>
        <w:t>}</w:t>
      </w:r>
      <w:r w:rsidR="00422C76" w:rsidRPr="008E1038">
        <w:rPr>
          <w:rFonts w:ascii="Times New Roman" w:hAnsi="Times New Roman"/>
        </w:rPr>
        <w:t xml:space="preserve"> </w:t>
      </w:r>
      <w:r w:rsidR="00F4754B" w:rsidRPr="008E1038">
        <w:rPr>
          <w:rFonts w:ascii="Times New Roman" w:hAnsi="Times New Roman"/>
        </w:rPr>
        <w:t>+</w:t>
      </w:r>
      <w:r w:rsidR="00422C76" w:rsidRPr="008E1038">
        <w:rPr>
          <w:rFonts w:ascii="Times New Roman" w:hAnsi="Times New Roman"/>
        </w:rPr>
        <w:t xml:space="preserve"> </w:t>
      </w:r>
      <w:r w:rsidR="00F4754B" w:rsidRPr="008E1038">
        <w:rPr>
          <w:rFonts w:ascii="Times New Roman" w:hAnsi="Times New Roman"/>
        </w:rPr>
        <w:t>{LR4;</w:t>
      </w:r>
      <w:del w:id="3030" w:author="Author">
        <w:r w:rsidR="00F4754B" w:rsidRPr="00FE002E">
          <w:rPr>
            <w:rFonts w:ascii="Times New Roman" w:hAnsi="Times New Roman"/>
          </w:rPr>
          <w:delText>2</w:delText>
        </w:r>
        <w:r w:rsidR="00F70A83">
          <w:rPr>
            <w:rFonts w:ascii="Times New Roman" w:hAnsi="Times New Roman"/>
          </w:rPr>
          <w:delText>1</w:delText>
        </w:r>
        <w:r w:rsidR="00F4754B" w:rsidRPr="00FE002E">
          <w:rPr>
            <w:rFonts w:ascii="Times New Roman" w:hAnsi="Times New Roman"/>
          </w:rPr>
          <w:delText>0;</w:delText>
        </w:r>
        <w:r w:rsidR="00FA1A9C">
          <w:rPr>
            <w:rFonts w:ascii="Times New Roman" w:hAnsi="Times New Roman"/>
          </w:rPr>
          <w:delText>0</w:delText>
        </w:r>
        <w:r w:rsidR="00F4754B" w:rsidRPr="00FE002E">
          <w:rPr>
            <w:rFonts w:ascii="Times New Roman" w:hAnsi="Times New Roman"/>
          </w:rPr>
          <w:delText>1</w:delText>
        </w:r>
        <w:r w:rsidR="00FA1A9C">
          <w:rPr>
            <w:rFonts w:ascii="Times New Roman" w:hAnsi="Times New Roman"/>
          </w:rPr>
          <w:delText>0</w:delText>
        </w:r>
      </w:del>
      <w:ins w:id="3031" w:author="Author">
        <w:r w:rsidR="00EF6BC2">
          <w:rPr>
            <w:rFonts w:ascii="Times New Roman" w:hAnsi="Times New Roman"/>
          </w:rPr>
          <w:t>0</w:t>
        </w:r>
        <w:r w:rsidR="00F4754B" w:rsidRPr="008E1038">
          <w:rPr>
            <w:rFonts w:ascii="Times New Roman" w:hAnsi="Times New Roman"/>
          </w:rPr>
          <w:t>2</w:t>
        </w:r>
        <w:r w:rsidR="00F70A83" w:rsidRPr="008E1038">
          <w:rPr>
            <w:rFonts w:ascii="Times New Roman" w:hAnsi="Times New Roman"/>
          </w:rPr>
          <w:t>1</w:t>
        </w:r>
        <w:r w:rsidR="00F4754B" w:rsidRPr="008E1038">
          <w:rPr>
            <w:rFonts w:ascii="Times New Roman" w:hAnsi="Times New Roman"/>
          </w:rPr>
          <w:t>0;</w:t>
        </w:r>
        <w:r w:rsidR="00EF6BC2">
          <w:rPr>
            <w:rFonts w:ascii="Times New Roman" w:hAnsi="Times New Roman"/>
          </w:rPr>
          <w:t>0</w:t>
        </w:r>
        <w:r w:rsidR="00FA1A9C" w:rsidRPr="008E1038">
          <w:rPr>
            <w:rFonts w:ascii="Times New Roman" w:hAnsi="Times New Roman"/>
          </w:rPr>
          <w:t>0</w:t>
        </w:r>
        <w:r w:rsidR="00F4754B" w:rsidRPr="008E1038">
          <w:rPr>
            <w:rFonts w:ascii="Times New Roman" w:hAnsi="Times New Roman"/>
          </w:rPr>
          <w:t>2</w:t>
        </w:r>
        <w:r w:rsidR="00FA1A9C" w:rsidRPr="008E1038">
          <w:rPr>
            <w:rFonts w:ascii="Times New Roman" w:hAnsi="Times New Roman"/>
          </w:rPr>
          <w:t>0</w:t>
        </w:r>
      </w:ins>
      <w:r w:rsidR="00F4754B" w:rsidRPr="008E1038">
        <w:rPr>
          <w:rFonts w:ascii="Times New Roman" w:hAnsi="Times New Roman"/>
        </w:rPr>
        <w:t>}</w:t>
      </w:r>
      <w:r w:rsidR="00422C76" w:rsidRPr="008E1038">
        <w:rPr>
          <w:rFonts w:ascii="Times New Roman" w:hAnsi="Times New Roman"/>
        </w:rPr>
        <w:t xml:space="preserve"> </w:t>
      </w:r>
      <w:r w:rsidR="00F4754B" w:rsidRPr="00244966">
        <w:rPr>
          <w:rFonts w:ascii="Times New Roman" w:hAnsi="Times New Roman"/>
        </w:rPr>
        <w:t>+</w:t>
      </w:r>
      <w:r w:rsidR="00422C76" w:rsidRPr="00244966">
        <w:rPr>
          <w:rFonts w:ascii="Times New Roman" w:hAnsi="Times New Roman"/>
        </w:rPr>
        <w:t xml:space="preserve"> </w:t>
      </w:r>
      <w:r w:rsidR="00F4754B" w:rsidRPr="00244966">
        <w:rPr>
          <w:rFonts w:ascii="Times New Roman" w:hAnsi="Times New Roman"/>
        </w:rPr>
        <w:t>{LR4;</w:t>
      </w:r>
      <w:del w:id="3032" w:author="Author">
        <w:r w:rsidR="00F4754B" w:rsidRPr="00FE002E">
          <w:rPr>
            <w:rFonts w:ascii="Times New Roman" w:hAnsi="Times New Roman"/>
          </w:rPr>
          <w:delText>2</w:delText>
        </w:r>
        <w:r w:rsidR="00F70A83">
          <w:rPr>
            <w:rFonts w:ascii="Times New Roman" w:hAnsi="Times New Roman"/>
          </w:rPr>
          <w:delText>1</w:delText>
        </w:r>
        <w:r w:rsidR="00F4754B" w:rsidRPr="00FE002E">
          <w:rPr>
            <w:rFonts w:ascii="Times New Roman" w:hAnsi="Times New Roman"/>
          </w:rPr>
          <w:delText>0;</w:delText>
        </w:r>
        <w:r w:rsidR="00FA1A9C">
          <w:rPr>
            <w:rFonts w:ascii="Times New Roman" w:hAnsi="Times New Roman"/>
          </w:rPr>
          <w:delText>0</w:delText>
        </w:r>
        <w:r w:rsidR="00F4754B" w:rsidRPr="00FE002E">
          <w:rPr>
            <w:rFonts w:ascii="Times New Roman" w:hAnsi="Times New Roman"/>
          </w:rPr>
          <w:delText>2</w:delText>
        </w:r>
        <w:r w:rsidR="00FA1A9C">
          <w:rPr>
            <w:rFonts w:ascii="Times New Roman" w:hAnsi="Times New Roman"/>
          </w:rPr>
          <w:delText>0</w:delText>
        </w:r>
      </w:del>
      <w:ins w:id="3033" w:author="Author">
        <w:r w:rsidR="00EF6BC2">
          <w:rPr>
            <w:rFonts w:ascii="Times New Roman" w:hAnsi="Times New Roman"/>
          </w:rPr>
          <w:t>0</w:t>
        </w:r>
        <w:r w:rsidR="00F4754B" w:rsidRPr="00244966">
          <w:rPr>
            <w:rFonts w:ascii="Times New Roman" w:hAnsi="Times New Roman"/>
          </w:rPr>
          <w:t>2</w:t>
        </w:r>
        <w:r w:rsidR="00F70A83" w:rsidRPr="00244966">
          <w:rPr>
            <w:rFonts w:ascii="Times New Roman" w:hAnsi="Times New Roman"/>
          </w:rPr>
          <w:t>3</w:t>
        </w:r>
        <w:r w:rsidR="00F4754B" w:rsidRPr="00244966">
          <w:rPr>
            <w:rFonts w:ascii="Times New Roman" w:hAnsi="Times New Roman"/>
          </w:rPr>
          <w:t>0;</w:t>
        </w:r>
        <w:r w:rsidR="00FA1A9C" w:rsidRPr="00244966">
          <w:rPr>
            <w:rFonts w:ascii="Times New Roman" w:hAnsi="Times New Roman"/>
          </w:rPr>
          <w:t>0</w:t>
        </w:r>
        <w:r w:rsidR="00EF6BC2">
          <w:rPr>
            <w:rFonts w:ascii="Times New Roman" w:hAnsi="Times New Roman"/>
          </w:rPr>
          <w:t>0</w:t>
        </w:r>
        <w:r w:rsidR="00F4754B" w:rsidRPr="00244966">
          <w:rPr>
            <w:rFonts w:ascii="Times New Roman" w:hAnsi="Times New Roman"/>
          </w:rPr>
          <w:t>1</w:t>
        </w:r>
        <w:r w:rsidR="00FA1A9C" w:rsidRPr="00244966">
          <w:rPr>
            <w:rFonts w:ascii="Times New Roman" w:hAnsi="Times New Roman"/>
          </w:rPr>
          <w:t>0</w:t>
        </w:r>
      </w:ins>
      <w:r w:rsidR="00F4754B" w:rsidRPr="00244966">
        <w:rPr>
          <w:rFonts w:ascii="Times New Roman" w:hAnsi="Times New Roman"/>
        </w:rPr>
        <w:t>}</w:t>
      </w:r>
      <w:r w:rsidR="00422C76" w:rsidRPr="00244966">
        <w:rPr>
          <w:rFonts w:ascii="Times New Roman" w:hAnsi="Times New Roman"/>
        </w:rPr>
        <w:t xml:space="preserve"> </w:t>
      </w:r>
      <w:r w:rsidR="00F4754B" w:rsidRPr="00244966">
        <w:rPr>
          <w:rFonts w:ascii="Times New Roman" w:hAnsi="Times New Roman"/>
        </w:rPr>
        <w:t>+</w:t>
      </w:r>
      <w:r w:rsidR="00422C76" w:rsidRPr="00244966">
        <w:rPr>
          <w:rFonts w:ascii="Times New Roman" w:hAnsi="Times New Roman"/>
        </w:rPr>
        <w:t xml:space="preserve"> </w:t>
      </w:r>
      <w:r w:rsidR="00F4754B" w:rsidRPr="00244966">
        <w:rPr>
          <w:rFonts w:ascii="Times New Roman" w:hAnsi="Times New Roman"/>
        </w:rPr>
        <w:t>{LR4;</w:t>
      </w:r>
      <w:del w:id="3034" w:author="Author">
        <w:r w:rsidR="00F4754B" w:rsidRPr="00FE002E">
          <w:rPr>
            <w:rFonts w:ascii="Times New Roman" w:hAnsi="Times New Roman"/>
          </w:rPr>
          <w:delText>2</w:delText>
        </w:r>
        <w:r w:rsidR="00F70A83">
          <w:rPr>
            <w:rFonts w:ascii="Times New Roman" w:hAnsi="Times New Roman"/>
          </w:rPr>
          <w:delText>3</w:delText>
        </w:r>
        <w:r w:rsidR="00F4754B" w:rsidRPr="00FE002E">
          <w:rPr>
            <w:rFonts w:ascii="Times New Roman" w:hAnsi="Times New Roman"/>
          </w:rPr>
          <w:delText>0;</w:delText>
        </w:r>
        <w:r w:rsidR="00FA1A9C">
          <w:rPr>
            <w:rFonts w:ascii="Times New Roman" w:hAnsi="Times New Roman"/>
          </w:rPr>
          <w:delText>0</w:delText>
        </w:r>
        <w:r w:rsidR="00F4754B" w:rsidRPr="00FE002E">
          <w:rPr>
            <w:rFonts w:ascii="Times New Roman" w:hAnsi="Times New Roman"/>
          </w:rPr>
          <w:delText>1</w:delText>
        </w:r>
        <w:r w:rsidR="00FA1A9C">
          <w:rPr>
            <w:rFonts w:ascii="Times New Roman" w:hAnsi="Times New Roman"/>
          </w:rPr>
          <w:delText>0</w:delText>
        </w:r>
      </w:del>
      <w:ins w:id="3035" w:author="Author">
        <w:r w:rsidR="00EF6BC2">
          <w:rPr>
            <w:rFonts w:ascii="Times New Roman" w:hAnsi="Times New Roman"/>
          </w:rPr>
          <w:t>0</w:t>
        </w:r>
        <w:r w:rsidR="00F4754B" w:rsidRPr="00244966">
          <w:rPr>
            <w:rFonts w:ascii="Times New Roman" w:hAnsi="Times New Roman"/>
          </w:rPr>
          <w:t>2</w:t>
        </w:r>
        <w:r w:rsidR="00F70A83" w:rsidRPr="00244966">
          <w:rPr>
            <w:rFonts w:ascii="Times New Roman" w:hAnsi="Times New Roman"/>
          </w:rPr>
          <w:t>3</w:t>
        </w:r>
        <w:r w:rsidR="00F4754B" w:rsidRPr="00244966">
          <w:rPr>
            <w:rFonts w:ascii="Times New Roman" w:hAnsi="Times New Roman"/>
          </w:rPr>
          <w:t>0;</w:t>
        </w:r>
        <w:r w:rsidR="00EF6BC2">
          <w:rPr>
            <w:rFonts w:ascii="Times New Roman" w:hAnsi="Times New Roman"/>
          </w:rPr>
          <w:t>0</w:t>
        </w:r>
        <w:r w:rsidR="00FA1A9C" w:rsidRPr="00244966">
          <w:rPr>
            <w:rFonts w:ascii="Times New Roman" w:hAnsi="Times New Roman"/>
          </w:rPr>
          <w:t>0</w:t>
        </w:r>
        <w:r w:rsidR="00F4754B" w:rsidRPr="000F1F74">
          <w:rPr>
            <w:rFonts w:ascii="Times New Roman" w:hAnsi="Times New Roman"/>
          </w:rPr>
          <w:t>2</w:t>
        </w:r>
        <w:r w:rsidR="00FA1A9C" w:rsidRPr="000F1F74">
          <w:rPr>
            <w:rFonts w:ascii="Times New Roman" w:hAnsi="Times New Roman"/>
          </w:rPr>
          <w:t>0</w:t>
        </w:r>
      </w:ins>
      <w:r w:rsidR="00F4754B" w:rsidRPr="000F1F74">
        <w:rPr>
          <w:rFonts w:ascii="Times New Roman" w:hAnsi="Times New Roman"/>
        </w:rPr>
        <w:t>}</w:t>
      </w:r>
      <w:r w:rsidR="00422C76" w:rsidRPr="000F1F74">
        <w:rPr>
          <w:rFonts w:ascii="Times New Roman" w:hAnsi="Times New Roman"/>
        </w:rPr>
        <w:t xml:space="preserve"> </w:t>
      </w:r>
      <w:r w:rsidR="00F4754B" w:rsidRPr="000F1F74">
        <w:rPr>
          <w:rFonts w:ascii="Times New Roman" w:hAnsi="Times New Roman"/>
        </w:rPr>
        <w:t>+</w:t>
      </w:r>
      <w:r w:rsidR="00422C76" w:rsidRPr="000F1F74">
        <w:rPr>
          <w:rFonts w:ascii="Times New Roman" w:hAnsi="Times New Roman"/>
        </w:rPr>
        <w:t xml:space="preserve"> </w:t>
      </w:r>
      <w:r w:rsidR="00F4754B" w:rsidRPr="000F1F74">
        <w:rPr>
          <w:rFonts w:ascii="Times New Roman" w:hAnsi="Times New Roman"/>
        </w:rPr>
        <w:t>{LR4;</w:t>
      </w:r>
      <w:del w:id="3036" w:author="Author">
        <w:r w:rsidR="00F4754B" w:rsidRPr="00FE002E">
          <w:rPr>
            <w:rFonts w:ascii="Times New Roman" w:hAnsi="Times New Roman"/>
          </w:rPr>
          <w:delText>2</w:delText>
        </w:r>
        <w:r w:rsidR="00F70A83">
          <w:rPr>
            <w:rFonts w:ascii="Times New Roman" w:hAnsi="Times New Roman"/>
          </w:rPr>
          <w:delText>3</w:delText>
        </w:r>
        <w:r w:rsidR="00F4754B" w:rsidRPr="00FE002E">
          <w:rPr>
            <w:rFonts w:ascii="Times New Roman" w:hAnsi="Times New Roman"/>
          </w:rPr>
          <w:delText>0;</w:delText>
        </w:r>
        <w:r w:rsidR="00FA1A9C">
          <w:rPr>
            <w:rFonts w:ascii="Times New Roman" w:hAnsi="Times New Roman"/>
          </w:rPr>
          <w:delText>0</w:delText>
        </w:r>
        <w:r w:rsidR="00F4754B" w:rsidRPr="00FE002E">
          <w:rPr>
            <w:rFonts w:ascii="Times New Roman" w:hAnsi="Times New Roman"/>
          </w:rPr>
          <w:delText>2</w:delText>
        </w:r>
        <w:r w:rsidR="00FA1A9C">
          <w:rPr>
            <w:rFonts w:ascii="Times New Roman" w:hAnsi="Times New Roman"/>
          </w:rPr>
          <w:delText>0</w:delText>
        </w:r>
      </w:del>
      <w:ins w:id="3037" w:author="Author">
        <w:r w:rsidR="00EF6BC2">
          <w:rPr>
            <w:rFonts w:ascii="Times New Roman" w:hAnsi="Times New Roman"/>
          </w:rPr>
          <w:t>0</w:t>
        </w:r>
        <w:r w:rsidR="00F4754B" w:rsidRPr="000F1F74">
          <w:rPr>
            <w:rFonts w:ascii="Times New Roman" w:hAnsi="Times New Roman"/>
          </w:rPr>
          <w:t>2</w:t>
        </w:r>
        <w:r w:rsidR="00F70A83" w:rsidRPr="000F1F74">
          <w:rPr>
            <w:rFonts w:ascii="Times New Roman" w:hAnsi="Times New Roman"/>
          </w:rPr>
          <w:t>8</w:t>
        </w:r>
        <w:r w:rsidR="00F4754B" w:rsidRPr="000F1F74">
          <w:rPr>
            <w:rFonts w:ascii="Times New Roman" w:hAnsi="Times New Roman"/>
          </w:rPr>
          <w:t>0;</w:t>
        </w:r>
        <w:r w:rsidR="00FA1A9C" w:rsidRPr="000F1F74">
          <w:rPr>
            <w:rFonts w:ascii="Times New Roman" w:hAnsi="Times New Roman"/>
          </w:rPr>
          <w:t>0</w:t>
        </w:r>
        <w:r w:rsidR="00EF6BC2">
          <w:rPr>
            <w:rFonts w:ascii="Times New Roman" w:hAnsi="Times New Roman"/>
          </w:rPr>
          <w:t>0</w:t>
        </w:r>
        <w:r w:rsidR="00F4754B" w:rsidRPr="000F1F74">
          <w:rPr>
            <w:rFonts w:ascii="Times New Roman" w:hAnsi="Times New Roman"/>
          </w:rPr>
          <w:t>1</w:t>
        </w:r>
        <w:r w:rsidR="00FA1A9C" w:rsidRPr="002162B5">
          <w:rPr>
            <w:rFonts w:ascii="Times New Roman" w:hAnsi="Times New Roman"/>
          </w:rPr>
          <w:t>0</w:t>
        </w:r>
      </w:ins>
      <w:r w:rsidR="00F4754B" w:rsidRPr="002162B5">
        <w:rPr>
          <w:rFonts w:ascii="Times New Roman" w:hAnsi="Times New Roman"/>
        </w:rPr>
        <w:t>}</w:t>
      </w:r>
      <w:r w:rsidR="00422C76" w:rsidRPr="002162B5">
        <w:rPr>
          <w:rFonts w:ascii="Times New Roman" w:hAnsi="Times New Roman"/>
        </w:rPr>
        <w:t xml:space="preserve"> </w:t>
      </w:r>
      <w:r w:rsidR="00F4754B" w:rsidRPr="002162B5">
        <w:rPr>
          <w:rFonts w:ascii="Times New Roman" w:hAnsi="Times New Roman"/>
        </w:rPr>
        <w:t>+</w:t>
      </w:r>
      <w:r w:rsidR="00422C76" w:rsidRPr="002162B5">
        <w:rPr>
          <w:rFonts w:ascii="Times New Roman" w:hAnsi="Times New Roman"/>
        </w:rPr>
        <w:t xml:space="preserve"> </w:t>
      </w:r>
      <w:r w:rsidR="00F4754B" w:rsidRPr="002162B5">
        <w:rPr>
          <w:rFonts w:ascii="Times New Roman" w:hAnsi="Times New Roman"/>
        </w:rPr>
        <w:t>{LR4;</w:t>
      </w:r>
      <w:del w:id="3038" w:author="Author">
        <w:r w:rsidR="00F4754B" w:rsidRPr="00FE002E">
          <w:rPr>
            <w:rFonts w:ascii="Times New Roman" w:hAnsi="Times New Roman"/>
          </w:rPr>
          <w:delText>2</w:delText>
        </w:r>
        <w:r w:rsidR="00F70A83">
          <w:rPr>
            <w:rFonts w:ascii="Times New Roman" w:hAnsi="Times New Roman"/>
          </w:rPr>
          <w:delText>8</w:delText>
        </w:r>
        <w:r w:rsidR="00F4754B" w:rsidRPr="00FE002E">
          <w:rPr>
            <w:rFonts w:ascii="Times New Roman" w:hAnsi="Times New Roman"/>
          </w:rPr>
          <w:delText>0;</w:delText>
        </w:r>
        <w:r w:rsidR="00FA1A9C">
          <w:rPr>
            <w:rFonts w:ascii="Times New Roman" w:hAnsi="Times New Roman"/>
          </w:rPr>
          <w:delText>0</w:delText>
        </w:r>
        <w:r w:rsidR="00F4754B" w:rsidRPr="00FE002E">
          <w:rPr>
            <w:rFonts w:ascii="Times New Roman" w:hAnsi="Times New Roman"/>
          </w:rPr>
          <w:delText>1</w:delText>
        </w:r>
        <w:r w:rsidR="00FA1A9C">
          <w:rPr>
            <w:rFonts w:ascii="Times New Roman" w:hAnsi="Times New Roman"/>
          </w:rPr>
          <w:delText>0</w:delText>
        </w:r>
      </w:del>
      <w:ins w:id="3039" w:author="Author">
        <w:r w:rsidR="00EF6BC2">
          <w:rPr>
            <w:rFonts w:ascii="Times New Roman" w:hAnsi="Times New Roman"/>
          </w:rPr>
          <w:t>0</w:t>
        </w:r>
        <w:r w:rsidR="00F4754B" w:rsidRPr="002162B5">
          <w:rPr>
            <w:rFonts w:ascii="Times New Roman" w:hAnsi="Times New Roman"/>
          </w:rPr>
          <w:t>2</w:t>
        </w:r>
        <w:r w:rsidR="00F70A83" w:rsidRPr="002162B5">
          <w:rPr>
            <w:rFonts w:ascii="Times New Roman" w:hAnsi="Times New Roman"/>
          </w:rPr>
          <w:t>8</w:t>
        </w:r>
        <w:r w:rsidR="00F4754B" w:rsidRPr="002162B5">
          <w:rPr>
            <w:rFonts w:ascii="Times New Roman" w:hAnsi="Times New Roman"/>
          </w:rPr>
          <w:t>0;</w:t>
        </w:r>
        <w:r w:rsidR="00FA1A9C" w:rsidRPr="002162B5">
          <w:rPr>
            <w:rFonts w:ascii="Times New Roman" w:hAnsi="Times New Roman"/>
          </w:rPr>
          <w:t>0</w:t>
        </w:r>
        <w:r w:rsidR="00EF6BC2">
          <w:rPr>
            <w:rFonts w:ascii="Times New Roman" w:hAnsi="Times New Roman"/>
          </w:rPr>
          <w:t>0</w:t>
        </w:r>
        <w:r w:rsidR="00F4754B" w:rsidRPr="002162B5">
          <w:rPr>
            <w:rFonts w:ascii="Times New Roman" w:hAnsi="Times New Roman"/>
          </w:rPr>
          <w:t>2</w:t>
        </w:r>
        <w:r w:rsidR="00FA1A9C" w:rsidRPr="002162B5">
          <w:rPr>
            <w:rFonts w:ascii="Times New Roman" w:hAnsi="Times New Roman"/>
          </w:rPr>
          <w:t>0</w:t>
        </w:r>
      </w:ins>
      <w:r w:rsidR="00F4754B" w:rsidRPr="002162B5">
        <w:rPr>
          <w:rFonts w:ascii="Times New Roman" w:hAnsi="Times New Roman"/>
        </w:rPr>
        <w:t>}</w:t>
      </w:r>
      <w:r w:rsidR="00422C76" w:rsidRPr="002162B5">
        <w:rPr>
          <w:rFonts w:ascii="Times New Roman" w:hAnsi="Times New Roman"/>
        </w:rPr>
        <w:t xml:space="preserve"> </w:t>
      </w:r>
      <w:r w:rsidR="00F4754B" w:rsidRPr="00FD0E5B">
        <w:rPr>
          <w:rFonts w:ascii="Times New Roman" w:hAnsi="Times New Roman"/>
        </w:rPr>
        <w:t>+</w:t>
      </w:r>
      <w:r w:rsidR="00422C76" w:rsidRPr="00FD0E5B">
        <w:rPr>
          <w:rFonts w:ascii="Times New Roman" w:hAnsi="Times New Roman"/>
        </w:rPr>
        <w:t xml:space="preserve"> </w:t>
      </w:r>
      <w:r w:rsidR="00F4754B" w:rsidRPr="00FD0E5B">
        <w:rPr>
          <w:rFonts w:ascii="Times New Roman" w:hAnsi="Times New Roman"/>
        </w:rPr>
        <w:t>{LR4;</w:t>
      </w:r>
      <w:del w:id="3040" w:author="Author">
        <w:r w:rsidR="00F4754B" w:rsidRPr="00FE002E">
          <w:rPr>
            <w:rFonts w:ascii="Times New Roman" w:hAnsi="Times New Roman"/>
          </w:rPr>
          <w:delText>2</w:delText>
        </w:r>
        <w:r w:rsidR="00F70A83">
          <w:rPr>
            <w:rFonts w:ascii="Times New Roman" w:hAnsi="Times New Roman"/>
          </w:rPr>
          <w:delText>8</w:delText>
        </w:r>
        <w:r w:rsidR="00F4754B" w:rsidRPr="00FE002E">
          <w:rPr>
            <w:rFonts w:ascii="Times New Roman" w:hAnsi="Times New Roman"/>
          </w:rPr>
          <w:delText>0;</w:delText>
        </w:r>
        <w:r w:rsidR="00FA1A9C">
          <w:rPr>
            <w:rFonts w:ascii="Times New Roman" w:hAnsi="Times New Roman"/>
          </w:rPr>
          <w:delText>0</w:delText>
        </w:r>
        <w:r w:rsidR="00F4754B" w:rsidRPr="00FE002E">
          <w:rPr>
            <w:rFonts w:ascii="Times New Roman" w:hAnsi="Times New Roman"/>
          </w:rPr>
          <w:delText>2</w:delText>
        </w:r>
        <w:r w:rsidR="00FA1A9C">
          <w:rPr>
            <w:rFonts w:ascii="Times New Roman" w:hAnsi="Times New Roman"/>
          </w:rPr>
          <w:delText>0</w:delText>
        </w:r>
      </w:del>
      <w:ins w:id="3041" w:author="Author">
        <w:r w:rsidR="00EF6BC2">
          <w:rPr>
            <w:rFonts w:ascii="Times New Roman" w:hAnsi="Times New Roman"/>
          </w:rPr>
          <w:t>0</w:t>
        </w:r>
        <w:r w:rsidR="00F70A83" w:rsidRPr="00FD0E5B">
          <w:rPr>
            <w:rFonts w:ascii="Times New Roman" w:hAnsi="Times New Roman"/>
          </w:rPr>
          <w:t>29</w:t>
        </w:r>
        <w:r w:rsidR="00F4754B" w:rsidRPr="00FD0E5B">
          <w:rPr>
            <w:rFonts w:ascii="Times New Roman" w:hAnsi="Times New Roman"/>
          </w:rPr>
          <w:t>0;</w:t>
        </w:r>
        <w:r w:rsidR="00FA1A9C" w:rsidRPr="00FD0E5B">
          <w:rPr>
            <w:rFonts w:ascii="Times New Roman" w:hAnsi="Times New Roman"/>
          </w:rPr>
          <w:t>0</w:t>
        </w:r>
        <w:r w:rsidR="00EF6BC2">
          <w:rPr>
            <w:rFonts w:ascii="Times New Roman" w:hAnsi="Times New Roman"/>
          </w:rPr>
          <w:t>0</w:t>
        </w:r>
        <w:r w:rsidR="00F4754B" w:rsidRPr="00FD0E5B">
          <w:rPr>
            <w:rFonts w:ascii="Times New Roman" w:hAnsi="Times New Roman"/>
          </w:rPr>
          <w:t>1</w:t>
        </w:r>
        <w:r w:rsidR="00FA1A9C" w:rsidRPr="00FD0E5B">
          <w:rPr>
            <w:rFonts w:ascii="Times New Roman" w:hAnsi="Times New Roman"/>
          </w:rPr>
          <w:t>0</w:t>
        </w:r>
      </w:ins>
      <w:r w:rsidR="00F4754B" w:rsidRPr="00FD0E5B">
        <w:rPr>
          <w:rFonts w:ascii="Times New Roman" w:hAnsi="Times New Roman"/>
        </w:rPr>
        <w:t>}</w:t>
      </w:r>
      <w:r w:rsidR="00422C76" w:rsidRPr="00FD0E5B">
        <w:rPr>
          <w:rFonts w:ascii="Times New Roman" w:hAnsi="Times New Roman"/>
        </w:rPr>
        <w:t xml:space="preserve"> </w:t>
      </w:r>
      <w:r w:rsidR="00F4754B" w:rsidRPr="00FD0E5B">
        <w:rPr>
          <w:rFonts w:ascii="Times New Roman" w:hAnsi="Times New Roman"/>
        </w:rPr>
        <w:t>+</w:t>
      </w:r>
      <w:r w:rsidR="00422C76" w:rsidRPr="00FD0E5B">
        <w:rPr>
          <w:rFonts w:ascii="Times New Roman" w:hAnsi="Times New Roman"/>
        </w:rPr>
        <w:t xml:space="preserve"> </w:t>
      </w:r>
      <w:r w:rsidR="00F4754B" w:rsidRPr="00FD0E5B">
        <w:rPr>
          <w:rFonts w:ascii="Times New Roman" w:hAnsi="Times New Roman"/>
        </w:rPr>
        <w:t>{LR4;</w:t>
      </w:r>
      <w:del w:id="3042" w:author="Author">
        <w:r w:rsidR="00F70A83">
          <w:rPr>
            <w:rFonts w:ascii="Times New Roman" w:hAnsi="Times New Roman"/>
          </w:rPr>
          <w:delText>29</w:delText>
        </w:r>
        <w:r w:rsidR="00F4754B" w:rsidRPr="00FE002E">
          <w:rPr>
            <w:rFonts w:ascii="Times New Roman" w:hAnsi="Times New Roman"/>
          </w:rPr>
          <w:delText>0;</w:delText>
        </w:r>
        <w:r w:rsidR="00FA1A9C">
          <w:rPr>
            <w:rFonts w:ascii="Times New Roman" w:hAnsi="Times New Roman"/>
          </w:rPr>
          <w:delText>0</w:delText>
        </w:r>
        <w:r w:rsidR="00F4754B" w:rsidRPr="00FE002E">
          <w:rPr>
            <w:rFonts w:ascii="Times New Roman" w:hAnsi="Times New Roman"/>
          </w:rPr>
          <w:delText>1</w:delText>
        </w:r>
        <w:r w:rsidR="00FA1A9C">
          <w:rPr>
            <w:rFonts w:ascii="Times New Roman" w:hAnsi="Times New Roman"/>
          </w:rPr>
          <w:delText>0</w:delText>
        </w:r>
        <w:r w:rsidR="00F4754B" w:rsidRPr="00FE002E">
          <w:rPr>
            <w:rFonts w:ascii="Times New Roman" w:hAnsi="Times New Roman"/>
          </w:rPr>
          <w:delText>}</w:delText>
        </w:r>
        <w:r w:rsidR="00422C76">
          <w:rPr>
            <w:rFonts w:ascii="Times New Roman" w:hAnsi="Times New Roman"/>
          </w:rPr>
          <w:delText xml:space="preserve"> </w:delText>
        </w:r>
        <w:r w:rsidR="00F4754B" w:rsidRPr="00FE002E">
          <w:rPr>
            <w:rFonts w:ascii="Times New Roman" w:hAnsi="Times New Roman"/>
          </w:rPr>
          <w:delText>+</w:delText>
        </w:r>
        <w:r w:rsidR="00422C76">
          <w:rPr>
            <w:rFonts w:ascii="Times New Roman" w:hAnsi="Times New Roman"/>
          </w:rPr>
          <w:delText xml:space="preserve"> </w:delText>
        </w:r>
        <w:r w:rsidR="00F4754B" w:rsidRPr="00FE002E">
          <w:rPr>
            <w:rFonts w:ascii="Times New Roman" w:hAnsi="Times New Roman"/>
          </w:rPr>
          <w:delText>{LR4;</w:delText>
        </w:r>
        <w:r w:rsidR="00F70A83">
          <w:rPr>
            <w:rFonts w:ascii="Times New Roman" w:hAnsi="Times New Roman"/>
          </w:rPr>
          <w:delText>29</w:delText>
        </w:r>
        <w:r w:rsidR="00F4754B" w:rsidRPr="00FE002E">
          <w:rPr>
            <w:rFonts w:ascii="Times New Roman" w:hAnsi="Times New Roman"/>
          </w:rPr>
          <w:delText>0;</w:delText>
        </w:r>
        <w:r w:rsidR="00FA1A9C">
          <w:rPr>
            <w:rFonts w:ascii="Times New Roman" w:hAnsi="Times New Roman"/>
          </w:rPr>
          <w:delText>0</w:delText>
        </w:r>
        <w:r w:rsidR="00F4754B" w:rsidRPr="00FE002E">
          <w:rPr>
            <w:rFonts w:ascii="Times New Roman" w:hAnsi="Times New Roman"/>
          </w:rPr>
          <w:delText>2</w:delText>
        </w:r>
        <w:r w:rsidR="00FA1A9C">
          <w:rPr>
            <w:rFonts w:ascii="Times New Roman" w:hAnsi="Times New Roman"/>
          </w:rPr>
          <w:delText>0</w:delText>
        </w:r>
      </w:del>
      <w:ins w:id="3043" w:author="Author">
        <w:r w:rsidR="00EF6BC2">
          <w:rPr>
            <w:rFonts w:ascii="Times New Roman" w:hAnsi="Times New Roman"/>
          </w:rPr>
          <w:t>0</w:t>
        </w:r>
        <w:r w:rsidR="00F70A83" w:rsidRPr="00FD0E5B">
          <w:rPr>
            <w:rFonts w:ascii="Times New Roman" w:hAnsi="Times New Roman"/>
          </w:rPr>
          <w:t>29</w:t>
        </w:r>
        <w:r w:rsidR="00F4754B" w:rsidRPr="00FD0E5B">
          <w:rPr>
            <w:rFonts w:ascii="Times New Roman" w:hAnsi="Times New Roman"/>
          </w:rPr>
          <w:t>0;</w:t>
        </w:r>
        <w:r w:rsidR="00EF6BC2">
          <w:rPr>
            <w:rFonts w:ascii="Times New Roman" w:hAnsi="Times New Roman"/>
          </w:rPr>
          <w:t>0</w:t>
        </w:r>
        <w:r w:rsidR="00FA1A9C" w:rsidRPr="00FD0E5B">
          <w:rPr>
            <w:rFonts w:ascii="Times New Roman" w:hAnsi="Times New Roman"/>
          </w:rPr>
          <w:t>0</w:t>
        </w:r>
        <w:r w:rsidR="00F4754B" w:rsidRPr="00FD0E5B">
          <w:rPr>
            <w:rFonts w:ascii="Times New Roman" w:hAnsi="Times New Roman"/>
          </w:rPr>
          <w:t>2</w:t>
        </w:r>
        <w:r w:rsidR="00FA1A9C" w:rsidRPr="00FD0E5B">
          <w:rPr>
            <w:rFonts w:ascii="Times New Roman" w:hAnsi="Times New Roman"/>
          </w:rPr>
          <w:t>0</w:t>
        </w:r>
      </w:ins>
      <w:r w:rsidR="00F4754B" w:rsidRPr="00FD0E5B">
        <w:rPr>
          <w:rFonts w:ascii="Times New Roman" w:hAnsi="Times New Roman"/>
        </w:rPr>
        <w:t>}]</w:t>
      </w:r>
      <w:r w:rsidR="007D4B43" w:rsidRPr="00FD0E5B">
        <w:rPr>
          <w:rFonts w:ascii="Times New Roman" w:hAnsi="Times New Roman"/>
        </w:rPr>
        <w:t>.</w:t>
      </w:r>
    </w:p>
    <w:p w14:paraId="5BDC94CE" w14:textId="5304C6DC" w:rsidR="00675587" w:rsidRDefault="00143C6A" w:rsidP="0032369D">
      <w:pPr>
        <w:pStyle w:val="BodyText1"/>
        <w:ind w:left="720" w:hanging="360"/>
        <w:rPr>
          <w:ins w:id="3044" w:author="Author"/>
          <w:rFonts w:ascii="Times New Roman" w:hAnsi="Times New Roman"/>
        </w:rPr>
      </w:pPr>
      <w:ins w:id="3045" w:author="Author">
        <w:r>
          <w:rPr>
            <w:rFonts w:ascii="Times New Roman" w:hAnsi="Times New Roman"/>
          </w:rPr>
          <w:t>26</w:t>
        </w:r>
        <w:r w:rsidR="00287E34" w:rsidRPr="00A17302">
          <w:rPr>
            <w:rFonts w:ascii="Times New Roman" w:hAnsi="Times New Roman"/>
          </w:rPr>
          <w:t>.</w:t>
        </w:r>
        <w:r w:rsidR="00287E34" w:rsidRPr="00A17302">
          <w:rPr>
            <w:rFonts w:ascii="Times New Roman" w:hAnsi="Times New Roman"/>
          </w:rPr>
          <w:tab/>
          <w:t xml:space="preserve">In order to be consistent with the leverage </w:t>
        </w:r>
        <w:r w:rsidR="00A17302">
          <w:rPr>
            <w:rFonts w:ascii="Times New Roman" w:hAnsi="Times New Roman"/>
          </w:rPr>
          <w:t xml:space="preserve">ratio </w:t>
        </w:r>
        <w:r w:rsidR="00287E34" w:rsidRPr="00A17302">
          <w:rPr>
            <w:rFonts w:ascii="Times New Roman" w:hAnsi="Times New Roman"/>
          </w:rPr>
          <w:t>exposure values, the</w:t>
        </w:r>
        <w:r w:rsidR="00287E34" w:rsidRPr="0032369D">
          <w:rPr>
            <w:rFonts w:ascii="Times New Roman" w:hAnsi="Times New Roman"/>
          </w:rPr>
          <w:t xml:space="preserve"> risk-weighted exposure amounts shall </w:t>
        </w:r>
        <w:r w:rsidR="00A62293" w:rsidRPr="0032369D">
          <w:rPr>
            <w:rFonts w:ascii="Times New Roman" w:hAnsi="Times New Roman"/>
          </w:rPr>
          <w:t xml:space="preserve">also </w:t>
        </w:r>
        <w:r w:rsidR="00287E34" w:rsidRPr="0032369D">
          <w:rPr>
            <w:rFonts w:ascii="Times New Roman" w:hAnsi="Times New Roman"/>
          </w:rPr>
          <w:t>be reported fully phased in</w:t>
        </w:r>
        <w:r w:rsidR="00287E34" w:rsidRPr="00A17302">
          <w:rPr>
            <w:rFonts w:ascii="Times New Roman" w:hAnsi="Times New Roman"/>
          </w:rPr>
          <w:t>.</w:t>
        </w:r>
      </w:ins>
    </w:p>
    <w:p w14:paraId="794DC095" w14:textId="689BE33F" w:rsidR="003B1611" w:rsidRDefault="003B1611" w:rsidP="0032369D">
      <w:pPr>
        <w:pStyle w:val="BodyText1"/>
        <w:ind w:left="720" w:hanging="360"/>
        <w:rPr>
          <w:ins w:id="3046" w:author="Author"/>
          <w:rFonts w:ascii="Times New Roman" w:hAnsi="Times New Roman"/>
        </w:rPr>
      </w:pPr>
      <w:ins w:id="3047" w:author="Author">
        <w:r>
          <w:rPr>
            <w:rFonts w:ascii="Times New Roman" w:hAnsi="Times New Roman"/>
          </w:rPr>
          <w:t xml:space="preserve">27. Institutions shall report the counterparty in relation to RWEA after credit risk mitigation (CRM) techniques and its substitution effects. Institutions shall report the counterparty in relation to LRE in accordance with the original counterparty, i.e. without taking into account any CRM or substitution effect applicable to RWEA.  </w:t>
        </w:r>
      </w:ins>
    </w:p>
    <w:p w14:paraId="38458D16" w14:textId="77777777" w:rsidR="00287E34" w:rsidRPr="00FE002E" w:rsidRDefault="00287E34" w:rsidP="00675587">
      <w:pPr>
        <w:pStyle w:val="BodyText1"/>
        <w:rPr>
          <w:rFonts w:ascii="Times New Roman" w:hAnsi="Times New Roman"/>
        </w:rPr>
      </w:pPr>
    </w:p>
    <w:tbl>
      <w:tblPr>
        <w:tblW w:w="896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1417"/>
        <w:gridCol w:w="7548"/>
      </w:tblGrid>
      <w:tr w:rsidR="002A54FF" w:rsidRPr="00FE002E" w14:paraId="69CF6F62" w14:textId="77777777" w:rsidTr="004B064A">
        <w:trPr>
          <w:trHeight w:val="297"/>
        </w:trPr>
        <w:tc>
          <w:tcPr>
            <w:tcW w:w="1417" w:type="dxa"/>
            <w:shd w:val="clear" w:color="auto" w:fill="D9D9D9" w:themeFill="background1" w:themeFillShade="D9"/>
          </w:tcPr>
          <w:p w14:paraId="5F424E32" w14:textId="77777777" w:rsidR="00F4754B" w:rsidRPr="00FE002E" w:rsidRDefault="00F4754B" w:rsidP="00F4754B">
            <w:pPr>
              <w:pStyle w:val="BodyText1"/>
              <w:rPr>
                <w:rFonts w:ascii="Times New Roman" w:hAnsi="Times New Roman"/>
                <w:b/>
                <w:bCs/>
                <w:i/>
              </w:rPr>
            </w:pPr>
            <w:r w:rsidRPr="00FE002E">
              <w:rPr>
                <w:rFonts w:ascii="Times New Roman" w:hAnsi="Times New Roman"/>
                <w:b/>
              </w:rPr>
              <w:t>Row and colum</w:t>
            </w:r>
            <w:r w:rsidR="00BD608A">
              <w:rPr>
                <w:rFonts w:ascii="Times New Roman" w:hAnsi="Times New Roman"/>
                <w:b/>
              </w:rPr>
              <w:t>n</w:t>
            </w:r>
          </w:p>
        </w:tc>
        <w:tc>
          <w:tcPr>
            <w:tcW w:w="7548" w:type="dxa"/>
            <w:shd w:val="clear" w:color="auto" w:fill="D9D9D9" w:themeFill="background1" w:themeFillShade="D9"/>
          </w:tcPr>
          <w:p w14:paraId="0DBEBFC4" w14:textId="77777777" w:rsidR="00F4754B" w:rsidRPr="00FE002E" w:rsidRDefault="00F4754B" w:rsidP="00F4754B">
            <w:pPr>
              <w:pStyle w:val="BodyText1"/>
              <w:rPr>
                <w:rFonts w:ascii="Times New Roman" w:hAnsi="Times New Roman"/>
                <w:b/>
                <w:bCs/>
                <w:i/>
              </w:rPr>
            </w:pPr>
            <w:r w:rsidRPr="00FE002E">
              <w:rPr>
                <w:rFonts w:ascii="Times New Roman" w:hAnsi="Times New Roman"/>
                <w:b/>
                <w:bCs/>
              </w:rPr>
              <w:t>Legal references and instructions</w:t>
            </w:r>
          </w:p>
        </w:tc>
      </w:tr>
      <w:tr w:rsidR="002A54FF" w:rsidRPr="00FE002E" w14:paraId="7949D943" w14:textId="77777777" w:rsidTr="004B064A">
        <w:trPr>
          <w:trHeight w:val="445"/>
        </w:trPr>
        <w:tc>
          <w:tcPr>
            <w:tcW w:w="1417" w:type="dxa"/>
            <w:shd w:val="clear" w:color="auto" w:fill="FFFFFF"/>
          </w:tcPr>
          <w:p w14:paraId="55F0F0BF" w14:textId="7EC869A1" w:rsidR="00F4754B" w:rsidRPr="00FE002E" w:rsidRDefault="00F4754B" w:rsidP="006423CC">
            <w:pPr>
              <w:pStyle w:val="BodyText1"/>
              <w:rPr>
                <w:rFonts w:ascii="Times New Roman" w:hAnsi="Times New Roman"/>
              </w:rPr>
            </w:pPr>
            <w:r w:rsidRPr="00FE002E">
              <w:rPr>
                <w:rFonts w:ascii="Times New Roman" w:hAnsi="Times New Roman"/>
                <w:bCs/>
              </w:rPr>
              <w:t>{</w:t>
            </w:r>
            <w:del w:id="3048" w:author="Author">
              <w:r w:rsidRPr="00FE002E">
                <w:rPr>
                  <w:rFonts w:ascii="Times New Roman" w:hAnsi="Times New Roman"/>
                  <w:bCs/>
                </w:rPr>
                <w:delText>010;</w:delText>
              </w:r>
              <w:r w:rsidR="00FA1A9C">
                <w:rPr>
                  <w:rFonts w:ascii="Times New Roman" w:hAnsi="Times New Roman"/>
                  <w:bCs/>
                </w:rPr>
                <w:delText>0</w:delText>
              </w:r>
              <w:r w:rsidRPr="00FE002E">
                <w:rPr>
                  <w:rFonts w:ascii="Times New Roman" w:hAnsi="Times New Roman"/>
                  <w:bCs/>
                </w:rPr>
                <w:delText>1</w:delText>
              </w:r>
              <w:r w:rsidR="00FA1A9C">
                <w:rPr>
                  <w:rFonts w:ascii="Times New Roman" w:hAnsi="Times New Roman"/>
                  <w:bCs/>
                </w:rPr>
                <w:delText>0</w:delText>
              </w:r>
            </w:del>
            <w:ins w:id="3049" w:author="Author">
              <w:r w:rsidR="001E4710">
                <w:rPr>
                  <w:rFonts w:ascii="Times New Roman" w:hAnsi="Times New Roman"/>
                  <w:bCs/>
                </w:rPr>
                <w:t>0</w:t>
              </w:r>
              <w:r w:rsidRPr="00FE002E">
                <w:rPr>
                  <w:rFonts w:ascii="Times New Roman" w:hAnsi="Times New Roman"/>
                  <w:bCs/>
                </w:rPr>
                <w:t>010;</w:t>
              </w:r>
              <w:r w:rsidR="001E4710">
                <w:rPr>
                  <w:rFonts w:ascii="Times New Roman" w:hAnsi="Times New Roman"/>
                  <w:bCs/>
                </w:rPr>
                <w:t>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1750A9AE" w14:textId="69894371"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rPr>
              <w:t>Off-balance sheet items</w:t>
            </w:r>
            <w:del w:id="3050" w:author="Author">
              <w:r w:rsidRPr="00FE002E">
                <w:rPr>
                  <w:rFonts w:ascii="Times New Roman" w:hAnsi="Times New Roman"/>
                  <w:b/>
                </w:rPr>
                <w:delText>; of which</w:delText>
              </w:r>
              <w:r w:rsidR="00B02080">
                <w:rPr>
                  <w:rFonts w:ascii="Times New Roman" w:hAnsi="Times New Roman"/>
                  <w:b/>
                </w:rPr>
                <w:delText xml:space="preserve"> </w:delText>
              </w:r>
            </w:del>
            <w:r w:rsidR="00B02080">
              <w:rPr>
                <w:rFonts w:ascii="Times New Roman" w:hAnsi="Times New Roman"/>
                <w:b/>
              </w:rPr>
              <w:t>– Leverage Ratio Exposure Value</w:t>
            </w:r>
          </w:p>
          <w:p w14:paraId="0C8A26F8" w14:textId="77777777" w:rsidR="002509B1" w:rsidRPr="00FE002E" w:rsidRDefault="002509B1" w:rsidP="007E2A41">
            <w:pPr>
              <w:pStyle w:val="BodyText1"/>
              <w:spacing w:line="240" w:lineRule="auto"/>
              <w:rPr>
                <w:rFonts w:ascii="Times New Roman" w:hAnsi="Times New Roman"/>
                <w:b/>
              </w:rPr>
            </w:pPr>
          </w:p>
          <w:p w14:paraId="2B05B8C2" w14:textId="3A927632"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leverage ratio exposure value calculated as the sum of {LRCalc;</w:t>
            </w:r>
            <w:del w:id="3051" w:author="Author">
              <w:r w:rsidR="003E1D33">
                <w:rPr>
                  <w:rFonts w:ascii="Times New Roman" w:hAnsi="Times New Roman"/>
                  <w:bCs/>
                </w:rPr>
                <w:delText>150</w:delText>
              </w:r>
              <w:r w:rsidRPr="00FE002E">
                <w:rPr>
                  <w:rFonts w:ascii="Times New Roman" w:hAnsi="Times New Roman"/>
                  <w:bCs/>
                </w:rPr>
                <w:delText>;</w:delText>
              </w:r>
              <w:r w:rsidR="00FA1A9C">
                <w:rPr>
                  <w:rFonts w:ascii="Times New Roman" w:hAnsi="Times New Roman"/>
                  <w:bCs/>
                </w:rPr>
                <w:delText>0</w:delText>
              </w:r>
              <w:r w:rsidR="00C97698">
                <w:rPr>
                  <w:rFonts w:ascii="Times New Roman" w:hAnsi="Times New Roman"/>
                  <w:bCs/>
                </w:rPr>
                <w:delText>1</w:delText>
              </w:r>
              <w:r w:rsidR="00FA1A9C">
                <w:rPr>
                  <w:rFonts w:ascii="Times New Roman" w:hAnsi="Times New Roman"/>
                  <w:bCs/>
                </w:rPr>
                <w:delText>0</w:delText>
              </w:r>
            </w:del>
            <w:ins w:id="3052" w:author="Author">
              <w:r w:rsidR="00863FA6">
                <w:rPr>
                  <w:rFonts w:ascii="Times New Roman" w:hAnsi="Times New Roman"/>
                  <w:bCs/>
                </w:rPr>
                <w:t>0</w:t>
              </w:r>
              <w:r w:rsidR="003E1D33">
                <w:rPr>
                  <w:rFonts w:ascii="Times New Roman" w:hAnsi="Times New Roman"/>
                  <w:bCs/>
                </w:rPr>
                <w:t>150</w:t>
              </w:r>
              <w:r w:rsidRPr="00FE002E">
                <w:rPr>
                  <w:rFonts w:ascii="Times New Roman" w:hAnsi="Times New Roman"/>
                  <w:bCs/>
                </w:rPr>
                <w:t>;</w:t>
              </w:r>
              <w:r w:rsidR="00FA1A9C">
                <w:rPr>
                  <w:rFonts w:ascii="Times New Roman" w:hAnsi="Times New Roman"/>
                  <w:bCs/>
                </w:rPr>
                <w:t>0</w:t>
              </w:r>
              <w:r w:rsidR="00863FA6">
                <w:rPr>
                  <w:rFonts w:ascii="Times New Roman" w:hAnsi="Times New Roman"/>
                  <w:bCs/>
                </w:rPr>
                <w:t>0</w:t>
              </w:r>
              <w:r w:rsidR="00C97698">
                <w:rPr>
                  <w:rFonts w:ascii="Times New Roman" w:hAnsi="Times New Roman"/>
                  <w:bCs/>
                </w:rPr>
                <w:t>1</w:t>
              </w:r>
              <w:r w:rsidR="00FA1A9C">
                <w:rPr>
                  <w:rFonts w:ascii="Times New Roman" w:hAnsi="Times New Roman"/>
                  <w:bCs/>
                </w:rPr>
                <w:t>0</w:t>
              </w:r>
            </w:ins>
            <w:r w:rsidRPr="00FE002E">
              <w:rPr>
                <w:rFonts w:ascii="Times New Roman" w:hAnsi="Times New Roman"/>
                <w:bCs/>
              </w:rPr>
              <w:t>}</w:t>
            </w:r>
            <w:r w:rsidR="007D4B43">
              <w:rPr>
                <w:rFonts w:ascii="Times New Roman" w:hAnsi="Times New Roman"/>
                <w:bCs/>
              </w:rPr>
              <w:t>,</w:t>
            </w:r>
            <w:r w:rsidRPr="00FE002E">
              <w:rPr>
                <w:rFonts w:ascii="Times New Roman" w:hAnsi="Times New Roman"/>
                <w:bCs/>
              </w:rPr>
              <w:t xml:space="preserve"> {LRCalc;</w:t>
            </w:r>
            <w:del w:id="3053" w:author="Author">
              <w:r w:rsidR="003E1D33">
                <w:rPr>
                  <w:rFonts w:ascii="Times New Roman" w:hAnsi="Times New Roman"/>
                  <w:bCs/>
                </w:rPr>
                <w:delText>160</w:delText>
              </w:r>
              <w:r w:rsidRPr="00FE002E">
                <w:rPr>
                  <w:rFonts w:ascii="Times New Roman" w:hAnsi="Times New Roman"/>
                  <w:bCs/>
                </w:rPr>
                <w:delText>;</w:delText>
              </w:r>
              <w:r w:rsidR="00FA1A9C">
                <w:rPr>
                  <w:rFonts w:ascii="Times New Roman" w:hAnsi="Times New Roman"/>
                  <w:bCs/>
                </w:rPr>
                <w:delText>0</w:delText>
              </w:r>
              <w:r w:rsidR="00C97698">
                <w:rPr>
                  <w:rFonts w:ascii="Times New Roman" w:hAnsi="Times New Roman"/>
                  <w:bCs/>
                </w:rPr>
                <w:delText>1</w:delText>
              </w:r>
              <w:r w:rsidR="00FA1A9C">
                <w:rPr>
                  <w:rFonts w:ascii="Times New Roman" w:hAnsi="Times New Roman"/>
                  <w:bCs/>
                </w:rPr>
                <w:delText>0</w:delText>
              </w:r>
            </w:del>
            <w:ins w:id="3054" w:author="Author">
              <w:r w:rsidR="00863FA6">
                <w:rPr>
                  <w:rFonts w:ascii="Times New Roman" w:hAnsi="Times New Roman"/>
                  <w:bCs/>
                </w:rPr>
                <w:t>0</w:t>
              </w:r>
              <w:r w:rsidR="003E1D33">
                <w:rPr>
                  <w:rFonts w:ascii="Times New Roman" w:hAnsi="Times New Roman"/>
                  <w:bCs/>
                </w:rPr>
                <w:t>160</w:t>
              </w:r>
              <w:r w:rsidRPr="00FE002E">
                <w:rPr>
                  <w:rFonts w:ascii="Times New Roman" w:hAnsi="Times New Roman"/>
                  <w:bCs/>
                </w:rPr>
                <w:t>;</w:t>
              </w:r>
              <w:r w:rsidR="00863FA6">
                <w:rPr>
                  <w:rFonts w:ascii="Times New Roman" w:hAnsi="Times New Roman"/>
                  <w:bCs/>
                </w:rPr>
                <w:t>0</w:t>
              </w:r>
              <w:r w:rsidR="00FA1A9C">
                <w:rPr>
                  <w:rFonts w:ascii="Times New Roman" w:hAnsi="Times New Roman"/>
                  <w:bCs/>
                </w:rPr>
                <w:t>0</w:t>
              </w:r>
              <w:r w:rsidR="00C97698">
                <w:rPr>
                  <w:rFonts w:ascii="Times New Roman" w:hAnsi="Times New Roman"/>
                  <w:bCs/>
                </w:rPr>
                <w:t>1</w:t>
              </w:r>
              <w:r w:rsidR="00FA1A9C">
                <w:rPr>
                  <w:rFonts w:ascii="Times New Roman" w:hAnsi="Times New Roman"/>
                  <w:bCs/>
                </w:rPr>
                <w:t>0</w:t>
              </w:r>
            </w:ins>
            <w:r w:rsidRPr="00FE002E">
              <w:rPr>
                <w:rFonts w:ascii="Times New Roman" w:hAnsi="Times New Roman"/>
                <w:bCs/>
              </w:rPr>
              <w:t>}</w:t>
            </w:r>
            <w:r w:rsidR="007D4B43">
              <w:rPr>
                <w:rFonts w:ascii="Times New Roman" w:hAnsi="Times New Roman"/>
                <w:bCs/>
              </w:rPr>
              <w:t>,</w:t>
            </w:r>
            <w:r w:rsidR="00124715" w:rsidRPr="00FE002E">
              <w:rPr>
                <w:rFonts w:ascii="Times New Roman" w:hAnsi="Times New Roman"/>
                <w:bCs/>
              </w:rPr>
              <w:t xml:space="preserve"> {LRCalc;</w:t>
            </w:r>
            <w:del w:id="3055" w:author="Author">
              <w:r w:rsidR="003E1D33">
                <w:rPr>
                  <w:rFonts w:ascii="Times New Roman" w:hAnsi="Times New Roman"/>
                  <w:bCs/>
                </w:rPr>
                <w:delText>170</w:delText>
              </w:r>
              <w:r w:rsidR="00124715" w:rsidRPr="00FE002E">
                <w:rPr>
                  <w:rFonts w:ascii="Times New Roman" w:hAnsi="Times New Roman"/>
                  <w:bCs/>
                </w:rPr>
                <w:delText>;</w:delText>
              </w:r>
              <w:r w:rsidR="00513244">
                <w:rPr>
                  <w:rFonts w:ascii="Times New Roman" w:hAnsi="Times New Roman"/>
                  <w:bCs/>
                </w:rPr>
                <w:delText>0</w:delText>
              </w:r>
              <w:r w:rsidR="00C97698">
                <w:rPr>
                  <w:rFonts w:ascii="Times New Roman" w:hAnsi="Times New Roman"/>
                  <w:bCs/>
                </w:rPr>
                <w:delText>1</w:delText>
              </w:r>
              <w:r w:rsidR="00513244">
                <w:rPr>
                  <w:rFonts w:ascii="Times New Roman" w:hAnsi="Times New Roman"/>
                  <w:bCs/>
                </w:rPr>
                <w:delText>0</w:delText>
              </w:r>
            </w:del>
            <w:ins w:id="3056" w:author="Author">
              <w:r w:rsidR="00863FA6">
                <w:rPr>
                  <w:rFonts w:ascii="Times New Roman" w:hAnsi="Times New Roman"/>
                  <w:bCs/>
                </w:rPr>
                <w:t>0</w:t>
              </w:r>
              <w:r w:rsidR="003E1D33">
                <w:rPr>
                  <w:rFonts w:ascii="Times New Roman" w:hAnsi="Times New Roman"/>
                  <w:bCs/>
                </w:rPr>
                <w:t>170</w:t>
              </w:r>
              <w:r w:rsidR="00124715" w:rsidRPr="00FE002E">
                <w:rPr>
                  <w:rFonts w:ascii="Times New Roman" w:hAnsi="Times New Roman"/>
                  <w:bCs/>
                </w:rPr>
                <w:t>;</w:t>
              </w:r>
              <w:r w:rsidR="00863FA6">
                <w:rPr>
                  <w:rFonts w:ascii="Times New Roman" w:hAnsi="Times New Roman"/>
                  <w:bCs/>
                </w:rPr>
                <w:t>0</w:t>
              </w:r>
              <w:r w:rsidR="00513244">
                <w:rPr>
                  <w:rFonts w:ascii="Times New Roman" w:hAnsi="Times New Roman"/>
                  <w:bCs/>
                </w:rPr>
                <w:t>0</w:t>
              </w:r>
              <w:r w:rsidR="00C97698">
                <w:rPr>
                  <w:rFonts w:ascii="Times New Roman" w:hAnsi="Times New Roman"/>
                  <w:bCs/>
                </w:rPr>
                <w:t>1</w:t>
              </w:r>
              <w:r w:rsidR="00513244">
                <w:rPr>
                  <w:rFonts w:ascii="Times New Roman" w:hAnsi="Times New Roman"/>
                  <w:bCs/>
                </w:rPr>
                <w:t>0</w:t>
              </w:r>
            </w:ins>
            <w:r w:rsidR="00124715" w:rsidRPr="00FE002E">
              <w:rPr>
                <w:rFonts w:ascii="Times New Roman" w:hAnsi="Times New Roman"/>
                <w:bCs/>
              </w:rPr>
              <w:t xml:space="preserve">} </w:t>
            </w:r>
            <w:r w:rsidR="007D4B43">
              <w:rPr>
                <w:rFonts w:ascii="Times New Roman" w:hAnsi="Times New Roman"/>
                <w:bCs/>
              </w:rPr>
              <w:t>and</w:t>
            </w:r>
            <w:r w:rsidR="00124715" w:rsidRPr="00FE002E">
              <w:rPr>
                <w:rFonts w:ascii="Times New Roman" w:hAnsi="Times New Roman"/>
                <w:bCs/>
              </w:rPr>
              <w:t xml:space="preserve"> {LRCalc;</w:t>
            </w:r>
            <w:del w:id="3057" w:author="Author">
              <w:r w:rsidR="003E1D33">
                <w:rPr>
                  <w:rFonts w:ascii="Times New Roman" w:hAnsi="Times New Roman"/>
                  <w:bCs/>
                </w:rPr>
                <w:delText>180</w:delText>
              </w:r>
              <w:r w:rsidR="00124715" w:rsidRPr="00FE002E">
                <w:rPr>
                  <w:rFonts w:ascii="Times New Roman" w:hAnsi="Times New Roman"/>
                  <w:bCs/>
                </w:rPr>
                <w:delText>;</w:delText>
              </w:r>
              <w:r w:rsidR="00513244">
                <w:rPr>
                  <w:rFonts w:ascii="Times New Roman" w:hAnsi="Times New Roman"/>
                  <w:bCs/>
                </w:rPr>
                <w:delText>0</w:delText>
              </w:r>
              <w:r w:rsidR="00C97698">
                <w:rPr>
                  <w:rFonts w:ascii="Times New Roman" w:hAnsi="Times New Roman"/>
                  <w:bCs/>
                </w:rPr>
                <w:delText>1</w:delText>
              </w:r>
              <w:r w:rsidR="00513244">
                <w:rPr>
                  <w:rFonts w:ascii="Times New Roman" w:hAnsi="Times New Roman"/>
                  <w:bCs/>
                </w:rPr>
                <w:delText>0</w:delText>
              </w:r>
            </w:del>
            <w:ins w:id="3058" w:author="Author">
              <w:r w:rsidR="00863FA6">
                <w:rPr>
                  <w:rFonts w:ascii="Times New Roman" w:hAnsi="Times New Roman"/>
                  <w:bCs/>
                </w:rPr>
                <w:t>0</w:t>
              </w:r>
              <w:r w:rsidR="003E1D33">
                <w:rPr>
                  <w:rFonts w:ascii="Times New Roman" w:hAnsi="Times New Roman"/>
                  <w:bCs/>
                </w:rPr>
                <w:t>180</w:t>
              </w:r>
              <w:r w:rsidR="00124715" w:rsidRPr="00FE002E">
                <w:rPr>
                  <w:rFonts w:ascii="Times New Roman" w:hAnsi="Times New Roman"/>
                  <w:bCs/>
                </w:rPr>
                <w:t>;</w:t>
              </w:r>
              <w:r w:rsidR="00513244">
                <w:rPr>
                  <w:rFonts w:ascii="Times New Roman" w:hAnsi="Times New Roman"/>
                  <w:bCs/>
                </w:rPr>
                <w:t>0</w:t>
              </w:r>
              <w:r w:rsidR="00863FA6">
                <w:rPr>
                  <w:rFonts w:ascii="Times New Roman" w:hAnsi="Times New Roman"/>
                  <w:bCs/>
                </w:rPr>
                <w:t>0</w:t>
              </w:r>
              <w:r w:rsidR="00C97698">
                <w:rPr>
                  <w:rFonts w:ascii="Times New Roman" w:hAnsi="Times New Roman"/>
                  <w:bCs/>
                </w:rPr>
                <w:t>1</w:t>
              </w:r>
              <w:r w:rsidR="00513244">
                <w:rPr>
                  <w:rFonts w:ascii="Times New Roman" w:hAnsi="Times New Roman"/>
                  <w:bCs/>
                </w:rPr>
                <w:t>0</w:t>
              </w:r>
            </w:ins>
            <w:r w:rsidR="00124715" w:rsidRPr="00FE002E">
              <w:rPr>
                <w:rFonts w:ascii="Times New Roman" w:hAnsi="Times New Roman"/>
                <w:bCs/>
              </w:rPr>
              <w:t>}</w:t>
            </w:r>
            <w:r w:rsidR="006423CC">
              <w:rPr>
                <w:rFonts w:ascii="Times New Roman" w:hAnsi="Times New Roman"/>
                <w:bCs/>
              </w:rPr>
              <w:t xml:space="preserve"> </w:t>
            </w:r>
            <w:r w:rsidR="006423CC" w:rsidRPr="006423CC">
              <w:rPr>
                <w:rFonts w:ascii="Times New Roman" w:hAnsi="Times New Roman"/>
                <w:bCs/>
              </w:rPr>
              <w:t xml:space="preserve">excluding the respective intragroup exposures (solo basis) exempted in accordance with </w:t>
            </w:r>
            <w:ins w:id="3059" w:author="Author">
              <w:r w:rsidR="00FB04A6">
                <w:rPr>
                  <w:rFonts w:ascii="Times New Roman" w:hAnsi="Times New Roman"/>
                  <w:bCs/>
                </w:rPr>
                <w:t xml:space="preserve">point (c) of </w:t>
              </w:r>
            </w:ins>
            <w:r w:rsidR="006423CC" w:rsidRPr="006423CC">
              <w:rPr>
                <w:rFonts w:ascii="Times New Roman" w:hAnsi="Times New Roman"/>
                <w:bCs/>
              </w:rPr>
              <w:t xml:space="preserve">Article </w:t>
            </w:r>
            <w:del w:id="3060" w:author="Author">
              <w:r w:rsidR="006423CC" w:rsidRPr="006423CC">
                <w:rPr>
                  <w:rFonts w:ascii="Times New Roman" w:hAnsi="Times New Roman"/>
                  <w:bCs/>
                </w:rPr>
                <w:delText>429(7) of the</w:delText>
              </w:r>
            </w:del>
            <w:ins w:id="3061" w:author="Author">
              <w:r w:rsidR="00E84813" w:rsidRPr="00FB04A6">
                <w:rPr>
                  <w:rFonts w:ascii="Times New Roman" w:hAnsi="Times New Roman"/>
                  <w:bCs/>
                </w:rPr>
                <w:t>429a(1)</w:t>
              </w:r>
            </w:ins>
            <w:r w:rsidR="00E84813" w:rsidRPr="00011E14">
              <w:rPr>
                <w:rFonts w:ascii="Times New Roman" w:hAnsi="Times New Roman"/>
                <w:b/>
                <w:rPrChange w:id="3062" w:author="Author">
                  <w:rPr>
                    <w:rFonts w:ascii="Times New Roman" w:hAnsi="Times New Roman"/>
                  </w:rPr>
                </w:rPrChange>
              </w:rPr>
              <w:t xml:space="preserve"> </w:t>
            </w:r>
            <w:r w:rsidR="00684733">
              <w:rPr>
                <w:rFonts w:ascii="Times New Roman" w:hAnsi="Times New Roman"/>
                <w:bCs/>
              </w:rPr>
              <w:t>CRR</w:t>
            </w:r>
            <w:r w:rsidR="007D4B43">
              <w:rPr>
                <w:rFonts w:ascii="Times New Roman" w:hAnsi="Times New Roman"/>
                <w:bCs/>
              </w:rPr>
              <w:t>.</w:t>
            </w:r>
          </w:p>
          <w:p w14:paraId="158DBAF4" w14:textId="77777777" w:rsidR="002509B1" w:rsidRPr="00FE002E" w:rsidRDefault="002509B1" w:rsidP="007E2A41">
            <w:pPr>
              <w:pStyle w:val="BodyText1"/>
              <w:spacing w:line="240" w:lineRule="auto"/>
              <w:rPr>
                <w:rFonts w:ascii="Times New Roman" w:hAnsi="Times New Roman"/>
                <w:bCs/>
              </w:rPr>
            </w:pPr>
          </w:p>
        </w:tc>
      </w:tr>
      <w:tr w:rsidR="002A54FF" w:rsidRPr="00FE002E" w14:paraId="5C714FF5" w14:textId="77777777" w:rsidTr="004B064A">
        <w:trPr>
          <w:trHeight w:val="1179"/>
        </w:trPr>
        <w:tc>
          <w:tcPr>
            <w:tcW w:w="1417" w:type="dxa"/>
            <w:shd w:val="clear" w:color="auto" w:fill="FFFFFF"/>
          </w:tcPr>
          <w:p w14:paraId="2120C924" w14:textId="1FCD248C" w:rsidR="00F4754B" w:rsidRPr="00FE002E" w:rsidRDefault="00F4754B" w:rsidP="006423CC">
            <w:pPr>
              <w:pStyle w:val="BodyText1"/>
              <w:rPr>
                <w:rFonts w:ascii="Times New Roman" w:hAnsi="Times New Roman"/>
              </w:rPr>
            </w:pPr>
            <w:r w:rsidRPr="00FE002E">
              <w:rPr>
                <w:rFonts w:ascii="Times New Roman" w:hAnsi="Times New Roman"/>
                <w:bCs/>
              </w:rPr>
              <w:t>{</w:t>
            </w:r>
            <w:del w:id="3063" w:author="Author">
              <w:r w:rsidRPr="00FE002E">
                <w:rPr>
                  <w:rFonts w:ascii="Times New Roman" w:hAnsi="Times New Roman"/>
                  <w:bCs/>
                </w:rPr>
                <w:delText>010;</w:delText>
              </w:r>
              <w:r w:rsidR="00FA1A9C">
                <w:rPr>
                  <w:rFonts w:ascii="Times New Roman" w:hAnsi="Times New Roman"/>
                  <w:bCs/>
                </w:rPr>
                <w:delText>0</w:delText>
              </w:r>
              <w:r w:rsidRPr="00FE002E">
                <w:rPr>
                  <w:rFonts w:ascii="Times New Roman" w:hAnsi="Times New Roman"/>
                  <w:bCs/>
                </w:rPr>
                <w:delText>2</w:delText>
              </w:r>
              <w:r w:rsidR="00FA1A9C">
                <w:rPr>
                  <w:rFonts w:ascii="Times New Roman" w:hAnsi="Times New Roman"/>
                  <w:bCs/>
                </w:rPr>
                <w:delText>0</w:delText>
              </w:r>
            </w:del>
            <w:ins w:id="3064" w:author="Author">
              <w:r w:rsidRPr="00FE002E">
                <w:rPr>
                  <w:rFonts w:ascii="Times New Roman" w:hAnsi="Times New Roman"/>
                  <w:bCs/>
                </w:rPr>
                <w:t>0</w:t>
              </w:r>
              <w:r w:rsidR="001E4710">
                <w:rPr>
                  <w:rFonts w:ascii="Times New Roman" w:hAnsi="Times New Roman"/>
                  <w:bCs/>
                </w:rPr>
                <w:t>0</w:t>
              </w:r>
              <w:r w:rsidRPr="00FE002E">
                <w:rPr>
                  <w:rFonts w:ascii="Times New Roman" w:hAnsi="Times New Roman"/>
                  <w:bCs/>
                </w:rPr>
                <w:t>10;</w:t>
              </w:r>
              <w:r w:rsidR="001E4710">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01D12FD7" w14:textId="1BFFD42C"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rPr>
              <w:t>Off-balance sheet items</w:t>
            </w:r>
            <w:del w:id="3065" w:author="Author">
              <w:r w:rsidRPr="00FE002E">
                <w:rPr>
                  <w:rFonts w:ascii="Times New Roman" w:hAnsi="Times New Roman"/>
                  <w:b/>
                </w:rPr>
                <w:delText>; of which</w:delText>
              </w:r>
              <w:r w:rsidR="00B02080">
                <w:rPr>
                  <w:rFonts w:ascii="Times New Roman" w:hAnsi="Times New Roman"/>
                  <w:b/>
                </w:rPr>
                <w:delText xml:space="preserve"> </w:delText>
              </w:r>
              <w:r w:rsidR="00D50BF9">
                <w:rPr>
                  <w:rFonts w:ascii="Times New Roman" w:hAnsi="Times New Roman"/>
                  <w:b/>
                </w:rPr>
                <w:delText>– RWA</w:delText>
              </w:r>
            </w:del>
            <w:ins w:id="3066" w:author="Author">
              <w:r w:rsidR="00D50BF9">
                <w:rPr>
                  <w:rFonts w:ascii="Times New Roman" w:hAnsi="Times New Roman"/>
                  <w:b/>
                </w:rPr>
                <w:t>– RW</w:t>
              </w:r>
              <w:r w:rsidR="00247954">
                <w:rPr>
                  <w:rFonts w:ascii="Times New Roman" w:hAnsi="Times New Roman"/>
                  <w:b/>
                </w:rPr>
                <w:t>E</w:t>
              </w:r>
              <w:r w:rsidR="00D50BF9">
                <w:rPr>
                  <w:rFonts w:ascii="Times New Roman" w:hAnsi="Times New Roman"/>
                  <w:b/>
                </w:rPr>
                <w:t>A</w:t>
              </w:r>
            </w:ins>
          </w:p>
          <w:p w14:paraId="512502B4" w14:textId="77777777" w:rsidR="002509B1" w:rsidRPr="00FE002E" w:rsidRDefault="002509B1" w:rsidP="007E2A41">
            <w:pPr>
              <w:pStyle w:val="BodyText1"/>
              <w:spacing w:line="240" w:lineRule="auto"/>
              <w:rPr>
                <w:rFonts w:ascii="Times New Roman" w:hAnsi="Times New Roman"/>
                <w:b/>
              </w:rPr>
            </w:pPr>
          </w:p>
          <w:p w14:paraId="13E584B1" w14:textId="21AE674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w:t>
            </w:r>
            <w:r w:rsidR="00470082">
              <w:rPr>
                <w:rFonts w:ascii="Times New Roman" w:hAnsi="Times New Roman"/>
                <w:bCs/>
              </w:rPr>
              <w:t>e</w:t>
            </w:r>
            <w:r w:rsidRPr="00FE002E">
              <w:rPr>
                <w:rFonts w:ascii="Times New Roman" w:hAnsi="Times New Roman"/>
                <w:bCs/>
              </w:rPr>
              <w:t xml:space="preserve"> risk-weighted exposure amount of off-balance sheet items</w:t>
            </w:r>
            <w:r w:rsidR="006C0C0A" w:rsidRPr="00FE002E">
              <w:rPr>
                <w:rFonts w:ascii="Times New Roman" w:hAnsi="Times New Roman"/>
                <w:bCs/>
              </w:rPr>
              <w:t xml:space="preserve"> </w:t>
            </w:r>
            <w:r w:rsidR="004B653A" w:rsidRPr="00FE002E">
              <w:rPr>
                <w:rFonts w:ascii="Times New Roman" w:hAnsi="Times New Roman"/>
                <w:bCs/>
              </w:rPr>
              <w:t>– excluding</w:t>
            </w:r>
            <w:r w:rsidR="006C0C0A" w:rsidRPr="00FE002E">
              <w:rPr>
                <w:rFonts w:ascii="Times New Roman" w:hAnsi="Times New Roman"/>
                <w:bCs/>
              </w:rPr>
              <w:t xml:space="preserve"> </w:t>
            </w:r>
            <w:r w:rsidR="001F28E7">
              <w:rPr>
                <w:rFonts w:ascii="Times New Roman" w:hAnsi="Times New Roman"/>
                <w:bCs/>
              </w:rPr>
              <w:t>SFTs</w:t>
            </w:r>
            <w:r w:rsidR="008153CE" w:rsidRPr="00FE002E">
              <w:rPr>
                <w:rFonts w:ascii="Times New Roman" w:hAnsi="Times New Roman"/>
                <w:bCs/>
              </w:rPr>
              <w:t xml:space="preserve"> and</w:t>
            </w:r>
            <w:r w:rsidR="00873845" w:rsidRPr="00FE002E">
              <w:rPr>
                <w:rFonts w:ascii="Times New Roman" w:hAnsi="Times New Roman"/>
                <w:bCs/>
              </w:rPr>
              <w:t xml:space="preserve"> derivatives</w:t>
            </w:r>
            <w:r w:rsidR="004B653A" w:rsidRPr="00FE002E">
              <w:rPr>
                <w:rFonts w:ascii="Times New Roman" w:hAnsi="Times New Roman"/>
                <w:bCs/>
              </w:rPr>
              <w:t xml:space="preserve"> – as in </w:t>
            </w:r>
            <w:r w:rsidRPr="00FE002E">
              <w:rPr>
                <w:rFonts w:ascii="Times New Roman" w:hAnsi="Times New Roman"/>
                <w:bCs/>
              </w:rPr>
              <w:t>the Standardised Approach</w:t>
            </w:r>
            <w:r w:rsidR="004B653A" w:rsidRPr="00FE002E">
              <w:rPr>
                <w:rFonts w:ascii="Times New Roman" w:hAnsi="Times New Roman"/>
                <w:bCs/>
              </w:rPr>
              <w:t xml:space="preserve"> and</w:t>
            </w:r>
            <w:r w:rsidRPr="00FE002E">
              <w:rPr>
                <w:rFonts w:ascii="Times New Roman" w:hAnsi="Times New Roman"/>
                <w:bCs/>
              </w:rPr>
              <w:t xml:space="preserve"> the </w:t>
            </w:r>
            <w:r w:rsidR="001F28E7">
              <w:rPr>
                <w:rFonts w:ascii="Times New Roman" w:hAnsi="Times New Roman"/>
                <w:bCs/>
              </w:rPr>
              <w:t>IRB</w:t>
            </w:r>
            <w:r w:rsidRPr="00FE002E">
              <w:rPr>
                <w:rFonts w:ascii="Times New Roman" w:hAnsi="Times New Roman"/>
                <w:bCs/>
              </w:rPr>
              <w:t xml:space="preserve"> Approach. For exposures under the Standardised Approach,</w:t>
            </w:r>
            <w:r w:rsidR="00FF2091" w:rsidRPr="00FE002E">
              <w:rPr>
                <w:rFonts w:ascii="Times New Roman" w:hAnsi="Times New Roman"/>
                <w:bCs/>
              </w:rPr>
              <w:t xml:space="preserve"> institutions shall determine</w:t>
            </w:r>
            <w:r w:rsidRPr="00FE002E">
              <w:rPr>
                <w:rFonts w:ascii="Times New Roman" w:hAnsi="Times New Roman"/>
                <w:bCs/>
              </w:rPr>
              <w:t xml:space="preserve"> the risk-weighted exposure amount</w:t>
            </w:r>
            <w:r w:rsidR="00FF2091" w:rsidRPr="00FE002E">
              <w:rPr>
                <w:rFonts w:ascii="Times New Roman" w:hAnsi="Times New Roman"/>
                <w:bCs/>
              </w:rPr>
              <w:t xml:space="preserve"> in accordance with</w:t>
            </w:r>
            <w:r w:rsidRPr="00FE002E">
              <w:rPr>
                <w:rFonts w:ascii="Times New Roman" w:hAnsi="Times New Roman"/>
                <w:bCs/>
              </w:rPr>
              <w:t xml:space="preserve"> Chapter 2</w:t>
            </w:r>
            <w:del w:id="3067" w:author="Author">
              <w:r w:rsidRPr="00FE002E">
                <w:rPr>
                  <w:rFonts w:ascii="Times New Roman" w:hAnsi="Times New Roman"/>
                  <w:bCs/>
                </w:rPr>
                <w:delText>,</w:delText>
              </w:r>
            </w:del>
            <w:ins w:id="3068" w:author="Author">
              <w:r w:rsidR="00D45B27">
                <w:rPr>
                  <w:rFonts w:ascii="Times New Roman" w:hAnsi="Times New Roman"/>
                  <w:bCs/>
                </w:rPr>
                <w:t xml:space="preserve"> of</w:t>
              </w:r>
            </w:ins>
            <w:r w:rsidRPr="00FE002E">
              <w:rPr>
                <w:rFonts w:ascii="Times New Roman" w:hAnsi="Times New Roman"/>
                <w:bCs/>
              </w:rPr>
              <w:t xml:space="preserve"> Title II</w:t>
            </w:r>
            <w:del w:id="3069" w:author="Author">
              <w:r w:rsidR="009D7791" w:rsidRPr="00FE002E">
                <w:rPr>
                  <w:rFonts w:ascii="Times New Roman" w:hAnsi="Times New Roman"/>
                </w:rPr>
                <w:delText>,</w:delText>
              </w:r>
            </w:del>
            <w:ins w:id="3070" w:author="Author">
              <w:r w:rsidR="00D45B27">
                <w:rPr>
                  <w:rFonts w:ascii="Times New Roman" w:hAnsi="Times New Roman"/>
                </w:rPr>
                <w:t xml:space="preserve"> of</w:t>
              </w:r>
            </w:ins>
            <w:r w:rsidR="009D7791" w:rsidRPr="00FE002E">
              <w:rPr>
                <w:rFonts w:ascii="Times New Roman" w:hAnsi="Times New Roman"/>
              </w:rPr>
              <w:t xml:space="preserve"> Part Three</w:t>
            </w:r>
            <w:r w:rsidRPr="00FE002E">
              <w:rPr>
                <w:rFonts w:ascii="Times New Roman" w:hAnsi="Times New Roman"/>
                <w:bCs/>
              </w:rPr>
              <w:t xml:space="preserve"> </w:t>
            </w:r>
            <w:del w:id="3071" w:author="Author">
              <w:r w:rsidRPr="00FE002E">
                <w:rPr>
                  <w:rFonts w:ascii="Times New Roman" w:hAnsi="Times New Roman"/>
                  <w:bCs/>
                </w:rPr>
                <w:delText xml:space="preserve">of the </w:delText>
              </w:r>
            </w:del>
            <w:r w:rsidR="00684733">
              <w:rPr>
                <w:rFonts w:ascii="Times New Roman" w:hAnsi="Times New Roman"/>
                <w:bCs/>
              </w:rPr>
              <w:t>CRR</w:t>
            </w:r>
            <w:r w:rsidRPr="00FE002E">
              <w:rPr>
                <w:rFonts w:ascii="Times New Roman" w:hAnsi="Times New Roman"/>
                <w:bCs/>
              </w:rPr>
              <w:t xml:space="preserve">. For exposures under the </w:t>
            </w:r>
            <w:r w:rsidR="001F28E7">
              <w:rPr>
                <w:rFonts w:ascii="Times New Roman" w:hAnsi="Times New Roman"/>
                <w:bCs/>
              </w:rPr>
              <w:t>IRB</w:t>
            </w:r>
            <w:r w:rsidRPr="00FE002E">
              <w:rPr>
                <w:rFonts w:ascii="Times New Roman" w:hAnsi="Times New Roman"/>
                <w:bCs/>
              </w:rPr>
              <w:t xml:space="preserve"> Approach, </w:t>
            </w:r>
            <w:r w:rsidR="00FF2091" w:rsidRPr="00FE002E">
              <w:rPr>
                <w:rFonts w:ascii="Times New Roman" w:hAnsi="Times New Roman"/>
                <w:bCs/>
              </w:rPr>
              <w:t xml:space="preserve">institutions shall determine </w:t>
            </w:r>
            <w:r w:rsidRPr="00FE002E">
              <w:rPr>
                <w:rFonts w:ascii="Times New Roman" w:hAnsi="Times New Roman"/>
                <w:bCs/>
              </w:rPr>
              <w:t xml:space="preserve">the risk-weighted exposure amount </w:t>
            </w:r>
            <w:r w:rsidR="00FF2091" w:rsidRPr="00FE002E">
              <w:rPr>
                <w:rFonts w:ascii="Times New Roman" w:hAnsi="Times New Roman"/>
                <w:bCs/>
              </w:rPr>
              <w:t>in accordance with</w:t>
            </w:r>
            <w:r w:rsidRPr="00FE002E">
              <w:rPr>
                <w:rFonts w:ascii="Times New Roman" w:hAnsi="Times New Roman"/>
                <w:bCs/>
              </w:rPr>
              <w:t xml:space="preserve"> Chapter 3</w:t>
            </w:r>
            <w:del w:id="3072" w:author="Author">
              <w:r w:rsidRPr="00FE002E">
                <w:rPr>
                  <w:rFonts w:ascii="Times New Roman" w:hAnsi="Times New Roman"/>
                  <w:bCs/>
                </w:rPr>
                <w:delText>,</w:delText>
              </w:r>
            </w:del>
            <w:ins w:id="3073" w:author="Author">
              <w:r w:rsidR="00D45B27">
                <w:rPr>
                  <w:rFonts w:ascii="Times New Roman" w:hAnsi="Times New Roman"/>
                  <w:bCs/>
                </w:rPr>
                <w:t xml:space="preserve"> of</w:t>
              </w:r>
            </w:ins>
            <w:r w:rsidRPr="00FE002E">
              <w:rPr>
                <w:rFonts w:ascii="Times New Roman" w:hAnsi="Times New Roman"/>
                <w:bCs/>
              </w:rPr>
              <w:t xml:space="preserve"> Title II</w:t>
            </w:r>
            <w:del w:id="3074" w:author="Author">
              <w:r w:rsidR="009D7791" w:rsidRPr="00FE002E">
                <w:rPr>
                  <w:rFonts w:ascii="Times New Roman" w:hAnsi="Times New Roman"/>
                </w:rPr>
                <w:delText>,</w:delText>
              </w:r>
            </w:del>
            <w:ins w:id="3075" w:author="Author">
              <w:r w:rsidR="00D45B27">
                <w:rPr>
                  <w:rFonts w:ascii="Times New Roman" w:hAnsi="Times New Roman"/>
                </w:rPr>
                <w:t xml:space="preserve"> of</w:t>
              </w:r>
            </w:ins>
            <w:r w:rsidR="009D7791" w:rsidRPr="00FE002E">
              <w:rPr>
                <w:rFonts w:ascii="Times New Roman" w:hAnsi="Times New Roman"/>
              </w:rPr>
              <w:t xml:space="preserve"> Part Three</w:t>
            </w:r>
            <w:del w:id="3076" w:author="Author">
              <w:r w:rsidRPr="00FE002E">
                <w:rPr>
                  <w:rFonts w:ascii="Times New Roman" w:hAnsi="Times New Roman"/>
                  <w:bCs/>
                </w:rPr>
                <w:delText xml:space="preserve"> of the</w:delText>
              </w:r>
            </w:del>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w:t>
            </w:r>
          </w:p>
          <w:p w14:paraId="672047D9"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3A2B982B" w14:textId="77777777" w:rsidTr="004B064A">
        <w:trPr>
          <w:trHeight w:val="741"/>
        </w:trPr>
        <w:tc>
          <w:tcPr>
            <w:tcW w:w="1417" w:type="dxa"/>
            <w:shd w:val="clear" w:color="auto" w:fill="FFFFFF"/>
          </w:tcPr>
          <w:p w14:paraId="02155B13" w14:textId="3ABCD60D" w:rsidR="00F4754B" w:rsidRPr="00FE002E" w:rsidRDefault="00F4754B" w:rsidP="006423CC">
            <w:pPr>
              <w:pStyle w:val="BodyText1"/>
              <w:rPr>
                <w:rFonts w:ascii="Times New Roman" w:hAnsi="Times New Roman"/>
              </w:rPr>
            </w:pPr>
            <w:r w:rsidRPr="00FE002E">
              <w:rPr>
                <w:rFonts w:ascii="Times New Roman" w:hAnsi="Times New Roman"/>
                <w:bCs/>
              </w:rPr>
              <w:t>{</w:t>
            </w:r>
            <w:del w:id="3077" w:author="Author">
              <w:r w:rsidRPr="00FE002E">
                <w:rPr>
                  <w:rFonts w:ascii="Times New Roman" w:hAnsi="Times New Roman"/>
                  <w:bCs/>
                </w:rPr>
                <w:delText>020;</w:delText>
              </w:r>
              <w:r w:rsidR="00FA1A9C">
                <w:rPr>
                  <w:rFonts w:ascii="Times New Roman" w:hAnsi="Times New Roman"/>
                  <w:bCs/>
                </w:rPr>
                <w:delText>0</w:delText>
              </w:r>
              <w:r w:rsidRPr="00FE002E">
                <w:rPr>
                  <w:rFonts w:ascii="Times New Roman" w:hAnsi="Times New Roman"/>
                  <w:bCs/>
                </w:rPr>
                <w:delText>1</w:delText>
              </w:r>
              <w:r w:rsidR="00FA1A9C">
                <w:rPr>
                  <w:rFonts w:ascii="Times New Roman" w:hAnsi="Times New Roman"/>
                  <w:bCs/>
                </w:rPr>
                <w:delText>0</w:delText>
              </w:r>
            </w:del>
            <w:ins w:id="3078" w:author="Author">
              <w:r w:rsidRPr="00FE002E">
                <w:rPr>
                  <w:rFonts w:ascii="Times New Roman" w:hAnsi="Times New Roman"/>
                  <w:bCs/>
                </w:rPr>
                <w:t>0</w:t>
              </w:r>
              <w:r w:rsidR="001E4710">
                <w:rPr>
                  <w:rFonts w:ascii="Times New Roman" w:hAnsi="Times New Roman"/>
                  <w:bCs/>
                </w:rPr>
                <w:t>0</w:t>
              </w:r>
              <w:r w:rsidRPr="00FE002E">
                <w:rPr>
                  <w:rFonts w:ascii="Times New Roman" w:hAnsi="Times New Roman"/>
                  <w:bCs/>
                </w:rPr>
                <w:t>20;</w:t>
              </w:r>
              <w:r w:rsidR="00FA1A9C">
                <w:rPr>
                  <w:rFonts w:ascii="Times New Roman" w:hAnsi="Times New Roman"/>
                  <w:bCs/>
                </w:rPr>
                <w:t>0</w:t>
              </w:r>
              <w:r w:rsidR="001E4710">
                <w:rPr>
                  <w:rFonts w:ascii="Times New Roman" w:hAnsi="Times New Roman"/>
                  <w:bCs/>
                </w:rPr>
                <w:t>0</w:t>
              </w:r>
              <w:r w:rsidRPr="00FE002E">
                <w:rPr>
                  <w:rFonts w:ascii="Times New Roman" w:hAnsi="Times New Roman"/>
                  <w:bCs/>
                </w:rPr>
                <w:t>1</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08539F0E" w14:textId="796C8098" w:rsidR="00F4754B" w:rsidRPr="00FE002E" w:rsidRDefault="005E7B71" w:rsidP="007E2A41">
            <w:pPr>
              <w:pStyle w:val="BodyText1"/>
              <w:spacing w:line="240" w:lineRule="auto"/>
              <w:rPr>
                <w:rFonts w:ascii="Times New Roman" w:hAnsi="Times New Roman"/>
                <w:b/>
                <w:bCs/>
              </w:rPr>
            </w:pPr>
            <w:ins w:id="3079" w:author="Author">
              <w:r>
                <w:rPr>
                  <w:rFonts w:ascii="Times New Roman" w:hAnsi="Times New Roman"/>
                  <w:b/>
                  <w:bCs/>
                </w:rPr>
                <w:t>o</w:t>
              </w:r>
              <w:r w:rsidRPr="005E7B71">
                <w:rPr>
                  <w:rFonts w:ascii="Times New Roman" w:hAnsi="Times New Roman"/>
                  <w:b/>
                  <w:bCs/>
                </w:rPr>
                <w:t>f which:</w:t>
              </w:r>
              <w:r>
                <w:rPr>
                  <w:rFonts w:ascii="Times New Roman" w:hAnsi="Times New Roman"/>
                  <w:b/>
                  <w:bCs/>
                </w:rPr>
                <w:t xml:space="preserve"> </w:t>
              </w:r>
            </w:ins>
            <w:r w:rsidR="00F4754B" w:rsidRPr="00FE002E">
              <w:rPr>
                <w:rFonts w:ascii="Times New Roman" w:hAnsi="Times New Roman"/>
                <w:b/>
                <w:bCs/>
              </w:rPr>
              <w:t>Trade Finance</w:t>
            </w:r>
            <w:del w:id="3080" w:author="Author">
              <w:r w:rsidR="00F4754B" w:rsidRPr="00FE002E">
                <w:rPr>
                  <w:rFonts w:ascii="Times New Roman" w:hAnsi="Times New Roman"/>
                  <w:b/>
                  <w:bCs/>
                </w:rPr>
                <w:delText>; of which</w:delText>
              </w:r>
              <w:r w:rsidR="00B02080">
                <w:rPr>
                  <w:rFonts w:ascii="Times New Roman" w:hAnsi="Times New Roman"/>
                  <w:b/>
                  <w:bCs/>
                </w:rPr>
                <w:delText xml:space="preserve"> </w:delText>
              </w:r>
              <w:r w:rsidR="00D50BF9">
                <w:rPr>
                  <w:rFonts w:ascii="Times New Roman" w:hAnsi="Times New Roman"/>
                  <w:b/>
                </w:rPr>
                <w:delText>–</w:delText>
              </w:r>
            </w:del>
            <w:ins w:id="3081" w:author="Author">
              <w:r w:rsidR="00F4754B" w:rsidRPr="00FE002E">
                <w:rPr>
                  <w:rFonts w:ascii="Times New Roman" w:hAnsi="Times New Roman"/>
                  <w:b/>
                  <w:bCs/>
                </w:rPr>
                <w:t>;</w:t>
              </w:r>
              <w:r w:rsidR="00D50BF9">
                <w:rPr>
                  <w:rFonts w:ascii="Times New Roman" w:hAnsi="Times New Roman"/>
                  <w:b/>
                </w:rPr>
                <w:t>–</w:t>
              </w:r>
            </w:ins>
            <w:r w:rsidR="00D50BF9">
              <w:rPr>
                <w:rFonts w:ascii="Times New Roman" w:hAnsi="Times New Roman"/>
                <w:b/>
              </w:rPr>
              <w:t xml:space="preserve"> Leverage Ratio Exposure Value</w:t>
            </w:r>
          </w:p>
          <w:p w14:paraId="0B098394" w14:textId="77777777" w:rsidR="002509B1" w:rsidRPr="00FE002E" w:rsidRDefault="002509B1" w:rsidP="007E2A41">
            <w:pPr>
              <w:pStyle w:val="BodyText1"/>
              <w:spacing w:line="240" w:lineRule="auto"/>
              <w:rPr>
                <w:rFonts w:ascii="Times New Roman" w:hAnsi="Times New Roman"/>
                <w:b/>
                <w:bCs/>
              </w:rPr>
            </w:pPr>
          </w:p>
          <w:p w14:paraId="070984AD"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off-balance sheet items related to trade finance. For the purpose of </w:t>
            </w:r>
            <w:r w:rsidR="00C90B14" w:rsidRPr="00FE002E">
              <w:rPr>
                <w:rFonts w:ascii="Times New Roman" w:hAnsi="Times New Roman"/>
                <w:bCs/>
              </w:rPr>
              <w:t>the reporting in LR4</w:t>
            </w:r>
            <w:r w:rsidRPr="00FE002E">
              <w:rPr>
                <w:rFonts w:ascii="Times New Roman" w:hAnsi="Times New Roman"/>
                <w:bCs/>
              </w:rPr>
              <w:t xml:space="preserve">, off-balance sheet items related to trade finance shall relate </w:t>
            </w:r>
            <w:r w:rsidRPr="00FE002E">
              <w:rPr>
                <w:rFonts w:ascii="Times New Roman" w:hAnsi="Times New Roman"/>
                <w:bCs/>
              </w:rPr>
              <w:lastRenderedPageBreak/>
              <w:t>to issued and confirmed import and export letters of credit which are short-term and self-liquidating, and similar transactions.</w:t>
            </w:r>
          </w:p>
          <w:p w14:paraId="133382BF" w14:textId="77777777" w:rsidR="002509B1" w:rsidRPr="00FE002E" w:rsidRDefault="002509B1" w:rsidP="007E2A41">
            <w:pPr>
              <w:pStyle w:val="BodyText1"/>
              <w:spacing w:line="240" w:lineRule="auto"/>
              <w:rPr>
                <w:rFonts w:ascii="Times New Roman" w:hAnsi="Times New Roman"/>
                <w:bCs/>
              </w:rPr>
            </w:pPr>
          </w:p>
        </w:tc>
      </w:tr>
      <w:tr w:rsidR="002A54FF" w:rsidRPr="00FE002E" w14:paraId="76EF75CF" w14:textId="77777777" w:rsidTr="004B064A">
        <w:trPr>
          <w:trHeight w:val="1038"/>
        </w:trPr>
        <w:tc>
          <w:tcPr>
            <w:tcW w:w="1417" w:type="dxa"/>
            <w:shd w:val="clear" w:color="auto" w:fill="FFFFFF"/>
          </w:tcPr>
          <w:p w14:paraId="35797C75" w14:textId="528E392F" w:rsidR="00F4754B" w:rsidRPr="00FE002E" w:rsidRDefault="00F4754B" w:rsidP="006423CC">
            <w:pPr>
              <w:pStyle w:val="BodyText1"/>
              <w:rPr>
                <w:rFonts w:ascii="Times New Roman" w:hAnsi="Times New Roman"/>
              </w:rPr>
            </w:pPr>
            <w:r w:rsidRPr="00FE002E">
              <w:rPr>
                <w:rFonts w:ascii="Times New Roman" w:hAnsi="Times New Roman"/>
                <w:bCs/>
              </w:rPr>
              <w:lastRenderedPageBreak/>
              <w:t>{</w:t>
            </w:r>
            <w:del w:id="3082" w:author="Author">
              <w:r w:rsidRPr="00FE002E">
                <w:rPr>
                  <w:rFonts w:ascii="Times New Roman" w:hAnsi="Times New Roman"/>
                  <w:bCs/>
                </w:rPr>
                <w:delText>020;</w:delText>
              </w:r>
              <w:r w:rsidR="00FA1A9C">
                <w:rPr>
                  <w:rFonts w:ascii="Times New Roman" w:hAnsi="Times New Roman"/>
                  <w:bCs/>
                </w:rPr>
                <w:delText>0</w:delText>
              </w:r>
              <w:r w:rsidRPr="00FE002E">
                <w:rPr>
                  <w:rFonts w:ascii="Times New Roman" w:hAnsi="Times New Roman"/>
                  <w:bCs/>
                </w:rPr>
                <w:delText>2</w:delText>
              </w:r>
              <w:r w:rsidR="00FA1A9C">
                <w:rPr>
                  <w:rFonts w:ascii="Times New Roman" w:hAnsi="Times New Roman"/>
                  <w:bCs/>
                </w:rPr>
                <w:delText>0</w:delText>
              </w:r>
            </w:del>
            <w:ins w:id="3083" w:author="Author">
              <w:r w:rsidRPr="00FE002E">
                <w:rPr>
                  <w:rFonts w:ascii="Times New Roman" w:hAnsi="Times New Roman"/>
                  <w:bCs/>
                </w:rPr>
                <w:t>0</w:t>
              </w:r>
              <w:r w:rsidR="001E4710">
                <w:rPr>
                  <w:rFonts w:ascii="Times New Roman" w:hAnsi="Times New Roman"/>
                  <w:bCs/>
                </w:rPr>
                <w:t>0</w:t>
              </w:r>
              <w:r w:rsidRPr="00FE002E">
                <w:rPr>
                  <w:rFonts w:ascii="Times New Roman" w:hAnsi="Times New Roman"/>
                  <w:bCs/>
                </w:rPr>
                <w:t>20;</w:t>
              </w:r>
              <w:r w:rsidR="00FA1A9C">
                <w:rPr>
                  <w:rFonts w:ascii="Times New Roman" w:hAnsi="Times New Roman"/>
                  <w:bCs/>
                </w:rPr>
                <w:t>0</w:t>
              </w:r>
              <w:r w:rsidR="001E4710">
                <w:rPr>
                  <w:rFonts w:ascii="Times New Roman" w:hAnsi="Times New Roman"/>
                  <w:bCs/>
                </w:rPr>
                <w:t>0</w:t>
              </w:r>
              <w:r w:rsidRPr="00FE002E">
                <w:rPr>
                  <w:rFonts w:ascii="Times New Roman" w:hAnsi="Times New Roman"/>
                  <w:bCs/>
                </w:rPr>
                <w:t>2</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10A85399" w14:textId="3534A48E" w:rsidR="00F4754B" w:rsidRPr="00FE002E" w:rsidRDefault="005E7B71" w:rsidP="007E2A41">
            <w:pPr>
              <w:pStyle w:val="BodyText1"/>
              <w:spacing w:line="240" w:lineRule="auto"/>
              <w:rPr>
                <w:rFonts w:ascii="Times New Roman" w:hAnsi="Times New Roman"/>
                <w:b/>
                <w:bCs/>
              </w:rPr>
            </w:pPr>
            <w:ins w:id="3084" w:author="Author">
              <w:r w:rsidRPr="005E7B71">
                <w:rPr>
                  <w:rFonts w:ascii="Times New Roman" w:hAnsi="Times New Roman"/>
                  <w:b/>
                  <w:bCs/>
                </w:rPr>
                <w:t>of which:</w:t>
              </w:r>
              <w:r>
                <w:rPr>
                  <w:rFonts w:ascii="Times New Roman" w:hAnsi="Times New Roman"/>
                  <w:b/>
                  <w:bCs/>
                </w:rPr>
                <w:t xml:space="preserve"> </w:t>
              </w:r>
            </w:ins>
            <w:r w:rsidR="00F4754B" w:rsidRPr="00FE002E">
              <w:rPr>
                <w:rFonts w:ascii="Times New Roman" w:hAnsi="Times New Roman"/>
                <w:b/>
                <w:bCs/>
              </w:rPr>
              <w:t>Trade Finance</w:t>
            </w:r>
            <w:del w:id="3085" w:author="Author">
              <w:r w:rsidR="00F4754B" w:rsidRPr="00FE002E">
                <w:rPr>
                  <w:rFonts w:ascii="Times New Roman" w:hAnsi="Times New Roman"/>
                  <w:b/>
                  <w:bCs/>
                </w:rPr>
                <w:delText>; of which</w:delText>
              </w:r>
              <w:r w:rsidR="00D50BF9">
                <w:rPr>
                  <w:rFonts w:ascii="Times New Roman" w:hAnsi="Times New Roman"/>
                  <w:b/>
                  <w:bCs/>
                </w:rPr>
                <w:delText xml:space="preserve"> – RWA</w:delText>
              </w:r>
            </w:del>
            <w:ins w:id="3086" w:author="Author">
              <w:r w:rsidR="00D50BF9">
                <w:rPr>
                  <w:rFonts w:ascii="Times New Roman" w:hAnsi="Times New Roman"/>
                  <w:b/>
                  <w:bCs/>
                </w:rPr>
                <w:t>– RW</w:t>
              </w:r>
              <w:r w:rsidR="00247954">
                <w:rPr>
                  <w:rFonts w:ascii="Times New Roman" w:hAnsi="Times New Roman"/>
                  <w:b/>
                  <w:bCs/>
                </w:rPr>
                <w:t>E</w:t>
              </w:r>
              <w:r w:rsidR="00D50BF9">
                <w:rPr>
                  <w:rFonts w:ascii="Times New Roman" w:hAnsi="Times New Roman"/>
                  <w:b/>
                  <w:bCs/>
                </w:rPr>
                <w:t>A</w:t>
              </w:r>
            </w:ins>
            <w:r w:rsidR="00D50BF9">
              <w:rPr>
                <w:rFonts w:ascii="Times New Roman" w:hAnsi="Times New Roman"/>
                <w:b/>
                <w:bCs/>
              </w:rPr>
              <w:t xml:space="preserve"> </w:t>
            </w:r>
          </w:p>
          <w:p w14:paraId="249BC5D0" w14:textId="77777777" w:rsidR="002509B1" w:rsidRPr="00FE002E" w:rsidRDefault="002509B1" w:rsidP="007E2A41">
            <w:pPr>
              <w:pStyle w:val="BodyText1"/>
              <w:spacing w:line="240" w:lineRule="auto"/>
              <w:rPr>
                <w:rFonts w:ascii="Times New Roman" w:hAnsi="Times New Roman"/>
                <w:b/>
                <w:bCs/>
              </w:rPr>
            </w:pPr>
          </w:p>
          <w:p w14:paraId="07007D01"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risk-weighted exposure value of off-balance sheet items</w:t>
            </w:r>
            <w:r w:rsidR="004B653A" w:rsidRPr="00FE002E">
              <w:rPr>
                <w:rFonts w:ascii="Times New Roman" w:hAnsi="Times New Roman"/>
                <w:bCs/>
              </w:rPr>
              <w:t xml:space="preserve"> – excluding </w:t>
            </w:r>
            <w:r w:rsidR="001F28E7">
              <w:rPr>
                <w:rFonts w:ascii="Times New Roman" w:hAnsi="Times New Roman"/>
                <w:bCs/>
              </w:rPr>
              <w:t>SFTs</w:t>
            </w:r>
            <w:r w:rsidR="00BC49E8" w:rsidRPr="00FE002E">
              <w:rPr>
                <w:rFonts w:ascii="Times New Roman" w:hAnsi="Times New Roman"/>
                <w:bCs/>
              </w:rPr>
              <w:t xml:space="preserve"> and derivatives</w:t>
            </w:r>
            <w:r w:rsidR="004B653A" w:rsidRPr="00FE002E">
              <w:rPr>
                <w:rFonts w:ascii="Times New Roman" w:hAnsi="Times New Roman"/>
                <w:bCs/>
              </w:rPr>
              <w:t xml:space="preserve"> – related </w:t>
            </w:r>
            <w:r w:rsidRPr="00FE002E">
              <w:rPr>
                <w:rFonts w:ascii="Times New Roman" w:hAnsi="Times New Roman"/>
                <w:bCs/>
              </w:rPr>
              <w:t xml:space="preserve">to trade finance. For the purpose of </w:t>
            </w:r>
            <w:r w:rsidR="00C90B14" w:rsidRPr="00FE002E">
              <w:rPr>
                <w:rFonts w:ascii="Times New Roman" w:hAnsi="Times New Roman"/>
                <w:bCs/>
              </w:rPr>
              <w:t>the reporting in LR4</w:t>
            </w:r>
            <w:r w:rsidRPr="00FE002E">
              <w:rPr>
                <w:rFonts w:ascii="Times New Roman" w:hAnsi="Times New Roman"/>
                <w:bCs/>
              </w:rPr>
              <w:t>, off-balance sheet items related to trade finance shall relate to issued and confirmed import and export letters of credit which are short-term and self-liquidating, and similar transactions.</w:t>
            </w:r>
          </w:p>
          <w:p w14:paraId="38C84AEF"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277256CF" w14:textId="77777777" w:rsidTr="004B064A">
        <w:trPr>
          <w:trHeight w:val="1030"/>
        </w:trPr>
        <w:tc>
          <w:tcPr>
            <w:tcW w:w="1417" w:type="dxa"/>
            <w:shd w:val="clear" w:color="auto" w:fill="FFFFFF"/>
          </w:tcPr>
          <w:p w14:paraId="5B876EDF" w14:textId="3F99A551" w:rsidR="00F4754B" w:rsidRPr="00FE002E" w:rsidRDefault="00F4754B" w:rsidP="00F4754B">
            <w:pPr>
              <w:pStyle w:val="BodyText1"/>
              <w:rPr>
                <w:rFonts w:ascii="Times New Roman" w:hAnsi="Times New Roman"/>
                <w:bCs/>
              </w:rPr>
            </w:pPr>
            <w:r w:rsidRPr="00FE002E">
              <w:rPr>
                <w:rFonts w:ascii="Times New Roman" w:hAnsi="Times New Roman"/>
                <w:bCs/>
              </w:rPr>
              <w:t>{</w:t>
            </w:r>
            <w:del w:id="3087" w:author="Author">
              <w:r w:rsidRPr="00FE002E">
                <w:rPr>
                  <w:rFonts w:ascii="Times New Roman" w:hAnsi="Times New Roman"/>
                  <w:bCs/>
                </w:rPr>
                <w:delText>030;</w:delText>
              </w:r>
              <w:r w:rsidR="00FA1A9C">
                <w:rPr>
                  <w:rFonts w:ascii="Times New Roman" w:hAnsi="Times New Roman"/>
                  <w:bCs/>
                </w:rPr>
                <w:delText>0</w:delText>
              </w:r>
              <w:r w:rsidRPr="00FE002E">
                <w:rPr>
                  <w:rFonts w:ascii="Times New Roman" w:hAnsi="Times New Roman"/>
                  <w:bCs/>
                </w:rPr>
                <w:delText>1</w:delText>
              </w:r>
              <w:r w:rsidR="00FA1A9C">
                <w:rPr>
                  <w:rFonts w:ascii="Times New Roman" w:hAnsi="Times New Roman"/>
                  <w:bCs/>
                </w:rPr>
                <w:delText>0</w:delText>
              </w:r>
            </w:del>
            <w:ins w:id="3088" w:author="Author">
              <w:r w:rsidR="001E4710">
                <w:rPr>
                  <w:rFonts w:ascii="Times New Roman" w:hAnsi="Times New Roman"/>
                  <w:bCs/>
                </w:rPr>
                <w:t>0</w:t>
              </w:r>
              <w:r w:rsidRPr="00FE002E">
                <w:rPr>
                  <w:rFonts w:ascii="Times New Roman" w:hAnsi="Times New Roman"/>
                  <w:bCs/>
                </w:rPr>
                <w:t>030;</w:t>
              </w:r>
              <w:r w:rsidR="00FA1A9C">
                <w:rPr>
                  <w:rFonts w:ascii="Times New Roman" w:hAnsi="Times New Roman"/>
                  <w:bCs/>
                </w:rPr>
                <w:t>0</w:t>
              </w:r>
              <w:r w:rsidR="001E4710">
                <w:rPr>
                  <w:rFonts w:ascii="Times New Roman" w:hAnsi="Times New Roman"/>
                  <w:bCs/>
                </w:rPr>
                <w:t>0</w:t>
              </w:r>
              <w:r w:rsidRPr="00FE002E">
                <w:rPr>
                  <w:rFonts w:ascii="Times New Roman" w:hAnsi="Times New Roman"/>
                  <w:bCs/>
                </w:rPr>
                <w:t>1</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75B557C5" w14:textId="77777777" w:rsidR="00F4754B" w:rsidRPr="00FE002E" w:rsidRDefault="005E7B71" w:rsidP="007E2A41">
            <w:pPr>
              <w:pStyle w:val="BodyText1"/>
              <w:spacing w:line="240" w:lineRule="auto"/>
              <w:rPr>
                <w:rFonts w:ascii="Times New Roman" w:hAnsi="Times New Roman"/>
                <w:b/>
                <w:bCs/>
              </w:rPr>
            </w:pPr>
            <w:ins w:id="3089" w:author="Author">
              <w:r w:rsidRPr="005E7B71">
                <w:rPr>
                  <w:rFonts w:ascii="Times New Roman" w:hAnsi="Times New Roman"/>
                  <w:b/>
                  <w:bCs/>
                </w:rPr>
                <w:t>of which:</w:t>
              </w:r>
              <w:r>
                <w:rPr>
                  <w:rFonts w:ascii="Times New Roman" w:hAnsi="Times New Roman"/>
                  <w:b/>
                  <w:bCs/>
                </w:rPr>
                <w:t xml:space="preserve"> </w:t>
              </w:r>
            </w:ins>
            <w:r w:rsidR="00F4754B" w:rsidRPr="00FE002E">
              <w:rPr>
                <w:rFonts w:ascii="Times New Roman" w:hAnsi="Times New Roman"/>
                <w:b/>
                <w:bCs/>
              </w:rPr>
              <w:t>Under official export credit insurance scheme</w:t>
            </w:r>
            <w:r w:rsidR="00D50BF9">
              <w:rPr>
                <w:rFonts w:ascii="Times New Roman" w:hAnsi="Times New Roman"/>
                <w:b/>
                <w:bCs/>
              </w:rPr>
              <w:t xml:space="preserve"> </w:t>
            </w:r>
            <w:r w:rsidR="00D50BF9">
              <w:rPr>
                <w:rFonts w:ascii="Times New Roman" w:hAnsi="Times New Roman"/>
                <w:b/>
              </w:rPr>
              <w:t>– Leverage Ratio Exposure Value</w:t>
            </w:r>
          </w:p>
          <w:p w14:paraId="48F51CF2" w14:textId="77777777" w:rsidR="002509B1" w:rsidRPr="00FE002E" w:rsidRDefault="002509B1" w:rsidP="007E2A41">
            <w:pPr>
              <w:pStyle w:val="BodyText1"/>
              <w:spacing w:line="240" w:lineRule="auto"/>
              <w:rPr>
                <w:rFonts w:ascii="Times New Roman" w:hAnsi="Times New Roman"/>
                <w:b/>
                <w:bCs/>
              </w:rPr>
            </w:pPr>
          </w:p>
          <w:p w14:paraId="7E645DD5" w14:textId="77777777" w:rsidR="001F28E7" w:rsidRDefault="00F4754B" w:rsidP="007E2A41">
            <w:pPr>
              <w:pStyle w:val="BodyText1"/>
              <w:spacing w:line="240" w:lineRule="auto"/>
              <w:rPr>
                <w:rFonts w:ascii="Times New Roman" w:hAnsi="Times New Roman"/>
              </w:rPr>
            </w:pPr>
            <w:r w:rsidRPr="00FE002E">
              <w:rPr>
                <w:rFonts w:ascii="Times New Roman" w:hAnsi="Times New Roman"/>
              </w:rPr>
              <w:t>The leverage ratio</w:t>
            </w:r>
            <w:r w:rsidRPr="00FE002E">
              <w:rPr>
                <w:rFonts w:ascii="Times New Roman" w:hAnsi="Times New Roman"/>
                <w:b/>
              </w:rPr>
              <w:t xml:space="preserve"> </w:t>
            </w:r>
            <w:r w:rsidRPr="00FE002E">
              <w:rPr>
                <w:rFonts w:ascii="Times New Roman" w:hAnsi="Times New Roman"/>
                <w:bCs/>
              </w:rPr>
              <w:t>exposure value of off-balance sheet items related to trade finance under an official export credit insurance</w:t>
            </w:r>
            <w:r w:rsidRPr="00FE002E">
              <w:rPr>
                <w:rFonts w:ascii="Times New Roman" w:hAnsi="Times New Roman"/>
              </w:rPr>
              <w:t xml:space="preserve"> scheme.</w:t>
            </w:r>
          </w:p>
          <w:p w14:paraId="6B70A020" w14:textId="77777777" w:rsidR="001F28E7" w:rsidRDefault="001F28E7" w:rsidP="007E2A41">
            <w:pPr>
              <w:pStyle w:val="BodyText1"/>
              <w:spacing w:line="240" w:lineRule="auto"/>
              <w:rPr>
                <w:rFonts w:ascii="Times New Roman" w:hAnsi="Times New Roman"/>
              </w:rPr>
            </w:pPr>
          </w:p>
          <w:p w14:paraId="5ABBCD41" w14:textId="77777777" w:rsidR="00F4754B" w:rsidRPr="00FE002E" w:rsidRDefault="00F4754B" w:rsidP="007E2A41">
            <w:pPr>
              <w:pStyle w:val="BodyText1"/>
              <w:spacing w:line="240" w:lineRule="auto"/>
              <w:rPr>
                <w:rFonts w:ascii="Times New Roman" w:hAnsi="Times New Roman"/>
              </w:rPr>
            </w:pPr>
            <w:r w:rsidRPr="00FE002E">
              <w:rPr>
                <w:rFonts w:ascii="Times New Roman" w:hAnsi="Times New Roman"/>
                <w:bCs/>
              </w:rPr>
              <w:t xml:space="preserve">For the purpose of </w:t>
            </w:r>
            <w:r w:rsidR="00C90B14" w:rsidRPr="00FE002E">
              <w:rPr>
                <w:rFonts w:ascii="Times New Roman" w:hAnsi="Times New Roman"/>
                <w:bCs/>
              </w:rPr>
              <w:t>the reporting in LR4</w:t>
            </w:r>
            <w:r w:rsidRPr="00FE002E">
              <w:rPr>
                <w:rFonts w:ascii="Times New Roman" w:hAnsi="Times New Roman"/>
                <w:bCs/>
              </w:rPr>
              <w:t xml:space="preserve">, an official </w:t>
            </w:r>
            <w:r w:rsidRPr="00FE002E">
              <w:rPr>
                <w:rFonts w:ascii="Times New Roman" w:hAnsi="Times New Roman"/>
              </w:rPr>
              <w:t>export credit insurance scheme shall relate to official support provided by the government or another entity such as an export credit agency in the form, among others, of direct credits/financing, refinancing, interest-rate support (where a fixed interest-rate is guaranteed for the life of the credit), aid financing (credits and grants), export credit insurance and guarantees.</w:t>
            </w:r>
            <w:r w:rsidR="00500508">
              <w:rPr>
                <w:rFonts w:ascii="Times New Roman" w:hAnsi="Times New Roman"/>
              </w:rPr>
              <w:t xml:space="preserve"> </w:t>
            </w:r>
          </w:p>
          <w:p w14:paraId="71BE2A86"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46968C9B" w14:textId="77777777" w:rsidTr="004B064A">
        <w:trPr>
          <w:trHeight w:val="601"/>
        </w:trPr>
        <w:tc>
          <w:tcPr>
            <w:tcW w:w="1417" w:type="dxa"/>
            <w:shd w:val="clear" w:color="auto" w:fill="FFFFFF"/>
          </w:tcPr>
          <w:p w14:paraId="68790E0D" w14:textId="0467E414" w:rsidR="00F4754B" w:rsidRPr="00FE002E" w:rsidRDefault="00F4754B" w:rsidP="00F4754B">
            <w:pPr>
              <w:pStyle w:val="BodyText1"/>
              <w:rPr>
                <w:rFonts w:ascii="Times New Roman" w:hAnsi="Times New Roman"/>
                <w:bCs/>
              </w:rPr>
            </w:pPr>
            <w:r w:rsidRPr="00FE002E">
              <w:rPr>
                <w:rFonts w:ascii="Times New Roman" w:hAnsi="Times New Roman"/>
                <w:bCs/>
              </w:rPr>
              <w:t>{</w:t>
            </w:r>
            <w:del w:id="3090" w:author="Author">
              <w:r w:rsidRPr="00FE002E">
                <w:rPr>
                  <w:rFonts w:ascii="Times New Roman" w:hAnsi="Times New Roman"/>
                  <w:bCs/>
                </w:rPr>
                <w:delText>030;</w:delText>
              </w:r>
              <w:r w:rsidR="00FA1A9C">
                <w:rPr>
                  <w:rFonts w:ascii="Times New Roman" w:hAnsi="Times New Roman"/>
                  <w:bCs/>
                </w:rPr>
                <w:delText>0</w:delText>
              </w:r>
              <w:r w:rsidRPr="00FE002E">
                <w:rPr>
                  <w:rFonts w:ascii="Times New Roman" w:hAnsi="Times New Roman"/>
                  <w:bCs/>
                </w:rPr>
                <w:delText>2</w:delText>
              </w:r>
              <w:r w:rsidR="00FA1A9C">
                <w:rPr>
                  <w:rFonts w:ascii="Times New Roman" w:hAnsi="Times New Roman"/>
                  <w:bCs/>
                </w:rPr>
                <w:delText>0</w:delText>
              </w:r>
            </w:del>
            <w:ins w:id="3091" w:author="Author">
              <w:r w:rsidRPr="00FE002E">
                <w:rPr>
                  <w:rFonts w:ascii="Times New Roman" w:hAnsi="Times New Roman"/>
                  <w:bCs/>
                </w:rPr>
                <w:t>0</w:t>
              </w:r>
              <w:r w:rsidR="001E4710">
                <w:rPr>
                  <w:rFonts w:ascii="Times New Roman" w:hAnsi="Times New Roman"/>
                  <w:bCs/>
                </w:rPr>
                <w:t>0</w:t>
              </w:r>
              <w:r w:rsidRPr="00FE002E">
                <w:rPr>
                  <w:rFonts w:ascii="Times New Roman" w:hAnsi="Times New Roman"/>
                  <w:bCs/>
                </w:rPr>
                <w:t>30;</w:t>
              </w:r>
              <w:r w:rsidR="00FA1A9C">
                <w:rPr>
                  <w:rFonts w:ascii="Times New Roman" w:hAnsi="Times New Roman"/>
                  <w:bCs/>
                </w:rPr>
                <w:t>0</w:t>
              </w:r>
              <w:r w:rsidR="001E4710">
                <w:rPr>
                  <w:rFonts w:ascii="Times New Roman" w:hAnsi="Times New Roman"/>
                  <w:bCs/>
                </w:rPr>
                <w:t>0</w:t>
              </w:r>
              <w:r w:rsidRPr="00FE002E">
                <w:rPr>
                  <w:rFonts w:ascii="Times New Roman" w:hAnsi="Times New Roman"/>
                  <w:bCs/>
                </w:rPr>
                <w:t>2</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071CF42C" w14:textId="20A589F7" w:rsidR="00F4754B" w:rsidRPr="00FE002E" w:rsidRDefault="005E7B71" w:rsidP="007E2A41">
            <w:pPr>
              <w:pStyle w:val="BodyText1"/>
              <w:spacing w:line="240" w:lineRule="auto"/>
              <w:rPr>
                <w:rFonts w:ascii="Times New Roman" w:hAnsi="Times New Roman"/>
                <w:b/>
                <w:bCs/>
              </w:rPr>
            </w:pPr>
            <w:ins w:id="3092" w:author="Author">
              <w:r w:rsidRPr="005E7B71">
                <w:rPr>
                  <w:rFonts w:ascii="Times New Roman" w:hAnsi="Times New Roman"/>
                  <w:b/>
                  <w:bCs/>
                </w:rPr>
                <w:t>of which:</w:t>
              </w:r>
              <w:r>
                <w:rPr>
                  <w:rFonts w:ascii="Times New Roman" w:hAnsi="Times New Roman"/>
                  <w:b/>
                  <w:bCs/>
                </w:rPr>
                <w:t xml:space="preserve"> </w:t>
              </w:r>
            </w:ins>
            <w:r w:rsidR="00F4754B" w:rsidRPr="00FE002E">
              <w:rPr>
                <w:rFonts w:ascii="Times New Roman" w:hAnsi="Times New Roman"/>
                <w:b/>
                <w:bCs/>
              </w:rPr>
              <w:t>Under official export credit insurance scheme</w:t>
            </w:r>
            <w:r w:rsidR="00D50BF9">
              <w:rPr>
                <w:rFonts w:ascii="Times New Roman" w:hAnsi="Times New Roman"/>
                <w:b/>
                <w:bCs/>
              </w:rPr>
              <w:t xml:space="preserve"> – </w:t>
            </w:r>
            <w:del w:id="3093" w:author="Author">
              <w:r w:rsidR="00D50BF9">
                <w:rPr>
                  <w:rFonts w:ascii="Times New Roman" w:hAnsi="Times New Roman"/>
                  <w:b/>
                  <w:bCs/>
                </w:rPr>
                <w:delText>RWA</w:delText>
              </w:r>
            </w:del>
            <w:ins w:id="3094" w:author="Author">
              <w:r w:rsidR="00D50BF9">
                <w:rPr>
                  <w:rFonts w:ascii="Times New Roman" w:hAnsi="Times New Roman"/>
                  <w:b/>
                  <w:bCs/>
                </w:rPr>
                <w:t>RW</w:t>
              </w:r>
              <w:r w:rsidR="00247954">
                <w:rPr>
                  <w:rFonts w:ascii="Times New Roman" w:hAnsi="Times New Roman"/>
                  <w:b/>
                  <w:bCs/>
                </w:rPr>
                <w:t>E</w:t>
              </w:r>
              <w:r w:rsidR="00D50BF9">
                <w:rPr>
                  <w:rFonts w:ascii="Times New Roman" w:hAnsi="Times New Roman"/>
                  <w:b/>
                  <w:bCs/>
                </w:rPr>
                <w:t>A</w:t>
              </w:r>
            </w:ins>
          </w:p>
          <w:p w14:paraId="7CD00197" w14:textId="77777777" w:rsidR="002509B1" w:rsidRPr="00FE002E" w:rsidRDefault="002509B1" w:rsidP="007E2A41">
            <w:pPr>
              <w:pStyle w:val="BodyText1"/>
              <w:spacing w:line="240" w:lineRule="auto"/>
              <w:rPr>
                <w:rFonts w:ascii="Times New Roman" w:hAnsi="Times New Roman"/>
                <w:b/>
                <w:bCs/>
              </w:rPr>
            </w:pPr>
          </w:p>
          <w:p w14:paraId="52D9F43E" w14:textId="77777777" w:rsidR="001F28E7" w:rsidRDefault="00F4754B" w:rsidP="007E2A41">
            <w:pPr>
              <w:pStyle w:val="BodyText1"/>
              <w:spacing w:line="240" w:lineRule="auto"/>
              <w:rPr>
                <w:rFonts w:ascii="Times New Roman" w:hAnsi="Times New Roman"/>
              </w:rPr>
            </w:pPr>
            <w:r w:rsidRPr="00FE002E">
              <w:rPr>
                <w:rFonts w:ascii="Times New Roman" w:hAnsi="Times New Roman"/>
                <w:bCs/>
              </w:rPr>
              <w:t>The risk-weighted exposure value of off-balance sheet items</w:t>
            </w:r>
            <w:r w:rsidR="004B653A" w:rsidRPr="00FE002E">
              <w:rPr>
                <w:rFonts w:ascii="Times New Roman" w:hAnsi="Times New Roman"/>
                <w:bCs/>
              </w:rPr>
              <w:t xml:space="preserve"> – excluding </w:t>
            </w:r>
            <w:r w:rsidR="001F28E7">
              <w:rPr>
                <w:rFonts w:ascii="Times New Roman" w:hAnsi="Times New Roman"/>
                <w:bCs/>
              </w:rPr>
              <w:t>SFTs</w:t>
            </w:r>
            <w:r w:rsidR="00873845" w:rsidRPr="00FE002E">
              <w:rPr>
                <w:rFonts w:ascii="Times New Roman" w:hAnsi="Times New Roman"/>
                <w:bCs/>
              </w:rPr>
              <w:t xml:space="preserve"> and derivatives</w:t>
            </w:r>
            <w:r w:rsidR="004B653A" w:rsidRPr="00FE002E">
              <w:rPr>
                <w:rFonts w:ascii="Times New Roman" w:hAnsi="Times New Roman"/>
                <w:bCs/>
              </w:rPr>
              <w:t xml:space="preserve"> – related </w:t>
            </w:r>
            <w:r w:rsidRPr="00FE002E">
              <w:rPr>
                <w:rFonts w:ascii="Times New Roman" w:hAnsi="Times New Roman"/>
                <w:bCs/>
              </w:rPr>
              <w:t xml:space="preserve">to trade finance under an </w:t>
            </w:r>
            <w:r w:rsidRPr="00FE002E">
              <w:rPr>
                <w:rFonts w:ascii="Times New Roman" w:hAnsi="Times New Roman"/>
              </w:rPr>
              <w:t>official export credit insurance scheme.</w:t>
            </w:r>
          </w:p>
          <w:p w14:paraId="0E7BC811" w14:textId="77777777" w:rsidR="001F28E7" w:rsidRDefault="001F28E7" w:rsidP="007E2A41">
            <w:pPr>
              <w:pStyle w:val="BodyText1"/>
              <w:spacing w:line="240" w:lineRule="auto"/>
              <w:rPr>
                <w:rFonts w:ascii="Times New Roman" w:hAnsi="Times New Roman"/>
              </w:rPr>
            </w:pPr>
          </w:p>
          <w:p w14:paraId="3DB6E9FA" w14:textId="77777777" w:rsidR="00F4754B" w:rsidRPr="00FE002E" w:rsidRDefault="00F4754B" w:rsidP="007E2A41">
            <w:pPr>
              <w:pStyle w:val="BodyText1"/>
              <w:spacing w:line="240" w:lineRule="auto"/>
              <w:rPr>
                <w:rFonts w:ascii="Times New Roman" w:hAnsi="Times New Roman"/>
              </w:rPr>
            </w:pPr>
            <w:r w:rsidRPr="00FE002E">
              <w:rPr>
                <w:rFonts w:ascii="Times New Roman" w:hAnsi="Times New Roman"/>
                <w:bCs/>
              </w:rPr>
              <w:t xml:space="preserve">For the purpose of </w:t>
            </w:r>
            <w:r w:rsidR="00C90B14" w:rsidRPr="00FE002E">
              <w:rPr>
                <w:rFonts w:ascii="Times New Roman" w:hAnsi="Times New Roman"/>
                <w:bCs/>
              </w:rPr>
              <w:t>the reporting in LR4</w:t>
            </w:r>
            <w:r w:rsidRPr="00FE002E">
              <w:rPr>
                <w:rFonts w:ascii="Times New Roman" w:hAnsi="Times New Roman"/>
                <w:bCs/>
              </w:rPr>
              <w:t xml:space="preserve">, an official </w:t>
            </w:r>
            <w:r w:rsidRPr="00FE002E">
              <w:rPr>
                <w:rFonts w:ascii="Times New Roman" w:hAnsi="Times New Roman"/>
              </w:rPr>
              <w:t>export credit insurance scheme shall relate to official support provided by the government or another entity such as an export credit agency in the form, among others, of direct credits/financing, refinancing, interest-rate support (where a fixed interest-rate is guaranteed for the life of the credit), aid financing (credits and grants), export credit insurance and guarantees.</w:t>
            </w:r>
            <w:r w:rsidR="00500508">
              <w:rPr>
                <w:rFonts w:ascii="Times New Roman" w:hAnsi="Times New Roman"/>
              </w:rPr>
              <w:t xml:space="preserve"> </w:t>
            </w:r>
          </w:p>
          <w:p w14:paraId="2D3ADF55"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46D6302F" w14:textId="77777777" w:rsidTr="004B064A">
        <w:trPr>
          <w:trHeight w:val="71"/>
        </w:trPr>
        <w:tc>
          <w:tcPr>
            <w:tcW w:w="1417" w:type="dxa"/>
            <w:shd w:val="clear" w:color="auto" w:fill="FFFFFF"/>
          </w:tcPr>
          <w:p w14:paraId="189CF026" w14:textId="09AA9323" w:rsidR="00F4754B" w:rsidRPr="00FE002E" w:rsidRDefault="00F4754B" w:rsidP="006423CC">
            <w:pPr>
              <w:pStyle w:val="BodyText1"/>
              <w:rPr>
                <w:rFonts w:ascii="Times New Roman" w:hAnsi="Times New Roman"/>
              </w:rPr>
            </w:pPr>
            <w:r w:rsidRPr="00FE002E">
              <w:rPr>
                <w:rFonts w:ascii="Times New Roman" w:hAnsi="Times New Roman"/>
                <w:bCs/>
              </w:rPr>
              <w:t>{</w:t>
            </w:r>
            <w:del w:id="3095" w:author="Author">
              <w:r w:rsidRPr="00FE002E">
                <w:rPr>
                  <w:rFonts w:ascii="Times New Roman" w:hAnsi="Times New Roman"/>
                  <w:bCs/>
                </w:rPr>
                <w:delText>040;</w:delText>
              </w:r>
              <w:r w:rsidR="00FA1A9C">
                <w:rPr>
                  <w:rFonts w:ascii="Times New Roman" w:hAnsi="Times New Roman"/>
                  <w:bCs/>
                </w:rPr>
                <w:delText>0</w:delText>
              </w:r>
              <w:r w:rsidRPr="00FE002E">
                <w:rPr>
                  <w:rFonts w:ascii="Times New Roman" w:hAnsi="Times New Roman"/>
                  <w:bCs/>
                </w:rPr>
                <w:delText>1</w:delText>
              </w:r>
              <w:r w:rsidR="00FA1A9C">
                <w:rPr>
                  <w:rFonts w:ascii="Times New Roman" w:hAnsi="Times New Roman"/>
                  <w:bCs/>
                </w:rPr>
                <w:delText>0</w:delText>
              </w:r>
            </w:del>
            <w:ins w:id="3096" w:author="Author">
              <w:r w:rsidR="001E4710">
                <w:rPr>
                  <w:rFonts w:ascii="Times New Roman" w:hAnsi="Times New Roman"/>
                  <w:bCs/>
                </w:rPr>
                <w:t>0</w:t>
              </w:r>
              <w:r w:rsidRPr="00FE002E">
                <w:rPr>
                  <w:rFonts w:ascii="Times New Roman" w:hAnsi="Times New Roman"/>
                  <w:bCs/>
                </w:rPr>
                <w:t>040;</w:t>
              </w:r>
              <w:r w:rsidR="001E4710">
                <w:rPr>
                  <w:rFonts w:ascii="Times New Roman" w:hAnsi="Times New Roman"/>
                  <w:bCs/>
                </w:rPr>
                <w:t>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57B5B37A"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Derivatives and SFTs subject to a cross-product netting agreement</w:t>
            </w:r>
            <w:r w:rsidR="00D50BF9">
              <w:rPr>
                <w:rFonts w:ascii="Times New Roman" w:hAnsi="Times New Roman"/>
                <w:b/>
                <w:bCs/>
              </w:rPr>
              <w:t xml:space="preserve"> </w:t>
            </w:r>
            <w:r w:rsidR="00D50BF9">
              <w:rPr>
                <w:rFonts w:ascii="Times New Roman" w:hAnsi="Times New Roman"/>
                <w:b/>
              </w:rPr>
              <w:t>– Leverage Ratio Exposure Value</w:t>
            </w:r>
          </w:p>
          <w:p w14:paraId="70B328B5" w14:textId="77777777" w:rsidR="002509B1" w:rsidRPr="00FE002E" w:rsidRDefault="002509B1" w:rsidP="007E2A41">
            <w:pPr>
              <w:pStyle w:val="BodyText1"/>
              <w:spacing w:line="240" w:lineRule="auto"/>
              <w:rPr>
                <w:rFonts w:ascii="Times New Roman" w:hAnsi="Times New Roman"/>
                <w:b/>
                <w:bCs/>
              </w:rPr>
            </w:pPr>
          </w:p>
          <w:p w14:paraId="242D9C58" w14:textId="6FDB6759"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derivatives and </w:t>
            </w:r>
            <w:r w:rsidR="001F28E7">
              <w:rPr>
                <w:rFonts w:ascii="Times New Roman" w:hAnsi="Times New Roman"/>
                <w:bCs/>
              </w:rPr>
              <w:t>SFTs</w:t>
            </w:r>
            <w:r w:rsidRPr="00FE002E">
              <w:rPr>
                <w:rFonts w:ascii="Times New Roman" w:hAnsi="Times New Roman"/>
                <w:bCs/>
              </w:rPr>
              <w:t xml:space="preserve"> if subject to a cross-product netting agreement as defined in Article </w:t>
            </w:r>
            <w:r w:rsidR="009D7791" w:rsidRPr="00FE002E">
              <w:rPr>
                <w:rFonts w:ascii="Times New Roman" w:hAnsi="Times New Roman"/>
                <w:bCs/>
              </w:rPr>
              <w:t>272</w:t>
            </w:r>
            <w:r w:rsidRPr="00FE002E">
              <w:rPr>
                <w:rFonts w:ascii="Times New Roman" w:hAnsi="Times New Roman"/>
                <w:bCs/>
              </w:rPr>
              <w:t xml:space="preserve">(25) </w:t>
            </w:r>
            <w:del w:id="3097" w:author="Author">
              <w:r w:rsidRPr="00FE002E">
                <w:rPr>
                  <w:rFonts w:ascii="Times New Roman" w:hAnsi="Times New Roman"/>
                  <w:bCs/>
                </w:rPr>
                <w:delText xml:space="preserve">of the </w:delText>
              </w:r>
            </w:del>
            <w:r w:rsidR="00684733">
              <w:rPr>
                <w:rFonts w:ascii="Times New Roman" w:hAnsi="Times New Roman"/>
                <w:bCs/>
              </w:rPr>
              <w:t>CRR</w:t>
            </w:r>
            <w:r w:rsidRPr="00FE002E">
              <w:rPr>
                <w:rFonts w:ascii="Times New Roman" w:hAnsi="Times New Roman"/>
                <w:bCs/>
              </w:rPr>
              <w:t>.</w:t>
            </w:r>
          </w:p>
          <w:p w14:paraId="04D3A7BA"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71AC64BB" w14:textId="77777777" w:rsidTr="004B064A">
        <w:trPr>
          <w:trHeight w:val="71"/>
        </w:trPr>
        <w:tc>
          <w:tcPr>
            <w:tcW w:w="1417" w:type="dxa"/>
            <w:shd w:val="clear" w:color="auto" w:fill="FFFFFF"/>
          </w:tcPr>
          <w:p w14:paraId="22035BF5" w14:textId="4F18C608" w:rsidR="00F4754B" w:rsidRPr="00FE002E" w:rsidRDefault="00F4754B" w:rsidP="00F4754B">
            <w:pPr>
              <w:pStyle w:val="BodyText1"/>
              <w:rPr>
                <w:rFonts w:ascii="Times New Roman" w:hAnsi="Times New Roman"/>
              </w:rPr>
            </w:pPr>
            <w:r w:rsidRPr="00FE002E">
              <w:rPr>
                <w:rFonts w:ascii="Times New Roman" w:hAnsi="Times New Roman"/>
                <w:bCs/>
              </w:rPr>
              <w:t>{</w:t>
            </w:r>
            <w:del w:id="3098" w:author="Author">
              <w:r w:rsidRPr="00FE002E">
                <w:rPr>
                  <w:rFonts w:ascii="Times New Roman" w:hAnsi="Times New Roman"/>
                  <w:bCs/>
                </w:rPr>
                <w:delText>040;</w:delText>
              </w:r>
              <w:r w:rsidR="00FA1A9C">
                <w:rPr>
                  <w:rFonts w:ascii="Times New Roman" w:hAnsi="Times New Roman"/>
                  <w:bCs/>
                </w:rPr>
                <w:delText>0</w:delText>
              </w:r>
              <w:r w:rsidRPr="00FE002E">
                <w:rPr>
                  <w:rFonts w:ascii="Times New Roman" w:hAnsi="Times New Roman"/>
                  <w:bCs/>
                </w:rPr>
                <w:delText>2</w:delText>
              </w:r>
              <w:r w:rsidR="00FA1A9C">
                <w:rPr>
                  <w:rFonts w:ascii="Times New Roman" w:hAnsi="Times New Roman"/>
                  <w:bCs/>
                </w:rPr>
                <w:delText>0</w:delText>
              </w:r>
            </w:del>
            <w:ins w:id="3099" w:author="Author">
              <w:r w:rsidRPr="00FE002E">
                <w:rPr>
                  <w:rFonts w:ascii="Times New Roman" w:hAnsi="Times New Roman"/>
                  <w:bCs/>
                </w:rPr>
                <w:t>0</w:t>
              </w:r>
              <w:r w:rsidR="001E4710">
                <w:rPr>
                  <w:rFonts w:ascii="Times New Roman" w:hAnsi="Times New Roman"/>
                  <w:bCs/>
                </w:rPr>
                <w:t>0</w:t>
              </w:r>
              <w:r w:rsidRPr="00FE002E">
                <w:rPr>
                  <w:rFonts w:ascii="Times New Roman" w:hAnsi="Times New Roman"/>
                  <w:bCs/>
                </w:rPr>
                <w:t>40;</w:t>
              </w:r>
              <w:r w:rsidR="001E4710">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75EB9A85" w14:textId="0471EEC3"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Derivatives and SFTs subject to a cross-product netting agreement</w:t>
            </w:r>
            <w:r w:rsidR="00D50BF9">
              <w:rPr>
                <w:rFonts w:ascii="Times New Roman" w:hAnsi="Times New Roman"/>
                <w:b/>
                <w:bCs/>
              </w:rPr>
              <w:t xml:space="preserve"> – </w:t>
            </w:r>
            <w:del w:id="3100" w:author="Author">
              <w:r w:rsidR="00D50BF9">
                <w:rPr>
                  <w:rFonts w:ascii="Times New Roman" w:hAnsi="Times New Roman"/>
                  <w:b/>
                  <w:bCs/>
                </w:rPr>
                <w:delText>RWA</w:delText>
              </w:r>
            </w:del>
            <w:ins w:id="3101" w:author="Author">
              <w:r w:rsidR="00D50BF9">
                <w:rPr>
                  <w:rFonts w:ascii="Times New Roman" w:hAnsi="Times New Roman"/>
                  <w:b/>
                  <w:bCs/>
                </w:rPr>
                <w:t>RW</w:t>
              </w:r>
              <w:r w:rsidR="00247954">
                <w:rPr>
                  <w:rFonts w:ascii="Times New Roman" w:hAnsi="Times New Roman"/>
                  <w:b/>
                  <w:bCs/>
                </w:rPr>
                <w:t>E</w:t>
              </w:r>
              <w:r w:rsidR="00D50BF9">
                <w:rPr>
                  <w:rFonts w:ascii="Times New Roman" w:hAnsi="Times New Roman"/>
                  <w:b/>
                  <w:bCs/>
                </w:rPr>
                <w:t>A</w:t>
              </w:r>
            </w:ins>
          </w:p>
          <w:p w14:paraId="6A93DC52" w14:textId="77777777" w:rsidR="002509B1" w:rsidRPr="00FE002E" w:rsidRDefault="002509B1" w:rsidP="007E2A41">
            <w:pPr>
              <w:pStyle w:val="BodyText1"/>
              <w:spacing w:line="240" w:lineRule="auto"/>
              <w:rPr>
                <w:rFonts w:ascii="Times New Roman" w:hAnsi="Times New Roman"/>
                <w:b/>
                <w:bCs/>
              </w:rPr>
            </w:pPr>
          </w:p>
          <w:p w14:paraId="4578274E" w14:textId="5CF04155" w:rsidR="002509B1" w:rsidRPr="00FE002E" w:rsidRDefault="00F4754B" w:rsidP="007E2A41">
            <w:pPr>
              <w:pStyle w:val="BodyText1"/>
              <w:spacing w:line="240" w:lineRule="auto"/>
              <w:rPr>
                <w:rFonts w:ascii="Times New Roman" w:hAnsi="Times New Roman"/>
                <w:bCs/>
              </w:rPr>
            </w:pPr>
            <w:r w:rsidRPr="00FE002E">
              <w:rPr>
                <w:rFonts w:ascii="Times New Roman" w:hAnsi="Times New Roman"/>
                <w:bCs/>
              </w:rPr>
              <w:t>The risk-weighted exposure amounts</w:t>
            </w:r>
            <w:r w:rsidR="00C8493C" w:rsidRPr="00FE002E">
              <w:rPr>
                <w:rFonts w:ascii="Times New Roman" w:hAnsi="Times New Roman"/>
              </w:rPr>
              <w:t xml:space="preserve"> to credit and counterparty credit risk as calculated u</w:t>
            </w:r>
            <w:r w:rsidR="005550ED" w:rsidRPr="00FE002E">
              <w:rPr>
                <w:rFonts w:ascii="Times New Roman" w:hAnsi="Times New Roman"/>
              </w:rPr>
              <w:t>nder Title II</w:t>
            </w:r>
            <w:r w:rsidR="002E6BEF">
              <w:rPr>
                <w:rFonts w:ascii="Times New Roman" w:hAnsi="Times New Roman"/>
              </w:rPr>
              <w:t xml:space="preserve"> of</w:t>
            </w:r>
            <w:r w:rsidR="007B65AA" w:rsidRPr="00FE002E">
              <w:rPr>
                <w:rFonts w:ascii="Times New Roman" w:hAnsi="Times New Roman"/>
              </w:rPr>
              <w:t xml:space="preserve"> Part Three</w:t>
            </w:r>
            <w:r w:rsidR="00C8493C" w:rsidRPr="00FE002E">
              <w:rPr>
                <w:rFonts w:ascii="Times New Roman" w:hAnsi="Times New Roman"/>
              </w:rPr>
              <w:t xml:space="preserve"> </w:t>
            </w:r>
            <w:del w:id="3102" w:author="Author">
              <w:r w:rsidR="00C8493C" w:rsidRPr="00FE002E">
                <w:rPr>
                  <w:rFonts w:ascii="Times New Roman" w:hAnsi="Times New Roman"/>
                </w:rPr>
                <w:delText xml:space="preserve">of the </w:delText>
              </w:r>
            </w:del>
            <w:r w:rsidR="00684733">
              <w:rPr>
                <w:rFonts w:ascii="Times New Roman" w:hAnsi="Times New Roman"/>
              </w:rPr>
              <w:t>CRR</w:t>
            </w:r>
            <w:r w:rsidRPr="00FE002E">
              <w:rPr>
                <w:rFonts w:ascii="Times New Roman" w:hAnsi="Times New Roman"/>
                <w:bCs/>
              </w:rPr>
              <w:t xml:space="preserve"> of derivatives and </w:t>
            </w:r>
            <w:r w:rsidR="001F28E7">
              <w:rPr>
                <w:rFonts w:ascii="Times New Roman" w:hAnsi="Times New Roman"/>
                <w:bCs/>
              </w:rPr>
              <w:t>S</w:t>
            </w:r>
            <w:r w:rsidR="005F2987">
              <w:rPr>
                <w:rFonts w:ascii="Times New Roman" w:hAnsi="Times New Roman"/>
                <w:bCs/>
              </w:rPr>
              <w:t>F</w:t>
            </w:r>
            <w:r w:rsidR="001F28E7">
              <w:rPr>
                <w:rFonts w:ascii="Times New Roman" w:hAnsi="Times New Roman"/>
                <w:bCs/>
              </w:rPr>
              <w:t>Ts</w:t>
            </w:r>
            <w:r w:rsidR="00A32213" w:rsidRPr="00FE002E">
              <w:rPr>
                <w:rFonts w:ascii="Times New Roman" w:hAnsi="Times New Roman"/>
                <w:bCs/>
              </w:rPr>
              <w:t>, including those that are off-balance sheet,</w:t>
            </w:r>
            <w:r w:rsidRPr="00FE002E">
              <w:rPr>
                <w:rFonts w:ascii="Times New Roman" w:hAnsi="Times New Roman"/>
                <w:bCs/>
              </w:rPr>
              <w:t xml:space="preserve"> if subject to a cross-product netting agreement as defined in Article </w:t>
            </w:r>
            <w:r w:rsidR="009D7791" w:rsidRPr="00FE002E">
              <w:rPr>
                <w:rFonts w:ascii="Times New Roman" w:hAnsi="Times New Roman"/>
                <w:bCs/>
              </w:rPr>
              <w:t>272</w:t>
            </w:r>
            <w:r w:rsidRPr="00FE002E">
              <w:rPr>
                <w:rFonts w:ascii="Times New Roman" w:hAnsi="Times New Roman"/>
                <w:bCs/>
              </w:rPr>
              <w:t xml:space="preserve">(25) </w:t>
            </w:r>
            <w:del w:id="3103" w:author="Author">
              <w:r w:rsidRPr="00FE002E">
                <w:rPr>
                  <w:rFonts w:ascii="Times New Roman" w:hAnsi="Times New Roman"/>
                  <w:bCs/>
                </w:rPr>
                <w:delText xml:space="preserve">of the </w:delText>
              </w:r>
            </w:del>
            <w:r w:rsidR="00684733">
              <w:rPr>
                <w:rFonts w:ascii="Times New Roman" w:hAnsi="Times New Roman"/>
                <w:bCs/>
              </w:rPr>
              <w:t>CRR</w:t>
            </w:r>
            <w:r w:rsidRPr="00FE002E">
              <w:rPr>
                <w:rFonts w:ascii="Times New Roman" w:hAnsi="Times New Roman"/>
                <w:bCs/>
              </w:rPr>
              <w:t>.</w:t>
            </w:r>
          </w:p>
          <w:p w14:paraId="2D88BC4B" w14:textId="77777777" w:rsidR="00F4754B" w:rsidRPr="00FE002E" w:rsidRDefault="00F4754B" w:rsidP="007E2A41">
            <w:pPr>
              <w:pStyle w:val="BodyText1"/>
              <w:spacing w:line="240" w:lineRule="auto"/>
              <w:rPr>
                <w:rFonts w:ascii="Times New Roman" w:hAnsi="Times New Roman"/>
                <w:bCs/>
              </w:rPr>
            </w:pPr>
          </w:p>
        </w:tc>
      </w:tr>
      <w:tr w:rsidR="002A54FF" w:rsidRPr="00FE002E" w14:paraId="6FAD68FE" w14:textId="77777777" w:rsidTr="004B064A">
        <w:trPr>
          <w:trHeight w:val="71"/>
        </w:trPr>
        <w:tc>
          <w:tcPr>
            <w:tcW w:w="1417" w:type="dxa"/>
            <w:shd w:val="clear" w:color="auto" w:fill="FFFFFF"/>
          </w:tcPr>
          <w:p w14:paraId="7DA151D1" w14:textId="080738E4" w:rsidR="00F4754B" w:rsidRPr="00FE002E" w:rsidRDefault="00F4754B" w:rsidP="00F4754B">
            <w:pPr>
              <w:pStyle w:val="BodyText1"/>
              <w:rPr>
                <w:rFonts w:ascii="Times New Roman" w:hAnsi="Times New Roman"/>
              </w:rPr>
            </w:pPr>
            <w:r w:rsidRPr="00FE002E">
              <w:rPr>
                <w:rFonts w:ascii="Times New Roman" w:hAnsi="Times New Roman"/>
                <w:bCs/>
              </w:rPr>
              <w:t>{</w:t>
            </w:r>
            <w:del w:id="3104" w:author="Author">
              <w:r w:rsidRPr="00FE002E">
                <w:rPr>
                  <w:rFonts w:ascii="Times New Roman" w:hAnsi="Times New Roman"/>
                  <w:bCs/>
                </w:rPr>
                <w:delText>050;</w:delText>
              </w:r>
              <w:r w:rsidR="00FA1A9C">
                <w:rPr>
                  <w:rFonts w:ascii="Times New Roman" w:hAnsi="Times New Roman"/>
                  <w:bCs/>
                </w:rPr>
                <w:delText>0</w:delText>
              </w:r>
              <w:r w:rsidRPr="00FE002E">
                <w:rPr>
                  <w:rFonts w:ascii="Times New Roman" w:hAnsi="Times New Roman"/>
                  <w:bCs/>
                </w:rPr>
                <w:delText>1</w:delText>
              </w:r>
              <w:r w:rsidR="00FA1A9C">
                <w:rPr>
                  <w:rFonts w:ascii="Times New Roman" w:hAnsi="Times New Roman"/>
                  <w:bCs/>
                </w:rPr>
                <w:delText>0</w:delText>
              </w:r>
            </w:del>
            <w:ins w:id="3105" w:author="Author">
              <w:r w:rsidRPr="00FE002E">
                <w:rPr>
                  <w:rFonts w:ascii="Times New Roman" w:hAnsi="Times New Roman"/>
                  <w:bCs/>
                </w:rPr>
                <w:t>0</w:t>
              </w:r>
              <w:r w:rsidR="001E4710">
                <w:rPr>
                  <w:rFonts w:ascii="Times New Roman" w:hAnsi="Times New Roman"/>
                  <w:bCs/>
                </w:rPr>
                <w:t>0</w:t>
              </w:r>
              <w:r w:rsidRPr="00FE002E">
                <w:rPr>
                  <w:rFonts w:ascii="Times New Roman" w:hAnsi="Times New Roman"/>
                  <w:bCs/>
                </w:rPr>
                <w:t>50;</w:t>
              </w:r>
              <w:r w:rsidR="00FA1A9C">
                <w:rPr>
                  <w:rFonts w:ascii="Times New Roman" w:hAnsi="Times New Roman"/>
                  <w:bCs/>
                </w:rPr>
                <w:t>0</w:t>
              </w:r>
              <w:r w:rsidR="001E4710">
                <w:rPr>
                  <w:rFonts w:ascii="Times New Roman" w:hAnsi="Times New Roman"/>
                  <w:bCs/>
                </w:rPr>
                <w:t>0</w:t>
              </w:r>
              <w:r w:rsidRPr="00FE002E">
                <w:rPr>
                  <w:rFonts w:ascii="Times New Roman" w:hAnsi="Times New Roman"/>
                  <w:bCs/>
                </w:rPr>
                <w:t>1</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30CCB0BE"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Derivatives not subject to a cross-product netting agreement</w:t>
            </w:r>
            <w:r w:rsidR="00D50BF9">
              <w:rPr>
                <w:rFonts w:ascii="Times New Roman" w:hAnsi="Times New Roman"/>
                <w:b/>
                <w:bCs/>
              </w:rPr>
              <w:t xml:space="preserve"> </w:t>
            </w:r>
            <w:r w:rsidR="00D50BF9">
              <w:rPr>
                <w:rFonts w:ascii="Times New Roman" w:hAnsi="Times New Roman"/>
                <w:b/>
              </w:rPr>
              <w:t>– Leverage Ratio Exposure Value</w:t>
            </w:r>
          </w:p>
          <w:p w14:paraId="37A53F91" w14:textId="77777777" w:rsidR="002509B1" w:rsidRPr="00FE002E" w:rsidRDefault="002509B1" w:rsidP="007E2A41">
            <w:pPr>
              <w:pStyle w:val="BodyText1"/>
              <w:spacing w:line="240" w:lineRule="auto"/>
              <w:rPr>
                <w:rFonts w:ascii="Times New Roman" w:hAnsi="Times New Roman"/>
                <w:b/>
                <w:bCs/>
              </w:rPr>
            </w:pPr>
          </w:p>
          <w:p w14:paraId="59846FA5" w14:textId="181E4298"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derivatives if </w:t>
            </w:r>
            <w:r w:rsidRPr="00011E14">
              <w:rPr>
                <w:rFonts w:ascii="Times New Roman" w:hAnsi="Times New Roman"/>
                <w:rPrChange w:id="3106" w:author="Author">
                  <w:rPr>
                    <w:rFonts w:ascii="Times New Roman" w:hAnsi="Times New Roman"/>
                    <w:b/>
                    <w:u w:val="single"/>
                  </w:rPr>
                </w:rPrChange>
              </w:rPr>
              <w:t>not</w:t>
            </w:r>
            <w:r w:rsidRPr="00FE002E">
              <w:rPr>
                <w:rFonts w:ascii="Times New Roman" w:hAnsi="Times New Roman"/>
                <w:bCs/>
              </w:rPr>
              <w:t xml:space="preserve"> subject to a cross-product netting agreement as defined in Article </w:t>
            </w:r>
            <w:r w:rsidR="00A57D1B" w:rsidRPr="00FE002E">
              <w:rPr>
                <w:rFonts w:ascii="Times New Roman" w:hAnsi="Times New Roman"/>
                <w:bCs/>
              </w:rPr>
              <w:t>272</w:t>
            </w:r>
            <w:r w:rsidRPr="00FE002E">
              <w:rPr>
                <w:rFonts w:ascii="Times New Roman" w:hAnsi="Times New Roman"/>
                <w:bCs/>
              </w:rPr>
              <w:t xml:space="preserve">(25) </w:t>
            </w:r>
            <w:del w:id="3107" w:author="Author">
              <w:r w:rsidRPr="00FE002E">
                <w:rPr>
                  <w:rFonts w:ascii="Times New Roman" w:hAnsi="Times New Roman"/>
                  <w:bCs/>
                </w:rPr>
                <w:delText xml:space="preserve">of the </w:delText>
              </w:r>
            </w:del>
            <w:r w:rsidR="00684733">
              <w:rPr>
                <w:rFonts w:ascii="Times New Roman" w:hAnsi="Times New Roman"/>
                <w:bCs/>
              </w:rPr>
              <w:t>CRR</w:t>
            </w:r>
            <w:r w:rsidRPr="00FE002E">
              <w:rPr>
                <w:rFonts w:ascii="Times New Roman" w:hAnsi="Times New Roman"/>
                <w:bCs/>
              </w:rPr>
              <w:t>.</w:t>
            </w:r>
          </w:p>
          <w:p w14:paraId="48BC0234" w14:textId="77777777" w:rsidR="002509B1" w:rsidRPr="00FE002E" w:rsidRDefault="002509B1" w:rsidP="007E2A41">
            <w:pPr>
              <w:pStyle w:val="BodyText1"/>
              <w:spacing w:line="240" w:lineRule="auto"/>
              <w:rPr>
                <w:rFonts w:ascii="Times New Roman" w:hAnsi="Times New Roman"/>
                <w:b/>
                <w:bCs/>
              </w:rPr>
            </w:pPr>
          </w:p>
        </w:tc>
      </w:tr>
      <w:tr w:rsidR="002A54FF" w:rsidRPr="00FE002E" w14:paraId="109BE50A" w14:textId="77777777" w:rsidTr="004B064A">
        <w:trPr>
          <w:trHeight w:val="71"/>
        </w:trPr>
        <w:tc>
          <w:tcPr>
            <w:tcW w:w="1417" w:type="dxa"/>
            <w:shd w:val="clear" w:color="auto" w:fill="FFFFFF"/>
          </w:tcPr>
          <w:p w14:paraId="6AA1CBE3" w14:textId="5BED8ACC" w:rsidR="00F4754B" w:rsidRPr="00FE002E" w:rsidRDefault="00F4754B" w:rsidP="00F4754B">
            <w:pPr>
              <w:pStyle w:val="BodyText1"/>
              <w:rPr>
                <w:rFonts w:ascii="Times New Roman" w:hAnsi="Times New Roman"/>
              </w:rPr>
            </w:pPr>
            <w:r w:rsidRPr="00FE002E">
              <w:rPr>
                <w:rFonts w:ascii="Times New Roman" w:hAnsi="Times New Roman"/>
                <w:bCs/>
              </w:rPr>
              <w:t>{</w:t>
            </w:r>
            <w:del w:id="3108" w:author="Author">
              <w:r w:rsidRPr="00FE002E">
                <w:rPr>
                  <w:rFonts w:ascii="Times New Roman" w:hAnsi="Times New Roman"/>
                  <w:bCs/>
                </w:rPr>
                <w:delText>050;</w:delText>
              </w:r>
              <w:r w:rsidR="00FA1A9C">
                <w:rPr>
                  <w:rFonts w:ascii="Times New Roman" w:hAnsi="Times New Roman"/>
                  <w:bCs/>
                </w:rPr>
                <w:delText>0</w:delText>
              </w:r>
              <w:r w:rsidRPr="00FE002E">
                <w:rPr>
                  <w:rFonts w:ascii="Times New Roman" w:hAnsi="Times New Roman"/>
                  <w:bCs/>
                </w:rPr>
                <w:delText>2</w:delText>
              </w:r>
              <w:r w:rsidR="00FA1A9C">
                <w:rPr>
                  <w:rFonts w:ascii="Times New Roman" w:hAnsi="Times New Roman"/>
                  <w:bCs/>
                </w:rPr>
                <w:delText>0</w:delText>
              </w:r>
            </w:del>
            <w:ins w:id="3109" w:author="Author">
              <w:r w:rsidRPr="00FE002E">
                <w:rPr>
                  <w:rFonts w:ascii="Times New Roman" w:hAnsi="Times New Roman"/>
                  <w:bCs/>
                </w:rPr>
                <w:t>0</w:t>
              </w:r>
              <w:r w:rsidR="001E4710">
                <w:rPr>
                  <w:rFonts w:ascii="Times New Roman" w:hAnsi="Times New Roman"/>
                  <w:bCs/>
                </w:rPr>
                <w:t>0</w:t>
              </w:r>
              <w:r w:rsidRPr="00FE002E">
                <w:rPr>
                  <w:rFonts w:ascii="Times New Roman" w:hAnsi="Times New Roman"/>
                  <w:bCs/>
                </w:rPr>
                <w:t>50;</w:t>
              </w:r>
              <w:r w:rsidR="00FA1A9C">
                <w:rPr>
                  <w:rFonts w:ascii="Times New Roman" w:hAnsi="Times New Roman"/>
                  <w:bCs/>
                </w:rPr>
                <w:t>0</w:t>
              </w:r>
              <w:r w:rsidR="001E4710">
                <w:rPr>
                  <w:rFonts w:ascii="Times New Roman" w:hAnsi="Times New Roman"/>
                  <w:bCs/>
                </w:rPr>
                <w:t>0</w:t>
              </w:r>
              <w:r w:rsidRPr="00FE002E">
                <w:rPr>
                  <w:rFonts w:ascii="Times New Roman" w:hAnsi="Times New Roman"/>
                  <w:bCs/>
                </w:rPr>
                <w:t>2</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5C17A7CB" w14:textId="42F29C2F"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Derivatives not subject to a cross-product netting agreement</w:t>
            </w:r>
            <w:r w:rsidR="00D50BF9">
              <w:rPr>
                <w:rFonts w:ascii="Times New Roman" w:hAnsi="Times New Roman"/>
                <w:b/>
                <w:bCs/>
              </w:rPr>
              <w:t xml:space="preserve"> – </w:t>
            </w:r>
            <w:del w:id="3110" w:author="Author">
              <w:r w:rsidR="00D50BF9">
                <w:rPr>
                  <w:rFonts w:ascii="Times New Roman" w:hAnsi="Times New Roman"/>
                  <w:b/>
                  <w:bCs/>
                </w:rPr>
                <w:delText>RWA</w:delText>
              </w:r>
            </w:del>
            <w:ins w:id="3111" w:author="Author">
              <w:r w:rsidR="00D50BF9">
                <w:rPr>
                  <w:rFonts w:ascii="Times New Roman" w:hAnsi="Times New Roman"/>
                  <w:b/>
                  <w:bCs/>
                </w:rPr>
                <w:t>RW</w:t>
              </w:r>
              <w:r w:rsidR="00247954">
                <w:rPr>
                  <w:rFonts w:ascii="Times New Roman" w:hAnsi="Times New Roman"/>
                  <w:b/>
                  <w:bCs/>
                </w:rPr>
                <w:t>E</w:t>
              </w:r>
              <w:r w:rsidR="00D50BF9">
                <w:rPr>
                  <w:rFonts w:ascii="Times New Roman" w:hAnsi="Times New Roman"/>
                  <w:b/>
                  <w:bCs/>
                </w:rPr>
                <w:t>A</w:t>
              </w:r>
            </w:ins>
          </w:p>
          <w:p w14:paraId="128CF8E8" w14:textId="77777777" w:rsidR="002509B1" w:rsidRPr="00FE002E" w:rsidRDefault="002509B1" w:rsidP="007E2A41">
            <w:pPr>
              <w:pStyle w:val="BodyText1"/>
              <w:spacing w:line="240" w:lineRule="auto"/>
              <w:rPr>
                <w:rFonts w:ascii="Times New Roman" w:hAnsi="Times New Roman"/>
                <w:b/>
                <w:bCs/>
              </w:rPr>
            </w:pPr>
          </w:p>
          <w:p w14:paraId="45358DCF" w14:textId="78A1FEE4"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risk-weighted exposure amounts</w:t>
            </w:r>
            <w:r w:rsidR="00E62134" w:rsidRPr="00FE002E">
              <w:rPr>
                <w:rFonts w:ascii="Times New Roman" w:hAnsi="Times New Roman"/>
                <w:bCs/>
              </w:rPr>
              <w:t xml:space="preserve"> to credit and counterparty credit risk</w:t>
            </w:r>
            <w:r w:rsidRPr="00FE002E">
              <w:rPr>
                <w:rFonts w:ascii="Times New Roman" w:hAnsi="Times New Roman"/>
                <w:bCs/>
              </w:rPr>
              <w:t xml:space="preserve"> of derivatives</w:t>
            </w:r>
            <w:r w:rsidR="00FC7AB0">
              <w:rPr>
                <w:rFonts w:ascii="Times New Roman" w:hAnsi="Times New Roman"/>
                <w:bCs/>
              </w:rPr>
              <w:t xml:space="preserve"> </w:t>
            </w:r>
            <w:r w:rsidR="005550ED" w:rsidRPr="00FE002E">
              <w:rPr>
                <w:rFonts w:ascii="Times New Roman" w:hAnsi="Times New Roman"/>
              </w:rPr>
              <w:t>as calculated under Title</w:t>
            </w:r>
            <w:r w:rsidR="00D37F32" w:rsidRPr="00FE002E">
              <w:rPr>
                <w:rFonts w:ascii="Times New Roman" w:hAnsi="Times New Roman"/>
              </w:rPr>
              <w:t xml:space="preserve"> II</w:t>
            </w:r>
            <w:r w:rsidR="002E6BEF">
              <w:rPr>
                <w:rFonts w:ascii="Times New Roman" w:hAnsi="Times New Roman"/>
              </w:rPr>
              <w:t xml:space="preserve"> of</w:t>
            </w:r>
            <w:r w:rsidR="007B65AA" w:rsidRPr="00FE002E">
              <w:rPr>
                <w:rFonts w:ascii="Times New Roman" w:hAnsi="Times New Roman"/>
              </w:rPr>
              <w:t xml:space="preserve"> Part Three</w:t>
            </w:r>
            <w:r w:rsidR="00D37F32" w:rsidRPr="00FE002E">
              <w:rPr>
                <w:rFonts w:ascii="Times New Roman" w:hAnsi="Times New Roman"/>
              </w:rPr>
              <w:t xml:space="preserve"> </w:t>
            </w:r>
            <w:del w:id="3112" w:author="Author">
              <w:r w:rsidR="00D37F32" w:rsidRPr="00FE002E">
                <w:rPr>
                  <w:rFonts w:ascii="Times New Roman" w:hAnsi="Times New Roman"/>
                </w:rPr>
                <w:delText xml:space="preserve">of the </w:delText>
              </w:r>
            </w:del>
            <w:r w:rsidR="00684733">
              <w:rPr>
                <w:rFonts w:ascii="Times New Roman" w:hAnsi="Times New Roman"/>
              </w:rPr>
              <w:t>CRR</w:t>
            </w:r>
            <w:r w:rsidR="00D37F32" w:rsidRPr="00FE002E">
              <w:rPr>
                <w:rFonts w:ascii="Times New Roman" w:hAnsi="Times New Roman"/>
              </w:rPr>
              <w:t>, including those that are off-balance sheet,</w:t>
            </w:r>
            <w:r w:rsidRPr="00FE002E">
              <w:rPr>
                <w:rFonts w:ascii="Times New Roman" w:hAnsi="Times New Roman"/>
                <w:bCs/>
              </w:rPr>
              <w:t xml:space="preserve"> if not subject to a cross-product netting agreement as defined in Article </w:t>
            </w:r>
            <w:r w:rsidR="00A57D1B" w:rsidRPr="00FE002E">
              <w:rPr>
                <w:rFonts w:ascii="Times New Roman" w:hAnsi="Times New Roman"/>
                <w:bCs/>
              </w:rPr>
              <w:t>272</w:t>
            </w:r>
            <w:r w:rsidRPr="00FE002E">
              <w:rPr>
                <w:rFonts w:ascii="Times New Roman" w:hAnsi="Times New Roman"/>
                <w:bCs/>
              </w:rPr>
              <w:t xml:space="preserve">(25) </w:t>
            </w:r>
            <w:del w:id="3113" w:author="Author">
              <w:r w:rsidRPr="00FE002E">
                <w:rPr>
                  <w:rFonts w:ascii="Times New Roman" w:hAnsi="Times New Roman"/>
                  <w:bCs/>
                </w:rPr>
                <w:delText xml:space="preserve">of the </w:delText>
              </w:r>
            </w:del>
            <w:r w:rsidR="00684733">
              <w:rPr>
                <w:rFonts w:ascii="Times New Roman" w:hAnsi="Times New Roman"/>
                <w:bCs/>
              </w:rPr>
              <w:t>CRR</w:t>
            </w:r>
            <w:r w:rsidRPr="00FE002E">
              <w:rPr>
                <w:rFonts w:ascii="Times New Roman" w:hAnsi="Times New Roman"/>
                <w:bCs/>
              </w:rPr>
              <w:t xml:space="preserve">. </w:t>
            </w:r>
          </w:p>
          <w:p w14:paraId="328E1A83" w14:textId="77777777" w:rsidR="002509B1" w:rsidRPr="00FE002E" w:rsidRDefault="002509B1" w:rsidP="007E2A41">
            <w:pPr>
              <w:pStyle w:val="BodyText1"/>
              <w:spacing w:line="240" w:lineRule="auto"/>
              <w:rPr>
                <w:rFonts w:ascii="Times New Roman" w:hAnsi="Times New Roman"/>
                <w:b/>
                <w:bCs/>
              </w:rPr>
            </w:pPr>
          </w:p>
        </w:tc>
      </w:tr>
      <w:tr w:rsidR="002A54FF" w:rsidRPr="00FE002E" w14:paraId="250886B1" w14:textId="77777777" w:rsidTr="004B064A">
        <w:trPr>
          <w:trHeight w:val="71"/>
        </w:trPr>
        <w:tc>
          <w:tcPr>
            <w:tcW w:w="1417" w:type="dxa"/>
            <w:shd w:val="clear" w:color="auto" w:fill="FFFFFF"/>
          </w:tcPr>
          <w:p w14:paraId="47AE751E" w14:textId="79BC5FF2" w:rsidR="00F4754B" w:rsidRPr="00FE002E" w:rsidRDefault="00F4754B" w:rsidP="00F4754B">
            <w:pPr>
              <w:pStyle w:val="BodyText1"/>
              <w:rPr>
                <w:rFonts w:ascii="Times New Roman" w:hAnsi="Times New Roman"/>
              </w:rPr>
            </w:pPr>
            <w:r w:rsidRPr="00FE002E">
              <w:rPr>
                <w:rFonts w:ascii="Times New Roman" w:hAnsi="Times New Roman"/>
                <w:bCs/>
              </w:rPr>
              <w:lastRenderedPageBreak/>
              <w:t>{</w:t>
            </w:r>
            <w:del w:id="3114" w:author="Author">
              <w:r w:rsidRPr="00FE002E">
                <w:rPr>
                  <w:rFonts w:ascii="Times New Roman" w:hAnsi="Times New Roman"/>
                  <w:bCs/>
                </w:rPr>
                <w:delText>060;</w:delText>
              </w:r>
              <w:r w:rsidR="00FA1A9C">
                <w:rPr>
                  <w:rFonts w:ascii="Times New Roman" w:hAnsi="Times New Roman"/>
                  <w:bCs/>
                </w:rPr>
                <w:delText>0</w:delText>
              </w:r>
              <w:r w:rsidRPr="00FE002E">
                <w:rPr>
                  <w:rFonts w:ascii="Times New Roman" w:hAnsi="Times New Roman"/>
                  <w:bCs/>
                </w:rPr>
                <w:delText>1</w:delText>
              </w:r>
              <w:r w:rsidR="00FA1A9C">
                <w:rPr>
                  <w:rFonts w:ascii="Times New Roman" w:hAnsi="Times New Roman"/>
                  <w:bCs/>
                </w:rPr>
                <w:delText>0</w:delText>
              </w:r>
            </w:del>
            <w:ins w:id="3115" w:author="Author">
              <w:r w:rsidRPr="00FE002E">
                <w:rPr>
                  <w:rFonts w:ascii="Times New Roman" w:hAnsi="Times New Roman"/>
                  <w:bCs/>
                </w:rPr>
                <w:t>0</w:t>
              </w:r>
              <w:r w:rsidR="001E4710">
                <w:rPr>
                  <w:rFonts w:ascii="Times New Roman" w:hAnsi="Times New Roman"/>
                  <w:bCs/>
                </w:rPr>
                <w:t>0</w:t>
              </w:r>
              <w:r w:rsidRPr="00FE002E">
                <w:rPr>
                  <w:rFonts w:ascii="Times New Roman" w:hAnsi="Times New Roman"/>
                  <w:bCs/>
                </w:rPr>
                <w:t>60;</w:t>
              </w:r>
              <w:r w:rsidR="00FA1A9C">
                <w:rPr>
                  <w:rFonts w:ascii="Times New Roman" w:hAnsi="Times New Roman"/>
                  <w:bCs/>
                </w:rPr>
                <w:t>0</w:t>
              </w:r>
              <w:r w:rsidR="001E4710">
                <w:rPr>
                  <w:rFonts w:ascii="Times New Roman" w:hAnsi="Times New Roman"/>
                  <w:bCs/>
                </w:rPr>
                <w:t>0</w:t>
              </w:r>
              <w:r w:rsidRPr="00FE002E">
                <w:rPr>
                  <w:rFonts w:ascii="Times New Roman" w:hAnsi="Times New Roman"/>
                  <w:bCs/>
                </w:rPr>
                <w:t>1</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0ACFDA7E"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SFTs not subject to a cross-product netting agreement</w:t>
            </w:r>
            <w:r w:rsidR="00D50BF9">
              <w:rPr>
                <w:rFonts w:ascii="Times New Roman" w:hAnsi="Times New Roman"/>
                <w:b/>
                <w:bCs/>
              </w:rPr>
              <w:t xml:space="preserve"> </w:t>
            </w:r>
            <w:r w:rsidR="00D50BF9">
              <w:rPr>
                <w:rFonts w:ascii="Times New Roman" w:hAnsi="Times New Roman"/>
                <w:b/>
              </w:rPr>
              <w:t>– Leverage Ratio Exposure Value</w:t>
            </w:r>
          </w:p>
          <w:p w14:paraId="62FDB809" w14:textId="77777777" w:rsidR="002509B1" w:rsidRPr="00FE002E" w:rsidRDefault="002509B1" w:rsidP="007E2A41">
            <w:pPr>
              <w:pStyle w:val="BodyText1"/>
              <w:spacing w:line="240" w:lineRule="auto"/>
              <w:rPr>
                <w:rFonts w:ascii="Times New Roman" w:hAnsi="Times New Roman"/>
                <w:b/>
                <w:bCs/>
              </w:rPr>
            </w:pPr>
          </w:p>
          <w:p w14:paraId="3A8A2E2D" w14:textId="4AB9AF24"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exposures of </w:t>
            </w:r>
            <w:r w:rsidR="001F28E7">
              <w:rPr>
                <w:rFonts w:ascii="Times New Roman" w:hAnsi="Times New Roman"/>
                <w:bCs/>
              </w:rPr>
              <w:t>SFTs</w:t>
            </w:r>
            <w:r w:rsidRPr="00FE002E">
              <w:rPr>
                <w:rFonts w:ascii="Times New Roman" w:hAnsi="Times New Roman"/>
                <w:bCs/>
              </w:rPr>
              <w:t xml:space="preserve"> if </w:t>
            </w:r>
            <w:r w:rsidR="00C51086" w:rsidRPr="00011E14">
              <w:rPr>
                <w:rFonts w:ascii="Times New Roman" w:hAnsi="Times New Roman"/>
                <w:rPrChange w:id="3116" w:author="Author">
                  <w:rPr>
                    <w:rFonts w:ascii="Times New Roman" w:hAnsi="Times New Roman"/>
                    <w:b/>
                    <w:u w:val="single"/>
                  </w:rPr>
                </w:rPrChange>
              </w:rPr>
              <w:t>not</w:t>
            </w:r>
            <w:r w:rsidR="00C51086" w:rsidRPr="00FE002E">
              <w:rPr>
                <w:rFonts w:ascii="Times New Roman" w:hAnsi="Times New Roman"/>
                <w:bCs/>
              </w:rPr>
              <w:t xml:space="preserve"> </w:t>
            </w:r>
            <w:r w:rsidRPr="00FE002E">
              <w:rPr>
                <w:rFonts w:ascii="Times New Roman" w:hAnsi="Times New Roman"/>
                <w:bCs/>
              </w:rPr>
              <w:t xml:space="preserve">subject to a cross-product netting agreement as defined in Article </w:t>
            </w:r>
            <w:r w:rsidR="00A57D1B" w:rsidRPr="00FE002E">
              <w:rPr>
                <w:rFonts w:ascii="Times New Roman" w:hAnsi="Times New Roman"/>
                <w:bCs/>
              </w:rPr>
              <w:t>272</w:t>
            </w:r>
            <w:r w:rsidRPr="00FE002E">
              <w:rPr>
                <w:rFonts w:ascii="Times New Roman" w:hAnsi="Times New Roman"/>
                <w:bCs/>
              </w:rPr>
              <w:t xml:space="preserve">(25) </w:t>
            </w:r>
            <w:del w:id="3117" w:author="Author">
              <w:r w:rsidRPr="00FE002E">
                <w:rPr>
                  <w:rFonts w:ascii="Times New Roman" w:hAnsi="Times New Roman"/>
                  <w:bCs/>
                </w:rPr>
                <w:delText xml:space="preserve">of the </w:delText>
              </w:r>
            </w:del>
            <w:r w:rsidR="00684733">
              <w:rPr>
                <w:rFonts w:ascii="Times New Roman" w:hAnsi="Times New Roman"/>
                <w:bCs/>
              </w:rPr>
              <w:t>CRR</w:t>
            </w:r>
            <w:r w:rsidRPr="00FE002E">
              <w:rPr>
                <w:rFonts w:ascii="Times New Roman" w:hAnsi="Times New Roman"/>
                <w:bCs/>
              </w:rPr>
              <w:t>.</w:t>
            </w:r>
          </w:p>
          <w:p w14:paraId="621A4651" w14:textId="77777777" w:rsidR="002509B1" w:rsidRPr="00FE002E" w:rsidRDefault="002509B1" w:rsidP="007E2A41">
            <w:pPr>
              <w:pStyle w:val="BodyText1"/>
              <w:spacing w:line="240" w:lineRule="auto"/>
              <w:rPr>
                <w:rFonts w:ascii="Times New Roman" w:hAnsi="Times New Roman"/>
                <w:b/>
                <w:bCs/>
              </w:rPr>
            </w:pPr>
          </w:p>
        </w:tc>
      </w:tr>
      <w:tr w:rsidR="002A54FF" w:rsidRPr="00FE002E" w14:paraId="02CE5A4B" w14:textId="77777777" w:rsidTr="004B064A">
        <w:trPr>
          <w:trHeight w:val="71"/>
        </w:trPr>
        <w:tc>
          <w:tcPr>
            <w:tcW w:w="1417" w:type="dxa"/>
            <w:shd w:val="clear" w:color="auto" w:fill="FFFFFF"/>
          </w:tcPr>
          <w:p w14:paraId="5323F20A" w14:textId="5080C507" w:rsidR="00F4754B" w:rsidRPr="00FE002E" w:rsidRDefault="00F4754B" w:rsidP="00F4754B">
            <w:pPr>
              <w:pStyle w:val="BodyText1"/>
              <w:rPr>
                <w:rFonts w:ascii="Times New Roman" w:hAnsi="Times New Roman"/>
              </w:rPr>
            </w:pPr>
            <w:r w:rsidRPr="00FE002E">
              <w:rPr>
                <w:rFonts w:ascii="Times New Roman" w:hAnsi="Times New Roman"/>
                <w:bCs/>
              </w:rPr>
              <w:t>{</w:t>
            </w:r>
            <w:del w:id="3118" w:author="Author">
              <w:r w:rsidRPr="00FE002E">
                <w:rPr>
                  <w:rFonts w:ascii="Times New Roman" w:hAnsi="Times New Roman"/>
                  <w:bCs/>
                </w:rPr>
                <w:delText>060;</w:delText>
              </w:r>
              <w:r w:rsidR="00FA1A9C">
                <w:rPr>
                  <w:rFonts w:ascii="Times New Roman" w:hAnsi="Times New Roman"/>
                  <w:bCs/>
                </w:rPr>
                <w:delText>0</w:delText>
              </w:r>
              <w:r w:rsidRPr="00FE002E">
                <w:rPr>
                  <w:rFonts w:ascii="Times New Roman" w:hAnsi="Times New Roman"/>
                  <w:bCs/>
                </w:rPr>
                <w:delText>2</w:delText>
              </w:r>
              <w:r w:rsidR="00FA1A9C">
                <w:rPr>
                  <w:rFonts w:ascii="Times New Roman" w:hAnsi="Times New Roman"/>
                  <w:bCs/>
                </w:rPr>
                <w:delText>0</w:delText>
              </w:r>
            </w:del>
            <w:ins w:id="3119" w:author="Author">
              <w:r w:rsidRPr="00FE002E">
                <w:rPr>
                  <w:rFonts w:ascii="Times New Roman" w:hAnsi="Times New Roman"/>
                  <w:bCs/>
                </w:rPr>
                <w:t>0</w:t>
              </w:r>
              <w:r w:rsidR="001E4710">
                <w:rPr>
                  <w:rFonts w:ascii="Times New Roman" w:hAnsi="Times New Roman"/>
                  <w:bCs/>
                </w:rPr>
                <w:t>0</w:t>
              </w:r>
              <w:r w:rsidRPr="00FE002E">
                <w:rPr>
                  <w:rFonts w:ascii="Times New Roman" w:hAnsi="Times New Roman"/>
                  <w:bCs/>
                </w:rPr>
                <w:t>60;</w:t>
              </w:r>
              <w:r w:rsidR="00FA1A9C">
                <w:rPr>
                  <w:rFonts w:ascii="Times New Roman" w:hAnsi="Times New Roman"/>
                  <w:bCs/>
                </w:rPr>
                <w:t>0</w:t>
              </w:r>
              <w:r w:rsidR="001E4710">
                <w:rPr>
                  <w:rFonts w:ascii="Times New Roman" w:hAnsi="Times New Roman"/>
                  <w:bCs/>
                </w:rPr>
                <w:t>0</w:t>
              </w:r>
              <w:r w:rsidRPr="00FE002E">
                <w:rPr>
                  <w:rFonts w:ascii="Times New Roman" w:hAnsi="Times New Roman"/>
                  <w:bCs/>
                </w:rPr>
                <w:t>2</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25095D40" w14:textId="77138C49"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SFTs not subject to a cross-product netting agreement</w:t>
            </w:r>
            <w:r w:rsidR="00D50BF9">
              <w:rPr>
                <w:rFonts w:ascii="Times New Roman" w:hAnsi="Times New Roman"/>
                <w:b/>
                <w:bCs/>
              </w:rPr>
              <w:t xml:space="preserve"> – </w:t>
            </w:r>
            <w:del w:id="3120" w:author="Author">
              <w:r w:rsidR="00D50BF9">
                <w:rPr>
                  <w:rFonts w:ascii="Times New Roman" w:hAnsi="Times New Roman"/>
                  <w:b/>
                  <w:bCs/>
                </w:rPr>
                <w:delText>RWA</w:delText>
              </w:r>
            </w:del>
            <w:ins w:id="3121" w:author="Author">
              <w:r w:rsidR="00D50BF9">
                <w:rPr>
                  <w:rFonts w:ascii="Times New Roman" w:hAnsi="Times New Roman"/>
                  <w:b/>
                  <w:bCs/>
                </w:rPr>
                <w:t>RW</w:t>
              </w:r>
              <w:r w:rsidR="00247954">
                <w:rPr>
                  <w:rFonts w:ascii="Times New Roman" w:hAnsi="Times New Roman"/>
                  <w:b/>
                  <w:bCs/>
                </w:rPr>
                <w:t>E</w:t>
              </w:r>
              <w:r w:rsidR="00D50BF9">
                <w:rPr>
                  <w:rFonts w:ascii="Times New Roman" w:hAnsi="Times New Roman"/>
                  <w:b/>
                  <w:bCs/>
                </w:rPr>
                <w:t>A</w:t>
              </w:r>
            </w:ins>
          </w:p>
          <w:p w14:paraId="734B1E23" w14:textId="77777777" w:rsidR="002509B1" w:rsidRPr="00FE002E" w:rsidRDefault="002509B1" w:rsidP="007E2A41">
            <w:pPr>
              <w:pStyle w:val="BodyText1"/>
              <w:spacing w:line="240" w:lineRule="auto"/>
              <w:rPr>
                <w:rFonts w:ascii="Times New Roman" w:hAnsi="Times New Roman"/>
                <w:b/>
                <w:bCs/>
              </w:rPr>
            </w:pPr>
          </w:p>
          <w:p w14:paraId="23D02645" w14:textId="5E1C0A63"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risk-weighted exposure amounts</w:t>
            </w:r>
            <w:r w:rsidR="005550ED" w:rsidRPr="00FE002E">
              <w:rPr>
                <w:rFonts w:ascii="Times New Roman" w:hAnsi="Times New Roman"/>
                <w:bCs/>
              </w:rPr>
              <w:t xml:space="preserve"> to credit and counterparty credit risk</w:t>
            </w:r>
            <w:r w:rsidRPr="00FE002E">
              <w:rPr>
                <w:rFonts w:ascii="Times New Roman" w:hAnsi="Times New Roman"/>
                <w:bCs/>
              </w:rPr>
              <w:t xml:space="preserve"> of </w:t>
            </w:r>
            <w:r w:rsidR="001F28E7">
              <w:rPr>
                <w:rFonts w:ascii="Times New Roman" w:hAnsi="Times New Roman"/>
                <w:bCs/>
              </w:rPr>
              <w:t>SFTs</w:t>
            </w:r>
            <w:r w:rsidR="006C0C0A" w:rsidRPr="00FE002E">
              <w:rPr>
                <w:rFonts w:ascii="Times New Roman" w:hAnsi="Times New Roman"/>
                <w:bCs/>
              </w:rPr>
              <w:t>,</w:t>
            </w:r>
            <w:r w:rsidR="005550ED" w:rsidRPr="00FE002E">
              <w:rPr>
                <w:rFonts w:ascii="Times New Roman" w:hAnsi="Times New Roman"/>
                <w:bCs/>
              </w:rPr>
              <w:t xml:space="preserve"> </w:t>
            </w:r>
            <w:r w:rsidR="005550ED" w:rsidRPr="00FE002E">
              <w:rPr>
                <w:rFonts w:ascii="Times New Roman" w:hAnsi="Times New Roman"/>
              </w:rPr>
              <w:t>as calculated under Title II</w:t>
            </w:r>
            <w:r w:rsidR="002E6BEF">
              <w:rPr>
                <w:rFonts w:ascii="Times New Roman" w:hAnsi="Times New Roman"/>
              </w:rPr>
              <w:t xml:space="preserve"> of</w:t>
            </w:r>
            <w:r w:rsidR="00DE3B51" w:rsidRPr="00FE002E">
              <w:rPr>
                <w:rFonts w:ascii="Times New Roman" w:hAnsi="Times New Roman"/>
              </w:rPr>
              <w:t xml:space="preserve"> Part Three</w:t>
            </w:r>
            <w:r w:rsidR="005550ED" w:rsidRPr="00FE002E">
              <w:rPr>
                <w:rFonts w:ascii="Times New Roman" w:hAnsi="Times New Roman"/>
              </w:rPr>
              <w:t xml:space="preserve"> </w:t>
            </w:r>
            <w:del w:id="3122" w:author="Author">
              <w:r w:rsidR="005550ED" w:rsidRPr="00FE002E">
                <w:rPr>
                  <w:rFonts w:ascii="Times New Roman" w:hAnsi="Times New Roman"/>
                </w:rPr>
                <w:delText xml:space="preserve">of the </w:delText>
              </w:r>
            </w:del>
            <w:r w:rsidR="00684733">
              <w:rPr>
                <w:rFonts w:ascii="Times New Roman" w:hAnsi="Times New Roman"/>
              </w:rPr>
              <w:t>CRR</w:t>
            </w:r>
            <w:r w:rsidR="005550ED" w:rsidRPr="00FE002E">
              <w:rPr>
                <w:rFonts w:ascii="Times New Roman" w:hAnsi="Times New Roman"/>
              </w:rPr>
              <w:t>, including those that are off-balance sheet,</w:t>
            </w:r>
            <w:r w:rsidRPr="00FE002E">
              <w:rPr>
                <w:rFonts w:ascii="Times New Roman" w:hAnsi="Times New Roman"/>
                <w:bCs/>
              </w:rPr>
              <w:t xml:space="preserve"> if </w:t>
            </w:r>
            <w:r w:rsidR="00C51086" w:rsidRPr="00011E14">
              <w:rPr>
                <w:rFonts w:ascii="Times New Roman" w:hAnsi="Times New Roman"/>
                <w:rPrChange w:id="3123" w:author="Author">
                  <w:rPr>
                    <w:rFonts w:ascii="Times New Roman" w:hAnsi="Times New Roman"/>
                    <w:b/>
                    <w:u w:val="single"/>
                  </w:rPr>
                </w:rPrChange>
              </w:rPr>
              <w:t>not</w:t>
            </w:r>
            <w:r w:rsidR="00C51086" w:rsidRPr="00FE002E">
              <w:rPr>
                <w:rFonts w:ascii="Times New Roman" w:hAnsi="Times New Roman"/>
                <w:bCs/>
              </w:rPr>
              <w:t xml:space="preserve"> </w:t>
            </w:r>
            <w:r w:rsidRPr="00FE002E">
              <w:rPr>
                <w:rFonts w:ascii="Times New Roman" w:hAnsi="Times New Roman"/>
                <w:bCs/>
              </w:rPr>
              <w:t xml:space="preserve">subject to a cross-product netting agreement as defined in Article </w:t>
            </w:r>
            <w:r w:rsidR="007B65AA" w:rsidRPr="00FE002E">
              <w:rPr>
                <w:rFonts w:ascii="Times New Roman" w:hAnsi="Times New Roman"/>
                <w:bCs/>
              </w:rPr>
              <w:t>272</w:t>
            </w:r>
            <w:r w:rsidRPr="00FE002E">
              <w:rPr>
                <w:rFonts w:ascii="Times New Roman" w:hAnsi="Times New Roman"/>
                <w:bCs/>
              </w:rPr>
              <w:t xml:space="preserve">(25) </w:t>
            </w:r>
            <w:del w:id="3124" w:author="Author">
              <w:r w:rsidRPr="00FE002E">
                <w:rPr>
                  <w:rFonts w:ascii="Times New Roman" w:hAnsi="Times New Roman"/>
                  <w:bCs/>
                </w:rPr>
                <w:delText xml:space="preserve">of the </w:delText>
              </w:r>
            </w:del>
            <w:r w:rsidR="00684733">
              <w:rPr>
                <w:rFonts w:ascii="Times New Roman" w:hAnsi="Times New Roman"/>
                <w:bCs/>
              </w:rPr>
              <w:t>CRR</w:t>
            </w:r>
            <w:r w:rsidRPr="00FE002E">
              <w:rPr>
                <w:rFonts w:ascii="Times New Roman" w:hAnsi="Times New Roman"/>
                <w:bCs/>
              </w:rPr>
              <w:t xml:space="preserve">. </w:t>
            </w:r>
          </w:p>
          <w:p w14:paraId="0358DACB" w14:textId="77777777" w:rsidR="002509B1" w:rsidRPr="00FE002E" w:rsidRDefault="002509B1" w:rsidP="007E2A41">
            <w:pPr>
              <w:pStyle w:val="BodyText1"/>
              <w:spacing w:line="240" w:lineRule="auto"/>
              <w:rPr>
                <w:rFonts w:ascii="Times New Roman" w:hAnsi="Times New Roman"/>
                <w:b/>
                <w:bCs/>
              </w:rPr>
            </w:pPr>
          </w:p>
        </w:tc>
      </w:tr>
      <w:tr w:rsidR="002A54FF" w:rsidRPr="00FE002E" w14:paraId="53E747C0" w14:textId="77777777" w:rsidTr="004B064A">
        <w:trPr>
          <w:trHeight w:val="71"/>
        </w:trPr>
        <w:tc>
          <w:tcPr>
            <w:tcW w:w="1417" w:type="dxa"/>
            <w:shd w:val="clear" w:color="auto" w:fill="FFFFFF"/>
          </w:tcPr>
          <w:p w14:paraId="416A99BB" w14:textId="74C768F4" w:rsidR="00465521" w:rsidRPr="00FE002E" w:rsidRDefault="00465521" w:rsidP="00F70A83">
            <w:pPr>
              <w:pStyle w:val="BodyText1"/>
              <w:rPr>
                <w:rFonts w:ascii="Times New Roman" w:hAnsi="Times New Roman"/>
                <w:bCs/>
              </w:rPr>
            </w:pPr>
            <w:r>
              <w:rPr>
                <w:rFonts w:ascii="Times New Roman" w:hAnsi="Times New Roman"/>
                <w:bCs/>
              </w:rPr>
              <w:t>{</w:t>
            </w:r>
            <w:del w:id="3125" w:author="Author">
              <w:r>
                <w:rPr>
                  <w:rFonts w:ascii="Times New Roman" w:hAnsi="Times New Roman"/>
                  <w:bCs/>
                </w:rPr>
                <w:delText>0</w:delText>
              </w:r>
              <w:r w:rsidR="00F70A83">
                <w:rPr>
                  <w:rFonts w:ascii="Times New Roman" w:hAnsi="Times New Roman"/>
                  <w:bCs/>
                </w:rPr>
                <w:delText>65</w:delText>
              </w:r>
              <w:r>
                <w:rPr>
                  <w:rFonts w:ascii="Times New Roman" w:hAnsi="Times New Roman"/>
                  <w:bCs/>
                </w:rPr>
                <w:delText>;</w:delText>
              </w:r>
              <w:r w:rsidR="00FA1A9C">
                <w:rPr>
                  <w:rFonts w:ascii="Times New Roman" w:hAnsi="Times New Roman"/>
                  <w:bCs/>
                </w:rPr>
                <w:delText>0</w:delText>
              </w:r>
              <w:r>
                <w:rPr>
                  <w:rFonts w:ascii="Times New Roman" w:hAnsi="Times New Roman"/>
                  <w:bCs/>
                </w:rPr>
                <w:delText>1</w:delText>
              </w:r>
              <w:r w:rsidR="00FA1A9C">
                <w:rPr>
                  <w:rFonts w:ascii="Times New Roman" w:hAnsi="Times New Roman"/>
                  <w:bCs/>
                </w:rPr>
                <w:delText>0</w:delText>
              </w:r>
            </w:del>
            <w:ins w:id="3126" w:author="Author">
              <w:r>
                <w:rPr>
                  <w:rFonts w:ascii="Times New Roman" w:hAnsi="Times New Roman"/>
                  <w:bCs/>
                </w:rPr>
                <w:t>0</w:t>
              </w:r>
              <w:r w:rsidR="001E4710">
                <w:rPr>
                  <w:rFonts w:ascii="Times New Roman" w:hAnsi="Times New Roman"/>
                  <w:bCs/>
                </w:rPr>
                <w:t>0</w:t>
              </w:r>
              <w:r w:rsidR="00F70A83">
                <w:rPr>
                  <w:rFonts w:ascii="Times New Roman" w:hAnsi="Times New Roman"/>
                  <w:bCs/>
                </w:rPr>
                <w:t>65</w:t>
              </w:r>
              <w:r>
                <w:rPr>
                  <w:rFonts w:ascii="Times New Roman" w:hAnsi="Times New Roman"/>
                  <w:bCs/>
                </w:rPr>
                <w:t>;</w:t>
              </w:r>
              <w:r w:rsidR="00FA1A9C">
                <w:rPr>
                  <w:rFonts w:ascii="Times New Roman" w:hAnsi="Times New Roman"/>
                  <w:bCs/>
                </w:rPr>
                <w:t>0</w:t>
              </w:r>
              <w:r w:rsidR="001E4710">
                <w:rPr>
                  <w:rFonts w:ascii="Times New Roman" w:hAnsi="Times New Roman"/>
                  <w:bCs/>
                </w:rPr>
                <w:t>0</w:t>
              </w:r>
              <w:r>
                <w:rPr>
                  <w:rFonts w:ascii="Times New Roman" w:hAnsi="Times New Roman"/>
                  <w:bCs/>
                </w:rPr>
                <w:t>1</w:t>
              </w:r>
              <w:r w:rsidR="00FA1A9C">
                <w:rPr>
                  <w:rFonts w:ascii="Times New Roman" w:hAnsi="Times New Roman"/>
                  <w:bCs/>
                </w:rPr>
                <w:t>0</w:t>
              </w:r>
            </w:ins>
            <w:r>
              <w:rPr>
                <w:rFonts w:ascii="Times New Roman" w:hAnsi="Times New Roman"/>
                <w:bCs/>
              </w:rPr>
              <w:t>}</w:t>
            </w:r>
          </w:p>
        </w:tc>
        <w:tc>
          <w:tcPr>
            <w:tcW w:w="7548" w:type="dxa"/>
            <w:shd w:val="clear" w:color="auto" w:fill="FFFFFF"/>
          </w:tcPr>
          <w:p w14:paraId="31987467" w14:textId="77777777" w:rsidR="00465521" w:rsidRDefault="004968DF" w:rsidP="007E2A41">
            <w:pPr>
              <w:pStyle w:val="BodyText1"/>
              <w:spacing w:line="240" w:lineRule="auto"/>
              <w:rPr>
                <w:rFonts w:ascii="Times New Roman" w:hAnsi="Times New Roman"/>
                <w:b/>
                <w:bCs/>
              </w:rPr>
            </w:pPr>
            <w:r>
              <w:rPr>
                <w:rFonts w:ascii="Times New Roman" w:hAnsi="Times New Roman"/>
                <w:b/>
                <w:bCs/>
              </w:rPr>
              <w:t>Exposure amounts resulting from the additional treatment for credit derivatives</w:t>
            </w:r>
            <w:r w:rsidR="00D50BF9">
              <w:rPr>
                <w:rFonts w:ascii="Times New Roman" w:hAnsi="Times New Roman"/>
                <w:b/>
                <w:bCs/>
              </w:rPr>
              <w:t xml:space="preserve"> </w:t>
            </w:r>
            <w:r w:rsidR="00D50BF9">
              <w:rPr>
                <w:rFonts w:ascii="Times New Roman" w:hAnsi="Times New Roman"/>
                <w:b/>
              </w:rPr>
              <w:t>– Leverage Ratio Exposure Value</w:t>
            </w:r>
          </w:p>
          <w:p w14:paraId="40B65940" w14:textId="77777777" w:rsidR="004968DF" w:rsidRDefault="004968DF" w:rsidP="007E2A41">
            <w:pPr>
              <w:pStyle w:val="BodyText1"/>
              <w:spacing w:line="240" w:lineRule="auto"/>
              <w:rPr>
                <w:rFonts w:ascii="Times New Roman" w:hAnsi="Times New Roman"/>
                <w:b/>
                <w:bCs/>
              </w:rPr>
            </w:pPr>
          </w:p>
          <w:p w14:paraId="2E8AD12E" w14:textId="65E47326" w:rsidR="004968DF" w:rsidRDefault="000D3973" w:rsidP="00DB61A5">
            <w:pPr>
              <w:pStyle w:val="BodyText1"/>
              <w:spacing w:line="240" w:lineRule="auto"/>
              <w:rPr>
                <w:rFonts w:ascii="Times New Roman" w:hAnsi="Times New Roman"/>
                <w:b/>
                <w:bCs/>
              </w:rPr>
            </w:pPr>
            <w:r>
              <w:rPr>
                <w:rFonts w:ascii="Times New Roman" w:hAnsi="Times New Roman"/>
                <w:bCs/>
              </w:rPr>
              <w:t xml:space="preserve">This </w:t>
            </w:r>
            <w:r w:rsidR="00E8206D">
              <w:rPr>
                <w:rFonts w:ascii="Times New Roman" w:hAnsi="Times New Roman"/>
                <w:bCs/>
              </w:rPr>
              <w:t>cell</w:t>
            </w:r>
            <w:r>
              <w:rPr>
                <w:rFonts w:ascii="Times New Roman" w:hAnsi="Times New Roman"/>
                <w:bCs/>
              </w:rPr>
              <w:t xml:space="preserve"> shall equal the </w:t>
            </w:r>
            <w:r w:rsidR="00677250">
              <w:rPr>
                <w:rFonts w:ascii="Times New Roman" w:hAnsi="Times New Roman"/>
                <w:bCs/>
              </w:rPr>
              <w:t>difference</w:t>
            </w:r>
            <w:r>
              <w:rPr>
                <w:rFonts w:ascii="Times New Roman" w:hAnsi="Times New Roman"/>
                <w:bCs/>
              </w:rPr>
              <w:t xml:space="preserve"> </w:t>
            </w:r>
            <w:r w:rsidR="00E34F87">
              <w:rPr>
                <w:rFonts w:ascii="Times New Roman" w:hAnsi="Times New Roman"/>
                <w:bCs/>
              </w:rPr>
              <w:t xml:space="preserve">between </w:t>
            </w:r>
            <w:r w:rsidR="004968DF">
              <w:rPr>
                <w:rFonts w:ascii="Times New Roman" w:hAnsi="Times New Roman"/>
                <w:bCs/>
              </w:rPr>
              <w:t>{LRCalc</w:t>
            </w:r>
            <w:r w:rsidR="00DB61A5">
              <w:rPr>
                <w:rFonts w:ascii="Times New Roman" w:hAnsi="Times New Roman"/>
                <w:bCs/>
              </w:rPr>
              <w:t>;</w:t>
            </w:r>
            <w:del w:id="3127" w:author="Author">
              <w:r w:rsidR="00DB61A5">
                <w:rPr>
                  <w:rFonts w:ascii="Times New Roman" w:hAnsi="Times New Roman"/>
                  <w:bCs/>
                </w:rPr>
                <w:delText>130;</w:delText>
              </w:r>
              <w:r w:rsidR="00FA1A9C">
                <w:rPr>
                  <w:rFonts w:ascii="Times New Roman" w:hAnsi="Times New Roman"/>
                  <w:bCs/>
                </w:rPr>
                <w:delText>0</w:delText>
              </w:r>
              <w:r w:rsidR="00EC2C14">
                <w:rPr>
                  <w:rFonts w:ascii="Times New Roman" w:hAnsi="Times New Roman"/>
                  <w:bCs/>
                </w:rPr>
                <w:delText>1</w:delText>
              </w:r>
              <w:r w:rsidR="00FA1A9C">
                <w:rPr>
                  <w:rFonts w:ascii="Times New Roman" w:hAnsi="Times New Roman"/>
                  <w:bCs/>
                </w:rPr>
                <w:delText>0</w:delText>
              </w:r>
            </w:del>
            <w:ins w:id="3128" w:author="Author">
              <w:r w:rsidR="004E0132">
                <w:rPr>
                  <w:rFonts w:ascii="Times New Roman" w:hAnsi="Times New Roman"/>
                  <w:bCs/>
                </w:rPr>
                <w:t>0</w:t>
              </w:r>
              <w:r w:rsidR="00DB61A5">
                <w:rPr>
                  <w:rFonts w:ascii="Times New Roman" w:hAnsi="Times New Roman"/>
                  <w:bCs/>
                </w:rPr>
                <w:t>130;</w:t>
              </w:r>
              <w:r w:rsidR="00FA1A9C">
                <w:rPr>
                  <w:rFonts w:ascii="Times New Roman" w:hAnsi="Times New Roman"/>
                  <w:bCs/>
                </w:rPr>
                <w:t>0</w:t>
              </w:r>
              <w:r w:rsidR="004E0132">
                <w:rPr>
                  <w:rFonts w:ascii="Times New Roman" w:hAnsi="Times New Roman"/>
                  <w:bCs/>
                </w:rPr>
                <w:t>0</w:t>
              </w:r>
              <w:r w:rsidR="00EC2C14">
                <w:rPr>
                  <w:rFonts w:ascii="Times New Roman" w:hAnsi="Times New Roman"/>
                  <w:bCs/>
                </w:rPr>
                <w:t>1</w:t>
              </w:r>
              <w:r w:rsidR="00FA1A9C">
                <w:rPr>
                  <w:rFonts w:ascii="Times New Roman" w:hAnsi="Times New Roman"/>
                  <w:bCs/>
                </w:rPr>
                <w:t>0</w:t>
              </w:r>
            </w:ins>
            <w:r w:rsidR="00DB61A5">
              <w:rPr>
                <w:rFonts w:ascii="Times New Roman" w:hAnsi="Times New Roman"/>
                <w:bCs/>
              </w:rPr>
              <w:t xml:space="preserve">} </w:t>
            </w:r>
            <w:r w:rsidR="00E34F87">
              <w:rPr>
                <w:rFonts w:ascii="Times New Roman" w:hAnsi="Times New Roman"/>
                <w:bCs/>
              </w:rPr>
              <w:t>and</w:t>
            </w:r>
            <w:r w:rsidR="00DB61A5">
              <w:rPr>
                <w:rFonts w:ascii="Times New Roman" w:hAnsi="Times New Roman"/>
                <w:bCs/>
              </w:rPr>
              <w:t xml:space="preserve"> {LRCalc;</w:t>
            </w:r>
            <w:del w:id="3129" w:author="Author">
              <w:r w:rsidR="00DB61A5">
                <w:rPr>
                  <w:rFonts w:ascii="Times New Roman" w:hAnsi="Times New Roman"/>
                  <w:bCs/>
                </w:rPr>
                <w:delText>140;</w:delText>
              </w:r>
              <w:r w:rsidR="00FA1A9C">
                <w:rPr>
                  <w:rFonts w:ascii="Times New Roman" w:hAnsi="Times New Roman"/>
                  <w:bCs/>
                </w:rPr>
                <w:delText>0</w:delText>
              </w:r>
              <w:r w:rsidR="00EC2C14">
                <w:rPr>
                  <w:rFonts w:ascii="Times New Roman" w:hAnsi="Times New Roman"/>
                  <w:bCs/>
                </w:rPr>
                <w:delText>1</w:delText>
              </w:r>
              <w:r w:rsidR="00FA1A9C">
                <w:rPr>
                  <w:rFonts w:ascii="Times New Roman" w:hAnsi="Times New Roman"/>
                  <w:bCs/>
                </w:rPr>
                <w:delText>0</w:delText>
              </w:r>
            </w:del>
            <w:ins w:id="3130" w:author="Author">
              <w:r w:rsidR="004E0132">
                <w:rPr>
                  <w:rFonts w:ascii="Times New Roman" w:hAnsi="Times New Roman"/>
                  <w:bCs/>
                </w:rPr>
                <w:t>0</w:t>
              </w:r>
              <w:r w:rsidR="00DB61A5">
                <w:rPr>
                  <w:rFonts w:ascii="Times New Roman" w:hAnsi="Times New Roman"/>
                  <w:bCs/>
                </w:rPr>
                <w:t>140;</w:t>
              </w:r>
              <w:r w:rsidR="004E0132">
                <w:rPr>
                  <w:rFonts w:ascii="Times New Roman" w:hAnsi="Times New Roman"/>
                  <w:bCs/>
                </w:rPr>
                <w:t>0</w:t>
              </w:r>
              <w:r w:rsidR="00FA1A9C">
                <w:rPr>
                  <w:rFonts w:ascii="Times New Roman" w:hAnsi="Times New Roman"/>
                  <w:bCs/>
                </w:rPr>
                <w:t>0</w:t>
              </w:r>
              <w:r w:rsidR="00EC2C14">
                <w:rPr>
                  <w:rFonts w:ascii="Times New Roman" w:hAnsi="Times New Roman"/>
                  <w:bCs/>
                </w:rPr>
                <w:t>1</w:t>
              </w:r>
              <w:r w:rsidR="00FA1A9C">
                <w:rPr>
                  <w:rFonts w:ascii="Times New Roman" w:hAnsi="Times New Roman"/>
                  <w:bCs/>
                </w:rPr>
                <w:t>0</w:t>
              </w:r>
            </w:ins>
            <w:r w:rsidR="00DB61A5">
              <w:rPr>
                <w:rFonts w:ascii="Times New Roman" w:hAnsi="Times New Roman"/>
                <w:bCs/>
              </w:rPr>
              <w:t>}</w:t>
            </w:r>
            <w:r w:rsidR="006423CC">
              <w:rPr>
                <w:rFonts w:ascii="Times New Roman" w:hAnsi="Times New Roman"/>
                <w:bCs/>
              </w:rPr>
              <w:t xml:space="preserve"> </w:t>
            </w:r>
            <w:r w:rsidR="006423CC" w:rsidRPr="006423CC">
              <w:rPr>
                <w:rFonts w:ascii="Times New Roman" w:hAnsi="Times New Roman"/>
                <w:bCs/>
              </w:rPr>
              <w:t xml:space="preserve">excluding the respective intragroup exposures (solo basis) exempted in accordance with </w:t>
            </w:r>
            <w:ins w:id="3131" w:author="Author">
              <w:r w:rsidR="00FB04A6">
                <w:rPr>
                  <w:rFonts w:ascii="Times New Roman" w:hAnsi="Times New Roman"/>
                  <w:bCs/>
                </w:rPr>
                <w:t xml:space="preserve">point (c) of </w:t>
              </w:r>
            </w:ins>
            <w:r w:rsidR="006423CC" w:rsidRPr="006423CC">
              <w:rPr>
                <w:rFonts w:ascii="Times New Roman" w:hAnsi="Times New Roman"/>
                <w:bCs/>
              </w:rPr>
              <w:t xml:space="preserve">Article </w:t>
            </w:r>
            <w:del w:id="3132" w:author="Author">
              <w:r w:rsidR="006423CC" w:rsidRPr="006423CC">
                <w:rPr>
                  <w:rFonts w:ascii="Times New Roman" w:hAnsi="Times New Roman"/>
                  <w:bCs/>
                </w:rPr>
                <w:delText>429(7) of the</w:delText>
              </w:r>
            </w:del>
            <w:ins w:id="3133" w:author="Author">
              <w:r w:rsidR="00CB7D2F" w:rsidRPr="00C51086">
                <w:rPr>
                  <w:rFonts w:ascii="Times New Roman" w:hAnsi="Times New Roman"/>
                  <w:bCs/>
                </w:rPr>
                <w:t>429a(1)</w:t>
              </w:r>
            </w:ins>
            <w:r w:rsidR="00CB7D2F" w:rsidRPr="00011E14">
              <w:rPr>
                <w:rFonts w:ascii="Times New Roman" w:hAnsi="Times New Roman"/>
                <w:b/>
                <w:rPrChange w:id="3134" w:author="Author">
                  <w:rPr>
                    <w:rFonts w:ascii="Times New Roman" w:hAnsi="Times New Roman"/>
                  </w:rPr>
                </w:rPrChange>
              </w:rPr>
              <w:t xml:space="preserve"> </w:t>
            </w:r>
            <w:r w:rsidR="00684733">
              <w:rPr>
                <w:rFonts w:ascii="Times New Roman" w:hAnsi="Times New Roman"/>
                <w:bCs/>
              </w:rPr>
              <w:t>CRR</w:t>
            </w:r>
            <w:r w:rsidR="00DB61A5">
              <w:rPr>
                <w:rFonts w:ascii="Times New Roman" w:hAnsi="Times New Roman"/>
                <w:bCs/>
              </w:rPr>
              <w:t>.</w:t>
            </w:r>
            <w:r w:rsidR="004968DF">
              <w:rPr>
                <w:rFonts w:ascii="Times New Roman" w:hAnsi="Times New Roman"/>
                <w:b/>
                <w:bCs/>
              </w:rPr>
              <w:t xml:space="preserve"> </w:t>
            </w:r>
          </w:p>
          <w:p w14:paraId="1E879EE4" w14:textId="77777777" w:rsidR="00EC2C14" w:rsidRPr="00FE002E" w:rsidRDefault="00EC2C14" w:rsidP="00DB61A5">
            <w:pPr>
              <w:pStyle w:val="BodyText1"/>
              <w:spacing w:line="240" w:lineRule="auto"/>
              <w:rPr>
                <w:rFonts w:ascii="Times New Roman" w:hAnsi="Times New Roman"/>
                <w:b/>
                <w:bCs/>
              </w:rPr>
            </w:pPr>
          </w:p>
        </w:tc>
      </w:tr>
      <w:tr w:rsidR="002A54FF" w:rsidRPr="00FE002E" w14:paraId="07289AF9" w14:textId="77777777" w:rsidTr="004B064A">
        <w:trPr>
          <w:trHeight w:val="71"/>
        </w:trPr>
        <w:tc>
          <w:tcPr>
            <w:tcW w:w="1417" w:type="dxa"/>
            <w:shd w:val="clear" w:color="auto" w:fill="FFFFFF"/>
          </w:tcPr>
          <w:p w14:paraId="6AB8700E" w14:textId="082258CB" w:rsidR="00F4754B" w:rsidRPr="00FE002E" w:rsidRDefault="00F4754B" w:rsidP="00F70A83">
            <w:pPr>
              <w:pStyle w:val="BodyText1"/>
              <w:rPr>
                <w:rFonts w:ascii="Times New Roman" w:hAnsi="Times New Roman"/>
              </w:rPr>
            </w:pPr>
            <w:r w:rsidRPr="00FE002E">
              <w:rPr>
                <w:rFonts w:ascii="Times New Roman" w:hAnsi="Times New Roman"/>
              </w:rPr>
              <w:t>{</w:t>
            </w:r>
            <w:del w:id="3135" w:author="Author">
              <w:r w:rsidR="00465521" w:rsidRPr="00FE002E">
                <w:rPr>
                  <w:rFonts w:ascii="Times New Roman" w:hAnsi="Times New Roman"/>
                </w:rPr>
                <w:delText>0</w:delText>
              </w:r>
              <w:r w:rsidR="00F70A83">
                <w:rPr>
                  <w:rFonts w:ascii="Times New Roman" w:hAnsi="Times New Roman"/>
                </w:rPr>
                <w:delText>7</w:delText>
              </w:r>
              <w:r w:rsidR="00465521" w:rsidRPr="00FE002E">
                <w:rPr>
                  <w:rFonts w:ascii="Times New Roman" w:hAnsi="Times New Roman"/>
                </w:rPr>
                <w:delText>0</w:delText>
              </w:r>
              <w:r w:rsidRPr="00FE002E">
                <w:rPr>
                  <w:rFonts w:ascii="Times New Roman" w:hAnsi="Times New Roman"/>
                </w:rPr>
                <w:delText>;</w:delText>
              </w:r>
              <w:r w:rsidR="00FA1A9C">
                <w:rPr>
                  <w:rFonts w:ascii="Times New Roman" w:hAnsi="Times New Roman"/>
                </w:rPr>
                <w:delText>0</w:delText>
              </w:r>
              <w:r w:rsidRPr="00FE002E">
                <w:rPr>
                  <w:rFonts w:ascii="Times New Roman" w:hAnsi="Times New Roman"/>
                </w:rPr>
                <w:delText>1</w:delText>
              </w:r>
              <w:r w:rsidR="00FA1A9C">
                <w:rPr>
                  <w:rFonts w:ascii="Times New Roman" w:hAnsi="Times New Roman"/>
                </w:rPr>
                <w:delText>0</w:delText>
              </w:r>
            </w:del>
            <w:ins w:id="3136" w:author="Author">
              <w:r w:rsidR="00465521" w:rsidRPr="00FE002E">
                <w:rPr>
                  <w:rFonts w:ascii="Times New Roman" w:hAnsi="Times New Roman"/>
                </w:rPr>
                <w:t>0</w:t>
              </w:r>
              <w:r w:rsidR="001E4710">
                <w:rPr>
                  <w:rFonts w:ascii="Times New Roman" w:hAnsi="Times New Roman"/>
                </w:rPr>
                <w:t>0</w:t>
              </w:r>
              <w:r w:rsidR="00F70A83">
                <w:rPr>
                  <w:rFonts w:ascii="Times New Roman" w:hAnsi="Times New Roman"/>
                </w:rPr>
                <w:t>7</w:t>
              </w:r>
              <w:r w:rsidR="00465521" w:rsidRPr="00FE002E">
                <w:rPr>
                  <w:rFonts w:ascii="Times New Roman" w:hAnsi="Times New Roman"/>
                </w:rPr>
                <w:t>0</w:t>
              </w:r>
              <w:r w:rsidRPr="00FE002E">
                <w:rPr>
                  <w:rFonts w:ascii="Times New Roman" w:hAnsi="Times New Roman"/>
                </w:rPr>
                <w:t>;</w:t>
              </w:r>
              <w:r w:rsidR="00FA1A9C">
                <w:rPr>
                  <w:rFonts w:ascii="Times New Roman" w:hAnsi="Times New Roman"/>
                </w:rPr>
                <w:t>0</w:t>
              </w:r>
              <w:r w:rsidR="001E4710">
                <w:rPr>
                  <w:rFonts w:ascii="Times New Roman" w:hAnsi="Times New Roman"/>
                </w:rPr>
                <w:t>0</w:t>
              </w:r>
              <w:r w:rsidRPr="00FE002E">
                <w:rPr>
                  <w:rFonts w:ascii="Times New Roman" w:hAnsi="Times New Roman"/>
                </w:rPr>
                <w:t>1</w:t>
              </w:r>
              <w:r w:rsidR="00FA1A9C">
                <w:rPr>
                  <w:rFonts w:ascii="Times New Roman" w:hAnsi="Times New Roman"/>
                </w:rPr>
                <w:t>0</w:t>
              </w:r>
            </w:ins>
            <w:r w:rsidRPr="00FE002E">
              <w:rPr>
                <w:rFonts w:ascii="Times New Roman" w:hAnsi="Times New Roman"/>
              </w:rPr>
              <w:t>}</w:t>
            </w:r>
          </w:p>
        </w:tc>
        <w:tc>
          <w:tcPr>
            <w:tcW w:w="7548" w:type="dxa"/>
            <w:shd w:val="clear" w:color="auto" w:fill="FFFFFF"/>
          </w:tcPr>
          <w:p w14:paraId="40AFCB16"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Other assets belonging to the trading book</w:t>
            </w:r>
            <w:r w:rsidR="00500508">
              <w:rPr>
                <w:rFonts w:ascii="Times New Roman" w:hAnsi="Times New Roman"/>
                <w:b/>
                <w:bCs/>
              </w:rPr>
              <w:t xml:space="preserve"> </w:t>
            </w:r>
            <w:r w:rsidR="00D50BF9">
              <w:rPr>
                <w:rFonts w:ascii="Times New Roman" w:hAnsi="Times New Roman"/>
                <w:b/>
              </w:rPr>
              <w:t>– Leverage Ratio Exposure Value</w:t>
            </w:r>
          </w:p>
          <w:p w14:paraId="330EEA74" w14:textId="77777777" w:rsidR="002509B1" w:rsidRPr="00FE002E" w:rsidRDefault="002509B1" w:rsidP="007E2A41">
            <w:pPr>
              <w:pStyle w:val="BodyText1"/>
              <w:spacing w:line="240" w:lineRule="auto"/>
              <w:rPr>
                <w:rFonts w:ascii="Times New Roman" w:hAnsi="Times New Roman"/>
                <w:b/>
                <w:bCs/>
              </w:rPr>
            </w:pPr>
          </w:p>
          <w:p w14:paraId="5E45275A" w14:textId="28B50B03"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leverage ratio exposure value of items reported in {LRCalc;</w:t>
            </w:r>
            <w:del w:id="3137" w:author="Author">
              <w:r w:rsidR="00D878CB" w:rsidRPr="00FE002E">
                <w:rPr>
                  <w:rFonts w:ascii="Times New Roman" w:hAnsi="Times New Roman"/>
                  <w:bCs/>
                </w:rPr>
                <w:delText>1</w:delText>
              </w:r>
              <w:r w:rsidR="000C04BB">
                <w:rPr>
                  <w:rFonts w:ascii="Times New Roman" w:hAnsi="Times New Roman"/>
                  <w:bCs/>
                </w:rPr>
                <w:delText>9</w:delText>
              </w:r>
              <w:r w:rsidR="00D878CB"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00732A8A">
                <w:rPr>
                  <w:rFonts w:ascii="Times New Roman" w:hAnsi="Times New Roman"/>
                  <w:bCs/>
                </w:rPr>
                <w:delText>1</w:delText>
              </w:r>
              <w:r w:rsidR="00FA1A9C">
                <w:rPr>
                  <w:rFonts w:ascii="Times New Roman" w:hAnsi="Times New Roman"/>
                  <w:bCs/>
                </w:rPr>
                <w:delText>0</w:delText>
              </w:r>
            </w:del>
            <w:ins w:id="3138" w:author="Author">
              <w:r w:rsidR="004E0132">
                <w:rPr>
                  <w:rFonts w:ascii="Times New Roman" w:hAnsi="Times New Roman"/>
                  <w:bCs/>
                </w:rPr>
                <w:t>0</w:t>
              </w:r>
              <w:r w:rsidR="00D878CB" w:rsidRPr="00FE002E">
                <w:rPr>
                  <w:rFonts w:ascii="Times New Roman" w:hAnsi="Times New Roman"/>
                  <w:bCs/>
                </w:rPr>
                <w:t>1</w:t>
              </w:r>
              <w:r w:rsidR="000C04BB">
                <w:rPr>
                  <w:rFonts w:ascii="Times New Roman" w:hAnsi="Times New Roman"/>
                  <w:bCs/>
                </w:rPr>
                <w:t>9</w:t>
              </w:r>
              <w:r w:rsidR="00D878CB" w:rsidRPr="00FE002E">
                <w:rPr>
                  <w:rFonts w:ascii="Times New Roman" w:hAnsi="Times New Roman"/>
                  <w:bCs/>
                </w:rPr>
                <w:t>0</w:t>
              </w:r>
              <w:r w:rsidRPr="00FE002E">
                <w:rPr>
                  <w:rFonts w:ascii="Times New Roman" w:hAnsi="Times New Roman"/>
                  <w:bCs/>
                </w:rPr>
                <w:t>;</w:t>
              </w:r>
              <w:r w:rsidR="004E0132">
                <w:rPr>
                  <w:rFonts w:ascii="Times New Roman" w:hAnsi="Times New Roman"/>
                  <w:bCs/>
                </w:rPr>
                <w:t>0</w:t>
              </w:r>
              <w:r w:rsidR="00FA1A9C">
                <w:rPr>
                  <w:rFonts w:ascii="Times New Roman" w:hAnsi="Times New Roman"/>
                  <w:bCs/>
                </w:rPr>
                <w:t>0</w:t>
              </w:r>
              <w:r w:rsidR="00732A8A">
                <w:rPr>
                  <w:rFonts w:ascii="Times New Roman" w:hAnsi="Times New Roman"/>
                  <w:bCs/>
                </w:rPr>
                <w:t>1</w:t>
              </w:r>
              <w:r w:rsidR="00FA1A9C">
                <w:rPr>
                  <w:rFonts w:ascii="Times New Roman" w:hAnsi="Times New Roman"/>
                  <w:bCs/>
                </w:rPr>
                <w:t>0</w:t>
              </w:r>
            </w:ins>
            <w:r w:rsidRPr="00FE002E">
              <w:rPr>
                <w:rFonts w:ascii="Times New Roman" w:hAnsi="Times New Roman"/>
                <w:bCs/>
              </w:rPr>
              <w:t>} excluding non-trading book items.</w:t>
            </w:r>
          </w:p>
          <w:p w14:paraId="1E037EEA" w14:textId="77777777" w:rsidR="002509B1" w:rsidRPr="00FE002E" w:rsidRDefault="002509B1" w:rsidP="007E2A41">
            <w:pPr>
              <w:pStyle w:val="BodyText1"/>
              <w:spacing w:line="240" w:lineRule="auto"/>
              <w:rPr>
                <w:rFonts w:ascii="Times New Roman" w:hAnsi="Times New Roman"/>
                <w:bCs/>
              </w:rPr>
            </w:pPr>
          </w:p>
        </w:tc>
      </w:tr>
      <w:tr w:rsidR="002A54FF" w:rsidRPr="00FE002E" w14:paraId="57915034" w14:textId="77777777" w:rsidTr="004B064A">
        <w:trPr>
          <w:trHeight w:val="71"/>
        </w:trPr>
        <w:tc>
          <w:tcPr>
            <w:tcW w:w="1417" w:type="dxa"/>
            <w:shd w:val="clear" w:color="auto" w:fill="FFFFFF"/>
          </w:tcPr>
          <w:p w14:paraId="3BCDEC45" w14:textId="44742C76" w:rsidR="00F4754B" w:rsidRPr="00FE002E" w:rsidRDefault="00F4754B" w:rsidP="00465521">
            <w:pPr>
              <w:pStyle w:val="BodyText1"/>
              <w:rPr>
                <w:rFonts w:ascii="Times New Roman" w:hAnsi="Times New Roman"/>
                <w:bCs/>
              </w:rPr>
            </w:pPr>
            <w:r w:rsidRPr="00FE002E">
              <w:rPr>
                <w:rFonts w:ascii="Times New Roman" w:hAnsi="Times New Roman"/>
              </w:rPr>
              <w:t>{</w:t>
            </w:r>
            <w:del w:id="3139" w:author="Author">
              <w:r w:rsidR="00465521" w:rsidRPr="00FE002E">
                <w:rPr>
                  <w:rFonts w:ascii="Times New Roman" w:hAnsi="Times New Roman"/>
                </w:rPr>
                <w:delText>0</w:delText>
              </w:r>
              <w:r w:rsidR="00F70A83">
                <w:rPr>
                  <w:rFonts w:ascii="Times New Roman" w:hAnsi="Times New Roman"/>
                </w:rPr>
                <w:delText>7</w:delText>
              </w:r>
              <w:r w:rsidR="00465521" w:rsidRPr="00FE002E">
                <w:rPr>
                  <w:rFonts w:ascii="Times New Roman" w:hAnsi="Times New Roman"/>
                </w:rPr>
                <w:delText>0</w:delText>
              </w:r>
              <w:r w:rsidRPr="00FE002E">
                <w:rPr>
                  <w:rFonts w:ascii="Times New Roman" w:hAnsi="Times New Roman"/>
                </w:rPr>
                <w:delText>;</w:delText>
              </w:r>
              <w:r w:rsidR="00FA1A9C">
                <w:rPr>
                  <w:rFonts w:ascii="Times New Roman" w:hAnsi="Times New Roman"/>
                </w:rPr>
                <w:delText>0</w:delText>
              </w:r>
              <w:r w:rsidRPr="00FE002E">
                <w:rPr>
                  <w:rFonts w:ascii="Times New Roman" w:hAnsi="Times New Roman"/>
                </w:rPr>
                <w:delText>2</w:delText>
              </w:r>
              <w:r w:rsidR="00FA1A9C">
                <w:rPr>
                  <w:rFonts w:ascii="Times New Roman" w:hAnsi="Times New Roman"/>
                </w:rPr>
                <w:delText>0</w:delText>
              </w:r>
            </w:del>
            <w:ins w:id="3140" w:author="Author">
              <w:r w:rsidR="00465521" w:rsidRPr="00FE002E">
                <w:rPr>
                  <w:rFonts w:ascii="Times New Roman" w:hAnsi="Times New Roman"/>
                </w:rPr>
                <w:t>0</w:t>
              </w:r>
              <w:r w:rsidR="001E4710">
                <w:rPr>
                  <w:rFonts w:ascii="Times New Roman" w:hAnsi="Times New Roman"/>
                </w:rPr>
                <w:t>0</w:t>
              </w:r>
              <w:r w:rsidR="00F70A83">
                <w:rPr>
                  <w:rFonts w:ascii="Times New Roman" w:hAnsi="Times New Roman"/>
                </w:rPr>
                <w:t>7</w:t>
              </w:r>
              <w:r w:rsidR="00465521" w:rsidRPr="00FE002E">
                <w:rPr>
                  <w:rFonts w:ascii="Times New Roman" w:hAnsi="Times New Roman"/>
                </w:rPr>
                <w:t>0</w:t>
              </w:r>
              <w:r w:rsidRPr="00FE002E">
                <w:rPr>
                  <w:rFonts w:ascii="Times New Roman" w:hAnsi="Times New Roman"/>
                </w:rPr>
                <w:t>;</w:t>
              </w:r>
              <w:r w:rsidR="00FA1A9C">
                <w:rPr>
                  <w:rFonts w:ascii="Times New Roman" w:hAnsi="Times New Roman"/>
                </w:rPr>
                <w:t>0</w:t>
              </w:r>
              <w:r w:rsidR="001E4710">
                <w:rPr>
                  <w:rFonts w:ascii="Times New Roman" w:hAnsi="Times New Roman"/>
                </w:rPr>
                <w:t>0</w:t>
              </w:r>
              <w:r w:rsidRPr="00FE002E">
                <w:rPr>
                  <w:rFonts w:ascii="Times New Roman" w:hAnsi="Times New Roman"/>
                </w:rPr>
                <w:t>2</w:t>
              </w:r>
              <w:r w:rsidR="00FA1A9C">
                <w:rPr>
                  <w:rFonts w:ascii="Times New Roman" w:hAnsi="Times New Roman"/>
                </w:rPr>
                <w:t>0</w:t>
              </w:r>
            </w:ins>
            <w:r w:rsidRPr="00FE002E">
              <w:rPr>
                <w:rFonts w:ascii="Times New Roman" w:hAnsi="Times New Roman"/>
              </w:rPr>
              <w:t>}</w:t>
            </w:r>
          </w:p>
        </w:tc>
        <w:tc>
          <w:tcPr>
            <w:tcW w:w="7548" w:type="dxa"/>
            <w:shd w:val="clear" w:color="auto" w:fill="FFFFFF"/>
          </w:tcPr>
          <w:p w14:paraId="65EDD42D" w14:textId="37DA7173"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Other assets belonging to the trading book</w:t>
            </w:r>
            <w:r w:rsidR="00D50BF9">
              <w:rPr>
                <w:rFonts w:ascii="Times New Roman" w:hAnsi="Times New Roman"/>
                <w:b/>
                <w:bCs/>
              </w:rPr>
              <w:t xml:space="preserve"> – </w:t>
            </w:r>
            <w:del w:id="3141" w:author="Author">
              <w:r w:rsidR="00D50BF9">
                <w:rPr>
                  <w:rFonts w:ascii="Times New Roman" w:hAnsi="Times New Roman"/>
                  <w:b/>
                  <w:bCs/>
                </w:rPr>
                <w:delText>RWA</w:delText>
              </w:r>
            </w:del>
            <w:ins w:id="3142" w:author="Author">
              <w:r w:rsidR="00D50BF9">
                <w:rPr>
                  <w:rFonts w:ascii="Times New Roman" w:hAnsi="Times New Roman"/>
                  <w:b/>
                  <w:bCs/>
                </w:rPr>
                <w:t>RW</w:t>
              </w:r>
              <w:r w:rsidR="00247954">
                <w:rPr>
                  <w:rFonts w:ascii="Times New Roman" w:hAnsi="Times New Roman"/>
                  <w:b/>
                  <w:bCs/>
                </w:rPr>
                <w:t>E</w:t>
              </w:r>
              <w:r w:rsidR="00D50BF9">
                <w:rPr>
                  <w:rFonts w:ascii="Times New Roman" w:hAnsi="Times New Roman"/>
                  <w:b/>
                  <w:bCs/>
                </w:rPr>
                <w:t>A</w:t>
              </w:r>
            </w:ins>
          </w:p>
          <w:p w14:paraId="6FF1BCA1" w14:textId="77777777" w:rsidR="002509B1" w:rsidRPr="00FE002E" w:rsidRDefault="002509B1" w:rsidP="007E2A41">
            <w:pPr>
              <w:pStyle w:val="BodyText1"/>
              <w:spacing w:line="240" w:lineRule="auto"/>
              <w:rPr>
                <w:rFonts w:ascii="Times New Roman" w:hAnsi="Times New Roman"/>
                <w:b/>
                <w:bCs/>
              </w:rPr>
            </w:pPr>
          </w:p>
          <w:p w14:paraId="27DE571D" w14:textId="523F26A9"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Own fund requirements </w:t>
            </w:r>
            <w:r w:rsidR="000D3973">
              <w:rPr>
                <w:rFonts w:ascii="Times New Roman" w:hAnsi="Times New Roman"/>
                <w:bCs/>
              </w:rPr>
              <w:t>multiplied</w:t>
            </w:r>
            <w:r w:rsidR="000D3973" w:rsidRPr="00FE002E">
              <w:rPr>
                <w:rFonts w:ascii="Times New Roman" w:hAnsi="Times New Roman"/>
                <w:bCs/>
              </w:rPr>
              <w:t xml:space="preserve"> </w:t>
            </w:r>
            <w:r w:rsidRPr="00FE002E">
              <w:rPr>
                <w:rFonts w:ascii="Times New Roman" w:hAnsi="Times New Roman"/>
                <w:bCs/>
              </w:rPr>
              <w:t xml:space="preserve">by 12.5 of items subject to Title IV of </w:t>
            </w:r>
            <w:r w:rsidR="00EA630C" w:rsidRPr="00FE002E">
              <w:rPr>
                <w:rFonts w:ascii="Times New Roman" w:hAnsi="Times New Roman"/>
                <w:bCs/>
              </w:rPr>
              <w:t>Part T</w:t>
            </w:r>
            <w:r w:rsidR="00D878CB" w:rsidRPr="00FE002E">
              <w:rPr>
                <w:rFonts w:ascii="Times New Roman" w:hAnsi="Times New Roman"/>
                <w:bCs/>
              </w:rPr>
              <w:t xml:space="preserve">hree </w:t>
            </w:r>
            <w:del w:id="3143" w:author="Author">
              <w:r w:rsidR="00D878CB" w:rsidRPr="00FE002E">
                <w:rPr>
                  <w:rFonts w:ascii="Times New Roman" w:hAnsi="Times New Roman"/>
                  <w:bCs/>
                </w:rPr>
                <w:delText xml:space="preserve">of </w:delText>
              </w:r>
              <w:r w:rsidRPr="00FE002E">
                <w:rPr>
                  <w:rFonts w:ascii="Times New Roman" w:hAnsi="Times New Roman"/>
                  <w:bCs/>
                </w:rPr>
                <w:delText xml:space="preserve">the </w:delText>
              </w:r>
            </w:del>
            <w:r w:rsidR="00684733">
              <w:rPr>
                <w:rFonts w:ascii="Times New Roman" w:hAnsi="Times New Roman"/>
                <w:bCs/>
              </w:rPr>
              <w:t>CRR</w:t>
            </w:r>
            <w:r w:rsidR="002E6BEF">
              <w:rPr>
                <w:rFonts w:ascii="Times New Roman" w:hAnsi="Times New Roman"/>
                <w:bCs/>
              </w:rPr>
              <w:t>.</w:t>
            </w:r>
          </w:p>
          <w:p w14:paraId="17C0B94C"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30AD6972" w14:textId="77777777" w:rsidTr="004B064A">
        <w:trPr>
          <w:trHeight w:val="71"/>
        </w:trPr>
        <w:tc>
          <w:tcPr>
            <w:tcW w:w="1417" w:type="dxa"/>
            <w:shd w:val="clear" w:color="auto" w:fill="FFFFFF"/>
          </w:tcPr>
          <w:p w14:paraId="7CBED28C" w14:textId="5BBB1216" w:rsidR="00F4754B" w:rsidRPr="00FE002E" w:rsidRDefault="00F4754B" w:rsidP="00F4754B">
            <w:pPr>
              <w:pStyle w:val="BodyText1"/>
              <w:rPr>
                <w:rFonts w:ascii="Times New Roman" w:hAnsi="Times New Roman"/>
              </w:rPr>
            </w:pPr>
            <w:r w:rsidRPr="00FE002E">
              <w:rPr>
                <w:rFonts w:ascii="Times New Roman" w:hAnsi="Times New Roman"/>
                <w:bCs/>
              </w:rPr>
              <w:t>{</w:t>
            </w:r>
            <w:del w:id="3144" w:author="Author">
              <w:r w:rsidR="00465521" w:rsidRPr="00FE002E">
                <w:rPr>
                  <w:rFonts w:ascii="Times New Roman" w:hAnsi="Times New Roman"/>
                  <w:bCs/>
                </w:rPr>
                <w:delText>0</w:delText>
              </w:r>
              <w:r w:rsidR="00EA3F88">
                <w:rPr>
                  <w:rFonts w:ascii="Times New Roman" w:hAnsi="Times New Roman"/>
                  <w:bCs/>
                </w:rPr>
                <w:delText>8</w:delText>
              </w:r>
              <w:r w:rsidR="00465521"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1</w:delText>
              </w:r>
              <w:r w:rsidR="00FA1A9C">
                <w:rPr>
                  <w:rFonts w:ascii="Times New Roman" w:hAnsi="Times New Roman"/>
                  <w:bCs/>
                </w:rPr>
                <w:delText>0</w:delText>
              </w:r>
            </w:del>
            <w:ins w:id="3145" w:author="Author">
              <w:r w:rsidR="001E4710">
                <w:rPr>
                  <w:rFonts w:ascii="Times New Roman" w:hAnsi="Times New Roman"/>
                  <w:bCs/>
                </w:rPr>
                <w:t>0</w:t>
              </w:r>
              <w:r w:rsidR="00465521" w:rsidRPr="00FE002E">
                <w:rPr>
                  <w:rFonts w:ascii="Times New Roman" w:hAnsi="Times New Roman"/>
                  <w:bCs/>
                </w:rPr>
                <w:t>0</w:t>
              </w:r>
              <w:r w:rsidR="00EA3F88">
                <w:rPr>
                  <w:rFonts w:ascii="Times New Roman" w:hAnsi="Times New Roman"/>
                  <w:bCs/>
                </w:rPr>
                <w:t>8</w:t>
              </w:r>
              <w:r w:rsidR="00465521" w:rsidRPr="00FE002E">
                <w:rPr>
                  <w:rFonts w:ascii="Times New Roman" w:hAnsi="Times New Roman"/>
                  <w:bCs/>
                </w:rPr>
                <w:t>0</w:t>
              </w:r>
              <w:r w:rsidRPr="00FE002E">
                <w:rPr>
                  <w:rFonts w:ascii="Times New Roman" w:hAnsi="Times New Roman"/>
                  <w:bCs/>
                </w:rPr>
                <w:t>;</w:t>
              </w:r>
              <w:r w:rsidR="001E4710">
                <w:rPr>
                  <w:rFonts w:ascii="Times New Roman" w:hAnsi="Times New Roman"/>
                  <w:bCs/>
                </w:rPr>
                <w:t>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3FA04822"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Covered bonds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 SA exposures</w:t>
            </w:r>
          </w:p>
          <w:p w14:paraId="02FC2330" w14:textId="77777777" w:rsidR="002509B1" w:rsidRPr="00FE002E" w:rsidRDefault="002509B1" w:rsidP="007E2A41">
            <w:pPr>
              <w:pStyle w:val="BodyText1"/>
              <w:spacing w:line="240" w:lineRule="auto"/>
              <w:rPr>
                <w:rFonts w:ascii="Times New Roman" w:hAnsi="Times New Roman"/>
                <w:b/>
                <w:bCs/>
              </w:rPr>
            </w:pPr>
          </w:p>
          <w:p w14:paraId="1DDE8BF5" w14:textId="66C743A2"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in the form of covered bonds as </w:t>
            </w:r>
            <w:del w:id="3146" w:author="Author">
              <w:r w:rsidRPr="00FE002E">
                <w:rPr>
                  <w:rFonts w:ascii="Times New Roman" w:hAnsi="Times New Roman"/>
                  <w:bCs/>
                </w:rPr>
                <w:delText xml:space="preserve">defined </w:delText>
              </w:r>
            </w:del>
            <w:r w:rsidRPr="00FE002E">
              <w:rPr>
                <w:rFonts w:ascii="Times New Roman" w:hAnsi="Times New Roman"/>
                <w:bCs/>
              </w:rPr>
              <w:t xml:space="preserve">in Article </w:t>
            </w:r>
            <w:r w:rsidR="009A298D" w:rsidRPr="00FE002E">
              <w:rPr>
                <w:rFonts w:ascii="Times New Roman" w:hAnsi="Times New Roman"/>
                <w:bCs/>
              </w:rPr>
              <w:t>129</w:t>
            </w:r>
            <w:del w:id="3147" w:author="Author">
              <w:r w:rsidRPr="00FE002E">
                <w:rPr>
                  <w:rFonts w:ascii="Times New Roman" w:hAnsi="Times New Roman"/>
                  <w:bCs/>
                </w:rPr>
                <w:delText xml:space="preserve"> of the</w:delText>
              </w:r>
            </w:del>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7DABED3A" w14:textId="77777777" w:rsidR="002509B1" w:rsidRDefault="002509B1" w:rsidP="007E2A41">
            <w:pPr>
              <w:pStyle w:val="BodyText1"/>
              <w:spacing w:line="240" w:lineRule="auto"/>
              <w:rPr>
                <w:rFonts w:ascii="Times New Roman" w:hAnsi="Times New Roman"/>
                <w:bCs/>
              </w:rPr>
            </w:pPr>
          </w:p>
          <w:p w14:paraId="47B8B5E4" w14:textId="77777777" w:rsidR="00086A8A"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1426D45B" w14:textId="77777777" w:rsidR="00086A8A" w:rsidRPr="00FE002E" w:rsidRDefault="00086A8A" w:rsidP="007E2A41">
            <w:pPr>
              <w:pStyle w:val="BodyText1"/>
              <w:spacing w:line="240" w:lineRule="auto"/>
              <w:rPr>
                <w:rFonts w:ascii="Times New Roman" w:hAnsi="Times New Roman"/>
                <w:bCs/>
              </w:rPr>
            </w:pPr>
          </w:p>
        </w:tc>
      </w:tr>
      <w:tr w:rsidR="002A54FF" w:rsidRPr="00FE002E" w14:paraId="56ECC5B8" w14:textId="77777777" w:rsidTr="004B064A">
        <w:trPr>
          <w:trHeight w:val="71"/>
        </w:trPr>
        <w:tc>
          <w:tcPr>
            <w:tcW w:w="1417" w:type="dxa"/>
            <w:shd w:val="clear" w:color="auto" w:fill="FFFFFF"/>
          </w:tcPr>
          <w:p w14:paraId="07B311B6" w14:textId="057A919F" w:rsidR="00F4754B" w:rsidRPr="00FE002E" w:rsidRDefault="00F4754B" w:rsidP="006423CC">
            <w:pPr>
              <w:pStyle w:val="BodyText1"/>
              <w:rPr>
                <w:rFonts w:ascii="Times New Roman" w:hAnsi="Times New Roman"/>
                <w:bCs/>
              </w:rPr>
            </w:pPr>
            <w:r w:rsidRPr="00FE002E">
              <w:rPr>
                <w:rFonts w:ascii="Times New Roman" w:hAnsi="Times New Roman"/>
                <w:bCs/>
              </w:rPr>
              <w:t>{</w:t>
            </w:r>
            <w:del w:id="3148" w:author="Author">
              <w:r w:rsidR="00465521" w:rsidRPr="00FE002E">
                <w:rPr>
                  <w:rFonts w:ascii="Times New Roman" w:hAnsi="Times New Roman"/>
                  <w:bCs/>
                </w:rPr>
                <w:delText>0</w:delText>
              </w:r>
              <w:r w:rsidR="00EA3F88">
                <w:rPr>
                  <w:rFonts w:ascii="Times New Roman" w:hAnsi="Times New Roman"/>
                  <w:bCs/>
                </w:rPr>
                <w:delText>8</w:delText>
              </w:r>
              <w:r w:rsidR="00465521"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2</w:delText>
              </w:r>
              <w:r w:rsidR="00FA1A9C">
                <w:rPr>
                  <w:rFonts w:ascii="Times New Roman" w:hAnsi="Times New Roman"/>
                  <w:bCs/>
                </w:rPr>
                <w:delText>0</w:delText>
              </w:r>
            </w:del>
            <w:ins w:id="3149" w:author="Author">
              <w:r w:rsidR="00465521" w:rsidRPr="00FE002E">
                <w:rPr>
                  <w:rFonts w:ascii="Times New Roman" w:hAnsi="Times New Roman"/>
                  <w:bCs/>
                </w:rPr>
                <w:t>0</w:t>
              </w:r>
              <w:r w:rsidR="001E4710">
                <w:rPr>
                  <w:rFonts w:ascii="Times New Roman" w:hAnsi="Times New Roman"/>
                  <w:bCs/>
                </w:rPr>
                <w:t>0</w:t>
              </w:r>
              <w:r w:rsidR="00EA3F88">
                <w:rPr>
                  <w:rFonts w:ascii="Times New Roman" w:hAnsi="Times New Roman"/>
                  <w:bCs/>
                </w:rPr>
                <w:t>8</w:t>
              </w:r>
              <w:r w:rsidR="00465521"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1E4710">
                <w:rPr>
                  <w:rFonts w:ascii="Times New Roman" w:hAnsi="Times New Roman"/>
                  <w:bCs/>
                </w:rPr>
                <w:t>0</w:t>
              </w:r>
              <w:r w:rsidRPr="00FE002E">
                <w:rPr>
                  <w:rFonts w:ascii="Times New Roman" w:hAnsi="Times New Roman"/>
                  <w:bCs/>
                </w:rPr>
                <w:t>2</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7BBB17AE"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Covered bonds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14:paraId="538860A0" w14:textId="77777777" w:rsidR="002509B1" w:rsidRPr="00FE002E" w:rsidRDefault="002509B1" w:rsidP="007E2A41">
            <w:pPr>
              <w:pStyle w:val="BodyText1"/>
              <w:spacing w:line="240" w:lineRule="auto"/>
              <w:rPr>
                <w:rFonts w:ascii="Times New Roman" w:hAnsi="Times New Roman"/>
                <w:b/>
                <w:bCs/>
              </w:rPr>
            </w:pPr>
          </w:p>
          <w:p w14:paraId="31EFC20D" w14:textId="5A945204" w:rsidR="009C4E79"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in the form of covered bonds as </w:t>
            </w:r>
            <w:del w:id="3150" w:author="Author">
              <w:r w:rsidRPr="00FE002E">
                <w:rPr>
                  <w:rFonts w:ascii="Times New Roman" w:hAnsi="Times New Roman"/>
                  <w:bCs/>
                </w:rPr>
                <w:delText xml:space="preserve">defined </w:delText>
              </w:r>
            </w:del>
            <w:r w:rsidRPr="00FE002E">
              <w:rPr>
                <w:rFonts w:ascii="Times New Roman" w:hAnsi="Times New Roman"/>
                <w:bCs/>
              </w:rPr>
              <w:t xml:space="preserve">in </w:t>
            </w:r>
            <w:ins w:id="3151" w:author="Author">
              <w:r w:rsidR="00FB04A6">
                <w:rPr>
                  <w:rFonts w:ascii="Times New Roman" w:hAnsi="Times New Roman"/>
                  <w:bCs/>
                </w:rPr>
                <w:t xml:space="preserve">point (d) of </w:t>
              </w:r>
            </w:ins>
            <w:r w:rsidRPr="00FE002E">
              <w:rPr>
                <w:rFonts w:ascii="Times New Roman" w:hAnsi="Times New Roman"/>
                <w:bCs/>
              </w:rPr>
              <w:t xml:space="preserve">Article </w:t>
            </w:r>
            <w:r w:rsidR="009A298D" w:rsidRPr="00FE002E">
              <w:rPr>
                <w:rFonts w:ascii="Times New Roman" w:hAnsi="Times New Roman"/>
                <w:bCs/>
              </w:rPr>
              <w:t>161</w:t>
            </w:r>
            <w:r w:rsidR="00D27375" w:rsidRPr="00FE002E">
              <w:rPr>
                <w:rFonts w:ascii="Times New Roman" w:hAnsi="Times New Roman"/>
                <w:bCs/>
              </w:rPr>
              <w:t>(1</w:t>
            </w:r>
            <w:del w:id="3152" w:author="Author">
              <w:r w:rsidR="00D27375" w:rsidRPr="00FE002E">
                <w:rPr>
                  <w:rFonts w:ascii="Times New Roman" w:hAnsi="Times New Roman"/>
                  <w:bCs/>
                </w:rPr>
                <w:delText>)</w:delText>
              </w:r>
              <w:r w:rsidRPr="00FE002E">
                <w:rPr>
                  <w:rFonts w:ascii="Times New Roman" w:hAnsi="Times New Roman"/>
                  <w:bCs/>
                </w:rPr>
                <w:delText>(d) of the</w:delText>
              </w:r>
            </w:del>
            <w:ins w:id="3153" w:author="Author">
              <w:r w:rsidR="00D27375" w:rsidRPr="00FE002E">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55F44417" w14:textId="77777777" w:rsidR="009C4E79" w:rsidRDefault="009C4E79" w:rsidP="007E2A41">
            <w:pPr>
              <w:pStyle w:val="BodyText1"/>
              <w:spacing w:line="240" w:lineRule="auto"/>
              <w:rPr>
                <w:rFonts w:ascii="Times New Roman" w:hAnsi="Times New Roman"/>
                <w:bCs/>
              </w:rPr>
            </w:pPr>
          </w:p>
          <w:p w14:paraId="16E4F841"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69149D8B" w14:textId="77777777" w:rsidR="002509B1" w:rsidRPr="00FE002E" w:rsidRDefault="002509B1" w:rsidP="007E2A41">
            <w:pPr>
              <w:pStyle w:val="BodyText1"/>
              <w:spacing w:line="240" w:lineRule="auto"/>
              <w:rPr>
                <w:rFonts w:ascii="Times New Roman" w:hAnsi="Times New Roman"/>
                <w:bCs/>
              </w:rPr>
            </w:pPr>
          </w:p>
        </w:tc>
      </w:tr>
      <w:tr w:rsidR="002A54FF" w:rsidRPr="00FE002E" w14:paraId="1CBCAE59" w14:textId="77777777" w:rsidTr="004B064A">
        <w:trPr>
          <w:trHeight w:val="71"/>
        </w:trPr>
        <w:tc>
          <w:tcPr>
            <w:tcW w:w="1417" w:type="dxa"/>
            <w:shd w:val="clear" w:color="auto" w:fill="FFFFFF"/>
          </w:tcPr>
          <w:p w14:paraId="546A1715" w14:textId="071B4038" w:rsidR="00F4754B" w:rsidRPr="00FE002E" w:rsidRDefault="00F4754B" w:rsidP="006423CC">
            <w:pPr>
              <w:pStyle w:val="BodyText1"/>
              <w:rPr>
                <w:rFonts w:ascii="Times New Roman" w:hAnsi="Times New Roman"/>
                <w:bCs/>
              </w:rPr>
            </w:pPr>
            <w:r w:rsidRPr="00FE002E">
              <w:rPr>
                <w:rFonts w:ascii="Times New Roman" w:hAnsi="Times New Roman"/>
                <w:bCs/>
              </w:rPr>
              <w:t>{</w:t>
            </w:r>
            <w:del w:id="3154" w:author="Author">
              <w:r w:rsidR="00465521" w:rsidRPr="00FE002E">
                <w:rPr>
                  <w:rFonts w:ascii="Times New Roman" w:hAnsi="Times New Roman"/>
                  <w:bCs/>
                </w:rPr>
                <w:delText>0</w:delText>
              </w:r>
              <w:r w:rsidR="00EA3F88">
                <w:rPr>
                  <w:rFonts w:ascii="Times New Roman" w:hAnsi="Times New Roman"/>
                  <w:bCs/>
                </w:rPr>
                <w:delText>8</w:delText>
              </w:r>
              <w:r w:rsidR="00465521"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3</w:delText>
              </w:r>
              <w:r w:rsidR="00FA1A9C">
                <w:rPr>
                  <w:rFonts w:ascii="Times New Roman" w:hAnsi="Times New Roman"/>
                  <w:bCs/>
                </w:rPr>
                <w:delText>0</w:delText>
              </w:r>
            </w:del>
            <w:ins w:id="3155" w:author="Author">
              <w:r w:rsidR="00465521" w:rsidRPr="00FE002E">
                <w:rPr>
                  <w:rFonts w:ascii="Times New Roman" w:hAnsi="Times New Roman"/>
                  <w:bCs/>
                </w:rPr>
                <w:t>0</w:t>
              </w:r>
              <w:r w:rsidR="001E4710">
                <w:rPr>
                  <w:rFonts w:ascii="Times New Roman" w:hAnsi="Times New Roman"/>
                  <w:bCs/>
                </w:rPr>
                <w:t>0</w:t>
              </w:r>
              <w:r w:rsidR="00EA3F88">
                <w:rPr>
                  <w:rFonts w:ascii="Times New Roman" w:hAnsi="Times New Roman"/>
                  <w:bCs/>
                </w:rPr>
                <w:t>8</w:t>
              </w:r>
              <w:r w:rsidR="00465521" w:rsidRPr="00FE002E">
                <w:rPr>
                  <w:rFonts w:ascii="Times New Roman" w:hAnsi="Times New Roman"/>
                  <w:bCs/>
                </w:rPr>
                <w:t>0</w:t>
              </w:r>
              <w:r w:rsidRPr="00FE002E">
                <w:rPr>
                  <w:rFonts w:ascii="Times New Roman" w:hAnsi="Times New Roman"/>
                  <w:bCs/>
                </w:rPr>
                <w:t>;</w:t>
              </w:r>
              <w:r w:rsidR="001E4710">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05046869" w14:textId="3B7B52E0"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Covered bonds</w:t>
            </w:r>
            <w:r w:rsidR="00D50BF9">
              <w:rPr>
                <w:rFonts w:ascii="Times New Roman" w:hAnsi="Times New Roman"/>
                <w:b/>
                <w:bCs/>
              </w:rPr>
              <w:t xml:space="preserve"> – </w:t>
            </w:r>
            <w:del w:id="3156" w:author="Author">
              <w:r w:rsidR="00D50BF9">
                <w:rPr>
                  <w:rFonts w:ascii="Times New Roman" w:hAnsi="Times New Roman"/>
                  <w:b/>
                  <w:bCs/>
                </w:rPr>
                <w:delText>RWA</w:delText>
              </w:r>
            </w:del>
            <w:ins w:id="3157" w:author="Author">
              <w:r w:rsidR="00D50BF9">
                <w:rPr>
                  <w:rFonts w:ascii="Times New Roman" w:hAnsi="Times New Roman"/>
                  <w:b/>
                  <w:bCs/>
                </w:rPr>
                <w:t>RW</w:t>
              </w:r>
              <w:r w:rsidR="002D0276">
                <w:rPr>
                  <w:rFonts w:ascii="Times New Roman" w:hAnsi="Times New Roman"/>
                  <w:b/>
                  <w:bCs/>
                </w:rPr>
                <w:t>E</w:t>
              </w:r>
              <w:r w:rsidR="00D50BF9">
                <w:rPr>
                  <w:rFonts w:ascii="Times New Roman" w:hAnsi="Times New Roman"/>
                  <w:b/>
                  <w:bCs/>
                </w:rPr>
                <w:t>A</w:t>
              </w:r>
            </w:ins>
            <w:r w:rsidR="00706750">
              <w:rPr>
                <w:rFonts w:ascii="Times New Roman" w:hAnsi="Times New Roman"/>
                <w:b/>
                <w:bCs/>
              </w:rPr>
              <w:t xml:space="preserve"> </w:t>
            </w:r>
            <w:r w:rsidR="00706750" w:rsidRPr="00706750">
              <w:rPr>
                <w:rFonts w:ascii="Times New Roman" w:hAnsi="Times New Roman"/>
                <w:b/>
                <w:bCs/>
              </w:rPr>
              <w:t>– SA exposures</w:t>
            </w:r>
          </w:p>
          <w:p w14:paraId="15262737" w14:textId="77777777" w:rsidR="002509B1" w:rsidRPr="00FE002E" w:rsidRDefault="002509B1" w:rsidP="007E2A41">
            <w:pPr>
              <w:pStyle w:val="BodyText1"/>
              <w:spacing w:line="240" w:lineRule="auto"/>
              <w:rPr>
                <w:rFonts w:ascii="Times New Roman" w:hAnsi="Times New Roman"/>
                <w:b/>
                <w:bCs/>
              </w:rPr>
            </w:pPr>
          </w:p>
          <w:p w14:paraId="73BB1CC1" w14:textId="05272D80"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in the form of covered bonds as in Article </w:t>
            </w:r>
            <w:r w:rsidR="009A298D" w:rsidRPr="00FE002E">
              <w:rPr>
                <w:rFonts w:ascii="Times New Roman" w:hAnsi="Times New Roman"/>
                <w:bCs/>
              </w:rPr>
              <w:t>129</w:t>
            </w:r>
            <w:r w:rsidRPr="00FE002E">
              <w:rPr>
                <w:rFonts w:ascii="Times New Roman" w:hAnsi="Times New Roman"/>
                <w:bCs/>
              </w:rPr>
              <w:t xml:space="preserve"> </w:t>
            </w:r>
            <w:del w:id="3158" w:author="Author">
              <w:r w:rsidRPr="00FE002E">
                <w:rPr>
                  <w:rFonts w:ascii="Times New Roman" w:hAnsi="Times New Roman"/>
                  <w:bCs/>
                </w:rPr>
                <w:delText xml:space="preserve">of the </w:delText>
              </w:r>
            </w:del>
            <w:r w:rsidR="00684733">
              <w:rPr>
                <w:rFonts w:ascii="Times New Roman" w:hAnsi="Times New Roman"/>
                <w:bCs/>
              </w:rPr>
              <w:t>CRR</w:t>
            </w:r>
            <w:r w:rsidRPr="00FE002E">
              <w:rPr>
                <w:rFonts w:ascii="Times New Roman" w:hAnsi="Times New Roman"/>
                <w:bCs/>
              </w:rPr>
              <w:t xml:space="preserve">. </w:t>
            </w:r>
          </w:p>
          <w:p w14:paraId="6C4B05A8" w14:textId="77777777" w:rsidR="00086A8A" w:rsidRPr="00FE002E" w:rsidRDefault="00086A8A" w:rsidP="007E2A41">
            <w:pPr>
              <w:pStyle w:val="BodyText1"/>
              <w:spacing w:line="240" w:lineRule="auto"/>
              <w:rPr>
                <w:rFonts w:ascii="Times New Roman" w:hAnsi="Times New Roman"/>
                <w:bCs/>
              </w:rPr>
            </w:pPr>
          </w:p>
          <w:p w14:paraId="1524ED74" w14:textId="77777777" w:rsidR="002509B1" w:rsidRDefault="00086A8A" w:rsidP="007E2A41">
            <w:pPr>
              <w:pStyle w:val="BodyText1"/>
              <w:spacing w:line="240" w:lineRule="auto"/>
              <w:rPr>
                <w:rFonts w:ascii="Times New Roman" w:hAnsi="Times New Roman"/>
                <w:b/>
                <w:bCs/>
                <w:u w:val="single"/>
              </w:rPr>
            </w:pPr>
            <w:r w:rsidRPr="00E5591F">
              <w:rPr>
                <w:rFonts w:ascii="Times New Roman" w:hAnsi="Times New Roman"/>
                <w:bCs/>
              </w:rPr>
              <w:t>Institutions shall report net of defaulted exposures.</w:t>
            </w:r>
          </w:p>
          <w:p w14:paraId="44B63283" w14:textId="77777777" w:rsidR="00086A8A" w:rsidRPr="00FE002E" w:rsidRDefault="00086A8A" w:rsidP="007E2A41">
            <w:pPr>
              <w:pStyle w:val="BodyText1"/>
              <w:spacing w:line="240" w:lineRule="auto"/>
              <w:rPr>
                <w:rFonts w:ascii="Times New Roman" w:hAnsi="Times New Roman"/>
                <w:b/>
                <w:bCs/>
                <w:u w:val="single"/>
              </w:rPr>
            </w:pPr>
          </w:p>
        </w:tc>
      </w:tr>
      <w:tr w:rsidR="002A54FF" w:rsidRPr="00FE002E" w14:paraId="49349ECB" w14:textId="77777777" w:rsidTr="004B064A">
        <w:trPr>
          <w:trHeight w:val="71"/>
        </w:trPr>
        <w:tc>
          <w:tcPr>
            <w:tcW w:w="1417" w:type="dxa"/>
            <w:shd w:val="clear" w:color="auto" w:fill="FFFFFF"/>
          </w:tcPr>
          <w:p w14:paraId="0D794F3F" w14:textId="4B093DF9" w:rsidR="00F4754B" w:rsidRPr="00FE002E" w:rsidRDefault="00F4754B" w:rsidP="006423CC">
            <w:pPr>
              <w:pStyle w:val="BodyText1"/>
              <w:rPr>
                <w:rFonts w:ascii="Times New Roman" w:hAnsi="Times New Roman"/>
                <w:bCs/>
              </w:rPr>
            </w:pPr>
            <w:r w:rsidRPr="00FE002E">
              <w:rPr>
                <w:rFonts w:ascii="Times New Roman" w:hAnsi="Times New Roman"/>
                <w:bCs/>
              </w:rPr>
              <w:t>{</w:t>
            </w:r>
            <w:del w:id="3159" w:author="Author">
              <w:r w:rsidRPr="00FE002E">
                <w:rPr>
                  <w:rFonts w:ascii="Times New Roman" w:hAnsi="Times New Roman"/>
                  <w:bCs/>
                </w:rPr>
                <w:delText>0</w:delText>
              </w:r>
              <w:r w:rsidR="00EA3F88">
                <w:rPr>
                  <w:rFonts w:ascii="Times New Roman" w:hAnsi="Times New Roman"/>
                  <w:bCs/>
                </w:rPr>
                <w:delText>8</w:delText>
              </w:r>
              <w:r w:rsidRPr="00FE002E">
                <w:rPr>
                  <w:rFonts w:ascii="Times New Roman" w:hAnsi="Times New Roman"/>
                  <w:bCs/>
                </w:rPr>
                <w:delText>0;</w:delText>
              </w:r>
              <w:r w:rsidR="00FA1A9C">
                <w:rPr>
                  <w:rFonts w:ascii="Times New Roman" w:hAnsi="Times New Roman"/>
                  <w:bCs/>
                </w:rPr>
                <w:delText>0</w:delText>
              </w:r>
              <w:r w:rsidRPr="00FE002E">
                <w:rPr>
                  <w:rFonts w:ascii="Times New Roman" w:hAnsi="Times New Roman"/>
                  <w:bCs/>
                </w:rPr>
                <w:delText>4</w:delText>
              </w:r>
              <w:r w:rsidR="00FA1A9C">
                <w:rPr>
                  <w:rFonts w:ascii="Times New Roman" w:hAnsi="Times New Roman"/>
                  <w:bCs/>
                </w:rPr>
                <w:delText>0</w:delText>
              </w:r>
            </w:del>
            <w:ins w:id="3160" w:author="Author">
              <w:r w:rsidR="001E4710">
                <w:rPr>
                  <w:rFonts w:ascii="Times New Roman" w:hAnsi="Times New Roman"/>
                  <w:bCs/>
                </w:rPr>
                <w:t>0</w:t>
              </w:r>
              <w:r w:rsidRPr="00FE002E">
                <w:rPr>
                  <w:rFonts w:ascii="Times New Roman" w:hAnsi="Times New Roman"/>
                  <w:bCs/>
                </w:rPr>
                <w:t>0</w:t>
              </w:r>
              <w:r w:rsidR="00EA3F88">
                <w:rPr>
                  <w:rFonts w:ascii="Times New Roman" w:hAnsi="Times New Roman"/>
                  <w:bCs/>
                </w:rPr>
                <w:t>8</w:t>
              </w:r>
              <w:r w:rsidRPr="00FE002E">
                <w:rPr>
                  <w:rFonts w:ascii="Times New Roman" w:hAnsi="Times New Roman"/>
                  <w:bCs/>
                </w:rPr>
                <w:t>0;</w:t>
              </w:r>
              <w:r w:rsidR="00FA1A9C">
                <w:rPr>
                  <w:rFonts w:ascii="Times New Roman" w:hAnsi="Times New Roman"/>
                  <w:bCs/>
                </w:rPr>
                <w:t>0</w:t>
              </w:r>
              <w:r w:rsidR="001E4710">
                <w:rPr>
                  <w:rFonts w:ascii="Times New Roman" w:hAnsi="Times New Roman"/>
                  <w:bCs/>
                </w:rPr>
                <w:t>0</w:t>
              </w:r>
              <w:r w:rsidRPr="00FE002E">
                <w:rPr>
                  <w:rFonts w:ascii="Times New Roman" w:hAnsi="Times New Roman"/>
                  <w:bCs/>
                </w:rPr>
                <w:t>4</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01E1DF3C" w14:textId="3C9B5552"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Covered bonds</w:t>
            </w:r>
            <w:r w:rsidR="00D50BF9">
              <w:rPr>
                <w:rFonts w:ascii="Times New Roman" w:hAnsi="Times New Roman"/>
                <w:b/>
                <w:bCs/>
              </w:rPr>
              <w:t xml:space="preserve"> – </w:t>
            </w:r>
            <w:del w:id="3161" w:author="Author">
              <w:r w:rsidR="00D50BF9">
                <w:rPr>
                  <w:rFonts w:ascii="Times New Roman" w:hAnsi="Times New Roman"/>
                  <w:b/>
                  <w:bCs/>
                </w:rPr>
                <w:delText>RWA</w:delText>
              </w:r>
            </w:del>
            <w:ins w:id="3162" w:author="Author">
              <w:r w:rsidR="00D50BF9">
                <w:rPr>
                  <w:rFonts w:ascii="Times New Roman" w:hAnsi="Times New Roman"/>
                  <w:b/>
                  <w:bCs/>
                </w:rPr>
                <w:t>RW</w:t>
              </w:r>
              <w:r w:rsidR="002D0276">
                <w:rPr>
                  <w:rFonts w:ascii="Times New Roman" w:hAnsi="Times New Roman"/>
                  <w:b/>
                  <w:bCs/>
                </w:rPr>
                <w:t>E</w:t>
              </w:r>
              <w:r w:rsidR="00D50BF9">
                <w:rPr>
                  <w:rFonts w:ascii="Times New Roman" w:hAnsi="Times New Roman"/>
                  <w:b/>
                  <w:bCs/>
                </w:rPr>
                <w:t>A</w:t>
              </w:r>
            </w:ins>
            <w:r w:rsidR="00706750">
              <w:rPr>
                <w:rFonts w:ascii="Times New Roman" w:hAnsi="Times New Roman"/>
                <w:b/>
                <w:bCs/>
              </w:rPr>
              <w:t xml:space="preserve"> – IRB exposures</w:t>
            </w:r>
          </w:p>
          <w:p w14:paraId="513DAEE1" w14:textId="77777777" w:rsidR="002509B1" w:rsidRPr="00FE002E" w:rsidRDefault="002509B1" w:rsidP="007E2A41">
            <w:pPr>
              <w:pStyle w:val="BodyText1"/>
              <w:spacing w:line="240" w:lineRule="auto"/>
              <w:rPr>
                <w:rFonts w:ascii="Times New Roman" w:hAnsi="Times New Roman"/>
                <w:b/>
                <w:bCs/>
              </w:rPr>
            </w:pPr>
          </w:p>
          <w:p w14:paraId="466ABC6A" w14:textId="2E24F8CA"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risk-weighted exposure amount of assets that are exposures in the form of covered bonds as in</w:t>
            </w:r>
            <w:r w:rsidR="00D603D3">
              <w:rPr>
                <w:rFonts w:ascii="Times New Roman" w:hAnsi="Times New Roman"/>
                <w:bCs/>
              </w:rPr>
              <w:t xml:space="preserve"> </w:t>
            </w:r>
            <w:ins w:id="3163" w:author="Author">
              <w:r w:rsidR="00D603D3">
                <w:rPr>
                  <w:rFonts w:ascii="Times New Roman" w:hAnsi="Times New Roman"/>
                  <w:bCs/>
                </w:rPr>
                <w:t>point (d) of</w:t>
              </w:r>
              <w:r w:rsidRPr="00FE002E">
                <w:rPr>
                  <w:rFonts w:ascii="Times New Roman" w:hAnsi="Times New Roman"/>
                  <w:bCs/>
                </w:rPr>
                <w:t xml:space="preserve"> </w:t>
              </w:r>
            </w:ins>
            <w:r w:rsidRPr="00FE002E">
              <w:rPr>
                <w:rFonts w:ascii="Times New Roman" w:hAnsi="Times New Roman"/>
                <w:bCs/>
              </w:rPr>
              <w:t xml:space="preserve">Article </w:t>
            </w:r>
            <w:r w:rsidR="009A298D" w:rsidRPr="00FE002E">
              <w:rPr>
                <w:rFonts w:ascii="Times New Roman" w:hAnsi="Times New Roman"/>
                <w:bCs/>
              </w:rPr>
              <w:t>161</w:t>
            </w:r>
            <w:r w:rsidR="00D27375" w:rsidRPr="00FE002E">
              <w:rPr>
                <w:rFonts w:ascii="Times New Roman" w:hAnsi="Times New Roman"/>
                <w:bCs/>
              </w:rPr>
              <w:t>(1</w:t>
            </w:r>
            <w:del w:id="3164" w:author="Author">
              <w:r w:rsidR="00D27375" w:rsidRPr="00FE002E">
                <w:rPr>
                  <w:rFonts w:ascii="Times New Roman" w:hAnsi="Times New Roman"/>
                  <w:bCs/>
                </w:rPr>
                <w:delText>)</w:delText>
              </w:r>
              <w:r w:rsidRPr="00FE002E">
                <w:rPr>
                  <w:rFonts w:ascii="Times New Roman" w:hAnsi="Times New Roman"/>
                  <w:bCs/>
                </w:rPr>
                <w:delText>(d) of the</w:delText>
              </w:r>
            </w:del>
            <w:ins w:id="3165" w:author="Author">
              <w:r w:rsidR="00D27375" w:rsidRPr="00FE002E">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w:t>
            </w:r>
            <w:r w:rsidR="00706750" w:rsidRPr="00FE002E">
              <w:rPr>
                <w:rFonts w:ascii="Times New Roman" w:hAnsi="Times New Roman"/>
                <w:bCs/>
              </w:rPr>
              <w:t xml:space="preserve"> </w:t>
            </w:r>
          </w:p>
          <w:p w14:paraId="07CB14B7" w14:textId="77777777" w:rsidR="002509B1" w:rsidRDefault="002509B1" w:rsidP="007E2A41">
            <w:pPr>
              <w:pStyle w:val="BodyText1"/>
              <w:spacing w:line="240" w:lineRule="auto"/>
              <w:rPr>
                <w:rFonts w:ascii="Times New Roman" w:hAnsi="Times New Roman"/>
                <w:bCs/>
              </w:rPr>
            </w:pPr>
          </w:p>
          <w:p w14:paraId="14E65AAB"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64310FB6" w14:textId="77777777" w:rsidR="009C4E79" w:rsidRPr="00FE002E" w:rsidRDefault="009C4E79" w:rsidP="007E2A41">
            <w:pPr>
              <w:pStyle w:val="BodyText1"/>
              <w:spacing w:line="240" w:lineRule="auto"/>
              <w:rPr>
                <w:rFonts w:ascii="Times New Roman" w:hAnsi="Times New Roman"/>
                <w:bCs/>
              </w:rPr>
            </w:pPr>
          </w:p>
        </w:tc>
      </w:tr>
      <w:tr w:rsidR="002A54FF" w:rsidRPr="00FE002E" w14:paraId="00C56CBD" w14:textId="77777777" w:rsidTr="004B064A">
        <w:trPr>
          <w:trHeight w:val="71"/>
        </w:trPr>
        <w:tc>
          <w:tcPr>
            <w:tcW w:w="1417" w:type="dxa"/>
            <w:shd w:val="clear" w:color="auto" w:fill="FFFFFF"/>
          </w:tcPr>
          <w:p w14:paraId="02BCBE3F" w14:textId="5B693A98" w:rsidR="00F4754B" w:rsidRPr="00FE002E" w:rsidRDefault="00F4754B" w:rsidP="006423CC">
            <w:pPr>
              <w:pStyle w:val="BodyText1"/>
              <w:rPr>
                <w:rFonts w:ascii="Times New Roman" w:hAnsi="Times New Roman"/>
              </w:rPr>
            </w:pPr>
            <w:r w:rsidRPr="00FE002E">
              <w:rPr>
                <w:rFonts w:ascii="Times New Roman" w:hAnsi="Times New Roman"/>
                <w:bCs/>
              </w:rPr>
              <w:lastRenderedPageBreak/>
              <w:t>{</w:t>
            </w:r>
            <w:del w:id="3166" w:author="Author">
              <w:r w:rsidR="00A64697">
                <w:rPr>
                  <w:rFonts w:ascii="Times New Roman" w:hAnsi="Times New Roman"/>
                  <w:bCs/>
                </w:rPr>
                <w:delText>0</w:delText>
              </w:r>
              <w:r w:rsidR="00EA3F88">
                <w:rPr>
                  <w:rFonts w:ascii="Times New Roman" w:hAnsi="Times New Roman"/>
                  <w:bCs/>
                </w:rPr>
                <w:delText>9</w:delText>
              </w:r>
              <w:r w:rsidRPr="00FE002E">
                <w:rPr>
                  <w:rFonts w:ascii="Times New Roman" w:hAnsi="Times New Roman"/>
                  <w:bCs/>
                </w:rPr>
                <w:delText>0,</w:delText>
              </w:r>
              <w:r w:rsidR="00FA1A9C">
                <w:rPr>
                  <w:rFonts w:ascii="Times New Roman" w:hAnsi="Times New Roman"/>
                  <w:bCs/>
                </w:rPr>
                <w:delText>0</w:delText>
              </w:r>
              <w:r w:rsidRPr="00FE002E">
                <w:rPr>
                  <w:rFonts w:ascii="Times New Roman" w:hAnsi="Times New Roman"/>
                  <w:bCs/>
                </w:rPr>
                <w:delText>1</w:delText>
              </w:r>
              <w:r w:rsidR="00FA1A9C">
                <w:rPr>
                  <w:rFonts w:ascii="Times New Roman" w:hAnsi="Times New Roman"/>
                  <w:bCs/>
                </w:rPr>
                <w:delText>0</w:delText>
              </w:r>
            </w:del>
            <w:ins w:id="3167" w:author="Author">
              <w:r w:rsidR="00A64697">
                <w:rPr>
                  <w:rFonts w:ascii="Times New Roman" w:hAnsi="Times New Roman"/>
                  <w:bCs/>
                </w:rPr>
                <w:t>0</w:t>
              </w:r>
              <w:r w:rsidR="001E4710">
                <w:rPr>
                  <w:rFonts w:ascii="Times New Roman" w:hAnsi="Times New Roman"/>
                  <w:bCs/>
                </w:rPr>
                <w:t>0</w:t>
              </w:r>
              <w:r w:rsidR="00EA3F88">
                <w:rPr>
                  <w:rFonts w:ascii="Times New Roman" w:hAnsi="Times New Roman"/>
                  <w:bCs/>
                </w:rPr>
                <w:t>9</w:t>
              </w:r>
              <w:r w:rsidRPr="00FE002E">
                <w:rPr>
                  <w:rFonts w:ascii="Times New Roman" w:hAnsi="Times New Roman"/>
                  <w:bCs/>
                </w:rPr>
                <w:t>0,</w:t>
              </w:r>
              <w:r w:rsidR="00FA1A9C">
                <w:rPr>
                  <w:rFonts w:ascii="Times New Roman" w:hAnsi="Times New Roman"/>
                  <w:bCs/>
                </w:rPr>
                <w:t>0</w:t>
              </w:r>
              <w:r w:rsidR="001E4710">
                <w:rPr>
                  <w:rFonts w:ascii="Times New Roman" w:hAnsi="Times New Roman"/>
                  <w:bCs/>
                </w:rPr>
                <w:t>0</w:t>
              </w:r>
              <w:r w:rsidRPr="00FE002E">
                <w:rPr>
                  <w:rFonts w:ascii="Times New Roman" w:hAnsi="Times New Roman"/>
                  <w:bCs/>
                </w:rPr>
                <w:t>1</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1DDB2AF7"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bCs/>
              </w:rPr>
              <w:t xml:space="preserve"> </w:t>
            </w:r>
            <w:r w:rsidR="00706750" w:rsidRPr="00706750">
              <w:rPr>
                <w:rFonts w:ascii="Times New Roman" w:hAnsi="Times New Roman"/>
                <w:b/>
                <w:bCs/>
              </w:rPr>
              <w:t>– SA exposures</w:t>
            </w:r>
          </w:p>
          <w:p w14:paraId="7C0C026C" w14:textId="77777777" w:rsidR="002509B1" w:rsidRPr="00FE002E" w:rsidRDefault="002509B1" w:rsidP="007E2A41">
            <w:pPr>
              <w:pStyle w:val="BodyText1"/>
              <w:spacing w:line="240" w:lineRule="auto"/>
              <w:rPr>
                <w:rFonts w:ascii="Times New Roman" w:hAnsi="Times New Roman"/>
                <w:b/>
                <w:bCs/>
              </w:rPr>
            </w:pPr>
          </w:p>
          <w:p w14:paraId="73C5DF05" w14:textId="7C1D9AB4"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This is the sum of </w:t>
            </w:r>
            <w:r w:rsidR="00E8206D">
              <w:rPr>
                <w:rFonts w:ascii="Times New Roman" w:hAnsi="Times New Roman"/>
                <w:bCs/>
              </w:rPr>
              <w:t>cells</w:t>
            </w:r>
            <w:r w:rsidRPr="00FE002E">
              <w:rPr>
                <w:rFonts w:ascii="Times New Roman" w:hAnsi="Times New Roman"/>
                <w:bCs/>
              </w:rPr>
              <w:t xml:space="preserve"> from {</w:t>
            </w:r>
            <w:del w:id="3168" w:author="Author">
              <w:r w:rsidR="00A60C43" w:rsidRPr="00FE002E">
                <w:rPr>
                  <w:rFonts w:ascii="Times New Roman" w:hAnsi="Times New Roman"/>
                  <w:bCs/>
                </w:rPr>
                <w:delText>1</w:delText>
              </w:r>
              <w:r w:rsidR="00EA3F88">
                <w:rPr>
                  <w:rFonts w:ascii="Times New Roman" w:hAnsi="Times New Roman"/>
                  <w:bCs/>
                </w:rPr>
                <w:delText>0</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1</w:delText>
              </w:r>
              <w:r w:rsidR="00FA1A9C">
                <w:rPr>
                  <w:rFonts w:ascii="Times New Roman" w:hAnsi="Times New Roman"/>
                  <w:bCs/>
                </w:rPr>
                <w:delText>0</w:delText>
              </w:r>
            </w:del>
            <w:ins w:id="3169" w:author="Author">
              <w:r w:rsidR="004E0132">
                <w:rPr>
                  <w:rFonts w:ascii="Times New Roman" w:hAnsi="Times New Roman"/>
                  <w:bCs/>
                </w:rPr>
                <w:t>0</w:t>
              </w:r>
              <w:r w:rsidR="00A60C43" w:rsidRPr="00FE002E">
                <w:rPr>
                  <w:rFonts w:ascii="Times New Roman" w:hAnsi="Times New Roman"/>
                  <w:bCs/>
                </w:rPr>
                <w:t>1</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4E0132">
                <w:rPr>
                  <w:rFonts w:ascii="Times New Roman" w:hAnsi="Times New Roman"/>
                  <w:bCs/>
                </w:rPr>
                <w:t>0</w:t>
              </w:r>
              <w:r w:rsidRPr="00FE002E">
                <w:rPr>
                  <w:rFonts w:ascii="Times New Roman" w:hAnsi="Times New Roman"/>
                  <w:bCs/>
                </w:rPr>
                <w:t>1</w:t>
              </w:r>
              <w:r w:rsidR="00FA1A9C">
                <w:rPr>
                  <w:rFonts w:ascii="Times New Roman" w:hAnsi="Times New Roman"/>
                  <w:bCs/>
                </w:rPr>
                <w:t>0</w:t>
              </w:r>
            </w:ins>
            <w:r w:rsidRPr="00FE002E">
              <w:rPr>
                <w:rFonts w:ascii="Times New Roman" w:hAnsi="Times New Roman"/>
                <w:bCs/>
              </w:rPr>
              <w:t>} to {</w:t>
            </w:r>
            <w:del w:id="3170" w:author="Author">
              <w:r w:rsidR="00A60C43" w:rsidRPr="00FE002E">
                <w:rPr>
                  <w:rFonts w:ascii="Times New Roman" w:hAnsi="Times New Roman"/>
                  <w:bCs/>
                </w:rPr>
                <w:delText>1</w:delText>
              </w:r>
              <w:r w:rsidR="00EA3F88">
                <w:rPr>
                  <w:rFonts w:ascii="Times New Roman" w:hAnsi="Times New Roman"/>
                  <w:bCs/>
                </w:rPr>
                <w:delText>3</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1</w:delText>
              </w:r>
              <w:r w:rsidR="00FA1A9C">
                <w:rPr>
                  <w:rFonts w:ascii="Times New Roman" w:hAnsi="Times New Roman"/>
                  <w:bCs/>
                </w:rPr>
                <w:delText>0</w:delText>
              </w:r>
            </w:del>
            <w:ins w:id="3171" w:author="Author">
              <w:r w:rsidR="004E0132">
                <w:rPr>
                  <w:rFonts w:ascii="Times New Roman" w:hAnsi="Times New Roman"/>
                  <w:bCs/>
                </w:rPr>
                <w:t>0</w:t>
              </w:r>
              <w:r w:rsidR="00A60C43" w:rsidRPr="00FE002E">
                <w:rPr>
                  <w:rFonts w:ascii="Times New Roman" w:hAnsi="Times New Roman"/>
                  <w:bCs/>
                </w:rPr>
                <w:t>1</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4E0132">
                <w:rPr>
                  <w:rFonts w:ascii="Times New Roman" w:hAnsi="Times New Roman"/>
                  <w:bCs/>
                </w:rPr>
                <w:t>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ins>
            <w:r w:rsidRPr="00FE002E">
              <w:rPr>
                <w:rFonts w:ascii="Times New Roman" w:hAnsi="Times New Roman"/>
                <w:bCs/>
              </w:rPr>
              <w:t>}.</w:t>
            </w:r>
          </w:p>
          <w:p w14:paraId="0909B157" w14:textId="77777777" w:rsidR="00086A8A" w:rsidRDefault="00086A8A" w:rsidP="007E2A41">
            <w:pPr>
              <w:pStyle w:val="BodyText1"/>
              <w:spacing w:line="240" w:lineRule="auto"/>
              <w:rPr>
                <w:rFonts w:ascii="Times New Roman" w:hAnsi="Times New Roman"/>
                <w:bCs/>
              </w:rPr>
            </w:pPr>
          </w:p>
          <w:p w14:paraId="53E50715"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144D9E7A" w14:textId="77777777" w:rsidR="002509B1" w:rsidRPr="00FE002E" w:rsidRDefault="002509B1" w:rsidP="007E2A41">
            <w:pPr>
              <w:pStyle w:val="BodyText1"/>
              <w:spacing w:line="240" w:lineRule="auto"/>
              <w:rPr>
                <w:rFonts w:ascii="Times New Roman" w:hAnsi="Times New Roman"/>
              </w:rPr>
            </w:pPr>
          </w:p>
        </w:tc>
      </w:tr>
      <w:tr w:rsidR="002A54FF" w:rsidRPr="00FE002E" w14:paraId="312BA98B" w14:textId="77777777" w:rsidTr="004B064A">
        <w:trPr>
          <w:trHeight w:val="71"/>
        </w:trPr>
        <w:tc>
          <w:tcPr>
            <w:tcW w:w="1417" w:type="dxa"/>
            <w:shd w:val="clear" w:color="auto" w:fill="FFFFFF"/>
          </w:tcPr>
          <w:p w14:paraId="30E94DE7" w14:textId="16C4F0FE" w:rsidR="00F4754B" w:rsidRPr="00FE002E" w:rsidRDefault="00F4754B" w:rsidP="006423CC">
            <w:pPr>
              <w:pStyle w:val="BodyText1"/>
              <w:rPr>
                <w:rFonts w:ascii="Times New Roman" w:hAnsi="Times New Roman"/>
                <w:bCs/>
              </w:rPr>
            </w:pPr>
            <w:r w:rsidRPr="00FE002E">
              <w:rPr>
                <w:rFonts w:ascii="Times New Roman" w:hAnsi="Times New Roman"/>
                <w:bCs/>
              </w:rPr>
              <w:t>{</w:t>
            </w:r>
            <w:del w:id="3172" w:author="Author">
              <w:r w:rsidR="00A64697">
                <w:rPr>
                  <w:rFonts w:ascii="Times New Roman" w:hAnsi="Times New Roman"/>
                  <w:bCs/>
                </w:rPr>
                <w:delText>0</w:delText>
              </w:r>
              <w:r w:rsidR="00EA3F88">
                <w:rPr>
                  <w:rFonts w:ascii="Times New Roman" w:hAnsi="Times New Roman"/>
                  <w:bCs/>
                </w:rPr>
                <w:delText>9</w:delText>
              </w:r>
              <w:r w:rsidRPr="00FE002E">
                <w:rPr>
                  <w:rFonts w:ascii="Times New Roman" w:hAnsi="Times New Roman"/>
                  <w:bCs/>
                </w:rPr>
                <w:delText>0;</w:delText>
              </w:r>
              <w:r w:rsidR="00FA1A9C">
                <w:rPr>
                  <w:rFonts w:ascii="Times New Roman" w:hAnsi="Times New Roman"/>
                  <w:bCs/>
                </w:rPr>
                <w:delText>0</w:delText>
              </w:r>
              <w:r w:rsidRPr="00FE002E">
                <w:rPr>
                  <w:rFonts w:ascii="Times New Roman" w:hAnsi="Times New Roman"/>
                  <w:bCs/>
                </w:rPr>
                <w:delText>2</w:delText>
              </w:r>
              <w:r w:rsidR="00FA1A9C">
                <w:rPr>
                  <w:rFonts w:ascii="Times New Roman" w:hAnsi="Times New Roman"/>
                  <w:bCs/>
                </w:rPr>
                <w:delText>0</w:delText>
              </w:r>
            </w:del>
            <w:ins w:id="3173" w:author="Author">
              <w:r w:rsidR="00A64697">
                <w:rPr>
                  <w:rFonts w:ascii="Times New Roman" w:hAnsi="Times New Roman"/>
                  <w:bCs/>
                </w:rPr>
                <w:t>0</w:t>
              </w:r>
              <w:r w:rsidR="001E4710">
                <w:rPr>
                  <w:rFonts w:ascii="Times New Roman" w:hAnsi="Times New Roman"/>
                  <w:bCs/>
                </w:rPr>
                <w:t>0</w:t>
              </w:r>
              <w:r w:rsidR="00EA3F88">
                <w:rPr>
                  <w:rFonts w:ascii="Times New Roman" w:hAnsi="Times New Roman"/>
                  <w:bCs/>
                </w:rPr>
                <w:t>9</w:t>
              </w:r>
              <w:r w:rsidRPr="00FE002E">
                <w:rPr>
                  <w:rFonts w:ascii="Times New Roman" w:hAnsi="Times New Roman"/>
                  <w:bCs/>
                </w:rPr>
                <w:t>0;</w:t>
              </w:r>
              <w:r w:rsidR="00FA1A9C">
                <w:rPr>
                  <w:rFonts w:ascii="Times New Roman" w:hAnsi="Times New Roman"/>
                  <w:bCs/>
                </w:rPr>
                <w:t>0</w:t>
              </w:r>
              <w:r w:rsidR="001E4710">
                <w:rPr>
                  <w:rFonts w:ascii="Times New Roman" w:hAnsi="Times New Roman"/>
                  <w:bCs/>
                </w:rPr>
                <w:t>0</w:t>
              </w:r>
              <w:r w:rsidRPr="00FE002E">
                <w:rPr>
                  <w:rFonts w:ascii="Times New Roman" w:hAnsi="Times New Roman"/>
                  <w:bCs/>
                </w:rPr>
                <w:t>2</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015E5616"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14:paraId="1B194DB1" w14:textId="77777777" w:rsidR="002509B1" w:rsidRPr="00FE002E" w:rsidRDefault="002509B1" w:rsidP="007E2A41">
            <w:pPr>
              <w:pStyle w:val="BodyText1"/>
              <w:spacing w:line="240" w:lineRule="auto"/>
              <w:rPr>
                <w:rFonts w:ascii="Times New Roman" w:hAnsi="Times New Roman"/>
                <w:b/>
                <w:bCs/>
              </w:rPr>
            </w:pPr>
          </w:p>
          <w:p w14:paraId="34C64A45" w14:textId="5A996737"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This is the sum of </w:t>
            </w:r>
            <w:r w:rsidR="00E8206D">
              <w:rPr>
                <w:rFonts w:ascii="Times New Roman" w:hAnsi="Times New Roman"/>
                <w:bCs/>
              </w:rPr>
              <w:t>cells</w:t>
            </w:r>
            <w:r w:rsidRPr="00FE002E">
              <w:rPr>
                <w:rFonts w:ascii="Times New Roman" w:hAnsi="Times New Roman"/>
                <w:bCs/>
              </w:rPr>
              <w:t xml:space="preserve"> from {</w:t>
            </w:r>
            <w:del w:id="3174" w:author="Author">
              <w:r w:rsidR="00A60C43" w:rsidRPr="00FE002E">
                <w:rPr>
                  <w:rFonts w:ascii="Times New Roman" w:hAnsi="Times New Roman"/>
                  <w:bCs/>
                </w:rPr>
                <w:delText>1</w:delText>
              </w:r>
              <w:r w:rsidR="00EA3F88">
                <w:rPr>
                  <w:rFonts w:ascii="Times New Roman" w:hAnsi="Times New Roman"/>
                  <w:bCs/>
                </w:rPr>
                <w:delText>0</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2</w:delText>
              </w:r>
              <w:r w:rsidR="00FA1A9C">
                <w:rPr>
                  <w:rFonts w:ascii="Times New Roman" w:hAnsi="Times New Roman"/>
                  <w:bCs/>
                </w:rPr>
                <w:delText>0</w:delText>
              </w:r>
            </w:del>
            <w:ins w:id="3175" w:author="Author">
              <w:r w:rsidR="004E0132">
                <w:rPr>
                  <w:rFonts w:ascii="Times New Roman" w:hAnsi="Times New Roman"/>
                  <w:bCs/>
                </w:rPr>
                <w:t>0</w:t>
              </w:r>
              <w:r w:rsidR="00A60C43" w:rsidRPr="00FE002E">
                <w:rPr>
                  <w:rFonts w:ascii="Times New Roman" w:hAnsi="Times New Roman"/>
                  <w:bCs/>
                </w:rPr>
                <w:t>1</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4E0132">
                <w:rPr>
                  <w:rFonts w:ascii="Times New Roman" w:hAnsi="Times New Roman"/>
                  <w:bCs/>
                </w:rPr>
                <w:t>0</w:t>
              </w:r>
              <w:r w:rsidRPr="00FE002E">
                <w:rPr>
                  <w:rFonts w:ascii="Times New Roman" w:hAnsi="Times New Roman"/>
                  <w:bCs/>
                </w:rPr>
                <w:t>2</w:t>
              </w:r>
              <w:r w:rsidR="00FA1A9C">
                <w:rPr>
                  <w:rFonts w:ascii="Times New Roman" w:hAnsi="Times New Roman"/>
                  <w:bCs/>
                </w:rPr>
                <w:t>0</w:t>
              </w:r>
            </w:ins>
            <w:r w:rsidRPr="00FE002E">
              <w:rPr>
                <w:rFonts w:ascii="Times New Roman" w:hAnsi="Times New Roman"/>
                <w:bCs/>
              </w:rPr>
              <w:t>} to {</w:t>
            </w:r>
            <w:del w:id="3176" w:author="Author">
              <w:r w:rsidR="00A60C43" w:rsidRPr="00FE002E">
                <w:rPr>
                  <w:rFonts w:ascii="Times New Roman" w:hAnsi="Times New Roman"/>
                  <w:bCs/>
                </w:rPr>
                <w:delText>1</w:delText>
              </w:r>
              <w:r w:rsidR="00EA3F88">
                <w:rPr>
                  <w:rFonts w:ascii="Times New Roman" w:hAnsi="Times New Roman"/>
                  <w:bCs/>
                </w:rPr>
                <w:delText>3</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2</w:delText>
              </w:r>
              <w:r w:rsidR="00FA1A9C">
                <w:rPr>
                  <w:rFonts w:ascii="Times New Roman" w:hAnsi="Times New Roman"/>
                  <w:bCs/>
                </w:rPr>
                <w:delText>0</w:delText>
              </w:r>
            </w:del>
            <w:ins w:id="3177" w:author="Author">
              <w:r w:rsidR="004E0132">
                <w:rPr>
                  <w:rFonts w:ascii="Times New Roman" w:hAnsi="Times New Roman"/>
                  <w:bCs/>
                </w:rPr>
                <w:t>0</w:t>
              </w:r>
              <w:r w:rsidR="00A60C43" w:rsidRPr="00FE002E">
                <w:rPr>
                  <w:rFonts w:ascii="Times New Roman" w:hAnsi="Times New Roman"/>
                  <w:bCs/>
                </w:rPr>
                <w:t>1</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4E0132">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ins>
            <w:r w:rsidRPr="00FE002E">
              <w:rPr>
                <w:rFonts w:ascii="Times New Roman" w:hAnsi="Times New Roman"/>
                <w:bCs/>
              </w:rPr>
              <w:t>}.</w:t>
            </w:r>
          </w:p>
          <w:p w14:paraId="361C00EC" w14:textId="77777777" w:rsidR="009C4E79" w:rsidRDefault="009C4E79" w:rsidP="007E2A41">
            <w:pPr>
              <w:pStyle w:val="BodyText1"/>
              <w:spacing w:line="240" w:lineRule="auto"/>
              <w:rPr>
                <w:rFonts w:ascii="Times New Roman" w:hAnsi="Times New Roman"/>
                <w:bCs/>
              </w:rPr>
            </w:pPr>
          </w:p>
          <w:p w14:paraId="6B5C3EFD"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4CE96745"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0C1D3372" w14:textId="77777777" w:rsidTr="004B064A">
        <w:trPr>
          <w:trHeight w:val="71"/>
        </w:trPr>
        <w:tc>
          <w:tcPr>
            <w:tcW w:w="1417" w:type="dxa"/>
            <w:shd w:val="clear" w:color="auto" w:fill="FFFFFF"/>
          </w:tcPr>
          <w:p w14:paraId="73140D6A" w14:textId="4A198E0F" w:rsidR="00F4754B" w:rsidRPr="00FE002E" w:rsidRDefault="00F4754B" w:rsidP="006423CC">
            <w:pPr>
              <w:pStyle w:val="BodyText1"/>
              <w:rPr>
                <w:rFonts w:ascii="Times New Roman" w:hAnsi="Times New Roman"/>
                <w:bCs/>
              </w:rPr>
            </w:pPr>
            <w:r w:rsidRPr="00FE002E">
              <w:rPr>
                <w:rFonts w:ascii="Times New Roman" w:hAnsi="Times New Roman"/>
                <w:bCs/>
              </w:rPr>
              <w:t>{</w:t>
            </w:r>
            <w:del w:id="3178" w:author="Author">
              <w:r w:rsidR="00A64697">
                <w:rPr>
                  <w:rFonts w:ascii="Times New Roman" w:hAnsi="Times New Roman"/>
                  <w:bCs/>
                </w:rPr>
                <w:delText>0</w:delText>
              </w:r>
              <w:r w:rsidR="00EA3F88">
                <w:rPr>
                  <w:rFonts w:ascii="Times New Roman" w:hAnsi="Times New Roman"/>
                  <w:bCs/>
                </w:rPr>
                <w:delText>9</w:delText>
              </w:r>
              <w:r w:rsidRPr="00FE002E">
                <w:rPr>
                  <w:rFonts w:ascii="Times New Roman" w:hAnsi="Times New Roman"/>
                  <w:bCs/>
                </w:rPr>
                <w:delText>0;</w:delText>
              </w:r>
              <w:r w:rsidR="00FA1A9C">
                <w:rPr>
                  <w:rFonts w:ascii="Times New Roman" w:hAnsi="Times New Roman"/>
                  <w:bCs/>
                </w:rPr>
                <w:delText>0</w:delText>
              </w:r>
              <w:r w:rsidRPr="00FE002E">
                <w:rPr>
                  <w:rFonts w:ascii="Times New Roman" w:hAnsi="Times New Roman"/>
                  <w:bCs/>
                </w:rPr>
                <w:delText>3</w:delText>
              </w:r>
              <w:r w:rsidR="00FA1A9C">
                <w:rPr>
                  <w:rFonts w:ascii="Times New Roman" w:hAnsi="Times New Roman"/>
                  <w:bCs/>
                </w:rPr>
                <w:delText>0</w:delText>
              </w:r>
            </w:del>
            <w:ins w:id="3179" w:author="Author">
              <w:r w:rsidR="00A64697">
                <w:rPr>
                  <w:rFonts w:ascii="Times New Roman" w:hAnsi="Times New Roman"/>
                  <w:bCs/>
                </w:rPr>
                <w:t>0</w:t>
              </w:r>
              <w:r w:rsidR="001E4710">
                <w:rPr>
                  <w:rFonts w:ascii="Times New Roman" w:hAnsi="Times New Roman"/>
                  <w:bCs/>
                </w:rPr>
                <w:t>0</w:t>
              </w:r>
              <w:r w:rsidR="00EA3F88">
                <w:rPr>
                  <w:rFonts w:ascii="Times New Roman" w:hAnsi="Times New Roman"/>
                  <w:bCs/>
                </w:rPr>
                <w:t>9</w:t>
              </w:r>
              <w:r w:rsidRPr="00FE002E">
                <w:rPr>
                  <w:rFonts w:ascii="Times New Roman" w:hAnsi="Times New Roman"/>
                  <w:bCs/>
                </w:rPr>
                <w:t>0;</w:t>
              </w:r>
              <w:r w:rsidR="00FA1A9C">
                <w:rPr>
                  <w:rFonts w:ascii="Times New Roman" w:hAnsi="Times New Roman"/>
                  <w:bCs/>
                </w:rPr>
                <w:t>0</w:t>
              </w:r>
              <w:r w:rsidR="001E4710">
                <w:rPr>
                  <w:rFonts w:ascii="Times New Roman" w:hAnsi="Times New Roman"/>
                  <w:bCs/>
                </w:rPr>
                <w:t>0</w:t>
              </w:r>
              <w:r w:rsidRPr="00FE002E">
                <w:rPr>
                  <w:rFonts w:ascii="Times New Roman" w:hAnsi="Times New Roman"/>
                  <w:bCs/>
                </w:rPr>
                <w:t>3</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63538621" w14:textId="516BB090"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treated as sovereigns</w:t>
            </w:r>
            <w:r w:rsidR="00D50BF9">
              <w:rPr>
                <w:rFonts w:ascii="Times New Roman" w:hAnsi="Times New Roman"/>
                <w:b/>
                <w:bCs/>
              </w:rPr>
              <w:t xml:space="preserve"> – </w:t>
            </w:r>
            <w:del w:id="3180" w:author="Author">
              <w:r w:rsidR="00D50BF9">
                <w:rPr>
                  <w:rFonts w:ascii="Times New Roman" w:hAnsi="Times New Roman"/>
                  <w:b/>
                  <w:bCs/>
                </w:rPr>
                <w:delText>RWA</w:delText>
              </w:r>
            </w:del>
            <w:ins w:id="3181" w:author="Author">
              <w:r w:rsidR="00D50BF9">
                <w:rPr>
                  <w:rFonts w:ascii="Times New Roman" w:hAnsi="Times New Roman"/>
                  <w:b/>
                  <w:bCs/>
                </w:rPr>
                <w:t>RW</w:t>
              </w:r>
              <w:r w:rsidR="00247954">
                <w:rPr>
                  <w:rFonts w:ascii="Times New Roman" w:hAnsi="Times New Roman"/>
                  <w:b/>
                  <w:bCs/>
                </w:rPr>
                <w:t>E</w:t>
              </w:r>
              <w:r w:rsidR="00D50BF9">
                <w:rPr>
                  <w:rFonts w:ascii="Times New Roman" w:hAnsi="Times New Roman"/>
                  <w:b/>
                  <w:bCs/>
                </w:rPr>
                <w:t>A</w:t>
              </w:r>
            </w:ins>
            <w:r w:rsidR="00706750" w:rsidRPr="00706750">
              <w:rPr>
                <w:rFonts w:ascii="Times New Roman" w:hAnsi="Times New Roman"/>
                <w:b/>
                <w:bCs/>
              </w:rPr>
              <w:t xml:space="preserve"> – SA exposures</w:t>
            </w:r>
          </w:p>
          <w:p w14:paraId="164D8C1D" w14:textId="77777777" w:rsidR="002509B1" w:rsidRPr="00FE002E" w:rsidRDefault="002509B1" w:rsidP="007E2A41">
            <w:pPr>
              <w:pStyle w:val="BodyText1"/>
              <w:spacing w:line="240" w:lineRule="auto"/>
              <w:rPr>
                <w:rFonts w:ascii="Times New Roman" w:hAnsi="Times New Roman"/>
                <w:b/>
                <w:bCs/>
              </w:rPr>
            </w:pPr>
          </w:p>
          <w:p w14:paraId="3804EC22" w14:textId="50ADD81E"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This is the sum of </w:t>
            </w:r>
            <w:r w:rsidR="00E8206D">
              <w:rPr>
                <w:rFonts w:ascii="Times New Roman" w:hAnsi="Times New Roman"/>
                <w:bCs/>
              </w:rPr>
              <w:t>cells</w:t>
            </w:r>
            <w:r w:rsidRPr="00FE002E">
              <w:rPr>
                <w:rFonts w:ascii="Times New Roman" w:hAnsi="Times New Roman"/>
                <w:bCs/>
              </w:rPr>
              <w:t xml:space="preserve"> from {</w:t>
            </w:r>
            <w:del w:id="3182" w:author="Author">
              <w:r w:rsidR="00A60C43" w:rsidRPr="00FE002E">
                <w:rPr>
                  <w:rFonts w:ascii="Times New Roman" w:hAnsi="Times New Roman"/>
                  <w:bCs/>
                </w:rPr>
                <w:delText>1</w:delText>
              </w:r>
              <w:r w:rsidR="00EA3F88">
                <w:rPr>
                  <w:rFonts w:ascii="Times New Roman" w:hAnsi="Times New Roman"/>
                  <w:bCs/>
                </w:rPr>
                <w:delText>0</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3</w:delText>
              </w:r>
              <w:r w:rsidR="00FA1A9C">
                <w:rPr>
                  <w:rFonts w:ascii="Times New Roman" w:hAnsi="Times New Roman"/>
                  <w:bCs/>
                </w:rPr>
                <w:delText>0</w:delText>
              </w:r>
            </w:del>
            <w:ins w:id="3183" w:author="Author">
              <w:r w:rsidR="004E0132">
                <w:rPr>
                  <w:rFonts w:ascii="Times New Roman" w:hAnsi="Times New Roman"/>
                  <w:bCs/>
                </w:rPr>
                <w:t>0</w:t>
              </w:r>
              <w:r w:rsidR="00A60C43" w:rsidRPr="00FE002E">
                <w:rPr>
                  <w:rFonts w:ascii="Times New Roman" w:hAnsi="Times New Roman"/>
                  <w:bCs/>
                </w:rPr>
                <w:t>1</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4E0132">
                <w:rPr>
                  <w:rFonts w:ascii="Times New Roman" w:hAnsi="Times New Roman"/>
                  <w:bCs/>
                </w:rPr>
                <w:t>0</w:t>
              </w:r>
              <w:r w:rsidRPr="00FE002E">
                <w:rPr>
                  <w:rFonts w:ascii="Times New Roman" w:hAnsi="Times New Roman"/>
                  <w:bCs/>
                </w:rPr>
                <w:t>3</w:t>
              </w:r>
              <w:r w:rsidR="00FA1A9C">
                <w:rPr>
                  <w:rFonts w:ascii="Times New Roman" w:hAnsi="Times New Roman"/>
                  <w:bCs/>
                </w:rPr>
                <w:t>0</w:t>
              </w:r>
            </w:ins>
            <w:r w:rsidRPr="00FE002E">
              <w:rPr>
                <w:rFonts w:ascii="Times New Roman" w:hAnsi="Times New Roman"/>
                <w:bCs/>
              </w:rPr>
              <w:t>} to {</w:t>
            </w:r>
            <w:del w:id="3184" w:author="Author">
              <w:r w:rsidR="00A60C43" w:rsidRPr="00FE002E">
                <w:rPr>
                  <w:rFonts w:ascii="Times New Roman" w:hAnsi="Times New Roman"/>
                  <w:bCs/>
                </w:rPr>
                <w:delText>1</w:delText>
              </w:r>
              <w:r w:rsidR="00EA3F88">
                <w:rPr>
                  <w:rFonts w:ascii="Times New Roman" w:hAnsi="Times New Roman"/>
                  <w:bCs/>
                </w:rPr>
                <w:delText>3</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3</w:delText>
              </w:r>
              <w:r w:rsidR="00FA1A9C">
                <w:rPr>
                  <w:rFonts w:ascii="Times New Roman" w:hAnsi="Times New Roman"/>
                  <w:bCs/>
                </w:rPr>
                <w:delText>0</w:delText>
              </w:r>
            </w:del>
            <w:ins w:id="3185" w:author="Author">
              <w:r w:rsidR="004E0132">
                <w:rPr>
                  <w:rFonts w:ascii="Times New Roman" w:hAnsi="Times New Roman"/>
                  <w:bCs/>
                </w:rPr>
                <w:t>0</w:t>
              </w:r>
              <w:r w:rsidR="00A60C43" w:rsidRPr="00FE002E">
                <w:rPr>
                  <w:rFonts w:ascii="Times New Roman" w:hAnsi="Times New Roman"/>
                  <w:bCs/>
                </w:rPr>
                <w:t>1</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4E0132">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ins>
            <w:r w:rsidRPr="00FE002E">
              <w:rPr>
                <w:rFonts w:ascii="Times New Roman" w:hAnsi="Times New Roman"/>
                <w:bCs/>
              </w:rPr>
              <w:t>}.</w:t>
            </w:r>
          </w:p>
          <w:p w14:paraId="2FE3A5A6" w14:textId="77777777" w:rsidR="00086A8A" w:rsidRDefault="00086A8A" w:rsidP="007E2A41">
            <w:pPr>
              <w:pStyle w:val="BodyText1"/>
              <w:spacing w:line="240" w:lineRule="auto"/>
              <w:rPr>
                <w:rFonts w:ascii="Times New Roman" w:hAnsi="Times New Roman"/>
                <w:bCs/>
              </w:rPr>
            </w:pPr>
          </w:p>
          <w:p w14:paraId="4B56AE37"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576656CF"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6675B4A2" w14:textId="77777777" w:rsidTr="004B064A">
        <w:trPr>
          <w:trHeight w:val="71"/>
        </w:trPr>
        <w:tc>
          <w:tcPr>
            <w:tcW w:w="1417" w:type="dxa"/>
            <w:shd w:val="clear" w:color="auto" w:fill="FFFFFF"/>
          </w:tcPr>
          <w:p w14:paraId="574B53A3" w14:textId="3848CB7E" w:rsidR="00F4754B" w:rsidRPr="00FE002E" w:rsidRDefault="00F4754B" w:rsidP="006423CC">
            <w:pPr>
              <w:pStyle w:val="BodyText1"/>
              <w:rPr>
                <w:rFonts w:ascii="Times New Roman" w:hAnsi="Times New Roman"/>
                <w:bCs/>
              </w:rPr>
            </w:pPr>
            <w:r w:rsidRPr="00FE002E">
              <w:rPr>
                <w:rFonts w:ascii="Times New Roman" w:hAnsi="Times New Roman"/>
                <w:bCs/>
              </w:rPr>
              <w:t>{</w:t>
            </w:r>
            <w:del w:id="3186" w:author="Author">
              <w:r w:rsidR="00A64697">
                <w:rPr>
                  <w:rFonts w:ascii="Times New Roman" w:hAnsi="Times New Roman"/>
                  <w:bCs/>
                </w:rPr>
                <w:delText>0</w:delText>
              </w:r>
              <w:r w:rsidR="00EA3F88">
                <w:rPr>
                  <w:rFonts w:ascii="Times New Roman" w:hAnsi="Times New Roman"/>
                  <w:bCs/>
                </w:rPr>
                <w:delText>9</w:delText>
              </w:r>
              <w:r w:rsidRPr="00FE002E">
                <w:rPr>
                  <w:rFonts w:ascii="Times New Roman" w:hAnsi="Times New Roman"/>
                  <w:bCs/>
                </w:rPr>
                <w:delText>0;</w:delText>
              </w:r>
              <w:r w:rsidR="00FA1A9C">
                <w:rPr>
                  <w:rFonts w:ascii="Times New Roman" w:hAnsi="Times New Roman"/>
                  <w:bCs/>
                </w:rPr>
                <w:delText>0</w:delText>
              </w:r>
              <w:r w:rsidRPr="00FE002E">
                <w:rPr>
                  <w:rFonts w:ascii="Times New Roman" w:hAnsi="Times New Roman"/>
                  <w:bCs/>
                </w:rPr>
                <w:delText>4</w:delText>
              </w:r>
              <w:r w:rsidR="00FA1A9C">
                <w:rPr>
                  <w:rFonts w:ascii="Times New Roman" w:hAnsi="Times New Roman"/>
                  <w:bCs/>
                </w:rPr>
                <w:delText>0</w:delText>
              </w:r>
            </w:del>
            <w:ins w:id="3187" w:author="Author">
              <w:r w:rsidR="00A64697">
                <w:rPr>
                  <w:rFonts w:ascii="Times New Roman" w:hAnsi="Times New Roman"/>
                  <w:bCs/>
                </w:rPr>
                <w:t>0</w:t>
              </w:r>
              <w:r w:rsidR="001E4710">
                <w:rPr>
                  <w:rFonts w:ascii="Times New Roman" w:hAnsi="Times New Roman"/>
                  <w:bCs/>
                </w:rPr>
                <w:t>0</w:t>
              </w:r>
              <w:r w:rsidR="00EA3F88">
                <w:rPr>
                  <w:rFonts w:ascii="Times New Roman" w:hAnsi="Times New Roman"/>
                  <w:bCs/>
                </w:rPr>
                <w:t>9</w:t>
              </w:r>
              <w:r w:rsidRPr="00FE002E">
                <w:rPr>
                  <w:rFonts w:ascii="Times New Roman" w:hAnsi="Times New Roman"/>
                  <w:bCs/>
                </w:rPr>
                <w:t>0;</w:t>
              </w:r>
              <w:r w:rsidR="00FA1A9C">
                <w:rPr>
                  <w:rFonts w:ascii="Times New Roman" w:hAnsi="Times New Roman"/>
                  <w:bCs/>
                </w:rPr>
                <w:t>0</w:t>
              </w:r>
              <w:r w:rsidR="001E4710">
                <w:rPr>
                  <w:rFonts w:ascii="Times New Roman" w:hAnsi="Times New Roman"/>
                  <w:bCs/>
                </w:rPr>
                <w:t>0</w:t>
              </w:r>
              <w:r w:rsidRPr="00FE002E">
                <w:rPr>
                  <w:rFonts w:ascii="Times New Roman" w:hAnsi="Times New Roman"/>
                  <w:bCs/>
                </w:rPr>
                <w:t>4</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7FD46908" w14:textId="5BB37D62"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treated as sovereigns</w:t>
            </w:r>
            <w:r w:rsidR="00D50BF9">
              <w:rPr>
                <w:rFonts w:ascii="Times New Roman" w:hAnsi="Times New Roman"/>
                <w:b/>
                <w:bCs/>
              </w:rPr>
              <w:t xml:space="preserve"> – </w:t>
            </w:r>
            <w:del w:id="3188" w:author="Author">
              <w:r w:rsidR="00D50BF9">
                <w:rPr>
                  <w:rFonts w:ascii="Times New Roman" w:hAnsi="Times New Roman"/>
                  <w:b/>
                  <w:bCs/>
                </w:rPr>
                <w:delText>RWA</w:delText>
              </w:r>
            </w:del>
            <w:ins w:id="3189" w:author="Author">
              <w:r w:rsidR="00D50BF9">
                <w:rPr>
                  <w:rFonts w:ascii="Times New Roman" w:hAnsi="Times New Roman"/>
                  <w:b/>
                  <w:bCs/>
                </w:rPr>
                <w:t>RW</w:t>
              </w:r>
              <w:r w:rsidR="00247954">
                <w:rPr>
                  <w:rFonts w:ascii="Times New Roman" w:hAnsi="Times New Roman"/>
                  <w:b/>
                  <w:bCs/>
                </w:rPr>
                <w:t>E</w:t>
              </w:r>
              <w:r w:rsidR="00D50BF9">
                <w:rPr>
                  <w:rFonts w:ascii="Times New Roman" w:hAnsi="Times New Roman"/>
                  <w:b/>
                  <w:bCs/>
                </w:rPr>
                <w:t>A</w:t>
              </w:r>
            </w:ins>
            <w:r w:rsidR="00706750">
              <w:rPr>
                <w:rFonts w:ascii="Times New Roman" w:hAnsi="Times New Roman"/>
                <w:b/>
                <w:bCs/>
              </w:rPr>
              <w:t xml:space="preserve"> – IRB exposures</w:t>
            </w:r>
          </w:p>
          <w:p w14:paraId="12CE496D" w14:textId="77777777" w:rsidR="002509B1" w:rsidRPr="00FE002E" w:rsidRDefault="002509B1" w:rsidP="007E2A41">
            <w:pPr>
              <w:pStyle w:val="BodyText1"/>
              <w:spacing w:line="240" w:lineRule="auto"/>
              <w:rPr>
                <w:rFonts w:ascii="Times New Roman" w:hAnsi="Times New Roman"/>
                <w:b/>
                <w:bCs/>
              </w:rPr>
            </w:pPr>
          </w:p>
          <w:p w14:paraId="0EE39545" w14:textId="53960919"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This is the sum of </w:t>
            </w:r>
            <w:r w:rsidR="00E8206D">
              <w:rPr>
                <w:rFonts w:ascii="Times New Roman" w:hAnsi="Times New Roman"/>
                <w:bCs/>
              </w:rPr>
              <w:t>cells</w:t>
            </w:r>
            <w:r w:rsidRPr="00FE002E">
              <w:rPr>
                <w:rFonts w:ascii="Times New Roman" w:hAnsi="Times New Roman"/>
                <w:bCs/>
              </w:rPr>
              <w:t xml:space="preserve"> from {</w:t>
            </w:r>
            <w:del w:id="3190" w:author="Author">
              <w:r w:rsidR="00A60C43" w:rsidRPr="00FE002E">
                <w:rPr>
                  <w:rFonts w:ascii="Times New Roman" w:hAnsi="Times New Roman"/>
                  <w:bCs/>
                </w:rPr>
                <w:delText>1</w:delText>
              </w:r>
              <w:r w:rsidR="00EA3F88">
                <w:rPr>
                  <w:rFonts w:ascii="Times New Roman" w:hAnsi="Times New Roman"/>
                  <w:bCs/>
                </w:rPr>
                <w:delText>0</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00AA4004" w:rsidRPr="00FE002E">
                <w:rPr>
                  <w:rFonts w:ascii="Times New Roman" w:hAnsi="Times New Roman"/>
                  <w:bCs/>
                </w:rPr>
                <w:delText>4</w:delText>
              </w:r>
              <w:r w:rsidR="00FA1A9C">
                <w:rPr>
                  <w:rFonts w:ascii="Times New Roman" w:hAnsi="Times New Roman"/>
                  <w:bCs/>
                </w:rPr>
                <w:delText>0</w:delText>
              </w:r>
            </w:del>
            <w:ins w:id="3191" w:author="Author">
              <w:r w:rsidR="00132FD2">
                <w:rPr>
                  <w:rFonts w:ascii="Times New Roman" w:hAnsi="Times New Roman"/>
                  <w:bCs/>
                </w:rPr>
                <w:t>0</w:t>
              </w:r>
              <w:r w:rsidR="00A60C43" w:rsidRPr="00FE002E">
                <w:rPr>
                  <w:rFonts w:ascii="Times New Roman" w:hAnsi="Times New Roman"/>
                  <w:bCs/>
                </w:rPr>
                <w:t>1</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132FD2">
                <w:rPr>
                  <w:rFonts w:ascii="Times New Roman" w:hAnsi="Times New Roman"/>
                  <w:bCs/>
                </w:rPr>
                <w:t>0</w:t>
              </w:r>
              <w:r w:rsidR="00AA4004" w:rsidRPr="00FE002E">
                <w:rPr>
                  <w:rFonts w:ascii="Times New Roman" w:hAnsi="Times New Roman"/>
                  <w:bCs/>
                </w:rPr>
                <w:t>4</w:t>
              </w:r>
              <w:r w:rsidR="00FA1A9C">
                <w:rPr>
                  <w:rFonts w:ascii="Times New Roman" w:hAnsi="Times New Roman"/>
                  <w:bCs/>
                </w:rPr>
                <w:t>0</w:t>
              </w:r>
            </w:ins>
            <w:r w:rsidR="006162F0" w:rsidRPr="00FE002E">
              <w:rPr>
                <w:rFonts w:ascii="Times New Roman" w:hAnsi="Times New Roman"/>
                <w:bCs/>
              </w:rPr>
              <w:t>} to {</w:t>
            </w:r>
            <w:del w:id="3192" w:author="Author">
              <w:r w:rsidR="00A60C43" w:rsidRPr="00FE002E">
                <w:rPr>
                  <w:rFonts w:ascii="Times New Roman" w:hAnsi="Times New Roman"/>
                  <w:bCs/>
                </w:rPr>
                <w:delText>1</w:delText>
              </w:r>
              <w:r w:rsidR="00EA3F88">
                <w:rPr>
                  <w:rFonts w:ascii="Times New Roman" w:hAnsi="Times New Roman"/>
                  <w:bCs/>
                </w:rPr>
                <w:delText>3</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00AA4004" w:rsidRPr="00FE002E">
                <w:rPr>
                  <w:rFonts w:ascii="Times New Roman" w:hAnsi="Times New Roman"/>
                  <w:bCs/>
                </w:rPr>
                <w:delText>4</w:delText>
              </w:r>
              <w:r w:rsidR="00FA1A9C">
                <w:rPr>
                  <w:rFonts w:ascii="Times New Roman" w:hAnsi="Times New Roman"/>
                  <w:bCs/>
                </w:rPr>
                <w:delText>0</w:delText>
              </w:r>
            </w:del>
            <w:ins w:id="3193" w:author="Author">
              <w:r w:rsidR="00132FD2">
                <w:rPr>
                  <w:rFonts w:ascii="Times New Roman" w:hAnsi="Times New Roman"/>
                  <w:bCs/>
                </w:rPr>
                <w:t>0</w:t>
              </w:r>
              <w:r w:rsidR="00A60C43" w:rsidRPr="00FE002E">
                <w:rPr>
                  <w:rFonts w:ascii="Times New Roman" w:hAnsi="Times New Roman"/>
                  <w:bCs/>
                </w:rPr>
                <w:t>1</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132FD2">
                <w:rPr>
                  <w:rFonts w:ascii="Times New Roman" w:hAnsi="Times New Roman"/>
                  <w:bCs/>
                </w:rPr>
                <w:t>0</w:t>
              </w:r>
              <w:r w:rsidR="00AA4004" w:rsidRPr="00FE002E">
                <w:rPr>
                  <w:rFonts w:ascii="Times New Roman" w:hAnsi="Times New Roman"/>
                  <w:bCs/>
                </w:rPr>
                <w:t>4</w:t>
              </w:r>
              <w:r w:rsidR="00FA1A9C">
                <w:rPr>
                  <w:rFonts w:ascii="Times New Roman" w:hAnsi="Times New Roman"/>
                  <w:bCs/>
                </w:rPr>
                <w:t>0</w:t>
              </w:r>
            </w:ins>
            <w:r w:rsidRPr="00FE002E">
              <w:rPr>
                <w:rFonts w:ascii="Times New Roman" w:hAnsi="Times New Roman"/>
                <w:bCs/>
              </w:rPr>
              <w:t>}.</w:t>
            </w:r>
          </w:p>
          <w:p w14:paraId="4BE23429" w14:textId="77777777" w:rsidR="009C4E79" w:rsidRDefault="009C4E79" w:rsidP="007E2A41">
            <w:pPr>
              <w:pStyle w:val="BodyText1"/>
              <w:spacing w:line="240" w:lineRule="auto"/>
              <w:rPr>
                <w:rFonts w:ascii="Times New Roman" w:hAnsi="Times New Roman"/>
                <w:bCs/>
              </w:rPr>
            </w:pPr>
          </w:p>
          <w:p w14:paraId="3FF7D64C" w14:textId="77777777"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21E4ED70"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7DDC06EC" w14:textId="77777777" w:rsidTr="004B064A">
        <w:trPr>
          <w:trHeight w:val="71"/>
        </w:trPr>
        <w:tc>
          <w:tcPr>
            <w:tcW w:w="1417" w:type="dxa"/>
            <w:shd w:val="clear" w:color="auto" w:fill="FFFFFF"/>
          </w:tcPr>
          <w:p w14:paraId="4C9F879D" w14:textId="3DE7E02B" w:rsidR="00F4754B" w:rsidRPr="00FE002E" w:rsidRDefault="00F4754B" w:rsidP="006423CC">
            <w:pPr>
              <w:pStyle w:val="BodyText1"/>
              <w:rPr>
                <w:rFonts w:ascii="Times New Roman" w:hAnsi="Times New Roman"/>
              </w:rPr>
            </w:pPr>
            <w:r w:rsidRPr="00FE002E">
              <w:rPr>
                <w:rFonts w:ascii="Times New Roman" w:hAnsi="Times New Roman"/>
                <w:bCs/>
              </w:rPr>
              <w:t>{</w:t>
            </w:r>
            <w:del w:id="3194" w:author="Author">
              <w:r w:rsidR="00A60C43" w:rsidRPr="00FE002E">
                <w:rPr>
                  <w:rFonts w:ascii="Times New Roman" w:hAnsi="Times New Roman"/>
                  <w:bCs/>
                </w:rPr>
                <w:delText>1</w:delText>
              </w:r>
              <w:r w:rsidR="00EA3F88">
                <w:rPr>
                  <w:rFonts w:ascii="Times New Roman" w:hAnsi="Times New Roman"/>
                  <w:bCs/>
                </w:rPr>
                <w:delText>0</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1</w:delText>
              </w:r>
              <w:r w:rsidR="00FA1A9C">
                <w:rPr>
                  <w:rFonts w:ascii="Times New Roman" w:hAnsi="Times New Roman"/>
                  <w:bCs/>
                </w:rPr>
                <w:delText>0</w:delText>
              </w:r>
            </w:del>
            <w:ins w:id="3195" w:author="Author">
              <w:r w:rsidR="001E4710">
                <w:rPr>
                  <w:rFonts w:ascii="Times New Roman" w:hAnsi="Times New Roman"/>
                  <w:bCs/>
                </w:rPr>
                <w:t>0</w:t>
              </w:r>
              <w:r w:rsidR="00A60C43" w:rsidRPr="00FE002E">
                <w:rPr>
                  <w:rFonts w:ascii="Times New Roman" w:hAnsi="Times New Roman"/>
                  <w:bCs/>
                </w:rPr>
                <w:t>1</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1E4710">
                <w:rPr>
                  <w:rFonts w:ascii="Times New Roman" w:hAnsi="Times New Roman"/>
                  <w:bCs/>
                </w:rPr>
                <w:t>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1F2266EE" w14:textId="77777777" w:rsidR="00F4754B" w:rsidRPr="00FE002E" w:rsidRDefault="00F4754B" w:rsidP="007E2A41">
            <w:pPr>
              <w:pStyle w:val="BodyText1"/>
              <w:spacing w:line="240" w:lineRule="auto"/>
              <w:rPr>
                <w:rFonts w:ascii="Times New Roman" w:hAnsi="Times New Roman"/>
              </w:rPr>
            </w:pPr>
            <w:r w:rsidRPr="00FE002E">
              <w:rPr>
                <w:rFonts w:ascii="Times New Roman" w:hAnsi="Times New Roman"/>
                <w:b/>
                <w:bCs/>
              </w:rPr>
              <w:t>Central governments and central banks</w:t>
            </w:r>
            <w:r w:rsidR="00500508">
              <w:rPr>
                <w:rFonts w:ascii="Times New Roman" w:hAnsi="Times New Roman"/>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14:paraId="05D38A96" w14:textId="77777777" w:rsidR="002509B1" w:rsidRPr="00FE002E" w:rsidRDefault="002509B1" w:rsidP="007E2A41">
            <w:pPr>
              <w:pStyle w:val="BodyText1"/>
              <w:spacing w:line="240" w:lineRule="auto"/>
              <w:rPr>
                <w:rFonts w:ascii="Times New Roman" w:hAnsi="Times New Roman"/>
              </w:rPr>
            </w:pPr>
          </w:p>
          <w:p w14:paraId="1F7852F8" w14:textId="3B0D6FE4"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central governments or central banks as </w:t>
            </w:r>
            <w:del w:id="3196" w:author="Author">
              <w:r w:rsidRPr="00FE002E">
                <w:rPr>
                  <w:rFonts w:ascii="Times New Roman" w:hAnsi="Times New Roman"/>
                  <w:bCs/>
                </w:rPr>
                <w:delText xml:space="preserve">defined </w:delText>
              </w:r>
            </w:del>
            <w:r w:rsidRPr="00FE002E">
              <w:rPr>
                <w:rFonts w:ascii="Times New Roman" w:hAnsi="Times New Roman"/>
                <w:bCs/>
              </w:rPr>
              <w:t xml:space="preserve">in Article </w:t>
            </w:r>
            <w:r w:rsidR="009A298D" w:rsidRPr="00FE002E">
              <w:rPr>
                <w:rFonts w:ascii="Times New Roman" w:hAnsi="Times New Roman"/>
                <w:bCs/>
              </w:rPr>
              <w:t>114</w:t>
            </w:r>
            <w:del w:id="3197" w:author="Author">
              <w:r w:rsidRPr="00FE002E">
                <w:rPr>
                  <w:rFonts w:ascii="Times New Roman" w:hAnsi="Times New Roman"/>
                  <w:bCs/>
                </w:rPr>
                <w:delText xml:space="preserve"> of the</w:delText>
              </w:r>
            </w:del>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6613A997" w14:textId="77777777" w:rsidR="00086A8A" w:rsidRDefault="00086A8A" w:rsidP="007E2A41">
            <w:pPr>
              <w:pStyle w:val="BodyText1"/>
              <w:spacing w:line="240" w:lineRule="auto"/>
              <w:rPr>
                <w:rFonts w:ascii="Times New Roman" w:hAnsi="Times New Roman"/>
                <w:bCs/>
              </w:rPr>
            </w:pPr>
          </w:p>
          <w:p w14:paraId="1B5DFA39"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7F55138D"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0B4E6569" w14:textId="77777777" w:rsidTr="004B064A">
        <w:trPr>
          <w:trHeight w:val="71"/>
        </w:trPr>
        <w:tc>
          <w:tcPr>
            <w:tcW w:w="1417" w:type="dxa"/>
            <w:shd w:val="clear" w:color="auto" w:fill="FFFFFF"/>
          </w:tcPr>
          <w:p w14:paraId="7D0291ED" w14:textId="0D8A574C" w:rsidR="00F4754B" w:rsidRPr="00FE002E" w:rsidRDefault="00F4754B" w:rsidP="006423CC">
            <w:pPr>
              <w:pStyle w:val="BodyText1"/>
              <w:rPr>
                <w:rFonts w:ascii="Times New Roman" w:hAnsi="Times New Roman"/>
                <w:bCs/>
              </w:rPr>
            </w:pPr>
            <w:r w:rsidRPr="00FE002E">
              <w:rPr>
                <w:rFonts w:ascii="Times New Roman" w:hAnsi="Times New Roman"/>
                <w:bCs/>
              </w:rPr>
              <w:t>{</w:t>
            </w:r>
            <w:del w:id="3198" w:author="Author">
              <w:r w:rsidR="00A60C43" w:rsidRPr="00FE002E">
                <w:rPr>
                  <w:rFonts w:ascii="Times New Roman" w:hAnsi="Times New Roman"/>
                  <w:bCs/>
                </w:rPr>
                <w:delText>1</w:delText>
              </w:r>
              <w:r w:rsidR="00EA3F88">
                <w:rPr>
                  <w:rFonts w:ascii="Times New Roman" w:hAnsi="Times New Roman"/>
                  <w:bCs/>
                </w:rPr>
                <w:delText>0</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2</w:delText>
              </w:r>
              <w:r w:rsidR="00FA1A9C">
                <w:rPr>
                  <w:rFonts w:ascii="Times New Roman" w:hAnsi="Times New Roman"/>
                  <w:bCs/>
                </w:rPr>
                <w:delText>0</w:delText>
              </w:r>
            </w:del>
            <w:ins w:id="3199" w:author="Author">
              <w:r w:rsidR="001E4710">
                <w:rPr>
                  <w:rFonts w:ascii="Times New Roman" w:hAnsi="Times New Roman"/>
                  <w:bCs/>
                </w:rPr>
                <w:t>0</w:t>
              </w:r>
              <w:r w:rsidR="00A60C43" w:rsidRPr="00FE002E">
                <w:rPr>
                  <w:rFonts w:ascii="Times New Roman" w:hAnsi="Times New Roman"/>
                  <w:bCs/>
                </w:rPr>
                <w:t>1</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1E4710">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66A53D96" w14:textId="77777777" w:rsidR="00F4754B" w:rsidRPr="00FE002E" w:rsidRDefault="00F4754B" w:rsidP="007E2A41">
            <w:pPr>
              <w:pStyle w:val="BodyText1"/>
              <w:spacing w:line="240" w:lineRule="auto"/>
              <w:rPr>
                <w:rFonts w:ascii="Times New Roman" w:hAnsi="Times New Roman"/>
              </w:rPr>
            </w:pPr>
            <w:r w:rsidRPr="00FE002E">
              <w:rPr>
                <w:rFonts w:ascii="Times New Roman" w:hAnsi="Times New Roman"/>
                <w:b/>
                <w:bCs/>
              </w:rPr>
              <w:t>Central governments and central banks</w:t>
            </w:r>
            <w:r w:rsidR="00500508">
              <w:rPr>
                <w:rFonts w:ascii="Times New Roman" w:hAnsi="Times New Roman"/>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14:paraId="6C389382" w14:textId="77777777" w:rsidR="002509B1" w:rsidRPr="00FE002E" w:rsidRDefault="002509B1" w:rsidP="007E2A41">
            <w:pPr>
              <w:pStyle w:val="BodyText1"/>
              <w:spacing w:line="240" w:lineRule="auto"/>
              <w:rPr>
                <w:rFonts w:ascii="Times New Roman" w:hAnsi="Times New Roman"/>
              </w:rPr>
            </w:pPr>
          </w:p>
          <w:p w14:paraId="517FD145" w14:textId="32618FAF"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central governments or central banks as </w:t>
            </w:r>
            <w:del w:id="3200" w:author="Author">
              <w:r w:rsidRPr="00FE002E">
                <w:rPr>
                  <w:rFonts w:ascii="Times New Roman" w:hAnsi="Times New Roman"/>
                  <w:bCs/>
                </w:rPr>
                <w:delText xml:space="preserve">defined </w:delText>
              </w:r>
            </w:del>
            <w:r w:rsidRPr="00FE002E">
              <w:rPr>
                <w:rFonts w:ascii="Times New Roman" w:hAnsi="Times New Roman"/>
                <w:bCs/>
              </w:rPr>
              <w:t xml:space="preserve">in </w:t>
            </w:r>
            <w:ins w:id="3201" w:author="Author">
              <w:r w:rsidR="009850CF">
                <w:rPr>
                  <w:rFonts w:ascii="Times New Roman" w:hAnsi="Times New Roman"/>
                  <w:bCs/>
                </w:rPr>
                <w:t xml:space="preserve">point (a) of </w:t>
              </w:r>
            </w:ins>
            <w:r w:rsidRPr="00FE002E">
              <w:rPr>
                <w:rFonts w:ascii="Times New Roman" w:hAnsi="Times New Roman"/>
                <w:bCs/>
              </w:rPr>
              <w:t xml:space="preserve">Article </w:t>
            </w:r>
            <w:r w:rsidR="009A298D" w:rsidRPr="00FE002E">
              <w:rPr>
                <w:rFonts w:ascii="Times New Roman" w:hAnsi="Times New Roman"/>
                <w:bCs/>
              </w:rPr>
              <w:t>147</w:t>
            </w:r>
            <w:r w:rsidRPr="00FE002E">
              <w:rPr>
                <w:rFonts w:ascii="Times New Roman" w:hAnsi="Times New Roman"/>
                <w:bCs/>
              </w:rPr>
              <w:t>(2</w:t>
            </w:r>
            <w:del w:id="3202" w:author="Author">
              <w:r w:rsidRPr="00FE002E">
                <w:rPr>
                  <w:rFonts w:ascii="Times New Roman" w:hAnsi="Times New Roman"/>
                  <w:bCs/>
                </w:rPr>
                <w:delText>)(a) of the</w:delText>
              </w:r>
            </w:del>
            <w:ins w:id="3203" w:author="Author">
              <w:r w:rsidRPr="00FE002E">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2F8C2566" w14:textId="77777777" w:rsidR="009C4E79" w:rsidRDefault="009C4E79" w:rsidP="007E2A41">
            <w:pPr>
              <w:pStyle w:val="BodyText1"/>
              <w:spacing w:line="240" w:lineRule="auto"/>
              <w:rPr>
                <w:rFonts w:ascii="Times New Roman" w:hAnsi="Times New Roman"/>
                <w:bCs/>
              </w:rPr>
            </w:pPr>
          </w:p>
          <w:p w14:paraId="2E839206" w14:textId="77777777"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0885AD1A" w14:textId="77777777" w:rsidR="002509B1" w:rsidRPr="00FE002E" w:rsidRDefault="002509B1" w:rsidP="007E2A41">
            <w:pPr>
              <w:pStyle w:val="BodyText1"/>
              <w:spacing w:line="240" w:lineRule="auto"/>
              <w:rPr>
                <w:rFonts w:ascii="Times New Roman" w:hAnsi="Times New Roman"/>
                <w:bCs/>
              </w:rPr>
            </w:pPr>
          </w:p>
        </w:tc>
      </w:tr>
      <w:tr w:rsidR="002A54FF" w:rsidRPr="00FE002E" w14:paraId="73380BA6" w14:textId="77777777" w:rsidTr="004B064A">
        <w:trPr>
          <w:trHeight w:val="71"/>
        </w:trPr>
        <w:tc>
          <w:tcPr>
            <w:tcW w:w="1417" w:type="dxa"/>
            <w:shd w:val="clear" w:color="auto" w:fill="FFFFFF"/>
          </w:tcPr>
          <w:p w14:paraId="59953201" w14:textId="63D1F8ED" w:rsidR="00F4754B" w:rsidRPr="00FE002E" w:rsidRDefault="00F4754B" w:rsidP="006423CC">
            <w:pPr>
              <w:pStyle w:val="BodyText1"/>
              <w:rPr>
                <w:rFonts w:ascii="Times New Roman" w:hAnsi="Times New Roman"/>
                <w:bCs/>
              </w:rPr>
            </w:pPr>
            <w:r w:rsidRPr="00FE002E">
              <w:rPr>
                <w:rFonts w:ascii="Times New Roman" w:hAnsi="Times New Roman"/>
                <w:bCs/>
              </w:rPr>
              <w:t>{</w:t>
            </w:r>
            <w:del w:id="3204" w:author="Author">
              <w:r w:rsidR="00A60C43" w:rsidRPr="00FE002E">
                <w:rPr>
                  <w:rFonts w:ascii="Times New Roman" w:hAnsi="Times New Roman"/>
                  <w:bCs/>
                </w:rPr>
                <w:delText>1</w:delText>
              </w:r>
              <w:r w:rsidR="00EA3F88">
                <w:rPr>
                  <w:rFonts w:ascii="Times New Roman" w:hAnsi="Times New Roman"/>
                  <w:bCs/>
                </w:rPr>
                <w:delText>0</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3</w:delText>
              </w:r>
              <w:r w:rsidR="00FA1A9C">
                <w:rPr>
                  <w:rFonts w:ascii="Times New Roman" w:hAnsi="Times New Roman"/>
                  <w:bCs/>
                </w:rPr>
                <w:delText>0</w:delText>
              </w:r>
            </w:del>
            <w:ins w:id="3205" w:author="Author">
              <w:r w:rsidR="001E4710">
                <w:rPr>
                  <w:rFonts w:ascii="Times New Roman" w:hAnsi="Times New Roman"/>
                  <w:bCs/>
                </w:rPr>
                <w:t>0</w:t>
              </w:r>
              <w:r w:rsidR="00A60C43" w:rsidRPr="00FE002E">
                <w:rPr>
                  <w:rFonts w:ascii="Times New Roman" w:hAnsi="Times New Roman"/>
                  <w:bCs/>
                </w:rPr>
                <w:t>1</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1E4710">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4BAC276E" w14:textId="09477976" w:rsidR="00F4754B" w:rsidRPr="00FE002E" w:rsidRDefault="00F4754B" w:rsidP="007E2A41">
            <w:pPr>
              <w:pStyle w:val="BodyText1"/>
              <w:spacing w:line="240" w:lineRule="auto"/>
              <w:rPr>
                <w:rFonts w:ascii="Times New Roman" w:hAnsi="Times New Roman"/>
              </w:rPr>
            </w:pPr>
            <w:r w:rsidRPr="00FE002E">
              <w:rPr>
                <w:rFonts w:ascii="Times New Roman" w:hAnsi="Times New Roman"/>
                <w:b/>
                <w:bCs/>
              </w:rPr>
              <w:t>Central governments and central banks</w:t>
            </w:r>
            <w:r w:rsidR="00500508">
              <w:rPr>
                <w:rFonts w:ascii="Times New Roman" w:hAnsi="Times New Roman"/>
              </w:rPr>
              <w:t xml:space="preserve"> </w:t>
            </w:r>
            <w:r w:rsidR="00D50BF9">
              <w:rPr>
                <w:rFonts w:ascii="Times New Roman" w:hAnsi="Times New Roman"/>
                <w:b/>
                <w:bCs/>
              </w:rPr>
              <w:t xml:space="preserve">– </w:t>
            </w:r>
            <w:del w:id="3206" w:author="Author">
              <w:r w:rsidR="00D50BF9">
                <w:rPr>
                  <w:rFonts w:ascii="Times New Roman" w:hAnsi="Times New Roman"/>
                  <w:b/>
                  <w:bCs/>
                </w:rPr>
                <w:delText>RWA</w:delText>
              </w:r>
            </w:del>
            <w:ins w:id="3207" w:author="Author">
              <w:r w:rsidR="00D50BF9">
                <w:rPr>
                  <w:rFonts w:ascii="Times New Roman" w:hAnsi="Times New Roman"/>
                  <w:b/>
                  <w:bCs/>
                </w:rPr>
                <w:t>RW</w:t>
              </w:r>
              <w:r w:rsidR="00247954">
                <w:rPr>
                  <w:rFonts w:ascii="Times New Roman" w:hAnsi="Times New Roman"/>
                  <w:b/>
                  <w:bCs/>
                </w:rPr>
                <w:t>E</w:t>
              </w:r>
              <w:r w:rsidR="00D50BF9">
                <w:rPr>
                  <w:rFonts w:ascii="Times New Roman" w:hAnsi="Times New Roman"/>
                  <w:b/>
                  <w:bCs/>
                </w:rPr>
                <w:t>A</w:t>
              </w:r>
            </w:ins>
            <w:r w:rsidR="00706750">
              <w:rPr>
                <w:rFonts w:ascii="Times New Roman" w:hAnsi="Times New Roman"/>
                <w:b/>
                <w:bCs/>
              </w:rPr>
              <w:t xml:space="preserve"> </w:t>
            </w:r>
            <w:r w:rsidR="00706750" w:rsidRPr="00706750">
              <w:rPr>
                <w:rFonts w:ascii="Times New Roman" w:hAnsi="Times New Roman"/>
                <w:b/>
                <w:bCs/>
              </w:rPr>
              <w:t>– SA exposures</w:t>
            </w:r>
          </w:p>
          <w:p w14:paraId="26718359" w14:textId="77777777" w:rsidR="002509B1" w:rsidRPr="00FE002E" w:rsidRDefault="002509B1" w:rsidP="007E2A41">
            <w:pPr>
              <w:pStyle w:val="BodyText1"/>
              <w:spacing w:line="240" w:lineRule="auto"/>
              <w:rPr>
                <w:rFonts w:ascii="Times New Roman" w:hAnsi="Times New Roman"/>
              </w:rPr>
            </w:pPr>
          </w:p>
          <w:p w14:paraId="6BC8C5BF" w14:textId="4DFFC72C"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central governments or central banks as </w:t>
            </w:r>
            <w:del w:id="3208" w:author="Author">
              <w:r w:rsidRPr="00FE002E">
                <w:rPr>
                  <w:rFonts w:ascii="Times New Roman" w:hAnsi="Times New Roman"/>
                  <w:bCs/>
                </w:rPr>
                <w:delText xml:space="preserve">defined </w:delText>
              </w:r>
            </w:del>
            <w:r w:rsidRPr="00FE002E">
              <w:rPr>
                <w:rFonts w:ascii="Times New Roman" w:hAnsi="Times New Roman"/>
                <w:bCs/>
              </w:rPr>
              <w:t xml:space="preserve">in Article </w:t>
            </w:r>
            <w:r w:rsidR="009A298D" w:rsidRPr="00FE002E">
              <w:rPr>
                <w:rFonts w:ascii="Times New Roman" w:hAnsi="Times New Roman"/>
                <w:bCs/>
              </w:rPr>
              <w:t>114</w:t>
            </w:r>
            <w:del w:id="3209" w:author="Author">
              <w:r w:rsidRPr="00FE002E">
                <w:rPr>
                  <w:rFonts w:ascii="Times New Roman" w:hAnsi="Times New Roman"/>
                  <w:bCs/>
                </w:rPr>
                <w:delText xml:space="preserve"> of the</w:delText>
              </w:r>
            </w:del>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1057171E" w14:textId="77777777" w:rsidR="00086A8A" w:rsidRDefault="00086A8A" w:rsidP="007E2A41">
            <w:pPr>
              <w:pStyle w:val="BodyText1"/>
              <w:spacing w:line="240" w:lineRule="auto"/>
              <w:rPr>
                <w:rFonts w:ascii="Times New Roman" w:hAnsi="Times New Roman"/>
                <w:bCs/>
              </w:rPr>
            </w:pPr>
          </w:p>
          <w:p w14:paraId="781E8E92"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47506B7A"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4C792316" w14:textId="77777777" w:rsidTr="004B064A">
        <w:trPr>
          <w:trHeight w:val="71"/>
        </w:trPr>
        <w:tc>
          <w:tcPr>
            <w:tcW w:w="1417" w:type="dxa"/>
            <w:shd w:val="clear" w:color="auto" w:fill="FFFFFF"/>
          </w:tcPr>
          <w:p w14:paraId="4823C176" w14:textId="6888C2D1" w:rsidR="00F4754B" w:rsidRPr="00FE002E" w:rsidRDefault="00F4754B" w:rsidP="006423CC">
            <w:pPr>
              <w:pStyle w:val="BodyText1"/>
              <w:rPr>
                <w:rFonts w:ascii="Times New Roman" w:hAnsi="Times New Roman"/>
                <w:bCs/>
              </w:rPr>
            </w:pPr>
            <w:r w:rsidRPr="00FE002E">
              <w:rPr>
                <w:rFonts w:ascii="Times New Roman" w:hAnsi="Times New Roman"/>
                <w:bCs/>
              </w:rPr>
              <w:t>{</w:t>
            </w:r>
            <w:del w:id="3210" w:author="Author">
              <w:r w:rsidR="00A60C43" w:rsidRPr="00FE002E">
                <w:rPr>
                  <w:rFonts w:ascii="Times New Roman" w:hAnsi="Times New Roman"/>
                  <w:bCs/>
                </w:rPr>
                <w:delText>1</w:delText>
              </w:r>
              <w:r w:rsidR="00EA3F88">
                <w:rPr>
                  <w:rFonts w:ascii="Times New Roman" w:hAnsi="Times New Roman"/>
                  <w:bCs/>
                </w:rPr>
                <w:delText>0</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4</w:delText>
              </w:r>
              <w:r w:rsidR="00FA1A9C">
                <w:rPr>
                  <w:rFonts w:ascii="Times New Roman" w:hAnsi="Times New Roman"/>
                  <w:bCs/>
                </w:rPr>
                <w:delText>0</w:delText>
              </w:r>
            </w:del>
            <w:ins w:id="3211" w:author="Author">
              <w:r w:rsidR="001E4710">
                <w:rPr>
                  <w:rFonts w:ascii="Times New Roman" w:hAnsi="Times New Roman"/>
                  <w:bCs/>
                </w:rPr>
                <w:t>0</w:t>
              </w:r>
              <w:r w:rsidR="00A60C43" w:rsidRPr="00FE002E">
                <w:rPr>
                  <w:rFonts w:ascii="Times New Roman" w:hAnsi="Times New Roman"/>
                  <w:bCs/>
                </w:rPr>
                <w:t>1</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1E4710">
                <w:rPr>
                  <w:rFonts w:ascii="Times New Roman" w:hAnsi="Times New Roman"/>
                  <w:bCs/>
                </w:rPr>
                <w:t>0</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1EC1A3E9" w14:textId="61A6B1FA" w:rsidR="00F4754B" w:rsidRPr="00FE002E" w:rsidRDefault="00F4754B" w:rsidP="007E2A41">
            <w:pPr>
              <w:pStyle w:val="BodyText1"/>
              <w:spacing w:line="240" w:lineRule="auto"/>
              <w:rPr>
                <w:rFonts w:ascii="Times New Roman" w:hAnsi="Times New Roman"/>
              </w:rPr>
            </w:pPr>
            <w:r w:rsidRPr="00FE002E">
              <w:rPr>
                <w:rFonts w:ascii="Times New Roman" w:hAnsi="Times New Roman"/>
                <w:b/>
                <w:bCs/>
              </w:rPr>
              <w:t>Central governments and central banks</w:t>
            </w:r>
            <w:r w:rsidR="00500508">
              <w:rPr>
                <w:rFonts w:ascii="Times New Roman" w:hAnsi="Times New Roman"/>
              </w:rPr>
              <w:t xml:space="preserve"> </w:t>
            </w:r>
            <w:r w:rsidR="00D50BF9">
              <w:rPr>
                <w:rFonts w:ascii="Times New Roman" w:hAnsi="Times New Roman"/>
                <w:b/>
                <w:bCs/>
              </w:rPr>
              <w:t xml:space="preserve">– </w:t>
            </w:r>
            <w:del w:id="3212" w:author="Author">
              <w:r w:rsidR="00D50BF9">
                <w:rPr>
                  <w:rFonts w:ascii="Times New Roman" w:hAnsi="Times New Roman"/>
                  <w:b/>
                  <w:bCs/>
                </w:rPr>
                <w:delText>RWA</w:delText>
              </w:r>
            </w:del>
            <w:ins w:id="3213" w:author="Author">
              <w:r w:rsidR="00D50BF9">
                <w:rPr>
                  <w:rFonts w:ascii="Times New Roman" w:hAnsi="Times New Roman"/>
                  <w:b/>
                  <w:bCs/>
                </w:rPr>
                <w:t>RW</w:t>
              </w:r>
              <w:r w:rsidR="002D0276">
                <w:rPr>
                  <w:rFonts w:ascii="Times New Roman" w:hAnsi="Times New Roman"/>
                  <w:b/>
                  <w:bCs/>
                </w:rPr>
                <w:t>E</w:t>
              </w:r>
              <w:r w:rsidR="00D50BF9">
                <w:rPr>
                  <w:rFonts w:ascii="Times New Roman" w:hAnsi="Times New Roman"/>
                  <w:b/>
                  <w:bCs/>
                </w:rPr>
                <w:t>A</w:t>
              </w:r>
            </w:ins>
            <w:r w:rsidR="00706750">
              <w:rPr>
                <w:rFonts w:ascii="Times New Roman" w:hAnsi="Times New Roman"/>
                <w:b/>
                <w:bCs/>
              </w:rPr>
              <w:t xml:space="preserve"> – IRB exposures</w:t>
            </w:r>
          </w:p>
          <w:p w14:paraId="05B9E589" w14:textId="77777777" w:rsidR="002509B1" w:rsidRPr="00FE002E" w:rsidRDefault="002509B1" w:rsidP="007E2A41">
            <w:pPr>
              <w:pStyle w:val="BodyText1"/>
              <w:spacing w:line="240" w:lineRule="auto"/>
              <w:rPr>
                <w:rFonts w:ascii="Times New Roman" w:hAnsi="Times New Roman"/>
              </w:rPr>
            </w:pPr>
          </w:p>
          <w:p w14:paraId="47A75B9C" w14:textId="421FD3F1"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central governments or central banks as </w:t>
            </w:r>
            <w:del w:id="3214" w:author="Author">
              <w:r w:rsidRPr="00FE002E">
                <w:rPr>
                  <w:rFonts w:ascii="Times New Roman" w:hAnsi="Times New Roman"/>
                  <w:bCs/>
                </w:rPr>
                <w:delText xml:space="preserve">defined </w:delText>
              </w:r>
            </w:del>
            <w:r w:rsidRPr="00FE002E">
              <w:rPr>
                <w:rFonts w:ascii="Times New Roman" w:hAnsi="Times New Roman"/>
                <w:bCs/>
              </w:rPr>
              <w:t xml:space="preserve">in </w:t>
            </w:r>
            <w:ins w:id="3215" w:author="Author">
              <w:r w:rsidR="00DB42CE">
                <w:rPr>
                  <w:rFonts w:ascii="Times New Roman" w:hAnsi="Times New Roman"/>
                  <w:bCs/>
                </w:rPr>
                <w:t xml:space="preserve">point (a) of </w:t>
              </w:r>
            </w:ins>
            <w:r w:rsidRPr="00FE002E">
              <w:rPr>
                <w:rFonts w:ascii="Times New Roman" w:hAnsi="Times New Roman"/>
                <w:bCs/>
              </w:rPr>
              <w:t xml:space="preserve">Article </w:t>
            </w:r>
            <w:r w:rsidR="009A298D" w:rsidRPr="00FE002E">
              <w:rPr>
                <w:rFonts w:ascii="Times New Roman" w:hAnsi="Times New Roman"/>
                <w:bCs/>
              </w:rPr>
              <w:t>147</w:t>
            </w:r>
            <w:r w:rsidRPr="00FE002E">
              <w:rPr>
                <w:rFonts w:ascii="Times New Roman" w:hAnsi="Times New Roman"/>
                <w:bCs/>
              </w:rPr>
              <w:t>(2</w:t>
            </w:r>
            <w:del w:id="3216" w:author="Author">
              <w:r w:rsidRPr="00FE002E">
                <w:rPr>
                  <w:rFonts w:ascii="Times New Roman" w:hAnsi="Times New Roman"/>
                  <w:bCs/>
                </w:rPr>
                <w:delText>)(a) of the</w:delText>
              </w:r>
            </w:del>
            <w:ins w:id="3217" w:author="Author">
              <w:r w:rsidRPr="00FE002E">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7A725B44" w14:textId="77777777" w:rsidR="009C4E79" w:rsidRDefault="009C4E79" w:rsidP="007E2A41">
            <w:pPr>
              <w:pStyle w:val="BodyText1"/>
              <w:spacing w:line="240" w:lineRule="auto"/>
              <w:rPr>
                <w:rFonts w:ascii="Times New Roman" w:hAnsi="Times New Roman"/>
                <w:bCs/>
              </w:rPr>
            </w:pPr>
          </w:p>
          <w:p w14:paraId="1024399D" w14:textId="77777777"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58C303E4"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7B8E2851" w14:textId="77777777" w:rsidTr="004B064A">
        <w:trPr>
          <w:trHeight w:val="71"/>
        </w:trPr>
        <w:tc>
          <w:tcPr>
            <w:tcW w:w="1417" w:type="dxa"/>
            <w:shd w:val="clear" w:color="auto" w:fill="FFFFFF"/>
          </w:tcPr>
          <w:p w14:paraId="5E43D3FD" w14:textId="5A12A97A" w:rsidR="00F4754B" w:rsidRPr="00FE002E" w:rsidRDefault="00F4754B" w:rsidP="006423CC">
            <w:pPr>
              <w:pStyle w:val="BodyText1"/>
              <w:rPr>
                <w:rFonts w:ascii="Times New Roman" w:hAnsi="Times New Roman"/>
              </w:rPr>
            </w:pPr>
            <w:r w:rsidRPr="00FE002E">
              <w:rPr>
                <w:rFonts w:ascii="Times New Roman" w:hAnsi="Times New Roman"/>
                <w:bCs/>
              </w:rPr>
              <w:t>{</w:t>
            </w:r>
            <w:del w:id="3218" w:author="Author">
              <w:r w:rsidR="00A60C43" w:rsidRPr="00FE002E">
                <w:rPr>
                  <w:rFonts w:ascii="Times New Roman" w:hAnsi="Times New Roman"/>
                  <w:bCs/>
                </w:rPr>
                <w:delText>1</w:delText>
              </w:r>
              <w:r w:rsidR="00EA3F88">
                <w:rPr>
                  <w:rFonts w:ascii="Times New Roman" w:hAnsi="Times New Roman"/>
                  <w:bCs/>
                </w:rPr>
                <w:delText>1</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1</w:delText>
              </w:r>
              <w:r w:rsidR="00FA1A9C">
                <w:rPr>
                  <w:rFonts w:ascii="Times New Roman" w:hAnsi="Times New Roman"/>
                  <w:bCs/>
                </w:rPr>
                <w:delText>0</w:delText>
              </w:r>
            </w:del>
            <w:ins w:id="3219" w:author="Author">
              <w:r w:rsidR="001E4710">
                <w:rPr>
                  <w:rFonts w:ascii="Times New Roman" w:hAnsi="Times New Roman"/>
                  <w:bCs/>
                </w:rPr>
                <w:t>0</w:t>
              </w:r>
              <w:r w:rsidR="00A60C43" w:rsidRPr="00FE002E">
                <w:rPr>
                  <w:rFonts w:ascii="Times New Roman" w:hAnsi="Times New Roman"/>
                  <w:bCs/>
                </w:rPr>
                <w:t>1</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1E4710">
                <w:rPr>
                  <w:rFonts w:ascii="Times New Roman" w:hAnsi="Times New Roman"/>
                  <w:bCs/>
                </w:rPr>
                <w:t>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6B28784F"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Regional governments and local authorities 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14:paraId="0A9C6204" w14:textId="77777777" w:rsidR="002509B1" w:rsidRPr="00FE002E" w:rsidRDefault="002509B1" w:rsidP="007E2A41">
            <w:pPr>
              <w:pStyle w:val="BodyText1"/>
              <w:spacing w:line="240" w:lineRule="auto"/>
              <w:rPr>
                <w:rFonts w:ascii="Times New Roman" w:hAnsi="Times New Roman"/>
                <w:b/>
                <w:bCs/>
              </w:rPr>
            </w:pPr>
          </w:p>
          <w:p w14:paraId="2C68FBE9" w14:textId="2EB3F535" w:rsidR="00F4754B" w:rsidRDefault="00F4754B" w:rsidP="007E2A41">
            <w:pPr>
              <w:pStyle w:val="BodyText1"/>
              <w:spacing w:line="240" w:lineRule="auto"/>
              <w:rPr>
                <w:rFonts w:ascii="Times New Roman" w:hAnsi="Times New Roman"/>
                <w:bCs/>
              </w:rPr>
            </w:pPr>
            <w:r w:rsidRPr="00FE002E">
              <w:rPr>
                <w:rFonts w:ascii="Times New Roman" w:hAnsi="Times New Roman"/>
                <w:bCs/>
              </w:rPr>
              <w:lastRenderedPageBreak/>
              <w:t xml:space="preserve">The leverage ratio exposure value of assets that are exposures to regional governments and local authorities treated as sovereigns that fall under </w:t>
            </w:r>
            <w:del w:id="3220" w:author="Author">
              <w:r w:rsidRPr="00FE002E">
                <w:rPr>
                  <w:rFonts w:ascii="Times New Roman" w:hAnsi="Times New Roman"/>
                  <w:bCs/>
                </w:rPr>
                <w:delText xml:space="preserve">Article </w:delText>
              </w:r>
              <w:r w:rsidR="009A298D" w:rsidRPr="00FE002E">
                <w:rPr>
                  <w:rFonts w:ascii="Times New Roman" w:hAnsi="Times New Roman"/>
                  <w:bCs/>
                </w:rPr>
                <w:delText>115</w:delText>
              </w:r>
            </w:del>
            <w:ins w:id="3221" w:author="Author">
              <w:r w:rsidR="00B66A92">
                <w:rPr>
                  <w:rFonts w:ascii="Times New Roman" w:hAnsi="Times New Roman"/>
                  <w:bCs/>
                </w:rPr>
                <w:t xml:space="preserve">paragraph </w:t>
              </w:r>
            </w:ins>
            <w:r w:rsidR="00B66A92">
              <w:rPr>
                <w:rFonts w:ascii="Times New Roman" w:hAnsi="Times New Roman"/>
                <w:bCs/>
              </w:rPr>
              <w:t xml:space="preserve">(2) and (4) of </w:t>
            </w:r>
            <w:del w:id="3222" w:author="Author">
              <w:r w:rsidRPr="00FE002E">
                <w:rPr>
                  <w:rFonts w:ascii="Times New Roman" w:hAnsi="Times New Roman"/>
                  <w:bCs/>
                </w:rPr>
                <w:delText>the</w:delText>
              </w:r>
            </w:del>
            <w:ins w:id="3223" w:author="Author">
              <w:r w:rsidRPr="00FE002E">
                <w:rPr>
                  <w:rFonts w:ascii="Times New Roman" w:hAnsi="Times New Roman"/>
                  <w:bCs/>
                </w:rPr>
                <w:t xml:space="preserve">Article </w:t>
              </w:r>
              <w:r w:rsidR="009A298D" w:rsidRPr="00FE002E">
                <w:rPr>
                  <w:rFonts w:ascii="Times New Roman" w:hAnsi="Times New Roman"/>
                  <w:bCs/>
                </w:rPr>
                <w:t>115</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5294E5EC" w14:textId="77777777" w:rsidR="00086A8A" w:rsidRDefault="00086A8A" w:rsidP="007E2A41">
            <w:pPr>
              <w:pStyle w:val="BodyText1"/>
              <w:spacing w:line="240" w:lineRule="auto"/>
              <w:rPr>
                <w:rFonts w:ascii="Times New Roman" w:hAnsi="Times New Roman"/>
                <w:bCs/>
              </w:rPr>
            </w:pPr>
          </w:p>
          <w:p w14:paraId="35456521"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42456706" w14:textId="77777777" w:rsidR="002509B1" w:rsidRPr="00FE002E" w:rsidRDefault="002509B1" w:rsidP="007E2A41">
            <w:pPr>
              <w:pStyle w:val="BodyText1"/>
              <w:spacing w:line="240" w:lineRule="auto"/>
              <w:rPr>
                <w:rFonts w:ascii="Times New Roman" w:hAnsi="Times New Roman"/>
              </w:rPr>
            </w:pPr>
          </w:p>
        </w:tc>
      </w:tr>
      <w:tr w:rsidR="002A54FF" w:rsidRPr="00FE002E" w14:paraId="1964D3AE" w14:textId="77777777" w:rsidTr="004B064A">
        <w:trPr>
          <w:trHeight w:val="71"/>
        </w:trPr>
        <w:tc>
          <w:tcPr>
            <w:tcW w:w="1417" w:type="dxa"/>
            <w:shd w:val="clear" w:color="auto" w:fill="FFFFFF"/>
          </w:tcPr>
          <w:p w14:paraId="17ADB526" w14:textId="48D2D190" w:rsidR="00F4754B" w:rsidRPr="00FE002E" w:rsidRDefault="00F4754B" w:rsidP="006423CC">
            <w:pPr>
              <w:pStyle w:val="BodyText1"/>
              <w:rPr>
                <w:rFonts w:ascii="Times New Roman" w:hAnsi="Times New Roman"/>
                <w:bCs/>
              </w:rPr>
            </w:pPr>
            <w:r w:rsidRPr="00FE002E">
              <w:rPr>
                <w:rFonts w:ascii="Times New Roman" w:hAnsi="Times New Roman"/>
                <w:bCs/>
              </w:rPr>
              <w:lastRenderedPageBreak/>
              <w:t>{</w:t>
            </w:r>
            <w:del w:id="3224" w:author="Author">
              <w:r w:rsidR="00A60C43" w:rsidRPr="00FE002E">
                <w:rPr>
                  <w:rFonts w:ascii="Times New Roman" w:hAnsi="Times New Roman"/>
                  <w:bCs/>
                </w:rPr>
                <w:delText>1</w:delText>
              </w:r>
              <w:r w:rsidR="00EA3F88">
                <w:rPr>
                  <w:rFonts w:ascii="Times New Roman" w:hAnsi="Times New Roman"/>
                  <w:bCs/>
                </w:rPr>
                <w:delText>1</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2</w:delText>
              </w:r>
              <w:r w:rsidR="00FA1A9C">
                <w:rPr>
                  <w:rFonts w:ascii="Times New Roman" w:hAnsi="Times New Roman"/>
                  <w:bCs/>
                </w:rPr>
                <w:delText>0</w:delText>
              </w:r>
            </w:del>
            <w:ins w:id="3225" w:author="Author">
              <w:r w:rsidR="001E4710">
                <w:rPr>
                  <w:rFonts w:ascii="Times New Roman" w:hAnsi="Times New Roman"/>
                  <w:bCs/>
                </w:rPr>
                <w:t>0</w:t>
              </w:r>
              <w:r w:rsidR="00A60C43" w:rsidRPr="00FE002E">
                <w:rPr>
                  <w:rFonts w:ascii="Times New Roman" w:hAnsi="Times New Roman"/>
                  <w:bCs/>
                </w:rPr>
                <w:t>1</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1E4710">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7E0B20E2"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Regional governments and local authorities 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14:paraId="0BF97325" w14:textId="77777777" w:rsidR="002509B1" w:rsidRPr="00FE002E" w:rsidRDefault="002509B1" w:rsidP="007E2A41">
            <w:pPr>
              <w:pStyle w:val="BodyText1"/>
              <w:spacing w:line="240" w:lineRule="auto"/>
              <w:rPr>
                <w:rFonts w:ascii="Times New Roman" w:hAnsi="Times New Roman"/>
                <w:b/>
                <w:bCs/>
              </w:rPr>
            </w:pPr>
          </w:p>
          <w:p w14:paraId="7BC2FB6D" w14:textId="5ABE5CF3"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regional governments and local authorities that fall under </w:t>
            </w:r>
            <w:ins w:id="3226" w:author="Author">
              <w:r w:rsidR="005677F5">
                <w:rPr>
                  <w:rFonts w:ascii="Times New Roman" w:hAnsi="Times New Roman"/>
                  <w:bCs/>
                </w:rPr>
                <w:t xml:space="preserve">point (a) of </w:t>
              </w:r>
            </w:ins>
            <w:r w:rsidRPr="00FE002E">
              <w:rPr>
                <w:rFonts w:ascii="Times New Roman" w:hAnsi="Times New Roman"/>
                <w:bCs/>
              </w:rPr>
              <w:t xml:space="preserve">Article </w:t>
            </w:r>
            <w:r w:rsidR="009A298D" w:rsidRPr="00FE002E">
              <w:rPr>
                <w:rFonts w:ascii="Times New Roman" w:hAnsi="Times New Roman"/>
                <w:bCs/>
              </w:rPr>
              <w:t>147</w:t>
            </w:r>
            <w:r w:rsidRPr="00FE002E">
              <w:rPr>
                <w:rFonts w:ascii="Times New Roman" w:hAnsi="Times New Roman"/>
                <w:bCs/>
              </w:rPr>
              <w:t>(3</w:t>
            </w:r>
            <w:del w:id="3227" w:author="Author">
              <w:r w:rsidRPr="00FE002E">
                <w:rPr>
                  <w:rFonts w:ascii="Times New Roman" w:hAnsi="Times New Roman"/>
                  <w:bCs/>
                </w:rPr>
                <w:delText>)(a) of the</w:delText>
              </w:r>
            </w:del>
            <w:ins w:id="3228" w:author="Author">
              <w:r w:rsidRPr="00FE002E">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02346C27" w14:textId="77777777" w:rsidR="002509B1" w:rsidRDefault="002509B1" w:rsidP="007E2A41">
            <w:pPr>
              <w:pStyle w:val="BodyText1"/>
              <w:spacing w:line="240" w:lineRule="auto"/>
              <w:rPr>
                <w:rFonts w:ascii="Times New Roman" w:hAnsi="Times New Roman"/>
                <w:b/>
                <w:bCs/>
                <w:u w:val="single"/>
              </w:rPr>
            </w:pPr>
          </w:p>
          <w:p w14:paraId="3025C8D8" w14:textId="77777777" w:rsidR="009C4E79" w:rsidRDefault="009C4E79" w:rsidP="007E2A41">
            <w:pPr>
              <w:pStyle w:val="BodyText1"/>
              <w:spacing w:line="240" w:lineRule="auto"/>
              <w:rPr>
                <w:rFonts w:ascii="Times New Roman" w:hAnsi="Times New Roman"/>
                <w:b/>
                <w:bCs/>
                <w:u w:val="single"/>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3496D48C" w14:textId="77777777" w:rsidR="009C4E79" w:rsidRPr="00FE002E" w:rsidRDefault="009C4E79" w:rsidP="007E2A41">
            <w:pPr>
              <w:pStyle w:val="BodyText1"/>
              <w:spacing w:line="240" w:lineRule="auto"/>
              <w:rPr>
                <w:rFonts w:ascii="Times New Roman" w:hAnsi="Times New Roman"/>
                <w:b/>
                <w:bCs/>
                <w:u w:val="single"/>
              </w:rPr>
            </w:pPr>
          </w:p>
        </w:tc>
      </w:tr>
      <w:tr w:rsidR="002A54FF" w:rsidRPr="00FE002E" w14:paraId="2038F08C" w14:textId="77777777" w:rsidTr="004B064A">
        <w:trPr>
          <w:trHeight w:val="71"/>
        </w:trPr>
        <w:tc>
          <w:tcPr>
            <w:tcW w:w="1417" w:type="dxa"/>
            <w:shd w:val="clear" w:color="auto" w:fill="FFFFFF"/>
          </w:tcPr>
          <w:p w14:paraId="4C19855D" w14:textId="5400B5BC" w:rsidR="00F4754B" w:rsidRPr="00FE002E" w:rsidRDefault="00F4754B" w:rsidP="006423CC">
            <w:pPr>
              <w:pStyle w:val="BodyText1"/>
              <w:rPr>
                <w:rFonts w:ascii="Times New Roman" w:hAnsi="Times New Roman"/>
                <w:bCs/>
              </w:rPr>
            </w:pPr>
            <w:r w:rsidRPr="00FE002E">
              <w:rPr>
                <w:rFonts w:ascii="Times New Roman" w:hAnsi="Times New Roman"/>
                <w:bCs/>
              </w:rPr>
              <w:t>{</w:t>
            </w:r>
            <w:del w:id="3229" w:author="Author">
              <w:r w:rsidR="00A60C43" w:rsidRPr="00FE002E">
                <w:rPr>
                  <w:rFonts w:ascii="Times New Roman" w:hAnsi="Times New Roman"/>
                  <w:bCs/>
                </w:rPr>
                <w:delText>1</w:delText>
              </w:r>
              <w:r w:rsidR="00EA3F88">
                <w:rPr>
                  <w:rFonts w:ascii="Times New Roman" w:hAnsi="Times New Roman"/>
                  <w:bCs/>
                </w:rPr>
                <w:delText>1</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3</w:delText>
              </w:r>
              <w:r w:rsidR="00FA1A9C">
                <w:rPr>
                  <w:rFonts w:ascii="Times New Roman" w:hAnsi="Times New Roman"/>
                  <w:bCs/>
                </w:rPr>
                <w:delText>0</w:delText>
              </w:r>
            </w:del>
            <w:ins w:id="3230" w:author="Author">
              <w:r w:rsidR="001E4710">
                <w:rPr>
                  <w:rFonts w:ascii="Times New Roman" w:hAnsi="Times New Roman"/>
                  <w:bCs/>
                </w:rPr>
                <w:t>0</w:t>
              </w:r>
              <w:r w:rsidR="00A60C43" w:rsidRPr="00FE002E">
                <w:rPr>
                  <w:rFonts w:ascii="Times New Roman" w:hAnsi="Times New Roman"/>
                  <w:bCs/>
                </w:rPr>
                <w:t>1</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1E4710">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0A1E21BF" w14:textId="3A48D6DF"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Regional governments and local authorities treated as sovereigns</w:t>
            </w:r>
            <w:r w:rsidR="00D50BF9">
              <w:rPr>
                <w:rFonts w:ascii="Times New Roman" w:hAnsi="Times New Roman"/>
                <w:b/>
                <w:bCs/>
              </w:rPr>
              <w:t xml:space="preserve"> – </w:t>
            </w:r>
            <w:del w:id="3231" w:author="Author">
              <w:r w:rsidR="00D50BF9">
                <w:rPr>
                  <w:rFonts w:ascii="Times New Roman" w:hAnsi="Times New Roman"/>
                  <w:b/>
                  <w:bCs/>
                </w:rPr>
                <w:delText>RWA</w:delText>
              </w:r>
            </w:del>
            <w:ins w:id="3232" w:author="Author">
              <w:r w:rsidR="00D50BF9">
                <w:rPr>
                  <w:rFonts w:ascii="Times New Roman" w:hAnsi="Times New Roman"/>
                  <w:b/>
                  <w:bCs/>
                </w:rPr>
                <w:t>RW</w:t>
              </w:r>
              <w:r w:rsidR="00247954">
                <w:rPr>
                  <w:rFonts w:ascii="Times New Roman" w:hAnsi="Times New Roman"/>
                  <w:b/>
                  <w:bCs/>
                </w:rPr>
                <w:t>E</w:t>
              </w:r>
              <w:r w:rsidR="00D50BF9">
                <w:rPr>
                  <w:rFonts w:ascii="Times New Roman" w:hAnsi="Times New Roman"/>
                  <w:b/>
                  <w:bCs/>
                </w:rPr>
                <w:t>A</w:t>
              </w:r>
            </w:ins>
            <w:r w:rsidR="00706750">
              <w:rPr>
                <w:rFonts w:ascii="Times New Roman" w:hAnsi="Times New Roman"/>
                <w:b/>
                <w:bCs/>
              </w:rPr>
              <w:t xml:space="preserve"> </w:t>
            </w:r>
            <w:r w:rsidR="00706750" w:rsidRPr="00706750">
              <w:rPr>
                <w:rFonts w:ascii="Times New Roman" w:hAnsi="Times New Roman"/>
                <w:b/>
                <w:bCs/>
              </w:rPr>
              <w:t>– SA exposures</w:t>
            </w:r>
          </w:p>
          <w:p w14:paraId="41015183" w14:textId="77777777" w:rsidR="002509B1" w:rsidRPr="00FE002E" w:rsidRDefault="002509B1" w:rsidP="007E2A41">
            <w:pPr>
              <w:pStyle w:val="BodyText1"/>
              <w:spacing w:line="240" w:lineRule="auto"/>
              <w:rPr>
                <w:rFonts w:ascii="Times New Roman" w:hAnsi="Times New Roman"/>
                <w:b/>
                <w:bCs/>
              </w:rPr>
            </w:pPr>
          </w:p>
          <w:p w14:paraId="6AA0E01C" w14:textId="0BDD9B66"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regional governments and local authorities treated as sovereigns that fall under </w:t>
            </w:r>
            <w:del w:id="3233" w:author="Author">
              <w:r w:rsidRPr="00FE002E">
                <w:rPr>
                  <w:rFonts w:ascii="Times New Roman" w:hAnsi="Times New Roman"/>
                  <w:bCs/>
                </w:rPr>
                <w:delText xml:space="preserve">Article </w:delText>
              </w:r>
              <w:r w:rsidR="009A298D" w:rsidRPr="00FE002E">
                <w:rPr>
                  <w:rFonts w:ascii="Times New Roman" w:hAnsi="Times New Roman"/>
                  <w:bCs/>
                </w:rPr>
                <w:delText>115</w:delText>
              </w:r>
            </w:del>
            <w:ins w:id="3234" w:author="Author">
              <w:r w:rsidR="00F71FE6">
                <w:rPr>
                  <w:rFonts w:ascii="Times New Roman" w:hAnsi="Times New Roman"/>
                  <w:bCs/>
                </w:rPr>
                <w:t xml:space="preserve">paragraphs </w:t>
              </w:r>
            </w:ins>
            <w:r w:rsidR="00F71FE6">
              <w:rPr>
                <w:rFonts w:ascii="Times New Roman" w:hAnsi="Times New Roman"/>
                <w:bCs/>
              </w:rPr>
              <w:t xml:space="preserve">(2) and (4) of </w:t>
            </w:r>
            <w:del w:id="3235" w:author="Author">
              <w:r w:rsidRPr="00FE002E">
                <w:rPr>
                  <w:rFonts w:ascii="Times New Roman" w:hAnsi="Times New Roman"/>
                  <w:bCs/>
                </w:rPr>
                <w:delText>the</w:delText>
              </w:r>
            </w:del>
            <w:ins w:id="3236" w:author="Author">
              <w:r w:rsidRPr="00FE002E">
                <w:rPr>
                  <w:rFonts w:ascii="Times New Roman" w:hAnsi="Times New Roman"/>
                  <w:bCs/>
                </w:rPr>
                <w:t xml:space="preserve">Article </w:t>
              </w:r>
              <w:r w:rsidR="009A298D" w:rsidRPr="00FE002E">
                <w:rPr>
                  <w:rFonts w:ascii="Times New Roman" w:hAnsi="Times New Roman"/>
                  <w:bCs/>
                </w:rPr>
                <w:t>115</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w:t>
            </w:r>
            <w:r w:rsidR="0086471C">
              <w:rPr>
                <w:rFonts w:ascii="Times New Roman" w:hAnsi="Times New Roman"/>
                <w:bCs/>
              </w:rPr>
              <w:t>.</w:t>
            </w:r>
          </w:p>
          <w:p w14:paraId="38C283FD" w14:textId="77777777" w:rsidR="00086A8A" w:rsidRDefault="00086A8A" w:rsidP="007E2A41">
            <w:pPr>
              <w:pStyle w:val="BodyText1"/>
              <w:spacing w:line="240" w:lineRule="auto"/>
              <w:rPr>
                <w:rFonts w:ascii="Times New Roman" w:hAnsi="Times New Roman"/>
                <w:bCs/>
              </w:rPr>
            </w:pPr>
          </w:p>
          <w:p w14:paraId="194E5761"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6D7AEF3D"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5BE41E62" w14:textId="77777777" w:rsidTr="004B064A">
        <w:trPr>
          <w:trHeight w:val="71"/>
        </w:trPr>
        <w:tc>
          <w:tcPr>
            <w:tcW w:w="1417" w:type="dxa"/>
            <w:shd w:val="clear" w:color="auto" w:fill="FFFFFF"/>
          </w:tcPr>
          <w:p w14:paraId="4370E83A" w14:textId="4F9F41DD" w:rsidR="00F4754B" w:rsidRPr="00FE002E" w:rsidRDefault="00F4754B" w:rsidP="006423CC">
            <w:pPr>
              <w:pStyle w:val="BodyText1"/>
              <w:rPr>
                <w:rFonts w:ascii="Times New Roman" w:hAnsi="Times New Roman"/>
                <w:bCs/>
              </w:rPr>
            </w:pPr>
            <w:r w:rsidRPr="00FE002E">
              <w:rPr>
                <w:rFonts w:ascii="Times New Roman" w:hAnsi="Times New Roman"/>
                <w:bCs/>
              </w:rPr>
              <w:t>{</w:t>
            </w:r>
            <w:del w:id="3237" w:author="Author">
              <w:r w:rsidR="00A60C43" w:rsidRPr="00FE002E">
                <w:rPr>
                  <w:rFonts w:ascii="Times New Roman" w:hAnsi="Times New Roman"/>
                  <w:bCs/>
                </w:rPr>
                <w:delText>1</w:delText>
              </w:r>
              <w:r w:rsidR="00EA3F88">
                <w:rPr>
                  <w:rFonts w:ascii="Times New Roman" w:hAnsi="Times New Roman"/>
                  <w:bCs/>
                </w:rPr>
                <w:delText>1</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4</w:delText>
              </w:r>
              <w:r w:rsidR="00FA1A9C">
                <w:rPr>
                  <w:rFonts w:ascii="Times New Roman" w:hAnsi="Times New Roman"/>
                  <w:bCs/>
                </w:rPr>
                <w:delText>0</w:delText>
              </w:r>
            </w:del>
            <w:ins w:id="3238" w:author="Author">
              <w:r w:rsidR="001E4710">
                <w:rPr>
                  <w:rFonts w:ascii="Times New Roman" w:hAnsi="Times New Roman"/>
                  <w:bCs/>
                </w:rPr>
                <w:t>0</w:t>
              </w:r>
              <w:r w:rsidR="00A60C43" w:rsidRPr="00FE002E">
                <w:rPr>
                  <w:rFonts w:ascii="Times New Roman" w:hAnsi="Times New Roman"/>
                  <w:bCs/>
                </w:rPr>
                <w:t>1</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1E4710">
                <w:rPr>
                  <w:rFonts w:ascii="Times New Roman" w:hAnsi="Times New Roman"/>
                  <w:bCs/>
                </w:rPr>
                <w:t>0</w:t>
              </w:r>
              <w:r w:rsidRPr="00FE002E">
                <w:rPr>
                  <w:rFonts w:ascii="Times New Roman" w:hAnsi="Times New Roman"/>
                  <w:bCs/>
                </w:rPr>
                <w:t>4</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5D89C9D7" w14:textId="2BAEA2C3"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Regional governments and local authorities treated as sovereigns</w:t>
            </w:r>
            <w:r w:rsidR="00D50BF9">
              <w:rPr>
                <w:rFonts w:ascii="Times New Roman" w:hAnsi="Times New Roman"/>
                <w:b/>
                <w:bCs/>
              </w:rPr>
              <w:t xml:space="preserve"> – </w:t>
            </w:r>
            <w:del w:id="3239" w:author="Author">
              <w:r w:rsidR="00D50BF9">
                <w:rPr>
                  <w:rFonts w:ascii="Times New Roman" w:hAnsi="Times New Roman"/>
                  <w:b/>
                  <w:bCs/>
                </w:rPr>
                <w:delText>RWA</w:delText>
              </w:r>
            </w:del>
            <w:ins w:id="3240" w:author="Author">
              <w:r w:rsidR="00D50BF9">
                <w:rPr>
                  <w:rFonts w:ascii="Times New Roman" w:hAnsi="Times New Roman"/>
                  <w:b/>
                  <w:bCs/>
                </w:rPr>
                <w:t>RW</w:t>
              </w:r>
              <w:r w:rsidR="00247954">
                <w:rPr>
                  <w:rFonts w:ascii="Times New Roman" w:hAnsi="Times New Roman"/>
                  <w:b/>
                  <w:bCs/>
                </w:rPr>
                <w:t>E</w:t>
              </w:r>
              <w:r w:rsidR="00D50BF9">
                <w:rPr>
                  <w:rFonts w:ascii="Times New Roman" w:hAnsi="Times New Roman"/>
                  <w:b/>
                  <w:bCs/>
                </w:rPr>
                <w:t>A</w:t>
              </w:r>
            </w:ins>
            <w:r w:rsidR="00706750">
              <w:rPr>
                <w:rFonts w:ascii="Times New Roman" w:hAnsi="Times New Roman"/>
                <w:b/>
                <w:bCs/>
              </w:rPr>
              <w:t xml:space="preserve"> – IRB exposures</w:t>
            </w:r>
          </w:p>
          <w:p w14:paraId="0A1135F8" w14:textId="77777777" w:rsidR="002509B1" w:rsidRPr="00FE002E" w:rsidRDefault="002509B1" w:rsidP="007E2A41">
            <w:pPr>
              <w:pStyle w:val="BodyText1"/>
              <w:spacing w:line="240" w:lineRule="auto"/>
              <w:rPr>
                <w:rFonts w:ascii="Times New Roman" w:hAnsi="Times New Roman"/>
                <w:b/>
                <w:bCs/>
              </w:rPr>
            </w:pPr>
          </w:p>
          <w:p w14:paraId="51501E0B" w14:textId="65A6E6C2"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regional governments and local authorities that fall under </w:t>
            </w:r>
            <w:ins w:id="3241" w:author="Author">
              <w:r w:rsidR="005677F5">
                <w:rPr>
                  <w:rFonts w:ascii="Times New Roman" w:hAnsi="Times New Roman"/>
                  <w:bCs/>
                </w:rPr>
                <w:t xml:space="preserve">point (a) of </w:t>
              </w:r>
            </w:ins>
            <w:r w:rsidRPr="00FE002E">
              <w:rPr>
                <w:rFonts w:ascii="Times New Roman" w:hAnsi="Times New Roman"/>
                <w:bCs/>
              </w:rPr>
              <w:t xml:space="preserve">Article </w:t>
            </w:r>
            <w:r w:rsidR="009A298D" w:rsidRPr="00FE002E">
              <w:rPr>
                <w:rFonts w:ascii="Times New Roman" w:hAnsi="Times New Roman"/>
                <w:bCs/>
              </w:rPr>
              <w:t>147</w:t>
            </w:r>
            <w:r w:rsidRPr="00FE002E">
              <w:rPr>
                <w:rFonts w:ascii="Times New Roman" w:hAnsi="Times New Roman"/>
                <w:bCs/>
              </w:rPr>
              <w:t>(3</w:t>
            </w:r>
            <w:del w:id="3242" w:author="Author">
              <w:r w:rsidRPr="00FE002E">
                <w:rPr>
                  <w:rFonts w:ascii="Times New Roman" w:hAnsi="Times New Roman"/>
                  <w:bCs/>
                </w:rPr>
                <w:delText>)(a) of the</w:delText>
              </w:r>
            </w:del>
            <w:ins w:id="3243" w:author="Author">
              <w:r w:rsidRPr="00FE002E">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099D799F" w14:textId="77777777" w:rsidR="009C4E79" w:rsidRDefault="009C4E79" w:rsidP="007E2A41">
            <w:pPr>
              <w:pStyle w:val="BodyText1"/>
              <w:spacing w:line="240" w:lineRule="auto"/>
              <w:rPr>
                <w:rFonts w:ascii="Times New Roman" w:hAnsi="Times New Roman"/>
                <w:bCs/>
              </w:rPr>
            </w:pPr>
          </w:p>
          <w:p w14:paraId="794F7245"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77DFB307"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4E6380BD" w14:textId="77777777" w:rsidTr="004B064A">
        <w:trPr>
          <w:trHeight w:val="71"/>
        </w:trPr>
        <w:tc>
          <w:tcPr>
            <w:tcW w:w="1417" w:type="dxa"/>
            <w:shd w:val="clear" w:color="auto" w:fill="FFFFFF"/>
          </w:tcPr>
          <w:p w14:paraId="596E85C5" w14:textId="4EEF8B19" w:rsidR="00F4754B" w:rsidRPr="00FE002E" w:rsidRDefault="00F4754B" w:rsidP="006423CC">
            <w:pPr>
              <w:pStyle w:val="BodyText1"/>
              <w:rPr>
                <w:rFonts w:ascii="Times New Roman" w:hAnsi="Times New Roman"/>
              </w:rPr>
            </w:pPr>
            <w:r w:rsidRPr="00FE002E">
              <w:rPr>
                <w:rFonts w:ascii="Times New Roman" w:hAnsi="Times New Roman"/>
                <w:bCs/>
              </w:rPr>
              <w:t>{</w:t>
            </w:r>
            <w:del w:id="3244" w:author="Author">
              <w:r w:rsidR="00A60C43" w:rsidRPr="00FE002E">
                <w:rPr>
                  <w:rFonts w:ascii="Times New Roman" w:hAnsi="Times New Roman"/>
                  <w:bCs/>
                </w:rPr>
                <w:delText>1</w:delText>
              </w:r>
              <w:r w:rsidR="00EA3F88">
                <w:rPr>
                  <w:rFonts w:ascii="Times New Roman" w:hAnsi="Times New Roman"/>
                  <w:bCs/>
                </w:rPr>
                <w:delText>2</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1</w:delText>
              </w:r>
              <w:r w:rsidR="00FA1A9C">
                <w:rPr>
                  <w:rFonts w:ascii="Times New Roman" w:hAnsi="Times New Roman"/>
                  <w:bCs/>
                </w:rPr>
                <w:delText>0</w:delText>
              </w:r>
            </w:del>
            <w:ins w:id="3245" w:author="Author">
              <w:r w:rsidR="001E4710">
                <w:rPr>
                  <w:rFonts w:ascii="Times New Roman" w:hAnsi="Times New Roman"/>
                  <w:bCs/>
                </w:rPr>
                <w:t>0</w:t>
              </w:r>
              <w:r w:rsidR="00A60C43" w:rsidRPr="00FE002E">
                <w:rPr>
                  <w:rFonts w:ascii="Times New Roman" w:hAnsi="Times New Roman"/>
                  <w:bCs/>
                </w:rPr>
                <w:t>1</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1E4710">
                <w:rPr>
                  <w:rFonts w:ascii="Times New Roman" w:hAnsi="Times New Roman"/>
                  <w:bCs/>
                </w:rPr>
                <w:t>0</w:t>
              </w:r>
              <w:r w:rsidRPr="00FE002E">
                <w:rPr>
                  <w:rFonts w:ascii="Times New Roman" w:hAnsi="Times New Roman"/>
                  <w:bCs/>
                </w:rPr>
                <w:t>1</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000EAD30" w14:textId="77777777"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MDBs and international organisations 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14:paraId="4E16BD03" w14:textId="77777777" w:rsidR="002509B1" w:rsidRPr="00FE002E" w:rsidRDefault="002509B1" w:rsidP="007E2A41">
            <w:pPr>
              <w:pStyle w:val="BodyText1"/>
              <w:spacing w:line="240" w:lineRule="auto"/>
              <w:rPr>
                <w:rFonts w:ascii="Times New Roman" w:hAnsi="Times New Roman"/>
                <w:b/>
              </w:rPr>
            </w:pPr>
          </w:p>
          <w:p w14:paraId="595E0D3B" w14:textId="56B82A21"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multilateral development banks and international organisations that fall under Articles </w:t>
            </w:r>
            <w:r w:rsidR="009A298D" w:rsidRPr="00FE002E">
              <w:rPr>
                <w:rFonts w:ascii="Times New Roman" w:hAnsi="Times New Roman"/>
                <w:bCs/>
              </w:rPr>
              <w:t>117</w:t>
            </w:r>
            <w:r w:rsidRPr="00FE002E">
              <w:rPr>
                <w:rFonts w:ascii="Times New Roman" w:hAnsi="Times New Roman"/>
                <w:bCs/>
              </w:rPr>
              <w:t xml:space="preserve">(2) and </w:t>
            </w:r>
            <w:r w:rsidR="009A298D" w:rsidRPr="00FE002E">
              <w:rPr>
                <w:rFonts w:ascii="Times New Roman" w:hAnsi="Times New Roman"/>
                <w:bCs/>
              </w:rPr>
              <w:t>118</w:t>
            </w:r>
            <w:r w:rsidRPr="00FE002E">
              <w:rPr>
                <w:rFonts w:ascii="Times New Roman" w:hAnsi="Times New Roman"/>
                <w:bCs/>
              </w:rPr>
              <w:t xml:space="preserve"> </w:t>
            </w:r>
            <w:del w:id="3246" w:author="Author">
              <w:r w:rsidRPr="00FE002E">
                <w:rPr>
                  <w:rFonts w:ascii="Times New Roman" w:hAnsi="Times New Roman"/>
                  <w:bCs/>
                </w:rPr>
                <w:delText xml:space="preserve">of the </w:delText>
              </w:r>
            </w:del>
            <w:r w:rsidR="00684733">
              <w:rPr>
                <w:rFonts w:ascii="Times New Roman" w:hAnsi="Times New Roman"/>
                <w:bCs/>
              </w:rPr>
              <w:t>CRR</w:t>
            </w:r>
            <w:r w:rsidRPr="00FE002E">
              <w:rPr>
                <w:rFonts w:ascii="Times New Roman" w:hAnsi="Times New Roman"/>
                <w:bCs/>
              </w:rPr>
              <w:t>.</w:t>
            </w:r>
            <w:r w:rsidR="00706750">
              <w:rPr>
                <w:rFonts w:ascii="Times New Roman" w:hAnsi="Times New Roman"/>
                <w:bCs/>
              </w:rPr>
              <w:t xml:space="preserve"> </w:t>
            </w:r>
          </w:p>
          <w:p w14:paraId="082E828E" w14:textId="77777777" w:rsidR="00086A8A" w:rsidRDefault="00086A8A" w:rsidP="007E2A41">
            <w:pPr>
              <w:pStyle w:val="BodyText1"/>
              <w:spacing w:line="240" w:lineRule="auto"/>
              <w:rPr>
                <w:rFonts w:ascii="Times New Roman" w:hAnsi="Times New Roman"/>
                <w:bCs/>
              </w:rPr>
            </w:pPr>
          </w:p>
          <w:p w14:paraId="7B532732"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4013B069" w14:textId="77777777" w:rsidR="002509B1" w:rsidRPr="00FE002E" w:rsidRDefault="002509B1" w:rsidP="007E2A41">
            <w:pPr>
              <w:pStyle w:val="BodyText1"/>
              <w:spacing w:line="240" w:lineRule="auto"/>
              <w:rPr>
                <w:rFonts w:ascii="Times New Roman" w:hAnsi="Times New Roman"/>
                <w:bCs/>
              </w:rPr>
            </w:pPr>
          </w:p>
        </w:tc>
      </w:tr>
      <w:tr w:rsidR="002A54FF" w:rsidRPr="00FE002E" w14:paraId="26302257" w14:textId="77777777" w:rsidTr="004B064A">
        <w:trPr>
          <w:trHeight w:val="71"/>
        </w:trPr>
        <w:tc>
          <w:tcPr>
            <w:tcW w:w="1417" w:type="dxa"/>
            <w:shd w:val="clear" w:color="auto" w:fill="FFFFFF"/>
          </w:tcPr>
          <w:p w14:paraId="5A4EAF45" w14:textId="72350AFA" w:rsidR="00F4754B" w:rsidRPr="00FE002E" w:rsidRDefault="00F4754B" w:rsidP="00A60C43">
            <w:pPr>
              <w:pStyle w:val="BodyText1"/>
              <w:rPr>
                <w:rFonts w:ascii="Times New Roman" w:hAnsi="Times New Roman"/>
              </w:rPr>
            </w:pPr>
            <w:r w:rsidRPr="00FE002E">
              <w:rPr>
                <w:rFonts w:ascii="Times New Roman" w:hAnsi="Times New Roman"/>
                <w:bCs/>
              </w:rPr>
              <w:t>{</w:t>
            </w:r>
            <w:del w:id="3247" w:author="Author">
              <w:r w:rsidR="00A60C43" w:rsidRPr="00FE002E">
                <w:rPr>
                  <w:rFonts w:ascii="Times New Roman" w:hAnsi="Times New Roman"/>
                  <w:bCs/>
                </w:rPr>
                <w:delText>1</w:delText>
              </w:r>
              <w:r w:rsidR="00EA3F88">
                <w:rPr>
                  <w:rFonts w:ascii="Times New Roman" w:hAnsi="Times New Roman"/>
                  <w:bCs/>
                </w:rPr>
                <w:delText>2</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2</w:delText>
              </w:r>
              <w:r w:rsidR="00FA1A9C">
                <w:rPr>
                  <w:rFonts w:ascii="Times New Roman" w:hAnsi="Times New Roman"/>
                  <w:bCs/>
                </w:rPr>
                <w:delText>0</w:delText>
              </w:r>
            </w:del>
            <w:ins w:id="3248" w:author="Author">
              <w:r w:rsidR="001E4710">
                <w:rPr>
                  <w:rFonts w:ascii="Times New Roman" w:hAnsi="Times New Roman"/>
                  <w:bCs/>
                </w:rPr>
                <w:t>0</w:t>
              </w:r>
              <w:r w:rsidR="00A60C43" w:rsidRPr="00FE002E">
                <w:rPr>
                  <w:rFonts w:ascii="Times New Roman" w:hAnsi="Times New Roman"/>
                  <w:bCs/>
                </w:rPr>
                <w:t>1</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1E4710">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17A6D764" w14:textId="77777777"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MDBs and international organisations 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14:paraId="76A1CB53" w14:textId="77777777" w:rsidR="002509B1" w:rsidRPr="00FE002E" w:rsidRDefault="002509B1" w:rsidP="007E2A41">
            <w:pPr>
              <w:pStyle w:val="BodyText1"/>
              <w:spacing w:line="240" w:lineRule="auto"/>
              <w:rPr>
                <w:rFonts w:ascii="Times New Roman" w:hAnsi="Times New Roman"/>
                <w:b/>
              </w:rPr>
            </w:pPr>
          </w:p>
          <w:p w14:paraId="3802319A" w14:textId="436A347B"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multilateral development banks and international organisations that fall under </w:t>
            </w:r>
            <w:del w:id="3249" w:author="Author">
              <w:r w:rsidRPr="00FE002E">
                <w:rPr>
                  <w:rFonts w:ascii="Times New Roman" w:hAnsi="Times New Roman"/>
                  <w:bCs/>
                </w:rPr>
                <w:delText xml:space="preserve">Article </w:delText>
              </w:r>
              <w:r w:rsidR="00C33245" w:rsidRPr="00FE002E">
                <w:rPr>
                  <w:rFonts w:ascii="Times New Roman" w:hAnsi="Times New Roman"/>
                  <w:bCs/>
                </w:rPr>
                <w:delText>147</w:delText>
              </w:r>
              <w:r w:rsidRPr="00FE002E">
                <w:rPr>
                  <w:rFonts w:ascii="Times New Roman" w:hAnsi="Times New Roman"/>
                  <w:bCs/>
                </w:rPr>
                <w:delText>(3)</w:delText>
              </w:r>
              <w:r w:rsidR="00FB45D7" w:rsidRPr="00FE002E">
                <w:rPr>
                  <w:rFonts w:ascii="Times New Roman" w:hAnsi="Times New Roman"/>
                  <w:bCs/>
                </w:rPr>
                <w:delText>(</w:delText>
              </w:r>
            </w:del>
            <w:ins w:id="3250" w:author="Author">
              <w:r w:rsidR="005677F5">
                <w:rPr>
                  <w:rFonts w:ascii="Times New Roman" w:hAnsi="Times New Roman"/>
                  <w:bCs/>
                </w:rPr>
                <w:t>point (</w:t>
              </w:r>
            </w:ins>
            <w:r w:rsidR="005677F5">
              <w:rPr>
                <w:rFonts w:ascii="Times New Roman" w:hAnsi="Times New Roman"/>
                <w:bCs/>
              </w:rPr>
              <w:t xml:space="preserve">b) and (c) of </w:t>
            </w:r>
            <w:del w:id="3251" w:author="Author">
              <w:r w:rsidRPr="00FE002E">
                <w:rPr>
                  <w:rFonts w:ascii="Times New Roman" w:hAnsi="Times New Roman"/>
                  <w:bCs/>
                </w:rPr>
                <w:delText>the</w:delText>
              </w:r>
            </w:del>
            <w:ins w:id="3252" w:author="Author">
              <w:r w:rsidRPr="00FE002E">
                <w:rPr>
                  <w:rFonts w:ascii="Times New Roman" w:hAnsi="Times New Roman"/>
                  <w:bCs/>
                </w:rPr>
                <w:t xml:space="preserve">Article </w:t>
              </w:r>
              <w:r w:rsidR="00C33245" w:rsidRPr="00FE002E">
                <w:rPr>
                  <w:rFonts w:ascii="Times New Roman" w:hAnsi="Times New Roman"/>
                  <w:bCs/>
                </w:rPr>
                <w:t>147</w:t>
              </w:r>
              <w:r w:rsidRPr="00FE002E">
                <w:rPr>
                  <w:rFonts w:ascii="Times New Roman" w:hAnsi="Times New Roman"/>
                  <w:bCs/>
                </w:rPr>
                <w:t>(3)</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4735C3ED" w14:textId="77777777" w:rsidR="009C4E79" w:rsidRDefault="009C4E79" w:rsidP="007E2A41">
            <w:pPr>
              <w:pStyle w:val="BodyText1"/>
              <w:spacing w:line="240" w:lineRule="auto"/>
              <w:rPr>
                <w:rFonts w:ascii="Times New Roman" w:hAnsi="Times New Roman"/>
                <w:bCs/>
              </w:rPr>
            </w:pPr>
          </w:p>
          <w:p w14:paraId="74AA32E9" w14:textId="77777777"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4070105A" w14:textId="77777777" w:rsidR="002509B1" w:rsidRPr="00FE002E" w:rsidRDefault="002509B1" w:rsidP="007E2A41">
            <w:pPr>
              <w:pStyle w:val="BodyText1"/>
              <w:spacing w:line="240" w:lineRule="auto"/>
              <w:rPr>
                <w:rFonts w:ascii="Times New Roman" w:hAnsi="Times New Roman"/>
                <w:bCs/>
              </w:rPr>
            </w:pPr>
          </w:p>
        </w:tc>
      </w:tr>
      <w:tr w:rsidR="002A54FF" w:rsidRPr="00FE002E" w14:paraId="3B2553E8" w14:textId="77777777" w:rsidTr="004B064A">
        <w:trPr>
          <w:trHeight w:val="71"/>
        </w:trPr>
        <w:tc>
          <w:tcPr>
            <w:tcW w:w="1417" w:type="dxa"/>
            <w:shd w:val="clear" w:color="auto" w:fill="FFFFFF"/>
          </w:tcPr>
          <w:p w14:paraId="1FA22EB0" w14:textId="5C6C391C" w:rsidR="00F4754B" w:rsidRPr="00FE002E" w:rsidRDefault="00F4754B" w:rsidP="006423CC">
            <w:pPr>
              <w:pStyle w:val="BodyText1"/>
              <w:rPr>
                <w:rFonts w:ascii="Times New Roman" w:hAnsi="Times New Roman"/>
              </w:rPr>
            </w:pPr>
            <w:r w:rsidRPr="00FE002E">
              <w:rPr>
                <w:rFonts w:ascii="Times New Roman" w:hAnsi="Times New Roman"/>
                <w:bCs/>
              </w:rPr>
              <w:t>{</w:t>
            </w:r>
            <w:del w:id="3253" w:author="Author">
              <w:r w:rsidR="00A60C43" w:rsidRPr="00FE002E">
                <w:rPr>
                  <w:rFonts w:ascii="Times New Roman" w:hAnsi="Times New Roman"/>
                  <w:bCs/>
                </w:rPr>
                <w:delText>1</w:delText>
              </w:r>
              <w:r w:rsidR="00EA3F88">
                <w:rPr>
                  <w:rFonts w:ascii="Times New Roman" w:hAnsi="Times New Roman"/>
                  <w:bCs/>
                </w:rPr>
                <w:delText>2</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3</w:delText>
              </w:r>
              <w:r w:rsidR="00FA1A9C">
                <w:rPr>
                  <w:rFonts w:ascii="Times New Roman" w:hAnsi="Times New Roman"/>
                  <w:bCs/>
                </w:rPr>
                <w:delText>0</w:delText>
              </w:r>
            </w:del>
            <w:ins w:id="3254" w:author="Author">
              <w:r w:rsidR="001E4710">
                <w:rPr>
                  <w:rFonts w:ascii="Times New Roman" w:hAnsi="Times New Roman"/>
                  <w:bCs/>
                </w:rPr>
                <w:t>0</w:t>
              </w:r>
              <w:r w:rsidR="00A60C43" w:rsidRPr="00FE002E">
                <w:rPr>
                  <w:rFonts w:ascii="Times New Roman" w:hAnsi="Times New Roman"/>
                  <w:bCs/>
                </w:rPr>
                <w:t>1</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1E4710">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2BE5C991" w14:textId="3ED7CCA0"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MDBs and international organisations treated as sovereigns</w:t>
            </w:r>
            <w:r w:rsidR="00D50BF9">
              <w:rPr>
                <w:rFonts w:ascii="Times New Roman" w:hAnsi="Times New Roman"/>
                <w:b/>
                <w:bCs/>
              </w:rPr>
              <w:t xml:space="preserve"> – </w:t>
            </w:r>
            <w:del w:id="3255" w:author="Author">
              <w:r w:rsidR="00D50BF9">
                <w:rPr>
                  <w:rFonts w:ascii="Times New Roman" w:hAnsi="Times New Roman"/>
                  <w:b/>
                  <w:bCs/>
                </w:rPr>
                <w:delText>RWA</w:delText>
              </w:r>
            </w:del>
            <w:ins w:id="3256" w:author="Author">
              <w:r w:rsidR="00D50BF9">
                <w:rPr>
                  <w:rFonts w:ascii="Times New Roman" w:hAnsi="Times New Roman"/>
                  <w:b/>
                  <w:bCs/>
                </w:rPr>
                <w:t>RW</w:t>
              </w:r>
              <w:r w:rsidR="00247954">
                <w:rPr>
                  <w:rFonts w:ascii="Times New Roman" w:hAnsi="Times New Roman"/>
                  <w:b/>
                  <w:bCs/>
                </w:rPr>
                <w:t>E</w:t>
              </w:r>
              <w:r w:rsidR="00D50BF9">
                <w:rPr>
                  <w:rFonts w:ascii="Times New Roman" w:hAnsi="Times New Roman"/>
                  <w:b/>
                  <w:bCs/>
                </w:rPr>
                <w:t>A</w:t>
              </w:r>
            </w:ins>
            <w:r w:rsidR="00706750">
              <w:rPr>
                <w:rFonts w:ascii="Times New Roman" w:hAnsi="Times New Roman"/>
                <w:b/>
                <w:bCs/>
              </w:rPr>
              <w:t xml:space="preserve"> </w:t>
            </w:r>
            <w:r w:rsidR="00706750" w:rsidRPr="00706750">
              <w:rPr>
                <w:rFonts w:ascii="Times New Roman" w:hAnsi="Times New Roman"/>
                <w:b/>
                <w:bCs/>
              </w:rPr>
              <w:t>– SA exposures</w:t>
            </w:r>
          </w:p>
          <w:p w14:paraId="297278EC" w14:textId="77777777" w:rsidR="002509B1" w:rsidRPr="00FE002E" w:rsidRDefault="002509B1" w:rsidP="007E2A41">
            <w:pPr>
              <w:pStyle w:val="BodyText1"/>
              <w:spacing w:line="240" w:lineRule="auto"/>
              <w:rPr>
                <w:rFonts w:ascii="Times New Roman" w:hAnsi="Times New Roman"/>
                <w:b/>
              </w:rPr>
            </w:pPr>
          </w:p>
          <w:p w14:paraId="2795C6E2" w14:textId="77D1EDB7"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multilateral development banks and international organisations that fall under Articles </w:t>
            </w:r>
            <w:r w:rsidR="00C33245" w:rsidRPr="00FE002E">
              <w:rPr>
                <w:rFonts w:ascii="Times New Roman" w:hAnsi="Times New Roman"/>
                <w:bCs/>
              </w:rPr>
              <w:t>117</w:t>
            </w:r>
            <w:r w:rsidRPr="00FE002E">
              <w:rPr>
                <w:rFonts w:ascii="Times New Roman" w:hAnsi="Times New Roman"/>
                <w:bCs/>
              </w:rPr>
              <w:t xml:space="preserve">(2) and </w:t>
            </w:r>
            <w:r w:rsidR="00C33245" w:rsidRPr="00FE002E">
              <w:rPr>
                <w:rFonts w:ascii="Times New Roman" w:hAnsi="Times New Roman"/>
                <w:bCs/>
              </w:rPr>
              <w:t>118</w:t>
            </w:r>
            <w:r w:rsidRPr="00FE002E">
              <w:rPr>
                <w:rFonts w:ascii="Times New Roman" w:hAnsi="Times New Roman"/>
                <w:bCs/>
              </w:rPr>
              <w:t xml:space="preserve"> </w:t>
            </w:r>
            <w:del w:id="3257" w:author="Author">
              <w:r w:rsidRPr="00FE002E">
                <w:rPr>
                  <w:rFonts w:ascii="Times New Roman" w:hAnsi="Times New Roman"/>
                  <w:bCs/>
                </w:rPr>
                <w:delText xml:space="preserve">of the </w:delText>
              </w:r>
            </w:del>
            <w:r w:rsidR="00684733">
              <w:rPr>
                <w:rFonts w:ascii="Times New Roman" w:hAnsi="Times New Roman"/>
                <w:bCs/>
              </w:rPr>
              <w:t>CRR</w:t>
            </w:r>
            <w:r w:rsidRPr="00FE002E">
              <w:rPr>
                <w:rFonts w:ascii="Times New Roman" w:hAnsi="Times New Roman"/>
                <w:bCs/>
              </w:rPr>
              <w:t xml:space="preserve">. </w:t>
            </w:r>
          </w:p>
          <w:p w14:paraId="37FB9B14" w14:textId="77777777" w:rsidR="00086A8A" w:rsidRDefault="00086A8A" w:rsidP="007E2A41">
            <w:pPr>
              <w:pStyle w:val="BodyText1"/>
              <w:spacing w:line="240" w:lineRule="auto"/>
              <w:rPr>
                <w:rFonts w:ascii="Times New Roman" w:hAnsi="Times New Roman"/>
                <w:bCs/>
              </w:rPr>
            </w:pPr>
          </w:p>
          <w:p w14:paraId="4A7912F9"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21D9C9F4"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57DE532D" w14:textId="77777777" w:rsidTr="004B064A">
        <w:trPr>
          <w:trHeight w:val="71"/>
        </w:trPr>
        <w:tc>
          <w:tcPr>
            <w:tcW w:w="1417" w:type="dxa"/>
            <w:shd w:val="clear" w:color="auto" w:fill="FFFFFF"/>
          </w:tcPr>
          <w:p w14:paraId="2210C2F3" w14:textId="4B996C48" w:rsidR="00F4754B" w:rsidRPr="00FE002E" w:rsidRDefault="00F4754B" w:rsidP="00A60C43">
            <w:pPr>
              <w:pStyle w:val="BodyText1"/>
              <w:rPr>
                <w:rFonts w:ascii="Times New Roman" w:hAnsi="Times New Roman"/>
                <w:bCs/>
              </w:rPr>
            </w:pPr>
            <w:r w:rsidRPr="00FE002E">
              <w:rPr>
                <w:rFonts w:ascii="Times New Roman" w:hAnsi="Times New Roman"/>
                <w:bCs/>
              </w:rPr>
              <w:t>{</w:t>
            </w:r>
            <w:del w:id="3258" w:author="Author">
              <w:r w:rsidR="00A60C43" w:rsidRPr="00FE002E">
                <w:rPr>
                  <w:rFonts w:ascii="Times New Roman" w:hAnsi="Times New Roman"/>
                  <w:bCs/>
                </w:rPr>
                <w:delText>1</w:delText>
              </w:r>
              <w:r w:rsidR="00EA3F88">
                <w:rPr>
                  <w:rFonts w:ascii="Times New Roman" w:hAnsi="Times New Roman"/>
                  <w:bCs/>
                </w:rPr>
                <w:delText>2</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4</w:delText>
              </w:r>
              <w:r w:rsidR="00FA1A9C">
                <w:rPr>
                  <w:rFonts w:ascii="Times New Roman" w:hAnsi="Times New Roman"/>
                  <w:bCs/>
                </w:rPr>
                <w:delText>0</w:delText>
              </w:r>
            </w:del>
            <w:ins w:id="3259" w:author="Author">
              <w:r w:rsidR="00A60C43" w:rsidRPr="00FE002E">
                <w:rPr>
                  <w:rFonts w:ascii="Times New Roman" w:hAnsi="Times New Roman"/>
                  <w:bCs/>
                </w:rPr>
                <w:t>1</w:t>
              </w:r>
              <w:r w:rsidR="001E4710">
                <w:rPr>
                  <w:rFonts w:ascii="Times New Roman" w:hAnsi="Times New Roman"/>
                  <w:bCs/>
                </w:rPr>
                <w:t>0</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1E4710">
                <w:rPr>
                  <w:rFonts w:ascii="Times New Roman" w:hAnsi="Times New Roman"/>
                  <w:bCs/>
                </w:rPr>
                <w:t>0</w:t>
              </w:r>
              <w:r w:rsidRPr="00FE002E">
                <w:rPr>
                  <w:rFonts w:ascii="Times New Roman" w:hAnsi="Times New Roman"/>
                  <w:bCs/>
                </w:rPr>
                <w:t>4</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7813ABAE" w14:textId="57DBE816"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MDBs and international organisations treated as sovereigns</w:t>
            </w:r>
            <w:r w:rsidR="00D50BF9">
              <w:rPr>
                <w:rFonts w:ascii="Times New Roman" w:hAnsi="Times New Roman"/>
                <w:b/>
                <w:bCs/>
              </w:rPr>
              <w:t xml:space="preserve"> – </w:t>
            </w:r>
            <w:del w:id="3260" w:author="Author">
              <w:r w:rsidR="00D50BF9">
                <w:rPr>
                  <w:rFonts w:ascii="Times New Roman" w:hAnsi="Times New Roman"/>
                  <w:b/>
                  <w:bCs/>
                </w:rPr>
                <w:delText>RWA</w:delText>
              </w:r>
            </w:del>
            <w:ins w:id="3261" w:author="Author">
              <w:r w:rsidR="00D50BF9">
                <w:rPr>
                  <w:rFonts w:ascii="Times New Roman" w:hAnsi="Times New Roman"/>
                  <w:b/>
                  <w:bCs/>
                </w:rPr>
                <w:t>RW</w:t>
              </w:r>
              <w:r w:rsidR="00247954">
                <w:rPr>
                  <w:rFonts w:ascii="Times New Roman" w:hAnsi="Times New Roman"/>
                  <w:b/>
                  <w:bCs/>
                </w:rPr>
                <w:t>E</w:t>
              </w:r>
              <w:r w:rsidR="00D50BF9">
                <w:rPr>
                  <w:rFonts w:ascii="Times New Roman" w:hAnsi="Times New Roman"/>
                  <w:b/>
                  <w:bCs/>
                </w:rPr>
                <w:t>A</w:t>
              </w:r>
            </w:ins>
            <w:r w:rsidR="00706750">
              <w:rPr>
                <w:rFonts w:ascii="Times New Roman" w:hAnsi="Times New Roman"/>
                <w:b/>
                <w:bCs/>
              </w:rPr>
              <w:t xml:space="preserve"> – IRB exposures</w:t>
            </w:r>
          </w:p>
          <w:p w14:paraId="25AE3663" w14:textId="77777777" w:rsidR="002509B1" w:rsidRPr="00FE002E" w:rsidRDefault="002509B1" w:rsidP="007E2A41">
            <w:pPr>
              <w:pStyle w:val="BodyText1"/>
              <w:spacing w:line="240" w:lineRule="auto"/>
              <w:rPr>
                <w:rFonts w:ascii="Times New Roman" w:hAnsi="Times New Roman"/>
                <w:b/>
              </w:rPr>
            </w:pPr>
          </w:p>
          <w:p w14:paraId="27693754" w14:textId="45CC5B48" w:rsidR="00F4754B" w:rsidRDefault="00F4754B" w:rsidP="007E2A41">
            <w:pPr>
              <w:pStyle w:val="BodyText1"/>
              <w:spacing w:line="240" w:lineRule="auto"/>
              <w:rPr>
                <w:rFonts w:ascii="Times New Roman" w:hAnsi="Times New Roman"/>
                <w:bCs/>
              </w:rPr>
            </w:pPr>
            <w:r w:rsidRPr="00FE002E">
              <w:rPr>
                <w:rFonts w:ascii="Times New Roman" w:hAnsi="Times New Roman"/>
                <w:bCs/>
              </w:rPr>
              <w:lastRenderedPageBreak/>
              <w:t xml:space="preserve">The risk-weighted exposure amount of assets that are exposures to multilateral development banks and international organisations that fall under </w:t>
            </w:r>
            <w:del w:id="3262" w:author="Author">
              <w:r w:rsidRPr="00FE002E">
                <w:rPr>
                  <w:rFonts w:ascii="Times New Roman" w:hAnsi="Times New Roman"/>
                  <w:bCs/>
                </w:rPr>
                <w:delText xml:space="preserve">Article </w:delText>
              </w:r>
              <w:r w:rsidR="00C33245" w:rsidRPr="00FE002E">
                <w:rPr>
                  <w:rFonts w:ascii="Times New Roman" w:hAnsi="Times New Roman"/>
                  <w:bCs/>
                </w:rPr>
                <w:delText>147</w:delText>
              </w:r>
              <w:r w:rsidRPr="00FE002E">
                <w:rPr>
                  <w:rFonts w:ascii="Times New Roman" w:hAnsi="Times New Roman"/>
                  <w:bCs/>
                </w:rPr>
                <w:delText>(3)</w:delText>
              </w:r>
              <w:r w:rsidR="00FB45D7" w:rsidRPr="00FE002E">
                <w:rPr>
                  <w:rFonts w:ascii="Times New Roman" w:hAnsi="Times New Roman"/>
                  <w:bCs/>
                </w:rPr>
                <w:delText>(</w:delText>
              </w:r>
            </w:del>
            <w:ins w:id="3263" w:author="Author">
              <w:r w:rsidR="005677F5">
                <w:rPr>
                  <w:rFonts w:ascii="Times New Roman" w:hAnsi="Times New Roman"/>
                  <w:bCs/>
                </w:rPr>
                <w:t>point (</w:t>
              </w:r>
            </w:ins>
            <w:r w:rsidR="005677F5">
              <w:rPr>
                <w:rFonts w:ascii="Times New Roman" w:hAnsi="Times New Roman"/>
                <w:bCs/>
              </w:rPr>
              <w:t xml:space="preserve">b) and (c) of </w:t>
            </w:r>
            <w:del w:id="3264" w:author="Author">
              <w:r w:rsidRPr="00FE002E">
                <w:rPr>
                  <w:rFonts w:ascii="Times New Roman" w:hAnsi="Times New Roman"/>
                  <w:bCs/>
                </w:rPr>
                <w:delText>the</w:delText>
              </w:r>
            </w:del>
            <w:ins w:id="3265" w:author="Author">
              <w:r w:rsidRPr="00FE002E">
                <w:rPr>
                  <w:rFonts w:ascii="Times New Roman" w:hAnsi="Times New Roman"/>
                  <w:bCs/>
                </w:rPr>
                <w:t xml:space="preserve">Article </w:t>
              </w:r>
              <w:r w:rsidR="00C33245" w:rsidRPr="00FE002E">
                <w:rPr>
                  <w:rFonts w:ascii="Times New Roman" w:hAnsi="Times New Roman"/>
                  <w:bCs/>
                </w:rPr>
                <w:t>147</w:t>
              </w:r>
              <w:r w:rsidRPr="00FE002E">
                <w:rPr>
                  <w:rFonts w:ascii="Times New Roman" w:hAnsi="Times New Roman"/>
                  <w:bCs/>
                </w:rPr>
                <w:t>(3)</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0A7C504F" w14:textId="77777777" w:rsidR="009C4E79" w:rsidRDefault="009C4E79" w:rsidP="007E2A41">
            <w:pPr>
              <w:pStyle w:val="BodyText1"/>
              <w:spacing w:line="240" w:lineRule="auto"/>
              <w:rPr>
                <w:rFonts w:ascii="Times New Roman" w:hAnsi="Times New Roman"/>
                <w:bCs/>
              </w:rPr>
            </w:pPr>
          </w:p>
          <w:p w14:paraId="5E21A26A" w14:textId="77777777"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4B60B3CB" w14:textId="77777777" w:rsidR="002509B1" w:rsidRPr="00FE002E" w:rsidRDefault="002509B1" w:rsidP="007E2A41">
            <w:pPr>
              <w:pStyle w:val="BodyText1"/>
              <w:spacing w:line="240" w:lineRule="auto"/>
              <w:rPr>
                <w:rFonts w:ascii="Times New Roman" w:hAnsi="Times New Roman"/>
                <w:b/>
                <w:bCs/>
              </w:rPr>
            </w:pPr>
          </w:p>
        </w:tc>
      </w:tr>
      <w:tr w:rsidR="002A54FF" w:rsidRPr="00FE002E" w14:paraId="231E48A1" w14:textId="77777777" w:rsidTr="004B064A">
        <w:trPr>
          <w:trHeight w:val="71"/>
        </w:trPr>
        <w:tc>
          <w:tcPr>
            <w:tcW w:w="1417" w:type="dxa"/>
            <w:shd w:val="clear" w:color="auto" w:fill="FFFFFF"/>
          </w:tcPr>
          <w:p w14:paraId="0729DCCA" w14:textId="4BD6A97B" w:rsidR="00F4754B" w:rsidRPr="00FE002E" w:rsidRDefault="00F4754B" w:rsidP="00EA3F88">
            <w:pPr>
              <w:pStyle w:val="BodyText1"/>
              <w:rPr>
                <w:rFonts w:ascii="Times New Roman" w:hAnsi="Times New Roman"/>
              </w:rPr>
            </w:pPr>
            <w:r w:rsidRPr="00FE002E">
              <w:rPr>
                <w:rFonts w:ascii="Times New Roman" w:hAnsi="Times New Roman"/>
                <w:bCs/>
              </w:rPr>
              <w:lastRenderedPageBreak/>
              <w:t>{</w:t>
            </w:r>
            <w:del w:id="3266" w:author="Author">
              <w:r w:rsidR="00A60C43" w:rsidRPr="00FE002E">
                <w:rPr>
                  <w:rFonts w:ascii="Times New Roman" w:hAnsi="Times New Roman"/>
                  <w:bCs/>
                </w:rPr>
                <w:delText>1</w:delText>
              </w:r>
              <w:r w:rsidR="00EA3F88">
                <w:rPr>
                  <w:rFonts w:ascii="Times New Roman" w:hAnsi="Times New Roman"/>
                  <w:bCs/>
                </w:rPr>
                <w:delText>3</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1</w:delText>
              </w:r>
              <w:r w:rsidR="00FA1A9C">
                <w:rPr>
                  <w:rFonts w:ascii="Times New Roman" w:hAnsi="Times New Roman"/>
                  <w:bCs/>
                </w:rPr>
                <w:delText>0</w:delText>
              </w:r>
            </w:del>
            <w:ins w:id="3267" w:author="Author">
              <w:r w:rsidR="001E4710">
                <w:rPr>
                  <w:rFonts w:ascii="Times New Roman" w:hAnsi="Times New Roman"/>
                  <w:bCs/>
                </w:rPr>
                <w:t>0</w:t>
              </w:r>
              <w:r w:rsidR="00A60C43" w:rsidRPr="00FE002E">
                <w:rPr>
                  <w:rFonts w:ascii="Times New Roman" w:hAnsi="Times New Roman"/>
                  <w:bCs/>
                </w:rPr>
                <w:t>1</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1E4710">
                <w:rPr>
                  <w:rFonts w:ascii="Times New Roman" w:hAnsi="Times New Roman"/>
                  <w:bCs/>
                </w:rPr>
                <w:t>0</w:t>
              </w:r>
              <w:r w:rsidRPr="00FE002E">
                <w:rPr>
                  <w:rFonts w:ascii="Times New Roman" w:hAnsi="Times New Roman"/>
                  <w:bCs/>
                </w:rPr>
                <w:t>1</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6C07D306"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PSEs 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14:paraId="03377C61" w14:textId="77777777" w:rsidR="002509B1" w:rsidRPr="00FE002E" w:rsidRDefault="002509B1" w:rsidP="007E2A41">
            <w:pPr>
              <w:pStyle w:val="BodyText1"/>
              <w:spacing w:line="240" w:lineRule="auto"/>
              <w:rPr>
                <w:rFonts w:ascii="Times New Roman" w:hAnsi="Times New Roman"/>
                <w:b/>
              </w:rPr>
            </w:pPr>
          </w:p>
          <w:p w14:paraId="02AB37A2" w14:textId="0530A2BD"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public sector entities that fall under Article </w:t>
            </w:r>
            <w:r w:rsidR="00C33245" w:rsidRPr="00FE002E">
              <w:rPr>
                <w:rFonts w:ascii="Times New Roman" w:hAnsi="Times New Roman"/>
                <w:bCs/>
              </w:rPr>
              <w:t>116</w:t>
            </w:r>
            <w:r w:rsidRPr="00FE002E">
              <w:rPr>
                <w:rFonts w:ascii="Times New Roman" w:hAnsi="Times New Roman"/>
                <w:bCs/>
              </w:rPr>
              <w:t xml:space="preserve">(4) </w:t>
            </w:r>
            <w:del w:id="3268" w:author="Author">
              <w:r w:rsidRPr="00FE002E">
                <w:rPr>
                  <w:rFonts w:ascii="Times New Roman" w:hAnsi="Times New Roman"/>
                  <w:bCs/>
                </w:rPr>
                <w:delText xml:space="preserve">of the </w:delText>
              </w:r>
            </w:del>
            <w:r w:rsidR="00684733">
              <w:rPr>
                <w:rFonts w:ascii="Times New Roman" w:hAnsi="Times New Roman"/>
                <w:bCs/>
              </w:rPr>
              <w:t>CRR</w:t>
            </w:r>
            <w:r w:rsidRPr="00FE002E">
              <w:rPr>
                <w:rFonts w:ascii="Times New Roman" w:hAnsi="Times New Roman"/>
                <w:bCs/>
              </w:rPr>
              <w:t xml:space="preserve">. </w:t>
            </w:r>
          </w:p>
          <w:p w14:paraId="7D8203A3" w14:textId="77777777" w:rsidR="00086A8A" w:rsidRDefault="00086A8A" w:rsidP="007E2A41">
            <w:pPr>
              <w:pStyle w:val="BodyText1"/>
              <w:spacing w:line="240" w:lineRule="auto"/>
              <w:rPr>
                <w:rFonts w:ascii="Times New Roman" w:hAnsi="Times New Roman"/>
                <w:bCs/>
              </w:rPr>
            </w:pPr>
          </w:p>
          <w:p w14:paraId="7FD2877B"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4AA47B62" w14:textId="77777777" w:rsidR="002509B1" w:rsidRPr="00FE002E" w:rsidRDefault="002509B1" w:rsidP="007E2A41">
            <w:pPr>
              <w:pStyle w:val="BodyText1"/>
              <w:spacing w:line="240" w:lineRule="auto"/>
              <w:rPr>
                <w:rFonts w:ascii="Times New Roman" w:hAnsi="Times New Roman"/>
                <w:b/>
                <w:bCs/>
              </w:rPr>
            </w:pPr>
          </w:p>
        </w:tc>
      </w:tr>
      <w:tr w:rsidR="002A54FF" w:rsidRPr="00FE002E" w14:paraId="3CE3539B" w14:textId="77777777" w:rsidTr="004B064A">
        <w:trPr>
          <w:trHeight w:val="71"/>
        </w:trPr>
        <w:tc>
          <w:tcPr>
            <w:tcW w:w="1417" w:type="dxa"/>
            <w:shd w:val="clear" w:color="auto" w:fill="FFFFFF"/>
          </w:tcPr>
          <w:p w14:paraId="5BD4FCC9" w14:textId="35DFD1FA" w:rsidR="00F4754B" w:rsidRPr="00FE002E" w:rsidRDefault="00F4754B" w:rsidP="00EA3F88">
            <w:pPr>
              <w:pStyle w:val="BodyText1"/>
              <w:rPr>
                <w:rFonts w:ascii="Times New Roman" w:hAnsi="Times New Roman"/>
              </w:rPr>
            </w:pPr>
            <w:r w:rsidRPr="00FE002E">
              <w:rPr>
                <w:rFonts w:ascii="Times New Roman" w:hAnsi="Times New Roman"/>
                <w:bCs/>
              </w:rPr>
              <w:t>{</w:t>
            </w:r>
            <w:del w:id="3269" w:author="Author">
              <w:r w:rsidR="00A60C43" w:rsidRPr="00FE002E">
                <w:rPr>
                  <w:rFonts w:ascii="Times New Roman" w:hAnsi="Times New Roman"/>
                  <w:bCs/>
                </w:rPr>
                <w:delText>1</w:delText>
              </w:r>
              <w:r w:rsidR="00EA3F88">
                <w:rPr>
                  <w:rFonts w:ascii="Times New Roman" w:hAnsi="Times New Roman"/>
                  <w:bCs/>
                </w:rPr>
                <w:delText>3</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2</w:delText>
              </w:r>
              <w:r w:rsidR="00FA1A9C">
                <w:rPr>
                  <w:rFonts w:ascii="Times New Roman" w:hAnsi="Times New Roman"/>
                  <w:bCs/>
                </w:rPr>
                <w:delText>0</w:delText>
              </w:r>
            </w:del>
            <w:ins w:id="3270" w:author="Author">
              <w:r w:rsidR="001E4710">
                <w:rPr>
                  <w:rFonts w:ascii="Times New Roman" w:hAnsi="Times New Roman"/>
                  <w:bCs/>
                </w:rPr>
                <w:t>0</w:t>
              </w:r>
              <w:r w:rsidR="00A60C43" w:rsidRPr="00FE002E">
                <w:rPr>
                  <w:rFonts w:ascii="Times New Roman" w:hAnsi="Times New Roman"/>
                  <w:bCs/>
                </w:rPr>
                <w:t>1</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1E4710">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14F2A2FC" w14:textId="77777777"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PSEs 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14:paraId="3B63499B" w14:textId="77777777" w:rsidR="002509B1" w:rsidRPr="00FE002E" w:rsidRDefault="002509B1" w:rsidP="007E2A41">
            <w:pPr>
              <w:pStyle w:val="BodyText1"/>
              <w:spacing w:line="240" w:lineRule="auto"/>
              <w:rPr>
                <w:rFonts w:ascii="Times New Roman" w:hAnsi="Times New Roman"/>
                <w:b/>
              </w:rPr>
            </w:pPr>
          </w:p>
          <w:p w14:paraId="6B0B91A7" w14:textId="668728D4" w:rsidR="002509B1" w:rsidRDefault="00F4754B" w:rsidP="007E2A41">
            <w:pPr>
              <w:pStyle w:val="BodyText1"/>
              <w:spacing w:line="240" w:lineRule="auto"/>
              <w:rPr>
                <w:rFonts w:ascii="Times New Roman" w:hAnsi="Times New Roman"/>
                <w:bCs/>
              </w:rPr>
            </w:pPr>
            <w:r w:rsidRPr="00FE002E">
              <w:rPr>
                <w:rFonts w:ascii="Times New Roman" w:hAnsi="Times New Roman"/>
                <w:bCs/>
              </w:rPr>
              <w:t xml:space="preserve">The </w:t>
            </w:r>
            <w:r w:rsidR="00470082">
              <w:rPr>
                <w:rFonts w:ascii="Times New Roman" w:hAnsi="Times New Roman"/>
                <w:bCs/>
              </w:rPr>
              <w:t>leverage ratio</w:t>
            </w:r>
            <w:r w:rsidR="009C4E79">
              <w:rPr>
                <w:rFonts w:ascii="Times New Roman" w:hAnsi="Times New Roman"/>
                <w:bCs/>
              </w:rPr>
              <w:t xml:space="preserve"> </w:t>
            </w:r>
            <w:r w:rsidRPr="00FE002E">
              <w:rPr>
                <w:rFonts w:ascii="Times New Roman" w:hAnsi="Times New Roman"/>
                <w:bCs/>
              </w:rPr>
              <w:t>exposure</w:t>
            </w:r>
            <w:r w:rsidR="009C4E79">
              <w:rPr>
                <w:rFonts w:ascii="Times New Roman" w:hAnsi="Times New Roman"/>
                <w:bCs/>
              </w:rPr>
              <w:t xml:space="preserve"> amount</w:t>
            </w:r>
            <w:r w:rsidRPr="00FE002E">
              <w:rPr>
                <w:rFonts w:ascii="Times New Roman" w:hAnsi="Times New Roman"/>
                <w:bCs/>
              </w:rPr>
              <w:t xml:space="preserve"> of assets that are exposures to public sector entities that fall under </w:t>
            </w:r>
            <w:ins w:id="3271" w:author="Author">
              <w:r w:rsidR="00665AE3">
                <w:rPr>
                  <w:rFonts w:ascii="Times New Roman" w:hAnsi="Times New Roman"/>
                  <w:bCs/>
                </w:rPr>
                <w:t xml:space="preserve">point (a) of </w:t>
              </w:r>
            </w:ins>
            <w:r w:rsidRPr="00FE002E">
              <w:rPr>
                <w:rFonts w:ascii="Times New Roman" w:hAnsi="Times New Roman"/>
                <w:bCs/>
              </w:rPr>
              <w:t xml:space="preserve">Article </w:t>
            </w:r>
            <w:r w:rsidR="00C33245" w:rsidRPr="00FE002E">
              <w:rPr>
                <w:rFonts w:ascii="Times New Roman" w:hAnsi="Times New Roman"/>
                <w:bCs/>
              </w:rPr>
              <w:t>147</w:t>
            </w:r>
            <w:r w:rsidRPr="00FE002E">
              <w:rPr>
                <w:rFonts w:ascii="Times New Roman" w:hAnsi="Times New Roman"/>
                <w:bCs/>
              </w:rPr>
              <w:t>(3</w:t>
            </w:r>
            <w:del w:id="3272" w:author="Author">
              <w:r w:rsidRPr="00FE002E">
                <w:rPr>
                  <w:rFonts w:ascii="Times New Roman" w:hAnsi="Times New Roman"/>
                  <w:bCs/>
                </w:rPr>
                <w:delText>)(a) of the</w:delText>
              </w:r>
            </w:del>
            <w:ins w:id="3273" w:author="Author">
              <w:r w:rsidRPr="00FE002E">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00706750">
              <w:rPr>
                <w:rFonts w:ascii="Times New Roman" w:hAnsi="Times New Roman"/>
                <w:bCs/>
              </w:rPr>
              <w:t>.</w:t>
            </w:r>
          </w:p>
          <w:p w14:paraId="35DFA569" w14:textId="77777777" w:rsidR="009C4E79" w:rsidRDefault="009C4E79" w:rsidP="007E2A41">
            <w:pPr>
              <w:pStyle w:val="BodyText1"/>
              <w:spacing w:line="240" w:lineRule="auto"/>
              <w:rPr>
                <w:rFonts w:ascii="Times New Roman" w:hAnsi="Times New Roman"/>
                <w:bCs/>
              </w:rPr>
            </w:pPr>
          </w:p>
          <w:p w14:paraId="5FD97CCB"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359554CF" w14:textId="77777777" w:rsidR="009C4E79" w:rsidRPr="00FE002E" w:rsidRDefault="009C4E79" w:rsidP="007E2A41">
            <w:pPr>
              <w:pStyle w:val="BodyText1"/>
              <w:spacing w:line="240" w:lineRule="auto"/>
              <w:rPr>
                <w:rFonts w:ascii="Times New Roman" w:hAnsi="Times New Roman"/>
                <w:bCs/>
              </w:rPr>
            </w:pPr>
          </w:p>
        </w:tc>
      </w:tr>
      <w:tr w:rsidR="002A54FF" w:rsidRPr="00FE002E" w14:paraId="66BBD644" w14:textId="77777777" w:rsidTr="004B064A">
        <w:trPr>
          <w:trHeight w:val="71"/>
        </w:trPr>
        <w:tc>
          <w:tcPr>
            <w:tcW w:w="1417" w:type="dxa"/>
            <w:shd w:val="clear" w:color="auto" w:fill="FFFFFF"/>
          </w:tcPr>
          <w:p w14:paraId="780B22F1" w14:textId="6A363204" w:rsidR="00F4754B" w:rsidRPr="00FE002E" w:rsidRDefault="00F4754B" w:rsidP="006423CC">
            <w:pPr>
              <w:pStyle w:val="BodyText1"/>
              <w:rPr>
                <w:rFonts w:ascii="Times New Roman" w:hAnsi="Times New Roman"/>
              </w:rPr>
            </w:pPr>
            <w:r w:rsidRPr="00FE002E">
              <w:rPr>
                <w:rFonts w:ascii="Times New Roman" w:hAnsi="Times New Roman"/>
                <w:bCs/>
              </w:rPr>
              <w:t>{</w:t>
            </w:r>
            <w:del w:id="3274" w:author="Author">
              <w:r w:rsidR="00A60C43" w:rsidRPr="00FE002E">
                <w:rPr>
                  <w:rFonts w:ascii="Times New Roman" w:hAnsi="Times New Roman"/>
                  <w:bCs/>
                </w:rPr>
                <w:delText>1</w:delText>
              </w:r>
              <w:r w:rsidR="00EA3F88">
                <w:rPr>
                  <w:rFonts w:ascii="Times New Roman" w:hAnsi="Times New Roman"/>
                  <w:bCs/>
                </w:rPr>
                <w:delText>3</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3</w:delText>
              </w:r>
              <w:r w:rsidR="00FA1A9C">
                <w:rPr>
                  <w:rFonts w:ascii="Times New Roman" w:hAnsi="Times New Roman"/>
                  <w:bCs/>
                </w:rPr>
                <w:delText>0</w:delText>
              </w:r>
            </w:del>
            <w:ins w:id="3275" w:author="Author">
              <w:r w:rsidR="001E4710">
                <w:rPr>
                  <w:rFonts w:ascii="Times New Roman" w:hAnsi="Times New Roman"/>
                  <w:bCs/>
                </w:rPr>
                <w:t>0</w:t>
              </w:r>
              <w:r w:rsidR="00A60C43" w:rsidRPr="00FE002E">
                <w:rPr>
                  <w:rFonts w:ascii="Times New Roman" w:hAnsi="Times New Roman"/>
                  <w:bCs/>
                </w:rPr>
                <w:t>1</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1E4710">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5E487C3F" w14:textId="3C29BDF6"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PSEs treated as sovereigns</w:t>
            </w:r>
            <w:r w:rsidR="00D50BF9">
              <w:rPr>
                <w:rFonts w:ascii="Times New Roman" w:hAnsi="Times New Roman"/>
                <w:b/>
                <w:bCs/>
              </w:rPr>
              <w:t xml:space="preserve"> – </w:t>
            </w:r>
            <w:del w:id="3276" w:author="Author">
              <w:r w:rsidR="00D50BF9">
                <w:rPr>
                  <w:rFonts w:ascii="Times New Roman" w:hAnsi="Times New Roman"/>
                  <w:b/>
                  <w:bCs/>
                </w:rPr>
                <w:delText>RWA</w:delText>
              </w:r>
            </w:del>
            <w:ins w:id="3277" w:author="Author">
              <w:r w:rsidR="00D50BF9">
                <w:rPr>
                  <w:rFonts w:ascii="Times New Roman" w:hAnsi="Times New Roman"/>
                  <w:b/>
                  <w:bCs/>
                </w:rPr>
                <w:t>RW</w:t>
              </w:r>
              <w:r w:rsidR="00247954">
                <w:rPr>
                  <w:rFonts w:ascii="Times New Roman" w:hAnsi="Times New Roman"/>
                  <w:b/>
                  <w:bCs/>
                </w:rPr>
                <w:t>E</w:t>
              </w:r>
              <w:r w:rsidR="00D50BF9">
                <w:rPr>
                  <w:rFonts w:ascii="Times New Roman" w:hAnsi="Times New Roman"/>
                  <w:b/>
                  <w:bCs/>
                </w:rPr>
                <w:t>A</w:t>
              </w:r>
            </w:ins>
            <w:r w:rsidR="00706750">
              <w:rPr>
                <w:rFonts w:ascii="Times New Roman" w:hAnsi="Times New Roman"/>
                <w:b/>
                <w:bCs/>
              </w:rPr>
              <w:t xml:space="preserve"> </w:t>
            </w:r>
            <w:r w:rsidR="00706750" w:rsidRPr="00706750">
              <w:rPr>
                <w:rFonts w:ascii="Times New Roman" w:hAnsi="Times New Roman"/>
                <w:b/>
                <w:bCs/>
              </w:rPr>
              <w:t>– SA exposures</w:t>
            </w:r>
          </w:p>
          <w:p w14:paraId="1DD3711A" w14:textId="77777777" w:rsidR="002509B1" w:rsidRPr="00FE002E" w:rsidRDefault="002509B1" w:rsidP="007E2A41">
            <w:pPr>
              <w:pStyle w:val="BodyText1"/>
              <w:spacing w:line="240" w:lineRule="auto"/>
              <w:rPr>
                <w:rFonts w:ascii="Times New Roman" w:hAnsi="Times New Roman"/>
                <w:b/>
              </w:rPr>
            </w:pPr>
          </w:p>
          <w:p w14:paraId="53A6C1B8" w14:textId="28695F89"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public sector entities that fall under Article </w:t>
            </w:r>
            <w:r w:rsidR="00C33245" w:rsidRPr="00FE002E">
              <w:rPr>
                <w:rFonts w:ascii="Times New Roman" w:hAnsi="Times New Roman"/>
                <w:bCs/>
              </w:rPr>
              <w:t>116</w:t>
            </w:r>
            <w:r w:rsidRPr="00FE002E">
              <w:rPr>
                <w:rFonts w:ascii="Times New Roman" w:hAnsi="Times New Roman"/>
                <w:bCs/>
              </w:rPr>
              <w:t xml:space="preserve">(4) </w:t>
            </w:r>
            <w:del w:id="3278" w:author="Author">
              <w:r w:rsidRPr="00FE002E">
                <w:rPr>
                  <w:rFonts w:ascii="Times New Roman" w:hAnsi="Times New Roman"/>
                  <w:bCs/>
                </w:rPr>
                <w:delText xml:space="preserve">of the </w:delText>
              </w:r>
            </w:del>
            <w:r w:rsidR="00684733">
              <w:rPr>
                <w:rFonts w:ascii="Times New Roman" w:hAnsi="Times New Roman"/>
                <w:bCs/>
              </w:rPr>
              <w:t>CRR</w:t>
            </w:r>
            <w:r w:rsidRPr="00FE002E">
              <w:rPr>
                <w:rFonts w:ascii="Times New Roman" w:hAnsi="Times New Roman"/>
                <w:bCs/>
              </w:rPr>
              <w:t xml:space="preserve">. </w:t>
            </w:r>
          </w:p>
          <w:p w14:paraId="3F62906D" w14:textId="77777777" w:rsidR="00086A8A" w:rsidRDefault="00086A8A" w:rsidP="007E2A41">
            <w:pPr>
              <w:pStyle w:val="BodyText1"/>
              <w:spacing w:line="240" w:lineRule="auto"/>
              <w:rPr>
                <w:rFonts w:ascii="Times New Roman" w:hAnsi="Times New Roman"/>
                <w:bCs/>
              </w:rPr>
            </w:pPr>
          </w:p>
          <w:p w14:paraId="434B849B"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432B1470"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6BE8DD32" w14:textId="77777777" w:rsidTr="004B064A">
        <w:trPr>
          <w:trHeight w:val="71"/>
        </w:trPr>
        <w:tc>
          <w:tcPr>
            <w:tcW w:w="1417" w:type="dxa"/>
            <w:shd w:val="clear" w:color="auto" w:fill="FFFFFF"/>
          </w:tcPr>
          <w:p w14:paraId="4F17D6C7" w14:textId="6D82C416" w:rsidR="00F4754B" w:rsidRPr="00FE002E" w:rsidRDefault="00F4754B" w:rsidP="006423CC">
            <w:pPr>
              <w:pStyle w:val="BodyText1"/>
              <w:rPr>
                <w:rFonts w:ascii="Times New Roman" w:hAnsi="Times New Roman"/>
              </w:rPr>
            </w:pPr>
            <w:r w:rsidRPr="00FE002E">
              <w:rPr>
                <w:rFonts w:ascii="Times New Roman" w:hAnsi="Times New Roman"/>
                <w:bCs/>
              </w:rPr>
              <w:t>{</w:t>
            </w:r>
            <w:del w:id="3279" w:author="Author">
              <w:r w:rsidR="00A60C43" w:rsidRPr="00FE002E">
                <w:rPr>
                  <w:rFonts w:ascii="Times New Roman" w:hAnsi="Times New Roman"/>
                  <w:bCs/>
                </w:rPr>
                <w:delText>1</w:delText>
              </w:r>
              <w:r w:rsidR="00EA3F88">
                <w:rPr>
                  <w:rFonts w:ascii="Times New Roman" w:hAnsi="Times New Roman"/>
                  <w:bCs/>
                </w:rPr>
                <w:delText>3</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4</w:delText>
              </w:r>
              <w:r w:rsidR="00FA1A9C">
                <w:rPr>
                  <w:rFonts w:ascii="Times New Roman" w:hAnsi="Times New Roman"/>
                  <w:bCs/>
                </w:rPr>
                <w:delText>0</w:delText>
              </w:r>
            </w:del>
            <w:ins w:id="3280" w:author="Author">
              <w:r w:rsidR="00CD3BDC">
                <w:rPr>
                  <w:rFonts w:ascii="Times New Roman" w:hAnsi="Times New Roman"/>
                  <w:bCs/>
                </w:rPr>
                <w:t>0</w:t>
              </w:r>
              <w:r w:rsidR="00A60C43" w:rsidRPr="00FE002E">
                <w:rPr>
                  <w:rFonts w:ascii="Times New Roman" w:hAnsi="Times New Roman"/>
                  <w:bCs/>
                </w:rPr>
                <w:t>1</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CD3BDC">
                <w:rPr>
                  <w:rFonts w:ascii="Times New Roman" w:hAnsi="Times New Roman"/>
                  <w:bCs/>
                </w:rPr>
                <w:t>0</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60977598" w14:textId="4CA97E78"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PSEs treated as sovereigns</w:t>
            </w:r>
            <w:r w:rsidR="00D50BF9">
              <w:rPr>
                <w:rFonts w:ascii="Times New Roman" w:hAnsi="Times New Roman"/>
                <w:b/>
                <w:bCs/>
              </w:rPr>
              <w:t xml:space="preserve"> – </w:t>
            </w:r>
            <w:del w:id="3281" w:author="Author">
              <w:r w:rsidR="00D50BF9">
                <w:rPr>
                  <w:rFonts w:ascii="Times New Roman" w:hAnsi="Times New Roman"/>
                  <w:b/>
                  <w:bCs/>
                </w:rPr>
                <w:delText>RWA</w:delText>
              </w:r>
            </w:del>
            <w:ins w:id="3282" w:author="Author">
              <w:r w:rsidR="00D50BF9">
                <w:rPr>
                  <w:rFonts w:ascii="Times New Roman" w:hAnsi="Times New Roman"/>
                  <w:b/>
                  <w:bCs/>
                </w:rPr>
                <w:t>RW</w:t>
              </w:r>
              <w:r w:rsidR="00247954">
                <w:rPr>
                  <w:rFonts w:ascii="Times New Roman" w:hAnsi="Times New Roman"/>
                  <w:b/>
                  <w:bCs/>
                </w:rPr>
                <w:t>E</w:t>
              </w:r>
              <w:r w:rsidR="00D50BF9">
                <w:rPr>
                  <w:rFonts w:ascii="Times New Roman" w:hAnsi="Times New Roman"/>
                  <w:b/>
                  <w:bCs/>
                </w:rPr>
                <w:t>A</w:t>
              </w:r>
            </w:ins>
            <w:r w:rsidR="00706750">
              <w:rPr>
                <w:rFonts w:ascii="Times New Roman" w:hAnsi="Times New Roman"/>
                <w:b/>
                <w:bCs/>
              </w:rPr>
              <w:t xml:space="preserve"> – IRB exposures</w:t>
            </w:r>
          </w:p>
          <w:p w14:paraId="2D87383D" w14:textId="77777777" w:rsidR="002509B1" w:rsidRPr="00FE002E" w:rsidRDefault="002509B1" w:rsidP="007E2A41">
            <w:pPr>
              <w:pStyle w:val="BodyText1"/>
              <w:spacing w:line="240" w:lineRule="auto"/>
              <w:rPr>
                <w:rFonts w:ascii="Times New Roman" w:hAnsi="Times New Roman"/>
                <w:b/>
              </w:rPr>
            </w:pPr>
          </w:p>
          <w:p w14:paraId="378544D7" w14:textId="1D65B2D0"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w:t>
            </w:r>
            <w:r w:rsidR="00CD1DA1">
              <w:rPr>
                <w:rFonts w:ascii="Times New Roman" w:hAnsi="Times New Roman"/>
                <w:bCs/>
              </w:rPr>
              <w:t>risk-weighted</w:t>
            </w:r>
            <w:r w:rsidRPr="00FE002E">
              <w:rPr>
                <w:rFonts w:ascii="Times New Roman" w:hAnsi="Times New Roman"/>
                <w:bCs/>
              </w:rPr>
              <w:t xml:space="preserve"> exposure </w:t>
            </w:r>
            <w:r w:rsidR="00CD1DA1">
              <w:rPr>
                <w:rFonts w:ascii="Times New Roman" w:hAnsi="Times New Roman"/>
                <w:bCs/>
              </w:rPr>
              <w:t>amount</w:t>
            </w:r>
            <w:r w:rsidRPr="00FE002E">
              <w:rPr>
                <w:rFonts w:ascii="Times New Roman" w:hAnsi="Times New Roman"/>
                <w:bCs/>
              </w:rPr>
              <w:t xml:space="preserve"> of assets that are exposures to public sector entities that fall under </w:t>
            </w:r>
            <w:ins w:id="3283" w:author="Author">
              <w:r w:rsidR="00665AE3">
                <w:rPr>
                  <w:rFonts w:ascii="Times New Roman" w:hAnsi="Times New Roman"/>
                  <w:bCs/>
                </w:rPr>
                <w:t xml:space="preserve">point (a) of </w:t>
              </w:r>
            </w:ins>
            <w:r w:rsidRPr="00FE002E">
              <w:rPr>
                <w:rFonts w:ascii="Times New Roman" w:hAnsi="Times New Roman"/>
                <w:bCs/>
              </w:rPr>
              <w:t xml:space="preserve">Article </w:t>
            </w:r>
            <w:r w:rsidR="00C33245" w:rsidRPr="00FE002E">
              <w:rPr>
                <w:rFonts w:ascii="Times New Roman" w:hAnsi="Times New Roman"/>
                <w:bCs/>
              </w:rPr>
              <w:t>147</w:t>
            </w:r>
            <w:r w:rsidRPr="00FE002E">
              <w:rPr>
                <w:rFonts w:ascii="Times New Roman" w:hAnsi="Times New Roman"/>
                <w:bCs/>
              </w:rPr>
              <w:t>(3</w:t>
            </w:r>
            <w:del w:id="3284" w:author="Author">
              <w:r w:rsidRPr="00FE002E">
                <w:rPr>
                  <w:rFonts w:ascii="Times New Roman" w:hAnsi="Times New Roman"/>
                  <w:bCs/>
                </w:rPr>
                <w:delText>)(a</w:delText>
              </w:r>
              <w:r w:rsidR="00424A0A" w:rsidRPr="00FE002E">
                <w:rPr>
                  <w:rFonts w:ascii="Times New Roman" w:hAnsi="Times New Roman"/>
                  <w:bCs/>
                </w:rPr>
                <w:delText>) of the</w:delText>
              </w:r>
            </w:del>
            <w:ins w:id="3285" w:author="Author">
              <w:r w:rsidRPr="00FE002E">
                <w:rPr>
                  <w:rFonts w:ascii="Times New Roman" w:hAnsi="Times New Roman"/>
                  <w:bCs/>
                </w:rPr>
                <w:t>)</w:t>
              </w:r>
            </w:ins>
            <w:r w:rsidR="00424A0A" w:rsidRPr="00FE002E">
              <w:rPr>
                <w:rFonts w:ascii="Times New Roman" w:hAnsi="Times New Roman"/>
                <w:bCs/>
              </w:rPr>
              <w:t xml:space="preserve"> </w:t>
            </w:r>
            <w:r w:rsidR="00684733">
              <w:rPr>
                <w:rFonts w:ascii="Times New Roman" w:hAnsi="Times New Roman"/>
                <w:bCs/>
              </w:rPr>
              <w:t>CRR</w:t>
            </w:r>
            <w:r w:rsidR="0086471C">
              <w:rPr>
                <w:rFonts w:ascii="Times New Roman" w:hAnsi="Times New Roman"/>
                <w:bCs/>
              </w:rPr>
              <w:t>.</w:t>
            </w:r>
            <w:r w:rsidR="00706750">
              <w:rPr>
                <w:rFonts w:ascii="Times New Roman" w:hAnsi="Times New Roman"/>
                <w:bCs/>
              </w:rPr>
              <w:t xml:space="preserve"> </w:t>
            </w:r>
          </w:p>
          <w:p w14:paraId="0EAECD4A" w14:textId="77777777" w:rsidR="009C4E79" w:rsidRDefault="009C4E79" w:rsidP="007E2A41">
            <w:pPr>
              <w:pStyle w:val="BodyText1"/>
              <w:spacing w:line="240" w:lineRule="auto"/>
              <w:rPr>
                <w:rFonts w:ascii="Times New Roman" w:hAnsi="Times New Roman"/>
                <w:bCs/>
              </w:rPr>
            </w:pPr>
          </w:p>
          <w:p w14:paraId="630659E9" w14:textId="77777777"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05B42B2C"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35BDD4D3" w14:textId="77777777" w:rsidTr="004B064A">
        <w:trPr>
          <w:trHeight w:val="71"/>
        </w:trPr>
        <w:tc>
          <w:tcPr>
            <w:tcW w:w="1417" w:type="dxa"/>
            <w:shd w:val="clear" w:color="auto" w:fill="FFFFFF"/>
          </w:tcPr>
          <w:p w14:paraId="5F7AB96E" w14:textId="61899AA5" w:rsidR="00F4754B" w:rsidRPr="00FE002E" w:rsidRDefault="00F4754B" w:rsidP="006423CC">
            <w:pPr>
              <w:pStyle w:val="BodyText1"/>
              <w:rPr>
                <w:rFonts w:ascii="Times New Roman" w:hAnsi="Times New Roman"/>
                <w:bCs/>
              </w:rPr>
            </w:pPr>
            <w:r w:rsidRPr="00FE002E">
              <w:rPr>
                <w:rFonts w:ascii="Times New Roman" w:hAnsi="Times New Roman"/>
                <w:bCs/>
              </w:rPr>
              <w:t>{</w:t>
            </w:r>
            <w:del w:id="3286" w:author="Author">
              <w:r w:rsidR="00A60C43" w:rsidRPr="00FE002E">
                <w:rPr>
                  <w:rFonts w:ascii="Times New Roman" w:hAnsi="Times New Roman"/>
                  <w:bCs/>
                </w:rPr>
                <w:delText>1</w:delText>
              </w:r>
              <w:r w:rsidR="00EA3F88">
                <w:rPr>
                  <w:rFonts w:ascii="Times New Roman" w:hAnsi="Times New Roman"/>
                  <w:bCs/>
                </w:rPr>
                <w:delText>4</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1</w:delText>
              </w:r>
              <w:r w:rsidR="00FA1A9C">
                <w:rPr>
                  <w:rFonts w:ascii="Times New Roman" w:hAnsi="Times New Roman"/>
                  <w:bCs/>
                </w:rPr>
                <w:delText>0</w:delText>
              </w:r>
            </w:del>
            <w:ins w:id="3287" w:author="Author">
              <w:r w:rsidR="00CD3BDC">
                <w:rPr>
                  <w:rFonts w:ascii="Times New Roman" w:hAnsi="Times New Roman"/>
                  <w:bCs/>
                </w:rPr>
                <w:t>0</w:t>
              </w:r>
              <w:r w:rsidR="00A60C43" w:rsidRPr="00FE002E">
                <w:rPr>
                  <w:rFonts w:ascii="Times New Roman" w:hAnsi="Times New Roman"/>
                  <w:bCs/>
                </w:rPr>
                <w:t>1</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CD3BDC">
                <w:rPr>
                  <w:rFonts w:ascii="Times New Roman" w:hAnsi="Times New Roman"/>
                  <w:bCs/>
                </w:rPr>
                <w:t>0</w:t>
              </w:r>
              <w:r w:rsidRPr="00FE002E">
                <w:rPr>
                  <w:rFonts w:ascii="Times New Roman" w:hAnsi="Times New Roman"/>
                  <w:bCs/>
                </w:rPr>
                <w:t>1</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02288AF4"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to regional governments, MDB</w:t>
            </w:r>
            <w:r w:rsidR="001F28E7">
              <w:rPr>
                <w:rFonts w:ascii="Times New Roman" w:hAnsi="Times New Roman"/>
                <w:b/>
                <w:bCs/>
              </w:rPr>
              <w:t>s</w:t>
            </w:r>
            <w:r w:rsidRPr="00FE002E">
              <w:rPr>
                <w:rFonts w:ascii="Times New Roman" w:hAnsi="Times New Roman"/>
                <w:b/>
                <w:bCs/>
              </w:rPr>
              <w:t>, international organisations and PSE</w:t>
            </w:r>
            <w:r w:rsidR="001F28E7">
              <w:rPr>
                <w:rFonts w:ascii="Times New Roman" w:hAnsi="Times New Roman"/>
                <w:b/>
                <w:bCs/>
              </w:rPr>
              <w:t>s</w:t>
            </w:r>
            <w:r w:rsidRPr="00FE002E">
              <w:rPr>
                <w:rFonts w:ascii="Times New Roman" w:hAnsi="Times New Roman"/>
                <w:b/>
                <w:bCs/>
              </w:rPr>
              <w:t xml:space="preserve"> </w:t>
            </w:r>
            <w:r w:rsidRPr="00011E14">
              <w:rPr>
                <w:rFonts w:ascii="Times New Roman" w:hAnsi="Times New Roman"/>
                <w:b/>
                <w:rPrChange w:id="3288" w:author="Author">
                  <w:rPr>
                    <w:rFonts w:ascii="Times New Roman" w:hAnsi="Times New Roman"/>
                    <w:b/>
                    <w:u w:val="single"/>
                  </w:rPr>
                </w:rPrChange>
              </w:rPr>
              <w:t>not</w:t>
            </w:r>
            <w:r w:rsidRPr="00FE002E">
              <w:rPr>
                <w:rFonts w:ascii="Times New Roman" w:hAnsi="Times New Roman"/>
                <w:b/>
                <w:bCs/>
              </w:rPr>
              <w:t xml:space="preserve"> treated as sovereigns</w:t>
            </w:r>
            <w:r w:rsidR="00D50BF9">
              <w:rPr>
                <w:rFonts w:ascii="Times New Roman" w:hAnsi="Times New Roman"/>
                <w:b/>
                <w:bCs/>
              </w:rPr>
              <w:t xml:space="preserve"> </w:t>
            </w:r>
            <w:r w:rsidR="00D50BF9">
              <w:rPr>
                <w:rFonts w:ascii="Times New Roman" w:hAnsi="Times New Roman"/>
                <w:b/>
              </w:rPr>
              <w:t>– Leverage Ratio Exposure Value</w:t>
            </w:r>
            <w:r w:rsidR="00315160">
              <w:rPr>
                <w:rFonts w:ascii="Times New Roman" w:hAnsi="Times New Roman"/>
                <w:b/>
              </w:rPr>
              <w:t xml:space="preserve"> </w:t>
            </w:r>
            <w:r w:rsidR="00315160" w:rsidRPr="00706750">
              <w:rPr>
                <w:rFonts w:ascii="Times New Roman" w:hAnsi="Times New Roman"/>
                <w:b/>
                <w:bCs/>
              </w:rPr>
              <w:t>– SA exposures</w:t>
            </w:r>
          </w:p>
          <w:p w14:paraId="68676BE2" w14:textId="77777777" w:rsidR="002509B1" w:rsidRPr="00FE002E" w:rsidRDefault="002509B1" w:rsidP="007E2A41">
            <w:pPr>
              <w:pStyle w:val="BodyText1"/>
              <w:spacing w:line="240" w:lineRule="auto"/>
              <w:rPr>
                <w:rFonts w:ascii="Times New Roman" w:hAnsi="Times New Roman"/>
                <w:b/>
                <w:bCs/>
              </w:rPr>
            </w:pPr>
          </w:p>
          <w:p w14:paraId="62A2B49D" w14:textId="2016BC09" w:rsidR="00F4754B" w:rsidRDefault="00F4754B" w:rsidP="007E2A41">
            <w:pPr>
              <w:pStyle w:val="BodyText1"/>
              <w:spacing w:line="240" w:lineRule="auto"/>
              <w:rPr>
                <w:rFonts w:ascii="Times New Roman" w:hAnsi="Times New Roman"/>
                <w:bCs/>
              </w:rPr>
            </w:pPr>
            <w:r w:rsidRPr="00FE002E">
              <w:rPr>
                <w:rFonts w:ascii="Times New Roman" w:hAnsi="Times New Roman"/>
              </w:rPr>
              <w:t xml:space="preserve">This is the sum of </w:t>
            </w:r>
            <w:r w:rsidR="00E8206D">
              <w:rPr>
                <w:rFonts w:ascii="Times New Roman" w:hAnsi="Times New Roman"/>
              </w:rPr>
              <w:t>cells</w:t>
            </w:r>
            <w:r w:rsidRPr="00FE002E">
              <w:rPr>
                <w:rFonts w:ascii="Times New Roman" w:hAnsi="Times New Roman"/>
              </w:rPr>
              <w:t xml:space="preserve"> from </w:t>
            </w:r>
            <w:r w:rsidRPr="00FE002E">
              <w:rPr>
                <w:rFonts w:ascii="Times New Roman" w:hAnsi="Times New Roman"/>
                <w:bCs/>
              </w:rPr>
              <w:t>{</w:t>
            </w:r>
            <w:del w:id="3289" w:author="Author">
              <w:r w:rsidR="00A60C43" w:rsidRPr="00FE002E">
                <w:rPr>
                  <w:rFonts w:ascii="Times New Roman" w:hAnsi="Times New Roman"/>
                  <w:bCs/>
                </w:rPr>
                <w:delText>1</w:delText>
              </w:r>
              <w:r w:rsidR="00EA3F88">
                <w:rPr>
                  <w:rFonts w:ascii="Times New Roman" w:hAnsi="Times New Roman"/>
                  <w:bCs/>
                </w:rPr>
                <w:delText>5</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1</w:delText>
              </w:r>
              <w:r w:rsidR="00FA1A9C">
                <w:rPr>
                  <w:rFonts w:ascii="Times New Roman" w:hAnsi="Times New Roman"/>
                  <w:bCs/>
                </w:rPr>
                <w:delText>0</w:delText>
              </w:r>
            </w:del>
            <w:ins w:id="3290" w:author="Author">
              <w:r w:rsidR="00117791">
                <w:rPr>
                  <w:rFonts w:ascii="Times New Roman" w:hAnsi="Times New Roman"/>
                  <w:bCs/>
                </w:rPr>
                <w:t>0</w:t>
              </w:r>
              <w:r w:rsidR="00A60C43" w:rsidRPr="00FE002E">
                <w:rPr>
                  <w:rFonts w:ascii="Times New Roman" w:hAnsi="Times New Roman"/>
                  <w:bCs/>
                </w:rPr>
                <w:t>1</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117791">
                <w:rPr>
                  <w:rFonts w:ascii="Times New Roman" w:hAnsi="Times New Roman"/>
                  <w:bCs/>
                </w:rPr>
                <w:t>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ins>
            <w:r w:rsidRPr="00FE002E">
              <w:rPr>
                <w:rFonts w:ascii="Times New Roman" w:hAnsi="Times New Roman"/>
                <w:bCs/>
              </w:rPr>
              <w:t>} to {</w:t>
            </w:r>
            <w:del w:id="3291" w:author="Author">
              <w:r w:rsidR="00A60C43" w:rsidRPr="00FE002E">
                <w:rPr>
                  <w:rFonts w:ascii="Times New Roman" w:hAnsi="Times New Roman"/>
                  <w:bCs/>
                </w:rPr>
                <w:delText>1</w:delText>
              </w:r>
              <w:r w:rsidR="00EA3F88">
                <w:rPr>
                  <w:rFonts w:ascii="Times New Roman" w:hAnsi="Times New Roman"/>
                  <w:bCs/>
                </w:rPr>
                <w:delText>7</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1</w:delText>
              </w:r>
              <w:r w:rsidR="00FA1A9C">
                <w:rPr>
                  <w:rFonts w:ascii="Times New Roman" w:hAnsi="Times New Roman"/>
                  <w:bCs/>
                </w:rPr>
                <w:delText>0</w:delText>
              </w:r>
            </w:del>
            <w:ins w:id="3292" w:author="Author">
              <w:r w:rsidR="00117791">
                <w:rPr>
                  <w:rFonts w:ascii="Times New Roman" w:hAnsi="Times New Roman"/>
                  <w:bCs/>
                </w:rPr>
                <w:t>0</w:t>
              </w:r>
              <w:r w:rsidR="00A60C43" w:rsidRPr="00FE002E">
                <w:rPr>
                  <w:rFonts w:ascii="Times New Roman" w:hAnsi="Times New Roman"/>
                  <w:bCs/>
                </w:rPr>
                <w:t>1</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117791">
                <w:rPr>
                  <w:rFonts w:ascii="Times New Roman" w:hAnsi="Times New Roman"/>
                  <w:bCs/>
                </w:rPr>
                <w:t>0</w:t>
              </w:r>
              <w:r w:rsidRPr="00FE002E">
                <w:rPr>
                  <w:rFonts w:ascii="Times New Roman" w:hAnsi="Times New Roman"/>
                  <w:bCs/>
                </w:rPr>
                <w:t>1</w:t>
              </w:r>
              <w:r w:rsidR="00FA1A9C">
                <w:rPr>
                  <w:rFonts w:ascii="Times New Roman" w:hAnsi="Times New Roman"/>
                  <w:bCs/>
                </w:rPr>
                <w:t>0</w:t>
              </w:r>
            </w:ins>
            <w:r w:rsidRPr="00FE002E">
              <w:rPr>
                <w:rFonts w:ascii="Times New Roman" w:hAnsi="Times New Roman"/>
                <w:bCs/>
              </w:rPr>
              <w:t>}</w:t>
            </w:r>
            <w:r w:rsidR="0086471C">
              <w:rPr>
                <w:rFonts w:ascii="Times New Roman" w:hAnsi="Times New Roman"/>
                <w:bCs/>
              </w:rPr>
              <w:t>.</w:t>
            </w:r>
          </w:p>
          <w:p w14:paraId="16F7D104" w14:textId="77777777" w:rsidR="00086A8A" w:rsidRDefault="00086A8A" w:rsidP="007E2A41">
            <w:pPr>
              <w:pStyle w:val="BodyText1"/>
              <w:spacing w:line="240" w:lineRule="auto"/>
              <w:rPr>
                <w:rFonts w:ascii="Times New Roman" w:hAnsi="Times New Roman"/>
                <w:bCs/>
              </w:rPr>
            </w:pPr>
          </w:p>
          <w:p w14:paraId="3C1A4219"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56668309"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2401556C" w14:textId="77777777" w:rsidTr="004B064A">
        <w:trPr>
          <w:trHeight w:val="71"/>
        </w:trPr>
        <w:tc>
          <w:tcPr>
            <w:tcW w:w="1417" w:type="dxa"/>
            <w:shd w:val="clear" w:color="auto" w:fill="FFFFFF"/>
          </w:tcPr>
          <w:p w14:paraId="4E9A7359" w14:textId="23385873" w:rsidR="00F4754B" w:rsidRPr="00FE002E" w:rsidRDefault="00F4754B" w:rsidP="006423CC">
            <w:pPr>
              <w:pStyle w:val="BodyText1"/>
              <w:rPr>
                <w:rFonts w:ascii="Times New Roman" w:hAnsi="Times New Roman"/>
                <w:bCs/>
              </w:rPr>
            </w:pPr>
            <w:r w:rsidRPr="00FE002E">
              <w:rPr>
                <w:rFonts w:ascii="Times New Roman" w:hAnsi="Times New Roman"/>
                <w:bCs/>
              </w:rPr>
              <w:t>{</w:t>
            </w:r>
            <w:del w:id="3293" w:author="Author">
              <w:r w:rsidR="00A60C43" w:rsidRPr="00FE002E">
                <w:rPr>
                  <w:rFonts w:ascii="Times New Roman" w:hAnsi="Times New Roman"/>
                  <w:bCs/>
                </w:rPr>
                <w:delText>1</w:delText>
              </w:r>
              <w:r w:rsidR="00EA3F88">
                <w:rPr>
                  <w:rFonts w:ascii="Times New Roman" w:hAnsi="Times New Roman"/>
                  <w:bCs/>
                </w:rPr>
                <w:delText>4</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2</w:delText>
              </w:r>
              <w:r w:rsidR="00FA1A9C">
                <w:rPr>
                  <w:rFonts w:ascii="Times New Roman" w:hAnsi="Times New Roman"/>
                  <w:bCs/>
                </w:rPr>
                <w:delText>0</w:delText>
              </w:r>
            </w:del>
            <w:ins w:id="3294" w:author="Author">
              <w:r w:rsidR="00CD3BDC">
                <w:rPr>
                  <w:rFonts w:ascii="Times New Roman" w:hAnsi="Times New Roman"/>
                  <w:bCs/>
                </w:rPr>
                <w:t>0</w:t>
              </w:r>
              <w:r w:rsidR="00A60C43" w:rsidRPr="00FE002E">
                <w:rPr>
                  <w:rFonts w:ascii="Times New Roman" w:hAnsi="Times New Roman"/>
                  <w:bCs/>
                </w:rPr>
                <w:t>1</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CD3BDC">
                <w:rPr>
                  <w:rFonts w:ascii="Times New Roman" w:hAnsi="Times New Roman"/>
                  <w:bCs/>
                </w:rPr>
                <w:t>0</w:t>
              </w:r>
              <w:r w:rsidRPr="00FE002E">
                <w:rPr>
                  <w:rFonts w:ascii="Times New Roman" w:hAnsi="Times New Roman"/>
                  <w:bCs/>
                </w:rPr>
                <w:t>2</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16480F3A"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to regional governments, MDB</w:t>
            </w:r>
            <w:r w:rsidR="001F28E7">
              <w:rPr>
                <w:rFonts w:ascii="Times New Roman" w:hAnsi="Times New Roman"/>
                <w:b/>
                <w:bCs/>
              </w:rPr>
              <w:t>s</w:t>
            </w:r>
            <w:r w:rsidRPr="00FE002E">
              <w:rPr>
                <w:rFonts w:ascii="Times New Roman" w:hAnsi="Times New Roman"/>
                <w:b/>
                <w:bCs/>
              </w:rPr>
              <w:t>, international organisations and PSE</w:t>
            </w:r>
            <w:r w:rsidR="001F28E7">
              <w:rPr>
                <w:rFonts w:ascii="Times New Roman" w:hAnsi="Times New Roman"/>
                <w:b/>
                <w:bCs/>
              </w:rPr>
              <w:t>s</w:t>
            </w:r>
            <w:r w:rsidRPr="00FE002E">
              <w:rPr>
                <w:rFonts w:ascii="Times New Roman" w:hAnsi="Times New Roman"/>
                <w:b/>
                <w:bCs/>
              </w:rPr>
              <w:t xml:space="preserve"> </w:t>
            </w:r>
            <w:r w:rsidRPr="00011E14">
              <w:rPr>
                <w:rFonts w:ascii="Times New Roman" w:hAnsi="Times New Roman"/>
                <w:b/>
                <w:rPrChange w:id="3295" w:author="Author">
                  <w:rPr>
                    <w:rFonts w:ascii="Times New Roman" w:hAnsi="Times New Roman"/>
                    <w:b/>
                    <w:u w:val="single"/>
                  </w:rPr>
                </w:rPrChange>
              </w:rPr>
              <w:t>not</w:t>
            </w:r>
            <w:r w:rsidRPr="00FE002E">
              <w:rPr>
                <w:rFonts w:ascii="Times New Roman" w:hAnsi="Times New Roman"/>
                <w:b/>
                <w:bCs/>
              </w:rPr>
              <w:t xml:space="preserve"> 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14:paraId="657CDB24" w14:textId="77777777" w:rsidR="002509B1" w:rsidRPr="00FE002E" w:rsidRDefault="002509B1" w:rsidP="007E2A41">
            <w:pPr>
              <w:pStyle w:val="BodyText1"/>
              <w:spacing w:line="240" w:lineRule="auto"/>
              <w:rPr>
                <w:rFonts w:ascii="Times New Roman" w:hAnsi="Times New Roman"/>
                <w:b/>
                <w:bCs/>
              </w:rPr>
            </w:pPr>
          </w:p>
          <w:p w14:paraId="01EFE154" w14:textId="4EFE9647" w:rsidR="00F4754B" w:rsidRDefault="00F4754B" w:rsidP="007E2A41">
            <w:pPr>
              <w:pStyle w:val="BodyText1"/>
              <w:spacing w:line="240" w:lineRule="auto"/>
              <w:rPr>
                <w:rFonts w:ascii="Times New Roman" w:hAnsi="Times New Roman"/>
                <w:bCs/>
              </w:rPr>
            </w:pPr>
            <w:r w:rsidRPr="00FE002E">
              <w:rPr>
                <w:rFonts w:ascii="Times New Roman" w:hAnsi="Times New Roman"/>
              </w:rPr>
              <w:t xml:space="preserve">This is the sum of </w:t>
            </w:r>
            <w:r w:rsidR="00E8206D">
              <w:rPr>
                <w:rFonts w:ascii="Times New Roman" w:hAnsi="Times New Roman"/>
              </w:rPr>
              <w:t>cells</w:t>
            </w:r>
            <w:r w:rsidRPr="00FE002E">
              <w:rPr>
                <w:rFonts w:ascii="Times New Roman" w:hAnsi="Times New Roman"/>
              </w:rPr>
              <w:t xml:space="preserve"> from </w:t>
            </w:r>
            <w:r w:rsidRPr="00FE002E">
              <w:rPr>
                <w:rFonts w:ascii="Times New Roman" w:hAnsi="Times New Roman"/>
                <w:bCs/>
              </w:rPr>
              <w:t>{</w:t>
            </w:r>
            <w:del w:id="3296" w:author="Author">
              <w:r w:rsidR="00A60C43" w:rsidRPr="00FE002E">
                <w:rPr>
                  <w:rFonts w:ascii="Times New Roman" w:hAnsi="Times New Roman"/>
                  <w:bCs/>
                </w:rPr>
                <w:delText>1</w:delText>
              </w:r>
              <w:r w:rsidR="00EA3F88">
                <w:rPr>
                  <w:rFonts w:ascii="Times New Roman" w:hAnsi="Times New Roman"/>
                  <w:bCs/>
                </w:rPr>
                <w:delText>5</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2</w:delText>
              </w:r>
              <w:r w:rsidR="00FA1A9C">
                <w:rPr>
                  <w:rFonts w:ascii="Times New Roman" w:hAnsi="Times New Roman"/>
                  <w:bCs/>
                </w:rPr>
                <w:delText>0</w:delText>
              </w:r>
            </w:del>
            <w:ins w:id="3297" w:author="Author">
              <w:r w:rsidR="00117791">
                <w:rPr>
                  <w:rFonts w:ascii="Times New Roman" w:hAnsi="Times New Roman"/>
                  <w:bCs/>
                </w:rPr>
                <w:t>0</w:t>
              </w:r>
              <w:r w:rsidR="00A60C43" w:rsidRPr="00FE002E">
                <w:rPr>
                  <w:rFonts w:ascii="Times New Roman" w:hAnsi="Times New Roman"/>
                  <w:bCs/>
                </w:rPr>
                <w:t>1</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117791">
                <w:rPr>
                  <w:rFonts w:ascii="Times New Roman" w:hAnsi="Times New Roman"/>
                  <w:bCs/>
                </w:rPr>
                <w:t>0</w:t>
              </w:r>
              <w:r w:rsidRPr="00FE002E">
                <w:rPr>
                  <w:rFonts w:ascii="Times New Roman" w:hAnsi="Times New Roman"/>
                  <w:bCs/>
                </w:rPr>
                <w:t>2</w:t>
              </w:r>
              <w:r w:rsidR="00FA1A9C">
                <w:rPr>
                  <w:rFonts w:ascii="Times New Roman" w:hAnsi="Times New Roman"/>
                  <w:bCs/>
                </w:rPr>
                <w:t>0</w:t>
              </w:r>
            </w:ins>
            <w:r w:rsidRPr="00FE002E">
              <w:rPr>
                <w:rFonts w:ascii="Times New Roman" w:hAnsi="Times New Roman"/>
                <w:bCs/>
              </w:rPr>
              <w:t>} to {</w:t>
            </w:r>
            <w:del w:id="3298" w:author="Author">
              <w:r w:rsidR="00A60C43" w:rsidRPr="00FE002E">
                <w:rPr>
                  <w:rFonts w:ascii="Times New Roman" w:hAnsi="Times New Roman"/>
                  <w:bCs/>
                </w:rPr>
                <w:delText>1</w:delText>
              </w:r>
              <w:r w:rsidR="00EA3F88">
                <w:rPr>
                  <w:rFonts w:ascii="Times New Roman" w:hAnsi="Times New Roman"/>
                  <w:bCs/>
                </w:rPr>
                <w:delText>7</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2</w:delText>
              </w:r>
              <w:r w:rsidR="00FA1A9C">
                <w:rPr>
                  <w:rFonts w:ascii="Times New Roman" w:hAnsi="Times New Roman"/>
                  <w:bCs/>
                </w:rPr>
                <w:delText>0</w:delText>
              </w:r>
            </w:del>
            <w:ins w:id="3299" w:author="Author">
              <w:r w:rsidR="00117791">
                <w:rPr>
                  <w:rFonts w:ascii="Times New Roman" w:hAnsi="Times New Roman"/>
                  <w:bCs/>
                </w:rPr>
                <w:t>0</w:t>
              </w:r>
              <w:r w:rsidR="00A60C43" w:rsidRPr="00FE002E">
                <w:rPr>
                  <w:rFonts w:ascii="Times New Roman" w:hAnsi="Times New Roman"/>
                  <w:bCs/>
                </w:rPr>
                <w:t>1</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117791">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ins>
            <w:r w:rsidRPr="00FE002E">
              <w:rPr>
                <w:rFonts w:ascii="Times New Roman" w:hAnsi="Times New Roman"/>
                <w:bCs/>
              </w:rPr>
              <w:t>}</w:t>
            </w:r>
            <w:r w:rsidR="0086471C">
              <w:rPr>
                <w:rFonts w:ascii="Times New Roman" w:hAnsi="Times New Roman"/>
                <w:bCs/>
              </w:rPr>
              <w:t>.</w:t>
            </w:r>
          </w:p>
          <w:p w14:paraId="6AA4008C" w14:textId="77777777" w:rsidR="009C4E79" w:rsidRDefault="009C4E79" w:rsidP="007E2A41">
            <w:pPr>
              <w:pStyle w:val="BodyText1"/>
              <w:spacing w:line="240" w:lineRule="auto"/>
              <w:rPr>
                <w:rFonts w:ascii="Times New Roman" w:hAnsi="Times New Roman"/>
                <w:bCs/>
              </w:rPr>
            </w:pPr>
          </w:p>
          <w:p w14:paraId="30B5DB12" w14:textId="77777777"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4BA214B6"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32DCABED" w14:textId="77777777" w:rsidTr="004B064A">
        <w:trPr>
          <w:trHeight w:val="71"/>
        </w:trPr>
        <w:tc>
          <w:tcPr>
            <w:tcW w:w="1417" w:type="dxa"/>
            <w:shd w:val="clear" w:color="auto" w:fill="FFFFFF"/>
          </w:tcPr>
          <w:p w14:paraId="6236D8C3" w14:textId="17D7EE86" w:rsidR="00F4754B" w:rsidRPr="00FE002E" w:rsidRDefault="00F4754B" w:rsidP="006423CC">
            <w:pPr>
              <w:pStyle w:val="BodyText1"/>
              <w:rPr>
                <w:rFonts w:ascii="Times New Roman" w:hAnsi="Times New Roman"/>
              </w:rPr>
            </w:pPr>
            <w:r w:rsidRPr="00FE002E">
              <w:rPr>
                <w:rFonts w:ascii="Times New Roman" w:hAnsi="Times New Roman"/>
                <w:bCs/>
              </w:rPr>
              <w:t>{</w:t>
            </w:r>
            <w:del w:id="3300" w:author="Author">
              <w:r w:rsidR="00A60C43" w:rsidRPr="00FE002E">
                <w:rPr>
                  <w:rFonts w:ascii="Times New Roman" w:hAnsi="Times New Roman"/>
                  <w:bCs/>
                </w:rPr>
                <w:delText>1</w:delText>
              </w:r>
              <w:r w:rsidR="00EA3F88">
                <w:rPr>
                  <w:rFonts w:ascii="Times New Roman" w:hAnsi="Times New Roman"/>
                  <w:bCs/>
                </w:rPr>
                <w:delText>4</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3</w:delText>
              </w:r>
              <w:r w:rsidR="00FA1A9C">
                <w:rPr>
                  <w:rFonts w:ascii="Times New Roman" w:hAnsi="Times New Roman"/>
                  <w:bCs/>
                </w:rPr>
                <w:delText>0</w:delText>
              </w:r>
            </w:del>
            <w:ins w:id="3301" w:author="Author">
              <w:r w:rsidR="00CD3BDC">
                <w:rPr>
                  <w:rFonts w:ascii="Times New Roman" w:hAnsi="Times New Roman"/>
                  <w:bCs/>
                </w:rPr>
                <w:t>0</w:t>
              </w:r>
              <w:r w:rsidR="00A60C43" w:rsidRPr="00FE002E">
                <w:rPr>
                  <w:rFonts w:ascii="Times New Roman" w:hAnsi="Times New Roman"/>
                  <w:bCs/>
                </w:rPr>
                <w:t>1</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CD3BDC">
                <w:rPr>
                  <w:rFonts w:ascii="Times New Roman" w:hAnsi="Times New Roman"/>
                  <w:bCs/>
                </w:rPr>
                <w:t>0</w:t>
              </w:r>
              <w:r w:rsidRPr="00FE002E">
                <w:rPr>
                  <w:rFonts w:ascii="Times New Roman" w:hAnsi="Times New Roman"/>
                  <w:bCs/>
                </w:rPr>
                <w:t>3</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6D26AA72" w14:textId="51E63E28"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to regional governments, MDB</w:t>
            </w:r>
            <w:r w:rsidR="001F28E7">
              <w:rPr>
                <w:rFonts w:ascii="Times New Roman" w:hAnsi="Times New Roman"/>
                <w:b/>
                <w:bCs/>
              </w:rPr>
              <w:t>s</w:t>
            </w:r>
            <w:r w:rsidRPr="00FE002E">
              <w:rPr>
                <w:rFonts w:ascii="Times New Roman" w:hAnsi="Times New Roman"/>
                <w:b/>
                <w:bCs/>
              </w:rPr>
              <w:t>, international organisations and PSE</w:t>
            </w:r>
            <w:r w:rsidR="001F28E7">
              <w:rPr>
                <w:rFonts w:ascii="Times New Roman" w:hAnsi="Times New Roman"/>
                <w:b/>
                <w:bCs/>
              </w:rPr>
              <w:t>s</w:t>
            </w:r>
            <w:r w:rsidRPr="00FE002E">
              <w:rPr>
                <w:rFonts w:ascii="Times New Roman" w:hAnsi="Times New Roman"/>
                <w:b/>
                <w:bCs/>
              </w:rPr>
              <w:t xml:space="preserve"> </w:t>
            </w:r>
            <w:r w:rsidRPr="00011E14">
              <w:rPr>
                <w:rFonts w:ascii="Times New Roman" w:hAnsi="Times New Roman"/>
                <w:b/>
                <w:rPrChange w:id="3302" w:author="Author">
                  <w:rPr>
                    <w:rFonts w:ascii="Times New Roman" w:hAnsi="Times New Roman"/>
                    <w:b/>
                    <w:u w:val="single"/>
                  </w:rPr>
                </w:rPrChange>
              </w:rPr>
              <w:t>not</w:t>
            </w:r>
            <w:r w:rsidRPr="00FE002E">
              <w:rPr>
                <w:rFonts w:ascii="Times New Roman" w:hAnsi="Times New Roman"/>
                <w:b/>
                <w:bCs/>
              </w:rPr>
              <w:t xml:space="preserve"> treated as sovereigns</w:t>
            </w:r>
            <w:r w:rsidR="00D50BF9">
              <w:rPr>
                <w:rFonts w:ascii="Times New Roman" w:hAnsi="Times New Roman"/>
                <w:b/>
                <w:bCs/>
              </w:rPr>
              <w:t xml:space="preserve"> – </w:t>
            </w:r>
            <w:del w:id="3303" w:author="Author">
              <w:r w:rsidR="00D50BF9">
                <w:rPr>
                  <w:rFonts w:ascii="Times New Roman" w:hAnsi="Times New Roman"/>
                  <w:b/>
                  <w:bCs/>
                </w:rPr>
                <w:delText>RWA</w:delText>
              </w:r>
            </w:del>
            <w:ins w:id="3304" w:author="Author">
              <w:r w:rsidR="00D50BF9">
                <w:rPr>
                  <w:rFonts w:ascii="Times New Roman" w:hAnsi="Times New Roman"/>
                  <w:b/>
                  <w:bCs/>
                </w:rPr>
                <w:t>RW</w:t>
              </w:r>
              <w:r w:rsidR="00247954">
                <w:rPr>
                  <w:rFonts w:ascii="Times New Roman" w:hAnsi="Times New Roman"/>
                  <w:b/>
                  <w:bCs/>
                </w:rPr>
                <w:t>E</w:t>
              </w:r>
              <w:r w:rsidR="00D50BF9">
                <w:rPr>
                  <w:rFonts w:ascii="Times New Roman" w:hAnsi="Times New Roman"/>
                  <w:b/>
                  <w:bCs/>
                </w:rPr>
                <w:t>A</w:t>
              </w:r>
            </w:ins>
            <w:r w:rsidR="00315160">
              <w:rPr>
                <w:rFonts w:ascii="Times New Roman" w:hAnsi="Times New Roman"/>
                <w:b/>
                <w:bCs/>
              </w:rPr>
              <w:t xml:space="preserve"> </w:t>
            </w:r>
            <w:r w:rsidR="00315160" w:rsidRPr="00706750">
              <w:rPr>
                <w:rFonts w:ascii="Times New Roman" w:hAnsi="Times New Roman"/>
                <w:b/>
                <w:bCs/>
              </w:rPr>
              <w:t>– SA exposures</w:t>
            </w:r>
          </w:p>
          <w:p w14:paraId="7F65D00C" w14:textId="77777777" w:rsidR="002509B1" w:rsidRPr="00FE002E" w:rsidRDefault="002509B1" w:rsidP="007E2A41">
            <w:pPr>
              <w:pStyle w:val="BodyText1"/>
              <w:spacing w:line="240" w:lineRule="auto"/>
              <w:rPr>
                <w:rFonts w:ascii="Times New Roman" w:hAnsi="Times New Roman"/>
                <w:b/>
                <w:bCs/>
              </w:rPr>
            </w:pPr>
          </w:p>
          <w:p w14:paraId="7FEB4747" w14:textId="4756E248" w:rsidR="00F4754B" w:rsidRDefault="00F4754B" w:rsidP="007E2A41">
            <w:pPr>
              <w:pStyle w:val="BodyText1"/>
              <w:spacing w:line="240" w:lineRule="auto"/>
              <w:rPr>
                <w:rFonts w:ascii="Times New Roman" w:hAnsi="Times New Roman"/>
                <w:bCs/>
              </w:rPr>
            </w:pPr>
            <w:r w:rsidRPr="00FE002E">
              <w:rPr>
                <w:rFonts w:ascii="Times New Roman" w:hAnsi="Times New Roman"/>
              </w:rPr>
              <w:t xml:space="preserve">This is the sum of </w:t>
            </w:r>
            <w:r w:rsidR="00E8206D">
              <w:rPr>
                <w:rFonts w:ascii="Times New Roman" w:hAnsi="Times New Roman"/>
              </w:rPr>
              <w:t>cells</w:t>
            </w:r>
            <w:r w:rsidRPr="00FE002E">
              <w:rPr>
                <w:rFonts w:ascii="Times New Roman" w:hAnsi="Times New Roman"/>
              </w:rPr>
              <w:t xml:space="preserve"> from </w:t>
            </w:r>
            <w:r w:rsidRPr="00FE002E">
              <w:rPr>
                <w:rFonts w:ascii="Times New Roman" w:hAnsi="Times New Roman"/>
                <w:bCs/>
              </w:rPr>
              <w:t>{</w:t>
            </w:r>
            <w:del w:id="3305" w:author="Author">
              <w:r w:rsidR="00A60C43" w:rsidRPr="00FE002E">
                <w:rPr>
                  <w:rFonts w:ascii="Times New Roman" w:hAnsi="Times New Roman"/>
                  <w:bCs/>
                </w:rPr>
                <w:delText>1</w:delText>
              </w:r>
              <w:r w:rsidR="00EA3F88">
                <w:rPr>
                  <w:rFonts w:ascii="Times New Roman" w:hAnsi="Times New Roman"/>
                  <w:bCs/>
                </w:rPr>
                <w:delText>5</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3</w:delText>
              </w:r>
              <w:r w:rsidR="00FA1A9C">
                <w:rPr>
                  <w:rFonts w:ascii="Times New Roman" w:hAnsi="Times New Roman"/>
                  <w:bCs/>
                </w:rPr>
                <w:delText>0</w:delText>
              </w:r>
            </w:del>
            <w:ins w:id="3306" w:author="Author">
              <w:r w:rsidR="00117791">
                <w:rPr>
                  <w:rFonts w:ascii="Times New Roman" w:hAnsi="Times New Roman"/>
                  <w:bCs/>
                </w:rPr>
                <w:t>0</w:t>
              </w:r>
              <w:r w:rsidR="00A60C43" w:rsidRPr="00FE002E">
                <w:rPr>
                  <w:rFonts w:ascii="Times New Roman" w:hAnsi="Times New Roman"/>
                  <w:bCs/>
                </w:rPr>
                <w:t>1</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117791">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ins>
            <w:r w:rsidRPr="00FE002E">
              <w:rPr>
                <w:rFonts w:ascii="Times New Roman" w:hAnsi="Times New Roman"/>
                <w:bCs/>
              </w:rPr>
              <w:t>} to {</w:t>
            </w:r>
            <w:del w:id="3307" w:author="Author">
              <w:r w:rsidR="00A60C43" w:rsidRPr="00FE002E">
                <w:rPr>
                  <w:rFonts w:ascii="Times New Roman" w:hAnsi="Times New Roman"/>
                  <w:bCs/>
                </w:rPr>
                <w:delText>1</w:delText>
              </w:r>
              <w:r w:rsidR="00EA3F88">
                <w:rPr>
                  <w:rFonts w:ascii="Times New Roman" w:hAnsi="Times New Roman"/>
                  <w:bCs/>
                </w:rPr>
                <w:delText>7</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3</w:delText>
              </w:r>
              <w:r w:rsidR="00FA1A9C">
                <w:rPr>
                  <w:rFonts w:ascii="Times New Roman" w:hAnsi="Times New Roman"/>
                  <w:bCs/>
                </w:rPr>
                <w:delText>0</w:delText>
              </w:r>
            </w:del>
            <w:ins w:id="3308" w:author="Author">
              <w:r w:rsidR="00117791">
                <w:rPr>
                  <w:rFonts w:ascii="Times New Roman" w:hAnsi="Times New Roman"/>
                  <w:bCs/>
                </w:rPr>
                <w:t>0</w:t>
              </w:r>
              <w:r w:rsidR="00A60C43" w:rsidRPr="00FE002E">
                <w:rPr>
                  <w:rFonts w:ascii="Times New Roman" w:hAnsi="Times New Roman"/>
                  <w:bCs/>
                </w:rPr>
                <w:t>1</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117791">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ins>
            <w:r w:rsidRPr="00FE002E">
              <w:rPr>
                <w:rFonts w:ascii="Times New Roman" w:hAnsi="Times New Roman"/>
                <w:bCs/>
              </w:rPr>
              <w:t>}</w:t>
            </w:r>
            <w:r w:rsidR="0086471C">
              <w:rPr>
                <w:rFonts w:ascii="Times New Roman" w:hAnsi="Times New Roman"/>
                <w:bCs/>
              </w:rPr>
              <w:t>.</w:t>
            </w:r>
          </w:p>
          <w:p w14:paraId="001A76CB" w14:textId="77777777" w:rsidR="00086A8A" w:rsidRDefault="00086A8A" w:rsidP="007E2A41">
            <w:pPr>
              <w:pStyle w:val="BodyText1"/>
              <w:spacing w:line="240" w:lineRule="auto"/>
              <w:rPr>
                <w:rFonts w:ascii="Times New Roman" w:hAnsi="Times New Roman"/>
                <w:bCs/>
              </w:rPr>
            </w:pPr>
          </w:p>
          <w:p w14:paraId="124BF0F0"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0666DA98"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19788CFC" w14:textId="77777777" w:rsidTr="004B064A">
        <w:trPr>
          <w:trHeight w:val="71"/>
        </w:trPr>
        <w:tc>
          <w:tcPr>
            <w:tcW w:w="1417" w:type="dxa"/>
            <w:shd w:val="clear" w:color="auto" w:fill="FFFFFF"/>
          </w:tcPr>
          <w:p w14:paraId="56BC83A9" w14:textId="6B33B261" w:rsidR="00F4754B" w:rsidRPr="00FE002E" w:rsidRDefault="00F4754B" w:rsidP="006423CC">
            <w:pPr>
              <w:pStyle w:val="BodyText1"/>
              <w:rPr>
                <w:rFonts w:ascii="Times New Roman" w:hAnsi="Times New Roman"/>
                <w:bCs/>
              </w:rPr>
            </w:pPr>
            <w:r w:rsidRPr="00FE002E">
              <w:rPr>
                <w:rFonts w:ascii="Times New Roman" w:hAnsi="Times New Roman"/>
                <w:bCs/>
              </w:rPr>
              <w:t>{</w:t>
            </w:r>
            <w:del w:id="3309" w:author="Author">
              <w:r w:rsidR="00A60C43" w:rsidRPr="00FE002E">
                <w:rPr>
                  <w:rFonts w:ascii="Times New Roman" w:hAnsi="Times New Roman"/>
                  <w:bCs/>
                </w:rPr>
                <w:delText>1</w:delText>
              </w:r>
              <w:r w:rsidR="00EA3F88">
                <w:rPr>
                  <w:rFonts w:ascii="Times New Roman" w:hAnsi="Times New Roman"/>
                  <w:bCs/>
                </w:rPr>
                <w:delText>4</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4</w:delText>
              </w:r>
              <w:r w:rsidR="00FA1A9C">
                <w:rPr>
                  <w:rFonts w:ascii="Times New Roman" w:hAnsi="Times New Roman"/>
                  <w:bCs/>
                </w:rPr>
                <w:delText>0</w:delText>
              </w:r>
            </w:del>
            <w:ins w:id="3310" w:author="Author">
              <w:r w:rsidR="00CD3BDC">
                <w:rPr>
                  <w:rFonts w:ascii="Times New Roman" w:hAnsi="Times New Roman"/>
                  <w:bCs/>
                </w:rPr>
                <w:t>0</w:t>
              </w:r>
              <w:r w:rsidR="00A60C43" w:rsidRPr="00FE002E">
                <w:rPr>
                  <w:rFonts w:ascii="Times New Roman" w:hAnsi="Times New Roman"/>
                  <w:bCs/>
                </w:rPr>
                <w:t>1</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CD3BDC">
                <w:rPr>
                  <w:rFonts w:ascii="Times New Roman" w:hAnsi="Times New Roman"/>
                  <w:bCs/>
                </w:rPr>
                <w:t>0</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1913D146" w14:textId="394F255B"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to regional governments, MDB</w:t>
            </w:r>
            <w:r w:rsidR="001F28E7">
              <w:rPr>
                <w:rFonts w:ascii="Times New Roman" w:hAnsi="Times New Roman"/>
                <w:b/>
                <w:bCs/>
              </w:rPr>
              <w:t>s</w:t>
            </w:r>
            <w:r w:rsidRPr="00FE002E">
              <w:rPr>
                <w:rFonts w:ascii="Times New Roman" w:hAnsi="Times New Roman"/>
                <w:b/>
                <w:bCs/>
              </w:rPr>
              <w:t>, international organisations and PSE</w:t>
            </w:r>
            <w:r w:rsidR="001F28E7">
              <w:rPr>
                <w:rFonts w:ascii="Times New Roman" w:hAnsi="Times New Roman"/>
                <w:b/>
                <w:bCs/>
              </w:rPr>
              <w:t>s</w:t>
            </w:r>
            <w:r w:rsidRPr="00FE002E">
              <w:rPr>
                <w:rFonts w:ascii="Times New Roman" w:hAnsi="Times New Roman"/>
                <w:b/>
                <w:bCs/>
              </w:rPr>
              <w:t xml:space="preserve"> </w:t>
            </w:r>
            <w:r w:rsidRPr="00011E14">
              <w:rPr>
                <w:rFonts w:ascii="Times New Roman" w:hAnsi="Times New Roman"/>
                <w:b/>
                <w:rPrChange w:id="3311" w:author="Author">
                  <w:rPr>
                    <w:rFonts w:ascii="Times New Roman" w:hAnsi="Times New Roman"/>
                    <w:b/>
                    <w:u w:val="single"/>
                  </w:rPr>
                </w:rPrChange>
              </w:rPr>
              <w:t>not</w:t>
            </w:r>
            <w:r w:rsidRPr="00FE002E">
              <w:rPr>
                <w:rFonts w:ascii="Times New Roman" w:hAnsi="Times New Roman"/>
                <w:b/>
                <w:bCs/>
              </w:rPr>
              <w:t xml:space="preserve"> treated as sovereigns</w:t>
            </w:r>
            <w:r w:rsidR="00D50BF9">
              <w:rPr>
                <w:rFonts w:ascii="Times New Roman" w:hAnsi="Times New Roman"/>
                <w:b/>
                <w:bCs/>
              </w:rPr>
              <w:t xml:space="preserve"> – </w:t>
            </w:r>
            <w:del w:id="3312" w:author="Author">
              <w:r w:rsidR="00D50BF9">
                <w:rPr>
                  <w:rFonts w:ascii="Times New Roman" w:hAnsi="Times New Roman"/>
                  <w:b/>
                  <w:bCs/>
                </w:rPr>
                <w:delText>RWA</w:delText>
              </w:r>
            </w:del>
            <w:ins w:id="3313" w:author="Author">
              <w:r w:rsidR="00D50BF9">
                <w:rPr>
                  <w:rFonts w:ascii="Times New Roman" w:hAnsi="Times New Roman"/>
                  <w:b/>
                  <w:bCs/>
                </w:rPr>
                <w:t>RW</w:t>
              </w:r>
              <w:r w:rsidR="00247954">
                <w:rPr>
                  <w:rFonts w:ascii="Times New Roman" w:hAnsi="Times New Roman"/>
                  <w:b/>
                  <w:bCs/>
                </w:rPr>
                <w:t>E</w:t>
              </w:r>
              <w:r w:rsidR="00D50BF9">
                <w:rPr>
                  <w:rFonts w:ascii="Times New Roman" w:hAnsi="Times New Roman"/>
                  <w:b/>
                  <w:bCs/>
                </w:rPr>
                <w:t>A</w:t>
              </w:r>
            </w:ins>
            <w:r w:rsidR="00706750">
              <w:rPr>
                <w:rFonts w:ascii="Times New Roman" w:hAnsi="Times New Roman"/>
                <w:b/>
                <w:bCs/>
              </w:rPr>
              <w:t xml:space="preserve"> – IRB exposures</w:t>
            </w:r>
          </w:p>
          <w:p w14:paraId="28502CF8" w14:textId="77777777" w:rsidR="002509B1" w:rsidRPr="00FE002E" w:rsidRDefault="002509B1" w:rsidP="007E2A41">
            <w:pPr>
              <w:pStyle w:val="BodyText1"/>
              <w:spacing w:line="240" w:lineRule="auto"/>
              <w:rPr>
                <w:rFonts w:ascii="Times New Roman" w:hAnsi="Times New Roman"/>
                <w:b/>
                <w:bCs/>
              </w:rPr>
            </w:pPr>
          </w:p>
          <w:p w14:paraId="26D9E4F6" w14:textId="689A7A05" w:rsidR="00F4754B" w:rsidRDefault="00F4754B" w:rsidP="007E2A41">
            <w:pPr>
              <w:pStyle w:val="BodyText1"/>
              <w:spacing w:line="240" w:lineRule="auto"/>
              <w:rPr>
                <w:rFonts w:ascii="Times New Roman" w:hAnsi="Times New Roman"/>
                <w:bCs/>
              </w:rPr>
            </w:pPr>
            <w:r w:rsidRPr="00FE002E">
              <w:rPr>
                <w:rFonts w:ascii="Times New Roman" w:hAnsi="Times New Roman"/>
              </w:rPr>
              <w:lastRenderedPageBreak/>
              <w:t xml:space="preserve">This is the sum of </w:t>
            </w:r>
            <w:r w:rsidR="00E8206D">
              <w:rPr>
                <w:rFonts w:ascii="Times New Roman" w:hAnsi="Times New Roman"/>
              </w:rPr>
              <w:t>cells</w:t>
            </w:r>
            <w:r w:rsidRPr="00FE002E">
              <w:rPr>
                <w:rFonts w:ascii="Times New Roman" w:hAnsi="Times New Roman"/>
              </w:rPr>
              <w:t xml:space="preserve"> from </w:t>
            </w:r>
            <w:r w:rsidRPr="00FE002E">
              <w:rPr>
                <w:rFonts w:ascii="Times New Roman" w:hAnsi="Times New Roman"/>
                <w:bCs/>
              </w:rPr>
              <w:t>{</w:t>
            </w:r>
            <w:del w:id="3314" w:author="Author">
              <w:r w:rsidR="00A60C43" w:rsidRPr="00FE002E">
                <w:rPr>
                  <w:rFonts w:ascii="Times New Roman" w:hAnsi="Times New Roman"/>
                  <w:bCs/>
                </w:rPr>
                <w:delText>1</w:delText>
              </w:r>
              <w:r w:rsidR="00EA3F88">
                <w:rPr>
                  <w:rFonts w:ascii="Times New Roman" w:hAnsi="Times New Roman"/>
                  <w:bCs/>
                </w:rPr>
                <w:delText>5</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4</w:delText>
              </w:r>
              <w:r w:rsidR="00FA1A9C">
                <w:rPr>
                  <w:rFonts w:ascii="Times New Roman" w:hAnsi="Times New Roman"/>
                  <w:bCs/>
                </w:rPr>
                <w:delText>0</w:delText>
              </w:r>
            </w:del>
            <w:ins w:id="3315" w:author="Author">
              <w:r w:rsidR="00117791">
                <w:rPr>
                  <w:rFonts w:ascii="Times New Roman" w:hAnsi="Times New Roman"/>
                  <w:bCs/>
                </w:rPr>
                <w:t>0</w:t>
              </w:r>
              <w:r w:rsidR="00A60C43" w:rsidRPr="00FE002E">
                <w:rPr>
                  <w:rFonts w:ascii="Times New Roman" w:hAnsi="Times New Roman"/>
                  <w:bCs/>
                </w:rPr>
                <w:t>1</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117791">
                <w:rPr>
                  <w:rFonts w:ascii="Times New Roman" w:hAnsi="Times New Roman"/>
                  <w:bCs/>
                </w:rPr>
                <w:t>0</w:t>
              </w:r>
              <w:r w:rsidRPr="00FE002E">
                <w:rPr>
                  <w:rFonts w:ascii="Times New Roman" w:hAnsi="Times New Roman"/>
                  <w:bCs/>
                </w:rPr>
                <w:t>4</w:t>
              </w:r>
              <w:r w:rsidR="00FA1A9C">
                <w:rPr>
                  <w:rFonts w:ascii="Times New Roman" w:hAnsi="Times New Roman"/>
                  <w:bCs/>
                </w:rPr>
                <w:t>0</w:t>
              </w:r>
            </w:ins>
            <w:r w:rsidRPr="00FE002E">
              <w:rPr>
                <w:rFonts w:ascii="Times New Roman" w:hAnsi="Times New Roman"/>
                <w:bCs/>
              </w:rPr>
              <w:t>} to {</w:t>
            </w:r>
            <w:del w:id="3316" w:author="Author">
              <w:r w:rsidR="00A60C43" w:rsidRPr="00FE002E">
                <w:rPr>
                  <w:rFonts w:ascii="Times New Roman" w:hAnsi="Times New Roman"/>
                  <w:bCs/>
                </w:rPr>
                <w:delText>1</w:delText>
              </w:r>
              <w:r w:rsidR="00EA3F88">
                <w:rPr>
                  <w:rFonts w:ascii="Times New Roman" w:hAnsi="Times New Roman"/>
                  <w:bCs/>
                </w:rPr>
                <w:delText>7</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4</w:delText>
              </w:r>
              <w:r w:rsidR="00FA1A9C">
                <w:rPr>
                  <w:rFonts w:ascii="Times New Roman" w:hAnsi="Times New Roman"/>
                  <w:bCs/>
                </w:rPr>
                <w:delText>0</w:delText>
              </w:r>
            </w:del>
            <w:ins w:id="3317" w:author="Author">
              <w:r w:rsidR="00117791">
                <w:rPr>
                  <w:rFonts w:ascii="Times New Roman" w:hAnsi="Times New Roman"/>
                  <w:bCs/>
                </w:rPr>
                <w:t>0</w:t>
              </w:r>
              <w:r w:rsidR="00A60C43" w:rsidRPr="00FE002E">
                <w:rPr>
                  <w:rFonts w:ascii="Times New Roman" w:hAnsi="Times New Roman"/>
                  <w:bCs/>
                </w:rPr>
                <w:t>1</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117791">
                <w:rPr>
                  <w:rFonts w:ascii="Times New Roman" w:hAnsi="Times New Roman"/>
                  <w:bCs/>
                </w:rPr>
                <w:t>0</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ins>
            <w:r w:rsidRPr="00FE002E">
              <w:rPr>
                <w:rFonts w:ascii="Times New Roman" w:hAnsi="Times New Roman"/>
                <w:bCs/>
              </w:rPr>
              <w:t>}</w:t>
            </w:r>
            <w:r w:rsidR="0086471C">
              <w:rPr>
                <w:rFonts w:ascii="Times New Roman" w:hAnsi="Times New Roman"/>
                <w:bCs/>
              </w:rPr>
              <w:t>.</w:t>
            </w:r>
          </w:p>
          <w:p w14:paraId="1031740E" w14:textId="77777777" w:rsidR="009C4E79" w:rsidRDefault="009C4E79" w:rsidP="007E2A41">
            <w:pPr>
              <w:pStyle w:val="BodyText1"/>
              <w:spacing w:line="240" w:lineRule="auto"/>
              <w:rPr>
                <w:rFonts w:ascii="Times New Roman" w:hAnsi="Times New Roman"/>
                <w:bCs/>
              </w:rPr>
            </w:pPr>
          </w:p>
          <w:p w14:paraId="543E09E3" w14:textId="77777777"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6B0E2A45"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7FF2685B" w14:textId="77777777" w:rsidTr="004B064A">
        <w:trPr>
          <w:trHeight w:val="71"/>
        </w:trPr>
        <w:tc>
          <w:tcPr>
            <w:tcW w:w="1417" w:type="dxa"/>
            <w:shd w:val="clear" w:color="auto" w:fill="FFFFFF"/>
          </w:tcPr>
          <w:p w14:paraId="40C55306" w14:textId="09480895" w:rsidR="00F4754B" w:rsidRPr="00FE002E" w:rsidRDefault="00F4754B" w:rsidP="006423CC">
            <w:pPr>
              <w:pStyle w:val="BodyText1"/>
              <w:rPr>
                <w:rFonts w:ascii="Times New Roman" w:hAnsi="Times New Roman"/>
              </w:rPr>
            </w:pPr>
            <w:r w:rsidRPr="00FE002E">
              <w:rPr>
                <w:rFonts w:ascii="Times New Roman" w:hAnsi="Times New Roman"/>
                <w:bCs/>
              </w:rPr>
              <w:lastRenderedPageBreak/>
              <w:t>{</w:t>
            </w:r>
            <w:del w:id="3318" w:author="Author">
              <w:r w:rsidR="00A60C43" w:rsidRPr="00FE002E">
                <w:rPr>
                  <w:rFonts w:ascii="Times New Roman" w:hAnsi="Times New Roman"/>
                  <w:bCs/>
                </w:rPr>
                <w:delText>1</w:delText>
              </w:r>
              <w:r w:rsidR="00EA3F88">
                <w:rPr>
                  <w:rFonts w:ascii="Times New Roman" w:hAnsi="Times New Roman"/>
                  <w:bCs/>
                </w:rPr>
                <w:delText>5</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1</w:delText>
              </w:r>
              <w:r w:rsidR="00FA1A9C">
                <w:rPr>
                  <w:rFonts w:ascii="Times New Roman" w:hAnsi="Times New Roman"/>
                  <w:bCs/>
                </w:rPr>
                <w:delText>0</w:delText>
              </w:r>
            </w:del>
            <w:ins w:id="3319" w:author="Author">
              <w:r w:rsidR="00CD3BDC">
                <w:rPr>
                  <w:rFonts w:ascii="Times New Roman" w:hAnsi="Times New Roman"/>
                  <w:bCs/>
                </w:rPr>
                <w:t>0</w:t>
              </w:r>
              <w:r w:rsidR="00A60C43" w:rsidRPr="00FE002E">
                <w:rPr>
                  <w:rFonts w:ascii="Times New Roman" w:hAnsi="Times New Roman"/>
                  <w:bCs/>
                </w:rPr>
                <w:t>1</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CD3BDC">
                <w:rPr>
                  <w:rFonts w:ascii="Times New Roman" w:hAnsi="Times New Roman"/>
                  <w:bCs/>
                </w:rPr>
                <w:t>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6D0EDED9"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Regional governments and local authorities </w:t>
            </w:r>
            <w:r w:rsidR="001F28E7" w:rsidRPr="00011E14">
              <w:rPr>
                <w:rFonts w:ascii="Times New Roman" w:hAnsi="Times New Roman"/>
                <w:b/>
                <w:rPrChange w:id="3320" w:author="Author">
                  <w:rPr>
                    <w:rFonts w:ascii="Times New Roman" w:hAnsi="Times New Roman"/>
                    <w:b/>
                    <w:u w:val="single"/>
                  </w:rPr>
                </w:rPrChange>
              </w:rPr>
              <w:t>not</w:t>
            </w:r>
            <w:r w:rsidR="001F28E7" w:rsidRPr="00FE002E">
              <w:rPr>
                <w:rFonts w:ascii="Times New Roman" w:hAnsi="Times New Roman"/>
                <w:b/>
                <w:bCs/>
              </w:rPr>
              <w:t xml:space="preserve"> </w:t>
            </w:r>
            <w:r w:rsidRPr="00FE002E">
              <w:rPr>
                <w:rFonts w:ascii="Times New Roman" w:hAnsi="Times New Roman"/>
                <w:b/>
                <w:bCs/>
              </w:rPr>
              <w:t>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14:paraId="6E882A95" w14:textId="77777777" w:rsidR="002509B1" w:rsidRPr="00FE002E" w:rsidRDefault="002509B1" w:rsidP="007E2A41">
            <w:pPr>
              <w:pStyle w:val="BodyText1"/>
              <w:spacing w:line="240" w:lineRule="auto"/>
              <w:rPr>
                <w:rFonts w:ascii="Times New Roman" w:hAnsi="Times New Roman"/>
                <w:b/>
                <w:bCs/>
              </w:rPr>
            </w:pPr>
          </w:p>
          <w:p w14:paraId="78D68ACA" w14:textId="18CB4594"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regional governments and local authorities </w:t>
            </w:r>
            <w:r w:rsidR="00DF379D">
              <w:rPr>
                <w:rFonts w:ascii="Times New Roman" w:hAnsi="Times New Roman"/>
                <w:bCs/>
              </w:rPr>
              <w:t xml:space="preserve">not </w:t>
            </w:r>
            <w:r w:rsidRPr="00FE002E">
              <w:rPr>
                <w:rFonts w:ascii="Times New Roman" w:hAnsi="Times New Roman"/>
                <w:bCs/>
              </w:rPr>
              <w:t xml:space="preserve">treated as sovereigns that fall under </w:t>
            </w:r>
            <w:del w:id="3321" w:author="Author">
              <w:r w:rsidRPr="00FE002E">
                <w:rPr>
                  <w:rFonts w:ascii="Times New Roman" w:hAnsi="Times New Roman"/>
                  <w:bCs/>
                </w:rPr>
                <w:delText xml:space="preserve">Article </w:delText>
              </w:r>
              <w:r w:rsidR="00C33245" w:rsidRPr="00FE002E">
                <w:rPr>
                  <w:rFonts w:ascii="Times New Roman" w:hAnsi="Times New Roman"/>
                  <w:bCs/>
                </w:rPr>
                <w:delText>115</w:delText>
              </w:r>
            </w:del>
            <w:ins w:id="3322" w:author="Author">
              <w:r w:rsidR="002B0936">
                <w:rPr>
                  <w:rFonts w:ascii="Times New Roman" w:hAnsi="Times New Roman"/>
                  <w:bCs/>
                </w:rPr>
                <w:t xml:space="preserve">paragraphs </w:t>
              </w:r>
            </w:ins>
            <w:r w:rsidR="002B0936">
              <w:rPr>
                <w:rFonts w:ascii="Times New Roman" w:hAnsi="Times New Roman"/>
                <w:bCs/>
              </w:rPr>
              <w:t xml:space="preserve">(1), (3) and (5) of </w:t>
            </w:r>
            <w:del w:id="3323" w:author="Author">
              <w:r w:rsidRPr="00FE002E">
                <w:rPr>
                  <w:rFonts w:ascii="Times New Roman" w:hAnsi="Times New Roman"/>
                  <w:bCs/>
                </w:rPr>
                <w:delText>the</w:delText>
              </w:r>
            </w:del>
            <w:ins w:id="3324" w:author="Author">
              <w:r w:rsidRPr="00FE002E">
                <w:rPr>
                  <w:rFonts w:ascii="Times New Roman" w:hAnsi="Times New Roman"/>
                  <w:bCs/>
                </w:rPr>
                <w:t xml:space="preserve">Article </w:t>
              </w:r>
              <w:r w:rsidR="00C33245" w:rsidRPr="00FE002E">
                <w:rPr>
                  <w:rFonts w:ascii="Times New Roman" w:hAnsi="Times New Roman"/>
                  <w:bCs/>
                </w:rPr>
                <w:t>115</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w:t>
            </w:r>
            <w:r w:rsidR="00315160">
              <w:rPr>
                <w:rFonts w:ascii="Times New Roman" w:hAnsi="Times New Roman"/>
                <w:bCs/>
              </w:rPr>
              <w:t xml:space="preserve"> </w:t>
            </w:r>
          </w:p>
          <w:p w14:paraId="5997608A" w14:textId="77777777" w:rsidR="00086A8A" w:rsidRDefault="00086A8A" w:rsidP="007E2A41">
            <w:pPr>
              <w:pStyle w:val="BodyText1"/>
              <w:spacing w:line="240" w:lineRule="auto"/>
              <w:rPr>
                <w:rFonts w:ascii="Times New Roman" w:hAnsi="Times New Roman"/>
                <w:bCs/>
              </w:rPr>
            </w:pPr>
          </w:p>
          <w:p w14:paraId="1F5F8366"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2E409DCC" w14:textId="77777777" w:rsidR="002509B1" w:rsidRPr="00FE002E" w:rsidRDefault="002509B1" w:rsidP="007E2A41">
            <w:pPr>
              <w:pStyle w:val="BodyText1"/>
              <w:spacing w:line="240" w:lineRule="auto"/>
              <w:rPr>
                <w:rFonts w:ascii="Times New Roman" w:hAnsi="Times New Roman"/>
                <w:bCs/>
              </w:rPr>
            </w:pPr>
          </w:p>
        </w:tc>
      </w:tr>
      <w:tr w:rsidR="002A54FF" w:rsidRPr="00FE002E" w14:paraId="1422BA43" w14:textId="77777777" w:rsidTr="004B064A">
        <w:trPr>
          <w:trHeight w:val="71"/>
        </w:trPr>
        <w:tc>
          <w:tcPr>
            <w:tcW w:w="1417" w:type="dxa"/>
            <w:shd w:val="clear" w:color="auto" w:fill="FFFFFF"/>
          </w:tcPr>
          <w:p w14:paraId="119A75AE" w14:textId="49390426" w:rsidR="00F4754B" w:rsidRPr="00FE002E" w:rsidRDefault="00F4754B" w:rsidP="00A60C43">
            <w:pPr>
              <w:pStyle w:val="BodyText1"/>
              <w:rPr>
                <w:rFonts w:ascii="Times New Roman" w:hAnsi="Times New Roman"/>
              </w:rPr>
            </w:pPr>
            <w:r w:rsidRPr="00FE002E">
              <w:rPr>
                <w:rFonts w:ascii="Times New Roman" w:hAnsi="Times New Roman"/>
                <w:bCs/>
              </w:rPr>
              <w:t>{</w:t>
            </w:r>
            <w:del w:id="3325" w:author="Author">
              <w:r w:rsidR="00A60C43" w:rsidRPr="00FE002E">
                <w:rPr>
                  <w:rFonts w:ascii="Times New Roman" w:hAnsi="Times New Roman"/>
                  <w:bCs/>
                </w:rPr>
                <w:delText>1</w:delText>
              </w:r>
              <w:r w:rsidR="00EA3F88">
                <w:rPr>
                  <w:rFonts w:ascii="Times New Roman" w:hAnsi="Times New Roman"/>
                  <w:bCs/>
                </w:rPr>
                <w:delText>5</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2</w:delText>
              </w:r>
              <w:r w:rsidR="00FA1A9C">
                <w:rPr>
                  <w:rFonts w:ascii="Times New Roman" w:hAnsi="Times New Roman"/>
                  <w:bCs/>
                </w:rPr>
                <w:delText>0</w:delText>
              </w:r>
            </w:del>
            <w:ins w:id="3326" w:author="Author">
              <w:r w:rsidR="00AD1CB9">
                <w:rPr>
                  <w:rFonts w:ascii="Times New Roman" w:hAnsi="Times New Roman"/>
                  <w:bCs/>
                </w:rPr>
                <w:t>0</w:t>
              </w:r>
              <w:r w:rsidR="00A60C43" w:rsidRPr="00FE002E">
                <w:rPr>
                  <w:rFonts w:ascii="Times New Roman" w:hAnsi="Times New Roman"/>
                  <w:bCs/>
                </w:rPr>
                <w:t>1</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AD1CB9">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6DA1492F" w14:textId="77777777" w:rsidR="002509B1"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Regional governments and local authorities </w:t>
            </w:r>
            <w:r w:rsidR="001F28E7" w:rsidRPr="00011E14">
              <w:rPr>
                <w:rFonts w:ascii="Times New Roman" w:hAnsi="Times New Roman"/>
                <w:b/>
                <w:rPrChange w:id="3327" w:author="Author">
                  <w:rPr>
                    <w:rFonts w:ascii="Times New Roman" w:hAnsi="Times New Roman"/>
                    <w:b/>
                    <w:u w:val="single"/>
                  </w:rPr>
                </w:rPrChange>
              </w:rPr>
              <w:t>not</w:t>
            </w:r>
            <w:r w:rsidR="001F28E7" w:rsidRPr="00FE002E">
              <w:rPr>
                <w:rFonts w:ascii="Times New Roman" w:hAnsi="Times New Roman"/>
                <w:b/>
                <w:bCs/>
              </w:rPr>
              <w:t xml:space="preserve"> </w:t>
            </w:r>
            <w:r w:rsidRPr="00FE002E">
              <w:rPr>
                <w:rFonts w:ascii="Times New Roman" w:hAnsi="Times New Roman"/>
                <w:b/>
                <w:bCs/>
              </w:rPr>
              <w:t>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14:paraId="5F817A05" w14:textId="77777777"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rPr>
              <w:t xml:space="preserve"> </w:t>
            </w:r>
          </w:p>
          <w:p w14:paraId="05330C07" w14:textId="2B61074A" w:rsidR="002509B1"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regional governments and local authorities not treated as sovereigns that fall under </w:t>
            </w:r>
            <w:ins w:id="3328" w:author="Author">
              <w:r w:rsidR="00665AE3">
                <w:rPr>
                  <w:rFonts w:ascii="Times New Roman" w:hAnsi="Times New Roman"/>
                  <w:bCs/>
                </w:rPr>
                <w:t xml:space="preserve">point (a) of </w:t>
              </w:r>
            </w:ins>
            <w:r w:rsidRPr="00FE002E">
              <w:rPr>
                <w:rFonts w:ascii="Times New Roman" w:hAnsi="Times New Roman"/>
                <w:bCs/>
              </w:rPr>
              <w:t xml:space="preserve">Article </w:t>
            </w:r>
            <w:r w:rsidR="00C33245" w:rsidRPr="00FE002E">
              <w:rPr>
                <w:rFonts w:ascii="Times New Roman" w:hAnsi="Times New Roman"/>
                <w:bCs/>
              </w:rPr>
              <w:t>147</w:t>
            </w:r>
            <w:r w:rsidRPr="00FE002E">
              <w:rPr>
                <w:rFonts w:ascii="Times New Roman" w:hAnsi="Times New Roman"/>
                <w:bCs/>
              </w:rPr>
              <w:t>(4</w:t>
            </w:r>
            <w:del w:id="3329" w:author="Author">
              <w:r w:rsidRPr="00FE002E">
                <w:rPr>
                  <w:rFonts w:ascii="Times New Roman" w:hAnsi="Times New Roman"/>
                  <w:bCs/>
                </w:rPr>
                <w:delText>)(a) of the</w:delText>
              </w:r>
            </w:del>
            <w:ins w:id="3330" w:author="Author">
              <w:r w:rsidRPr="00FE002E">
                <w:rPr>
                  <w:rFonts w:ascii="Times New Roman" w:hAnsi="Times New Roman"/>
                  <w:bCs/>
                </w:rPr>
                <w:t>)</w:t>
              </w:r>
            </w:ins>
            <w:r w:rsidR="00665AE3">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126125D6" w14:textId="77777777" w:rsidR="009C4E79" w:rsidRDefault="009C4E79" w:rsidP="007E2A41">
            <w:pPr>
              <w:pStyle w:val="BodyText1"/>
              <w:spacing w:line="240" w:lineRule="auto"/>
              <w:rPr>
                <w:rFonts w:ascii="Times New Roman" w:hAnsi="Times New Roman"/>
                <w:bCs/>
              </w:rPr>
            </w:pPr>
          </w:p>
          <w:p w14:paraId="33F54C8C" w14:textId="77777777"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64866D79" w14:textId="77777777" w:rsidR="00F4754B" w:rsidRPr="00FE002E" w:rsidDel="00F559E6" w:rsidRDefault="00F4754B" w:rsidP="007E2A41">
            <w:pPr>
              <w:pStyle w:val="BodyText1"/>
              <w:spacing w:line="240" w:lineRule="auto"/>
              <w:rPr>
                <w:rFonts w:ascii="Times New Roman" w:hAnsi="Times New Roman"/>
                <w:b/>
                <w:bCs/>
                <w:u w:val="single"/>
              </w:rPr>
            </w:pPr>
            <w:r w:rsidRPr="00FE002E">
              <w:rPr>
                <w:rFonts w:ascii="Times New Roman" w:hAnsi="Times New Roman"/>
                <w:bCs/>
              </w:rPr>
              <w:t xml:space="preserve"> </w:t>
            </w:r>
          </w:p>
        </w:tc>
      </w:tr>
      <w:tr w:rsidR="002A54FF" w:rsidRPr="00FE002E" w14:paraId="49B34BA3" w14:textId="77777777" w:rsidTr="004B064A">
        <w:trPr>
          <w:trHeight w:val="71"/>
        </w:trPr>
        <w:tc>
          <w:tcPr>
            <w:tcW w:w="1417" w:type="dxa"/>
            <w:shd w:val="clear" w:color="auto" w:fill="FFFFFF"/>
          </w:tcPr>
          <w:p w14:paraId="1350671F" w14:textId="4461616C" w:rsidR="00F4754B" w:rsidRPr="00FE002E" w:rsidRDefault="00F4754B" w:rsidP="006423CC">
            <w:pPr>
              <w:pStyle w:val="BodyText1"/>
              <w:rPr>
                <w:rFonts w:ascii="Times New Roman" w:hAnsi="Times New Roman"/>
                <w:bCs/>
              </w:rPr>
            </w:pPr>
            <w:r w:rsidRPr="00FE002E">
              <w:rPr>
                <w:rFonts w:ascii="Times New Roman" w:hAnsi="Times New Roman"/>
                <w:bCs/>
              </w:rPr>
              <w:t>{</w:t>
            </w:r>
            <w:del w:id="3331" w:author="Author">
              <w:r w:rsidR="00A60C43" w:rsidRPr="00FE002E">
                <w:rPr>
                  <w:rFonts w:ascii="Times New Roman" w:hAnsi="Times New Roman"/>
                  <w:bCs/>
                </w:rPr>
                <w:delText>1</w:delText>
              </w:r>
              <w:r w:rsidR="00EA3F88">
                <w:rPr>
                  <w:rFonts w:ascii="Times New Roman" w:hAnsi="Times New Roman"/>
                  <w:bCs/>
                </w:rPr>
                <w:delText>5</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3</w:delText>
              </w:r>
              <w:r w:rsidR="00FA1A9C">
                <w:rPr>
                  <w:rFonts w:ascii="Times New Roman" w:hAnsi="Times New Roman"/>
                  <w:bCs/>
                </w:rPr>
                <w:delText>0</w:delText>
              </w:r>
            </w:del>
            <w:ins w:id="3332" w:author="Author">
              <w:r w:rsidR="00AD1CB9">
                <w:rPr>
                  <w:rFonts w:ascii="Times New Roman" w:hAnsi="Times New Roman"/>
                  <w:bCs/>
                </w:rPr>
                <w:t>0</w:t>
              </w:r>
              <w:r w:rsidR="00A60C43" w:rsidRPr="00FE002E">
                <w:rPr>
                  <w:rFonts w:ascii="Times New Roman" w:hAnsi="Times New Roman"/>
                  <w:bCs/>
                </w:rPr>
                <w:t>1</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AD1CB9">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0E90CE61" w14:textId="66E34745"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Regional governments and local authorities </w:t>
            </w:r>
            <w:r w:rsidR="001F28E7" w:rsidRPr="00011E14">
              <w:rPr>
                <w:rFonts w:ascii="Times New Roman" w:hAnsi="Times New Roman"/>
                <w:b/>
                <w:rPrChange w:id="3333" w:author="Author">
                  <w:rPr>
                    <w:rFonts w:ascii="Times New Roman" w:hAnsi="Times New Roman"/>
                    <w:b/>
                    <w:u w:val="single"/>
                  </w:rPr>
                </w:rPrChange>
              </w:rPr>
              <w:t>not</w:t>
            </w:r>
            <w:r w:rsidR="001F28E7" w:rsidRPr="00FE002E">
              <w:rPr>
                <w:rFonts w:ascii="Times New Roman" w:hAnsi="Times New Roman"/>
                <w:b/>
                <w:bCs/>
              </w:rPr>
              <w:t xml:space="preserve"> </w:t>
            </w:r>
            <w:r w:rsidRPr="00FE002E">
              <w:rPr>
                <w:rFonts w:ascii="Times New Roman" w:hAnsi="Times New Roman"/>
                <w:b/>
                <w:bCs/>
              </w:rPr>
              <w:t>treated as sovereigns</w:t>
            </w:r>
            <w:r w:rsidR="00D50BF9">
              <w:rPr>
                <w:rFonts w:ascii="Times New Roman" w:hAnsi="Times New Roman"/>
                <w:b/>
                <w:bCs/>
              </w:rPr>
              <w:t xml:space="preserve"> – </w:t>
            </w:r>
            <w:del w:id="3334" w:author="Author">
              <w:r w:rsidR="00D50BF9">
                <w:rPr>
                  <w:rFonts w:ascii="Times New Roman" w:hAnsi="Times New Roman"/>
                  <w:b/>
                  <w:bCs/>
                </w:rPr>
                <w:delText>RWA</w:delText>
              </w:r>
            </w:del>
            <w:ins w:id="3335" w:author="Author">
              <w:r w:rsidR="00D50BF9">
                <w:rPr>
                  <w:rFonts w:ascii="Times New Roman" w:hAnsi="Times New Roman"/>
                  <w:b/>
                  <w:bCs/>
                </w:rPr>
                <w:t>RW</w:t>
              </w:r>
              <w:r w:rsidR="00247954">
                <w:rPr>
                  <w:rFonts w:ascii="Times New Roman" w:hAnsi="Times New Roman"/>
                  <w:b/>
                  <w:bCs/>
                </w:rPr>
                <w:t>E</w:t>
              </w:r>
              <w:r w:rsidR="00D50BF9">
                <w:rPr>
                  <w:rFonts w:ascii="Times New Roman" w:hAnsi="Times New Roman"/>
                  <w:b/>
                  <w:bCs/>
                </w:rPr>
                <w:t>A</w:t>
              </w:r>
            </w:ins>
            <w:r w:rsidR="00706750">
              <w:rPr>
                <w:rFonts w:ascii="Times New Roman" w:hAnsi="Times New Roman"/>
                <w:b/>
                <w:bCs/>
              </w:rPr>
              <w:t xml:space="preserve"> </w:t>
            </w:r>
            <w:r w:rsidR="00706750" w:rsidRPr="00706750">
              <w:rPr>
                <w:rFonts w:ascii="Times New Roman" w:hAnsi="Times New Roman"/>
                <w:b/>
                <w:bCs/>
              </w:rPr>
              <w:t>– SA exposures</w:t>
            </w:r>
            <w:r w:rsidR="00706750">
              <w:rPr>
                <w:rFonts w:ascii="Times New Roman" w:hAnsi="Times New Roman"/>
                <w:b/>
                <w:bCs/>
              </w:rPr>
              <w:t xml:space="preserve"> </w:t>
            </w:r>
          </w:p>
          <w:p w14:paraId="644A28F7" w14:textId="77777777" w:rsidR="002509B1" w:rsidRPr="00FE002E" w:rsidRDefault="002509B1" w:rsidP="007E2A41">
            <w:pPr>
              <w:pStyle w:val="BodyText1"/>
              <w:spacing w:line="240" w:lineRule="auto"/>
              <w:rPr>
                <w:rFonts w:ascii="Times New Roman" w:hAnsi="Times New Roman"/>
                <w:b/>
                <w:bCs/>
              </w:rPr>
            </w:pPr>
          </w:p>
          <w:p w14:paraId="0C1281BF" w14:textId="7496370A"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regional governments and local authorities </w:t>
            </w:r>
            <w:r w:rsidR="00DF379D">
              <w:rPr>
                <w:rFonts w:ascii="Times New Roman" w:hAnsi="Times New Roman"/>
                <w:bCs/>
              </w:rPr>
              <w:t xml:space="preserve">not </w:t>
            </w:r>
            <w:r w:rsidRPr="00FE002E">
              <w:rPr>
                <w:rFonts w:ascii="Times New Roman" w:hAnsi="Times New Roman"/>
                <w:bCs/>
              </w:rPr>
              <w:t xml:space="preserve">treated as sovereigns that fall under </w:t>
            </w:r>
            <w:del w:id="3336" w:author="Author">
              <w:r w:rsidRPr="00FE002E">
                <w:rPr>
                  <w:rFonts w:ascii="Times New Roman" w:hAnsi="Times New Roman"/>
                  <w:bCs/>
                </w:rPr>
                <w:delText xml:space="preserve">Article </w:delText>
              </w:r>
              <w:r w:rsidR="00C33245" w:rsidRPr="00FE002E">
                <w:rPr>
                  <w:rFonts w:ascii="Times New Roman" w:hAnsi="Times New Roman"/>
                  <w:bCs/>
                </w:rPr>
                <w:delText>115</w:delText>
              </w:r>
            </w:del>
            <w:ins w:id="3337" w:author="Author">
              <w:r w:rsidR="00F75CB4">
                <w:rPr>
                  <w:rFonts w:ascii="Times New Roman" w:hAnsi="Times New Roman"/>
                  <w:bCs/>
                </w:rPr>
                <w:t xml:space="preserve">paragraphs </w:t>
              </w:r>
            </w:ins>
            <w:r w:rsidR="00F75CB4">
              <w:rPr>
                <w:rFonts w:ascii="Times New Roman" w:hAnsi="Times New Roman"/>
                <w:bCs/>
              </w:rPr>
              <w:t xml:space="preserve">(1), (3) and (5) of </w:t>
            </w:r>
            <w:del w:id="3338" w:author="Author">
              <w:r w:rsidRPr="00FE002E">
                <w:rPr>
                  <w:rFonts w:ascii="Times New Roman" w:hAnsi="Times New Roman"/>
                  <w:bCs/>
                </w:rPr>
                <w:delText>the</w:delText>
              </w:r>
            </w:del>
            <w:ins w:id="3339" w:author="Author">
              <w:r w:rsidRPr="00FE002E">
                <w:rPr>
                  <w:rFonts w:ascii="Times New Roman" w:hAnsi="Times New Roman"/>
                  <w:bCs/>
                </w:rPr>
                <w:t xml:space="preserve">Article </w:t>
              </w:r>
              <w:r w:rsidR="00C33245" w:rsidRPr="00FE002E">
                <w:rPr>
                  <w:rFonts w:ascii="Times New Roman" w:hAnsi="Times New Roman"/>
                  <w:bCs/>
                </w:rPr>
                <w:t>115</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3D083316" w14:textId="77777777" w:rsidR="00086A8A" w:rsidRDefault="00086A8A" w:rsidP="007E2A41">
            <w:pPr>
              <w:pStyle w:val="BodyText1"/>
              <w:spacing w:line="240" w:lineRule="auto"/>
              <w:rPr>
                <w:rFonts w:ascii="Times New Roman" w:hAnsi="Times New Roman"/>
                <w:bCs/>
              </w:rPr>
            </w:pPr>
          </w:p>
          <w:p w14:paraId="7E9C9D64"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594F13B1"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218100D8" w14:textId="77777777" w:rsidTr="004B064A">
        <w:trPr>
          <w:trHeight w:val="71"/>
        </w:trPr>
        <w:tc>
          <w:tcPr>
            <w:tcW w:w="1417" w:type="dxa"/>
            <w:shd w:val="clear" w:color="auto" w:fill="FFFFFF"/>
          </w:tcPr>
          <w:p w14:paraId="7E6979FD" w14:textId="41CA7537" w:rsidR="00F4754B" w:rsidRPr="00FE002E" w:rsidRDefault="00F4754B" w:rsidP="006423CC">
            <w:pPr>
              <w:pStyle w:val="BodyText1"/>
              <w:rPr>
                <w:rFonts w:ascii="Times New Roman" w:hAnsi="Times New Roman"/>
              </w:rPr>
            </w:pPr>
            <w:r w:rsidRPr="00FE002E">
              <w:rPr>
                <w:rFonts w:ascii="Times New Roman" w:hAnsi="Times New Roman"/>
                <w:bCs/>
              </w:rPr>
              <w:t>{</w:t>
            </w:r>
            <w:del w:id="3340" w:author="Author">
              <w:r w:rsidR="00A60C43" w:rsidRPr="00FE002E">
                <w:rPr>
                  <w:rFonts w:ascii="Times New Roman" w:hAnsi="Times New Roman"/>
                  <w:bCs/>
                </w:rPr>
                <w:delText>1</w:delText>
              </w:r>
              <w:r w:rsidR="00EA3F88">
                <w:rPr>
                  <w:rFonts w:ascii="Times New Roman" w:hAnsi="Times New Roman"/>
                  <w:bCs/>
                </w:rPr>
                <w:delText>5</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4</w:delText>
              </w:r>
              <w:r w:rsidR="00FA1A9C">
                <w:rPr>
                  <w:rFonts w:ascii="Times New Roman" w:hAnsi="Times New Roman"/>
                  <w:bCs/>
                </w:rPr>
                <w:delText>0</w:delText>
              </w:r>
            </w:del>
            <w:ins w:id="3341" w:author="Author">
              <w:r w:rsidR="00AD1CB9">
                <w:rPr>
                  <w:rFonts w:ascii="Times New Roman" w:hAnsi="Times New Roman"/>
                  <w:bCs/>
                </w:rPr>
                <w:t>0</w:t>
              </w:r>
              <w:r w:rsidR="00A60C43" w:rsidRPr="00FE002E">
                <w:rPr>
                  <w:rFonts w:ascii="Times New Roman" w:hAnsi="Times New Roman"/>
                  <w:bCs/>
                </w:rPr>
                <w:t>1</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AD1CB9">
                <w:rPr>
                  <w:rFonts w:ascii="Times New Roman" w:hAnsi="Times New Roman"/>
                  <w:bCs/>
                </w:rPr>
                <w:t>0</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2F79CD95" w14:textId="0EFF9F1E"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Regional governments and local authorities </w:t>
            </w:r>
            <w:r w:rsidR="001F28E7" w:rsidRPr="00011E14">
              <w:rPr>
                <w:rFonts w:ascii="Times New Roman" w:hAnsi="Times New Roman"/>
                <w:b/>
                <w:rPrChange w:id="3342" w:author="Author">
                  <w:rPr>
                    <w:rFonts w:ascii="Times New Roman" w:hAnsi="Times New Roman"/>
                    <w:b/>
                    <w:u w:val="single"/>
                  </w:rPr>
                </w:rPrChange>
              </w:rPr>
              <w:t>not</w:t>
            </w:r>
            <w:r w:rsidRPr="00FE002E">
              <w:rPr>
                <w:rFonts w:ascii="Times New Roman" w:hAnsi="Times New Roman"/>
                <w:b/>
                <w:bCs/>
              </w:rPr>
              <w:t xml:space="preserve"> treated as sovereigns</w:t>
            </w:r>
            <w:r w:rsidR="00D50BF9">
              <w:rPr>
                <w:rFonts w:ascii="Times New Roman" w:hAnsi="Times New Roman"/>
                <w:b/>
                <w:bCs/>
              </w:rPr>
              <w:t xml:space="preserve"> – </w:t>
            </w:r>
            <w:del w:id="3343" w:author="Author">
              <w:r w:rsidR="00D50BF9">
                <w:rPr>
                  <w:rFonts w:ascii="Times New Roman" w:hAnsi="Times New Roman"/>
                  <w:b/>
                  <w:bCs/>
                </w:rPr>
                <w:delText>RWA</w:delText>
              </w:r>
            </w:del>
            <w:ins w:id="3344" w:author="Author">
              <w:r w:rsidR="00D50BF9">
                <w:rPr>
                  <w:rFonts w:ascii="Times New Roman" w:hAnsi="Times New Roman"/>
                  <w:b/>
                  <w:bCs/>
                </w:rPr>
                <w:t>RW</w:t>
              </w:r>
              <w:r w:rsidR="00247954">
                <w:rPr>
                  <w:rFonts w:ascii="Times New Roman" w:hAnsi="Times New Roman"/>
                  <w:b/>
                  <w:bCs/>
                </w:rPr>
                <w:t>E</w:t>
              </w:r>
              <w:r w:rsidR="00D50BF9">
                <w:rPr>
                  <w:rFonts w:ascii="Times New Roman" w:hAnsi="Times New Roman"/>
                  <w:b/>
                  <w:bCs/>
                </w:rPr>
                <w:t>A</w:t>
              </w:r>
            </w:ins>
            <w:r w:rsidR="00706750">
              <w:rPr>
                <w:rFonts w:ascii="Times New Roman" w:hAnsi="Times New Roman"/>
                <w:b/>
                <w:bCs/>
              </w:rPr>
              <w:t xml:space="preserve"> – IRB exposures</w:t>
            </w:r>
          </w:p>
          <w:p w14:paraId="6ED08B8B" w14:textId="77777777" w:rsidR="002509B1" w:rsidRPr="00FE002E" w:rsidRDefault="002509B1" w:rsidP="007E2A41">
            <w:pPr>
              <w:pStyle w:val="BodyText1"/>
              <w:spacing w:line="240" w:lineRule="auto"/>
              <w:rPr>
                <w:rFonts w:ascii="Times New Roman" w:hAnsi="Times New Roman"/>
                <w:b/>
                <w:bCs/>
              </w:rPr>
            </w:pPr>
          </w:p>
          <w:p w14:paraId="51863919" w14:textId="7F87F718"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regional governments and local authorities not treated as sovereigns that fall under </w:t>
            </w:r>
            <w:ins w:id="3345" w:author="Author">
              <w:r w:rsidR="00665AE3">
                <w:rPr>
                  <w:rFonts w:ascii="Times New Roman" w:hAnsi="Times New Roman"/>
                  <w:bCs/>
                </w:rPr>
                <w:t xml:space="preserve">point (a) of </w:t>
              </w:r>
            </w:ins>
            <w:r w:rsidRPr="00FE002E">
              <w:rPr>
                <w:rFonts w:ascii="Times New Roman" w:hAnsi="Times New Roman"/>
                <w:bCs/>
              </w:rPr>
              <w:t xml:space="preserve">Article </w:t>
            </w:r>
            <w:r w:rsidR="00C33245" w:rsidRPr="00FE002E">
              <w:rPr>
                <w:rFonts w:ascii="Times New Roman" w:hAnsi="Times New Roman"/>
                <w:bCs/>
              </w:rPr>
              <w:t>147</w:t>
            </w:r>
            <w:r w:rsidRPr="00FE002E">
              <w:rPr>
                <w:rFonts w:ascii="Times New Roman" w:hAnsi="Times New Roman"/>
                <w:bCs/>
              </w:rPr>
              <w:t>(4</w:t>
            </w:r>
            <w:del w:id="3346" w:author="Author">
              <w:r w:rsidRPr="00FE002E">
                <w:rPr>
                  <w:rFonts w:ascii="Times New Roman" w:hAnsi="Times New Roman"/>
                  <w:bCs/>
                </w:rPr>
                <w:delText>)(a) of the</w:delText>
              </w:r>
            </w:del>
            <w:ins w:id="3347" w:author="Author">
              <w:r w:rsidRPr="00FE002E">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w:t>
            </w:r>
          </w:p>
          <w:p w14:paraId="2549599D" w14:textId="77777777" w:rsidR="009C4E79" w:rsidRDefault="009C4E79" w:rsidP="007E2A41">
            <w:pPr>
              <w:pStyle w:val="BodyText1"/>
              <w:spacing w:line="240" w:lineRule="auto"/>
              <w:rPr>
                <w:rFonts w:ascii="Times New Roman" w:hAnsi="Times New Roman"/>
                <w:bCs/>
              </w:rPr>
            </w:pPr>
          </w:p>
          <w:p w14:paraId="09FF943C"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2CE67E1E"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237E8E2D" w14:textId="77777777" w:rsidTr="004B064A">
        <w:trPr>
          <w:trHeight w:val="71"/>
        </w:trPr>
        <w:tc>
          <w:tcPr>
            <w:tcW w:w="1417" w:type="dxa"/>
            <w:shd w:val="clear" w:color="auto" w:fill="FFFFFF"/>
          </w:tcPr>
          <w:p w14:paraId="6D0A1DEE" w14:textId="1E1F5293" w:rsidR="00F4754B" w:rsidRPr="00FE002E" w:rsidRDefault="00F4754B" w:rsidP="006423CC">
            <w:pPr>
              <w:pStyle w:val="BodyText1"/>
              <w:rPr>
                <w:rFonts w:ascii="Times New Roman" w:hAnsi="Times New Roman"/>
              </w:rPr>
            </w:pPr>
            <w:r w:rsidRPr="00FE002E">
              <w:rPr>
                <w:rFonts w:ascii="Times New Roman" w:hAnsi="Times New Roman"/>
                <w:bCs/>
              </w:rPr>
              <w:t>{</w:t>
            </w:r>
            <w:del w:id="3348" w:author="Author">
              <w:r w:rsidR="00A60C43" w:rsidRPr="00FE002E">
                <w:rPr>
                  <w:rFonts w:ascii="Times New Roman" w:hAnsi="Times New Roman"/>
                  <w:bCs/>
                </w:rPr>
                <w:delText>1</w:delText>
              </w:r>
              <w:r w:rsidR="00EA3F88">
                <w:rPr>
                  <w:rFonts w:ascii="Times New Roman" w:hAnsi="Times New Roman"/>
                  <w:bCs/>
                </w:rPr>
                <w:delText>6</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1</w:delText>
              </w:r>
              <w:r w:rsidR="00FA1A9C">
                <w:rPr>
                  <w:rFonts w:ascii="Times New Roman" w:hAnsi="Times New Roman"/>
                  <w:bCs/>
                </w:rPr>
                <w:delText>0</w:delText>
              </w:r>
            </w:del>
            <w:ins w:id="3349" w:author="Author">
              <w:r w:rsidR="00AD1CB9">
                <w:rPr>
                  <w:rFonts w:ascii="Times New Roman" w:hAnsi="Times New Roman"/>
                  <w:bCs/>
                </w:rPr>
                <w:t>0</w:t>
              </w:r>
              <w:r w:rsidR="00A60C43" w:rsidRPr="00FE002E">
                <w:rPr>
                  <w:rFonts w:ascii="Times New Roman" w:hAnsi="Times New Roman"/>
                  <w:bCs/>
                </w:rPr>
                <w:t>1</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AD1CB9">
                <w:rPr>
                  <w:rFonts w:ascii="Times New Roman" w:hAnsi="Times New Roman"/>
                  <w:bCs/>
                </w:rPr>
                <w:t>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382B2DE5"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MDBs </w:t>
            </w:r>
            <w:r w:rsidR="001F28E7" w:rsidRPr="006E259E">
              <w:rPr>
                <w:rFonts w:ascii="Times New Roman" w:hAnsi="Times New Roman"/>
                <w:b/>
                <w:bCs/>
                <w:u w:val="single"/>
              </w:rPr>
              <w:t>not</w:t>
            </w:r>
            <w:r w:rsidR="001F28E7" w:rsidRPr="00FE002E">
              <w:rPr>
                <w:rFonts w:ascii="Times New Roman" w:hAnsi="Times New Roman"/>
                <w:b/>
                <w:bCs/>
              </w:rPr>
              <w:t xml:space="preserve"> </w:t>
            </w:r>
            <w:r w:rsidRPr="00FE002E">
              <w:rPr>
                <w:rFonts w:ascii="Times New Roman" w:hAnsi="Times New Roman"/>
                <w:b/>
                <w:bCs/>
              </w:rPr>
              <w:t>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14:paraId="6B8C7C89" w14:textId="77777777" w:rsidR="002509B1" w:rsidRPr="00FE002E" w:rsidRDefault="002509B1" w:rsidP="007E2A41">
            <w:pPr>
              <w:pStyle w:val="BodyText1"/>
              <w:spacing w:line="240" w:lineRule="auto"/>
              <w:rPr>
                <w:rFonts w:ascii="Times New Roman" w:hAnsi="Times New Roman"/>
                <w:b/>
                <w:bCs/>
              </w:rPr>
            </w:pPr>
          </w:p>
          <w:p w14:paraId="07928584" w14:textId="15861B03"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multilateral development banks that fall under </w:t>
            </w:r>
            <w:del w:id="3350" w:author="Author">
              <w:r w:rsidRPr="00FE002E">
                <w:rPr>
                  <w:rFonts w:ascii="Times New Roman" w:hAnsi="Times New Roman"/>
                  <w:bCs/>
                </w:rPr>
                <w:delText xml:space="preserve">Article </w:delText>
              </w:r>
              <w:r w:rsidR="00C33245" w:rsidRPr="00FE002E">
                <w:rPr>
                  <w:rFonts w:ascii="Times New Roman" w:hAnsi="Times New Roman"/>
                  <w:bCs/>
                </w:rPr>
                <w:delText>117</w:delText>
              </w:r>
            </w:del>
            <w:ins w:id="3351" w:author="Author">
              <w:r w:rsidR="00E16C9F">
                <w:rPr>
                  <w:rFonts w:ascii="Times New Roman" w:hAnsi="Times New Roman"/>
                  <w:bCs/>
                </w:rPr>
                <w:t xml:space="preserve">paragraphs </w:t>
              </w:r>
            </w:ins>
            <w:r w:rsidR="00E16C9F">
              <w:rPr>
                <w:rFonts w:ascii="Times New Roman" w:hAnsi="Times New Roman"/>
                <w:bCs/>
              </w:rPr>
              <w:t xml:space="preserve">(1) and (3) of </w:t>
            </w:r>
            <w:del w:id="3352" w:author="Author">
              <w:r w:rsidRPr="00FE002E">
                <w:rPr>
                  <w:rFonts w:ascii="Times New Roman" w:hAnsi="Times New Roman"/>
                  <w:bCs/>
                </w:rPr>
                <w:delText>the</w:delText>
              </w:r>
            </w:del>
            <w:ins w:id="3353" w:author="Author">
              <w:r w:rsidRPr="00FE002E">
                <w:rPr>
                  <w:rFonts w:ascii="Times New Roman" w:hAnsi="Times New Roman"/>
                  <w:bCs/>
                </w:rPr>
                <w:t xml:space="preserve">Article </w:t>
              </w:r>
              <w:r w:rsidR="00C33245" w:rsidRPr="00FE002E">
                <w:rPr>
                  <w:rFonts w:ascii="Times New Roman" w:hAnsi="Times New Roman"/>
                  <w:bCs/>
                </w:rPr>
                <w:t>117</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1B18C23E" w14:textId="77777777" w:rsidR="00086A8A" w:rsidRDefault="00086A8A" w:rsidP="007E2A41">
            <w:pPr>
              <w:pStyle w:val="BodyText1"/>
              <w:spacing w:line="240" w:lineRule="auto"/>
              <w:rPr>
                <w:rFonts w:ascii="Times New Roman" w:hAnsi="Times New Roman"/>
                <w:bCs/>
              </w:rPr>
            </w:pPr>
          </w:p>
          <w:p w14:paraId="1FE07B39"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01E4041D" w14:textId="77777777" w:rsidR="002509B1" w:rsidRPr="00FE002E" w:rsidRDefault="002509B1" w:rsidP="007E2A41">
            <w:pPr>
              <w:pStyle w:val="BodyText1"/>
              <w:spacing w:line="240" w:lineRule="auto"/>
              <w:rPr>
                <w:rFonts w:ascii="Times New Roman" w:hAnsi="Times New Roman"/>
                <w:bCs/>
              </w:rPr>
            </w:pPr>
          </w:p>
        </w:tc>
      </w:tr>
      <w:tr w:rsidR="002A54FF" w:rsidRPr="00FE002E" w14:paraId="62B19F9C" w14:textId="77777777" w:rsidTr="004B064A">
        <w:trPr>
          <w:trHeight w:val="71"/>
        </w:trPr>
        <w:tc>
          <w:tcPr>
            <w:tcW w:w="1417" w:type="dxa"/>
            <w:shd w:val="clear" w:color="auto" w:fill="FFFFFF"/>
          </w:tcPr>
          <w:p w14:paraId="49210C52" w14:textId="54C70573" w:rsidR="00F4754B" w:rsidRPr="00FE002E" w:rsidRDefault="00F4754B" w:rsidP="006423CC">
            <w:pPr>
              <w:pStyle w:val="BodyText1"/>
              <w:rPr>
                <w:rFonts w:ascii="Times New Roman" w:hAnsi="Times New Roman"/>
                <w:bCs/>
              </w:rPr>
            </w:pPr>
            <w:r w:rsidRPr="00FE002E">
              <w:rPr>
                <w:rFonts w:ascii="Times New Roman" w:hAnsi="Times New Roman"/>
                <w:bCs/>
              </w:rPr>
              <w:t>{</w:t>
            </w:r>
            <w:del w:id="3354" w:author="Author">
              <w:r w:rsidR="00A60C43" w:rsidRPr="00FE002E">
                <w:rPr>
                  <w:rFonts w:ascii="Times New Roman" w:hAnsi="Times New Roman"/>
                  <w:bCs/>
                </w:rPr>
                <w:delText>1</w:delText>
              </w:r>
              <w:r w:rsidR="00EA3F88">
                <w:rPr>
                  <w:rFonts w:ascii="Times New Roman" w:hAnsi="Times New Roman"/>
                  <w:bCs/>
                </w:rPr>
                <w:delText>6</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2</w:delText>
              </w:r>
              <w:r w:rsidR="00FA1A9C">
                <w:rPr>
                  <w:rFonts w:ascii="Times New Roman" w:hAnsi="Times New Roman"/>
                  <w:bCs/>
                </w:rPr>
                <w:delText>0</w:delText>
              </w:r>
            </w:del>
            <w:ins w:id="3355" w:author="Author">
              <w:r w:rsidR="00AD1CB9">
                <w:rPr>
                  <w:rFonts w:ascii="Times New Roman" w:hAnsi="Times New Roman"/>
                  <w:bCs/>
                </w:rPr>
                <w:t>0</w:t>
              </w:r>
              <w:r w:rsidR="00A60C43" w:rsidRPr="00FE002E">
                <w:rPr>
                  <w:rFonts w:ascii="Times New Roman" w:hAnsi="Times New Roman"/>
                  <w:bCs/>
                </w:rPr>
                <w:t>1</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AD1CB9">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13E28A92" w14:textId="77777777"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 xml:space="preserve">MDBs </w:t>
            </w:r>
            <w:r w:rsidR="001F28E7" w:rsidRPr="006E259E">
              <w:rPr>
                <w:rFonts w:ascii="Times New Roman" w:hAnsi="Times New Roman"/>
                <w:b/>
                <w:bCs/>
                <w:u w:val="single"/>
              </w:rPr>
              <w:t>not</w:t>
            </w:r>
            <w:r w:rsidRPr="00FE002E">
              <w:rPr>
                <w:rFonts w:ascii="Times New Roman" w:hAnsi="Times New Roman"/>
                <w:b/>
                <w:bCs/>
              </w:rPr>
              <w:t xml:space="preserve"> treated as sovereigns</w:t>
            </w:r>
            <w:r w:rsidR="00500508">
              <w:rPr>
                <w:rFonts w:ascii="Times New Roman" w:hAnsi="Times New Roman"/>
                <w:b/>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14:paraId="74EAC247" w14:textId="77777777" w:rsidR="002509B1" w:rsidRPr="00FE002E" w:rsidRDefault="002509B1" w:rsidP="007E2A41">
            <w:pPr>
              <w:pStyle w:val="BodyText1"/>
              <w:spacing w:line="240" w:lineRule="auto"/>
              <w:rPr>
                <w:rFonts w:ascii="Times New Roman" w:hAnsi="Times New Roman"/>
                <w:b/>
              </w:rPr>
            </w:pPr>
          </w:p>
          <w:p w14:paraId="6D2C0352" w14:textId="7228F1EE" w:rsidR="002509B1"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multilateral development banks not treated as sovereigns that fall under </w:t>
            </w:r>
            <w:ins w:id="3356" w:author="Author">
              <w:r w:rsidR="00665AE3">
                <w:rPr>
                  <w:rFonts w:ascii="Times New Roman" w:hAnsi="Times New Roman"/>
                  <w:bCs/>
                </w:rPr>
                <w:t xml:space="preserve">point (c) of </w:t>
              </w:r>
            </w:ins>
            <w:r w:rsidRPr="00FE002E">
              <w:rPr>
                <w:rFonts w:ascii="Times New Roman" w:hAnsi="Times New Roman"/>
                <w:bCs/>
              </w:rPr>
              <w:t xml:space="preserve">Article </w:t>
            </w:r>
            <w:r w:rsidR="00C33245" w:rsidRPr="00FE002E">
              <w:rPr>
                <w:rFonts w:ascii="Times New Roman" w:hAnsi="Times New Roman"/>
                <w:bCs/>
              </w:rPr>
              <w:t>147</w:t>
            </w:r>
            <w:r w:rsidRPr="00FE002E">
              <w:rPr>
                <w:rFonts w:ascii="Times New Roman" w:hAnsi="Times New Roman"/>
                <w:bCs/>
              </w:rPr>
              <w:t>(4</w:t>
            </w:r>
            <w:del w:id="3357" w:author="Author">
              <w:r w:rsidRPr="00FE002E">
                <w:rPr>
                  <w:rFonts w:ascii="Times New Roman" w:hAnsi="Times New Roman"/>
                  <w:bCs/>
                </w:rPr>
                <w:delText>)(c) of the</w:delText>
              </w:r>
            </w:del>
            <w:ins w:id="3358" w:author="Author">
              <w:r w:rsidRPr="00FE002E">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4C883F6C" w14:textId="77777777" w:rsidR="00315160" w:rsidRDefault="00315160" w:rsidP="007E2A41">
            <w:pPr>
              <w:pStyle w:val="BodyText1"/>
              <w:spacing w:line="240" w:lineRule="auto"/>
              <w:rPr>
                <w:rFonts w:ascii="Times New Roman" w:hAnsi="Times New Roman"/>
                <w:b/>
                <w:bCs/>
                <w:u w:val="single"/>
              </w:rPr>
            </w:pPr>
          </w:p>
          <w:p w14:paraId="21F5FBF6"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74CFCB27" w14:textId="77777777" w:rsidR="009C4E79" w:rsidRPr="00FE002E" w:rsidDel="009A4B38" w:rsidRDefault="009C4E79" w:rsidP="007E2A41">
            <w:pPr>
              <w:pStyle w:val="BodyText1"/>
              <w:spacing w:line="240" w:lineRule="auto"/>
              <w:rPr>
                <w:rFonts w:ascii="Times New Roman" w:hAnsi="Times New Roman"/>
                <w:b/>
                <w:bCs/>
                <w:u w:val="single"/>
              </w:rPr>
            </w:pPr>
          </w:p>
        </w:tc>
      </w:tr>
      <w:tr w:rsidR="002A54FF" w:rsidRPr="00FE002E" w14:paraId="3B7489DB" w14:textId="77777777" w:rsidTr="004B064A">
        <w:trPr>
          <w:trHeight w:val="71"/>
        </w:trPr>
        <w:tc>
          <w:tcPr>
            <w:tcW w:w="1417" w:type="dxa"/>
            <w:shd w:val="clear" w:color="auto" w:fill="FFFFFF"/>
          </w:tcPr>
          <w:p w14:paraId="53451B08" w14:textId="27D6198B" w:rsidR="00F4754B" w:rsidRPr="00FE002E" w:rsidRDefault="00F4754B" w:rsidP="006423CC">
            <w:pPr>
              <w:pStyle w:val="BodyText1"/>
              <w:rPr>
                <w:rFonts w:ascii="Times New Roman" w:hAnsi="Times New Roman"/>
              </w:rPr>
            </w:pPr>
            <w:r w:rsidRPr="00FE002E">
              <w:rPr>
                <w:rFonts w:ascii="Times New Roman" w:hAnsi="Times New Roman"/>
                <w:bCs/>
              </w:rPr>
              <w:t>{</w:t>
            </w:r>
            <w:del w:id="3359" w:author="Author">
              <w:r w:rsidR="00A60C43" w:rsidRPr="00FE002E">
                <w:rPr>
                  <w:rFonts w:ascii="Times New Roman" w:hAnsi="Times New Roman"/>
                  <w:bCs/>
                </w:rPr>
                <w:delText>1</w:delText>
              </w:r>
              <w:r w:rsidR="00EA3F88">
                <w:rPr>
                  <w:rFonts w:ascii="Times New Roman" w:hAnsi="Times New Roman"/>
                  <w:bCs/>
                </w:rPr>
                <w:delText>6</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3</w:delText>
              </w:r>
              <w:r w:rsidR="00FA1A9C">
                <w:rPr>
                  <w:rFonts w:ascii="Times New Roman" w:hAnsi="Times New Roman"/>
                  <w:bCs/>
                </w:rPr>
                <w:delText>0</w:delText>
              </w:r>
            </w:del>
            <w:ins w:id="3360" w:author="Author">
              <w:r w:rsidR="00AD1CB9">
                <w:rPr>
                  <w:rFonts w:ascii="Times New Roman" w:hAnsi="Times New Roman"/>
                  <w:bCs/>
                </w:rPr>
                <w:t>0</w:t>
              </w:r>
              <w:r w:rsidR="00A60C43" w:rsidRPr="00FE002E">
                <w:rPr>
                  <w:rFonts w:ascii="Times New Roman" w:hAnsi="Times New Roman"/>
                  <w:bCs/>
                </w:rPr>
                <w:t>1</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AD1CB9">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1D2AE94F" w14:textId="5B9EBA7E"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MDBs </w:t>
            </w:r>
            <w:r w:rsidR="001F28E7" w:rsidRPr="00011E14">
              <w:rPr>
                <w:rFonts w:ascii="Times New Roman" w:hAnsi="Times New Roman"/>
                <w:b/>
                <w:rPrChange w:id="3361" w:author="Author">
                  <w:rPr>
                    <w:rFonts w:ascii="Times New Roman" w:hAnsi="Times New Roman"/>
                    <w:b/>
                    <w:u w:val="single"/>
                  </w:rPr>
                </w:rPrChange>
              </w:rPr>
              <w:t>not</w:t>
            </w:r>
            <w:r w:rsidR="001F28E7" w:rsidRPr="00FE002E">
              <w:rPr>
                <w:rFonts w:ascii="Times New Roman" w:hAnsi="Times New Roman"/>
                <w:b/>
                <w:bCs/>
              </w:rPr>
              <w:t xml:space="preserve"> </w:t>
            </w:r>
            <w:r w:rsidRPr="00FE002E">
              <w:rPr>
                <w:rFonts w:ascii="Times New Roman" w:hAnsi="Times New Roman"/>
                <w:b/>
                <w:bCs/>
              </w:rPr>
              <w:t>treated as sovereigns</w:t>
            </w:r>
            <w:r w:rsidR="00D50BF9">
              <w:rPr>
                <w:rFonts w:ascii="Times New Roman" w:hAnsi="Times New Roman"/>
                <w:b/>
                <w:bCs/>
              </w:rPr>
              <w:t xml:space="preserve"> – </w:t>
            </w:r>
            <w:del w:id="3362" w:author="Author">
              <w:r w:rsidR="00D50BF9">
                <w:rPr>
                  <w:rFonts w:ascii="Times New Roman" w:hAnsi="Times New Roman"/>
                  <w:b/>
                  <w:bCs/>
                </w:rPr>
                <w:delText>RWA</w:delText>
              </w:r>
            </w:del>
            <w:ins w:id="3363" w:author="Author">
              <w:r w:rsidR="00D50BF9">
                <w:rPr>
                  <w:rFonts w:ascii="Times New Roman" w:hAnsi="Times New Roman"/>
                  <w:b/>
                  <w:bCs/>
                </w:rPr>
                <w:t>RW</w:t>
              </w:r>
              <w:r w:rsidR="00247954">
                <w:rPr>
                  <w:rFonts w:ascii="Times New Roman" w:hAnsi="Times New Roman"/>
                  <w:b/>
                  <w:bCs/>
                </w:rPr>
                <w:t>E</w:t>
              </w:r>
              <w:r w:rsidR="00D50BF9">
                <w:rPr>
                  <w:rFonts w:ascii="Times New Roman" w:hAnsi="Times New Roman"/>
                  <w:b/>
                  <w:bCs/>
                </w:rPr>
                <w:t>A</w:t>
              </w:r>
            </w:ins>
            <w:r w:rsidR="00706750">
              <w:rPr>
                <w:rFonts w:ascii="Times New Roman" w:hAnsi="Times New Roman"/>
                <w:b/>
                <w:bCs/>
              </w:rPr>
              <w:t xml:space="preserve"> </w:t>
            </w:r>
            <w:r w:rsidR="00706750" w:rsidRPr="00706750">
              <w:rPr>
                <w:rFonts w:ascii="Times New Roman" w:hAnsi="Times New Roman"/>
                <w:b/>
                <w:bCs/>
              </w:rPr>
              <w:t>– SA exposures</w:t>
            </w:r>
          </w:p>
          <w:p w14:paraId="124548A7" w14:textId="77777777" w:rsidR="002509B1" w:rsidRPr="00FE002E" w:rsidRDefault="002509B1" w:rsidP="007E2A41">
            <w:pPr>
              <w:pStyle w:val="BodyText1"/>
              <w:spacing w:line="240" w:lineRule="auto"/>
              <w:rPr>
                <w:rFonts w:ascii="Times New Roman" w:hAnsi="Times New Roman"/>
                <w:b/>
                <w:bCs/>
              </w:rPr>
            </w:pPr>
          </w:p>
          <w:p w14:paraId="0700F70D" w14:textId="12679A4D"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multilateral development banks that fall under </w:t>
            </w:r>
            <w:del w:id="3364" w:author="Author">
              <w:r w:rsidRPr="00FE002E">
                <w:rPr>
                  <w:rFonts w:ascii="Times New Roman" w:hAnsi="Times New Roman"/>
                  <w:bCs/>
                </w:rPr>
                <w:delText xml:space="preserve">Article </w:delText>
              </w:r>
              <w:r w:rsidR="00C33245" w:rsidRPr="00FE002E">
                <w:rPr>
                  <w:rFonts w:ascii="Times New Roman" w:hAnsi="Times New Roman"/>
                  <w:bCs/>
                </w:rPr>
                <w:delText>117</w:delText>
              </w:r>
            </w:del>
            <w:ins w:id="3365" w:author="Author">
              <w:r w:rsidR="00E16C9F">
                <w:rPr>
                  <w:rFonts w:ascii="Times New Roman" w:hAnsi="Times New Roman"/>
                  <w:bCs/>
                </w:rPr>
                <w:t xml:space="preserve">paragraphs </w:t>
              </w:r>
            </w:ins>
            <w:r w:rsidR="00E16C9F">
              <w:rPr>
                <w:rFonts w:ascii="Times New Roman" w:hAnsi="Times New Roman"/>
                <w:bCs/>
              </w:rPr>
              <w:t xml:space="preserve">(1) and (3) of </w:t>
            </w:r>
            <w:del w:id="3366" w:author="Author">
              <w:r w:rsidRPr="00FE002E">
                <w:rPr>
                  <w:rFonts w:ascii="Times New Roman" w:hAnsi="Times New Roman"/>
                  <w:bCs/>
                </w:rPr>
                <w:delText>the</w:delText>
              </w:r>
            </w:del>
            <w:ins w:id="3367" w:author="Author">
              <w:r w:rsidRPr="00FE002E">
                <w:rPr>
                  <w:rFonts w:ascii="Times New Roman" w:hAnsi="Times New Roman"/>
                  <w:bCs/>
                </w:rPr>
                <w:t xml:space="preserve">Article </w:t>
              </w:r>
              <w:r w:rsidR="00C33245" w:rsidRPr="00FE002E">
                <w:rPr>
                  <w:rFonts w:ascii="Times New Roman" w:hAnsi="Times New Roman"/>
                  <w:bCs/>
                </w:rPr>
                <w:t>117</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w:t>
            </w:r>
          </w:p>
          <w:p w14:paraId="4B127308" w14:textId="77777777" w:rsidR="002509B1" w:rsidRDefault="002509B1" w:rsidP="007E2A41">
            <w:pPr>
              <w:pStyle w:val="BodyText1"/>
              <w:spacing w:line="240" w:lineRule="auto"/>
              <w:rPr>
                <w:rFonts w:ascii="Times New Roman" w:hAnsi="Times New Roman"/>
                <w:b/>
                <w:bCs/>
                <w:u w:val="single"/>
              </w:rPr>
            </w:pPr>
          </w:p>
          <w:p w14:paraId="1DD3D46C" w14:textId="77777777" w:rsidR="00086A8A" w:rsidRPr="00E5591F" w:rsidRDefault="00086A8A" w:rsidP="007E2A41">
            <w:pPr>
              <w:pStyle w:val="BodyText1"/>
              <w:spacing w:line="240" w:lineRule="auto"/>
              <w:rPr>
                <w:rFonts w:ascii="Times New Roman" w:hAnsi="Times New Roman"/>
                <w:bCs/>
              </w:rPr>
            </w:pPr>
            <w:r w:rsidRPr="00E5591F">
              <w:rPr>
                <w:rFonts w:ascii="Times New Roman" w:hAnsi="Times New Roman"/>
                <w:bCs/>
              </w:rPr>
              <w:lastRenderedPageBreak/>
              <w:t>Institutions shall report net of defaulted exposures.</w:t>
            </w:r>
          </w:p>
          <w:p w14:paraId="6288F6E5" w14:textId="77777777" w:rsidR="00086A8A" w:rsidRPr="00FE002E" w:rsidRDefault="00086A8A" w:rsidP="007E2A41">
            <w:pPr>
              <w:pStyle w:val="BodyText1"/>
              <w:spacing w:line="240" w:lineRule="auto"/>
              <w:rPr>
                <w:rFonts w:ascii="Times New Roman" w:hAnsi="Times New Roman"/>
                <w:b/>
                <w:bCs/>
                <w:u w:val="single"/>
              </w:rPr>
            </w:pPr>
          </w:p>
        </w:tc>
      </w:tr>
      <w:tr w:rsidR="002A54FF" w:rsidRPr="00FE002E" w14:paraId="44D6EB6F" w14:textId="77777777" w:rsidTr="004B064A">
        <w:trPr>
          <w:trHeight w:val="71"/>
        </w:trPr>
        <w:tc>
          <w:tcPr>
            <w:tcW w:w="1417" w:type="dxa"/>
            <w:shd w:val="clear" w:color="auto" w:fill="FFFFFF"/>
          </w:tcPr>
          <w:p w14:paraId="00D96829" w14:textId="2B97446E" w:rsidR="00F4754B" w:rsidRPr="00FE002E" w:rsidRDefault="00F4754B" w:rsidP="006423CC">
            <w:pPr>
              <w:pStyle w:val="BodyText1"/>
              <w:rPr>
                <w:rFonts w:ascii="Times New Roman" w:hAnsi="Times New Roman"/>
              </w:rPr>
            </w:pPr>
            <w:r w:rsidRPr="00FE002E">
              <w:rPr>
                <w:rFonts w:ascii="Times New Roman" w:hAnsi="Times New Roman"/>
                <w:bCs/>
              </w:rPr>
              <w:lastRenderedPageBreak/>
              <w:t>{</w:t>
            </w:r>
            <w:del w:id="3368" w:author="Author">
              <w:r w:rsidR="00A60C43" w:rsidRPr="00FE002E">
                <w:rPr>
                  <w:rFonts w:ascii="Times New Roman" w:hAnsi="Times New Roman"/>
                  <w:bCs/>
                </w:rPr>
                <w:delText>1</w:delText>
              </w:r>
              <w:r w:rsidR="00EA3F88">
                <w:rPr>
                  <w:rFonts w:ascii="Times New Roman" w:hAnsi="Times New Roman"/>
                  <w:bCs/>
                </w:rPr>
                <w:delText>6</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4</w:delText>
              </w:r>
              <w:r w:rsidR="00FA1A9C">
                <w:rPr>
                  <w:rFonts w:ascii="Times New Roman" w:hAnsi="Times New Roman"/>
                  <w:bCs/>
                </w:rPr>
                <w:delText>0</w:delText>
              </w:r>
            </w:del>
            <w:ins w:id="3369" w:author="Author">
              <w:r w:rsidR="00AD1CB9">
                <w:rPr>
                  <w:rFonts w:ascii="Times New Roman" w:hAnsi="Times New Roman"/>
                  <w:bCs/>
                </w:rPr>
                <w:t>0</w:t>
              </w:r>
              <w:r w:rsidR="00A60C43" w:rsidRPr="00FE002E">
                <w:rPr>
                  <w:rFonts w:ascii="Times New Roman" w:hAnsi="Times New Roman"/>
                  <w:bCs/>
                </w:rPr>
                <w:t>1</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AD1CB9">
                <w:rPr>
                  <w:rFonts w:ascii="Times New Roman" w:hAnsi="Times New Roman"/>
                  <w:bCs/>
                </w:rPr>
                <w:t>0</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2F7D98F4" w14:textId="6528FC3C"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MDBs </w:t>
            </w:r>
            <w:r w:rsidR="001F28E7" w:rsidRPr="00011E14">
              <w:rPr>
                <w:rFonts w:ascii="Times New Roman" w:hAnsi="Times New Roman"/>
                <w:b/>
                <w:rPrChange w:id="3370" w:author="Author">
                  <w:rPr>
                    <w:rFonts w:ascii="Times New Roman" w:hAnsi="Times New Roman"/>
                    <w:b/>
                    <w:u w:val="single"/>
                  </w:rPr>
                </w:rPrChange>
              </w:rPr>
              <w:t>not</w:t>
            </w:r>
            <w:r w:rsidRPr="00FE002E">
              <w:rPr>
                <w:rFonts w:ascii="Times New Roman" w:hAnsi="Times New Roman"/>
                <w:b/>
                <w:bCs/>
              </w:rPr>
              <w:t xml:space="preserve"> treated as sovereigns</w:t>
            </w:r>
            <w:r w:rsidR="00D50BF9">
              <w:rPr>
                <w:rFonts w:ascii="Times New Roman" w:hAnsi="Times New Roman"/>
                <w:b/>
                <w:bCs/>
              </w:rPr>
              <w:t xml:space="preserve"> – </w:t>
            </w:r>
            <w:del w:id="3371" w:author="Author">
              <w:r w:rsidR="00D50BF9">
                <w:rPr>
                  <w:rFonts w:ascii="Times New Roman" w:hAnsi="Times New Roman"/>
                  <w:b/>
                  <w:bCs/>
                </w:rPr>
                <w:delText>RWA</w:delText>
              </w:r>
            </w:del>
            <w:ins w:id="3372" w:author="Author">
              <w:r w:rsidR="00D50BF9">
                <w:rPr>
                  <w:rFonts w:ascii="Times New Roman" w:hAnsi="Times New Roman"/>
                  <w:b/>
                  <w:bCs/>
                </w:rPr>
                <w:t>RW</w:t>
              </w:r>
              <w:r w:rsidR="00247954">
                <w:rPr>
                  <w:rFonts w:ascii="Times New Roman" w:hAnsi="Times New Roman"/>
                  <w:b/>
                  <w:bCs/>
                </w:rPr>
                <w:t>E</w:t>
              </w:r>
              <w:r w:rsidR="00D50BF9">
                <w:rPr>
                  <w:rFonts w:ascii="Times New Roman" w:hAnsi="Times New Roman"/>
                  <w:b/>
                  <w:bCs/>
                </w:rPr>
                <w:t>A</w:t>
              </w:r>
            </w:ins>
            <w:r w:rsidR="00706750">
              <w:rPr>
                <w:rFonts w:ascii="Times New Roman" w:hAnsi="Times New Roman"/>
                <w:b/>
                <w:bCs/>
              </w:rPr>
              <w:t xml:space="preserve"> – IRB exposures</w:t>
            </w:r>
          </w:p>
          <w:p w14:paraId="00619AFE" w14:textId="77777777" w:rsidR="002509B1" w:rsidRPr="00FE002E" w:rsidRDefault="002509B1" w:rsidP="007E2A41">
            <w:pPr>
              <w:pStyle w:val="BodyText1"/>
              <w:spacing w:line="240" w:lineRule="auto"/>
              <w:rPr>
                <w:rFonts w:ascii="Times New Roman" w:hAnsi="Times New Roman"/>
                <w:b/>
                <w:bCs/>
              </w:rPr>
            </w:pPr>
          </w:p>
          <w:p w14:paraId="3B83B2CA" w14:textId="7061868D"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multilateral development banks not treated as sovereigns that fall under </w:t>
            </w:r>
            <w:ins w:id="3373" w:author="Author">
              <w:r w:rsidR="00665AE3">
                <w:rPr>
                  <w:rFonts w:ascii="Times New Roman" w:hAnsi="Times New Roman"/>
                  <w:bCs/>
                </w:rPr>
                <w:t xml:space="preserve">point (c) of </w:t>
              </w:r>
            </w:ins>
            <w:r w:rsidRPr="00FE002E">
              <w:rPr>
                <w:rFonts w:ascii="Times New Roman" w:hAnsi="Times New Roman"/>
                <w:bCs/>
              </w:rPr>
              <w:t xml:space="preserve">Article </w:t>
            </w:r>
            <w:r w:rsidR="00C33245" w:rsidRPr="00FE002E">
              <w:rPr>
                <w:rFonts w:ascii="Times New Roman" w:hAnsi="Times New Roman"/>
                <w:bCs/>
              </w:rPr>
              <w:t>147</w:t>
            </w:r>
            <w:r w:rsidRPr="00FE002E">
              <w:rPr>
                <w:rFonts w:ascii="Times New Roman" w:hAnsi="Times New Roman"/>
                <w:bCs/>
              </w:rPr>
              <w:t>(4</w:t>
            </w:r>
            <w:del w:id="3374" w:author="Author">
              <w:r w:rsidRPr="00FE002E">
                <w:rPr>
                  <w:rFonts w:ascii="Times New Roman" w:hAnsi="Times New Roman"/>
                  <w:bCs/>
                </w:rPr>
                <w:delText>)(c) of the</w:delText>
              </w:r>
            </w:del>
            <w:ins w:id="3375" w:author="Author">
              <w:r w:rsidRPr="00FE002E">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466ECD88" w14:textId="77777777" w:rsidR="009C4E79" w:rsidRDefault="009C4E79" w:rsidP="007E2A41">
            <w:pPr>
              <w:pStyle w:val="BodyText1"/>
              <w:spacing w:line="240" w:lineRule="auto"/>
              <w:rPr>
                <w:rFonts w:ascii="Times New Roman" w:hAnsi="Times New Roman"/>
                <w:bCs/>
              </w:rPr>
            </w:pPr>
          </w:p>
          <w:p w14:paraId="23CFB84B"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72DDDF92"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533E38AC" w14:textId="77777777" w:rsidTr="004B064A">
        <w:trPr>
          <w:trHeight w:val="71"/>
        </w:trPr>
        <w:tc>
          <w:tcPr>
            <w:tcW w:w="1417" w:type="dxa"/>
            <w:shd w:val="clear" w:color="auto" w:fill="FFFFFF"/>
          </w:tcPr>
          <w:p w14:paraId="0412E3DC" w14:textId="6873B99E" w:rsidR="00F4754B" w:rsidRPr="00FE002E" w:rsidRDefault="00F4754B" w:rsidP="00A60C43">
            <w:pPr>
              <w:pStyle w:val="BodyText1"/>
              <w:rPr>
                <w:rFonts w:ascii="Times New Roman" w:hAnsi="Times New Roman"/>
              </w:rPr>
            </w:pPr>
            <w:r w:rsidRPr="00FE002E">
              <w:rPr>
                <w:rFonts w:ascii="Times New Roman" w:hAnsi="Times New Roman"/>
                <w:bCs/>
              </w:rPr>
              <w:t>{</w:t>
            </w:r>
            <w:del w:id="3376" w:author="Author">
              <w:r w:rsidR="00A60C43" w:rsidRPr="00FE002E">
                <w:rPr>
                  <w:rFonts w:ascii="Times New Roman" w:hAnsi="Times New Roman"/>
                  <w:bCs/>
                </w:rPr>
                <w:delText>1</w:delText>
              </w:r>
              <w:r w:rsidR="00EA3F88">
                <w:rPr>
                  <w:rFonts w:ascii="Times New Roman" w:hAnsi="Times New Roman"/>
                  <w:bCs/>
                </w:rPr>
                <w:delText>7</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1</w:delText>
              </w:r>
              <w:r w:rsidR="00FA1A9C">
                <w:rPr>
                  <w:rFonts w:ascii="Times New Roman" w:hAnsi="Times New Roman"/>
                  <w:bCs/>
                </w:rPr>
                <w:delText>0</w:delText>
              </w:r>
            </w:del>
            <w:ins w:id="3377" w:author="Author">
              <w:r w:rsidR="00AD1CB9">
                <w:rPr>
                  <w:rFonts w:ascii="Times New Roman" w:hAnsi="Times New Roman"/>
                  <w:bCs/>
                </w:rPr>
                <w:t>0</w:t>
              </w:r>
              <w:r w:rsidR="00A60C43" w:rsidRPr="00FE002E">
                <w:rPr>
                  <w:rFonts w:ascii="Times New Roman" w:hAnsi="Times New Roman"/>
                  <w:bCs/>
                </w:rPr>
                <w:t>1</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AD1CB9">
                <w:rPr>
                  <w:rFonts w:ascii="Times New Roman" w:hAnsi="Times New Roman"/>
                  <w:bCs/>
                </w:rPr>
                <w:t>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63BC1CED"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PSEs </w:t>
            </w:r>
            <w:r w:rsidR="001F28E7" w:rsidRPr="00011E14">
              <w:rPr>
                <w:rFonts w:ascii="Times New Roman" w:hAnsi="Times New Roman"/>
                <w:b/>
                <w:rPrChange w:id="3378" w:author="Author">
                  <w:rPr>
                    <w:rFonts w:ascii="Times New Roman" w:hAnsi="Times New Roman"/>
                    <w:b/>
                    <w:u w:val="single"/>
                  </w:rPr>
                </w:rPrChange>
              </w:rPr>
              <w:t>not</w:t>
            </w:r>
            <w:r w:rsidR="001F28E7" w:rsidRPr="00FE002E">
              <w:rPr>
                <w:rFonts w:ascii="Times New Roman" w:hAnsi="Times New Roman"/>
                <w:b/>
                <w:bCs/>
              </w:rPr>
              <w:t xml:space="preserve"> </w:t>
            </w:r>
            <w:r w:rsidRPr="00FE002E">
              <w:rPr>
                <w:rFonts w:ascii="Times New Roman" w:hAnsi="Times New Roman"/>
                <w:b/>
                <w:bCs/>
              </w:rPr>
              <w:t>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14:paraId="42AE9E2B" w14:textId="77777777" w:rsidR="002509B1" w:rsidRPr="00FE002E" w:rsidRDefault="002509B1" w:rsidP="007E2A41">
            <w:pPr>
              <w:pStyle w:val="BodyText1"/>
              <w:spacing w:line="240" w:lineRule="auto"/>
              <w:rPr>
                <w:rFonts w:ascii="Times New Roman" w:hAnsi="Times New Roman"/>
                <w:b/>
                <w:bCs/>
              </w:rPr>
            </w:pPr>
          </w:p>
          <w:p w14:paraId="3FF6AAF1" w14:textId="2D9545BA" w:rsidR="00F4754B" w:rsidRDefault="00F4754B" w:rsidP="007E2A41">
            <w:pPr>
              <w:pStyle w:val="BodyText1"/>
              <w:spacing w:line="240" w:lineRule="auto"/>
              <w:rPr>
                <w:rFonts w:ascii="Times New Roman" w:hAnsi="Times New Roman"/>
                <w:bCs/>
              </w:rPr>
            </w:pPr>
            <w:r w:rsidRPr="00FE002E">
              <w:rPr>
                <w:rFonts w:ascii="Times New Roman" w:hAnsi="Times New Roman"/>
                <w:bCs/>
              </w:rPr>
              <w:t>The leverage ratio exposure value of assets that are exposures to public sector entities that fall under</w:t>
            </w:r>
            <w:r w:rsidR="00FB0896">
              <w:rPr>
                <w:rFonts w:ascii="Times New Roman" w:hAnsi="Times New Roman"/>
                <w:bCs/>
              </w:rPr>
              <w:t xml:space="preserve"> </w:t>
            </w:r>
            <w:del w:id="3379" w:author="Author">
              <w:r w:rsidRPr="00FE002E">
                <w:rPr>
                  <w:rFonts w:ascii="Times New Roman" w:hAnsi="Times New Roman"/>
                  <w:bCs/>
                </w:rPr>
                <w:delText xml:space="preserve">Article </w:delText>
              </w:r>
              <w:r w:rsidR="00C33245" w:rsidRPr="00FE002E">
                <w:rPr>
                  <w:rFonts w:ascii="Times New Roman" w:hAnsi="Times New Roman"/>
                  <w:bCs/>
                </w:rPr>
                <w:delText>116</w:delText>
              </w:r>
            </w:del>
            <w:ins w:id="3380" w:author="Author">
              <w:r w:rsidR="00FB0896">
                <w:rPr>
                  <w:rFonts w:ascii="Times New Roman" w:hAnsi="Times New Roman"/>
                  <w:bCs/>
                </w:rPr>
                <w:t xml:space="preserve">paragraphs </w:t>
              </w:r>
            </w:ins>
            <w:r w:rsidR="00FB0896" w:rsidRPr="00FE002E">
              <w:rPr>
                <w:rFonts w:ascii="Times New Roman" w:hAnsi="Times New Roman"/>
                <w:bCs/>
              </w:rPr>
              <w:t xml:space="preserve">(1), (2), (3) and (5) </w:t>
            </w:r>
            <w:r w:rsidR="00FB0896">
              <w:rPr>
                <w:rFonts w:ascii="Times New Roman" w:hAnsi="Times New Roman"/>
                <w:bCs/>
              </w:rPr>
              <w:t>of</w:t>
            </w:r>
            <w:r w:rsidRPr="00FE002E">
              <w:rPr>
                <w:rFonts w:ascii="Times New Roman" w:hAnsi="Times New Roman"/>
                <w:bCs/>
              </w:rPr>
              <w:t xml:space="preserve"> </w:t>
            </w:r>
            <w:del w:id="3381" w:author="Author">
              <w:r w:rsidRPr="00FE002E">
                <w:rPr>
                  <w:rFonts w:ascii="Times New Roman" w:hAnsi="Times New Roman"/>
                  <w:bCs/>
                </w:rPr>
                <w:delText>the</w:delText>
              </w:r>
            </w:del>
            <w:ins w:id="3382" w:author="Author">
              <w:r w:rsidRPr="00FE002E">
                <w:rPr>
                  <w:rFonts w:ascii="Times New Roman" w:hAnsi="Times New Roman"/>
                  <w:bCs/>
                </w:rPr>
                <w:t xml:space="preserve">Article </w:t>
              </w:r>
              <w:r w:rsidR="00C33245" w:rsidRPr="00FE002E">
                <w:rPr>
                  <w:rFonts w:ascii="Times New Roman" w:hAnsi="Times New Roman"/>
                  <w:bCs/>
                </w:rPr>
                <w:t>116</w:t>
              </w:r>
            </w:ins>
            <w:r w:rsidRPr="00FE002E">
              <w:rPr>
                <w:rFonts w:ascii="Times New Roman" w:hAnsi="Times New Roman"/>
                <w:bCs/>
              </w:rPr>
              <w:t xml:space="preserve"> </w:t>
            </w:r>
            <w:r w:rsidR="00684733">
              <w:rPr>
                <w:rFonts w:ascii="Times New Roman" w:hAnsi="Times New Roman"/>
                <w:bCs/>
              </w:rPr>
              <w:t>CRR</w:t>
            </w:r>
            <w:del w:id="3383" w:author="Author">
              <w:r w:rsidRPr="00FE002E">
                <w:rPr>
                  <w:rFonts w:ascii="Times New Roman" w:hAnsi="Times New Roman"/>
                  <w:bCs/>
                </w:rPr>
                <w:delText>.</w:delText>
              </w:r>
              <w:r w:rsidR="0086471C">
                <w:rPr>
                  <w:rFonts w:ascii="Times New Roman" w:hAnsi="Times New Roman"/>
                  <w:bCs/>
                </w:rPr>
                <w:delText>.</w:delText>
              </w:r>
            </w:del>
            <w:ins w:id="3384" w:author="Author">
              <w:r w:rsidR="0086471C">
                <w:rPr>
                  <w:rFonts w:ascii="Times New Roman" w:hAnsi="Times New Roman"/>
                  <w:bCs/>
                </w:rPr>
                <w:t>.</w:t>
              </w:r>
            </w:ins>
            <w:r w:rsidR="00706750">
              <w:rPr>
                <w:rFonts w:ascii="Times New Roman" w:hAnsi="Times New Roman"/>
                <w:bCs/>
              </w:rPr>
              <w:t xml:space="preserve"> </w:t>
            </w:r>
          </w:p>
          <w:p w14:paraId="7508B8CA" w14:textId="77777777" w:rsidR="00086A8A" w:rsidRDefault="00086A8A" w:rsidP="007E2A41">
            <w:pPr>
              <w:pStyle w:val="BodyText1"/>
              <w:spacing w:line="240" w:lineRule="auto"/>
              <w:rPr>
                <w:rFonts w:ascii="Times New Roman" w:hAnsi="Times New Roman"/>
                <w:bCs/>
              </w:rPr>
            </w:pPr>
          </w:p>
          <w:p w14:paraId="6AA60408"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7DF5A169" w14:textId="77777777" w:rsidR="002509B1" w:rsidRPr="00FE002E" w:rsidRDefault="002509B1" w:rsidP="007E2A41">
            <w:pPr>
              <w:pStyle w:val="BodyText1"/>
              <w:spacing w:line="240" w:lineRule="auto"/>
              <w:rPr>
                <w:rFonts w:ascii="Times New Roman" w:hAnsi="Times New Roman"/>
              </w:rPr>
            </w:pPr>
          </w:p>
        </w:tc>
      </w:tr>
      <w:tr w:rsidR="002A54FF" w:rsidRPr="00FE002E" w14:paraId="3A5C3310" w14:textId="77777777" w:rsidTr="004B064A">
        <w:trPr>
          <w:trHeight w:val="71"/>
        </w:trPr>
        <w:tc>
          <w:tcPr>
            <w:tcW w:w="1417" w:type="dxa"/>
            <w:shd w:val="clear" w:color="auto" w:fill="FFFFFF"/>
          </w:tcPr>
          <w:p w14:paraId="1510FE52" w14:textId="52A0B14F" w:rsidR="00F4754B" w:rsidRPr="00FE002E" w:rsidRDefault="00F4754B" w:rsidP="006423CC">
            <w:pPr>
              <w:pStyle w:val="BodyText1"/>
              <w:rPr>
                <w:rFonts w:ascii="Times New Roman" w:hAnsi="Times New Roman"/>
                <w:bCs/>
              </w:rPr>
            </w:pPr>
            <w:r w:rsidRPr="00FE002E">
              <w:rPr>
                <w:rFonts w:ascii="Times New Roman" w:hAnsi="Times New Roman"/>
                <w:bCs/>
              </w:rPr>
              <w:t>{</w:t>
            </w:r>
            <w:del w:id="3385" w:author="Author">
              <w:r w:rsidR="00A60C43" w:rsidRPr="00FE002E">
                <w:rPr>
                  <w:rFonts w:ascii="Times New Roman" w:hAnsi="Times New Roman"/>
                  <w:bCs/>
                </w:rPr>
                <w:delText>1</w:delText>
              </w:r>
              <w:r w:rsidR="00EA3F88">
                <w:rPr>
                  <w:rFonts w:ascii="Times New Roman" w:hAnsi="Times New Roman"/>
                  <w:bCs/>
                </w:rPr>
                <w:delText>7</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2</w:delText>
              </w:r>
              <w:r w:rsidR="00FA1A9C">
                <w:rPr>
                  <w:rFonts w:ascii="Times New Roman" w:hAnsi="Times New Roman"/>
                  <w:bCs/>
                </w:rPr>
                <w:delText>0</w:delText>
              </w:r>
            </w:del>
            <w:ins w:id="3386" w:author="Author">
              <w:r w:rsidR="00AD1CB9">
                <w:rPr>
                  <w:rFonts w:ascii="Times New Roman" w:hAnsi="Times New Roman"/>
                  <w:bCs/>
                </w:rPr>
                <w:t>0</w:t>
              </w:r>
              <w:r w:rsidR="00A60C43" w:rsidRPr="00FE002E">
                <w:rPr>
                  <w:rFonts w:ascii="Times New Roman" w:hAnsi="Times New Roman"/>
                  <w:bCs/>
                </w:rPr>
                <w:t>1</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AD1CB9">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47F94F7A" w14:textId="77777777"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 xml:space="preserve">PSEs </w:t>
            </w:r>
            <w:r w:rsidR="001F28E7" w:rsidRPr="00011E14">
              <w:rPr>
                <w:rFonts w:ascii="Times New Roman" w:hAnsi="Times New Roman"/>
                <w:b/>
                <w:rPrChange w:id="3387" w:author="Author">
                  <w:rPr>
                    <w:rFonts w:ascii="Times New Roman" w:hAnsi="Times New Roman"/>
                    <w:b/>
                    <w:u w:val="single"/>
                  </w:rPr>
                </w:rPrChange>
              </w:rPr>
              <w:t>not</w:t>
            </w:r>
            <w:r w:rsidR="001F28E7" w:rsidRPr="00FE002E">
              <w:rPr>
                <w:rFonts w:ascii="Times New Roman" w:hAnsi="Times New Roman"/>
                <w:b/>
                <w:bCs/>
              </w:rPr>
              <w:t xml:space="preserve"> </w:t>
            </w:r>
            <w:r w:rsidRPr="00FE002E">
              <w:rPr>
                <w:rFonts w:ascii="Times New Roman" w:hAnsi="Times New Roman"/>
                <w:b/>
                <w:bCs/>
              </w:rPr>
              <w:t>treated as sovereigns</w:t>
            </w:r>
            <w:r w:rsidR="00500508">
              <w:rPr>
                <w:rFonts w:ascii="Times New Roman" w:hAnsi="Times New Roman"/>
                <w:b/>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14:paraId="426AE44C" w14:textId="77777777" w:rsidR="002509B1" w:rsidRPr="00FE002E" w:rsidRDefault="002509B1" w:rsidP="007E2A41">
            <w:pPr>
              <w:pStyle w:val="BodyText1"/>
              <w:spacing w:line="240" w:lineRule="auto"/>
              <w:rPr>
                <w:rFonts w:ascii="Times New Roman" w:hAnsi="Times New Roman"/>
                <w:b/>
              </w:rPr>
            </w:pPr>
          </w:p>
          <w:p w14:paraId="19C4FD72" w14:textId="79BEFB23"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public sector entities not treated as sovereigns that fall under </w:t>
            </w:r>
            <w:ins w:id="3388" w:author="Author">
              <w:r w:rsidR="00046DCF">
                <w:rPr>
                  <w:rFonts w:ascii="Times New Roman" w:hAnsi="Times New Roman"/>
                  <w:bCs/>
                </w:rPr>
                <w:t xml:space="preserve">point (b) of </w:t>
              </w:r>
            </w:ins>
            <w:r w:rsidRPr="00FE002E">
              <w:rPr>
                <w:rFonts w:ascii="Times New Roman" w:hAnsi="Times New Roman"/>
                <w:bCs/>
              </w:rPr>
              <w:t xml:space="preserve">Article </w:t>
            </w:r>
            <w:r w:rsidR="00C33245" w:rsidRPr="00FE002E">
              <w:rPr>
                <w:rFonts w:ascii="Times New Roman" w:hAnsi="Times New Roman"/>
                <w:bCs/>
              </w:rPr>
              <w:t>147</w:t>
            </w:r>
            <w:r w:rsidRPr="00FE002E">
              <w:rPr>
                <w:rFonts w:ascii="Times New Roman" w:hAnsi="Times New Roman"/>
                <w:bCs/>
              </w:rPr>
              <w:t>(4</w:t>
            </w:r>
            <w:del w:id="3389" w:author="Author">
              <w:r w:rsidRPr="00FE002E">
                <w:rPr>
                  <w:rFonts w:ascii="Times New Roman" w:hAnsi="Times New Roman"/>
                  <w:bCs/>
                </w:rPr>
                <w:delText>)(b) of the</w:delText>
              </w:r>
            </w:del>
            <w:ins w:id="3390" w:author="Author">
              <w:r w:rsidRPr="00FE002E">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353BBCFB" w14:textId="77777777" w:rsidR="009C4E79" w:rsidRDefault="009C4E79" w:rsidP="007E2A41">
            <w:pPr>
              <w:pStyle w:val="BodyText1"/>
              <w:spacing w:line="240" w:lineRule="auto"/>
              <w:rPr>
                <w:rFonts w:ascii="Times New Roman" w:hAnsi="Times New Roman"/>
                <w:bCs/>
              </w:rPr>
            </w:pPr>
          </w:p>
          <w:p w14:paraId="4FCDB65C"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21D9C4B6" w14:textId="77777777" w:rsidR="009C4E79" w:rsidRPr="00FE002E" w:rsidDel="00973F19" w:rsidRDefault="009C4E79" w:rsidP="007E2A41">
            <w:pPr>
              <w:pStyle w:val="BodyText1"/>
              <w:spacing w:line="240" w:lineRule="auto"/>
              <w:rPr>
                <w:rFonts w:ascii="Times New Roman" w:hAnsi="Times New Roman"/>
                <w:b/>
                <w:bCs/>
                <w:u w:val="single"/>
              </w:rPr>
            </w:pPr>
          </w:p>
        </w:tc>
      </w:tr>
      <w:tr w:rsidR="002A54FF" w:rsidRPr="00FE002E" w14:paraId="1BE427F7" w14:textId="77777777" w:rsidTr="004B064A">
        <w:trPr>
          <w:trHeight w:val="71"/>
        </w:trPr>
        <w:tc>
          <w:tcPr>
            <w:tcW w:w="1417" w:type="dxa"/>
            <w:shd w:val="clear" w:color="auto" w:fill="FFFFFF"/>
          </w:tcPr>
          <w:p w14:paraId="7E1FC872" w14:textId="2EB56CF2" w:rsidR="00F4754B" w:rsidRPr="00FE002E" w:rsidRDefault="00F4754B" w:rsidP="006423CC">
            <w:pPr>
              <w:pStyle w:val="BodyText1"/>
              <w:rPr>
                <w:rFonts w:ascii="Times New Roman" w:hAnsi="Times New Roman"/>
              </w:rPr>
            </w:pPr>
            <w:r w:rsidRPr="00FE002E">
              <w:rPr>
                <w:rFonts w:ascii="Times New Roman" w:hAnsi="Times New Roman"/>
                <w:bCs/>
              </w:rPr>
              <w:t>{</w:t>
            </w:r>
            <w:del w:id="3391" w:author="Author">
              <w:r w:rsidR="00A60C43" w:rsidRPr="00FE002E">
                <w:rPr>
                  <w:rFonts w:ascii="Times New Roman" w:hAnsi="Times New Roman"/>
                  <w:bCs/>
                </w:rPr>
                <w:delText>1</w:delText>
              </w:r>
              <w:r w:rsidR="00EA3F88">
                <w:rPr>
                  <w:rFonts w:ascii="Times New Roman" w:hAnsi="Times New Roman"/>
                  <w:bCs/>
                </w:rPr>
                <w:delText>7</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3</w:delText>
              </w:r>
              <w:r w:rsidR="00FA1A9C">
                <w:rPr>
                  <w:rFonts w:ascii="Times New Roman" w:hAnsi="Times New Roman"/>
                  <w:bCs/>
                </w:rPr>
                <w:delText>0</w:delText>
              </w:r>
            </w:del>
            <w:ins w:id="3392" w:author="Author">
              <w:r w:rsidR="00AD1CB9">
                <w:rPr>
                  <w:rFonts w:ascii="Times New Roman" w:hAnsi="Times New Roman"/>
                  <w:bCs/>
                </w:rPr>
                <w:t>0</w:t>
              </w:r>
              <w:r w:rsidR="00A60C43" w:rsidRPr="00FE002E">
                <w:rPr>
                  <w:rFonts w:ascii="Times New Roman" w:hAnsi="Times New Roman"/>
                  <w:bCs/>
                </w:rPr>
                <w:t>1</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AD1CB9">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2459C33D" w14:textId="012143E1"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PSEs </w:t>
            </w:r>
            <w:r w:rsidR="001F28E7" w:rsidRPr="00011E14">
              <w:rPr>
                <w:rFonts w:ascii="Times New Roman" w:hAnsi="Times New Roman"/>
                <w:b/>
                <w:rPrChange w:id="3393" w:author="Author">
                  <w:rPr>
                    <w:rFonts w:ascii="Times New Roman" w:hAnsi="Times New Roman"/>
                    <w:b/>
                    <w:u w:val="single"/>
                  </w:rPr>
                </w:rPrChange>
              </w:rPr>
              <w:t>not</w:t>
            </w:r>
            <w:r w:rsidR="001F28E7" w:rsidRPr="00FE002E">
              <w:rPr>
                <w:rFonts w:ascii="Times New Roman" w:hAnsi="Times New Roman"/>
                <w:b/>
                <w:bCs/>
              </w:rPr>
              <w:t xml:space="preserve"> </w:t>
            </w:r>
            <w:r w:rsidRPr="00FE002E">
              <w:rPr>
                <w:rFonts w:ascii="Times New Roman" w:hAnsi="Times New Roman"/>
                <w:b/>
                <w:bCs/>
              </w:rPr>
              <w:t>treated as sovereigns</w:t>
            </w:r>
            <w:r w:rsidR="00D50BF9">
              <w:rPr>
                <w:rFonts w:ascii="Times New Roman" w:hAnsi="Times New Roman"/>
                <w:b/>
                <w:bCs/>
              </w:rPr>
              <w:t xml:space="preserve"> – </w:t>
            </w:r>
            <w:del w:id="3394" w:author="Author">
              <w:r w:rsidR="00D50BF9">
                <w:rPr>
                  <w:rFonts w:ascii="Times New Roman" w:hAnsi="Times New Roman"/>
                  <w:b/>
                  <w:bCs/>
                </w:rPr>
                <w:delText>RWA</w:delText>
              </w:r>
            </w:del>
            <w:ins w:id="3395" w:author="Author">
              <w:r w:rsidR="00D50BF9">
                <w:rPr>
                  <w:rFonts w:ascii="Times New Roman" w:hAnsi="Times New Roman"/>
                  <w:b/>
                  <w:bCs/>
                </w:rPr>
                <w:t>RW</w:t>
              </w:r>
              <w:r w:rsidR="00247954">
                <w:rPr>
                  <w:rFonts w:ascii="Times New Roman" w:hAnsi="Times New Roman"/>
                  <w:b/>
                  <w:bCs/>
                </w:rPr>
                <w:t>E</w:t>
              </w:r>
              <w:r w:rsidR="00D50BF9">
                <w:rPr>
                  <w:rFonts w:ascii="Times New Roman" w:hAnsi="Times New Roman"/>
                  <w:b/>
                  <w:bCs/>
                </w:rPr>
                <w:t>A</w:t>
              </w:r>
            </w:ins>
            <w:r w:rsidR="00706750">
              <w:rPr>
                <w:rFonts w:ascii="Times New Roman" w:hAnsi="Times New Roman"/>
                <w:b/>
                <w:bCs/>
              </w:rPr>
              <w:t xml:space="preserve"> </w:t>
            </w:r>
            <w:r w:rsidR="00706750" w:rsidRPr="00706750">
              <w:rPr>
                <w:rFonts w:ascii="Times New Roman" w:hAnsi="Times New Roman"/>
                <w:b/>
                <w:bCs/>
              </w:rPr>
              <w:t>– SA exposures</w:t>
            </w:r>
          </w:p>
          <w:p w14:paraId="22A3BE86" w14:textId="77777777" w:rsidR="002509B1" w:rsidRPr="00FE002E" w:rsidRDefault="002509B1" w:rsidP="007E2A41">
            <w:pPr>
              <w:pStyle w:val="BodyText1"/>
              <w:spacing w:line="240" w:lineRule="auto"/>
              <w:rPr>
                <w:rFonts w:ascii="Times New Roman" w:hAnsi="Times New Roman"/>
                <w:b/>
                <w:bCs/>
              </w:rPr>
            </w:pPr>
          </w:p>
          <w:p w14:paraId="7ED0D977" w14:textId="4BF5BA56"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public sector entities that fall under </w:t>
            </w:r>
            <w:del w:id="3396" w:author="Author">
              <w:r w:rsidRPr="00FE002E">
                <w:rPr>
                  <w:rFonts w:ascii="Times New Roman" w:hAnsi="Times New Roman"/>
                  <w:bCs/>
                </w:rPr>
                <w:delText xml:space="preserve">Article </w:delText>
              </w:r>
              <w:r w:rsidR="00C33245" w:rsidRPr="00FE002E">
                <w:rPr>
                  <w:rFonts w:ascii="Times New Roman" w:hAnsi="Times New Roman"/>
                  <w:bCs/>
                </w:rPr>
                <w:delText>116</w:delText>
              </w:r>
            </w:del>
            <w:ins w:id="3397" w:author="Author">
              <w:r w:rsidR="00FB0896">
                <w:rPr>
                  <w:rFonts w:ascii="Times New Roman" w:hAnsi="Times New Roman"/>
                  <w:bCs/>
                </w:rPr>
                <w:t xml:space="preserve">paragraphs </w:t>
              </w:r>
            </w:ins>
            <w:r w:rsidR="00FB0896" w:rsidRPr="00FE002E">
              <w:rPr>
                <w:rFonts w:ascii="Times New Roman" w:hAnsi="Times New Roman"/>
                <w:bCs/>
              </w:rPr>
              <w:t xml:space="preserve">(1), (2), (3) and (5) </w:t>
            </w:r>
            <w:r w:rsidR="00FB0896">
              <w:rPr>
                <w:rFonts w:ascii="Times New Roman" w:hAnsi="Times New Roman"/>
                <w:bCs/>
              </w:rPr>
              <w:t>of</w:t>
            </w:r>
            <w:r w:rsidR="00FB0896" w:rsidRPr="00FE002E">
              <w:rPr>
                <w:rFonts w:ascii="Times New Roman" w:hAnsi="Times New Roman"/>
                <w:bCs/>
              </w:rPr>
              <w:t xml:space="preserve"> </w:t>
            </w:r>
            <w:del w:id="3398" w:author="Author">
              <w:r w:rsidRPr="00FE002E">
                <w:rPr>
                  <w:rFonts w:ascii="Times New Roman" w:hAnsi="Times New Roman"/>
                  <w:bCs/>
                </w:rPr>
                <w:delText>the</w:delText>
              </w:r>
            </w:del>
            <w:ins w:id="3399" w:author="Author">
              <w:r w:rsidRPr="00FE002E">
                <w:rPr>
                  <w:rFonts w:ascii="Times New Roman" w:hAnsi="Times New Roman"/>
                  <w:bCs/>
                </w:rPr>
                <w:t xml:space="preserve">Article </w:t>
              </w:r>
              <w:r w:rsidR="00C33245" w:rsidRPr="00FE002E">
                <w:rPr>
                  <w:rFonts w:ascii="Times New Roman" w:hAnsi="Times New Roman"/>
                  <w:bCs/>
                </w:rPr>
                <w:t>116</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2D33B2AD" w14:textId="77777777" w:rsidR="00086A8A" w:rsidRDefault="00086A8A" w:rsidP="007E2A41">
            <w:pPr>
              <w:pStyle w:val="BodyText1"/>
              <w:spacing w:line="240" w:lineRule="auto"/>
              <w:rPr>
                <w:rFonts w:ascii="Times New Roman" w:hAnsi="Times New Roman"/>
                <w:bCs/>
              </w:rPr>
            </w:pPr>
          </w:p>
          <w:p w14:paraId="335A67D9"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2E4EB0DF"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6C878C4C" w14:textId="77777777" w:rsidTr="004B064A">
        <w:trPr>
          <w:trHeight w:val="71"/>
        </w:trPr>
        <w:tc>
          <w:tcPr>
            <w:tcW w:w="1417" w:type="dxa"/>
            <w:shd w:val="clear" w:color="auto" w:fill="FFFFFF"/>
          </w:tcPr>
          <w:p w14:paraId="1ADDF71D" w14:textId="2CFA54C7" w:rsidR="00F4754B" w:rsidRPr="00FE002E" w:rsidRDefault="00F4754B" w:rsidP="006423CC">
            <w:pPr>
              <w:pStyle w:val="BodyText1"/>
              <w:rPr>
                <w:rFonts w:ascii="Times New Roman" w:hAnsi="Times New Roman"/>
              </w:rPr>
            </w:pPr>
            <w:r w:rsidRPr="00FE002E">
              <w:rPr>
                <w:rFonts w:ascii="Times New Roman" w:hAnsi="Times New Roman"/>
                <w:bCs/>
              </w:rPr>
              <w:t>{</w:t>
            </w:r>
            <w:del w:id="3400" w:author="Author">
              <w:r w:rsidR="00A60C43" w:rsidRPr="00FE002E">
                <w:rPr>
                  <w:rFonts w:ascii="Times New Roman" w:hAnsi="Times New Roman"/>
                  <w:bCs/>
                </w:rPr>
                <w:delText>1</w:delText>
              </w:r>
              <w:r w:rsidR="00EA3F88">
                <w:rPr>
                  <w:rFonts w:ascii="Times New Roman" w:hAnsi="Times New Roman"/>
                  <w:bCs/>
                </w:rPr>
                <w:delText>7</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4</w:delText>
              </w:r>
              <w:r w:rsidR="00FA1A9C">
                <w:rPr>
                  <w:rFonts w:ascii="Times New Roman" w:hAnsi="Times New Roman"/>
                  <w:bCs/>
                </w:rPr>
                <w:delText>0</w:delText>
              </w:r>
            </w:del>
            <w:ins w:id="3401" w:author="Author">
              <w:r w:rsidR="00AD1CB9">
                <w:rPr>
                  <w:rFonts w:ascii="Times New Roman" w:hAnsi="Times New Roman"/>
                  <w:bCs/>
                </w:rPr>
                <w:t>0</w:t>
              </w:r>
              <w:r w:rsidR="00A60C43" w:rsidRPr="00FE002E">
                <w:rPr>
                  <w:rFonts w:ascii="Times New Roman" w:hAnsi="Times New Roman"/>
                  <w:bCs/>
                </w:rPr>
                <w:t>1</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AD1CB9">
                <w:rPr>
                  <w:rFonts w:ascii="Times New Roman" w:hAnsi="Times New Roman"/>
                  <w:bCs/>
                </w:rPr>
                <w:t>0</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505DD8D8" w14:textId="1A932079" w:rsidR="00F4754B" w:rsidRPr="007765A0" w:rsidRDefault="00F4754B" w:rsidP="007E2A41">
            <w:pPr>
              <w:pStyle w:val="BodyText1"/>
              <w:spacing w:line="240" w:lineRule="auto"/>
              <w:rPr>
                <w:rFonts w:ascii="Times New Roman" w:hAnsi="Times New Roman"/>
                <w:b/>
                <w:bCs/>
              </w:rPr>
            </w:pPr>
            <w:r w:rsidRPr="007765A0">
              <w:rPr>
                <w:rFonts w:ascii="Times New Roman" w:hAnsi="Times New Roman"/>
                <w:b/>
                <w:bCs/>
              </w:rPr>
              <w:t xml:space="preserve">PSEs </w:t>
            </w:r>
            <w:r w:rsidR="001F28E7" w:rsidRPr="00011E14">
              <w:rPr>
                <w:rFonts w:ascii="Times New Roman" w:hAnsi="Times New Roman"/>
                <w:b/>
                <w:rPrChange w:id="3402" w:author="Author">
                  <w:rPr>
                    <w:rFonts w:ascii="Times New Roman" w:hAnsi="Times New Roman"/>
                    <w:b/>
                    <w:u w:val="single"/>
                  </w:rPr>
                </w:rPrChange>
              </w:rPr>
              <w:t>not</w:t>
            </w:r>
            <w:r w:rsidR="001F28E7" w:rsidRPr="007765A0">
              <w:rPr>
                <w:rFonts w:ascii="Times New Roman" w:hAnsi="Times New Roman"/>
                <w:b/>
                <w:bCs/>
              </w:rPr>
              <w:t xml:space="preserve"> </w:t>
            </w:r>
            <w:r w:rsidRPr="007765A0">
              <w:rPr>
                <w:rFonts w:ascii="Times New Roman" w:hAnsi="Times New Roman"/>
                <w:b/>
                <w:bCs/>
              </w:rPr>
              <w:t>treated as sovereigns</w:t>
            </w:r>
            <w:r w:rsidR="00D50BF9" w:rsidRPr="007765A0">
              <w:rPr>
                <w:rFonts w:ascii="Times New Roman" w:hAnsi="Times New Roman"/>
                <w:b/>
                <w:bCs/>
              </w:rPr>
              <w:t xml:space="preserve"> – </w:t>
            </w:r>
            <w:del w:id="3403" w:author="Author">
              <w:r w:rsidR="00D50BF9">
                <w:rPr>
                  <w:rFonts w:ascii="Times New Roman" w:hAnsi="Times New Roman"/>
                  <w:b/>
                  <w:bCs/>
                </w:rPr>
                <w:delText>RWA</w:delText>
              </w:r>
            </w:del>
            <w:ins w:id="3404" w:author="Author">
              <w:r w:rsidR="00D50BF9" w:rsidRPr="007765A0">
                <w:rPr>
                  <w:rFonts w:ascii="Times New Roman" w:hAnsi="Times New Roman"/>
                  <w:b/>
                  <w:bCs/>
                </w:rPr>
                <w:t>RW</w:t>
              </w:r>
              <w:r w:rsidR="00247954">
                <w:rPr>
                  <w:rFonts w:ascii="Times New Roman" w:hAnsi="Times New Roman"/>
                  <w:b/>
                  <w:bCs/>
                </w:rPr>
                <w:t>E</w:t>
              </w:r>
              <w:r w:rsidR="00D50BF9" w:rsidRPr="007765A0">
                <w:rPr>
                  <w:rFonts w:ascii="Times New Roman" w:hAnsi="Times New Roman"/>
                  <w:b/>
                  <w:bCs/>
                </w:rPr>
                <w:t>A</w:t>
              </w:r>
            </w:ins>
            <w:r w:rsidR="00706750" w:rsidRPr="007765A0">
              <w:rPr>
                <w:rFonts w:ascii="Times New Roman" w:hAnsi="Times New Roman"/>
                <w:b/>
                <w:bCs/>
              </w:rPr>
              <w:t xml:space="preserve"> – IRB exposures</w:t>
            </w:r>
          </w:p>
          <w:p w14:paraId="3B54B0FC" w14:textId="77777777" w:rsidR="002509B1" w:rsidRPr="007765A0" w:rsidRDefault="002509B1" w:rsidP="007E2A41">
            <w:pPr>
              <w:pStyle w:val="BodyText1"/>
              <w:spacing w:line="240" w:lineRule="auto"/>
              <w:rPr>
                <w:rFonts w:ascii="Times New Roman" w:hAnsi="Times New Roman"/>
                <w:b/>
                <w:bCs/>
              </w:rPr>
            </w:pPr>
          </w:p>
          <w:p w14:paraId="3B167735" w14:textId="1951950E" w:rsidR="00F4754B" w:rsidRPr="007765A0" w:rsidRDefault="00F4754B" w:rsidP="007E2A41">
            <w:pPr>
              <w:pStyle w:val="BodyText1"/>
              <w:spacing w:line="240" w:lineRule="auto"/>
              <w:rPr>
                <w:rFonts w:ascii="Times New Roman" w:hAnsi="Times New Roman"/>
                <w:bCs/>
              </w:rPr>
            </w:pPr>
            <w:r w:rsidRPr="007765A0">
              <w:rPr>
                <w:rFonts w:ascii="Times New Roman" w:hAnsi="Times New Roman"/>
                <w:bCs/>
              </w:rPr>
              <w:t xml:space="preserve">The risk-weighted exposure amount assets that are exposures to public sector entities not treated as sovereigns that fall under </w:t>
            </w:r>
            <w:ins w:id="3405" w:author="Author">
              <w:r w:rsidR="00046DCF">
                <w:rPr>
                  <w:rFonts w:ascii="Times New Roman" w:hAnsi="Times New Roman"/>
                  <w:bCs/>
                </w:rPr>
                <w:t xml:space="preserve">point (b) of </w:t>
              </w:r>
            </w:ins>
            <w:r w:rsidRPr="007765A0">
              <w:rPr>
                <w:rFonts w:ascii="Times New Roman" w:hAnsi="Times New Roman"/>
                <w:bCs/>
              </w:rPr>
              <w:t xml:space="preserve">Article </w:t>
            </w:r>
            <w:r w:rsidR="00C33245" w:rsidRPr="007765A0">
              <w:rPr>
                <w:rFonts w:ascii="Times New Roman" w:hAnsi="Times New Roman"/>
                <w:bCs/>
              </w:rPr>
              <w:t>147</w:t>
            </w:r>
            <w:r w:rsidRPr="007765A0">
              <w:rPr>
                <w:rFonts w:ascii="Times New Roman" w:hAnsi="Times New Roman"/>
                <w:bCs/>
              </w:rPr>
              <w:t>(4</w:t>
            </w:r>
            <w:del w:id="3406" w:author="Author">
              <w:r w:rsidRPr="00FE002E">
                <w:rPr>
                  <w:rFonts w:ascii="Times New Roman" w:hAnsi="Times New Roman"/>
                  <w:bCs/>
                </w:rPr>
                <w:delText>)(b) of the</w:delText>
              </w:r>
            </w:del>
            <w:ins w:id="3407" w:author="Author">
              <w:r w:rsidRPr="007765A0">
                <w:rPr>
                  <w:rFonts w:ascii="Times New Roman" w:hAnsi="Times New Roman"/>
                  <w:bCs/>
                </w:rPr>
                <w:t>)</w:t>
              </w:r>
            </w:ins>
            <w:r w:rsidRPr="007765A0">
              <w:rPr>
                <w:rFonts w:ascii="Times New Roman" w:hAnsi="Times New Roman"/>
                <w:bCs/>
              </w:rPr>
              <w:t xml:space="preserve"> </w:t>
            </w:r>
            <w:r w:rsidR="00684733">
              <w:rPr>
                <w:rFonts w:ascii="Times New Roman" w:hAnsi="Times New Roman"/>
                <w:bCs/>
              </w:rPr>
              <w:t>CRR</w:t>
            </w:r>
            <w:r w:rsidRPr="007765A0">
              <w:rPr>
                <w:rFonts w:ascii="Times New Roman" w:hAnsi="Times New Roman"/>
                <w:bCs/>
              </w:rPr>
              <w:t xml:space="preserve">. </w:t>
            </w:r>
          </w:p>
          <w:p w14:paraId="67E806EA" w14:textId="77777777" w:rsidR="009C4E79" w:rsidRPr="007765A0" w:rsidRDefault="009C4E79" w:rsidP="007E2A41">
            <w:pPr>
              <w:pStyle w:val="BodyText1"/>
              <w:spacing w:line="240" w:lineRule="auto"/>
              <w:rPr>
                <w:rFonts w:ascii="Times New Roman" w:hAnsi="Times New Roman"/>
                <w:b/>
                <w:bCs/>
                <w:u w:val="single"/>
              </w:rPr>
            </w:pPr>
          </w:p>
          <w:p w14:paraId="4B5E36F8" w14:textId="77777777" w:rsidR="009C4E79" w:rsidRPr="007765A0" w:rsidRDefault="009C4E79" w:rsidP="009C4E79">
            <w:pPr>
              <w:pStyle w:val="BodyText1"/>
              <w:spacing w:line="240" w:lineRule="auto"/>
              <w:rPr>
                <w:rFonts w:ascii="Times New Roman" w:hAnsi="Times New Roman"/>
                <w:bCs/>
              </w:rPr>
            </w:pPr>
            <w:r w:rsidRPr="007765A0">
              <w:rPr>
                <w:rFonts w:ascii="Times New Roman" w:hAnsi="Times New Roman"/>
                <w:bCs/>
              </w:rPr>
              <w:t>Institutions shall report net of defaulted exposures.</w:t>
            </w:r>
          </w:p>
          <w:p w14:paraId="786F9A83" w14:textId="77777777" w:rsidR="009C4E79" w:rsidRPr="007765A0" w:rsidRDefault="009C4E79" w:rsidP="007E2A41">
            <w:pPr>
              <w:pStyle w:val="BodyText1"/>
              <w:spacing w:line="240" w:lineRule="auto"/>
              <w:rPr>
                <w:rFonts w:ascii="Times New Roman" w:hAnsi="Times New Roman"/>
                <w:b/>
                <w:bCs/>
                <w:u w:val="single"/>
              </w:rPr>
            </w:pPr>
          </w:p>
        </w:tc>
      </w:tr>
      <w:tr w:rsidR="002A54FF" w:rsidRPr="00FE002E" w14:paraId="4C6FA863" w14:textId="77777777" w:rsidTr="004B064A">
        <w:trPr>
          <w:trHeight w:val="71"/>
        </w:trPr>
        <w:tc>
          <w:tcPr>
            <w:tcW w:w="1417" w:type="dxa"/>
            <w:shd w:val="clear" w:color="auto" w:fill="FFFFFF"/>
          </w:tcPr>
          <w:p w14:paraId="271E316D" w14:textId="69CFFE6B" w:rsidR="00F4754B" w:rsidRPr="00FE002E" w:rsidRDefault="00F4754B" w:rsidP="006423CC">
            <w:pPr>
              <w:pStyle w:val="BodyText1"/>
              <w:rPr>
                <w:rFonts w:ascii="Times New Roman" w:hAnsi="Times New Roman"/>
              </w:rPr>
            </w:pPr>
            <w:r w:rsidRPr="00FE002E">
              <w:rPr>
                <w:rFonts w:ascii="Times New Roman" w:hAnsi="Times New Roman"/>
                <w:bCs/>
              </w:rPr>
              <w:t>{</w:t>
            </w:r>
            <w:del w:id="3408" w:author="Author">
              <w:r w:rsidR="00A60C43" w:rsidRPr="00FE002E">
                <w:rPr>
                  <w:rFonts w:ascii="Times New Roman" w:hAnsi="Times New Roman"/>
                  <w:bCs/>
                </w:rPr>
                <w:delText>1</w:delText>
              </w:r>
              <w:r w:rsidR="00EA3F88">
                <w:rPr>
                  <w:rFonts w:ascii="Times New Roman" w:hAnsi="Times New Roman"/>
                  <w:bCs/>
                </w:rPr>
                <w:delText>8</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1</w:delText>
              </w:r>
              <w:r w:rsidR="00FA1A9C">
                <w:rPr>
                  <w:rFonts w:ascii="Times New Roman" w:hAnsi="Times New Roman"/>
                  <w:bCs/>
                </w:rPr>
                <w:delText>0</w:delText>
              </w:r>
            </w:del>
            <w:ins w:id="3409" w:author="Author">
              <w:r w:rsidR="00AD1CB9">
                <w:rPr>
                  <w:rFonts w:ascii="Times New Roman" w:hAnsi="Times New Roman"/>
                  <w:bCs/>
                </w:rPr>
                <w:t>0</w:t>
              </w:r>
              <w:r w:rsidR="00A60C43" w:rsidRPr="00FE002E">
                <w:rPr>
                  <w:rFonts w:ascii="Times New Roman" w:hAnsi="Times New Roman"/>
                  <w:bCs/>
                </w:rPr>
                <w:t>1</w:t>
              </w:r>
              <w:r w:rsidR="00EA3F88">
                <w:rPr>
                  <w:rFonts w:ascii="Times New Roman" w:hAnsi="Times New Roman"/>
                  <w:bCs/>
                </w:rPr>
                <w:t>8</w:t>
              </w:r>
              <w:r w:rsidR="00A60C43" w:rsidRPr="00FE002E">
                <w:rPr>
                  <w:rFonts w:ascii="Times New Roman" w:hAnsi="Times New Roman"/>
                  <w:bCs/>
                </w:rPr>
                <w:t>0</w:t>
              </w:r>
              <w:r w:rsidRPr="00FE002E">
                <w:rPr>
                  <w:rFonts w:ascii="Times New Roman" w:hAnsi="Times New Roman"/>
                  <w:bCs/>
                </w:rPr>
                <w:t>;</w:t>
              </w:r>
              <w:r w:rsidR="00AD1CB9">
                <w:rPr>
                  <w:rFonts w:ascii="Times New Roman" w:hAnsi="Times New Roman"/>
                  <w:bCs/>
                </w:rPr>
                <w:t>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4C5AF924" w14:textId="77777777" w:rsidR="00F4754B" w:rsidRPr="00011E14" w:rsidRDefault="00F4754B" w:rsidP="007E2A41">
            <w:pPr>
              <w:pStyle w:val="BodyText1"/>
              <w:spacing w:line="240" w:lineRule="auto"/>
              <w:rPr>
                <w:rFonts w:ascii="Times New Roman" w:hAnsi="Times New Roman"/>
                <w:b/>
                <w:rPrChange w:id="3410" w:author="Author">
                  <w:rPr>
                    <w:rFonts w:ascii="Times New Roman" w:hAnsi="Times New Roman"/>
                    <w:b/>
                    <w:lang w:val="fr-FR"/>
                  </w:rPr>
                </w:rPrChange>
              </w:rPr>
            </w:pPr>
            <w:r w:rsidRPr="00011E14">
              <w:rPr>
                <w:rFonts w:ascii="Times New Roman" w:hAnsi="Times New Roman"/>
                <w:b/>
                <w:rPrChange w:id="3411" w:author="Author">
                  <w:rPr>
                    <w:rFonts w:ascii="Times New Roman" w:hAnsi="Times New Roman"/>
                    <w:b/>
                    <w:lang w:val="fr-FR"/>
                  </w:rPr>
                </w:rPrChange>
              </w:rPr>
              <w:t>Institutions</w:t>
            </w:r>
            <w:r w:rsidR="00D50BF9" w:rsidRPr="00011E14">
              <w:rPr>
                <w:rFonts w:ascii="Times New Roman" w:hAnsi="Times New Roman"/>
                <w:b/>
                <w:rPrChange w:id="3412" w:author="Author">
                  <w:rPr>
                    <w:rFonts w:ascii="Times New Roman" w:hAnsi="Times New Roman"/>
                    <w:b/>
                    <w:lang w:val="fr-FR"/>
                  </w:rPr>
                </w:rPrChange>
              </w:rPr>
              <w:t xml:space="preserve"> – Leverage Ratio Exposure Value</w:t>
            </w:r>
            <w:r w:rsidR="00706750" w:rsidRPr="00011E14">
              <w:rPr>
                <w:rFonts w:ascii="Times New Roman" w:hAnsi="Times New Roman"/>
                <w:b/>
                <w:rPrChange w:id="3413" w:author="Author">
                  <w:rPr>
                    <w:rFonts w:ascii="Times New Roman" w:hAnsi="Times New Roman"/>
                    <w:b/>
                    <w:lang w:val="fr-FR"/>
                  </w:rPr>
                </w:rPrChange>
              </w:rPr>
              <w:t xml:space="preserve"> – SA exposures</w:t>
            </w:r>
          </w:p>
          <w:p w14:paraId="5914AC0C" w14:textId="77777777" w:rsidR="002509B1" w:rsidRPr="00011E14" w:rsidRDefault="002509B1" w:rsidP="007E2A41">
            <w:pPr>
              <w:pStyle w:val="BodyText1"/>
              <w:spacing w:line="240" w:lineRule="auto"/>
              <w:rPr>
                <w:rFonts w:ascii="Times New Roman" w:hAnsi="Times New Roman"/>
                <w:b/>
                <w:rPrChange w:id="3414" w:author="Author">
                  <w:rPr>
                    <w:rFonts w:ascii="Times New Roman" w:hAnsi="Times New Roman"/>
                    <w:b/>
                    <w:lang w:val="fr-FR"/>
                  </w:rPr>
                </w:rPrChange>
              </w:rPr>
            </w:pPr>
          </w:p>
          <w:p w14:paraId="09193DA0" w14:textId="6B6041E2" w:rsidR="00F4754B" w:rsidRPr="007765A0" w:rsidRDefault="00F4754B" w:rsidP="007E2A41">
            <w:pPr>
              <w:pStyle w:val="BodyText1"/>
              <w:spacing w:line="240" w:lineRule="auto"/>
              <w:rPr>
                <w:rFonts w:ascii="Times New Roman" w:hAnsi="Times New Roman"/>
                <w:bCs/>
              </w:rPr>
            </w:pPr>
            <w:r w:rsidRPr="007765A0">
              <w:rPr>
                <w:rFonts w:ascii="Times New Roman" w:hAnsi="Times New Roman"/>
                <w:bCs/>
              </w:rPr>
              <w:t xml:space="preserve">The leverage ratio exposure value of assets that are exposures to institutions that fall under Articles </w:t>
            </w:r>
            <w:r w:rsidR="00C33245" w:rsidRPr="007765A0">
              <w:rPr>
                <w:rFonts w:ascii="Times New Roman" w:hAnsi="Times New Roman"/>
                <w:bCs/>
              </w:rPr>
              <w:t>119</w:t>
            </w:r>
            <w:r w:rsidRPr="007765A0">
              <w:rPr>
                <w:rFonts w:ascii="Times New Roman" w:hAnsi="Times New Roman"/>
                <w:bCs/>
              </w:rPr>
              <w:t xml:space="preserve"> to </w:t>
            </w:r>
            <w:r w:rsidR="00C33245" w:rsidRPr="007765A0">
              <w:rPr>
                <w:rFonts w:ascii="Times New Roman" w:hAnsi="Times New Roman"/>
                <w:bCs/>
              </w:rPr>
              <w:t>121</w:t>
            </w:r>
            <w:r w:rsidRPr="007765A0">
              <w:rPr>
                <w:rFonts w:ascii="Times New Roman" w:hAnsi="Times New Roman"/>
                <w:bCs/>
              </w:rPr>
              <w:t xml:space="preserve"> </w:t>
            </w:r>
            <w:del w:id="3415" w:author="Author">
              <w:r w:rsidRPr="00FE002E">
                <w:rPr>
                  <w:rFonts w:ascii="Times New Roman" w:hAnsi="Times New Roman"/>
                  <w:bCs/>
                </w:rPr>
                <w:delText xml:space="preserve">of the </w:delText>
              </w:r>
            </w:del>
            <w:r w:rsidR="00684733">
              <w:rPr>
                <w:rFonts w:ascii="Times New Roman" w:hAnsi="Times New Roman"/>
                <w:bCs/>
              </w:rPr>
              <w:t>CRR</w:t>
            </w:r>
            <w:r w:rsidRPr="007765A0">
              <w:rPr>
                <w:rFonts w:ascii="Times New Roman" w:hAnsi="Times New Roman"/>
                <w:bCs/>
              </w:rPr>
              <w:t xml:space="preserve">. </w:t>
            </w:r>
          </w:p>
          <w:p w14:paraId="285DE0DE" w14:textId="77777777" w:rsidR="00086A8A" w:rsidRPr="007765A0" w:rsidRDefault="00086A8A" w:rsidP="007E2A41">
            <w:pPr>
              <w:pStyle w:val="BodyText1"/>
              <w:spacing w:line="240" w:lineRule="auto"/>
              <w:rPr>
                <w:rFonts w:ascii="Times New Roman" w:hAnsi="Times New Roman"/>
                <w:bCs/>
              </w:rPr>
            </w:pPr>
          </w:p>
          <w:p w14:paraId="348871E7" w14:textId="77777777" w:rsidR="00086A8A" w:rsidRPr="007765A0" w:rsidRDefault="00086A8A" w:rsidP="007E2A41">
            <w:pPr>
              <w:pStyle w:val="BodyText1"/>
              <w:spacing w:line="240" w:lineRule="auto"/>
              <w:rPr>
                <w:rFonts w:ascii="Times New Roman" w:hAnsi="Times New Roman"/>
                <w:bCs/>
              </w:rPr>
            </w:pPr>
            <w:r w:rsidRPr="007765A0">
              <w:rPr>
                <w:rFonts w:ascii="Times New Roman" w:hAnsi="Times New Roman"/>
                <w:bCs/>
              </w:rPr>
              <w:t>Institutions shall report net of defaulted exposures.</w:t>
            </w:r>
          </w:p>
          <w:p w14:paraId="718668CE" w14:textId="77777777" w:rsidR="002509B1" w:rsidRPr="007765A0" w:rsidRDefault="002509B1" w:rsidP="007E2A41">
            <w:pPr>
              <w:pStyle w:val="BodyText1"/>
              <w:spacing w:line="240" w:lineRule="auto"/>
              <w:rPr>
                <w:rFonts w:ascii="Times New Roman" w:hAnsi="Times New Roman"/>
                <w:bCs/>
              </w:rPr>
            </w:pPr>
          </w:p>
        </w:tc>
      </w:tr>
      <w:tr w:rsidR="002A54FF" w:rsidRPr="00FE002E" w14:paraId="7F4516FE" w14:textId="77777777" w:rsidTr="004B064A">
        <w:trPr>
          <w:trHeight w:val="71"/>
        </w:trPr>
        <w:tc>
          <w:tcPr>
            <w:tcW w:w="1417" w:type="dxa"/>
            <w:shd w:val="clear" w:color="auto" w:fill="FFFFFF"/>
          </w:tcPr>
          <w:p w14:paraId="729BBA0D" w14:textId="66CC7455" w:rsidR="00F4754B" w:rsidRPr="00FE002E" w:rsidRDefault="00F4754B" w:rsidP="006423CC">
            <w:pPr>
              <w:pStyle w:val="BodyText1"/>
              <w:rPr>
                <w:rFonts w:ascii="Times New Roman" w:hAnsi="Times New Roman"/>
                <w:bCs/>
              </w:rPr>
            </w:pPr>
            <w:r w:rsidRPr="00FE002E">
              <w:rPr>
                <w:rFonts w:ascii="Times New Roman" w:hAnsi="Times New Roman"/>
                <w:bCs/>
              </w:rPr>
              <w:t>{</w:t>
            </w:r>
            <w:del w:id="3416" w:author="Author">
              <w:r w:rsidR="00A60C43" w:rsidRPr="00FE002E">
                <w:rPr>
                  <w:rFonts w:ascii="Times New Roman" w:hAnsi="Times New Roman"/>
                  <w:bCs/>
                </w:rPr>
                <w:delText>1</w:delText>
              </w:r>
              <w:r w:rsidR="00EA3F88">
                <w:rPr>
                  <w:rFonts w:ascii="Times New Roman" w:hAnsi="Times New Roman"/>
                  <w:bCs/>
                </w:rPr>
                <w:delText>8</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2</w:delText>
              </w:r>
              <w:r w:rsidR="00FA1A9C">
                <w:rPr>
                  <w:rFonts w:ascii="Times New Roman" w:hAnsi="Times New Roman"/>
                  <w:bCs/>
                </w:rPr>
                <w:delText>0</w:delText>
              </w:r>
            </w:del>
            <w:ins w:id="3417" w:author="Author">
              <w:r w:rsidR="00AD1CB9">
                <w:rPr>
                  <w:rFonts w:ascii="Times New Roman" w:hAnsi="Times New Roman"/>
                  <w:bCs/>
                </w:rPr>
                <w:t>0</w:t>
              </w:r>
              <w:r w:rsidR="00A60C43" w:rsidRPr="00FE002E">
                <w:rPr>
                  <w:rFonts w:ascii="Times New Roman" w:hAnsi="Times New Roman"/>
                  <w:bCs/>
                </w:rPr>
                <w:t>1</w:t>
              </w:r>
              <w:r w:rsidR="00EA3F88">
                <w:rPr>
                  <w:rFonts w:ascii="Times New Roman" w:hAnsi="Times New Roman"/>
                  <w:bCs/>
                </w:rPr>
                <w:t>8</w:t>
              </w:r>
              <w:r w:rsidR="00A60C43" w:rsidRPr="00FE002E">
                <w:rPr>
                  <w:rFonts w:ascii="Times New Roman" w:hAnsi="Times New Roman"/>
                  <w:bCs/>
                </w:rPr>
                <w:t>0</w:t>
              </w:r>
              <w:r w:rsidRPr="00FE002E">
                <w:rPr>
                  <w:rFonts w:ascii="Times New Roman" w:hAnsi="Times New Roman"/>
                  <w:bCs/>
                </w:rPr>
                <w:t>;</w:t>
              </w:r>
              <w:r w:rsidR="00AD1CB9">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5B3D67A0"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Institutions</w:t>
            </w:r>
            <w:r w:rsidR="00500508">
              <w:rPr>
                <w:rFonts w:ascii="Times New Roman" w:hAnsi="Times New Roman"/>
                <w:bCs/>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14:paraId="5DBD5C56" w14:textId="77777777" w:rsidR="002509B1" w:rsidRPr="00FE002E" w:rsidRDefault="002509B1" w:rsidP="007E2A41">
            <w:pPr>
              <w:pStyle w:val="BodyText1"/>
              <w:spacing w:line="240" w:lineRule="auto"/>
              <w:rPr>
                <w:rFonts w:ascii="Times New Roman" w:hAnsi="Times New Roman"/>
                <w:bCs/>
              </w:rPr>
            </w:pPr>
          </w:p>
          <w:p w14:paraId="448C28B5" w14:textId="0B9E450D"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institutions that fall under </w:t>
            </w:r>
            <w:ins w:id="3418" w:author="Author">
              <w:r w:rsidR="00046DCF">
                <w:rPr>
                  <w:rFonts w:ascii="Times New Roman" w:hAnsi="Times New Roman"/>
                  <w:bCs/>
                </w:rPr>
                <w:t xml:space="preserve">point (b) of </w:t>
              </w:r>
            </w:ins>
            <w:r w:rsidRPr="00FE002E">
              <w:rPr>
                <w:rFonts w:ascii="Times New Roman" w:hAnsi="Times New Roman"/>
                <w:bCs/>
              </w:rPr>
              <w:t xml:space="preserve">Article </w:t>
            </w:r>
            <w:r w:rsidR="00C33245" w:rsidRPr="00FE002E">
              <w:rPr>
                <w:rFonts w:ascii="Times New Roman" w:hAnsi="Times New Roman"/>
                <w:bCs/>
              </w:rPr>
              <w:t>147</w:t>
            </w:r>
            <w:r w:rsidRPr="00FE002E">
              <w:rPr>
                <w:rFonts w:ascii="Times New Roman" w:hAnsi="Times New Roman"/>
                <w:bCs/>
              </w:rPr>
              <w:t>(2</w:t>
            </w:r>
            <w:del w:id="3419" w:author="Author">
              <w:r w:rsidRPr="00FE002E">
                <w:rPr>
                  <w:rFonts w:ascii="Times New Roman" w:hAnsi="Times New Roman"/>
                  <w:bCs/>
                </w:rPr>
                <w:delText>)(b) of the</w:delText>
              </w:r>
            </w:del>
            <w:ins w:id="3420" w:author="Author">
              <w:r w:rsidRPr="00FE002E">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and are </w:t>
            </w:r>
            <w:r w:rsidRPr="00011E14">
              <w:rPr>
                <w:rFonts w:ascii="Times New Roman" w:hAnsi="Times New Roman"/>
                <w:rPrChange w:id="3421" w:author="Author">
                  <w:rPr>
                    <w:rFonts w:ascii="Times New Roman" w:hAnsi="Times New Roman"/>
                    <w:b/>
                    <w:u w:val="single"/>
                  </w:rPr>
                </w:rPrChange>
              </w:rPr>
              <w:t>not</w:t>
            </w:r>
            <w:r w:rsidRPr="00FE002E">
              <w:rPr>
                <w:rFonts w:ascii="Times New Roman" w:hAnsi="Times New Roman"/>
                <w:bCs/>
              </w:rPr>
              <w:t xml:space="preserve"> exposures in the form of covered bonds under </w:t>
            </w:r>
            <w:ins w:id="3422" w:author="Author">
              <w:r w:rsidR="00046DCF">
                <w:rPr>
                  <w:rFonts w:ascii="Times New Roman" w:hAnsi="Times New Roman"/>
                  <w:bCs/>
                </w:rPr>
                <w:t xml:space="preserve">point (d) of </w:t>
              </w:r>
            </w:ins>
            <w:r w:rsidRPr="00FE002E">
              <w:rPr>
                <w:rFonts w:ascii="Times New Roman" w:hAnsi="Times New Roman"/>
                <w:bCs/>
              </w:rPr>
              <w:t xml:space="preserve">Article </w:t>
            </w:r>
            <w:r w:rsidR="00C33245" w:rsidRPr="00FE002E">
              <w:rPr>
                <w:rFonts w:ascii="Times New Roman" w:hAnsi="Times New Roman"/>
                <w:bCs/>
              </w:rPr>
              <w:t>161</w:t>
            </w:r>
            <w:r w:rsidR="006423CC">
              <w:rPr>
                <w:rFonts w:ascii="Times New Roman" w:hAnsi="Times New Roman"/>
                <w:bCs/>
              </w:rPr>
              <w:t xml:space="preserve"> (1)</w:t>
            </w:r>
            <w:r w:rsidRPr="00FE002E">
              <w:rPr>
                <w:rFonts w:ascii="Times New Roman" w:hAnsi="Times New Roman"/>
                <w:bCs/>
              </w:rPr>
              <w:t xml:space="preserve"> </w:t>
            </w:r>
            <w:del w:id="3423" w:author="Author">
              <w:r w:rsidRPr="00FE002E">
                <w:rPr>
                  <w:rFonts w:ascii="Times New Roman" w:hAnsi="Times New Roman"/>
                  <w:bCs/>
                </w:rPr>
                <w:delText xml:space="preserve">(d) of the </w:delText>
              </w:r>
            </w:del>
            <w:r w:rsidR="00684733">
              <w:rPr>
                <w:rFonts w:ascii="Times New Roman" w:hAnsi="Times New Roman"/>
                <w:bCs/>
              </w:rPr>
              <w:t>CRR</w:t>
            </w:r>
            <w:r w:rsidRPr="00FE002E">
              <w:rPr>
                <w:rFonts w:ascii="Times New Roman" w:hAnsi="Times New Roman"/>
                <w:bCs/>
              </w:rPr>
              <w:t xml:space="preserve"> and do </w:t>
            </w:r>
            <w:r w:rsidR="00C51086" w:rsidRPr="00011E14">
              <w:rPr>
                <w:rFonts w:ascii="Times New Roman" w:hAnsi="Times New Roman"/>
                <w:rPrChange w:id="3424" w:author="Author">
                  <w:rPr>
                    <w:rFonts w:ascii="Times New Roman" w:hAnsi="Times New Roman"/>
                    <w:b/>
                    <w:u w:val="single"/>
                  </w:rPr>
                </w:rPrChange>
              </w:rPr>
              <w:t>not</w:t>
            </w:r>
            <w:r w:rsidR="00C51086" w:rsidRPr="00FE002E">
              <w:rPr>
                <w:rFonts w:ascii="Times New Roman" w:hAnsi="Times New Roman"/>
                <w:bCs/>
              </w:rPr>
              <w:t xml:space="preserve"> </w:t>
            </w:r>
            <w:r w:rsidRPr="00FE002E">
              <w:rPr>
                <w:rFonts w:ascii="Times New Roman" w:hAnsi="Times New Roman"/>
                <w:bCs/>
              </w:rPr>
              <w:t xml:space="preserve">fall under </w:t>
            </w:r>
            <w:ins w:id="3425" w:author="Author">
              <w:r w:rsidR="00046DCF">
                <w:rPr>
                  <w:rFonts w:ascii="Times New Roman" w:hAnsi="Times New Roman"/>
                  <w:bCs/>
                </w:rPr>
                <w:t xml:space="preserve">points (a) to (c) of </w:t>
              </w:r>
            </w:ins>
            <w:r w:rsidRPr="00FE002E">
              <w:rPr>
                <w:rFonts w:ascii="Times New Roman" w:hAnsi="Times New Roman"/>
                <w:bCs/>
              </w:rPr>
              <w:t xml:space="preserve">Article </w:t>
            </w:r>
            <w:r w:rsidR="00C33245" w:rsidRPr="00FE002E">
              <w:rPr>
                <w:rFonts w:ascii="Times New Roman" w:hAnsi="Times New Roman"/>
                <w:bCs/>
              </w:rPr>
              <w:t>147</w:t>
            </w:r>
            <w:r w:rsidRPr="00FE002E">
              <w:rPr>
                <w:rFonts w:ascii="Times New Roman" w:hAnsi="Times New Roman"/>
                <w:bCs/>
              </w:rPr>
              <w:t>(4</w:t>
            </w:r>
            <w:del w:id="3426" w:author="Author">
              <w:r w:rsidRPr="00FE002E">
                <w:rPr>
                  <w:rFonts w:ascii="Times New Roman" w:hAnsi="Times New Roman"/>
                  <w:bCs/>
                </w:rPr>
                <w:delText>)(a)</w:delText>
              </w:r>
              <w:r w:rsidR="00967213">
                <w:rPr>
                  <w:rFonts w:ascii="Times New Roman" w:hAnsi="Times New Roman"/>
                  <w:bCs/>
                </w:rPr>
                <w:delText xml:space="preserve"> to</w:delText>
              </w:r>
              <w:r w:rsidRPr="00FE002E">
                <w:rPr>
                  <w:rFonts w:ascii="Times New Roman" w:hAnsi="Times New Roman"/>
                  <w:bCs/>
                </w:rPr>
                <w:delText xml:space="preserve"> (c) of the</w:delText>
              </w:r>
            </w:del>
            <w:ins w:id="3427" w:author="Author">
              <w:r w:rsidRPr="00FE002E">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w:t>
            </w:r>
          </w:p>
          <w:p w14:paraId="50027CF2" w14:textId="77777777" w:rsidR="002509B1" w:rsidRDefault="002509B1" w:rsidP="007E2A41">
            <w:pPr>
              <w:pStyle w:val="BodyText1"/>
              <w:spacing w:line="240" w:lineRule="auto"/>
              <w:rPr>
                <w:rFonts w:ascii="Times New Roman" w:hAnsi="Times New Roman"/>
                <w:b/>
                <w:bCs/>
                <w:u w:val="single"/>
              </w:rPr>
            </w:pPr>
          </w:p>
          <w:p w14:paraId="0A803DEA"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74D3DFFE" w14:textId="77777777" w:rsidR="009C4E79" w:rsidRPr="00FE002E" w:rsidRDefault="009C4E79" w:rsidP="007E2A41">
            <w:pPr>
              <w:pStyle w:val="BodyText1"/>
              <w:spacing w:line="240" w:lineRule="auto"/>
              <w:rPr>
                <w:rFonts w:ascii="Times New Roman" w:hAnsi="Times New Roman"/>
                <w:b/>
                <w:bCs/>
                <w:u w:val="single"/>
              </w:rPr>
            </w:pPr>
          </w:p>
        </w:tc>
      </w:tr>
      <w:tr w:rsidR="002A54FF" w:rsidRPr="00FE002E" w14:paraId="63DBCD42" w14:textId="77777777" w:rsidTr="004B064A">
        <w:trPr>
          <w:trHeight w:val="71"/>
        </w:trPr>
        <w:tc>
          <w:tcPr>
            <w:tcW w:w="1417" w:type="dxa"/>
            <w:shd w:val="clear" w:color="auto" w:fill="FFFFFF"/>
          </w:tcPr>
          <w:p w14:paraId="18901B11" w14:textId="51CBBE8A" w:rsidR="00F4754B" w:rsidRPr="00FE002E" w:rsidRDefault="00F4754B" w:rsidP="006423CC">
            <w:pPr>
              <w:pStyle w:val="BodyText1"/>
              <w:rPr>
                <w:rFonts w:ascii="Times New Roman" w:hAnsi="Times New Roman"/>
              </w:rPr>
            </w:pPr>
            <w:r w:rsidRPr="00FE002E">
              <w:rPr>
                <w:rFonts w:ascii="Times New Roman" w:hAnsi="Times New Roman"/>
                <w:bCs/>
              </w:rPr>
              <w:t>{</w:t>
            </w:r>
            <w:del w:id="3428" w:author="Author">
              <w:r w:rsidR="00A60C43" w:rsidRPr="00FE002E">
                <w:rPr>
                  <w:rFonts w:ascii="Times New Roman" w:hAnsi="Times New Roman"/>
                  <w:bCs/>
                </w:rPr>
                <w:delText>1</w:delText>
              </w:r>
              <w:r w:rsidR="00EA3F88">
                <w:rPr>
                  <w:rFonts w:ascii="Times New Roman" w:hAnsi="Times New Roman"/>
                  <w:bCs/>
                </w:rPr>
                <w:delText>8</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3</w:delText>
              </w:r>
              <w:r w:rsidR="00FA1A9C">
                <w:rPr>
                  <w:rFonts w:ascii="Times New Roman" w:hAnsi="Times New Roman"/>
                  <w:bCs/>
                </w:rPr>
                <w:delText>0</w:delText>
              </w:r>
            </w:del>
            <w:ins w:id="3429" w:author="Author">
              <w:r w:rsidR="00AD1CB9">
                <w:rPr>
                  <w:rFonts w:ascii="Times New Roman" w:hAnsi="Times New Roman"/>
                  <w:bCs/>
                </w:rPr>
                <w:t>0</w:t>
              </w:r>
              <w:r w:rsidR="00A60C43" w:rsidRPr="00FE002E">
                <w:rPr>
                  <w:rFonts w:ascii="Times New Roman" w:hAnsi="Times New Roman"/>
                  <w:bCs/>
                </w:rPr>
                <w:t>1</w:t>
              </w:r>
              <w:r w:rsidR="00EA3F88">
                <w:rPr>
                  <w:rFonts w:ascii="Times New Roman" w:hAnsi="Times New Roman"/>
                  <w:bCs/>
                </w:rPr>
                <w:t>8</w:t>
              </w:r>
              <w:r w:rsidR="00A60C43" w:rsidRPr="00FE002E">
                <w:rPr>
                  <w:rFonts w:ascii="Times New Roman" w:hAnsi="Times New Roman"/>
                  <w:bCs/>
                </w:rPr>
                <w:t>0</w:t>
              </w:r>
              <w:r w:rsidRPr="00FE002E">
                <w:rPr>
                  <w:rFonts w:ascii="Times New Roman" w:hAnsi="Times New Roman"/>
                  <w:bCs/>
                </w:rPr>
                <w:t>;</w:t>
              </w:r>
              <w:r w:rsidR="00AD1CB9">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6B6B1A57" w14:textId="1059A48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Institutions</w:t>
            </w:r>
            <w:r w:rsidR="00D50BF9">
              <w:rPr>
                <w:rFonts w:ascii="Times New Roman" w:hAnsi="Times New Roman"/>
                <w:b/>
                <w:bCs/>
              </w:rPr>
              <w:t xml:space="preserve"> – </w:t>
            </w:r>
            <w:del w:id="3430" w:author="Author">
              <w:r w:rsidR="00D50BF9">
                <w:rPr>
                  <w:rFonts w:ascii="Times New Roman" w:hAnsi="Times New Roman"/>
                  <w:b/>
                  <w:bCs/>
                </w:rPr>
                <w:delText>RWA</w:delText>
              </w:r>
            </w:del>
            <w:ins w:id="3431" w:author="Author">
              <w:r w:rsidR="00D50BF9">
                <w:rPr>
                  <w:rFonts w:ascii="Times New Roman" w:hAnsi="Times New Roman"/>
                  <w:b/>
                  <w:bCs/>
                </w:rPr>
                <w:t>RW</w:t>
              </w:r>
              <w:r w:rsidR="00247954">
                <w:rPr>
                  <w:rFonts w:ascii="Times New Roman" w:hAnsi="Times New Roman"/>
                  <w:b/>
                  <w:bCs/>
                </w:rPr>
                <w:t>E</w:t>
              </w:r>
              <w:r w:rsidR="00D50BF9">
                <w:rPr>
                  <w:rFonts w:ascii="Times New Roman" w:hAnsi="Times New Roman"/>
                  <w:b/>
                  <w:bCs/>
                </w:rPr>
                <w:t>A</w:t>
              </w:r>
            </w:ins>
            <w:r w:rsidR="00706750">
              <w:rPr>
                <w:rFonts w:ascii="Times New Roman" w:hAnsi="Times New Roman"/>
                <w:b/>
                <w:bCs/>
              </w:rPr>
              <w:t xml:space="preserve"> </w:t>
            </w:r>
            <w:r w:rsidR="00706750" w:rsidRPr="00706750">
              <w:rPr>
                <w:rFonts w:ascii="Times New Roman" w:hAnsi="Times New Roman"/>
                <w:b/>
                <w:bCs/>
              </w:rPr>
              <w:t>– SA exposures</w:t>
            </w:r>
          </w:p>
          <w:p w14:paraId="06DE5A2B" w14:textId="77777777" w:rsidR="002509B1" w:rsidRPr="00FE002E" w:rsidRDefault="002509B1" w:rsidP="007E2A41">
            <w:pPr>
              <w:pStyle w:val="BodyText1"/>
              <w:spacing w:line="240" w:lineRule="auto"/>
              <w:rPr>
                <w:rFonts w:ascii="Times New Roman" w:hAnsi="Times New Roman"/>
                <w:b/>
                <w:bCs/>
              </w:rPr>
            </w:pPr>
          </w:p>
          <w:p w14:paraId="1B35E017" w14:textId="5A099433"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institutions that fall under Articles </w:t>
            </w:r>
            <w:r w:rsidR="00C33245" w:rsidRPr="00FE002E">
              <w:rPr>
                <w:rFonts w:ascii="Times New Roman" w:hAnsi="Times New Roman"/>
                <w:bCs/>
              </w:rPr>
              <w:t>119</w:t>
            </w:r>
            <w:r w:rsidRPr="00FE002E">
              <w:rPr>
                <w:rFonts w:ascii="Times New Roman" w:hAnsi="Times New Roman"/>
                <w:bCs/>
              </w:rPr>
              <w:t xml:space="preserve"> to </w:t>
            </w:r>
            <w:r w:rsidR="00C33245" w:rsidRPr="00FE002E">
              <w:rPr>
                <w:rFonts w:ascii="Times New Roman" w:hAnsi="Times New Roman"/>
                <w:bCs/>
              </w:rPr>
              <w:t>121</w:t>
            </w:r>
            <w:r w:rsidRPr="00FE002E">
              <w:rPr>
                <w:rFonts w:ascii="Times New Roman" w:hAnsi="Times New Roman"/>
                <w:bCs/>
              </w:rPr>
              <w:t xml:space="preserve"> </w:t>
            </w:r>
            <w:del w:id="3432" w:author="Author">
              <w:r w:rsidRPr="00FE002E">
                <w:rPr>
                  <w:rFonts w:ascii="Times New Roman" w:hAnsi="Times New Roman"/>
                  <w:bCs/>
                </w:rPr>
                <w:delText xml:space="preserve">of the </w:delText>
              </w:r>
            </w:del>
            <w:r w:rsidR="00684733">
              <w:rPr>
                <w:rFonts w:ascii="Times New Roman" w:hAnsi="Times New Roman"/>
                <w:bCs/>
              </w:rPr>
              <w:t>CRR</w:t>
            </w:r>
            <w:r w:rsidRPr="00FE002E">
              <w:rPr>
                <w:rFonts w:ascii="Times New Roman" w:hAnsi="Times New Roman"/>
                <w:bCs/>
              </w:rPr>
              <w:t xml:space="preserve">. </w:t>
            </w:r>
          </w:p>
          <w:p w14:paraId="7CE29C3B" w14:textId="77777777" w:rsidR="00086A8A" w:rsidRDefault="00086A8A" w:rsidP="007E2A41">
            <w:pPr>
              <w:pStyle w:val="BodyText1"/>
              <w:spacing w:line="240" w:lineRule="auto"/>
              <w:rPr>
                <w:rFonts w:ascii="Times New Roman" w:hAnsi="Times New Roman"/>
                <w:bCs/>
              </w:rPr>
            </w:pPr>
          </w:p>
          <w:p w14:paraId="1C908763"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lastRenderedPageBreak/>
              <w:t>Institutions shall report net of defaulted exposures.</w:t>
            </w:r>
          </w:p>
          <w:p w14:paraId="6FA68F7E"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1EFD30DA" w14:textId="77777777" w:rsidTr="004B064A">
        <w:trPr>
          <w:trHeight w:val="71"/>
        </w:trPr>
        <w:tc>
          <w:tcPr>
            <w:tcW w:w="1417" w:type="dxa"/>
            <w:shd w:val="clear" w:color="auto" w:fill="FFFFFF"/>
          </w:tcPr>
          <w:p w14:paraId="025E39D1" w14:textId="3C875B78" w:rsidR="00F4754B" w:rsidRPr="00FE002E" w:rsidRDefault="00F4754B" w:rsidP="006423CC">
            <w:pPr>
              <w:pStyle w:val="BodyText1"/>
              <w:rPr>
                <w:rFonts w:ascii="Times New Roman" w:hAnsi="Times New Roman"/>
              </w:rPr>
            </w:pPr>
            <w:r w:rsidRPr="00FE002E">
              <w:rPr>
                <w:rFonts w:ascii="Times New Roman" w:hAnsi="Times New Roman"/>
                <w:bCs/>
              </w:rPr>
              <w:lastRenderedPageBreak/>
              <w:t>{</w:t>
            </w:r>
            <w:del w:id="3433" w:author="Author">
              <w:r w:rsidR="00A60C43" w:rsidRPr="00FE002E">
                <w:rPr>
                  <w:rFonts w:ascii="Times New Roman" w:hAnsi="Times New Roman"/>
                  <w:bCs/>
                </w:rPr>
                <w:delText>1</w:delText>
              </w:r>
              <w:r w:rsidR="00EA3F88">
                <w:rPr>
                  <w:rFonts w:ascii="Times New Roman" w:hAnsi="Times New Roman"/>
                  <w:bCs/>
                </w:rPr>
                <w:delText>8</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4</w:delText>
              </w:r>
              <w:r w:rsidR="00FA1A9C">
                <w:rPr>
                  <w:rFonts w:ascii="Times New Roman" w:hAnsi="Times New Roman"/>
                  <w:bCs/>
                </w:rPr>
                <w:delText>0</w:delText>
              </w:r>
            </w:del>
            <w:ins w:id="3434" w:author="Author">
              <w:r w:rsidR="00AD1CB9">
                <w:rPr>
                  <w:rFonts w:ascii="Times New Roman" w:hAnsi="Times New Roman"/>
                  <w:bCs/>
                </w:rPr>
                <w:t>0</w:t>
              </w:r>
              <w:r w:rsidR="00A60C43" w:rsidRPr="00FE002E">
                <w:rPr>
                  <w:rFonts w:ascii="Times New Roman" w:hAnsi="Times New Roman"/>
                  <w:bCs/>
                </w:rPr>
                <w:t>1</w:t>
              </w:r>
              <w:r w:rsidR="00EA3F88">
                <w:rPr>
                  <w:rFonts w:ascii="Times New Roman" w:hAnsi="Times New Roman"/>
                  <w:bCs/>
                </w:rPr>
                <w:t>8</w:t>
              </w:r>
              <w:r w:rsidR="00A60C43" w:rsidRPr="00FE002E">
                <w:rPr>
                  <w:rFonts w:ascii="Times New Roman" w:hAnsi="Times New Roman"/>
                  <w:bCs/>
                </w:rPr>
                <w:t>0</w:t>
              </w:r>
              <w:r w:rsidRPr="00FE002E">
                <w:rPr>
                  <w:rFonts w:ascii="Times New Roman" w:hAnsi="Times New Roman"/>
                  <w:bCs/>
                </w:rPr>
                <w:t>;</w:t>
              </w:r>
              <w:r w:rsidR="00AD1CB9">
                <w:rPr>
                  <w:rFonts w:ascii="Times New Roman" w:hAnsi="Times New Roman"/>
                  <w:bCs/>
                </w:rPr>
                <w:t>0</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73DCBC6C" w14:textId="2FCCD67F"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Institutions</w:t>
            </w:r>
            <w:r w:rsidR="00D50BF9">
              <w:rPr>
                <w:rFonts w:ascii="Times New Roman" w:hAnsi="Times New Roman"/>
                <w:b/>
                <w:bCs/>
              </w:rPr>
              <w:t xml:space="preserve"> – </w:t>
            </w:r>
            <w:del w:id="3435" w:author="Author">
              <w:r w:rsidR="00D50BF9">
                <w:rPr>
                  <w:rFonts w:ascii="Times New Roman" w:hAnsi="Times New Roman"/>
                  <w:b/>
                  <w:bCs/>
                </w:rPr>
                <w:delText>RWA</w:delText>
              </w:r>
            </w:del>
            <w:ins w:id="3436" w:author="Author">
              <w:r w:rsidR="00D50BF9">
                <w:rPr>
                  <w:rFonts w:ascii="Times New Roman" w:hAnsi="Times New Roman"/>
                  <w:b/>
                  <w:bCs/>
                </w:rPr>
                <w:t>RW</w:t>
              </w:r>
              <w:r w:rsidR="00247954">
                <w:rPr>
                  <w:rFonts w:ascii="Times New Roman" w:hAnsi="Times New Roman"/>
                  <w:b/>
                  <w:bCs/>
                </w:rPr>
                <w:t>E</w:t>
              </w:r>
              <w:r w:rsidR="00D50BF9">
                <w:rPr>
                  <w:rFonts w:ascii="Times New Roman" w:hAnsi="Times New Roman"/>
                  <w:b/>
                  <w:bCs/>
                </w:rPr>
                <w:t>A</w:t>
              </w:r>
            </w:ins>
            <w:r w:rsidR="00706750">
              <w:rPr>
                <w:rFonts w:ascii="Times New Roman" w:hAnsi="Times New Roman"/>
                <w:b/>
                <w:bCs/>
              </w:rPr>
              <w:t xml:space="preserve"> – IRB exposures</w:t>
            </w:r>
          </w:p>
          <w:p w14:paraId="76356F99" w14:textId="77777777" w:rsidR="002509B1" w:rsidRPr="00FE002E" w:rsidRDefault="002509B1" w:rsidP="007E2A41">
            <w:pPr>
              <w:pStyle w:val="BodyText1"/>
              <w:spacing w:line="240" w:lineRule="auto"/>
              <w:rPr>
                <w:rFonts w:ascii="Times New Roman" w:hAnsi="Times New Roman"/>
                <w:b/>
                <w:bCs/>
              </w:rPr>
            </w:pPr>
          </w:p>
          <w:p w14:paraId="7B0734CB" w14:textId="7306FBAF" w:rsidR="00F4754B" w:rsidRDefault="00F4754B" w:rsidP="007E2A41">
            <w:pPr>
              <w:pStyle w:val="BodyText1"/>
              <w:spacing w:line="240" w:lineRule="auto"/>
              <w:rPr>
                <w:rFonts w:ascii="Times New Roman" w:hAnsi="Times New Roman"/>
                <w:bCs/>
              </w:rPr>
            </w:pPr>
            <w:r w:rsidRPr="00FE002E">
              <w:rPr>
                <w:rFonts w:ascii="Times New Roman" w:hAnsi="Times New Roman"/>
                <w:bCs/>
              </w:rPr>
              <w:t>The risk-weighted exposure amount of assets that are exposures to institutions that fall under</w:t>
            </w:r>
            <w:r w:rsidR="00FB0896">
              <w:rPr>
                <w:rFonts w:ascii="Times New Roman" w:hAnsi="Times New Roman"/>
                <w:bCs/>
              </w:rPr>
              <w:t xml:space="preserve"> </w:t>
            </w:r>
            <w:ins w:id="3437" w:author="Author">
              <w:r w:rsidR="00FB0896">
                <w:rPr>
                  <w:rFonts w:ascii="Times New Roman" w:hAnsi="Times New Roman"/>
                  <w:bCs/>
                </w:rPr>
                <w:t>point (b) of</w:t>
              </w:r>
              <w:r w:rsidRPr="00FE002E">
                <w:rPr>
                  <w:rFonts w:ascii="Times New Roman" w:hAnsi="Times New Roman"/>
                  <w:bCs/>
                </w:rPr>
                <w:t xml:space="preserve"> </w:t>
              </w:r>
            </w:ins>
            <w:r w:rsidRPr="00FE002E">
              <w:rPr>
                <w:rFonts w:ascii="Times New Roman" w:hAnsi="Times New Roman"/>
                <w:bCs/>
              </w:rPr>
              <w:t xml:space="preserve">Article </w:t>
            </w:r>
            <w:r w:rsidR="00C33245" w:rsidRPr="00FE002E">
              <w:rPr>
                <w:rFonts w:ascii="Times New Roman" w:hAnsi="Times New Roman"/>
                <w:bCs/>
              </w:rPr>
              <w:t>147</w:t>
            </w:r>
            <w:r w:rsidRPr="00FE002E">
              <w:rPr>
                <w:rFonts w:ascii="Times New Roman" w:hAnsi="Times New Roman"/>
                <w:bCs/>
              </w:rPr>
              <w:t>(2</w:t>
            </w:r>
            <w:del w:id="3438" w:author="Author">
              <w:r w:rsidRPr="00FE002E">
                <w:rPr>
                  <w:rFonts w:ascii="Times New Roman" w:hAnsi="Times New Roman"/>
                  <w:bCs/>
                </w:rPr>
                <w:delText>)(b) of the</w:delText>
              </w:r>
            </w:del>
            <w:ins w:id="3439" w:author="Author">
              <w:r w:rsidRPr="00FE002E">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and are </w:t>
            </w:r>
            <w:r w:rsidR="00C51086" w:rsidRPr="00011E14">
              <w:rPr>
                <w:rFonts w:ascii="Times New Roman" w:hAnsi="Times New Roman"/>
                <w:rPrChange w:id="3440" w:author="Author">
                  <w:rPr>
                    <w:rFonts w:ascii="Times New Roman" w:hAnsi="Times New Roman"/>
                    <w:b/>
                    <w:u w:val="single"/>
                  </w:rPr>
                </w:rPrChange>
              </w:rPr>
              <w:t>not</w:t>
            </w:r>
            <w:r w:rsidR="00C51086" w:rsidRPr="00FE002E">
              <w:rPr>
                <w:rFonts w:ascii="Times New Roman" w:hAnsi="Times New Roman"/>
                <w:bCs/>
              </w:rPr>
              <w:t xml:space="preserve"> </w:t>
            </w:r>
            <w:r w:rsidRPr="00FE002E">
              <w:rPr>
                <w:rFonts w:ascii="Times New Roman" w:hAnsi="Times New Roman"/>
                <w:bCs/>
              </w:rPr>
              <w:t xml:space="preserve">exposures in the form of covered bonds under </w:t>
            </w:r>
            <w:ins w:id="3441" w:author="Author">
              <w:r w:rsidR="00FB0896">
                <w:rPr>
                  <w:rFonts w:ascii="Times New Roman" w:hAnsi="Times New Roman"/>
                  <w:bCs/>
                </w:rPr>
                <w:t xml:space="preserve">point (d) of </w:t>
              </w:r>
            </w:ins>
            <w:r w:rsidRPr="00FE002E">
              <w:rPr>
                <w:rFonts w:ascii="Times New Roman" w:hAnsi="Times New Roman"/>
                <w:bCs/>
              </w:rPr>
              <w:t xml:space="preserve">Article </w:t>
            </w:r>
            <w:r w:rsidR="00C33245" w:rsidRPr="00FE002E">
              <w:rPr>
                <w:rFonts w:ascii="Times New Roman" w:hAnsi="Times New Roman"/>
                <w:bCs/>
              </w:rPr>
              <w:t>161</w:t>
            </w:r>
            <w:del w:id="3442" w:author="Author">
              <w:r w:rsidR="006423CC">
                <w:rPr>
                  <w:rFonts w:ascii="Times New Roman" w:hAnsi="Times New Roman"/>
                  <w:bCs/>
                </w:rPr>
                <w:delText xml:space="preserve"> </w:delText>
              </w:r>
            </w:del>
            <w:r w:rsidR="006423CC">
              <w:rPr>
                <w:rFonts w:ascii="Times New Roman" w:hAnsi="Times New Roman"/>
                <w:bCs/>
              </w:rPr>
              <w:t>(1)</w:t>
            </w:r>
            <w:r w:rsidRPr="00FE002E">
              <w:rPr>
                <w:rFonts w:ascii="Times New Roman" w:hAnsi="Times New Roman"/>
                <w:bCs/>
              </w:rPr>
              <w:t xml:space="preserve"> </w:t>
            </w:r>
            <w:del w:id="3443" w:author="Author">
              <w:r w:rsidRPr="00FE002E">
                <w:rPr>
                  <w:rFonts w:ascii="Times New Roman" w:hAnsi="Times New Roman"/>
                  <w:bCs/>
                </w:rPr>
                <w:delText xml:space="preserve">(d) of the </w:delText>
              </w:r>
            </w:del>
            <w:r w:rsidR="00684733">
              <w:rPr>
                <w:rFonts w:ascii="Times New Roman" w:hAnsi="Times New Roman"/>
                <w:bCs/>
              </w:rPr>
              <w:t>CRR</w:t>
            </w:r>
            <w:r w:rsidRPr="00FE002E">
              <w:rPr>
                <w:rFonts w:ascii="Times New Roman" w:hAnsi="Times New Roman"/>
                <w:bCs/>
              </w:rPr>
              <w:t xml:space="preserve"> and do </w:t>
            </w:r>
            <w:r w:rsidR="00C51086" w:rsidRPr="00011E14">
              <w:rPr>
                <w:rFonts w:ascii="Times New Roman" w:hAnsi="Times New Roman"/>
                <w:rPrChange w:id="3444" w:author="Author">
                  <w:rPr>
                    <w:rFonts w:ascii="Times New Roman" w:hAnsi="Times New Roman"/>
                    <w:b/>
                    <w:u w:val="single"/>
                  </w:rPr>
                </w:rPrChange>
              </w:rPr>
              <w:t>not</w:t>
            </w:r>
            <w:r w:rsidR="00C51086" w:rsidRPr="00FE002E">
              <w:rPr>
                <w:rFonts w:ascii="Times New Roman" w:hAnsi="Times New Roman"/>
                <w:bCs/>
              </w:rPr>
              <w:t xml:space="preserve"> </w:t>
            </w:r>
            <w:r w:rsidRPr="00FE002E">
              <w:rPr>
                <w:rFonts w:ascii="Times New Roman" w:hAnsi="Times New Roman"/>
                <w:bCs/>
              </w:rPr>
              <w:t xml:space="preserve">fall under </w:t>
            </w:r>
            <w:ins w:id="3445" w:author="Author">
              <w:r w:rsidR="004E26E2">
                <w:rPr>
                  <w:rFonts w:ascii="Times New Roman" w:hAnsi="Times New Roman"/>
                  <w:bCs/>
                </w:rPr>
                <w:t xml:space="preserve">points (a) to (c) of </w:t>
              </w:r>
            </w:ins>
            <w:r w:rsidRPr="00FE002E">
              <w:rPr>
                <w:rFonts w:ascii="Times New Roman" w:hAnsi="Times New Roman"/>
                <w:bCs/>
              </w:rPr>
              <w:t xml:space="preserve">Article </w:t>
            </w:r>
            <w:r w:rsidR="00C33245" w:rsidRPr="00FE002E">
              <w:rPr>
                <w:rFonts w:ascii="Times New Roman" w:hAnsi="Times New Roman"/>
                <w:bCs/>
              </w:rPr>
              <w:t>147</w:t>
            </w:r>
            <w:r w:rsidRPr="00FE002E">
              <w:rPr>
                <w:rFonts w:ascii="Times New Roman" w:hAnsi="Times New Roman"/>
                <w:bCs/>
              </w:rPr>
              <w:t>(4</w:t>
            </w:r>
            <w:del w:id="3446" w:author="Author">
              <w:r w:rsidRPr="00FE002E">
                <w:rPr>
                  <w:rFonts w:ascii="Times New Roman" w:hAnsi="Times New Roman"/>
                  <w:bCs/>
                </w:rPr>
                <w:delText>)(a)</w:delText>
              </w:r>
              <w:r w:rsidR="00967213">
                <w:rPr>
                  <w:rFonts w:ascii="Times New Roman" w:hAnsi="Times New Roman"/>
                  <w:bCs/>
                </w:rPr>
                <w:delText xml:space="preserve"> to</w:delText>
              </w:r>
              <w:r w:rsidRPr="00FE002E">
                <w:rPr>
                  <w:rFonts w:ascii="Times New Roman" w:hAnsi="Times New Roman"/>
                  <w:bCs/>
                </w:rPr>
                <w:delText xml:space="preserve"> (c) of the</w:delText>
              </w:r>
            </w:del>
            <w:ins w:id="3447" w:author="Author">
              <w:r w:rsidRPr="00FE002E">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w:t>
            </w:r>
          </w:p>
          <w:p w14:paraId="5E814575" w14:textId="77777777" w:rsidR="009C4E79" w:rsidRDefault="009C4E79" w:rsidP="007E2A41">
            <w:pPr>
              <w:pStyle w:val="BodyText1"/>
              <w:spacing w:line="240" w:lineRule="auto"/>
              <w:rPr>
                <w:rFonts w:ascii="Times New Roman" w:hAnsi="Times New Roman"/>
                <w:bCs/>
              </w:rPr>
            </w:pPr>
          </w:p>
          <w:p w14:paraId="20528122" w14:textId="77777777"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1830B0D9"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3B7F5DF8" w14:textId="77777777" w:rsidTr="004B064A">
        <w:trPr>
          <w:trHeight w:val="71"/>
        </w:trPr>
        <w:tc>
          <w:tcPr>
            <w:tcW w:w="1417" w:type="dxa"/>
            <w:shd w:val="clear" w:color="auto" w:fill="FFFFFF"/>
          </w:tcPr>
          <w:p w14:paraId="7247E1A0" w14:textId="6DF2573E" w:rsidR="00F4754B" w:rsidRPr="00FE002E" w:rsidRDefault="00F4754B" w:rsidP="00A60C43">
            <w:pPr>
              <w:pStyle w:val="BodyText1"/>
              <w:rPr>
                <w:rFonts w:ascii="Times New Roman" w:hAnsi="Times New Roman"/>
              </w:rPr>
            </w:pPr>
            <w:r w:rsidRPr="00FE002E">
              <w:rPr>
                <w:rFonts w:ascii="Times New Roman" w:hAnsi="Times New Roman"/>
                <w:bCs/>
              </w:rPr>
              <w:t>{</w:t>
            </w:r>
            <w:del w:id="3448" w:author="Author">
              <w:r w:rsidR="00EA3F88">
                <w:rPr>
                  <w:rFonts w:ascii="Times New Roman" w:hAnsi="Times New Roman"/>
                  <w:bCs/>
                </w:rPr>
                <w:delText>19</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1</w:delText>
              </w:r>
              <w:r w:rsidR="00FA1A9C">
                <w:rPr>
                  <w:rFonts w:ascii="Times New Roman" w:hAnsi="Times New Roman"/>
                  <w:bCs/>
                </w:rPr>
                <w:delText>0</w:delText>
              </w:r>
            </w:del>
            <w:ins w:id="3449" w:author="Author">
              <w:r w:rsidR="00AD1CB9">
                <w:rPr>
                  <w:rFonts w:ascii="Times New Roman" w:hAnsi="Times New Roman"/>
                  <w:bCs/>
                </w:rPr>
                <w:t>0</w:t>
              </w:r>
              <w:r w:rsidR="00EA3F88">
                <w:rPr>
                  <w:rFonts w:ascii="Times New Roman" w:hAnsi="Times New Roman"/>
                  <w:bCs/>
                </w:rPr>
                <w:t>19</w:t>
              </w:r>
              <w:r w:rsidR="00A60C43" w:rsidRPr="00FE002E">
                <w:rPr>
                  <w:rFonts w:ascii="Times New Roman" w:hAnsi="Times New Roman"/>
                  <w:bCs/>
                </w:rPr>
                <w:t>0</w:t>
              </w:r>
              <w:r w:rsidRPr="00FE002E">
                <w:rPr>
                  <w:rFonts w:ascii="Times New Roman" w:hAnsi="Times New Roman"/>
                  <w:bCs/>
                </w:rPr>
                <w:t>;</w:t>
              </w:r>
              <w:r w:rsidR="00AD1CB9">
                <w:rPr>
                  <w:rFonts w:ascii="Times New Roman" w:hAnsi="Times New Roman"/>
                  <w:bCs/>
                </w:rPr>
                <w:t>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4AA7AD70" w14:textId="0509CA4E"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Secured by mortgages o</w:t>
            </w:r>
            <w:r w:rsidR="000D3973">
              <w:rPr>
                <w:rFonts w:ascii="Times New Roman" w:hAnsi="Times New Roman"/>
                <w:b/>
                <w:bCs/>
              </w:rPr>
              <w:t>n</w:t>
            </w:r>
            <w:r w:rsidRPr="00FE002E">
              <w:rPr>
                <w:rFonts w:ascii="Times New Roman" w:hAnsi="Times New Roman"/>
                <w:b/>
                <w:bCs/>
              </w:rPr>
              <w:t xml:space="preserve"> immovable properties</w:t>
            </w:r>
            <w:del w:id="3450" w:author="Author">
              <w:r w:rsidRPr="00FE002E">
                <w:rPr>
                  <w:rFonts w:ascii="Times New Roman" w:hAnsi="Times New Roman"/>
                  <w:b/>
                  <w:bCs/>
                </w:rPr>
                <w:delText>; of which</w:delText>
              </w:r>
              <w:r w:rsidR="00D50BF9">
                <w:rPr>
                  <w:rFonts w:ascii="Times New Roman" w:hAnsi="Times New Roman"/>
                  <w:b/>
                  <w:bCs/>
                </w:rPr>
                <w:delText xml:space="preserve"> </w:delText>
              </w:r>
            </w:del>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14:paraId="1DB57456" w14:textId="77777777" w:rsidR="002509B1" w:rsidRPr="00FE002E" w:rsidRDefault="002509B1" w:rsidP="007E2A41">
            <w:pPr>
              <w:pStyle w:val="BodyText1"/>
              <w:spacing w:line="240" w:lineRule="auto"/>
              <w:rPr>
                <w:rFonts w:ascii="Times New Roman" w:hAnsi="Times New Roman"/>
                <w:b/>
                <w:bCs/>
              </w:rPr>
            </w:pPr>
          </w:p>
          <w:p w14:paraId="553CC821" w14:textId="63A2D1A6"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secured by mortgages on immovable property that fall under Article </w:t>
            </w:r>
            <w:r w:rsidR="00C33245" w:rsidRPr="00FE002E">
              <w:rPr>
                <w:rFonts w:ascii="Times New Roman" w:hAnsi="Times New Roman"/>
                <w:bCs/>
              </w:rPr>
              <w:t>124</w:t>
            </w:r>
            <w:r w:rsidRPr="00FE002E">
              <w:rPr>
                <w:rFonts w:ascii="Times New Roman" w:hAnsi="Times New Roman"/>
                <w:bCs/>
              </w:rPr>
              <w:t xml:space="preserve"> </w:t>
            </w:r>
            <w:del w:id="3451" w:author="Author">
              <w:r w:rsidRPr="00FE002E">
                <w:rPr>
                  <w:rFonts w:ascii="Times New Roman" w:hAnsi="Times New Roman"/>
                  <w:bCs/>
                </w:rPr>
                <w:delText xml:space="preserve">of the </w:delText>
              </w:r>
            </w:del>
            <w:r w:rsidR="00684733">
              <w:rPr>
                <w:rFonts w:ascii="Times New Roman" w:hAnsi="Times New Roman"/>
                <w:bCs/>
              </w:rPr>
              <w:t>CRR</w:t>
            </w:r>
            <w:r w:rsidRPr="00FE002E">
              <w:rPr>
                <w:rFonts w:ascii="Times New Roman" w:hAnsi="Times New Roman"/>
                <w:bCs/>
              </w:rPr>
              <w:t>.</w:t>
            </w:r>
          </w:p>
          <w:p w14:paraId="17D67F5E" w14:textId="77777777" w:rsidR="00086A8A" w:rsidRDefault="00086A8A" w:rsidP="007E2A41">
            <w:pPr>
              <w:pStyle w:val="BodyText1"/>
              <w:spacing w:line="240" w:lineRule="auto"/>
              <w:rPr>
                <w:rFonts w:ascii="Times New Roman" w:hAnsi="Times New Roman"/>
                <w:bCs/>
              </w:rPr>
            </w:pPr>
          </w:p>
          <w:p w14:paraId="1AE109C6"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4640B57D"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56FBD004" w14:textId="77777777" w:rsidTr="004B064A">
        <w:trPr>
          <w:trHeight w:val="71"/>
        </w:trPr>
        <w:tc>
          <w:tcPr>
            <w:tcW w:w="1417" w:type="dxa"/>
            <w:shd w:val="clear" w:color="auto" w:fill="FFFFFF"/>
          </w:tcPr>
          <w:p w14:paraId="2044B99B" w14:textId="7851B9CC" w:rsidR="00F4754B" w:rsidRPr="00FE002E" w:rsidRDefault="00F4754B" w:rsidP="006423CC">
            <w:pPr>
              <w:pStyle w:val="BodyText1"/>
              <w:rPr>
                <w:rFonts w:ascii="Times New Roman" w:hAnsi="Times New Roman"/>
                <w:bCs/>
              </w:rPr>
            </w:pPr>
            <w:r w:rsidRPr="00FE002E">
              <w:rPr>
                <w:rFonts w:ascii="Times New Roman" w:hAnsi="Times New Roman"/>
                <w:bCs/>
              </w:rPr>
              <w:t>{</w:t>
            </w:r>
            <w:del w:id="3452" w:author="Author">
              <w:r w:rsidR="00EA3F88">
                <w:rPr>
                  <w:rFonts w:ascii="Times New Roman" w:hAnsi="Times New Roman"/>
                  <w:bCs/>
                </w:rPr>
                <w:delText>19</w:delText>
              </w:r>
              <w:r w:rsidRPr="00FE002E">
                <w:rPr>
                  <w:rFonts w:ascii="Times New Roman" w:hAnsi="Times New Roman"/>
                  <w:bCs/>
                </w:rPr>
                <w:delText>0;</w:delText>
              </w:r>
              <w:r w:rsidR="00FA1A9C">
                <w:rPr>
                  <w:rFonts w:ascii="Times New Roman" w:hAnsi="Times New Roman"/>
                  <w:bCs/>
                </w:rPr>
                <w:delText>0</w:delText>
              </w:r>
              <w:r w:rsidRPr="00FE002E">
                <w:rPr>
                  <w:rFonts w:ascii="Times New Roman" w:hAnsi="Times New Roman"/>
                  <w:bCs/>
                </w:rPr>
                <w:delText>2</w:delText>
              </w:r>
              <w:r w:rsidR="00FA1A9C">
                <w:rPr>
                  <w:rFonts w:ascii="Times New Roman" w:hAnsi="Times New Roman"/>
                  <w:bCs/>
                </w:rPr>
                <w:delText>0</w:delText>
              </w:r>
            </w:del>
            <w:ins w:id="3453" w:author="Author">
              <w:r w:rsidR="00AD1CB9">
                <w:rPr>
                  <w:rFonts w:ascii="Times New Roman" w:hAnsi="Times New Roman"/>
                  <w:bCs/>
                </w:rPr>
                <w:t>0</w:t>
              </w:r>
              <w:r w:rsidR="00EA3F88">
                <w:rPr>
                  <w:rFonts w:ascii="Times New Roman" w:hAnsi="Times New Roman"/>
                  <w:bCs/>
                </w:rPr>
                <w:t>19</w:t>
              </w:r>
              <w:r w:rsidRPr="00FE002E">
                <w:rPr>
                  <w:rFonts w:ascii="Times New Roman" w:hAnsi="Times New Roman"/>
                  <w:bCs/>
                </w:rPr>
                <w:t>0;</w:t>
              </w:r>
              <w:r w:rsidR="00AD1CB9">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07911FDE" w14:textId="7251C7E9"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Secured by mortgages </w:t>
            </w:r>
            <w:r w:rsidR="000D3973" w:rsidRPr="00FE002E">
              <w:rPr>
                <w:rFonts w:ascii="Times New Roman" w:hAnsi="Times New Roman"/>
                <w:b/>
                <w:bCs/>
              </w:rPr>
              <w:t>o</w:t>
            </w:r>
            <w:r w:rsidR="000D3973">
              <w:rPr>
                <w:rFonts w:ascii="Times New Roman" w:hAnsi="Times New Roman"/>
                <w:b/>
                <w:bCs/>
              </w:rPr>
              <w:t>n</w:t>
            </w:r>
            <w:r w:rsidR="000D3973" w:rsidRPr="00FE002E">
              <w:rPr>
                <w:rFonts w:ascii="Times New Roman" w:hAnsi="Times New Roman"/>
                <w:b/>
                <w:bCs/>
              </w:rPr>
              <w:t xml:space="preserve"> </w:t>
            </w:r>
            <w:r w:rsidRPr="00FE002E">
              <w:rPr>
                <w:rFonts w:ascii="Times New Roman" w:hAnsi="Times New Roman"/>
                <w:b/>
                <w:bCs/>
              </w:rPr>
              <w:t>immovable properties</w:t>
            </w:r>
            <w:del w:id="3454" w:author="Author">
              <w:r w:rsidRPr="00FE002E">
                <w:rPr>
                  <w:rFonts w:ascii="Times New Roman" w:hAnsi="Times New Roman"/>
                  <w:b/>
                  <w:bCs/>
                </w:rPr>
                <w:delText>; of which</w:delText>
              </w:r>
              <w:r w:rsidR="00500508">
                <w:rPr>
                  <w:rFonts w:ascii="Times New Roman" w:hAnsi="Times New Roman"/>
                  <w:b/>
                  <w:bCs/>
                </w:rPr>
                <w:delText xml:space="preserve"> </w:delText>
              </w:r>
            </w:del>
            <w:r w:rsidR="00D50BF9">
              <w:rPr>
                <w:rFonts w:ascii="Times New Roman" w:hAnsi="Times New Roman"/>
                <w:b/>
              </w:rPr>
              <w:t>– Leverage Ratio Exposure Value</w:t>
            </w:r>
            <w:r w:rsidR="00706750">
              <w:rPr>
                <w:rFonts w:ascii="Times New Roman" w:hAnsi="Times New Roman"/>
                <w:b/>
                <w:bCs/>
              </w:rPr>
              <w:t xml:space="preserve"> – IRB exposures</w:t>
            </w:r>
          </w:p>
          <w:p w14:paraId="65802FBC" w14:textId="77777777" w:rsidR="002509B1" w:rsidRPr="00FE002E" w:rsidRDefault="002509B1" w:rsidP="007E2A41">
            <w:pPr>
              <w:pStyle w:val="BodyText1"/>
              <w:spacing w:line="240" w:lineRule="auto"/>
              <w:rPr>
                <w:rFonts w:ascii="Times New Roman" w:hAnsi="Times New Roman"/>
                <w:b/>
                <w:bCs/>
              </w:rPr>
            </w:pPr>
          </w:p>
          <w:p w14:paraId="01B41FF5" w14:textId="05186B8D"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corporate under </w:t>
            </w:r>
            <w:ins w:id="3455" w:author="Author">
              <w:r w:rsidR="004E26E2">
                <w:rPr>
                  <w:rFonts w:ascii="Times New Roman" w:hAnsi="Times New Roman"/>
                  <w:bCs/>
                </w:rPr>
                <w:t xml:space="preserve">point (c) of </w:t>
              </w:r>
            </w:ins>
            <w:r w:rsidRPr="00FE002E">
              <w:rPr>
                <w:rFonts w:ascii="Times New Roman" w:hAnsi="Times New Roman"/>
                <w:bCs/>
              </w:rPr>
              <w:t xml:space="preserve">Article </w:t>
            </w:r>
            <w:r w:rsidR="00C33245" w:rsidRPr="00FE002E">
              <w:rPr>
                <w:rFonts w:ascii="Times New Roman" w:hAnsi="Times New Roman"/>
                <w:bCs/>
              </w:rPr>
              <w:t>147</w:t>
            </w:r>
            <w:r w:rsidRPr="00FE002E">
              <w:rPr>
                <w:rFonts w:ascii="Times New Roman" w:hAnsi="Times New Roman"/>
                <w:bCs/>
              </w:rPr>
              <w:t>(2</w:t>
            </w:r>
            <w:del w:id="3456" w:author="Author">
              <w:r w:rsidRPr="00FE002E">
                <w:rPr>
                  <w:rFonts w:ascii="Times New Roman" w:hAnsi="Times New Roman"/>
                  <w:bCs/>
                </w:rPr>
                <w:delText>)(c</w:delText>
              </w:r>
            </w:del>
            <w:r w:rsidRPr="00FE002E">
              <w:rPr>
                <w:rFonts w:ascii="Times New Roman" w:hAnsi="Times New Roman"/>
                <w:bCs/>
              </w:rPr>
              <w:t xml:space="preserve">) or retail exposures under </w:t>
            </w:r>
            <w:ins w:id="3457" w:author="Author">
              <w:r w:rsidR="004E26E2">
                <w:rPr>
                  <w:rFonts w:ascii="Times New Roman" w:hAnsi="Times New Roman"/>
                  <w:bCs/>
                </w:rPr>
                <w:t xml:space="preserve">point (d) of </w:t>
              </w:r>
            </w:ins>
            <w:r w:rsidRPr="00FE002E">
              <w:rPr>
                <w:rFonts w:ascii="Times New Roman" w:hAnsi="Times New Roman"/>
                <w:bCs/>
              </w:rPr>
              <w:t xml:space="preserve">Article </w:t>
            </w:r>
            <w:r w:rsidR="00C33245" w:rsidRPr="00FE002E">
              <w:rPr>
                <w:rFonts w:ascii="Times New Roman" w:hAnsi="Times New Roman"/>
                <w:bCs/>
              </w:rPr>
              <w:t>147</w:t>
            </w:r>
            <w:r w:rsidRPr="00FE002E">
              <w:rPr>
                <w:rFonts w:ascii="Times New Roman" w:hAnsi="Times New Roman"/>
                <w:bCs/>
              </w:rPr>
              <w:t>(2</w:t>
            </w:r>
            <w:del w:id="3458" w:author="Author">
              <w:r w:rsidRPr="00FE002E">
                <w:rPr>
                  <w:rFonts w:ascii="Times New Roman" w:hAnsi="Times New Roman"/>
                  <w:bCs/>
                </w:rPr>
                <w:delText>)(d) of the</w:delText>
              </w:r>
            </w:del>
            <w:ins w:id="3459" w:author="Author">
              <w:r w:rsidRPr="00FE002E">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if these exposures are secured by mortgages on immovable property in accordance with </w:t>
            </w:r>
            <w:ins w:id="3460" w:author="Author">
              <w:r w:rsidR="004E26E2">
                <w:rPr>
                  <w:rFonts w:ascii="Times New Roman" w:hAnsi="Times New Roman"/>
                  <w:bCs/>
                </w:rPr>
                <w:t xml:space="preserve">point (a) of </w:t>
              </w:r>
            </w:ins>
            <w:r w:rsidRPr="00FE002E">
              <w:rPr>
                <w:rFonts w:ascii="Times New Roman" w:hAnsi="Times New Roman"/>
                <w:bCs/>
              </w:rPr>
              <w:t xml:space="preserve">Article </w:t>
            </w:r>
            <w:r w:rsidR="00C33245" w:rsidRPr="00FE002E">
              <w:rPr>
                <w:rFonts w:ascii="Times New Roman" w:hAnsi="Times New Roman"/>
                <w:bCs/>
              </w:rPr>
              <w:t>1</w:t>
            </w:r>
            <w:r w:rsidR="00D453EB" w:rsidRPr="00FE002E">
              <w:rPr>
                <w:rFonts w:ascii="Times New Roman" w:hAnsi="Times New Roman"/>
                <w:bCs/>
              </w:rPr>
              <w:t>99</w:t>
            </w:r>
            <w:r w:rsidRPr="00FE002E">
              <w:rPr>
                <w:rFonts w:ascii="Times New Roman" w:hAnsi="Times New Roman"/>
                <w:bCs/>
              </w:rPr>
              <w:t>(1</w:t>
            </w:r>
            <w:del w:id="3461" w:author="Author">
              <w:r w:rsidRPr="00FE002E">
                <w:rPr>
                  <w:rFonts w:ascii="Times New Roman" w:hAnsi="Times New Roman"/>
                  <w:bCs/>
                </w:rPr>
                <w:delText>)(a) of the</w:delText>
              </w:r>
            </w:del>
            <w:ins w:id="3462" w:author="Author">
              <w:r w:rsidRPr="00FE002E">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w:t>
            </w:r>
          </w:p>
          <w:p w14:paraId="763AB99D" w14:textId="77777777" w:rsidR="002509B1" w:rsidRDefault="002509B1" w:rsidP="007E2A41">
            <w:pPr>
              <w:pStyle w:val="BodyText1"/>
              <w:spacing w:line="240" w:lineRule="auto"/>
              <w:rPr>
                <w:rFonts w:ascii="Times New Roman" w:hAnsi="Times New Roman"/>
                <w:bCs/>
              </w:rPr>
            </w:pPr>
          </w:p>
          <w:p w14:paraId="45EFC468"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1A4EAAD1" w14:textId="77777777" w:rsidR="009C4E79" w:rsidRPr="00FE002E" w:rsidRDefault="009C4E79" w:rsidP="007E2A41">
            <w:pPr>
              <w:pStyle w:val="BodyText1"/>
              <w:spacing w:line="240" w:lineRule="auto"/>
              <w:rPr>
                <w:rFonts w:ascii="Times New Roman" w:hAnsi="Times New Roman"/>
                <w:bCs/>
              </w:rPr>
            </w:pPr>
          </w:p>
        </w:tc>
      </w:tr>
      <w:tr w:rsidR="002A54FF" w:rsidRPr="00FE002E" w14:paraId="502C4EF4" w14:textId="77777777" w:rsidTr="004B064A">
        <w:trPr>
          <w:trHeight w:val="71"/>
        </w:trPr>
        <w:tc>
          <w:tcPr>
            <w:tcW w:w="1417" w:type="dxa"/>
            <w:shd w:val="clear" w:color="auto" w:fill="FFFFFF"/>
          </w:tcPr>
          <w:p w14:paraId="15681D38" w14:textId="14E2AC0F" w:rsidR="00F4754B" w:rsidRPr="00FE002E" w:rsidRDefault="00F4754B" w:rsidP="006423CC">
            <w:pPr>
              <w:pStyle w:val="BodyText1"/>
              <w:rPr>
                <w:rFonts w:ascii="Times New Roman" w:hAnsi="Times New Roman"/>
              </w:rPr>
            </w:pPr>
            <w:r w:rsidRPr="00FE002E">
              <w:rPr>
                <w:rFonts w:ascii="Times New Roman" w:hAnsi="Times New Roman"/>
                <w:bCs/>
              </w:rPr>
              <w:t>{</w:t>
            </w:r>
            <w:del w:id="3463" w:author="Author">
              <w:r w:rsidR="00EA3F88">
                <w:rPr>
                  <w:rFonts w:ascii="Times New Roman" w:hAnsi="Times New Roman"/>
                  <w:bCs/>
                </w:rPr>
                <w:delText>19</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3</w:delText>
              </w:r>
              <w:r w:rsidR="00FA1A9C">
                <w:rPr>
                  <w:rFonts w:ascii="Times New Roman" w:hAnsi="Times New Roman"/>
                  <w:bCs/>
                </w:rPr>
                <w:delText>0</w:delText>
              </w:r>
            </w:del>
            <w:ins w:id="3464" w:author="Author">
              <w:r w:rsidR="00AD1CB9">
                <w:rPr>
                  <w:rFonts w:ascii="Times New Roman" w:hAnsi="Times New Roman"/>
                  <w:bCs/>
                </w:rPr>
                <w:t>0</w:t>
              </w:r>
              <w:r w:rsidR="00EA3F88">
                <w:rPr>
                  <w:rFonts w:ascii="Times New Roman" w:hAnsi="Times New Roman"/>
                  <w:bCs/>
                </w:rPr>
                <w:t>19</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AD1CB9">
                <w:rPr>
                  <w:rFonts w:ascii="Times New Roman" w:hAnsi="Times New Roman"/>
                  <w:bCs/>
                </w:rPr>
                <w:t>0</w:t>
              </w:r>
              <w:r w:rsidRPr="00FE002E">
                <w:rPr>
                  <w:rFonts w:ascii="Times New Roman" w:hAnsi="Times New Roman"/>
                  <w:bCs/>
                </w:rPr>
                <w:t>3</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5635B92C" w14:textId="56EF78E4"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Secured by mortgages </w:t>
            </w:r>
            <w:r w:rsidR="000D3973" w:rsidRPr="00FE002E">
              <w:rPr>
                <w:rFonts w:ascii="Times New Roman" w:hAnsi="Times New Roman"/>
                <w:b/>
                <w:bCs/>
              </w:rPr>
              <w:t>o</w:t>
            </w:r>
            <w:r w:rsidR="000D3973">
              <w:rPr>
                <w:rFonts w:ascii="Times New Roman" w:hAnsi="Times New Roman"/>
                <w:b/>
                <w:bCs/>
              </w:rPr>
              <w:t>n</w:t>
            </w:r>
            <w:r w:rsidR="000D3973" w:rsidRPr="00FE002E">
              <w:rPr>
                <w:rFonts w:ascii="Times New Roman" w:hAnsi="Times New Roman"/>
                <w:b/>
                <w:bCs/>
              </w:rPr>
              <w:t xml:space="preserve"> </w:t>
            </w:r>
            <w:r w:rsidRPr="00FE002E">
              <w:rPr>
                <w:rFonts w:ascii="Times New Roman" w:hAnsi="Times New Roman"/>
                <w:b/>
                <w:bCs/>
              </w:rPr>
              <w:t>immovable properties</w:t>
            </w:r>
            <w:del w:id="3465" w:author="Author">
              <w:r w:rsidRPr="00FE002E">
                <w:rPr>
                  <w:rFonts w:ascii="Times New Roman" w:hAnsi="Times New Roman"/>
                  <w:b/>
                  <w:bCs/>
                </w:rPr>
                <w:delText>; of which</w:delText>
              </w:r>
              <w:r w:rsidR="00500508">
                <w:rPr>
                  <w:rFonts w:ascii="Times New Roman" w:hAnsi="Times New Roman"/>
                  <w:b/>
                  <w:bCs/>
                </w:rPr>
                <w:delText xml:space="preserve"> </w:delText>
              </w:r>
              <w:r w:rsidR="00D50BF9">
                <w:rPr>
                  <w:rFonts w:ascii="Times New Roman" w:hAnsi="Times New Roman"/>
                  <w:b/>
                  <w:bCs/>
                </w:rPr>
                <w:delText>– RWA</w:delText>
              </w:r>
            </w:del>
            <w:ins w:id="3466" w:author="Author">
              <w:r w:rsidR="00D50BF9">
                <w:rPr>
                  <w:rFonts w:ascii="Times New Roman" w:hAnsi="Times New Roman"/>
                  <w:b/>
                  <w:bCs/>
                </w:rPr>
                <w:t>– RW</w:t>
              </w:r>
              <w:r w:rsidR="00247954">
                <w:rPr>
                  <w:rFonts w:ascii="Times New Roman" w:hAnsi="Times New Roman"/>
                  <w:b/>
                  <w:bCs/>
                </w:rPr>
                <w:t>E</w:t>
              </w:r>
              <w:r w:rsidR="00D50BF9">
                <w:rPr>
                  <w:rFonts w:ascii="Times New Roman" w:hAnsi="Times New Roman"/>
                  <w:b/>
                  <w:bCs/>
                </w:rPr>
                <w:t>A</w:t>
              </w:r>
            </w:ins>
            <w:r w:rsidR="00706750">
              <w:rPr>
                <w:rFonts w:ascii="Times New Roman" w:hAnsi="Times New Roman"/>
                <w:b/>
                <w:bCs/>
              </w:rPr>
              <w:t xml:space="preserve"> </w:t>
            </w:r>
            <w:r w:rsidR="00706750" w:rsidRPr="00706750">
              <w:rPr>
                <w:rFonts w:ascii="Times New Roman" w:hAnsi="Times New Roman"/>
                <w:b/>
                <w:bCs/>
              </w:rPr>
              <w:t>– SA exposures</w:t>
            </w:r>
          </w:p>
          <w:p w14:paraId="660D9FEE" w14:textId="77777777" w:rsidR="002509B1" w:rsidRPr="00FE002E" w:rsidRDefault="002509B1" w:rsidP="007E2A41">
            <w:pPr>
              <w:pStyle w:val="BodyText1"/>
              <w:spacing w:line="240" w:lineRule="auto"/>
              <w:rPr>
                <w:rFonts w:ascii="Times New Roman" w:hAnsi="Times New Roman"/>
                <w:b/>
                <w:bCs/>
              </w:rPr>
            </w:pPr>
          </w:p>
          <w:p w14:paraId="33BD4A39" w14:textId="3BFD9A92"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secured by mortgages on immovable property that fall under Article </w:t>
            </w:r>
            <w:r w:rsidR="00C33245" w:rsidRPr="00FE002E">
              <w:rPr>
                <w:rFonts w:ascii="Times New Roman" w:hAnsi="Times New Roman"/>
                <w:bCs/>
              </w:rPr>
              <w:t>124</w:t>
            </w:r>
            <w:r w:rsidRPr="00FE002E">
              <w:rPr>
                <w:rFonts w:ascii="Times New Roman" w:hAnsi="Times New Roman"/>
                <w:bCs/>
              </w:rPr>
              <w:t xml:space="preserve"> </w:t>
            </w:r>
            <w:del w:id="3467" w:author="Author">
              <w:r w:rsidRPr="00FE002E">
                <w:rPr>
                  <w:rFonts w:ascii="Times New Roman" w:hAnsi="Times New Roman"/>
                  <w:bCs/>
                </w:rPr>
                <w:delText xml:space="preserve">of the </w:delText>
              </w:r>
            </w:del>
            <w:r w:rsidR="00684733">
              <w:rPr>
                <w:rFonts w:ascii="Times New Roman" w:hAnsi="Times New Roman"/>
                <w:bCs/>
              </w:rPr>
              <w:t>CRR</w:t>
            </w:r>
            <w:r w:rsidRPr="00FE002E">
              <w:rPr>
                <w:rFonts w:ascii="Times New Roman" w:hAnsi="Times New Roman"/>
                <w:bCs/>
              </w:rPr>
              <w:t>.</w:t>
            </w:r>
          </w:p>
          <w:p w14:paraId="7FD54199" w14:textId="77777777" w:rsidR="002509B1" w:rsidRDefault="002509B1" w:rsidP="007E2A41">
            <w:pPr>
              <w:pStyle w:val="BodyText1"/>
              <w:spacing w:line="240" w:lineRule="auto"/>
              <w:rPr>
                <w:rFonts w:ascii="Times New Roman" w:hAnsi="Times New Roman"/>
                <w:b/>
                <w:bCs/>
                <w:u w:val="single"/>
              </w:rPr>
            </w:pPr>
          </w:p>
          <w:p w14:paraId="33428311" w14:textId="77777777" w:rsidR="00086A8A" w:rsidRPr="00E5591F" w:rsidRDefault="00086A8A" w:rsidP="007E2A41">
            <w:pPr>
              <w:pStyle w:val="BodyText1"/>
              <w:spacing w:line="240" w:lineRule="auto"/>
              <w:rPr>
                <w:rFonts w:ascii="Times New Roman" w:hAnsi="Times New Roman"/>
                <w:bCs/>
              </w:rPr>
            </w:pPr>
            <w:r w:rsidRPr="00E5591F">
              <w:rPr>
                <w:rFonts w:ascii="Times New Roman" w:hAnsi="Times New Roman"/>
                <w:bCs/>
              </w:rPr>
              <w:t>Institutions shall report net of defaulted exposures.</w:t>
            </w:r>
          </w:p>
          <w:p w14:paraId="19AB0004" w14:textId="77777777" w:rsidR="00086A8A" w:rsidRPr="00FE002E" w:rsidRDefault="00086A8A" w:rsidP="007E2A41">
            <w:pPr>
              <w:pStyle w:val="BodyText1"/>
              <w:spacing w:line="240" w:lineRule="auto"/>
              <w:rPr>
                <w:rFonts w:ascii="Times New Roman" w:hAnsi="Times New Roman"/>
                <w:b/>
                <w:bCs/>
                <w:u w:val="single"/>
              </w:rPr>
            </w:pPr>
          </w:p>
        </w:tc>
      </w:tr>
      <w:tr w:rsidR="002A54FF" w:rsidRPr="00FE002E" w14:paraId="523C1CD0" w14:textId="77777777" w:rsidTr="004B064A">
        <w:trPr>
          <w:trHeight w:val="71"/>
        </w:trPr>
        <w:tc>
          <w:tcPr>
            <w:tcW w:w="1417" w:type="dxa"/>
            <w:shd w:val="clear" w:color="auto" w:fill="FFFFFF"/>
          </w:tcPr>
          <w:p w14:paraId="4EDDB4A4" w14:textId="0B1FA16B" w:rsidR="00F4754B" w:rsidRPr="00FE002E" w:rsidRDefault="00F4754B" w:rsidP="006423CC">
            <w:pPr>
              <w:pStyle w:val="BodyText1"/>
              <w:rPr>
                <w:rFonts w:ascii="Times New Roman" w:hAnsi="Times New Roman"/>
              </w:rPr>
            </w:pPr>
            <w:r w:rsidRPr="00FE002E">
              <w:rPr>
                <w:rFonts w:ascii="Times New Roman" w:hAnsi="Times New Roman"/>
                <w:bCs/>
              </w:rPr>
              <w:t>{</w:t>
            </w:r>
            <w:del w:id="3468" w:author="Author">
              <w:r w:rsidR="00EA3F88">
                <w:rPr>
                  <w:rFonts w:ascii="Times New Roman" w:hAnsi="Times New Roman"/>
                  <w:bCs/>
                </w:rPr>
                <w:delText>19</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4</w:delText>
              </w:r>
              <w:r w:rsidR="00FA1A9C">
                <w:rPr>
                  <w:rFonts w:ascii="Times New Roman" w:hAnsi="Times New Roman"/>
                  <w:bCs/>
                </w:rPr>
                <w:delText>0</w:delText>
              </w:r>
            </w:del>
            <w:ins w:id="3469" w:author="Author">
              <w:r w:rsidR="005810D1">
                <w:rPr>
                  <w:rFonts w:ascii="Times New Roman" w:hAnsi="Times New Roman"/>
                  <w:bCs/>
                </w:rPr>
                <w:t>0</w:t>
              </w:r>
              <w:r w:rsidR="00EA3F88">
                <w:rPr>
                  <w:rFonts w:ascii="Times New Roman" w:hAnsi="Times New Roman"/>
                  <w:bCs/>
                </w:rPr>
                <w:t>19</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2A67D4CA" w14:textId="57803932" w:rsidR="00F4754B" w:rsidRPr="00FE002E" w:rsidRDefault="00F4754B" w:rsidP="00706750">
            <w:pPr>
              <w:pStyle w:val="BodyText1"/>
              <w:tabs>
                <w:tab w:val="left" w:pos="6382"/>
              </w:tabs>
              <w:spacing w:line="240" w:lineRule="auto"/>
              <w:rPr>
                <w:rFonts w:ascii="Times New Roman" w:hAnsi="Times New Roman"/>
                <w:b/>
                <w:bCs/>
              </w:rPr>
            </w:pPr>
            <w:r w:rsidRPr="00FE002E">
              <w:rPr>
                <w:rFonts w:ascii="Times New Roman" w:hAnsi="Times New Roman"/>
                <w:b/>
                <w:bCs/>
              </w:rPr>
              <w:t xml:space="preserve">Secured by mortgages </w:t>
            </w:r>
            <w:r w:rsidR="000D3973" w:rsidRPr="00FE002E">
              <w:rPr>
                <w:rFonts w:ascii="Times New Roman" w:hAnsi="Times New Roman"/>
                <w:b/>
                <w:bCs/>
              </w:rPr>
              <w:t>o</w:t>
            </w:r>
            <w:r w:rsidR="000D3973">
              <w:rPr>
                <w:rFonts w:ascii="Times New Roman" w:hAnsi="Times New Roman"/>
                <w:b/>
                <w:bCs/>
              </w:rPr>
              <w:t>n</w:t>
            </w:r>
            <w:r w:rsidR="000D3973" w:rsidRPr="00FE002E">
              <w:rPr>
                <w:rFonts w:ascii="Times New Roman" w:hAnsi="Times New Roman"/>
                <w:b/>
                <w:bCs/>
              </w:rPr>
              <w:t xml:space="preserve"> </w:t>
            </w:r>
            <w:r w:rsidRPr="00FE002E">
              <w:rPr>
                <w:rFonts w:ascii="Times New Roman" w:hAnsi="Times New Roman"/>
                <w:b/>
                <w:bCs/>
              </w:rPr>
              <w:t>immovable properties</w:t>
            </w:r>
            <w:del w:id="3470" w:author="Author">
              <w:r w:rsidRPr="00FE002E">
                <w:rPr>
                  <w:rFonts w:ascii="Times New Roman" w:hAnsi="Times New Roman"/>
                  <w:b/>
                  <w:bCs/>
                </w:rPr>
                <w:delText>; of which</w:delText>
              </w:r>
              <w:r w:rsidR="00500508">
                <w:rPr>
                  <w:rFonts w:ascii="Times New Roman" w:hAnsi="Times New Roman"/>
                  <w:b/>
                  <w:bCs/>
                </w:rPr>
                <w:delText xml:space="preserve"> </w:delText>
              </w:r>
              <w:r w:rsidR="00D50BF9">
                <w:rPr>
                  <w:rFonts w:ascii="Times New Roman" w:hAnsi="Times New Roman"/>
                  <w:b/>
                  <w:bCs/>
                </w:rPr>
                <w:delText>– RWA</w:delText>
              </w:r>
            </w:del>
            <w:ins w:id="3471" w:author="Author">
              <w:r w:rsidR="00D50BF9">
                <w:rPr>
                  <w:rFonts w:ascii="Times New Roman" w:hAnsi="Times New Roman"/>
                  <w:b/>
                  <w:bCs/>
                </w:rPr>
                <w:t>– RW</w:t>
              </w:r>
              <w:r w:rsidR="00247954">
                <w:rPr>
                  <w:rFonts w:ascii="Times New Roman" w:hAnsi="Times New Roman"/>
                  <w:b/>
                  <w:bCs/>
                </w:rPr>
                <w:t>E</w:t>
              </w:r>
              <w:r w:rsidR="00D50BF9">
                <w:rPr>
                  <w:rFonts w:ascii="Times New Roman" w:hAnsi="Times New Roman"/>
                  <w:b/>
                  <w:bCs/>
                </w:rPr>
                <w:t>A</w:t>
              </w:r>
            </w:ins>
            <w:r w:rsidR="00706750">
              <w:rPr>
                <w:rFonts w:ascii="Times New Roman" w:hAnsi="Times New Roman"/>
                <w:b/>
                <w:bCs/>
              </w:rPr>
              <w:t xml:space="preserve"> – IRB exposures</w:t>
            </w:r>
            <w:r w:rsidR="00706750">
              <w:rPr>
                <w:rFonts w:ascii="Times New Roman" w:hAnsi="Times New Roman"/>
                <w:b/>
                <w:bCs/>
              </w:rPr>
              <w:tab/>
            </w:r>
          </w:p>
          <w:p w14:paraId="6C5B21B9" w14:textId="77777777" w:rsidR="002509B1" w:rsidRPr="00FE002E" w:rsidRDefault="002509B1" w:rsidP="007E2A41">
            <w:pPr>
              <w:pStyle w:val="BodyText1"/>
              <w:spacing w:line="240" w:lineRule="auto"/>
              <w:rPr>
                <w:rFonts w:ascii="Times New Roman" w:hAnsi="Times New Roman"/>
                <w:b/>
                <w:bCs/>
              </w:rPr>
            </w:pPr>
          </w:p>
          <w:p w14:paraId="7F2995F6" w14:textId="223E4203"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corporate under </w:t>
            </w:r>
            <w:ins w:id="3472" w:author="Author">
              <w:r w:rsidR="003B23B9">
                <w:rPr>
                  <w:rFonts w:ascii="Times New Roman" w:hAnsi="Times New Roman"/>
                  <w:bCs/>
                </w:rPr>
                <w:t xml:space="preserve">point (c) of </w:t>
              </w:r>
            </w:ins>
            <w:r w:rsidRPr="00FE002E">
              <w:rPr>
                <w:rFonts w:ascii="Times New Roman" w:hAnsi="Times New Roman"/>
                <w:bCs/>
              </w:rPr>
              <w:t xml:space="preserve">Article </w:t>
            </w:r>
            <w:r w:rsidR="00C33245" w:rsidRPr="00FE002E">
              <w:rPr>
                <w:rFonts w:ascii="Times New Roman" w:hAnsi="Times New Roman"/>
                <w:bCs/>
              </w:rPr>
              <w:t>147</w:t>
            </w:r>
            <w:r w:rsidRPr="00FE002E">
              <w:rPr>
                <w:rFonts w:ascii="Times New Roman" w:hAnsi="Times New Roman"/>
                <w:bCs/>
              </w:rPr>
              <w:t>(2</w:t>
            </w:r>
            <w:del w:id="3473" w:author="Author">
              <w:r w:rsidRPr="00FE002E">
                <w:rPr>
                  <w:rFonts w:ascii="Times New Roman" w:hAnsi="Times New Roman"/>
                  <w:bCs/>
                </w:rPr>
                <w:delText>)(c)</w:delText>
              </w:r>
            </w:del>
            <w:r w:rsidRPr="00FE002E">
              <w:rPr>
                <w:rFonts w:ascii="Times New Roman" w:hAnsi="Times New Roman"/>
                <w:bCs/>
              </w:rPr>
              <w:t xml:space="preserve"> or retail exposures under </w:t>
            </w:r>
            <w:ins w:id="3474" w:author="Author">
              <w:r w:rsidR="003B23B9">
                <w:rPr>
                  <w:rFonts w:ascii="Times New Roman" w:hAnsi="Times New Roman"/>
                  <w:bCs/>
                </w:rPr>
                <w:t xml:space="preserve">point (d) of </w:t>
              </w:r>
            </w:ins>
            <w:r w:rsidRPr="00FE002E">
              <w:rPr>
                <w:rFonts w:ascii="Times New Roman" w:hAnsi="Times New Roman"/>
                <w:bCs/>
              </w:rPr>
              <w:t xml:space="preserve">Article </w:t>
            </w:r>
            <w:r w:rsidR="00C33245" w:rsidRPr="00FE002E">
              <w:rPr>
                <w:rFonts w:ascii="Times New Roman" w:hAnsi="Times New Roman"/>
                <w:bCs/>
              </w:rPr>
              <w:t>147</w:t>
            </w:r>
            <w:r w:rsidRPr="00FE002E">
              <w:rPr>
                <w:rFonts w:ascii="Times New Roman" w:hAnsi="Times New Roman"/>
                <w:bCs/>
              </w:rPr>
              <w:t>(2</w:t>
            </w:r>
            <w:del w:id="3475" w:author="Author">
              <w:r w:rsidRPr="00FE002E">
                <w:rPr>
                  <w:rFonts w:ascii="Times New Roman" w:hAnsi="Times New Roman"/>
                  <w:bCs/>
                </w:rPr>
                <w:delText>)(d) of the</w:delText>
              </w:r>
            </w:del>
            <w:ins w:id="3476" w:author="Author">
              <w:r w:rsidRPr="00FE002E">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if these exposures are secured by mortgages on immovable property in accordance with </w:t>
            </w:r>
            <w:ins w:id="3477" w:author="Author">
              <w:r w:rsidR="00ED1434">
                <w:rPr>
                  <w:rFonts w:ascii="Times New Roman" w:hAnsi="Times New Roman"/>
                  <w:bCs/>
                </w:rPr>
                <w:t xml:space="preserve">point (a) of </w:t>
              </w:r>
            </w:ins>
            <w:r w:rsidRPr="00FE002E">
              <w:rPr>
                <w:rFonts w:ascii="Times New Roman" w:hAnsi="Times New Roman"/>
                <w:bCs/>
              </w:rPr>
              <w:t xml:space="preserve">Article </w:t>
            </w:r>
            <w:r w:rsidR="00C33245" w:rsidRPr="00FE002E">
              <w:rPr>
                <w:rFonts w:ascii="Times New Roman" w:hAnsi="Times New Roman"/>
                <w:bCs/>
              </w:rPr>
              <w:t>199</w:t>
            </w:r>
            <w:r w:rsidRPr="00FE002E">
              <w:rPr>
                <w:rFonts w:ascii="Times New Roman" w:hAnsi="Times New Roman"/>
                <w:bCs/>
              </w:rPr>
              <w:t>(1</w:t>
            </w:r>
            <w:del w:id="3478" w:author="Author">
              <w:r w:rsidRPr="00FE002E">
                <w:rPr>
                  <w:rFonts w:ascii="Times New Roman" w:hAnsi="Times New Roman"/>
                  <w:bCs/>
                </w:rPr>
                <w:delText>)(a) of the</w:delText>
              </w:r>
            </w:del>
            <w:ins w:id="3479" w:author="Author">
              <w:r w:rsidRPr="00FE002E">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w:t>
            </w:r>
          </w:p>
          <w:p w14:paraId="796B03F6" w14:textId="77777777" w:rsidR="002509B1" w:rsidRDefault="002509B1" w:rsidP="007E2A41">
            <w:pPr>
              <w:pStyle w:val="BodyText1"/>
              <w:spacing w:line="240" w:lineRule="auto"/>
              <w:rPr>
                <w:rFonts w:ascii="Times New Roman" w:hAnsi="Times New Roman"/>
                <w:b/>
                <w:bCs/>
                <w:u w:val="single"/>
              </w:rPr>
            </w:pPr>
          </w:p>
          <w:p w14:paraId="1983EF7A"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7586DF94" w14:textId="77777777" w:rsidR="009C4E79" w:rsidRPr="00FE002E" w:rsidRDefault="009C4E79" w:rsidP="007E2A41">
            <w:pPr>
              <w:pStyle w:val="BodyText1"/>
              <w:spacing w:line="240" w:lineRule="auto"/>
              <w:rPr>
                <w:rFonts w:ascii="Times New Roman" w:hAnsi="Times New Roman"/>
                <w:b/>
                <w:bCs/>
                <w:u w:val="single"/>
              </w:rPr>
            </w:pPr>
          </w:p>
        </w:tc>
      </w:tr>
      <w:tr w:rsidR="002A54FF" w:rsidRPr="00FE002E" w14:paraId="79F6725D" w14:textId="77777777" w:rsidTr="004B064A">
        <w:trPr>
          <w:trHeight w:val="71"/>
        </w:trPr>
        <w:tc>
          <w:tcPr>
            <w:tcW w:w="1417" w:type="dxa"/>
            <w:shd w:val="clear" w:color="auto" w:fill="FFFFFF"/>
          </w:tcPr>
          <w:p w14:paraId="672A2EB4" w14:textId="4977207E" w:rsidR="00F4754B" w:rsidRPr="00FE002E" w:rsidRDefault="00F4754B" w:rsidP="00EA3F88">
            <w:pPr>
              <w:pStyle w:val="BodyText1"/>
              <w:rPr>
                <w:rFonts w:ascii="Times New Roman" w:hAnsi="Times New Roman"/>
              </w:rPr>
            </w:pPr>
            <w:r w:rsidRPr="00FE002E">
              <w:rPr>
                <w:rFonts w:ascii="Times New Roman" w:hAnsi="Times New Roman"/>
                <w:bCs/>
              </w:rPr>
              <w:t>{</w:t>
            </w:r>
            <w:del w:id="3480" w:author="Author">
              <w:r w:rsidR="00A60C43" w:rsidRPr="00FE002E">
                <w:rPr>
                  <w:rFonts w:ascii="Times New Roman" w:hAnsi="Times New Roman"/>
                  <w:bCs/>
                </w:rPr>
                <w:delText>2</w:delText>
              </w:r>
              <w:r w:rsidR="00EA3F88">
                <w:rPr>
                  <w:rFonts w:ascii="Times New Roman" w:hAnsi="Times New Roman"/>
                  <w:bCs/>
                </w:rPr>
                <w:delText>0</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1</w:delText>
              </w:r>
              <w:r w:rsidR="00FA1A9C">
                <w:rPr>
                  <w:rFonts w:ascii="Times New Roman" w:hAnsi="Times New Roman"/>
                  <w:bCs/>
                </w:rPr>
                <w:delText>0</w:delText>
              </w:r>
            </w:del>
            <w:ins w:id="3481" w:author="Autho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5810D1">
                <w:rPr>
                  <w:rFonts w:ascii="Times New Roman" w:hAnsi="Times New Roman"/>
                  <w:bCs/>
                </w:rPr>
                <w:t>0</w:t>
              </w:r>
              <w:r w:rsidRPr="00FE002E">
                <w:rPr>
                  <w:rFonts w:ascii="Times New Roman" w:hAnsi="Times New Roman"/>
                  <w:bCs/>
                </w:rPr>
                <w:t>1</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584E92BF" w14:textId="77777777" w:rsidR="00F4754B" w:rsidRPr="00FE002E" w:rsidRDefault="00920DD9" w:rsidP="007E2A41">
            <w:pPr>
              <w:pStyle w:val="BodyText1"/>
              <w:spacing w:line="240" w:lineRule="auto"/>
              <w:rPr>
                <w:rFonts w:ascii="Times New Roman" w:hAnsi="Times New Roman"/>
                <w:b/>
                <w:bCs/>
              </w:rPr>
            </w:pPr>
            <w:ins w:id="3482" w:author="Author">
              <w:r w:rsidRPr="00920DD9">
                <w:rPr>
                  <w:rFonts w:ascii="Times New Roman" w:hAnsi="Times New Roman"/>
                  <w:b/>
                  <w:bCs/>
                </w:rPr>
                <w:t>of which:</w:t>
              </w:r>
              <w:r>
                <w:rPr>
                  <w:rFonts w:ascii="Times New Roman" w:hAnsi="Times New Roman"/>
                  <w:b/>
                  <w:bCs/>
                </w:rPr>
                <w:t xml:space="preserve"> </w:t>
              </w:r>
            </w:ins>
            <w:r w:rsidR="00F4754B" w:rsidRPr="00FE002E">
              <w:rPr>
                <w:rFonts w:ascii="Times New Roman" w:hAnsi="Times New Roman"/>
                <w:b/>
                <w:bCs/>
              </w:rPr>
              <w:t>Secured by mortgages of residential properties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14:paraId="59607DAE" w14:textId="77777777" w:rsidR="002509B1" w:rsidRPr="00FE002E" w:rsidRDefault="002509B1" w:rsidP="007E2A41">
            <w:pPr>
              <w:pStyle w:val="BodyText1"/>
              <w:spacing w:line="240" w:lineRule="auto"/>
              <w:rPr>
                <w:rFonts w:ascii="Times New Roman" w:hAnsi="Times New Roman"/>
                <w:b/>
                <w:bCs/>
              </w:rPr>
            </w:pPr>
          </w:p>
          <w:p w14:paraId="65C2634F" w14:textId="7A264C79"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fully and completely secured by mortgages on residential property that fall under Article </w:t>
            </w:r>
            <w:r w:rsidR="00C33245" w:rsidRPr="00FE002E">
              <w:rPr>
                <w:rFonts w:ascii="Times New Roman" w:hAnsi="Times New Roman"/>
                <w:bCs/>
              </w:rPr>
              <w:t>125</w:t>
            </w:r>
            <w:r w:rsidRPr="00FE002E">
              <w:rPr>
                <w:rFonts w:ascii="Times New Roman" w:hAnsi="Times New Roman"/>
                <w:bCs/>
              </w:rPr>
              <w:t xml:space="preserve"> </w:t>
            </w:r>
            <w:del w:id="3483" w:author="Author">
              <w:r w:rsidRPr="00FE002E">
                <w:rPr>
                  <w:rFonts w:ascii="Times New Roman" w:hAnsi="Times New Roman"/>
                  <w:bCs/>
                </w:rPr>
                <w:delText xml:space="preserve">of the </w:delText>
              </w:r>
            </w:del>
            <w:r w:rsidR="00684733">
              <w:rPr>
                <w:rFonts w:ascii="Times New Roman" w:hAnsi="Times New Roman"/>
                <w:bCs/>
              </w:rPr>
              <w:t>CRR</w:t>
            </w:r>
            <w:r w:rsidRPr="00FE002E">
              <w:rPr>
                <w:rFonts w:ascii="Times New Roman" w:hAnsi="Times New Roman"/>
                <w:bCs/>
              </w:rPr>
              <w:t>.</w:t>
            </w:r>
          </w:p>
          <w:p w14:paraId="6D68CB80" w14:textId="77777777" w:rsidR="00086A8A" w:rsidRDefault="00086A8A" w:rsidP="007E2A41">
            <w:pPr>
              <w:pStyle w:val="BodyText1"/>
              <w:spacing w:line="240" w:lineRule="auto"/>
              <w:rPr>
                <w:rFonts w:ascii="Times New Roman" w:hAnsi="Times New Roman"/>
                <w:bCs/>
              </w:rPr>
            </w:pPr>
          </w:p>
          <w:p w14:paraId="6853ECBA"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76AD85E4" w14:textId="77777777" w:rsidR="002509B1" w:rsidRPr="00FE002E" w:rsidRDefault="002509B1" w:rsidP="007E2A41">
            <w:pPr>
              <w:pStyle w:val="BodyText1"/>
              <w:spacing w:line="240" w:lineRule="auto"/>
              <w:rPr>
                <w:rFonts w:ascii="Times New Roman" w:hAnsi="Times New Roman"/>
                <w:bCs/>
              </w:rPr>
            </w:pPr>
          </w:p>
        </w:tc>
      </w:tr>
      <w:tr w:rsidR="002A54FF" w:rsidRPr="00FE002E" w14:paraId="29B94991" w14:textId="77777777" w:rsidTr="004B064A">
        <w:trPr>
          <w:trHeight w:val="71"/>
        </w:trPr>
        <w:tc>
          <w:tcPr>
            <w:tcW w:w="1417" w:type="dxa"/>
            <w:shd w:val="clear" w:color="auto" w:fill="FFFFFF"/>
          </w:tcPr>
          <w:p w14:paraId="7E8E4168" w14:textId="2A50C1D5" w:rsidR="00F4754B" w:rsidRPr="00FE002E" w:rsidRDefault="00F4754B" w:rsidP="006423CC">
            <w:pPr>
              <w:pStyle w:val="BodyText1"/>
              <w:rPr>
                <w:rFonts w:ascii="Times New Roman" w:hAnsi="Times New Roman"/>
                <w:bCs/>
              </w:rPr>
            </w:pPr>
            <w:r w:rsidRPr="00FE002E">
              <w:rPr>
                <w:rFonts w:ascii="Times New Roman" w:hAnsi="Times New Roman"/>
                <w:bCs/>
              </w:rPr>
              <w:t>{</w:t>
            </w:r>
            <w:del w:id="3484" w:author="Author">
              <w:r w:rsidR="00A60C43" w:rsidRPr="00FE002E">
                <w:rPr>
                  <w:rFonts w:ascii="Times New Roman" w:hAnsi="Times New Roman"/>
                  <w:bCs/>
                </w:rPr>
                <w:delText>2</w:delText>
              </w:r>
              <w:r w:rsidR="00EA3F88">
                <w:rPr>
                  <w:rFonts w:ascii="Times New Roman" w:hAnsi="Times New Roman"/>
                  <w:bCs/>
                </w:rPr>
                <w:delText>0</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2</w:delText>
              </w:r>
              <w:r w:rsidR="00FA1A9C">
                <w:rPr>
                  <w:rFonts w:ascii="Times New Roman" w:hAnsi="Times New Roman"/>
                  <w:bCs/>
                </w:rPr>
                <w:delText>0</w:delText>
              </w:r>
            </w:del>
            <w:ins w:id="3485" w:author="Autho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32703B14" w14:textId="77777777" w:rsidR="00F4754B" w:rsidRPr="00FE002E" w:rsidRDefault="00920DD9" w:rsidP="007E2A41">
            <w:pPr>
              <w:pStyle w:val="BodyText1"/>
              <w:spacing w:line="240" w:lineRule="auto"/>
              <w:rPr>
                <w:rFonts w:ascii="Times New Roman" w:hAnsi="Times New Roman"/>
                <w:b/>
              </w:rPr>
            </w:pPr>
            <w:ins w:id="3486" w:author="Author">
              <w:r w:rsidRPr="00920DD9">
                <w:rPr>
                  <w:rFonts w:ascii="Times New Roman" w:hAnsi="Times New Roman"/>
                  <w:b/>
                  <w:bCs/>
                </w:rPr>
                <w:t>of which:</w:t>
              </w:r>
              <w:r>
                <w:rPr>
                  <w:rFonts w:ascii="Times New Roman" w:hAnsi="Times New Roman"/>
                  <w:b/>
                  <w:bCs/>
                </w:rPr>
                <w:t xml:space="preserve"> </w:t>
              </w:r>
            </w:ins>
            <w:r w:rsidR="00F4754B" w:rsidRPr="00FE002E">
              <w:rPr>
                <w:rFonts w:ascii="Times New Roman" w:hAnsi="Times New Roman"/>
                <w:b/>
                <w:bCs/>
              </w:rPr>
              <w:t>Secured by mortgages of residential properties</w:t>
            </w:r>
            <w:r w:rsidR="00500508">
              <w:rPr>
                <w:rFonts w:ascii="Times New Roman" w:hAnsi="Times New Roman"/>
                <w:b/>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14:paraId="16973154" w14:textId="77777777" w:rsidR="002509B1" w:rsidRPr="00FE002E" w:rsidRDefault="002509B1" w:rsidP="007E2A41">
            <w:pPr>
              <w:pStyle w:val="BodyText1"/>
              <w:spacing w:line="240" w:lineRule="auto"/>
              <w:rPr>
                <w:rFonts w:ascii="Times New Roman" w:hAnsi="Times New Roman"/>
                <w:b/>
              </w:rPr>
            </w:pPr>
          </w:p>
          <w:p w14:paraId="414C2CCC" w14:textId="07B7547D" w:rsidR="00F4754B" w:rsidRDefault="00F4754B" w:rsidP="007E2A41">
            <w:pPr>
              <w:pStyle w:val="BodyText1"/>
              <w:spacing w:line="240" w:lineRule="auto"/>
              <w:rPr>
                <w:rFonts w:ascii="Times New Roman" w:hAnsi="Times New Roman"/>
                <w:bCs/>
              </w:rPr>
            </w:pPr>
            <w:r w:rsidRPr="00FE002E">
              <w:rPr>
                <w:rFonts w:ascii="Times New Roman" w:hAnsi="Times New Roman"/>
                <w:bCs/>
              </w:rPr>
              <w:lastRenderedPageBreak/>
              <w:t xml:space="preserve">The leverage ratio exposure value of assets that are exposures to corporates under </w:t>
            </w:r>
            <w:ins w:id="3487" w:author="Author">
              <w:r w:rsidR="00BD1584">
                <w:rPr>
                  <w:rFonts w:ascii="Times New Roman" w:hAnsi="Times New Roman"/>
                  <w:bCs/>
                </w:rPr>
                <w:t xml:space="preserve">point (c) of </w:t>
              </w:r>
            </w:ins>
            <w:r w:rsidRPr="00FE002E">
              <w:rPr>
                <w:rFonts w:ascii="Times New Roman" w:hAnsi="Times New Roman"/>
                <w:bCs/>
              </w:rPr>
              <w:t xml:space="preserve">Article </w:t>
            </w:r>
            <w:r w:rsidR="00C33245" w:rsidRPr="00FE002E">
              <w:rPr>
                <w:rFonts w:ascii="Times New Roman" w:hAnsi="Times New Roman"/>
                <w:bCs/>
              </w:rPr>
              <w:t>147</w:t>
            </w:r>
            <w:r w:rsidRPr="00FE002E">
              <w:rPr>
                <w:rFonts w:ascii="Times New Roman" w:hAnsi="Times New Roman"/>
                <w:bCs/>
              </w:rPr>
              <w:t>(2</w:t>
            </w:r>
            <w:del w:id="3488" w:author="Author">
              <w:r w:rsidRPr="00FE002E">
                <w:rPr>
                  <w:rFonts w:ascii="Times New Roman" w:hAnsi="Times New Roman"/>
                  <w:bCs/>
                </w:rPr>
                <w:delText>)(c</w:delText>
              </w:r>
            </w:del>
            <w:r w:rsidRPr="00FE002E">
              <w:rPr>
                <w:rFonts w:ascii="Times New Roman" w:hAnsi="Times New Roman"/>
                <w:bCs/>
              </w:rPr>
              <w:t xml:space="preserve">) or retail exposures under </w:t>
            </w:r>
            <w:ins w:id="3489" w:author="Author">
              <w:r w:rsidR="00BD1584">
                <w:rPr>
                  <w:rFonts w:ascii="Times New Roman" w:hAnsi="Times New Roman"/>
                  <w:bCs/>
                </w:rPr>
                <w:t xml:space="preserve">point (d) of </w:t>
              </w:r>
            </w:ins>
            <w:r w:rsidRPr="00FE002E">
              <w:rPr>
                <w:rFonts w:ascii="Times New Roman" w:hAnsi="Times New Roman"/>
                <w:bCs/>
              </w:rPr>
              <w:t xml:space="preserve">Article </w:t>
            </w:r>
            <w:r w:rsidR="00C33245" w:rsidRPr="00FE002E">
              <w:rPr>
                <w:rFonts w:ascii="Times New Roman" w:hAnsi="Times New Roman"/>
                <w:bCs/>
              </w:rPr>
              <w:t>147</w:t>
            </w:r>
            <w:r w:rsidRPr="00FE002E">
              <w:rPr>
                <w:rFonts w:ascii="Times New Roman" w:hAnsi="Times New Roman"/>
                <w:bCs/>
              </w:rPr>
              <w:t>(2</w:t>
            </w:r>
            <w:del w:id="3490" w:author="Author">
              <w:r w:rsidRPr="00FE002E">
                <w:rPr>
                  <w:rFonts w:ascii="Times New Roman" w:hAnsi="Times New Roman"/>
                  <w:bCs/>
                </w:rPr>
                <w:delText>)(d) of the</w:delText>
              </w:r>
            </w:del>
            <w:ins w:id="3491" w:author="Author">
              <w:r w:rsidRPr="00FE002E">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if these exposures are secured by mortgages on residential property in accordance with </w:t>
            </w:r>
            <w:ins w:id="3492" w:author="Author">
              <w:r w:rsidR="00BD1584">
                <w:rPr>
                  <w:rFonts w:ascii="Times New Roman" w:hAnsi="Times New Roman"/>
                  <w:bCs/>
                </w:rPr>
                <w:t xml:space="preserve">point (a) of </w:t>
              </w:r>
            </w:ins>
            <w:r w:rsidRPr="00FE002E">
              <w:rPr>
                <w:rFonts w:ascii="Times New Roman" w:hAnsi="Times New Roman"/>
                <w:bCs/>
              </w:rPr>
              <w:t xml:space="preserve">Article </w:t>
            </w:r>
            <w:r w:rsidR="00C33245" w:rsidRPr="00FE002E">
              <w:rPr>
                <w:rFonts w:ascii="Times New Roman" w:hAnsi="Times New Roman"/>
                <w:bCs/>
              </w:rPr>
              <w:t>199</w:t>
            </w:r>
            <w:r w:rsidRPr="00FE002E">
              <w:rPr>
                <w:rFonts w:ascii="Times New Roman" w:hAnsi="Times New Roman"/>
                <w:bCs/>
              </w:rPr>
              <w:t>(1</w:t>
            </w:r>
            <w:del w:id="3493" w:author="Author">
              <w:r w:rsidRPr="00FE002E">
                <w:rPr>
                  <w:rFonts w:ascii="Times New Roman" w:hAnsi="Times New Roman"/>
                  <w:bCs/>
                </w:rPr>
                <w:delText>)(a) of the</w:delText>
              </w:r>
            </w:del>
            <w:ins w:id="3494" w:author="Author">
              <w:r w:rsidRPr="00FE002E">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w:t>
            </w:r>
          </w:p>
          <w:p w14:paraId="225F5A50" w14:textId="77777777" w:rsidR="009C4E79" w:rsidRDefault="009C4E79" w:rsidP="007E2A41">
            <w:pPr>
              <w:pStyle w:val="BodyText1"/>
              <w:spacing w:line="240" w:lineRule="auto"/>
              <w:rPr>
                <w:rFonts w:ascii="Times New Roman" w:hAnsi="Times New Roman"/>
                <w:bCs/>
              </w:rPr>
            </w:pPr>
          </w:p>
          <w:p w14:paraId="43057B59" w14:textId="77777777" w:rsidR="002509B1" w:rsidRDefault="009C4E79" w:rsidP="007E2A41">
            <w:pPr>
              <w:pStyle w:val="BodyText1"/>
              <w:spacing w:line="240" w:lineRule="auto"/>
              <w:rPr>
                <w:ins w:id="3495" w:author="Autho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3F187E7D" w14:textId="1F5961B1" w:rsidR="004B064A" w:rsidRPr="00FE002E" w:rsidDel="003A59D6" w:rsidRDefault="004B064A" w:rsidP="007E2A41">
            <w:pPr>
              <w:pStyle w:val="BodyText1"/>
              <w:spacing w:line="240" w:lineRule="auto"/>
              <w:rPr>
                <w:rFonts w:ascii="Times New Roman" w:hAnsi="Times New Roman"/>
                <w:b/>
                <w:bCs/>
                <w:u w:val="single"/>
              </w:rPr>
            </w:pPr>
          </w:p>
        </w:tc>
      </w:tr>
      <w:tr w:rsidR="002A54FF" w:rsidRPr="00FE002E" w14:paraId="14374F64" w14:textId="77777777" w:rsidTr="004B064A">
        <w:trPr>
          <w:trHeight w:val="71"/>
        </w:trPr>
        <w:tc>
          <w:tcPr>
            <w:tcW w:w="1417" w:type="dxa"/>
            <w:shd w:val="clear" w:color="auto" w:fill="FFFFFF"/>
          </w:tcPr>
          <w:p w14:paraId="44481671" w14:textId="1F310612" w:rsidR="00F4754B" w:rsidRPr="00FE002E" w:rsidRDefault="00F4754B" w:rsidP="006423CC">
            <w:pPr>
              <w:pStyle w:val="BodyText1"/>
              <w:rPr>
                <w:rFonts w:ascii="Times New Roman" w:hAnsi="Times New Roman"/>
              </w:rPr>
            </w:pPr>
            <w:r w:rsidRPr="00FE002E">
              <w:rPr>
                <w:rFonts w:ascii="Times New Roman" w:hAnsi="Times New Roman"/>
                <w:bCs/>
              </w:rPr>
              <w:lastRenderedPageBreak/>
              <w:t>{</w:t>
            </w:r>
            <w:del w:id="3496" w:author="Author">
              <w:r w:rsidRPr="00FE002E">
                <w:rPr>
                  <w:rFonts w:ascii="Times New Roman" w:hAnsi="Times New Roman"/>
                  <w:bCs/>
                </w:rPr>
                <w:delText>2</w:delText>
              </w:r>
              <w:r w:rsidR="00EA3F88">
                <w:rPr>
                  <w:rFonts w:ascii="Times New Roman" w:hAnsi="Times New Roman"/>
                  <w:bCs/>
                </w:rPr>
                <w:delText>0</w:delText>
              </w:r>
              <w:r w:rsidRPr="00FE002E">
                <w:rPr>
                  <w:rFonts w:ascii="Times New Roman" w:hAnsi="Times New Roman"/>
                  <w:bCs/>
                </w:rPr>
                <w:delText>0;</w:delText>
              </w:r>
              <w:r w:rsidR="00FA1A9C">
                <w:rPr>
                  <w:rFonts w:ascii="Times New Roman" w:hAnsi="Times New Roman"/>
                  <w:bCs/>
                </w:rPr>
                <w:delText>0</w:delText>
              </w:r>
              <w:r w:rsidRPr="00FE002E">
                <w:rPr>
                  <w:rFonts w:ascii="Times New Roman" w:hAnsi="Times New Roman"/>
                  <w:bCs/>
                </w:rPr>
                <w:delText>3</w:delText>
              </w:r>
              <w:r w:rsidR="00FA1A9C">
                <w:rPr>
                  <w:rFonts w:ascii="Times New Roman" w:hAnsi="Times New Roman"/>
                  <w:bCs/>
                </w:rPr>
                <w:delText>0</w:delText>
              </w:r>
            </w:del>
            <w:ins w:id="3497" w:author="Author">
              <w:r w:rsidR="005810D1">
                <w:rPr>
                  <w:rFonts w:ascii="Times New Roman" w:hAnsi="Times New Roman"/>
                  <w:bCs/>
                </w:rPr>
                <w:t>0</w:t>
              </w:r>
              <w:r w:rsidRPr="00FE002E">
                <w:rPr>
                  <w:rFonts w:ascii="Times New Roman" w:hAnsi="Times New Roman"/>
                  <w:bCs/>
                </w:rPr>
                <w:t>2</w:t>
              </w:r>
              <w:r w:rsidR="00EA3F88">
                <w:rPr>
                  <w:rFonts w:ascii="Times New Roman" w:hAnsi="Times New Roman"/>
                  <w:bCs/>
                </w:rPr>
                <w:t>0</w:t>
              </w:r>
              <w:r w:rsidRPr="00FE002E">
                <w:rPr>
                  <w:rFonts w:ascii="Times New Roman" w:hAnsi="Times New Roman"/>
                  <w:bCs/>
                </w:rPr>
                <w:t>0;</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1C91D3EE" w14:textId="36C29F08" w:rsidR="00F4754B" w:rsidRPr="00FE002E" w:rsidRDefault="00920DD9" w:rsidP="007E2A41">
            <w:pPr>
              <w:pStyle w:val="BodyText1"/>
              <w:spacing w:line="240" w:lineRule="auto"/>
              <w:rPr>
                <w:rFonts w:ascii="Times New Roman" w:hAnsi="Times New Roman"/>
                <w:b/>
                <w:bCs/>
              </w:rPr>
            </w:pPr>
            <w:ins w:id="3498" w:author="Author">
              <w:r w:rsidRPr="00920DD9">
                <w:rPr>
                  <w:rFonts w:ascii="Times New Roman" w:hAnsi="Times New Roman"/>
                  <w:b/>
                  <w:bCs/>
                </w:rPr>
                <w:t>of which:</w:t>
              </w:r>
              <w:r>
                <w:rPr>
                  <w:rFonts w:ascii="Times New Roman" w:hAnsi="Times New Roman"/>
                  <w:b/>
                  <w:bCs/>
                </w:rPr>
                <w:t xml:space="preserve"> </w:t>
              </w:r>
            </w:ins>
            <w:r w:rsidR="00F4754B" w:rsidRPr="00FE002E">
              <w:rPr>
                <w:rFonts w:ascii="Times New Roman" w:hAnsi="Times New Roman"/>
                <w:b/>
                <w:bCs/>
              </w:rPr>
              <w:t>Secured by mortgages of residential properties</w:t>
            </w:r>
            <w:r w:rsidR="00D50BF9">
              <w:rPr>
                <w:rFonts w:ascii="Times New Roman" w:hAnsi="Times New Roman"/>
                <w:b/>
                <w:bCs/>
              </w:rPr>
              <w:t xml:space="preserve"> – </w:t>
            </w:r>
            <w:del w:id="3499" w:author="Author">
              <w:r w:rsidR="00D50BF9">
                <w:rPr>
                  <w:rFonts w:ascii="Times New Roman" w:hAnsi="Times New Roman"/>
                  <w:b/>
                  <w:bCs/>
                </w:rPr>
                <w:delText>RWA</w:delText>
              </w:r>
            </w:del>
            <w:ins w:id="3500" w:author="Author">
              <w:r w:rsidR="00D50BF9">
                <w:rPr>
                  <w:rFonts w:ascii="Times New Roman" w:hAnsi="Times New Roman"/>
                  <w:b/>
                  <w:bCs/>
                </w:rPr>
                <w:t>RW</w:t>
              </w:r>
              <w:r w:rsidR="00247954">
                <w:rPr>
                  <w:rFonts w:ascii="Times New Roman" w:hAnsi="Times New Roman"/>
                  <w:b/>
                  <w:bCs/>
                </w:rPr>
                <w:t>E</w:t>
              </w:r>
              <w:r w:rsidR="00D50BF9">
                <w:rPr>
                  <w:rFonts w:ascii="Times New Roman" w:hAnsi="Times New Roman"/>
                  <w:b/>
                  <w:bCs/>
                </w:rPr>
                <w:t>A</w:t>
              </w:r>
            </w:ins>
            <w:r w:rsidR="00706750">
              <w:rPr>
                <w:rFonts w:ascii="Times New Roman" w:hAnsi="Times New Roman"/>
                <w:b/>
                <w:bCs/>
              </w:rPr>
              <w:t xml:space="preserve"> </w:t>
            </w:r>
            <w:r w:rsidR="00706750" w:rsidRPr="00706750">
              <w:rPr>
                <w:rFonts w:ascii="Times New Roman" w:hAnsi="Times New Roman"/>
                <w:b/>
                <w:bCs/>
              </w:rPr>
              <w:t>– SA exposures</w:t>
            </w:r>
          </w:p>
          <w:p w14:paraId="217C1400" w14:textId="77777777" w:rsidR="002509B1" w:rsidRPr="00FE002E" w:rsidRDefault="002509B1" w:rsidP="007E2A41">
            <w:pPr>
              <w:pStyle w:val="BodyText1"/>
              <w:spacing w:line="240" w:lineRule="auto"/>
              <w:rPr>
                <w:rFonts w:ascii="Times New Roman" w:hAnsi="Times New Roman"/>
                <w:b/>
                <w:bCs/>
              </w:rPr>
            </w:pPr>
          </w:p>
          <w:p w14:paraId="301802DE" w14:textId="635BBC1D"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fully and completely secured by mortgages on residential property that fall under Article </w:t>
            </w:r>
            <w:r w:rsidR="00C33245" w:rsidRPr="00FE002E">
              <w:rPr>
                <w:rFonts w:ascii="Times New Roman" w:hAnsi="Times New Roman"/>
                <w:bCs/>
              </w:rPr>
              <w:t>125</w:t>
            </w:r>
            <w:r w:rsidRPr="00FE002E">
              <w:rPr>
                <w:rFonts w:ascii="Times New Roman" w:hAnsi="Times New Roman"/>
                <w:bCs/>
              </w:rPr>
              <w:t xml:space="preserve"> </w:t>
            </w:r>
            <w:del w:id="3501" w:author="Author">
              <w:r w:rsidRPr="00FE002E">
                <w:rPr>
                  <w:rFonts w:ascii="Times New Roman" w:hAnsi="Times New Roman"/>
                  <w:bCs/>
                </w:rPr>
                <w:delText xml:space="preserve">of the </w:delText>
              </w:r>
            </w:del>
            <w:r w:rsidR="00684733">
              <w:rPr>
                <w:rFonts w:ascii="Times New Roman" w:hAnsi="Times New Roman"/>
                <w:bCs/>
              </w:rPr>
              <w:t>CRR</w:t>
            </w:r>
            <w:r w:rsidRPr="00FE002E">
              <w:rPr>
                <w:rFonts w:ascii="Times New Roman" w:hAnsi="Times New Roman"/>
                <w:bCs/>
              </w:rPr>
              <w:t>.</w:t>
            </w:r>
          </w:p>
          <w:p w14:paraId="2432C156" w14:textId="77777777" w:rsidR="00086A8A" w:rsidRDefault="00086A8A" w:rsidP="007E2A41">
            <w:pPr>
              <w:pStyle w:val="BodyText1"/>
              <w:spacing w:line="240" w:lineRule="auto"/>
              <w:rPr>
                <w:rFonts w:ascii="Times New Roman" w:hAnsi="Times New Roman"/>
                <w:bCs/>
              </w:rPr>
            </w:pPr>
          </w:p>
          <w:p w14:paraId="4A2FCD0B"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26D9FFCE"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0D3A4E36" w14:textId="77777777" w:rsidTr="004B064A">
        <w:trPr>
          <w:trHeight w:val="71"/>
        </w:trPr>
        <w:tc>
          <w:tcPr>
            <w:tcW w:w="1417" w:type="dxa"/>
            <w:shd w:val="clear" w:color="auto" w:fill="FFFFFF"/>
          </w:tcPr>
          <w:p w14:paraId="28ED62BB" w14:textId="514C85F1" w:rsidR="00F4754B" w:rsidRPr="00FE002E" w:rsidRDefault="00F4754B" w:rsidP="00F4754B">
            <w:pPr>
              <w:pStyle w:val="BodyText1"/>
              <w:rPr>
                <w:rFonts w:ascii="Times New Roman" w:hAnsi="Times New Roman"/>
              </w:rPr>
            </w:pPr>
            <w:r w:rsidRPr="00FE002E">
              <w:rPr>
                <w:rFonts w:ascii="Times New Roman" w:hAnsi="Times New Roman"/>
                <w:bCs/>
              </w:rPr>
              <w:t>{</w:t>
            </w:r>
            <w:del w:id="3502" w:author="Author">
              <w:r w:rsidRPr="00FE002E">
                <w:rPr>
                  <w:rFonts w:ascii="Times New Roman" w:hAnsi="Times New Roman"/>
                  <w:bCs/>
                </w:rPr>
                <w:delText>2</w:delText>
              </w:r>
              <w:r w:rsidR="00EA3F88">
                <w:rPr>
                  <w:rFonts w:ascii="Times New Roman" w:hAnsi="Times New Roman"/>
                  <w:bCs/>
                </w:rPr>
                <w:delText>0</w:delText>
              </w:r>
              <w:r w:rsidRPr="00FE002E">
                <w:rPr>
                  <w:rFonts w:ascii="Times New Roman" w:hAnsi="Times New Roman"/>
                  <w:bCs/>
                </w:rPr>
                <w:delText>0;</w:delText>
              </w:r>
              <w:r w:rsidR="00FA1A9C">
                <w:rPr>
                  <w:rFonts w:ascii="Times New Roman" w:hAnsi="Times New Roman"/>
                  <w:bCs/>
                </w:rPr>
                <w:delText>0</w:delText>
              </w:r>
              <w:r w:rsidRPr="00FE002E">
                <w:rPr>
                  <w:rFonts w:ascii="Times New Roman" w:hAnsi="Times New Roman"/>
                  <w:bCs/>
                </w:rPr>
                <w:delText>4</w:delText>
              </w:r>
              <w:r w:rsidR="00FA1A9C">
                <w:rPr>
                  <w:rFonts w:ascii="Times New Roman" w:hAnsi="Times New Roman"/>
                  <w:bCs/>
                </w:rPr>
                <w:delText>0</w:delText>
              </w:r>
            </w:del>
            <w:ins w:id="3503" w:author="Author">
              <w:r w:rsidR="005810D1">
                <w:rPr>
                  <w:rFonts w:ascii="Times New Roman" w:hAnsi="Times New Roman"/>
                  <w:bCs/>
                </w:rPr>
                <w:t>0</w:t>
              </w:r>
              <w:r w:rsidRPr="00FE002E">
                <w:rPr>
                  <w:rFonts w:ascii="Times New Roman" w:hAnsi="Times New Roman"/>
                  <w:bCs/>
                </w:rPr>
                <w:t>2</w:t>
              </w:r>
              <w:r w:rsidR="00EA3F88">
                <w:rPr>
                  <w:rFonts w:ascii="Times New Roman" w:hAnsi="Times New Roman"/>
                  <w:bCs/>
                </w:rPr>
                <w:t>0</w:t>
              </w:r>
              <w:r w:rsidRPr="00FE002E">
                <w:rPr>
                  <w:rFonts w:ascii="Times New Roman" w:hAnsi="Times New Roman"/>
                  <w:bCs/>
                </w:rPr>
                <w:t>0;</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35F16AA3" w14:textId="7FBB4D7B" w:rsidR="00F4754B" w:rsidRPr="00FE002E" w:rsidRDefault="00920DD9" w:rsidP="007E2A41">
            <w:pPr>
              <w:pStyle w:val="BodyText1"/>
              <w:spacing w:line="240" w:lineRule="auto"/>
              <w:rPr>
                <w:rFonts w:ascii="Times New Roman" w:hAnsi="Times New Roman"/>
                <w:b/>
                <w:bCs/>
              </w:rPr>
            </w:pPr>
            <w:ins w:id="3504" w:author="Author">
              <w:r w:rsidRPr="00920DD9">
                <w:rPr>
                  <w:rFonts w:ascii="Times New Roman" w:hAnsi="Times New Roman"/>
                  <w:b/>
                  <w:bCs/>
                </w:rPr>
                <w:t>of which:</w:t>
              </w:r>
              <w:r w:rsidR="005D1F91">
                <w:rPr>
                  <w:rFonts w:ascii="Times New Roman" w:hAnsi="Times New Roman"/>
                  <w:b/>
                  <w:bCs/>
                </w:rPr>
                <w:t xml:space="preserve"> </w:t>
              </w:r>
            </w:ins>
            <w:r w:rsidR="00F4754B" w:rsidRPr="00FE002E">
              <w:rPr>
                <w:rFonts w:ascii="Times New Roman" w:hAnsi="Times New Roman"/>
                <w:b/>
                <w:bCs/>
              </w:rPr>
              <w:t>Secured by mortgages of residential properties</w:t>
            </w:r>
            <w:r w:rsidR="00D50BF9">
              <w:rPr>
                <w:rFonts w:ascii="Times New Roman" w:hAnsi="Times New Roman"/>
                <w:b/>
                <w:bCs/>
              </w:rPr>
              <w:t xml:space="preserve"> – </w:t>
            </w:r>
            <w:del w:id="3505" w:author="Author">
              <w:r w:rsidR="00D50BF9">
                <w:rPr>
                  <w:rFonts w:ascii="Times New Roman" w:hAnsi="Times New Roman"/>
                  <w:b/>
                  <w:bCs/>
                </w:rPr>
                <w:delText>RWA</w:delText>
              </w:r>
            </w:del>
            <w:ins w:id="3506" w:author="Author">
              <w:r w:rsidR="00D50BF9">
                <w:rPr>
                  <w:rFonts w:ascii="Times New Roman" w:hAnsi="Times New Roman"/>
                  <w:b/>
                  <w:bCs/>
                </w:rPr>
                <w:t>RW</w:t>
              </w:r>
              <w:r w:rsidR="00247954">
                <w:rPr>
                  <w:rFonts w:ascii="Times New Roman" w:hAnsi="Times New Roman"/>
                  <w:b/>
                  <w:bCs/>
                </w:rPr>
                <w:t>E</w:t>
              </w:r>
              <w:r w:rsidR="00D50BF9">
                <w:rPr>
                  <w:rFonts w:ascii="Times New Roman" w:hAnsi="Times New Roman"/>
                  <w:b/>
                  <w:bCs/>
                </w:rPr>
                <w:t>A</w:t>
              </w:r>
            </w:ins>
            <w:r w:rsidR="00706750">
              <w:rPr>
                <w:rFonts w:ascii="Times New Roman" w:hAnsi="Times New Roman"/>
                <w:b/>
                <w:bCs/>
              </w:rPr>
              <w:t xml:space="preserve"> – IRB exposures</w:t>
            </w:r>
          </w:p>
          <w:p w14:paraId="0994CCBB" w14:textId="77777777" w:rsidR="002509B1" w:rsidRPr="00FE002E" w:rsidRDefault="002509B1" w:rsidP="007E2A41">
            <w:pPr>
              <w:pStyle w:val="BodyText1"/>
              <w:spacing w:line="240" w:lineRule="auto"/>
              <w:rPr>
                <w:rFonts w:ascii="Times New Roman" w:hAnsi="Times New Roman"/>
                <w:b/>
                <w:bCs/>
              </w:rPr>
            </w:pPr>
          </w:p>
          <w:p w14:paraId="2C7EC96C" w14:textId="601AD315"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corporates under </w:t>
            </w:r>
            <w:ins w:id="3507" w:author="Author">
              <w:r w:rsidR="00BD1584">
                <w:rPr>
                  <w:rFonts w:ascii="Times New Roman" w:hAnsi="Times New Roman"/>
                  <w:bCs/>
                </w:rPr>
                <w:t xml:space="preserve">point (c) of </w:t>
              </w:r>
            </w:ins>
            <w:r w:rsidRPr="00FE002E">
              <w:rPr>
                <w:rFonts w:ascii="Times New Roman" w:hAnsi="Times New Roman"/>
                <w:bCs/>
              </w:rPr>
              <w:t xml:space="preserve">Article </w:t>
            </w:r>
            <w:r w:rsidR="007022DC" w:rsidRPr="00FE002E">
              <w:rPr>
                <w:rFonts w:ascii="Times New Roman" w:hAnsi="Times New Roman"/>
                <w:bCs/>
              </w:rPr>
              <w:t>147</w:t>
            </w:r>
            <w:r w:rsidRPr="00FE002E">
              <w:rPr>
                <w:rFonts w:ascii="Times New Roman" w:hAnsi="Times New Roman"/>
                <w:bCs/>
              </w:rPr>
              <w:t>(2</w:t>
            </w:r>
            <w:del w:id="3508" w:author="Author">
              <w:r w:rsidRPr="00FE002E">
                <w:rPr>
                  <w:rFonts w:ascii="Times New Roman" w:hAnsi="Times New Roman"/>
                  <w:bCs/>
                </w:rPr>
                <w:delText>)(c</w:delText>
              </w:r>
            </w:del>
            <w:r w:rsidRPr="00FE002E">
              <w:rPr>
                <w:rFonts w:ascii="Times New Roman" w:hAnsi="Times New Roman"/>
                <w:bCs/>
              </w:rPr>
              <w:t xml:space="preserve">) or retail exposures under </w:t>
            </w:r>
            <w:ins w:id="3509" w:author="Author">
              <w:r w:rsidR="00BD1584">
                <w:rPr>
                  <w:rFonts w:ascii="Times New Roman" w:hAnsi="Times New Roman"/>
                  <w:bCs/>
                </w:rPr>
                <w:t xml:space="preserve">point (d) of </w:t>
              </w:r>
            </w:ins>
            <w:r w:rsidRPr="00FE002E">
              <w:rPr>
                <w:rFonts w:ascii="Times New Roman" w:hAnsi="Times New Roman"/>
                <w:bCs/>
              </w:rPr>
              <w:t xml:space="preserve">Article </w:t>
            </w:r>
            <w:r w:rsidR="007022DC" w:rsidRPr="00FE002E">
              <w:rPr>
                <w:rFonts w:ascii="Times New Roman" w:hAnsi="Times New Roman"/>
                <w:bCs/>
              </w:rPr>
              <w:t>147</w:t>
            </w:r>
            <w:r w:rsidRPr="00FE002E">
              <w:rPr>
                <w:rFonts w:ascii="Times New Roman" w:hAnsi="Times New Roman"/>
                <w:bCs/>
              </w:rPr>
              <w:t>(2</w:t>
            </w:r>
            <w:del w:id="3510" w:author="Author">
              <w:r w:rsidRPr="00FE002E">
                <w:rPr>
                  <w:rFonts w:ascii="Times New Roman" w:hAnsi="Times New Roman"/>
                  <w:bCs/>
                </w:rPr>
                <w:delText>)(d) of the</w:delText>
              </w:r>
            </w:del>
            <w:ins w:id="3511" w:author="Author">
              <w:r w:rsidRPr="00FE002E">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if these exposures are secured by mortgages on residential property in accordance with </w:t>
            </w:r>
            <w:ins w:id="3512" w:author="Author">
              <w:r w:rsidR="00BD1584">
                <w:rPr>
                  <w:rFonts w:ascii="Times New Roman" w:hAnsi="Times New Roman"/>
                  <w:bCs/>
                </w:rPr>
                <w:t xml:space="preserve">point (a) of </w:t>
              </w:r>
            </w:ins>
            <w:r w:rsidRPr="00FE002E">
              <w:rPr>
                <w:rFonts w:ascii="Times New Roman" w:hAnsi="Times New Roman"/>
                <w:bCs/>
              </w:rPr>
              <w:t xml:space="preserve">Article </w:t>
            </w:r>
            <w:r w:rsidR="007022DC" w:rsidRPr="00FE002E">
              <w:rPr>
                <w:rFonts w:ascii="Times New Roman" w:hAnsi="Times New Roman"/>
                <w:bCs/>
              </w:rPr>
              <w:t>199</w:t>
            </w:r>
            <w:r w:rsidRPr="00FE002E">
              <w:rPr>
                <w:rFonts w:ascii="Times New Roman" w:hAnsi="Times New Roman"/>
                <w:bCs/>
              </w:rPr>
              <w:t>(1</w:t>
            </w:r>
            <w:del w:id="3513" w:author="Author">
              <w:r w:rsidRPr="00FE002E">
                <w:rPr>
                  <w:rFonts w:ascii="Times New Roman" w:hAnsi="Times New Roman"/>
                  <w:bCs/>
                </w:rPr>
                <w:delText>)(a) of the</w:delText>
              </w:r>
            </w:del>
            <w:ins w:id="3514" w:author="Author">
              <w:r w:rsidRPr="00FE002E">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17020383" w14:textId="77777777" w:rsidR="009C4E79" w:rsidRDefault="009C4E79" w:rsidP="007E2A41">
            <w:pPr>
              <w:pStyle w:val="BodyText1"/>
              <w:spacing w:line="240" w:lineRule="auto"/>
              <w:rPr>
                <w:rFonts w:ascii="Times New Roman" w:hAnsi="Times New Roman"/>
                <w:bCs/>
              </w:rPr>
            </w:pPr>
          </w:p>
          <w:p w14:paraId="434D72CF" w14:textId="77777777" w:rsidR="002509B1" w:rsidRPr="00FE002E" w:rsidRDefault="009C4E79" w:rsidP="007E2A41">
            <w:pPr>
              <w:pStyle w:val="BodyText1"/>
              <w:spacing w:line="240" w:lineRule="auto"/>
              <w:rPr>
                <w:rFonts w:ascii="Times New Roman" w:hAnsi="Times New Roman"/>
                <w:b/>
                <w:bCs/>
                <w:u w:val="single"/>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tc>
      </w:tr>
      <w:tr w:rsidR="002A54FF" w:rsidRPr="00FE002E" w14:paraId="18D713C4" w14:textId="77777777" w:rsidTr="004B064A">
        <w:trPr>
          <w:trHeight w:val="71"/>
        </w:trPr>
        <w:tc>
          <w:tcPr>
            <w:tcW w:w="1417" w:type="dxa"/>
            <w:shd w:val="clear" w:color="auto" w:fill="FFFFFF"/>
          </w:tcPr>
          <w:p w14:paraId="10D72D62" w14:textId="0020AD37" w:rsidR="00F4754B" w:rsidRPr="00FE002E" w:rsidRDefault="00F4754B" w:rsidP="006423CC">
            <w:pPr>
              <w:pStyle w:val="BodyText1"/>
              <w:rPr>
                <w:rFonts w:ascii="Times New Roman" w:hAnsi="Times New Roman"/>
              </w:rPr>
            </w:pPr>
            <w:r w:rsidRPr="00FE002E">
              <w:rPr>
                <w:rFonts w:ascii="Times New Roman" w:hAnsi="Times New Roman"/>
                <w:bCs/>
              </w:rPr>
              <w:t>{</w:t>
            </w:r>
            <w:del w:id="3515" w:author="Author">
              <w:r w:rsidR="00A60C43" w:rsidRPr="00FE002E">
                <w:rPr>
                  <w:rFonts w:ascii="Times New Roman" w:hAnsi="Times New Roman"/>
                  <w:bCs/>
                </w:rPr>
                <w:delText>2</w:delText>
              </w:r>
              <w:r w:rsidR="00EA3F88">
                <w:rPr>
                  <w:rFonts w:ascii="Times New Roman" w:hAnsi="Times New Roman"/>
                  <w:bCs/>
                </w:rPr>
                <w:delText>1</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1</w:delText>
              </w:r>
              <w:r w:rsidR="00FA1A9C">
                <w:rPr>
                  <w:rFonts w:ascii="Times New Roman" w:hAnsi="Times New Roman"/>
                  <w:bCs/>
                </w:rPr>
                <w:delText>0</w:delText>
              </w:r>
            </w:del>
            <w:ins w:id="3516" w:author="Autho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29F4D22F" w14:textId="00A1CFA1" w:rsidR="00F4754B" w:rsidRPr="00967213" w:rsidRDefault="00F4754B" w:rsidP="007E2A41">
            <w:pPr>
              <w:pStyle w:val="BodyText1"/>
              <w:spacing w:line="240" w:lineRule="auto"/>
              <w:rPr>
                <w:rFonts w:ascii="Times New Roman" w:hAnsi="Times New Roman"/>
                <w:b/>
                <w:bCs/>
              </w:rPr>
            </w:pPr>
            <w:r w:rsidRPr="00967213">
              <w:rPr>
                <w:rFonts w:ascii="Times New Roman" w:hAnsi="Times New Roman"/>
                <w:b/>
                <w:bCs/>
              </w:rPr>
              <w:t>Retail exposures</w:t>
            </w:r>
            <w:del w:id="3517" w:author="Author">
              <w:r w:rsidR="00967213" w:rsidRPr="00967213">
                <w:rPr>
                  <w:rFonts w:ascii="Times New Roman" w:hAnsi="Times New Roman"/>
                  <w:b/>
                  <w:bCs/>
                </w:rPr>
                <w:delText>; of which</w:delText>
              </w:r>
              <w:r w:rsidR="00D50BF9" w:rsidRPr="00967213">
                <w:rPr>
                  <w:rFonts w:ascii="Times New Roman" w:hAnsi="Times New Roman"/>
                  <w:b/>
                  <w:bCs/>
                </w:rPr>
                <w:delText xml:space="preserve"> </w:delText>
              </w:r>
            </w:del>
            <w:r w:rsidR="00D50BF9" w:rsidRPr="00967213">
              <w:rPr>
                <w:rFonts w:ascii="Times New Roman" w:hAnsi="Times New Roman"/>
                <w:b/>
              </w:rPr>
              <w:t>– Leverage Ratio Exposure Value</w:t>
            </w:r>
            <w:r w:rsidR="00706750" w:rsidRPr="00967213">
              <w:rPr>
                <w:rFonts w:ascii="Times New Roman" w:hAnsi="Times New Roman"/>
                <w:b/>
              </w:rPr>
              <w:t xml:space="preserve"> – SA exposures</w:t>
            </w:r>
          </w:p>
          <w:p w14:paraId="303016CA" w14:textId="77777777" w:rsidR="002509B1" w:rsidRPr="00967213" w:rsidRDefault="002509B1" w:rsidP="007E2A41">
            <w:pPr>
              <w:pStyle w:val="BodyText1"/>
              <w:spacing w:line="240" w:lineRule="auto"/>
              <w:rPr>
                <w:rFonts w:ascii="Times New Roman" w:hAnsi="Times New Roman"/>
                <w:b/>
                <w:bCs/>
              </w:rPr>
            </w:pPr>
          </w:p>
          <w:p w14:paraId="3FE70253" w14:textId="5AA71341"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retail exposures that fall under Article </w:t>
            </w:r>
            <w:r w:rsidR="007022DC" w:rsidRPr="00FE002E">
              <w:rPr>
                <w:rFonts w:ascii="Times New Roman" w:hAnsi="Times New Roman"/>
                <w:bCs/>
              </w:rPr>
              <w:t>123</w:t>
            </w:r>
            <w:r w:rsidRPr="00FE002E">
              <w:rPr>
                <w:rFonts w:ascii="Times New Roman" w:hAnsi="Times New Roman"/>
                <w:bCs/>
              </w:rPr>
              <w:t xml:space="preserve"> </w:t>
            </w:r>
            <w:del w:id="3518" w:author="Author">
              <w:r w:rsidRPr="00FE002E">
                <w:rPr>
                  <w:rFonts w:ascii="Times New Roman" w:hAnsi="Times New Roman"/>
                  <w:bCs/>
                </w:rPr>
                <w:delText xml:space="preserve">of the </w:delText>
              </w:r>
            </w:del>
            <w:r w:rsidR="00684733">
              <w:rPr>
                <w:rFonts w:ascii="Times New Roman" w:hAnsi="Times New Roman"/>
                <w:bCs/>
              </w:rPr>
              <w:t>CRR</w:t>
            </w:r>
            <w:r w:rsidRPr="00FE002E">
              <w:rPr>
                <w:rFonts w:ascii="Times New Roman" w:hAnsi="Times New Roman"/>
                <w:bCs/>
              </w:rPr>
              <w:t xml:space="preserve">. </w:t>
            </w:r>
          </w:p>
          <w:p w14:paraId="1C50F3CF" w14:textId="77777777" w:rsidR="00086A8A" w:rsidRDefault="00086A8A" w:rsidP="007E2A41">
            <w:pPr>
              <w:pStyle w:val="BodyText1"/>
              <w:spacing w:line="240" w:lineRule="auto"/>
              <w:rPr>
                <w:rFonts w:ascii="Times New Roman" w:hAnsi="Times New Roman"/>
                <w:bCs/>
              </w:rPr>
            </w:pPr>
          </w:p>
          <w:p w14:paraId="68A614E1"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467BDCEC" w14:textId="77777777" w:rsidR="002509B1" w:rsidRPr="00FE002E" w:rsidRDefault="002509B1" w:rsidP="007E2A41">
            <w:pPr>
              <w:pStyle w:val="BodyText1"/>
              <w:spacing w:line="240" w:lineRule="auto"/>
              <w:rPr>
                <w:rFonts w:ascii="Times New Roman" w:hAnsi="Times New Roman"/>
                <w:bCs/>
              </w:rPr>
            </w:pPr>
          </w:p>
        </w:tc>
      </w:tr>
      <w:tr w:rsidR="002A54FF" w:rsidRPr="00FE002E" w14:paraId="29E5C489" w14:textId="77777777" w:rsidTr="004B064A">
        <w:trPr>
          <w:trHeight w:val="71"/>
        </w:trPr>
        <w:tc>
          <w:tcPr>
            <w:tcW w:w="1417" w:type="dxa"/>
            <w:shd w:val="clear" w:color="auto" w:fill="FFFFFF"/>
          </w:tcPr>
          <w:p w14:paraId="0E1E0B5E" w14:textId="569A7C91" w:rsidR="00F4754B" w:rsidRPr="00FE002E" w:rsidRDefault="00F4754B" w:rsidP="006423CC">
            <w:pPr>
              <w:pStyle w:val="BodyText1"/>
              <w:rPr>
                <w:rFonts w:ascii="Times New Roman" w:hAnsi="Times New Roman"/>
                <w:bCs/>
              </w:rPr>
            </w:pPr>
            <w:r w:rsidRPr="00FE002E">
              <w:rPr>
                <w:rFonts w:ascii="Times New Roman" w:hAnsi="Times New Roman"/>
                <w:bCs/>
              </w:rPr>
              <w:t>{</w:t>
            </w:r>
            <w:del w:id="3519" w:author="Author">
              <w:r w:rsidR="00A60C43" w:rsidRPr="00FE002E">
                <w:rPr>
                  <w:rFonts w:ascii="Times New Roman" w:hAnsi="Times New Roman"/>
                  <w:bCs/>
                </w:rPr>
                <w:delText>2</w:delText>
              </w:r>
              <w:r w:rsidR="00EA3F88">
                <w:rPr>
                  <w:rFonts w:ascii="Times New Roman" w:hAnsi="Times New Roman"/>
                  <w:bCs/>
                </w:rPr>
                <w:delText>1</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2</w:delText>
              </w:r>
              <w:r w:rsidR="00FA1A9C">
                <w:rPr>
                  <w:rFonts w:ascii="Times New Roman" w:hAnsi="Times New Roman"/>
                  <w:bCs/>
                </w:rPr>
                <w:delText>0</w:delText>
              </w:r>
            </w:del>
            <w:ins w:id="3520" w:author="Autho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31A6BB5D" w14:textId="7FA99E90"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Retail exposures</w:t>
            </w:r>
            <w:del w:id="3521" w:author="Author">
              <w:r w:rsidR="00967213">
                <w:rPr>
                  <w:rFonts w:ascii="Times New Roman" w:hAnsi="Times New Roman"/>
                  <w:b/>
                  <w:bCs/>
                </w:rPr>
                <w:delText>; of which</w:delText>
              </w:r>
              <w:r w:rsidR="00D50BF9">
                <w:rPr>
                  <w:rFonts w:ascii="Times New Roman" w:hAnsi="Times New Roman"/>
                  <w:b/>
                  <w:bCs/>
                </w:rPr>
                <w:delText xml:space="preserve"> </w:delText>
              </w:r>
            </w:del>
            <w:r w:rsidR="00D50BF9">
              <w:rPr>
                <w:rFonts w:ascii="Times New Roman" w:hAnsi="Times New Roman"/>
                <w:b/>
              </w:rPr>
              <w:t>– Leverage Ratio Exposure Value</w:t>
            </w:r>
            <w:r w:rsidR="00706750">
              <w:rPr>
                <w:rFonts w:ascii="Times New Roman" w:hAnsi="Times New Roman"/>
                <w:b/>
                <w:bCs/>
              </w:rPr>
              <w:t xml:space="preserve"> – IRB exposures</w:t>
            </w:r>
          </w:p>
          <w:p w14:paraId="646EAAB0" w14:textId="77777777" w:rsidR="002509B1" w:rsidRPr="00FE002E" w:rsidRDefault="002509B1" w:rsidP="007E2A41">
            <w:pPr>
              <w:pStyle w:val="BodyText1"/>
              <w:spacing w:line="240" w:lineRule="auto"/>
              <w:rPr>
                <w:rFonts w:ascii="Times New Roman" w:hAnsi="Times New Roman"/>
                <w:b/>
                <w:bCs/>
              </w:rPr>
            </w:pPr>
          </w:p>
          <w:p w14:paraId="0496FBDB" w14:textId="70DA475B" w:rsidR="00F4754B" w:rsidRPr="00BB5324"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retail exposures under </w:t>
            </w:r>
            <w:ins w:id="3522" w:author="Author">
              <w:r w:rsidR="009E74C1">
                <w:rPr>
                  <w:rFonts w:ascii="Times New Roman" w:hAnsi="Times New Roman"/>
                  <w:bCs/>
                </w:rPr>
                <w:t xml:space="preserve">point (d) of </w:t>
              </w:r>
            </w:ins>
            <w:r w:rsidRPr="00FE002E">
              <w:rPr>
                <w:rFonts w:ascii="Times New Roman" w:hAnsi="Times New Roman"/>
                <w:bCs/>
              </w:rPr>
              <w:t xml:space="preserve">Article </w:t>
            </w:r>
            <w:r w:rsidR="007022DC" w:rsidRPr="00FE002E">
              <w:rPr>
                <w:rFonts w:ascii="Times New Roman" w:hAnsi="Times New Roman"/>
                <w:bCs/>
              </w:rPr>
              <w:t>147</w:t>
            </w:r>
            <w:r w:rsidRPr="00FE002E">
              <w:rPr>
                <w:rFonts w:ascii="Times New Roman" w:hAnsi="Times New Roman"/>
                <w:bCs/>
              </w:rPr>
              <w:t>(2</w:t>
            </w:r>
            <w:del w:id="3523" w:author="Author">
              <w:r w:rsidRPr="00FE002E">
                <w:rPr>
                  <w:rFonts w:ascii="Times New Roman" w:hAnsi="Times New Roman"/>
                  <w:bCs/>
                </w:rPr>
                <w:delText>)(d) of the</w:delText>
              </w:r>
            </w:del>
            <w:ins w:id="3524" w:author="Author">
              <w:r w:rsidRPr="00FE002E">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if these exposures are </w:t>
            </w:r>
            <w:r w:rsidR="00C51086" w:rsidRPr="00011E14">
              <w:rPr>
                <w:rFonts w:ascii="Times New Roman" w:hAnsi="Times New Roman"/>
                <w:rPrChange w:id="3525" w:author="Author">
                  <w:rPr>
                    <w:rFonts w:ascii="Times New Roman" w:hAnsi="Times New Roman"/>
                    <w:b/>
                    <w:u w:val="single"/>
                  </w:rPr>
                </w:rPrChange>
              </w:rPr>
              <w:t>not</w:t>
            </w:r>
            <w:r w:rsidR="00C51086" w:rsidRPr="00FE002E">
              <w:rPr>
                <w:rFonts w:ascii="Times New Roman" w:hAnsi="Times New Roman"/>
                <w:bCs/>
              </w:rPr>
              <w:t xml:space="preserve"> </w:t>
            </w:r>
            <w:r w:rsidRPr="00FE002E">
              <w:rPr>
                <w:rFonts w:ascii="Times New Roman" w:hAnsi="Times New Roman"/>
                <w:bCs/>
              </w:rPr>
              <w:t xml:space="preserve">secured by mortgages on immovable property in accordance with </w:t>
            </w:r>
            <w:ins w:id="3526" w:author="Author">
              <w:r w:rsidR="009E74C1">
                <w:rPr>
                  <w:rFonts w:ascii="Times New Roman" w:hAnsi="Times New Roman"/>
                  <w:bCs/>
                </w:rPr>
                <w:t xml:space="preserve">point (a) of </w:t>
              </w:r>
            </w:ins>
            <w:r w:rsidRPr="00FE002E">
              <w:rPr>
                <w:rFonts w:ascii="Times New Roman" w:hAnsi="Times New Roman"/>
                <w:bCs/>
              </w:rPr>
              <w:t xml:space="preserve">Article </w:t>
            </w:r>
            <w:r w:rsidR="007022DC" w:rsidRPr="00FE002E">
              <w:rPr>
                <w:rFonts w:ascii="Times New Roman" w:hAnsi="Times New Roman"/>
                <w:bCs/>
              </w:rPr>
              <w:t>199</w:t>
            </w:r>
            <w:r w:rsidRPr="00FE002E">
              <w:rPr>
                <w:rFonts w:ascii="Times New Roman" w:hAnsi="Times New Roman"/>
                <w:bCs/>
              </w:rPr>
              <w:t>(1</w:t>
            </w:r>
            <w:del w:id="3527" w:author="Author">
              <w:r w:rsidRPr="00FE002E">
                <w:rPr>
                  <w:rFonts w:ascii="Times New Roman" w:hAnsi="Times New Roman"/>
                  <w:bCs/>
                </w:rPr>
                <w:delText>)(a) of the</w:delText>
              </w:r>
            </w:del>
            <w:ins w:id="3528" w:author="Author">
              <w:r w:rsidRPr="00FE002E">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2F48B2D6" w14:textId="77777777" w:rsidR="009C4E79" w:rsidRPr="00BB5324" w:rsidRDefault="009C4E79" w:rsidP="007E2A41">
            <w:pPr>
              <w:pStyle w:val="BodyText1"/>
              <w:spacing w:line="240" w:lineRule="auto"/>
              <w:rPr>
                <w:rFonts w:ascii="Times New Roman" w:hAnsi="Times New Roman"/>
                <w:bCs/>
              </w:rPr>
            </w:pPr>
          </w:p>
          <w:p w14:paraId="13019103" w14:textId="77777777" w:rsidR="00086A8A"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3E24EEB1" w14:textId="77777777" w:rsidR="002509B1" w:rsidRPr="00FE002E" w:rsidRDefault="002509B1" w:rsidP="007E2A41">
            <w:pPr>
              <w:pStyle w:val="BodyText1"/>
              <w:spacing w:line="240" w:lineRule="auto"/>
              <w:rPr>
                <w:rFonts w:ascii="Times New Roman" w:hAnsi="Times New Roman"/>
                <w:bCs/>
              </w:rPr>
            </w:pPr>
          </w:p>
        </w:tc>
      </w:tr>
      <w:tr w:rsidR="002A54FF" w:rsidRPr="00FE002E" w14:paraId="2494CE48" w14:textId="77777777" w:rsidTr="004B064A">
        <w:trPr>
          <w:trHeight w:val="71"/>
        </w:trPr>
        <w:tc>
          <w:tcPr>
            <w:tcW w:w="1417" w:type="dxa"/>
            <w:shd w:val="clear" w:color="auto" w:fill="FFFFFF"/>
          </w:tcPr>
          <w:p w14:paraId="6EB17324" w14:textId="00F058E9" w:rsidR="00F4754B" w:rsidRPr="00FE002E" w:rsidRDefault="00F4754B" w:rsidP="006423CC">
            <w:pPr>
              <w:pStyle w:val="BodyText1"/>
              <w:rPr>
                <w:rFonts w:ascii="Times New Roman" w:hAnsi="Times New Roman"/>
              </w:rPr>
            </w:pPr>
            <w:r w:rsidRPr="00FE002E">
              <w:rPr>
                <w:rFonts w:ascii="Times New Roman" w:hAnsi="Times New Roman"/>
                <w:bCs/>
              </w:rPr>
              <w:t>{</w:t>
            </w:r>
            <w:del w:id="3529" w:author="Author">
              <w:r w:rsidR="00A60C43" w:rsidRPr="00FE002E">
                <w:rPr>
                  <w:rFonts w:ascii="Times New Roman" w:hAnsi="Times New Roman"/>
                  <w:bCs/>
                </w:rPr>
                <w:delText>2</w:delText>
              </w:r>
              <w:r w:rsidR="00EA3F88">
                <w:rPr>
                  <w:rFonts w:ascii="Times New Roman" w:hAnsi="Times New Roman"/>
                  <w:bCs/>
                </w:rPr>
                <w:delText>1</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3</w:delText>
              </w:r>
              <w:r w:rsidR="00FA1A9C">
                <w:rPr>
                  <w:rFonts w:ascii="Times New Roman" w:hAnsi="Times New Roman"/>
                  <w:bCs/>
                </w:rPr>
                <w:delText>0</w:delText>
              </w:r>
            </w:del>
            <w:ins w:id="3530" w:author="Autho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5810D1">
                <w:rPr>
                  <w:rFonts w:ascii="Times New Roman" w:hAnsi="Times New Roman"/>
                  <w:bCs/>
                </w:rPr>
                <w:t>0</w:t>
              </w:r>
              <w:r w:rsidRPr="00FE002E">
                <w:rPr>
                  <w:rFonts w:ascii="Times New Roman" w:hAnsi="Times New Roman"/>
                  <w:bCs/>
                </w:rPr>
                <w:t>3</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289B0ED6" w14:textId="1F8F9706" w:rsidR="00F4754B" w:rsidRPr="007129B2" w:rsidRDefault="00F4754B" w:rsidP="007E2A41">
            <w:pPr>
              <w:pStyle w:val="BodyText1"/>
              <w:spacing w:line="240" w:lineRule="auto"/>
              <w:rPr>
                <w:rFonts w:ascii="Times New Roman" w:hAnsi="Times New Roman"/>
                <w:b/>
                <w:bCs/>
              </w:rPr>
            </w:pPr>
            <w:r w:rsidRPr="007129B2">
              <w:rPr>
                <w:rFonts w:ascii="Times New Roman" w:hAnsi="Times New Roman"/>
                <w:b/>
                <w:bCs/>
              </w:rPr>
              <w:t>Retail exposures</w:t>
            </w:r>
            <w:del w:id="3531" w:author="Author">
              <w:r w:rsidR="00967213">
                <w:rPr>
                  <w:rFonts w:ascii="Times New Roman" w:hAnsi="Times New Roman"/>
                  <w:b/>
                  <w:bCs/>
                </w:rPr>
                <w:delText>; of which</w:delText>
              </w:r>
              <w:r w:rsidR="00D50BF9" w:rsidRPr="007129B2">
                <w:rPr>
                  <w:rFonts w:ascii="Times New Roman" w:hAnsi="Times New Roman"/>
                  <w:b/>
                  <w:bCs/>
                </w:rPr>
                <w:delText xml:space="preserve"> – RWA</w:delText>
              </w:r>
            </w:del>
            <w:ins w:id="3532" w:author="Author">
              <w:r w:rsidR="00D50BF9" w:rsidRPr="007129B2">
                <w:rPr>
                  <w:rFonts w:ascii="Times New Roman" w:hAnsi="Times New Roman"/>
                  <w:b/>
                  <w:bCs/>
                </w:rPr>
                <w:t>– RW</w:t>
              </w:r>
              <w:r w:rsidR="00247954">
                <w:rPr>
                  <w:rFonts w:ascii="Times New Roman" w:hAnsi="Times New Roman"/>
                  <w:b/>
                  <w:bCs/>
                </w:rPr>
                <w:t>E</w:t>
              </w:r>
              <w:r w:rsidR="00D50BF9" w:rsidRPr="007129B2">
                <w:rPr>
                  <w:rFonts w:ascii="Times New Roman" w:hAnsi="Times New Roman"/>
                  <w:b/>
                  <w:bCs/>
                </w:rPr>
                <w:t>A</w:t>
              </w:r>
            </w:ins>
            <w:r w:rsidR="00706750" w:rsidRPr="007129B2">
              <w:rPr>
                <w:rFonts w:ascii="Times New Roman" w:hAnsi="Times New Roman"/>
                <w:b/>
                <w:bCs/>
              </w:rPr>
              <w:t xml:space="preserve"> – SA exposures</w:t>
            </w:r>
          </w:p>
          <w:p w14:paraId="5F94EACD" w14:textId="77777777" w:rsidR="002509B1" w:rsidRPr="007129B2" w:rsidRDefault="002509B1" w:rsidP="007E2A41">
            <w:pPr>
              <w:pStyle w:val="BodyText1"/>
              <w:spacing w:line="240" w:lineRule="auto"/>
              <w:rPr>
                <w:rFonts w:ascii="Times New Roman" w:hAnsi="Times New Roman"/>
                <w:b/>
                <w:bCs/>
              </w:rPr>
            </w:pPr>
          </w:p>
          <w:p w14:paraId="6F00AA1D" w14:textId="62A17362"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retail exposures that fall under Article </w:t>
            </w:r>
            <w:r w:rsidR="007022DC" w:rsidRPr="00FE002E">
              <w:rPr>
                <w:rFonts w:ascii="Times New Roman" w:hAnsi="Times New Roman"/>
                <w:bCs/>
              </w:rPr>
              <w:t>123</w:t>
            </w:r>
            <w:r w:rsidRPr="00FE002E">
              <w:rPr>
                <w:rFonts w:ascii="Times New Roman" w:hAnsi="Times New Roman"/>
                <w:bCs/>
              </w:rPr>
              <w:t xml:space="preserve"> </w:t>
            </w:r>
            <w:del w:id="3533" w:author="Author">
              <w:r w:rsidRPr="00FE002E">
                <w:rPr>
                  <w:rFonts w:ascii="Times New Roman" w:hAnsi="Times New Roman"/>
                  <w:bCs/>
                </w:rPr>
                <w:delText xml:space="preserve">of the </w:delText>
              </w:r>
            </w:del>
            <w:r w:rsidR="00684733">
              <w:rPr>
                <w:rFonts w:ascii="Times New Roman" w:hAnsi="Times New Roman"/>
                <w:bCs/>
              </w:rPr>
              <w:t>CRR</w:t>
            </w:r>
            <w:r w:rsidRPr="00FE002E">
              <w:rPr>
                <w:rFonts w:ascii="Times New Roman" w:hAnsi="Times New Roman"/>
                <w:bCs/>
              </w:rPr>
              <w:t xml:space="preserve">. </w:t>
            </w:r>
          </w:p>
          <w:p w14:paraId="078B0D1B" w14:textId="77777777" w:rsidR="00086A8A" w:rsidRDefault="00086A8A" w:rsidP="007E2A41">
            <w:pPr>
              <w:pStyle w:val="BodyText1"/>
              <w:spacing w:line="240" w:lineRule="auto"/>
              <w:rPr>
                <w:rFonts w:ascii="Times New Roman" w:hAnsi="Times New Roman"/>
                <w:bCs/>
              </w:rPr>
            </w:pPr>
          </w:p>
          <w:p w14:paraId="7C826DF1"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32C0AC0A"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076433D7" w14:textId="77777777" w:rsidTr="004B064A">
        <w:trPr>
          <w:trHeight w:val="71"/>
        </w:trPr>
        <w:tc>
          <w:tcPr>
            <w:tcW w:w="1417" w:type="dxa"/>
            <w:shd w:val="clear" w:color="auto" w:fill="FFFFFF"/>
          </w:tcPr>
          <w:p w14:paraId="7BBA610A" w14:textId="66D45067" w:rsidR="00F4754B" w:rsidRPr="00FE002E" w:rsidRDefault="00F4754B" w:rsidP="00A60C43">
            <w:pPr>
              <w:pStyle w:val="BodyText1"/>
              <w:rPr>
                <w:rFonts w:ascii="Times New Roman" w:hAnsi="Times New Roman"/>
              </w:rPr>
            </w:pPr>
            <w:r w:rsidRPr="00FE002E">
              <w:rPr>
                <w:rFonts w:ascii="Times New Roman" w:hAnsi="Times New Roman"/>
                <w:bCs/>
              </w:rPr>
              <w:t>{</w:t>
            </w:r>
            <w:del w:id="3534" w:author="Author">
              <w:r w:rsidR="00A60C43" w:rsidRPr="00FE002E">
                <w:rPr>
                  <w:rFonts w:ascii="Times New Roman" w:hAnsi="Times New Roman"/>
                  <w:bCs/>
                </w:rPr>
                <w:delText>2</w:delText>
              </w:r>
              <w:r w:rsidR="00EA3F88">
                <w:rPr>
                  <w:rFonts w:ascii="Times New Roman" w:hAnsi="Times New Roman"/>
                  <w:bCs/>
                </w:rPr>
                <w:delText>1</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4</w:delText>
              </w:r>
              <w:r w:rsidR="00FA1A9C">
                <w:rPr>
                  <w:rFonts w:ascii="Times New Roman" w:hAnsi="Times New Roman"/>
                  <w:bCs/>
                </w:rPr>
                <w:delText>0</w:delText>
              </w:r>
            </w:del>
            <w:ins w:id="3535" w:author="Autho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5810D1">
                <w:rPr>
                  <w:rFonts w:ascii="Times New Roman" w:hAnsi="Times New Roman"/>
                  <w:bCs/>
                </w:rPr>
                <w:t>0</w:t>
              </w:r>
              <w:r w:rsidRPr="00FE002E">
                <w:rPr>
                  <w:rFonts w:ascii="Times New Roman" w:hAnsi="Times New Roman"/>
                  <w:bCs/>
                </w:rPr>
                <w:t>4</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3829C860" w14:textId="7A1D60D2"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Retail exposures</w:t>
            </w:r>
            <w:del w:id="3536" w:author="Author">
              <w:r w:rsidR="00967213">
                <w:rPr>
                  <w:rFonts w:ascii="Times New Roman" w:hAnsi="Times New Roman"/>
                  <w:b/>
                  <w:bCs/>
                </w:rPr>
                <w:delText>; of which</w:delText>
              </w:r>
              <w:r w:rsidR="00D50BF9">
                <w:rPr>
                  <w:rFonts w:ascii="Times New Roman" w:hAnsi="Times New Roman"/>
                  <w:b/>
                  <w:bCs/>
                </w:rPr>
                <w:delText xml:space="preserve"> – RWA</w:delText>
              </w:r>
            </w:del>
            <w:ins w:id="3537" w:author="Author">
              <w:r w:rsidR="00D50BF9">
                <w:rPr>
                  <w:rFonts w:ascii="Times New Roman" w:hAnsi="Times New Roman"/>
                  <w:b/>
                  <w:bCs/>
                </w:rPr>
                <w:t>– RW</w:t>
              </w:r>
              <w:r w:rsidR="00247954">
                <w:rPr>
                  <w:rFonts w:ascii="Times New Roman" w:hAnsi="Times New Roman"/>
                  <w:b/>
                  <w:bCs/>
                </w:rPr>
                <w:t>E</w:t>
              </w:r>
              <w:r w:rsidR="00D50BF9">
                <w:rPr>
                  <w:rFonts w:ascii="Times New Roman" w:hAnsi="Times New Roman"/>
                  <w:b/>
                  <w:bCs/>
                </w:rPr>
                <w:t>A</w:t>
              </w:r>
            </w:ins>
            <w:r w:rsidR="00706750">
              <w:rPr>
                <w:rFonts w:ascii="Times New Roman" w:hAnsi="Times New Roman"/>
                <w:b/>
                <w:bCs/>
              </w:rPr>
              <w:t xml:space="preserve"> – IRB exposures</w:t>
            </w:r>
          </w:p>
          <w:p w14:paraId="35F8DB93" w14:textId="77777777" w:rsidR="002509B1" w:rsidRPr="00FE002E" w:rsidRDefault="002509B1" w:rsidP="007E2A41">
            <w:pPr>
              <w:pStyle w:val="BodyText1"/>
              <w:spacing w:line="240" w:lineRule="auto"/>
              <w:rPr>
                <w:rFonts w:ascii="Times New Roman" w:hAnsi="Times New Roman"/>
                <w:b/>
                <w:bCs/>
              </w:rPr>
            </w:pPr>
          </w:p>
          <w:p w14:paraId="270C61EF" w14:textId="45CB22BA"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retail exposures under </w:t>
            </w:r>
            <w:ins w:id="3538" w:author="Author">
              <w:r w:rsidR="009E74C1">
                <w:rPr>
                  <w:rFonts w:ascii="Times New Roman" w:hAnsi="Times New Roman"/>
                  <w:bCs/>
                </w:rPr>
                <w:t xml:space="preserve">point (d) of </w:t>
              </w:r>
            </w:ins>
            <w:r w:rsidRPr="00FE002E">
              <w:rPr>
                <w:rFonts w:ascii="Times New Roman" w:hAnsi="Times New Roman"/>
                <w:bCs/>
              </w:rPr>
              <w:t xml:space="preserve">Article </w:t>
            </w:r>
            <w:r w:rsidR="007022DC" w:rsidRPr="00FE002E">
              <w:rPr>
                <w:rFonts w:ascii="Times New Roman" w:hAnsi="Times New Roman"/>
                <w:bCs/>
              </w:rPr>
              <w:t>147</w:t>
            </w:r>
            <w:r w:rsidRPr="00FE002E">
              <w:rPr>
                <w:rFonts w:ascii="Times New Roman" w:hAnsi="Times New Roman"/>
                <w:bCs/>
              </w:rPr>
              <w:t>(2</w:t>
            </w:r>
            <w:del w:id="3539" w:author="Author">
              <w:r w:rsidRPr="00FE002E">
                <w:rPr>
                  <w:rFonts w:ascii="Times New Roman" w:hAnsi="Times New Roman"/>
                  <w:bCs/>
                </w:rPr>
                <w:delText>)(d) of the</w:delText>
              </w:r>
            </w:del>
            <w:ins w:id="3540" w:author="Author">
              <w:r w:rsidRPr="00FE002E">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if these exposures are </w:t>
            </w:r>
            <w:r w:rsidR="00C51086" w:rsidRPr="00011E14">
              <w:rPr>
                <w:rFonts w:ascii="Times New Roman" w:hAnsi="Times New Roman"/>
                <w:rPrChange w:id="3541" w:author="Author">
                  <w:rPr>
                    <w:rFonts w:ascii="Times New Roman" w:hAnsi="Times New Roman"/>
                    <w:b/>
                    <w:u w:val="single"/>
                  </w:rPr>
                </w:rPrChange>
              </w:rPr>
              <w:t>not</w:t>
            </w:r>
            <w:r w:rsidR="00C51086" w:rsidRPr="00FE002E">
              <w:rPr>
                <w:rFonts w:ascii="Times New Roman" w:hAnsi="Times New Roman"/>
                <w:bCs/>
              </w:rPr>
              <w:t xml:space="preserve"> </w:t>
            </w:r>
            <w:r w:rsidRPr="00FE002E">
              <w:rPr>
                <w:rFonts w:ascii="Times New Roman" w:hAnsi="Times New Roman"/>
                <w:bCs/>
              </w:rPr>
              <w:t xml:space="preserve">secured by mortgages on immovable property in accordance with </w:t>
            </w:r>
            <w:ins w:id="3542" w:author="Author">
              <w:r w:rsidR="009E74C1">
                <w:rPr>
                  <w:rFonts w:ascii="Times New Roman" w:hAnsi="Times New Roman"/>
                  <w:bCs/>
                </w:rPr>
                <w:t xml:space="preserve">point (a) of </w:t>
              </w:r>
            </w:ins>
            <w:r w:rsidRPr="00FE002E">
              <w:rPr>
                <w:rFonts w:ascii="Times New Roman" w:hAnsi="Times New Roman"/>
                <w:bCs/>
              </w:rPr>
              <w:t xml:space="preserve">Article </w:t>
            </w:r>
            <w:r w:rsidR="007022DC" w:rsidRPr="00FE002E">
              <w:rPr>
                <w:rFonts w:ascii="Times New Roman" w:hAnsi="Times New Roman"/>
                <w:bCs/>
              </w:rPr>
              <w:t>199</w:t>
            </w:r>
            <w:r w:rsidRPr="00FE002E">
              <w:rPr>
                <w:rFonts w:ascii="Times New Roman" w:hAnsi="Times New Roman"/>
                <w:bCs/>
              </w:rPr>
              <w:t>(1</w:t>
            </w:r>
            <w:del w:id="3543" w:author="Author">
              <w:r w:rsidRPr="00FE002E">
                <w:rPr>
                  <w:rFonts w:ascii="Times New Roman" w:hAnsi="Times New Roman"/>
                  <w:bCs/>
                </w:rPr>
                <w:delText>)(a) of the</w:delText>
              </w:r>
            </w:del>
            <w:ins w:id="3544" w:author="Author">
              <w:r w:rsidRPr="00FE002E">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2115C4E6" w14:textId="77777777" w:rsidR="002509B1" w:rsidRDefault="002509B1" w:rsidP="007E2A41">
            <w:pPr>
              <w:pStyle w:val="BodyText1"/>
              <w:spacing w:line="240" w:lineRule="auto"/>
              <w:rPr>
                <w:rFonts w:ascii="Times New Roman" w:hAnsi="Times New Roman"/>
                <w:b/>
                <w:bCs/>
                <w:u w:val="single"/>
              </w:rPr>
            </w:pPr>
          </w:p>
          <w:p w14:paraId="5B2F726F"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46460615" w14:textId="77777777" w:rsidR="009C4E79" w:rsidRPr="00FE002E" w:rsidRDefault="009C4E79" w:rsidP="007E2A41">
            <w:pPr>
              <w:pStyle w:val="BodyText1"/>
              <w:spacing w:line="240" w:lineRule="auto"/>
              <w:rPr>
                <w:rFonts w:ascii="Times New Roman" w:hAnsi="Times New Roman"/>
                <w:b/>
                <w:bCs/>
                <w:u w:val="single"/>
              </w:rPr>
            </w:pPr>
          </w:p>
        </w:tc>
      </w:tr>
      <w:tr w:rsidR="002A54FF" w:rsidRPr="00FE002E" w14:paraId="0AAA69A4" w14:textId="77777777" w:rsidTr="004B064A">
        <w:trPr>
          <w:trHeight w:val="71"/>
        </w:trPr>
        <w:tc>
          <w:tcPr>
            <w:tcW w:w="1417" w:type="dxa"/>
            <w:shd w:val="clear" w:color="auto" w:fill="FFFFFF"/>
          </w:tcPr>
          <w:p w14:paraId="2A257B46" w14:textId="1D000E3E" w:rsidR="00F4754B" w:rsidRPr="00FE002E" w:rsidRDefault="00F4754B" w:rsidP="006423CC">
            <w:pPr>
              <w:pStyle w:val="BodyText1"/>
              <w:rPr>
                <w:rFonts w:ascii="Times New Roman" w:hAnsi="Times New Roman"/>
              </w:rPr>
            </w:pPr>
            <w:r w:rsidRPr="00FE002E">
              <w:rPr>
                <w:rFonts w:ascii="Times New Roman" w:hAnsi="Times New Roman"/>
                <w:bCs/>
              </w:rPr>
              <w:t>{</w:t>
            </w:r>
            <w:del w:id="3545" w:author="Author">
              <w:r w:rsidR="00A60C43" w:rsidRPr="00FE002E">
                <w:rPr>
                  <w:rFonts w:ascii="Times New Roman" w:hAnsi="Times New Roman"/>
                  <w:bCs/>
                </w:rPr>
                <w:delText>2</w:delText>
              </w:r>
              <w:r w:rsidR="00EA3F88">
                <w:rPr>
                  <w:rFonts w:ascii="Times New Roman" w:hAnsi="Times New Roman"/>
                  <w:bCs/>
                </w:rPr>
                <w:delText>2</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1</w:delText>
              </w:r>
              <w:r w:rsidR="00FA1A9C">
                <w:rPr>
                  <w:rFonts w:ascii="Times New Roman" w:hAnsi="Times New Roman"/>
                  <w:bCs/>
                </w:rPr>
                <w:delText>0</w:delText>
              </w:r>
            </w:del>
            <w:ins w:id="3546" w:author="Autho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5810D1">
                <w:rPr>
                  <w:rFonts w:ascii="Times New Roman" w:hAnsi="Times New Roman"/>
                  <w:bCs/>
                </w:rPr>
                <w:t>0</w:t>
              </w:r>
              <w:r w:rsidRPr="00FE002E">
                <w:rPr>
                  <w:rFonts w:ascii="Times New Roman" w:hAnsi="Times New Roman"/>
                  <w:bCs/>
                </w:rPr>
                <w:t>1</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7AF700CC" w14:textId="77777777" w:rsidR="00F4754B" w:rsidRPr="00011E14" w:rsidRDefault="00920DD9" w:rsidP="007E2A41">
            <w:pPr>
              <w:pStyle w:val="BodyText1"/>
              <w:spacing w:line="240" w:lineRule="auto"/>
              <w:rPr>
                <w:rFonts w:ascii="Times New Roman" w:hAnsi="Times New Roman"/>
                <w:b/>
                <w:rPrChange w:id="3547" w:author="Author">
                  <w:rPr>
                    <w:rFonts w:ascii="Times New Roman" w:hAnsi="Times New Roman"/>
                    <w:b/>
                    <w:lang w:val="fr-FR"/>
                  </w:rPr>
                </w:rPrChange>
              </w:rPr>
            </w:pPr>
            <w:ins w:id="3548" w:author="Author">
              <w:r w:rsidRPr="00672131">
                <w:rPr>
                  <w:rFonts w:ascii="Times New Roman" w:hAnsi="Times New Roman"/>
                  <w:b/>
                  <w:bCs/>
                </w:rPr>
                <w:t xml:space="preserve">of which: </w:t>
              </w:r>
            </w:ins>
            <w:r w:rsidR="00F4754B" w:rsidRPr="00011E14">
              <w:rPr>
                <w:rFonts w:ascii="Times New Roman" w:hAnsi="Times New Roman"/>
                <w:b/>
                <w:rPrChange w:id="3549" w:author="Author">
                  <w:rPr>
                    <w:rFonts w:ascii="Times New Roman" w:hAnsi="Times New Roman"/>
                    <w:b/>
                    <w:lang w:val="fr-FR"/>
                  </w:rPr>
                </w:rPrChange>
              </w:rPr>
              <w:t xml:space="preserve">Retail SME </w:t>
            </w:r>
            <w:r w:rsidR="00D50BF9" w:rsidRPr="00011E14">
              <w:rPr>
                <w:rFonts w:ascii="Times New Roman" w:hAnsi="Times New Roman"/>
                <w:b/>
                <w:rPrChange w:id="3550" w:author="Author">
                  <w:rPr>
                    <w:rFonts w:ascii="Times New Roman" w:hAnsi="Times New Roman"/>
                    <w:b/>
                    <w:lang w:val="fr-FR"/>
                  </w:rPr>
                </w:rPrChange>
              </w:rPr>
              <w:t>– Leverage Ratio Exposure Value</w:t>
            </w:r>
            <w:r w:rsidR="00706750" w:rsidRPr="00011E14">
              <w:rPr>
                <w:rFonts w:ascii="Times New Roman" w:hAnsi="Times New Roman"/>
                <w:b/>
                <w:rPrChange w:id="3551" w:author="Author">
                  <w:rPr>
                    <w:rFonts w:ascii="Times New Roman" w:hAnsi="Times New Roman"/>
                    <w:b/>
                    <w:lang w:val="fr-FR"/>
                  </w:rPr>
                </w:rPrChange>
              </w:rPr>
              <w:t xml:space="preserve"> – SA exposures</w:t>
            </w:r>
          </w:p>
          <w:p w14:paraId="70E6802D" w14:textId="77777777" w:rsidR="002509B1" w:rsidRPr="00706750" w:rsidRDefault="002509B1" w:rsidP="007E2A41">
            <w:pPr>
              <w:pStyle w:val="BodyText1"/>
              <w:spacing w:line="240" w:lineRule="auto"/>
              <w:rPr>
                <w:rFonts w:ascii="Times New Roman" w:hAnsi="Times New Roman"/>
                <w:b/>
                <w:bCs/>
                <w:lang w:val="fr-FR"/>
              </w:rPr>
            </w:pPr>
          </w:p>
          <w:p w14:paraId="55D0381B" w14:textId="262F1DBE"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leverage ratio exposure value of assets that are retail exposures to small</w:t>
            </w:r>
            <w:r w:rsidR="00BB5324">
              <w:rPr>
                <w:rFonts w:ascii="Times New Roman" w:hAnsi="Times New Roman"/>
                <w:bCs/>
              </w:rPr>
              <w:t>-</w:t>
            </w:r>
            <w:r w:rsidRPr="00FE002E">
              <w:rPr>
                <w:rFonts w:ascii="Times New Roman" w:hAnsi="Times New Roman"/>
                <w:bCs/>
              </w:rPr>
              <w:t xml:space="preserve"> and </w:t>
            </w:r>
            <w:r w:rsidR="00BB5324" w:rsidRPr="00FE002E">
              <w:rPr>
                <w:rFonts w:ascii="Times New Roman" w:hAnsi="Times New Roman"/>
                <w:bCs/>
              </w:rPr>
              <w:t>medium</w:t>
            </w:r>
            <w:r w:rsidR="00BB5324">
              <w:rPr>
                <w:rFonts w:ascii="Times New Roman" w:hAnsi="Times New Roman"/>
                <w:bCs/>
              </w:rPr>
              <w:t>-</w:t>
            </w:r>
            <w:r w:rsidRPr="00FE002E">
              <w:rPr>
                <w:rFonts w:ascii="Times New Roman" w:hAnsi="Times New Roman"/>
                <w:bCs/>
              </w:rPr>
              <w:t xml:space="preserve">sized enterprises that fall under Article </w:t>
            </w:r>
            <w:r w:rsidR="00D648F5" w:rsidRPr="00FE002E">
              <w:rPr>
                <w:rFonts w:ascii="Times New Roman" w:hAnsi="Times New Roman"/>
                <w:bCs/>
              </w:rPr>
              <w:t>123</w:t>
            </w:r>
            <w:r w:rsidRPr="00FE002E">
              <w:rPr>
                <w:rFonts w:ascii="Times New Roman" w:hAnsi="Times New Roman"/>
                <w:bCs/>
              </w:rPr>
              <w:t xml:space="preserve"> </w:t>
            </w:r>
            <w:del w:id="3552" w:author="Author">
              <w:r w:rsidRPr="00FE002E">
                <w:rPr>
                  <w:rFonts w:ascii="Times New Roman" w:hAnsi="Times New Roman"/>
                  <w:bCs/>
                </w:rPr>
                <w:delText xml:space="preserve">of the </w:delText>
              </w:r>
            </w:del>
            <w:r w:rsidR="00684733">
              <w:rPr>
                <w:rFonts w:ascii="Times New Roman" w:hAnsi="Times New Roman"/>
                <w:bCs/>
              </w:rPr>
              <w:t>CRR</w:t>
            </w:r>
            <w:r w:rsidRPr="00FE002E">
              <w:rPr>
                <w:rFonts w:ascii="Times New Roman" w:hAnsi="Times New Roman"/>
                <w:bCs/>
              </w:rPr>
              <w:t xml:space="preserve">. </w:t>
            </w:r>
          </w:p>
          <w:p w14:paraId="30054418" w14:textId="77777777" w:rsidR="00BB5324" w:rsidRDefault="00BB5324" w:rsidP="007E2A41">
            <w:pPr>
              <w:pStyle w:val="BodyText1"/>
              <w:spacing w:line="240" w:lineRule="auto"/>
              <w:rPr>
                <w:rFonts w:ascii="Times New Roman" w:hAnsi="Times New Roman"/>
                <w:bCs/>
              </w:rPr>
            </w:pPr>
          </w:p>
          <w:p w14:paraId="55120FDB" w14:textId="7894C4DB" w:rsidR="004B653A" w:rsidRDefault="004B653A" w:rsidP="007E2A41">
            <w:pPr>
              <w:pStyle w:val="BodyText1"/>
              <w:spacing w:line="240" w:lineRule="auto"/>
              <w:rPr>
                <w:rFonts w:ascii="Times New Roman" w:hAnsi="Times New Roman"/>
                <w:bCs/>
              </w:rPr>
            </w:pPr>
            <w:r w:rsidRPr="00FE002E">
              <w:rPr>
                <w:rFonts w:ascii="Times New Roman" w:hAnsi="Times New Roman"/>
                <w:bCs/>
              </w:rPr>
              <w:lastRenderedPageBreak/>
              <w:t xml:space="preserve">For the purpose of this </w:t>
            </w:r>
            <w:r w:rsidR="00E8206D">
              <w:rPr>
                <w:rFonts w:ascii="Times New Roman" w:hAnsi="Times New Roman"/>
                <w:bCs/>
              </w:rPr>
              <w:t>cell</w:t>
            </w:r>
            <w:r w:rsidRPr="00FE002E">
              <w:rPr>
                <w:rFonts w:ascii="Times New Roman" w:hAnsi="Times New Roman"/>
                <w:bCs/>
              </w:rPr>
              <w:t xml:space="preserve">, </w:t>
            </w:r>
            <w:r w:rsidR="00BB5324">
              <w:rPr>
                <w:rFonts w:ascii="Times New Roman" w:hAnsi="Times New Roman"/>
                <w:bCs/>
              </w:rPr>
              <w:t>the term</w:t>
            </w:r>
            <w:r w:rsidR="00BB5324" w:rsidRPr="00FE002E">
              <w:rPr>
                <w:rFonts w:ascii="Times New Roman" w:hAnsi="Times New Roman"/>
                <w:bCs/>
              </w:rPr>
              <w:t xml:space="preserve"> </w:t>
            </w:r>
            <w:r w:rsidR="00BB5324">
              <w:rPr>
                <w:rFonts w:ascii="Times New Roman" w:hAnsi="Times New Roman"/>
                <w:bCs/>
              </w:rPr>
              <w:t>'</w:t>
            </w:r>
            <w:r w:rsidRPr="00FE002E">
              <w:rPr>
                <w:rFonts w:ascii="Times New Roman" w:hAnsi="Times New Roman"/>
                <w:bCs/>
              </w:rPr>
              <w:t>small and medium enterprise</w:t>
            </w:r>
            <w:r w:rsidR="00BB5324">
              <w:rPr>
                <w:rFonts w:ascii="Times New Roman" w:hAnsi="Times New Roman"/>
                <w:bCs/>
              </w:rPr>
              <w:t>'</w:t>
            </w:r>
            <w:r w:rsidRPr="00FE002E">
              <w:rPr>
                <w:rFonts w:ascii="Times New Roman" w:hAnsi="Times New Roman"/>
                <w:bCs/>
              </w:rPr>
              <w:t xml:space="preserve"> is </w:t>
            </w:r>
            <w:r w:rsidR="00BB5324">
              <w:rPr>
                <w:rFonts w:ascii="Times New Roman" w:hAnsi="Times New Roman"/>
                <w:bCs/>
              </w:rPr>
              <w:t xml:space="preserve">defined </w:t>
            </w:r>
            <w:r w:rsidRPr="00FE002E">
              <w:rPr>
                <w:rFonts w:ascii="Times New Roman" w:hAnsi="Times New Roman"/>
                <w:bCs/>
              </w:rPr>
              <w:t xml:space="preserve">in accordance with </w:t>
            </w:r>
            <w:ins w:id="3553" w:author="Author">
              <w:r w:rsidR="009E74C1">
                <w:rPr>
                  <w:rFonts w:ascii="Times New Roman" w:hAnsi="Times New Roman"/>
                  <w:bCs/>
                </w:rPr>
                <w:t xml:space="preserve">point (b) of </w:t>
              </w:r>
            </w:ins>
            <w:r w:rsidRPr="00FE002E">
              <w:rPr>
                <w:rFonts w:ascii="Times New Roman" w:hAnsi="Times New Roman"/>
                <w:bCs/>
              </w:rPr>
              <w:t xml:space="preserve">Article </w:t>
            </w:r>
            <w:r w:rsidR="00D648F5" w:rsidRPr="00FE002E">
              <w:rPr>
                <w:rFonts w:ascii="Times New Roman" w:hAnsi="Times New Roman"/>
                <w:bCs/>
              </w:rPr>
              <w:t>501</w:t>
            </w:r>
            <w:r w:rsidRPr="00FE002E">
              <w:rPr>
                <w:rFonts w:ascii="Times New Roman" w:hAnsi="Times New Roman"/>
                <w:bCs/>
              </w:rPr>
              <w:t>(2</w:t>
            </w:r>
            <w:del w:id="3554" w:author="Author">
              <w:r w:rsidR="00D648F5" w:rsidRPr="00FE002E">
                <w:rPr>
                  <w:rFonts w:ascii="Times New Roman" w:hAnsi="Times New Roman"/>
                  <w:bCs/>
                </w:rPr>
                <w:delText>)(b</w:delText>
              </w:r>
              <w:r w:rsidRPr="00FE002E">
                <w:rPr>
                  <w:rFonts w:ascii="Times New Roman" w:hAnsi="Times New Roman"/>
                  <w:bCs/>
                </w:rPr>
                <w:delText>)</w:delText>
              </w:r>
              <w:r w:rsidR="00465521">
                <w:rPr>
                  <w:rFonts w:ascii="Times New Roman" w:hAnsi="Times New Roman"/>
                  <w:bCs/>
                </w:rPr>
                <w:delText xml:space="preserve"> of the</w:delText>
              </w:r>
            </w:del>
            <w:ins w:id="3555" w:author="Author">
              <w:r w:rsidR="00D648F5" w:rsidRPr="00FE002E">
                <w:rPr>
                  <w:rFonts w:ascii="Times New Roman" w:hAnsi="Times New Roman"/>
                  <w:bCs/>
                </w:rPr>
                <w:t>)</w:t>
              </w:r>
            </w:ins>
            <w:r w:rsidR="00465521">
              <w:rPr>
                <w:rFonts w:ascii="Times New Roman" w:hAnsi="Times New Roman"/>
                <w:bCs/>
              </w:rPr>
              <w:t xml:space="preserve"> </w:t>
            </w:r>
            <w:r w:rsidR="00684733">
              <w:rPr>
                <w:rFonts w:ascii="Times New Roman" w:hAnsi="Times New Roman"/>
                <w:bCs/>
              </w:rPr>
              <w:t>CRR</w:t>
            </w:r>
            <w:r w:rsidRPr="00FE002E">
              <w:rPr>
                <w:rFonts w:ascii="Times New Roman" w:hAnsi="Times New Roman"/>
                <w:bCs/>
              </w:rPr>
              <w:t>.</w:t>
            </w:r>
          </w:p>
          <w:p w14:paraId="30F714CF" w14:textId="77777777" w:rsidR="00086A8A" w:rsidRDefault="00086A8A" w:rsidP="007E2A41">
            <w:pPr>
              <w:pStyle w:val="BodyText1"/>
              <w:spacing w:line="240" w:lineRule="auto"/>
              <w:rPr>
                <w:rFonts w:ascii="Times New Roman" w:hAnsi="Times New Roman"/>
                <w:bCs/>
              </w:rPr>
            </w:pPr>
          </w:p>
          <w:p w14:paraId="11E61149"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4231C6F4" w14:textId="77777777" w:rsidR="002509B1" w:rsidRPr="00FE002E" w:rsidRDefault="002509B1" w:rsidP="007E2A41">
            <w:pPr>
              <w:pStyle w:val="BodyText1"/>
              <w:spacing w:line="240" w:lineRule="auto"/>
              <w:rPr>
                <w:rFonts w:ascii="Times New Roman" w:hAnsi="Times New Roman"/>
                <w:b/>
                <w:bCs/>
              </w:rPr>
            </w:pPr>
          </w:p>
        </w:tc>
      </w:tr>
      <w:tr w:rsidR="002A54FF" w:rsidRPr="00FE002E" w14:paraId="7C0D9518" w14:textId="77777777" w:rsidTr="004B064A">
        <w:trPr>
          <w:trHeight w:val="71"/>
        </w:trPr>
        <w:tc>
          <w:tcPr>
            <w:tcW w:w="1417" w:type="dxa"/>
            <w:shd w:val="clear" w:color="auto" w:fill="FFFFFF"/>
          </w:tcPr>
          <w:p w14:paraId="46A37ABD" w14:textId="7E5106A8" w:rsidR="00F4754B" w:rsidRPr="00FE002E" w:rsidRDefault="00F4754B" w:rsidP="006423CC">
            <w:pPr>
              <w:pStyle w:val="BodyText1"/>
              <w:rPr>
                <w:rFonts w:ascii="Times New Roman" w:hAnsi="Times New Roman"/>
                <w:bCs/>
              </w:rPr>
            </w:pPr>
            <w:r w:rsidRPr="00FE002E">
              <w:rPr>
                <w:rFonts w:ascii="Times New Roman" w:hAnsi="Times New Roman"/>
                <w:bCs/>
              </w:rPr>
              <w:lastRenderedPageBreak/>
              <w:t>{</w:t>
            </w:r>
            <w:del w:id="3556" w:author="Author">
              <w:r w:rsidR="00A60C43" w:rsidRPr="00FE002E">
                <w:rPr>
                  <w:rFonts w:ascii="Times New Roman" w:hAnsi="Times New Roman"/>
                  <w:bCs/>
                </w:rPr>
                <w:delText>2</w:delText>
              </w:r>
              <w:r w:rsidR="00EA3F88">
                <w:rPr>
                  <w:rFonts w:ascii="Times New Roman" w:hAnsi="Times New Roman"/>
                  <w:bCs/>
                </w:rPr>
                <w:delText>2</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2</w:delText>
              </w:r>
              <w:r w:rsidR="00FA1A9C">
                <w:rPr>
                  <w:rFonts w:ascii="Times New Roman" w:hAnsi="Times New Roman"/>
                  <w:bCs/>
                </w:rPr>
                <w:delText>0</w:delText>
              </w:r>
            </w:del>
            <w:ins w:id="3557" w:author="Autho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08A88D6A" w14:textId="77777777" w:rsidR="00F4754B" w:rsidRPr="00FE002E" w:rsidRDefault="00920DD9" w:rsidP="007E2A41">
            <w:pPr>
              <w:pStyle w:val="BodyText1"/>
              <w:spacing w:line="240" w:lineRule="auto"/>
              <w:rPr>
                <w:rFonts w:ascii="Times New Roman" w:hAnsi="Times New Roman"/>
                <w:b/>
                <w:bCs/>
              </w:rPr>
            </w:pPr>
            <w:ins w:id="3558" w:author="Author">
              <w:r w:rsidRPr="00920DD9">
                <w:rPr>
                  <w:rFonts w:ascii="Times New Roman" w:hAnsi="Times New Roman"/>
                  <w:b/>
                  <w:bCs/>
                </w:rPr>
                <w:t>of which:</w:t>
              </w:r>
              <w:r>
                <w:rPr>
                  <w:rFonts w:ascii="Times New Roman" w:hAnsi="Times New Roman"/>
                  <w:b/>
                  <w:bCs/>
                </w:rPr>
                <w:t xml:space="preserve"> </w:t>
              </w:r>
            </w:ins>
            <w:r w:rsidR="00F4754B" w:rsidRPr="00FE002E">
              <w:rPr>
                <w:rFonts w:ascii="Times New Roman" w:hAnsi="Times New Roman"/>
                <w:b/>
                <w:bCs/>
              </w:rPr>
              <w:t>Retail SME</w:t>
            </w:r>
            <w:r w:rsidR="00500508">
              <w:rPr>
                <w:rFonts w:ascii="Times New Roman" w:hAnsi="Times New Roman"/>
                <w:b/>
                <w:bCs/>
              </w:rPr>
              <w:t xml:space="preserve"> </w:t>
            </w:r>
            <w:r w:rsidR="00D50BF9">
              <w:rPr>
                <w:rFonts w:ascii="Times New Roman" w:hAnsi="Times New Roman"/>
                <w:b/>
              </w:rPr>
              <w:t>– Leverage Ratio Exposure Value</w:t>
            </w:r>
            <w:r w:rsidR="00315160">
              <w:rPr>
                <w:rFonts w:ascii="Times New Roman" w:hAnsi="Times New Roman"/>
                <w:b/>
                <w:bCs/>
              </w:rPr>
              <w:t xml:space="preserve"> – IRB exposures</w:t>
            </w:r>
          </w:p>
          <w:p w14:paraId="4545CC70" w14:textId="77777777" w:rsidR="002509B1" w:rsidRPr="00FE002E" w:rsidRDefault="002509B1" w:rsidP="007E2A41">
            <w:pPr>
              <w:pStyle w:val="BodyText1"/>
              <w:spacing w:line="240" w:lineRule="auto"/>
              <w:rPr>
                <w:rFonts w:ascii="Times New Roman" w:hAnsi="Times New Roman"/>
                <w:b/>
                <w:bCs/>
              </w:rPr>
            </w:pPr>
          </w:p>
          <w:p w14:paraId="21C0AF9E" w14:textId="1B7FE09E" w:rsidR="00315160"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retail exposures under </w:t>
            </w:r>
            <w:ins w:id="3559" w:author="Author">
              <w:r w:rsidR="00344611">
                <w:rPr>
                  <w:rFonts w:ascii="Times New Roman" w:hAnsi="Times New Roman"/>
                  <w:bCs/>
                </w:rPr>
                <w:t xml:space="preserve">point (d) of </w:t>
              </w:r>
            </w:ins>
            <w:r w:rsidRPr="00FE002E">
              <w:rPr>
                <w:rFonts w:ascii="Times New Roman" w:hAnsi="Times New Roman"/>
                <w:bCs/>
              </w:rPr>
              <w:t xml:space="preserve">Article </w:t>
            </w:r>
            <w:r w:rsidR="00D648F5" w:rsidRPr="00FE002E">
              <w:rPr>
                <w:rFonts w:ascii="Times New Roman" w:hAnsi="Times New Roman"/>
                <w:bCs/>
              </w:rPr>
              <w:t>147</w:t>
            </w:r>
            <w:r w:rsidRPr="00FE002E">
              <w:rPr>
                <w:rFonts w:ascii="Times New Roman" w:hAnsi="Times New Roman"/>
                <w:bCs/>
              </w:rPr>
              <w:t>(2</w:t>
            </w:r>
            <w:del w:id="3560" w:author="Author">
              <w:r w:rsidRPr="00FE002E">
                <w:rPr>
                  <w:rFonts w:ascii="Times New Roman" w:hAnsi="Times New Roman"/>
                  <w:bCs/>
                </w:rPr>
                <w:delText>)(d) of the</w:delText>
              </w:r>
            </w:del>
            <w:ins w:id="3561" w:author="Author">
              <w:r w:rsidRPr="00FE002E">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if these exposures are exposures to small</w:t>
            </w:r>
            <w:r w:rsidR="00967213">
              <w:rPr>
                <w:rFonts w:ascii="Times New Roman" w:hAnsi="Times New Roman"/>
                <w:bCs/>
              </w:rPr>
              <w:t>-</w:t>
            </w:r>
            <w:r w:rsidRPr="00FE002E">
              <w:rPr>
                <w:rFonts w:ascii="Times New Roman" w:hAnsi="Times New Roman"/>
                <w:bCs/>
              </w:rPr>
              <w:t xml:space="preserve"> and medium</w:t>
            </w:r>
            <w:r w:rsidR="00967213">
              <w:rPr>
                <w:rFonts w:ascii="Times New Roman" w:hAnsi="Times New Roman"/>
                <w:bCs/>
              </w:rPr>
              <w:t>-</w:t>
            </w:r>
            <w:r w:rsidRPr="00FE002E">
              <w:rPr>
                <w:rFonts w:ascii="Times New Roman" w:hAnsi="Times New Roman"/>
                <w:bCs/>
              </w:rPr>
              <w:t xml:space="preserve">sized enterprises and are </w:t>
            </w:r>
            <w:r w:rsidR="00C51086" w:rsidRPr="00011E14">
              <w:rPr>
                <w:rFonts w:ascii="Times New Roman" w:hAnsi="Times New Roman"/>
                <w:rPrChange w:id="3562" w:author="Author">
                  <w:rPr>
                    <w:rFonts w:ascii="Times New Roman" w:hAnsi="Times New Roman"/>
                    <w:b/>
                    <w:u w:val="single"/>
                  </w:rPr>
                </w:rPrChange>
              </w:rPr>
              <w:t>not</w:t>
            </w:r>
            <w:r w:rsidR="00C51086" w:rsidRPr="00FE002E">
              <w:rPr>
                <w:rFonts w:ascii="Times New Roman" w:hAnsi="Times New Roman"/>
                <w:bCs/>
              </w:rPr>
              <w:t xml:space="preserve"> </w:t>
            </w:r>
            <w:r w:rsidRPr="00FE002E">
              <w:rPr>
                <w:rFonts w:ascii="Times New Roman" w:hAnsi="Times New Roman"/>
                <w:bCs/>
              </w:rPr>
              <w:t xml:space="preserve">secured by mortgages on immovable property in accordance with </w:t>
            </w:r>
            <w:ins w:id="3563" w:author="Author">
              <w:r w:rsidR="00344611">
                <w:rPr>
                  <w:rFonts w:ascii="Times New Roman" w:hAnsi="Times New Roman"/>
                  <w:bCs/>
                </w:rPr>
                <w:t xml:space="preserve">point (a) of </w:t>
              </w:r>
            </w:ins>
            <w:r w:rsidRPr="00FE002E">
              <w:rPr>
                <w:rFonts w:ascii="Times New Roman" w:hAnsi="Times New Roman"/>
                <w:bCs/>
              </w:rPr>
              <w:t xml:space="preserve">Article </w:t>
            </w:r>
            <w:r w:rsidR="00D648F5" w:rsidRPr="00FE002E">
              <w:rPr>
                <w:rFonts w:ascii="Times New Roman" w:hAnsi="Times New Roman"/>
                <w:bCs/>
              </w:rPr>
              <w:t>199</w:t>
            </w:r>
            <w:r w:rsidRPr="00FE002E">
              <w:rPr>
                <w:rFonts w:ascii="Times New Roman" w:hAnsi="Times New Roman"/>
                <w:bCs/>
              </w:rPr>
              <w:t>(1</w:t>
            </w:r>
            <w:del w:id="3564" w:author="Author">
              <w:r w:rsidRPr="00FE002E">
                <w:rPr>
                  <w:rFonts w:ascii="Times New Roman" w:hAnsi="Times New Roman"/>
                  <w:bCs/>
                </w:rPr>
                <w:delText>)(a) of the</w:delText>
              </w:r>
            </w:del>
            <w:ins w:id="3565" w:author="Author">
              <w:r w:rsidRPr="00FE002E">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w:t>
            </w:r>
          </w:p>
          <w:p w14:paraId="781E0C73" w14:textId="77777777" w:rsidR="00F4754B" w:rsidRPr="00FE002E" w:rsidRDefault="00315160" w:rsidP="007E2A41">
            <w:pPr>
              <w:pStyle w:val="BodyText1"/>
              <w:spacing w:line="240" w:lineRule="auto"/>
              <w:rPr>
                <w:rFonts w:ascii="Times New Roman" w:hAnsi="Times New Roman"/>
                <w:bCs/>
              </w:rPr>
            </w:pPr>
            <w:r w:rsidRPr="00FE002E">
              <w:rPr>
                <w:rFonts w:ascii="Times New Roman" w:hAnsi="Times New Roman"/>
                <w:bCs/>
              </w:rPr>
              <w:t xml:space="preserve"> </w:t>
            </w:r>
          </w:p>
          <w:p w14:paraId="33D07FA1" w14:textId="13D8BC9B" w:rsidR="004B653A" w:rsidRDefault="004B653A" w:rsidP="007E2A41">
            <w:pPr>
              <w:pStyle w:val="BodyText1"/>
              <w:spacing w:line="240" w:lineRule="auto"/>
              <w:rPr>
                <w:rFonts w:ascii="Times New Roman" w:hAnsi="Times New Roman"/>
                <w:bCs/>
              </w:rPr>
            </w:pPr>
            <w:r w:rsidRPr="00FE002E">
              <w:rPr>
                <w:rFonts w:ascii="Times New Roman" w:hAnsi="Times New Roman"/>
                <w:bCs/>
              </w:rPr>
              <w:t xml:space="preserve">For the purpose of this </w:t>
            </w:r>
            <w:r w:rsidR="00E8206D">
              <w:rPr>
                <w:rFonts w:ascii="Times New Roman" w:hAnsi="Times New Roman"/>
                <w:bCs/>
              </w:rPr>
              <w:t>cell</w:t>
            </w:r>
            <w:r w:rsidRPr="00FE002E">
              <w:rPr>
                <w:rFonts w:ascii="Times New Roman" w:hAnsi="Times New Roman"/>
                <w:bCs/>
              </w:rPr>
              <w:t xml:space="preserve">, </w:t>
            </w:r>
            <w:r w:rsidR="00BB5324">
              <w:rPr>
                <w:rFonts w:ascii="Times New Roman" w:hAnsi="Times New Roman"/>
                <w:bCs/>
              </w:rPr>
              <w:t>the term</w:t>
            </w:r>
            <w:r w:rsidR="00BB5324" w:rsidRPr="00FE002E">
              <w:rPr>
                <w:rFonts w:ascii="Times New Roman" w:hAnsi="Times New Roman"/>
                <w:bCs/>
              </w:rPr>
              <w:t xml:space="preserve"> </w:t>
            </w:r>
            <w:r w:rsidR="00BB5324">
              <w:rPr>
                <w:rFonts w:ascii="Times New Roman" w:hAnsi="Times New Roman"/>
                <w:bCs/>
              </w:rPr>
              <w:t>'</w:t>
            </w:r>
            <w:r w:rsidRPr="00FE002E">
              <w:rPr>
                <w:rFonts w:ascii="Times New Roman" w:hAnsi="Times New Roman"/>
                <w:bCs/>
              </w:rPr>
              <w:t>small and medium enterprise</w:t>
            </w:r>
            <w:r w:rsidR="00BB5324">
              <w:rPr>
                <w:rFonts w:ascii="Times New Roman" w:hAnsi="Times New Roman"/>
                <w:bCs/>
              </w:rPr>
              <w:t>'</w:t>
            </w:r>
            <w:r w:rsidRPr="00FE002E">
              <w:rPr>
                <w:rFonts w:ascii="Times New Roman" w:hAnsi="Times New Roman"/>
                <w:bCs/>
              </w:rPr>
              <w:t xml:space="preserve"> is </w:t>
            </w:r>
            <w:r w:rsidR="00BB5324">
              <w:rPr>
                <w:rFonts w:ascii="Times New Roman" w:hAnsi="Times New Roman"/>
                <w:bCs/>
              </w:rPr>
              <w:t xml:space="preserve">defined </w:t>
            </w:r>
            <w:r w:rsidRPr="00FE002E">
              <w:rPr>
                <w:rFonts w:ascii="Times New Roman" w:hAnsi="Times New Roman"/>
                <w:bCs/>
              </w:rPr>
              <w:t xml:space="preserve">in accordance with </w:t>
            </w:r>
            <w:ins w:id="3566" w:author="Author">
              <w:r w:rsidR="00344611">
                <w:rPr>
                  <w:rFonts w:ascii="Times New Roman" w:hAnsi="Times New Roman"/>
                  <w:bCs/>
                </w:rPr>
                <w:t xml:space="preserve">point (b) of </w:t>
              </w:r>
            </w:ins>
            <w:r w:rsidRPr="00FE002E">
              <w:rPr>
                <w:rFonts w:ascii="Times New Roman" w:hAnsi="Times New Roman"/>
                <w:bCs/>
              </w:rPr>
              <w:t xml:space="preserve">Article </w:t>
            </w:r>
            <w:r w:rsidR="00D648F5" w:rsidRPr="00FE002E">
              <w:rPr>
                <w:rFonts w:ascii="Times New Roman" w:hAnsi="Times New Roman"/>
                <w:bCs/>
              </w:rPr>
              <w:t>501</w:t>
            </w:r>
            <w:r w:rsidRPr="00FE002E">
              <w:rPr>
                <w:rFonts w:ascii="Times New Roman" w:hAnsi="Times New Roman"/>
                <w:bCs/>
              </w:rPr>
              <w:t>(2</w:t>
            </w:r>
            <w:del w:id="3567" w:author="Author">
              <w:r w:rsidR="00D648F5" w:rsidRPr="00FE002E">
                <w:rPr>
                  <w:rFonts w:ascii="Times New Roman" w:hAnsi="Times New Roman"/>
                  <w:bCs/>
                </w:rPr>
                <w:delText>)(b</w:delText>
              </w:r>
              <w:r w:rsidRPr="00FE002E">
                <w:rPr>
                  <w:rFonts w:ascii="Times New Roman" w:hAnsi="Times New Roman"/>
                  <w:bCs/>
                </w:rPr>
                <w:delText>)</w:delText>
              </w:r>
              <w:r w:rsidR="00465521">
                <w:rPr>
                  <w:rFonts w:ascii="Times New Roman" w:hAnsi="Times New Roman"/>
                  <w:bCs/>
                </w:rPr>
                <w:delText xml:space="preserve"> of the</w:delText>
              </w:r>
            </w:del>
            <w:ins w:id="3568" w:author="Author">
              <w:r w:rsidR="00D648F5" w:rsidRPr="00FE002E">
                <w:rPr>
                  <w:rFonts w:ascii="Times New Roman" w:hAnsi="Times New Roman"/>
                  <w:bCs/>
                </w:rPr>
                <w:t>)</w:t>
              </w:r>
            </w:ins>
            <w:r w:rsidR="00344611">
              <w:rPr>
                <w:rFonts w:ascii="Times New Roman" w:hAnsi="Times New Roman"/>
                <w:bCs/>
              </w:rPr>
              <w:t xml:space="preserve"> </w:t>
            </w:r>
            <w:r w:rsidR="00684733">
              <w:rPr>
                <w:rFonts w:ascii="Times New Roman" w:hAnsi="Times New Roman"/>
                <w:bCs/>
              </w:rPr>
              <w:t>CRR</w:t>
            </w:r>
            <w:r w:rsidRPr="00FE002E">
              <w:rPr>
                <w:rFonts w:ascii="Times New Roman" w:hAnsi="Times New Roman"/>
                <w:bCs/>
              </w:rPr>
              <w:t>.</w:t>
            </w:r>
          </w:p>
          <w:p w14:paraId="60BD1409" w14:textId="77777777" w:rsidR="009C4E79" w:rsidRDefault="009C4E79" w:rsidP="009C4E79">
            <w:pPr>
              <w:pStyle w:val="BodyText1"/>
              <w:spacing w:line="240" w:lineRule="auto"/>
              <w:rPr>
                <w:rFonts w:ascii="Times New Roman" w:hAnsi="Times New Roman"/>
                <w:bCs/>
              </w:rPr>
            </w:pPr>
          </w:p>
          <w:p w14:paraId="50B68139"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04884D64" w14:textId="77777777" w:rsidR="002509B1" w:rsidRPr="00FE002E" w:rsidDel="00EC6E42" w:rsidRDefault="002509B1" w:rsidP="007E2A41">
            <w:pPr>
              <w:pStyle w:val="BodyText1"/>
              <w:spacing w:line="240" w:lineRule="auto"/>
              <w:rPr>
                <w:rFonts w:ascii="Times New Roman" w:hAnsi="Times New Roman"/>
                <w:b/>
                <w:bCs/>
                <w:u w:val="single"/>
              </w:rPr>
            </w:pPr>
          </w:p>
        </w:tc>
      </w:tr>
      <w:tr w:rsidR="002A54FF" w:rsidRPr="00FE002E" w14:paraId="7A8F06D1" w14:textId="77777777" w:rsidTr="004B064A">
        <w:trPr>
          <w:trHeight w:val="71"/>
        </w:trPr>
        <w:tc>
          <w:tcPr>
            <w:tcW w:w="1417" w:type="dxa"/>
            <w:shd w:val="clear" w:color="auto" w:fill="FFFFFF"/>
          </w:tcPr>
          <w:p w14:paraId="301DBA86" w14:textId="7CC84A6A" w:rsidR="00F4754B" w:rsidRPr="00FE002E" w:rsidRDefault="00F4754B" w:rsidP="006423CC">
            <w:pPr>
              <w:pStyle w:val="BodyText1"/>
              <w:rPr>
                <w:rFonts w:ascii="Times New Roman" w:hAnsi="Times New Roman"/>
              </w:rPr>
            </w:pPr>
            <w:r w:rsidRPr="00FE002E">
              <w:rPr>
                <w:rFonts w:ascii="Times New Roman" w:hAnsi="Times New Roman"/>
                <w:bCs/>
              </w:rPr>
              <w:t>{</w:t>
            </w:r>
            <w:del w:id="3569" w:author="Author">
              <w:r w:rsidR="00A60C43" w:rsidRPr="00FE002E">
                <w:rPr>
                  <w:rFonts w:ascii="Times New Roman" w:hAnsi="Times New Roman"/>
                  <w:bCs/>
                </w:rPr>
                <w:delText>2</w:delText>
              </w:r>
              <w:r w:rsidR="00EA3F88">
                <w:rPr>
                  <w:rFonts w:ascii="Times New Roman" w:hAnsi="Times New Roman"/>
                  <w:bCs/>
                </w:rPr>
                <w:delText>2</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3</w:delText>
              </w:r>
              <w:r w:rsidR="00FA1A9C">
                <w:rPr>
                  <w:rFonts w:ascii="Times New Roman" w:hAnsi="Times New Roman"/>
                  <w:bCs/>
                </w:rPr>
                <w:delText>0</w:delText>
              </w:r>
            </w:del>
            <w:ins w:id="3570" w:author="Autho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7F896371" w14:textId="2ADBC8FC" w:rsidR="00F4754B" w:rsidRPr="007129B2" w:rsidRDefault="00920DD9" w:rsidP="007E2A41">
            <w:pPr>
              <w:pStyle w:val="BodyText1"/>
              <w:spacing w:line="240" w:lineRule="auto"/>
              <w:rPr>
                <w:rFonts w:ascii="Times New Roman" w:hAnsi="Times New Roman"/>
                <w:b/>
                <w:bCs/>
              </w:rPr>
            </w:pPr>
            <w:ins w:id="3571" w:author="Author">
              <w:r w:rsidRPr="00920DD9">
                <w:rPr>
                  <w:rFonts w:ascii="Times New Roman" w:hAnsi="Times New Roman"/>
                  <w:b/>
                  <w:bCs/>
                </w:rPr>
                <w:t>of which:</w:t>
              </w:r>
              <w:r>
                <w:rPr>
                  <w:rFonts w:ascii="Times New Roman" w:hAnsi="Times New Roman"/>
                  <w:b/>
                  <w:bCs/>
                </w:rPr>
                <w:t xml:space="preserve"> </w:t>
              </w:r>
            </w:ins>
            <w:r w:rsidR="00F4754B" w:rsidRPr="007129B2">
              <w:rPr>
                <w:rFonts w:ascii="Times New Roman" w:hAnsi="Times New Roman"/>
                <w:b/>
                <w:bCs/>
              </w:rPr>
              <w:t>Retail SME</w:t>
            </w:r>
            <w:r w:rsidR="00500508">
              <w:rPr>
                <w:rFonts w:ascii="Times New Roman" w:hAnsi="Times New Roman"/>
                <w:b/>
                <w:bCs/>
              </w:rPr>
              <w:t xml:space="preserve"> </w:t>
            </w:r>
            <w:r w:rsidR="00D50BF9" w:rsidRPr="007129B2">
              <w:rPr>
                <w:rFonts w:ascii="Times New Roman" w:hAnsi="Times New Roman"/>
                <w:b/>
                <w:bCs/>
              </w:rPr>
              <w:t xml:space="preserve">– </w:t>
            </w:r>
            <w:del w:id="3572" w:author="Author">
              <w:r w:rsidR="00D50BF9" w:rsidRPr="007129B2">
                <w:rPr>
                  <w:rFonts w:ascii="Times New Roman" w:hAnsi="Times New Roman"/>
                  <w:b/>
                  <w:bCs/>
                </w:rPr>
                <w:delText>RWA</w:delText>
              </w:r>
            </w:del>
            <w:ins w:id="3573" w:author="Author">
              <w:r w:rsidR="00D50BF9" w:rsidRPr="007129B2">
                <w:rPr>
                  <w:rFonts w:ascii="Times New Roman" w:hAnsi="Times New Roman"/>
                  <w:b/>
                  <w:bCs/>
                </w:rPr>
                <w:t>RW</w:t>
              </w:r>
              <w:r w:rsidR="00247954">
                <w:rPr>
                  <w:rFonts w:ascii="Times New Roman" w:hAnsi="Times New Roman"/>
                  <w:b/>
                  <w:bCs/>
                </w:rPr>
                <w:t>E</w:t>
              </w:r>
              <w:r w:rsidR="00D50BF9" w:rsidRPr="007129B2">
                <w:rPr>
                  <w:rFonts w:ascii="Times New Roman" w:hAnsi="Times New Roman"/>
                  <w:b/>
                  <w:bCs/>
                </w:rPr>
                <w:t>A</w:t>
              </w:r>
            </w:ins>
            <w:r w:rsidR="00706750" w:rsidRPr="007129B2">
              <w:rPr>
                <w:rFonts w:ascii="Times New Roman" w:hAnsi="Times New Roman"/>
                <w:b/>
                <w:bCs/>
              </w:rPr>
              <w:t xml:space="preserve"> – SA exposures</w:t>
            </w:r>
          </w:p>
          <w:p w14:paraId="54B8F22A" w14:textId="77777777" w:rsidR="002509B1" w:rsidRPr="007129B2" w:rsidRDefault="002509B1" w:rsidP="007E2A41">
            <w:pPr>
              <w:pStyle w:val="BodyText1"/>
              <w:spacing w:line="240" w:lineRule="auto"/>
              <w:rPr>
                <w:rFonts w:ascii="Times New Roman" w:hAnsi="Times New Roman"/>
                <w:b/>
                <w:bCs/>
              </w:rPr>
            </w:pPr>
          </w:p>
          <w:p w14:paraId="562F28DF" w14:textId="4CBA246B"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risk-weighted exposure amount of assets that are retail exposures to small</w:t>
            </w:r>
            <w:r w:rsidR="00967213">
              <w:rPr>
                <w:rFonts w:ascii="Times New Roman" w:hAnsi="Times New Roman"/>
                <w:bCs/>
              </w:rPr>
              <w:t>-</w:t>
            </w:r>
            <w:r w:rsidRPr="00FE002E">
              <w:rPr>
                <w:rFonts w:ascii="Times New Roman" w:hAnsi="Times New Roman"/>
                <w:bCs/>
              </w:rPr>
              <w:t xml:space="preserve"> and medium</w:t>
            </w:r>
            <w:r w:rsidR="00967213">
              <w:rPr>
                <w:rFonts w:ascii="Times New Roman" w:hAnsi="Times New Roman"/>
                <w:bCs/>
              </w:rPr>
              <w:t>-</w:t>
            </w:r>
            <w:r w:rsidRPr="00FE002E">
              <w:rPr>
                <w:rFonts w:ascii="Times New Roman" w:hAnsi="Times New Roman"/>
                <w:bCs/>
              </w:rPr>
              <w:t xml:space="preserve">sized enterprises that fall under Article </w:t>
            </w:r>
            <w:r w:rsidR="00D648F5" w:rsidRPr="00FE002E">
              <w:rPr>
                <w:rFonts w:ascii="Times New Roman" w:hAnsi="Times New Roman"/>
                <w:bCs/>
              </w:rPr>
              <w:t>123</w:t>
            </w:r>
            <w:r w:rsidRPr="00FE002E">
              <w:rPr>
                <w:rFonts w:ascii="Times New Roman" w:hAnsi="Times New Roman"/>
                <w:bCs/>
              </w:rPr>
              <w:t xml:space="preserve"> </w:t>
            </w:r>
            <w:del w:id="3574" w:author="Author">
              <w:r w:rsidRPr="00FE002E">
                <w:rPr>
                  <w:rFonts w:ascii="Times New Roman" w:hAnsi="Times New Roman"/>
                  <w:bCs/>
                </w:rPr>
                <w:delText xml:space="preserve">of the </w:delText>
              </w:r>
            </w:del>
            <w:r w:rsidR="00684733">
              <w:rPr>
                <w:rFonts w:ascii="Times New Roman" w:hAnsi="Times New Roman"/>
                <w:bCs/>
              </w:rPr>
              <w:t>CRR</w:t>
            </w:r>
            <w:r w:rsidRPr="00FE002E">
              <w:rPr>
                <w:rFonts w:ascii="Times New Roman" w:hAnsi="Times New Roman"/>
                <w:bCs/>
              </w:rPr>
              <w:t xml:space="preserve">. </w:t>
            </w:r>
          </w:p>
          <w:p w14:paraId="6A3FD743" w14:textId="77777777" w:rsidR="00BB5324" w:rsidRDefault="00BB5324" w:rsidP="007E2A41">
            <w:pPr>
              <w:pStyle w:val="BodyText1"/>
              <w:spacing w:line="240" w:lineRule="auto"/>
              <w:rPr>
                <w:rFonts w:ascii="Times New Roman" w:hAnsi="Times New Roman"/>
                <w:bCs/>
              </w:rPr>
            </w:pPr>
          </w:p>
          <w:p w14:paraId="2E3226E4" w14:textId="1C13F18B" w:rsidR="004B653A" w:rsidRDefault="004B653A" w:rsidP="007E2A41">
            <w:pPr>
              <w:pStyle w:val="BodyText1"/>
              <w:spacing w:line="240" w:lineRule="auto"/>
              <w:rPr>
                <w:rFonts w:ascii="Times New Roman" w:hAnsi="Times New Roman"/>
                <w:bCs/>
              </w:rPr>
            </w:pPr>
            <w:r w:rsidRPr="00FE002E">
              <w:rPr>
                <w:rFonts w:ascii="Times New Roman" w:hAnsi="Times New Roman"/>
                <w:bCs/>
              </w:rPr>
              <w:t xml:space="preserve">For the purpose of this </w:t>
            </w:r>
            <w:r w:rsidR="00E8206D">
              <w:rPr>
                <w:rFonts w:ascii="Times New Roman" w:hAnsi="Times New Roman"/>
                <w:bCs/>
              </w:rPr>
              <w:t>cell</w:t>
            </w:r>
            <w:r w:rsidRPr="00FE002E">
              <w:rPr>
                <w:rFonts w:ascii="Times New Roman" w:hAnsi="Times New Roman"/>
                <w:bCs/>
              </w:rPr>
              <w:t xml:space="preserve">, </w:t>
            </w:r>
            <w:r w:rsidR="00BB5324">
              <w:rPr>
                <w:rFonts w:ascii="Times New Roman" w:hAnsi="Times New Roman"/>
                <w:bCs/>
              </w:rPr>
              <w:t>the term</w:t>
            </w:r>
            <w:r w:rsidRPr="00FE002E">
              <w:rPr>
                <w:rFonts w:ascii="Times New Roman" w:hAnsi="Times New Roman"/>
                <w:bCs/>
              </w:rPr>
              <w:t xml:space="preserve"> </w:t>
            </w:r>
            <w:r w:rsidR="00BB5324">
              <w:rPr>
                <w:rFonts w:ascii="Times New Roman" w:hAnsi="Times New Roman"/>
                <w:bCs/>
              </w:rPr>
              <w:t>'</w:t>
            </w:r>
            <w:r w:rsidRPr="00FE002E">
              <w:rPr>
                <w:rFonts w:ascii="Times New Roman" w:hAnsi="Times New Roman"/>
                <w:bCs/>
              </w:rPr>
              <w:t>small and medium enterprise</w:t>
            </w:r>
            <w:r w:rsidR="00BB5324">
              <w:rPr>
                <w:rFonts w:ascii="Times New Roman" w:hAnsi="Times New Roman"/>
                <w:bCs/>
              </w:rPr>
              <w:t>'</w:t>
            </w:r>
            <w:r w:rsidRPr="00FE002E">
              <w:rPr>
                <w:rFonts w:ascii="Times New Roman" w:hAnsi="Times New Roman"/>
                <w:bCs/>
              </w:rPr>
              <w:t xml:space="preserve"> is </w:t>
            </w:r>
            <w:r w:rsidR="00BB5324">
              <w:rPr>
                <w:rFonts w:ascii="Times New Roman" w:hAnsi="Times New Roman"/>
                <w:bCs/>
              </w:rPr>
              <w:t xml:space="preserve">defined </w:t>
            </w:r>
            <w:r w:rsidRPr="00FE002E">
              <w:rPr>
                <w:rFonts w:ascii="Times New Roman" w:hAnsi="Times New Roman"/>
                <w:bCs/>
              </w:rPr>
              <w:t xml:space="preserve">in accordance with </w:t>
            </w:r>
            <w:ins w:id="3575" w:author="Author">
              <w:r w:rsidR="00344611">
                <w:rPr>
                  <w:rFonts w:ascii="Times New Roman" w:hAnsi="Times New Roman"/>
                  <w:bCs/>
                </w:rPr>
                <w:t xml:space="preserve">point (b) of </w:t>
              </w:r>
            </w:ins>
            <w:r w:rsidRPr="00FE002E">
              <w:rPr>
                <w:rFonts w:ascii="Times New Roman" w:hAnsi="Times New Roman"/>
                <w:bCs/>
              </w:rPr>
              <w:t xml:space="preserve">Article </w:t>
            </w:r>
            <w:r w:rsidR="00D648F5" w:rsidRPr="00FE002E">
              <w:rPr>
                <w:rFonts w:ascii="Times New Roman" w:hAnsi="Times New Roman"/>
                <w:bCs/>
              </w:rPr>
              <w:t>501</w:t>
            </w:r>
            <w:r w:rsidRPr="00FE002E">
              <w:rPr>
                <w:rFonts w:ascii="Times New Roman" w:hAnsi="Times New Roman"/>
                <w:bCs/>
              </w:rPr>
              <w:t>(2</w:t>
            </w:r>
            <w:del w:id="3576" w:author="Author">
              <w:r w:rsidR="00D648F5" w:rsidRPr="00FE002E">
                <w:rPr>
                  <w:rFonts w:ascii="Times New Roman" w:hAnsi="Times New Roman"/>
                  <w:bCs/>
                </w:rPr>
                <w:delText>)(b</w:delText>
              </w:r>
              <w:r w:rsidRPr="00FE002E">
                <w:rPr>
                  <w:rFonts w:ascii="Times New Roman" w:hAnsi="Times New Roman"/>
                  <w:bCs/>
                </w:rPr>
                <w:delText>)</w:delText>
              </w:r>
              <w:r w:rsidR="00465521">
                <w:rPr>
                  <w:rFonts w:ascii="Times New Roman" w:hAnsi="Times New Roman"/>
                  <w:bCs/>
                </w:rPr>
                <w:delText xml:space="preserve"> of the</w:delText>
              </w:r>
            </w:del>
            <w:ins w:id="3577" w:author="Author">
              <w:r w:rsidR="00D648F5" w:rsidRPr="00FE002E">
                <w:rPr>
                  <w:rFonts w:ascii="Times New Roman" w:hAnsi="Times New Roman"/>
                  <w:bCs/>
                </w:rPr>
                <w:t>)</w:t>
              </w:r>
            </w:ins>
            <w:r w:rsidR="00465521">
              <w:rPr>
                <w:rFonts w:ascii="Times New Roman" w:hAnsi="Times New Roman"/>
                <w:bCs/>
              </w:rPr>
              <w:t xml:space="preserve"> </w:t>
            </w:r>
            <w:r w:rsidR="00684733">
              <w:rPr>
                <w:rFonts w:ascii="Times New Roman" w:hAnsi="Times New Roman"/>
                <w:bCs/>
              </w:rPr>
              <w:t>CRR</w:t>
            </w:r>
            <w:r w:rsidRPr="00FE002E">
              <w:rPr>
                <w:rFonts w:ascii="Times New Roman" w:hAnsi="Times New Roman"/>
                <w:bCs/>
              </w:rPr>
              <w:t>.</w:t>
            </w:r>
          </w:p>
          <w:p w14:paraId="550AD4D7" w14:textId="77777777" w:rsidR="00086A8A" w:rsidRDefault="00086A8A" w:rsidP="007E2A41">
            <w:pPr>
              <w:pStyle w:val="BodyText1"/>
              <w:spacing w:line="240" w:lineRule="auto"/>
              <w:rPr>
                <w:rFonts w:ascii="Times New Roman" w:hAnsi="Times New Roman"/>
                <w:bCs/>
              </w:rPr>
            </w:pPr>
          </w:p>
          <w:p w14:paraId="1B94180C"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1B6B32F8"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0291C492" w14:textId="77777777" w:rsidTr="004B064A">
        <w:trPr>
          <w:trHeight w:val="71"/>
        </w:trPr>
        <w:tc>
          <w:tcPr>
            <w:tcW w:w="1417" w:type="dxa"/>
            <w:shd w:val="clear" w:color="auto" w:fill="FFFFFF"/>
          </w:tcPr>
          <w:p w14:paraId="5C057F01" w14:textId="44261EB6" w:rsidR="00F4754B" w:rsidRPr="00FE002E" w:rsidRDefault="00F4754B" w:rsidP="006423CC">
            <w:pPr>
              <w:pStyle w:val="BodyText1"/>
              <w:rPr>
                <w:rFonts w:ascii="Times New Roman" w:hAnsi="Times New Roman"/>
              </w:rPr>
            </w:pPr>
            <w:r w:rsidRPr="00FE002E">
              <w:rPr>
                <w:rFonts w:ascii="Times New Roman" w:hAnsi="Times New Roman"/>
                <w:bCs/>
              </w:rPr>
              <w:t>{</w:t>
            </w:r>
            <w:del w:id="3578" w:author="Author">
              <w:r w:rsidR="00A60C43" w:rsidRPr="00FE002E">
                <w:rPr>
                  <w:rFonts w:ascii="Times New Roman" w:hAnsi="Times New Roman"/>
                  <w:bCs/>
                </w:rPr>
                <w:delText>2</w:delText>
              </w:r>
              <w:r w:rsidR="00EA3F88">
                <w:rPr>
                  <w:rFonts w:ascii="Times New Roman" w:hAnsi="Times New Roman"/>
                  <w:bCs/>
                </w:rPr>
                <w:delText>2</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4</w:delText>
              </w:r>
              <w:r w:rsidR="00FA1A9C">
                <w:rPr>
                  <w:rFonts w:ascii="Times New Roman" w:hAnsi="Times New Roman"/>
                  <w:bCs/>
                </w:rPr>
                <w:delText>0</w:delText>
              </w:r>
            </w:del>
            <w:ins w:id="3579" w:author="Autho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59E62599" w14:textId="05751552" w:rsidR="00F4754B" w:rsidRPr="00FE002E" w:rsidRDefault="00920DD9" w:rsidP="007E2A41">
            <w:pPr>
              <w:pStyle w:val="BodyText1"/>
              <w:spacing w:line="240" w:lineRule="auto"/>
              <w:rPr>
                <w:rFonts w:ascii="Times New Roman" w:hAnsi="Times New Roman"/>
                <w:b/>
                <w:bCs/>
              </w:rPr>
            </w:pPr>
            <w:ins w:id="3580" w:author="Author">
              <w:r w:rsidRPr="00920DD9">
                <w:rPr>
                  <w:rFonts w:ascii="Times New Roman" w:hAnsi="Times New Roman"/>
                  <w:b/>
                  <w:bCs/>
                </w:rPr>
                <w:t>of which:</w:t>
              </w:r>
              <w:r w:rsidR="00BD3534">
                <w:rPr>
                  <w:rFonts w:ascii="Times New Roman" w:hAnsi="Times New Roman"/>
                  <w:b/>
                  <w:bCs/>
                </w:rPr>
                <w:t xml:space="preserve"> </w:t>
              </w:r>
            </w:ins>
            <w:r w:rsidR="00F4754B" w:rsidRPr="00FE002E">
              <w:rPr>
                <w:rFonts w:ascii="Times New Roman" w:hAnsi="Times New Roman"/>
                <w:b/>
                <w:bCs/>
              </w:rPr>
              <w:t>Retail SME</w:t>
            </w:r>
            <w:r w:rsidR="00500508">
              <w:rPr>
                <w:rFonts w:ascii="Times New Roman" w:hAnsi="Times New Roman"/>
                <w:b/>
                <w:bCs/>
              </w:rPr>
              <w:t xml:space="preserve"> </w:t>
            </w:r>
            <w:r w:rsidR="00D50BF9">
              <w:rPr>
                <w:rFonts w:ascii="Times New Roman" w:hAnsi="Times New Roman"/>
                <w:b/>
                <w:bCs/>
              </w:rPr>
              <w:t xml:space="preserve">– </w:t>
            </w:r>
            <w:del w:id="3581" w:author="Author">
              <w:r w:rsidR="00D50BF9">
                <w:rPr>
                  <w:rFonts w:ascii="Times New Roman" w:hAnsi="Times New Roman"/>
                  <w:b/>
                  <w:bCs/>
                </w:rPr>
                <w:delText>RWA</w:delText>
              </w:r>
            </w:del>
            <w:ins w:id="3582" w:author="Author">
              <w:r w:rsidR="00D50BF9">
                <w:rPr>
                  <w:rFonts w:ascii="Times New Roman" w:hAnsi="Times New Roman"/>
                  <w:b/>
                  <w:bCs/>
                </w:rPr>
                <w:t>RW</w:t>
              </w:r>
              <w:r w:rsidR="00247954">
                <w:rPr>
                  <w:rFonts w:ascii="Times New Roman" w:hAnsi="Times New Roman"/>
                  <w:b/>
                  <w:bCs/>
                </w:rPr>
                <w:t>E</w:t>
              </w:r>
              <w:r w:rsidR="00D50BF9">
                <w:rPr>
                  <w:rFonts w:ascii="Times New Roman" w:hAnsi="Times New Roman"/>
                  <w:b/>
                  <w:bCs/>
                </w:rPr>
                <w:t>A</w:t>
              </w:r>
            </w:ins>
            <w:r w:rsidR="00315160">
              <w:rPr>
                <w:rFonts w:ascii="Times New Roman" w:hAnsi="Times New Roman"/>
                <w:b/>
                <w:bCs/>
              </w:rPr>
              <w:t xml:space="preserve"> – IRB exposures</w:t>
            </w:r>
          </w:p>
          <w:p w14:paraId="6D3D4F6C" w14:textId="77777777" w:rsidR="002509B1" w:rsidRPr="00FE002E" w:rsidRDefault="002509B1" w:rsidP="007E2A41">
            <w:pPr>
              <w:pStyle w:val="BodyText1"/>
              <w:spacing w:line="240" w:lineRule="auto"/>
              <w:rPr>
                <w:rFonts w:ascii="Times New Roman" w:hAnsi="Times New Roman"/>
                <w:b/>
                <w:bCs/>
              </w:rPr>
            </w:pPr>
          </w:p>
          <w:p w14:paraId="641CD134" w14:textId="0D49E6D4"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retail exposures under </w:t>
            </w:r>
            <w:ins w:id="3583" w:author="Author">
              <w:r w:rsidR="00086418">
                <w:rPr>
                  <w:rFonts w:ascii="Times New Roman" w:hAnsi="Times New Roman"/>
                  <w:bCs/>
                </w:rPr>
                <w:t xml:space="preserve">point (d) of </w:t>
              </w:r>
            </w:ins>
            <w:r w:rsidRPr="00FE002E">
              <w:rPr>
                <w:rFonts w:ascii="Times New Roman" w:hAnsi="Times New Roman"/>
                <w:bCs/>
              </w:rPr>
              <w:t xml:space="preserve">Article </w:t>
            </w:r>
            <w:r w:rsidR="00D648F5" w:rsidRPr="00FE002E">
              <w:rPr>
                <w:rFonts w:ascii="Times New Roman" w:hAnsi="Times New Roman"/>
                <w:bCs/>
              </w:rPr>
              <w:t>147</w:t>
            </w:r>
            <w:r w:rsidRPr="00FE002E">
              <w:rPr>
                <w:rFonts w:ascii="Times New Roman" w:hAnsi="Times New Roman"/>
                <w:bCs/>
              </w:rPr>
              <w:t>(2</w:t>
            </w:r>
            <w:del w:id="3584" w:author="Author">
              <w:r w:rsidRPr="00FE002E">
                <w:rPr>
                  <w:rFonts w:ascii="Times New Roman" w:hAnsi="Times New Roman"/>
                  <w:bCs/>
                </w:rPr>
                <w:delText>)(d) of the</w:delText>
              </w:r>
            </w:del>
            <w:ins w:id="3585" w:author="Author">
              <w:r w:rsidRPr="00FE002E">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if these exposures are exposures to small</w:t>
            </w:r>
            <w:r w:rsidR="00967213">
              <w:rPr>
                <w:rFonts w:ascii="Times New Roman" w:hAnsi="Times New Roman"/>
                <w:bCs/>
              </w:rPr>
              <w:t>-</w:t>
            </w:r>
            <w:r w:rsidRPr="00FE002E">
              <w:rPr>
                <w:rFonts w:ascii="Times New Roman" w:hAnsi="Times New Roman"/>
                <w:bCs/>
              </w:rPr>
              <w:t xml:space="preserve"> and medium</w:t>
            </w:r>
            <w:r w:rsidR="00967213">
              <w:rPr>
                <w:rFonts w:ascii="Times New Roman" w:hAnsi="Times New Roman"/>
                <w:bCs/>
              </w:rPr>
              <w:t>-</w:t>
            </w:r>
            <w:r w:rsidRPr="00FE002E">
              <w:rPr>
                <w:rFonts w:ascii="Times New Roman" w:hAnsi="Times New Roman"/>
                <w:bCs/>
              </w:rPr>
              <w:t xml:space="preserve">sized enterprises and are </w:t>
            </w:r>
            <w:r w:rsidR="00C51086" w:rsidRPr="00011E14">
              <w:rPr>
                <w:rFonts w:ascii="Times New Roman" w:hAnsi="Times New Roman"/>
                <w:rPrChange w:id="3586" w:author="Author">
                  <w:rPr>
                    <w:rFonts w:ascii="Times New Roman" w:hAnsi="Times New Roman"/>
                    <w:b/>
                    <w:u w:val="single"/>
                  </w:rPr>
                </w:rPrChange>
              </w:rPr>
              <w:t>not</w:t>
            </w:r>
            <w:r w:rsidR="00C51086" w:rsidRPr="00FE002E">
              <w:rPr>
                <w:rFonts w:ascii="Times New Roman" w:hAnsi="Times New Roman"/>
                <w:bCs/>
              </w:rPr>
              <w:t xml:space="preserve"> </w:t>
            </w:r>
            <w:r w:rsidRPr="00FE002E">
              <w:rPr>
                <w:rFonts w:ascii="Times New Roman" w:hAnsi="Times New Roman"/>
                <w:bCs/>
              </w:rPr>
              <w:t xml:space="preserve">secured by mortgages on immovable property in accordance with </w:t>
            </w:r>
            <w:ins w:id="3587" w:author="Author">
              <w:r w:rsidR="00086418">
                <w:rPr>
                  <w:rFonts w:ascii="Times New Roman" w:hAnsi="Times New Roman"/>
                  <w:bCs/>
                </w:rPr>
                <w:t xml:space="preserve">point (a) of </w:t>
              </w:r>
            </w:ins>
            <w:r w:rsidRPr="00FE002E">
              <w:rPr>
                <w:rFonts w:ascii="Times New Roman" w:hAnsi="Times New Roman"/>
                <w:bCs/>
              </w:rPr>
              <w:t xml:space="preserve">Article </w:t>
            </w:r>
            <w:r w:rsidR="00D648F5" w:rsidRPr="00FE002E">
              <w:rPr>
                <w:rFonts w:ascii="Times New Roman" w:hAnsi="Times New Roman"/>
                <w:bCs/>
              </w:rPr>
              <w:t>199</w:t>
            </w:r>
            <w:r w:rsidRPr="00FE002E">
              <w:rPr>
                <w:rFonts w:ascii="Times New Roman" w:hAnsi="Times New Roman"/>
                <w:bCs/>
              </w:rPr>
              <w:t>(1</w:t>
            </w:r>
            <w:del w:id="3588" w:author="Author">
              <w:r w:rsidRPr="00FE002E">
                <w:rPr>
                  <w:rFonts w:ascii="Times New Roman" w:hAnsi="Times New Roman"/>
                  <w:bCs/>
                </w:rPr>
                <w:delText>)(a) of the</w:delText>
              </w:r>
            </w:del>
            <w:ins w:id="3589" w:author="Author">
              <w:r w:rsidRPr="00FE002E">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4092922E" w14:textId="77777777" w:rsidR="00BB5324" w:rsidRDefault="00BB5324" w:rsidP="007E2A41">
            <w:pPr>
              <w:pStyle w:val="BodyText1"/>
              <w:spacing w:line="240" w:lineRule="auto"/>
              <w:rPr>
                <w:rFonts w:ascii="Times New Roman" w:hAnsi="Times New Roman"/>
                <w:bCs/>
              </w:rPr>
            </w:pPr>
          </w:p>
          <w:p w14:paraId="51FEC3D4" w14:textId="6728FB1A" w:rsidR="004B653A" w:rsidRPr="00FE002E" w:rsidRDefault="004B653A" w:rsidP="007E2A41">
            <w:pPr>
              <w:pStyle w:val="BodyText1"/>
              <w:spacing w:line="240" w:lineRule="auto"/>
              <w:rPr>
                <w:rFonts w:ascii="Times New Roman" w:hAnsi="Times New Roman"/>
                <w:bCs/>
              </w:rPr>
            </w:pPr>
            <w:r w:rsidRPr="00FE002E">
              <w:rPr>
                <w:rFonts w:ascii="Times New Roman" w:hAnsi="Times New Roman"/>
                <w:bCs/>
              </w:rPr>
              <w:t xml:space="preserve">For the purpose of this </w:t>
            </w:r>
            <w:r w:rsidR="00E8206D">
              <w:rPr>
                <w:rFonts w:ascii="Times New Roman" w:hAnsi="Times New Roman"/>
                <w:bCs/>
              </w:rPr>
              <w:t>cell</w:t>
            </w:r>
            <w:r w:rsidRPr="00FE002E">
              <w:rPr>
                <w:rFonts w:ascii="Times New Roman" w:hAnsi="Times New Roman"/>
                <w:bCs/>
              </w:rPr>
              <w:t xml:space="preserve">, </w:t>
            </w:r>
            <w:r w:rsidR="00BB5324">
              <w:rPr>
                <w:rFonts w:ascii="Times New Roman" w:hAnsi="Times New Roman"/>
                <w:bCs/>
              </w:rPr>
              <w:t>the term</w:t>
            </w:r>
            <w:r w:rsidRPr="00FE002E">
              <w:rPr>
                <w:rFonts w:ascii="Times New Roman" w:hAnsi="Times New Roman"/>
                <w:bCs/>
              </w:rPr>
              <w:t xml:space="preserve"> </w:t>
            </w:r>
            <w:r w:rsidR="00BB5324">
              <w:rPr>
                <w:rFonts w:ascii="Times New Roman" w:hAnsi="Times New Roman"/>
                <w:bCs/>
              </w:rPr>
              <w:t>'</w:t>
            </w:r>
            <w:r w:rsidRPr="00FE002E">
              <w:rPr>
                <w:rFonts w:ascii="Times New Roman" w:hAnsi="Times New Roman"/>
                <w:bCs/>
              </w:rPr>
              <w:t>small and medium enterprise</w:t>
            </w:r>
            <w:r w:rsidR="00BB5324">
              <w:rPr>
                <w:rFonts w:ascii="Times New Roman" w:hAnsi="Times New Roman"/>
                <w:bCs/>
              </w:rPr>
              <w:t>'</w:t>
            </w:r>
            <w:r w:rsidRPr="00FE002E">
              <w:rPr>
                <w:rFonts w:ascii="Times New Roman" w:hAnsi="Times New Roman"/>
                <w:bCs/>
              </w:rPr>
              <w:t xml:space="preserve"> is </w:t>
            </w:r>
            <w:r w:rsidR="00BB5324">
              <w:rPr>
                <w:rFonts w:ascii="Times New Roman" w:hAnsi="Times New Roman"/>
                <w:bCs/>
              </w:rPr>
              <w:t xml:space="preserve">defined </w:t>
            </w:r>
            <w:r w:rsidRPr="00FE002E">
              <w:rPr>
                <w:rFonts w:ascii="Times New Roman" w:hAnsi="Times New Roman"/>
                <w:bCs/>
              </w:rPr>
              <w:t xml:space="preserve">in accordance with </w:t>
            </w:r>
            <w:ins w:id="3590" w:author="Author">
              <w:r w:rsidR="00086418">
                <w:rPr>
                  <w:rFonts w:ascii="Times New Roman" w:hAnsi="Times New Roman"/>
                  <w:bCs/>
                </w:rPr>
                <w:t xml:space="preserve">point (b) of </w:t>
              </w:r>
            </w:ins>
            <w:r w:rsidRPr="00FE002E">
              <w:rPr>
                <w:rFonts w:ascii="Times New Roman" w:hAnsi="Times New Roman"/>
                <w:bCs/>
              </w:rPr>
              <w:t xml:space="preserve">Article </w:t>
            </w:r>
            <w:r w:rsidR="00D648F5" w:rsidRPr="00FE002E">
              <w:rPr>
                <w:rFonts w:ascii="Times New Roman" w:hAnsi="Times New Roman"/>
                <w:bCs/>
              </w:rPr>
              <w:t>501</w:t>
            </w:r>
            <w:r w:rsidRPr="00FE002E">
              <w:rPr>
                <w:rFonts w:ascii="Times New Roman" w:hAnsi="Times New Roman"/>
                <w:bCs/>
              </w:rPr>
              <w:t>(2</w:t>
            </w:r>
            <w:del w:id="3591" w:author="Author">
              <w:r w:rsidR="00D648F5" w:rsidRPr="00FE002E">
                <w:rPr>
                  <w:rFonts w:ascii="Times New Roman" w:hAnsi="Times New Roman"/>
                  <w:bCs/>
                </w:rPr>
                <w:delText>)(b</w:delText>
              </w:r>
              <w:r w:rsidRPr="00FE002E">
                <w:rPr>
                  <w:rFonts w:ascii="Times New Roman" w:hAnsi="Times New Roman"/>
                  <w:bCs/>
                </w:rPr>
                <w:delText>)</w:delText>
              </w:r>
              <w:r w:rsidR="00465521">
                <w:rPr>
                  <w:rFonts w:ascii="Times New Roman" w:hAnsi="Times New Roman"/>
                  <w:bCs/>
                </w:rPr>
                <w:delText xml:space="preserve"> of the</w:delText>
              </w:r>
            </w:del>
            <w:ins w:id="3592" w:author="Author">
              <w:r w:rsidR="00D648F5" w:rsidRPr="00FE002E">
                <w:rPr>
                  <w:rFonts w:ascii="Times New Roman" w:hAnsi="Times New Roman"/>
                  <w:bCs/>
                </w:rPr>
                <w:t>)</w:t>
              </w:r>
            </w:ins>
            <w:r w:rsidR="00465521">
              <w:rPr>
                <w:rFonts w:ascii="Times New Roman" w:hAnsi="Times New Roman"/>
                <w:bCs/>
              </w:rPr>
              <w:t xml:space="preserve"> </w:t>
            </w:r>
            <w:r w:rsidR="00684733">
              <w:rPr>
                <w:rFonts w:ascii="Times New Roman" w:hAnsi="Times New Roman"/>
                <w:bCs/>
              </w:rPr>
              <w:t>CRR</w:t>
            </w:r>
            <w:r w:rsidRPr="00FE002E">
              <w:rPr>
                <w:rFonts w:ascii="Times New Roman" w:hAnsi="Times New Roman"/>
                <w:bCs/>
              </w:rPr>
              <w:t>.</w:t>
            </w:r>
          </w:p>
          <w:p w14:paraId="35AB830B" w14:textId="77777777" w:rsidR="009C4E79" w:rsidRDefault="009C4E79" w:rsidP="007E2A41">
            <w:pPr>
              <w:pStyle w:val="BodyText1"/>
              <w:spacing w:line="240" w:lineRule="auto"/>
              <w:rPr>
                <w:rFonts w:ascii="Times New Roman" w:hAnsi="Times New Roman"/>
                <w:b/>
                <w:bCs/>
                <w:u w:val="single"/>
              </w:rPr>
            </w:pPr>
          </w:p>
          <w:p w14:paraId="0FCF0D79"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15449195" w14:textId="77777777" w:rsidR="009C4E79" w:rsidRPr="00FE002E" w:rsidRDefault="009C4E79" w:rsidP="007E2A41">
            <w:pPr>
              <w:pStyle w:val="BodyText1"/>
              <w:spacing w:line="240" w:lineRule="auto"/>
              <w:rPr>
                <w:rFonts w:ascii="Times New Roman" w:hAnsi="Times New Roman"/>
                <w:b/>
                <w:bCs/>
                <w:u w:val="single"/>
              </w:rPr>
            </w:pPr>
          </w:p>
        </w:tc>
      </w:tr>
      <w:tr w:rsidR="002A54FF" w:rsidRPr="00FE002E" w14:paraId="22E0911F" w14:textId="77777777" w:rsidTr="004B064A">
        <w:trPr>
          <w:trHeight w:val="71"/>
        </w:trPr>
        <w:tc>
          <w:tcPr>
            <w:tcW w:w="1417" w:type="dxa"/>
            <w:shd w:val="clear" w:color="auto" w:fill="FFFFFF"/>
          </w:tcPr>
          <w:p w14:paraId="2D2EB46F" w14:textId="2A35F51B" w:rsidR="00F4754B" w:rsidRPr="00FE002E" w:rsidRDefault="00F4754B" w:rsidP="006423CC">
            <w:pPr>
              <w:pStyle w:val="BodyText1"/>
              <w:rPr>
                <w:rFonts w:ascii="Times New Roman" w:hAnsi="Times New Roman"/>
              </w:rPr>
            </w:pPr>
            <w:r w:rsidRPr="00FE002E">
              <w:rPr>
                <w:rFonts w:ascii="Times New Roman" w:hAnsi="Times New Roman"/>
                <w:bCs/>
              </w:rPr>
              <w:t>{</w:t>
            </w:r>
            <w:del w:id="3593" w:author="Author">
              <w:r w:rsidR="00A60C43" w:rsidRPr="00FE002E">
                <w:rPr>
                  <w:rFonts w:ascii="Times New Roman" w:hAnsi="Times New Roman"/>
                  <w:bCs/>
                </w:rPr>
                <w:delText>2</w:delText>
              </w:r>
              <w:r w:rsidR="00EA3F88">
                <w:rPr>
                  <w:rFonts w:ascii="Times New Roman" w:hAnsi="Times New Roman"/>
                  <w:bCs/>
                </w:rPr>
                <w:delText>3</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1</w:delText>
              </w:r>
              <w:r w:rsidR="00FA1A9C">
                <w:rPr>
                  <w:rFonts w:ascii="Times New Roman" w:hAnsi="Times New Roman"/>
                  <w:bCs/>
                </w:rPr>
                <w:delText>0</w:delText>
              </w:r>
            </w:del>
            <w:ins w:id="3594" w:author="Autho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73CCE449" w14:textId="7308CC6C"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Corporate</w:t>
            </w:r>
            <w:del w:id="3595" w:author="Author">
              <w:r w:rsidR="00967213">
                <w:rPr>
                  <w:rFonts w:ascii="Times New Roman" w:hAnsi="Times New Roman"/>
                  <w:b/>
                  <w:bCs/>
                </w:rPr>
                <w:delText>; of which</w:delText>
              </w:r>
              <w:r w:rsidR="00D50BF9">
                <w:rPr>
                  <w:rFonts w:ascii="Times New Roman" w:hAnsi="Times New Roman"/>
                  <w:b/>
                  <w:bCs/>
                </w:rPr>
                <w:delText xml:space="preserve"> </w:delText>
              </w:r>
            </w:del>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14:paraId="165EACD3" w14:textId="77777777" w:rsidR="002509B1" w:rsidRPr="00FE002E" w:rsidRDefault="002509B1" w:rsidP="007E2A41">
            <w:pPr>
              <w:pStyle w:val="BodyText1"/>
              <w:spacing w:line="240" w:lineRule="auto"/>
              <w:rPr>
                <w:rFonts w:ascii="Times New Roman" w:hAnsi="Times New Roman"/>
                <w:b/>
                <w:bCs/>
              </w:rPr>
            </w:pPr>
          </w:p>
          <w:p w14:paraId="4918C822" w14:textId="49AF6D7A" w:rsidR="00F4754B" w:rsidRDefault="00F4754B" w:rsidP="007E2A41">
            <w:pPr>
              <w:pStyle w:val="BodyText1"/>
              <w:spacing w:line="240" w:lineRule="auto"/>
              <w:rPr>
                <w:rFonts w:ascii="Times New Roman" w:hAnsi="Times New Roman"/>
              </w:rPr>
            </w:pPr>
            <w:r w:rsidRPr="00FE002E">
              <w:rPr>
                <w:rFonts w:ascii="Times New Roman" w:hAnsi="Times New Roman"/>
              </w:rPr>
              <w:t xml:space="preserve">This is the sum of </w:t>
            </w:r>
            <w:r w:rsidRPr="00FE002E">
              <w:rPr>
                <w:rFonts w:ascii="Times New Roman" w:hAnsi="Times New Roman"/>
                <w:bCs/>
              </w:rPr>
              <w:t>{</w:t>
            </w:r>
            <w:del w:id="3596" w:author="Author">
              <w:r w:rsidR="00EA3F88" w:rsidRPr="00FE002E">
                <w:rPr>
                  <w:rFonts w:ascii="Times New Roman" w:hAnsi="Times New Roman"/>
                  <w:bCs/>
                </w:rPr>
                <w:delText>2</w:delText>
              </w:r>
              <w:r w:rsidR="00EA3F88">
                <w:rPr>
                  <w:rFonts w:ascii="Times New Roman" w:hAnsi="Times New Roman"/>
                  <w:bCs/>
                </w:rPr>
                <w:delText>4</w:delText>
              </w:r>
              <w:r w:rsidR="00EA3F88"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1</w:delText>
              </w:r>
              <w:r w:rsidR="00FA1A9C">
                <w:rPr>
                  <w:rFonts w:ascii="Times New Roman" w:hAnsi="Times New Roman"/>
                  <w:bCs/>
                </w:rPr>
                <w:delText>0</w:delText>
              </w:r>
            </w:del>
            <w:ins w:id="3597" w:author="Author">
              <w:r w:rsidR="007F78A7">
                <w:rPr>
                  <w:rFonts w:ascii="Times New Roman" w:hAnsi="Times New Roman"/>
                  <w:bCs/>
                </w:rPr>
                <w:t>0</w:t>
              </w:r>
              <w:r w:rsidR="00EA3F88" w:rsidRPr="00FE002E">
                <w:rPr>
                  <w:rFonts w:ascii="Times New Roman" w:hAnsi="Times New Roman"/>
                  <w:bCs/>
                </w:rPr>
                <w:t>2</w:t>
              </w:r>
              <w:r w:rsidR="00EA3F88">
                <w:rPr>
                  <w:rFonts w:ascii="Times New Roman" w:hAnsi="Times New Roman"/>
                  <w:bCs/>
                </w:rPr>
                <w:t>4</w:t>
              </w:r>
              <w:r w:rsidR="00EA3F88"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7F78A7">
                <w:rPr>
                  <w:rFonts w:ascii="Times New Roman" w:hAnsi="Times New Roman"/>
                  <w:bCs/>
                </w:rPr>
                <w:t>0</w:t>
              </w:r>
              <w:r w:rsidRPr="00FE002E">
                <w:rPr>
                  <w:rFonts w:ascii="Times New Roman" w:hAnsi="Times New Roman"/>
                  <w:bCs/>
                </w:rPr>
                <w:t>1</w:t>
              </w:r>
              <w:r w:rsidR="00FA1A9C">
                <w:rPr>
                  <w:rFonts w:ascii="Times New Roman" w:hAnsi="Times New Roman"/>
                  <w:bCs/>
                </w:rPr>
                <w:t>0</w:t>
              </w:r>
            </w:ins>
            <w:r w:rsidRPr="00FE002E">
              <w:rPr>
                <w:rFonts w:ascii="Times New Roman" w:hAnsi="Times New Roman"/>
                <w:bCs/>
              </w:rPr>
              <w:t>} and {</w:t>
            </w:r>
            <w:del w:id="3598" w:author="Author">
              <w:r w:rsidR="00A60C43" w:rsidRPr="00FE002E">
                <w:rPr>
                  <w:rFonts w:ascii="Times New Roman" w:hAnsi="Times New Roman"/>
                  <w:bCs/>
                </w:rPr>
                <w:delText>2</w:delText>
              </w:r>
              <w:r w:rsidR="00EA3F88">
                <w:rPr>
                  <w:rFonts w:ascii="Times New Roman" w:hAnsi="Times New Roman"/>
                  <w:bCs/>
                </w:rPr>
                <w:delText>5</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1</w:delText>
              </w:r>
              <w:r w:rsidR="00FA1A9C">
                <w:rPr>
                  <w:rFonts w:ascii="Times New Roman" w:hAnsi="Times New Roman"/>
                  <w:bCs/>
                </w:rPr>
                <w:delText>0</w:delText>
              </w:r>
            </w:del>
            <w:ins w:id="3599" w:author="Author">
              <w:r w:rsidR="007F78A7">
                <w:rPr>
                  <w:rFonts w:ascii="Times New Roman" w:hAnsi="Times New Roman"/>
                  <w:bCs/>
                </w:rPr>
                <w:t>0</w:t>
              </w:r>
              <w:r w:rsidR="00A60C43" w:rsidRPr="00FE002E">
                <w:rPr>
                  <w:rFonts w:ascii="Times New Roman" w:hAnsi="Times New Roman"/>
                  <w:bCs/>
                </w:rPr>
                <w:t>2</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7F78A7">
                <w:rPr>
                  <w:rFonts w:ascii="Times New Roman" w:hAnsi="Times New Roman"/>
                  <w:bCs/>
                </w:rPr>
                <w:t>0</w:t>
              </w:r>
              <w:r w:rsidRPr="00FE002E">
                <w:rPr>
                  <w:rFonts w:ascii="Times New Roman" w:hAnsi="Times New Roman"/>
                  <w:bCs/>
                </w:rPr>
                <w:t>1</w:t>
              </w:r>
              <w:r w:rsidR="00FA1A9C">
                <w:rPr>
                  <w:rFonts w:ascii="Times New Roman" w:hAnsi="Times New Roman"/>
                  <w:bCs/>
                </w:rPr>
                <w:t>0</w:t>
              </w:r>
            </w:ins>
            <w:r w:rsidRPr="00FE002E">
              <w:rPr>
                <w:rFonts w:ascii="Times New Roman" w:hAnsi="Times New Roman"/>
                <w:bCs/>
              </w:rPr>
              <w:t>}</w:t>
            </w:r>
            <w:r w:rsidR="00BB5324">
              <w:rPr>
                <w:rFonts w:ascii="Times New Roman" w:hAnsi="Times New Roman"/>
              </w:rPr>
              <w:t>.</w:t>
            </w:r>
          </w:p>
          <w:p w14:paraId="56C2A401" w14:textId="77777777" w:rsidR="00086A8A" w:rsidRDefault="00086A8A" w:rsidP="007E2A41">
            <w:pPr>
              <w:pStyle w:val="BodyText1"/>
              <w:spacing w:line="240" w:lineRule="auto"/>
              <w:rPr>
                <w:rFonts w:ascii="Times New Roman" w:hAnsi="Times New Roman"/>
              </w:rPr>
            </w:pPr>
          </w:p>
          <w:p w14:paraId="041AAA89" w14:textId="77777777" w:rsidR="00086A8A" w:rsidRPr="00FE002E" w:rsidRDefault="00086A8A" w:rsidP="007E2A41">
            <w:pPr>
              <w:pStyle w:val="BodyText1"/>
              <w:spacing w:line="240" w:lineRule="auto"/>
              <w:rPr>
                <w:rFonts w:ascii="Times New Roman" w:hAnsi="Times New Roman"/>
              </w:rPr>
            </w:pPr>
            <w:r w:rsidRPr="00086A8A">
              <w:rPr>
                <w:rFonts w:ascii="Times New Roman" w:hAnsi="Times New Roman"/>
              </w:rPr>
              <w:t>Institutions shall report net of defaulted exposures.</w:t>
            </w:r>
          </w:p>
          <w:p w14:paraId="0E0CFA07"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12DD0BFF" w14:textId="77777777" w:rsidTr="004B064A">
        <w:trPr>
          <w:trHeight w:val="71"/>
        </w:trPr>
        <w:tc>
          <w:tcPr>
            <w:tcW w:w="1417" w:type="dxa"/>
            <w:shd w:val="clear" w:color="auto" w:fill="FFFFFF"/>
          </w:tcPr>
          <w:p w14:paraId="1C2C1D0B" w14:textId="6A07C5DF" w:rsidR="00F4754B" w:rsidRPr="00FE002E" w:rsidRDefault="00F4754B" w:rsidP="006423CC">
            <w:pPr>
              <w:pStyle w:val="BodyText1"/>
              <w:rPr>
                <w:rFonts w:ascii="Times New Roman" w:hAnsi="Times New Roman"/>
                <w:bCs/>
              </w:rPr>
            </w:pPr>
            <w:r w:rsidRPr="00FE002E">
              <w:rPr>
                <w:rFonts w:ascii="Times New Roman" w:hAnsi="Times New Roman"/>
                <w:bCs/>
              </w:rPr>
              <w:t>{</w:t>
            </w:r>
            <w:del w:id="3600" w:author="Author">
              <w:r w:rsidR="00A60C43" w:rsidRPr="00FE002E">
                <w:rPr>
                  <w:rFonts w:ascii="Times New Roman" w:hAnsi="Times New Roman"/>
                  <w:bCs/>
                </w:rPr>
                <w:delText>2</w:delText>
              </w:r>
              <w:r w:rsidR="00EA3F88">
                <w:rPr>
                  <w:rFonts w:ascii="Times New Roman" w:hAnsi="Times New Roman"/>
                  <w:bCs/>
                </w:rPr>
                <w:delText>3</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2</w:delText>
              </w:r>
              <w:r w:rsidR="00FA1A9C">
                <w:rPr>
                  <w:rFonts w:ascii="Times New Roman" w:hAnsi="Times New Roman"/>
                  <w:bCs/>
                </w:rPr>
                <w:delText>0</w:delText>
              </w:r>
            </w:del>
            <w:ins w:id="3601" w:author="Autho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6362ED1C" w14:textId="473EF313"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Corporate</w:t>
            </w:r>
            <w:del w:id="3602" w:author="Author">
              <w:r w:rsidR="00967213">
                <w:rPr>
                  <w:rFonts w:ascii="Times New Roman" w:hAnsi="Times New Roman"/>
                  <w:b/>
                  <w:bCs/>
                </w:rPr>
                <w:delText>; of which</w:delText>
              </w:r>
              <w:r w:rsidR="00D50BF9">
                <w:rPr>
                  <w:rFonts w:ascii="Times New Roman" w:hAnsi="Times New Roman"/>
                  <w:b/>
                  <w:bCs/>
                </w:rPr>
                <w:delText xml:space="preserve"> </w:delText>
              </w:r>
            </w:del>
            <w:r w:rsidR="00D50BF9">
              <w:rPr>
                <w:rFonts w:ascii="Times New Roman" w:hAnsi="Times New Roman"/>
                <w:b/>
              </w:rPr>
              <w:t>– Leverage Ratio Exposure Value</w:t>
            </w:r>
            <w:r w:rsidR="00315160">
              <w:rPr>
                <w:rFonts w:ascii="Times New Roman" w:hAnsi="Times New Roman"/>
                <w:b/>
                <w:bCs/>
              </w:rPr>
              <w:t xml:space="preserve"> – IRB exposures</w:t>
            </w:r>
          </w:p>
          <w:p w14:paraId="652F3B43" w14:textId="77777777" w:rsidR="002509B1" w:rsidRPr="00FE002E" w:rsidRDefault="002509B1" w:rsidP="007E2A41">
            <w:pPr>
              <w:pStyle w:val="BodyText1"/>
              <w:spacing w:line="240" w:lineRule="auto"/>
              <w:rPr>
                <w:rFonts w:ascii="Times New Roman" w:hAnsi="Times New Roman"/>
                <w:b/>
                <w:bCs/>
              </w:rPr>
            </w:pPr>
          </w:p>
          <w:p w14:paraId="60016F5A" w14:textId="78F7B865" w:rsidR="00F4754B" w:rsidRDefault="00F4754B" w:rsidP="007E2A41">
            <w:pPr>
              <w:pStyle w:val="BodyText1"/>
              <w:spacing w:line="240" w:lineRule="auto"/>
              <w:rPr>
                <w:rFonts w:ascii="Times New Roman" w:hAnsi="Times New Roman"/>
                <w:bCs/>
              </w:rPr>
            </w:pPr>
            <w:r w:rsidRPr="00FE002E">
              <w:rPr>
                <w:rFonts w:ascii="Times New Roman" w:hAnsi="Times New Roman"/>
              </w:rPr>
              <w:t xml:space="preserve">This is the sum of </w:t>
            </w:r>
            <w:r w:rsidRPr="00FE002E">
              <w:rPr>
                <w:rFonts w:ascii="Times New Roman" w:hAnsi="Times New Roman"/>
                <w:bCs/>
              </w:rPr>
              <w:t>{</w:t>
            </w:r>
            <w:del w:id="3603" w:author="Author">
              <w:r w:rsidR="00A60C43" w:rsidRPr="00FE002E">
                <w:rPr>
                  <w:rFonts w:ascii="Times New Roman" w:hAnsi="Times New Roman"/>
                  <w:bCs/>
                </w:rPr>
                <w:delText>2</w:delText>
              </w:r>
              <w:r w:rsidR="00EA3F88">
                <w:rPr>
                  <w:rFonts w:ascii="Times New Roman" w:hAnsi="Times New Roman"/>
                  <w:bCs/>
                </w:rPr>
                <w:delText>4</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2</w:delText>
              </w:r>
              <w:r w:rsidR="00FA1A9C">
                <w:rPr>
                  <w:rFonts w:ascii="Times New Roman" w:hAnsi="Times New Roman"/>
                  <w:bCs/>
                </w:rPr>
                <w:delText>0</w:delText>
              </w:r>
            </w:del>
            <w:ins w:id="3604" w:author="Author">
              <w:r w:rsidR="007F78A7">
                <w:rPr>
                  <w:rFonts w:ascii="Times New Roman" w:hAnsi="Times New Roman"/>
                  <w:bCs/>
                </w:rPr>
                <w:t>0</w:t>
              </w:r>
              <w:r w:rsidR="00A60C43" w:rsidRPr="00FE002E">
                <w:rPr>
                  <w:rFonts w:ascii="Times New Roman" w:hAnsi="Times New Roman"/>
                  <w:bCs/>
                </w:rPr>
                <w:t>2</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7F78A7">
                <w:rPr>
                  <w:rFonts w:ascii="Times New Roman" w:hAnsi="Times New Roman"/>
                  <w:bCs/>
                </w:rPr>
                <w:t>0</w:t>
              </w:r>
              <w:r w:rsidRPr="00FE002E">
                <w:rPr>
                  <w:rFonts w:ascii="Times New Roman" w:hAnsi="Times New Roman"/>
                  <w:bCs/>
                </w:rPr>
                <w:t>2</w:t>
              </w:r>
              <w:r w:rsidR="00FA1A9C">
                <w:rPr>
                  <w:rFonts w:ascii="Times New Roman" w:hAnsi="Times New Roman"/>
                  <w:bCs/>
                </w:rPr>
                <w:t>0</w:t>
              </w:r>
            </w:ins>
            <w:r w:rsidRPr="00FE002E">
              <w:rPr>
                <w:rFonts w:ascii="Times New Roman" w:hAnsi="Times New Roman"/>
                <w:bCs/>
              </w:rPr>
              <w:t>} and {</w:t>
            </w:r>
            <w:del w:id="3605" w:author="Author">
              <w:r w:rsidR="00A60C43" w:rsidRPr="00FE002E">
                <w:rPr>
                  <w:rFonts w:ascii="Times New Roman" w:hAnsi="Times New Roman"/>
                  <w:bCs/>
                </w:rPr>
                <w:delText>2</w:delText>
              </w:r>
              <w:r w:rsidR="00EA3F88">
                <w:rPr>
                  <w:rFonts w:ascii="Times New Roman" w:hAnsi="Times New Roman"/>
                  <w:bCs/>
                </w:rPr>
                <w:delText>5</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2</w:delText>
              </w:r>
              <w:r w:rsidR="00FA1A9C">
                <w:rPr>
                  <w:rFonts w:ascii="Times New Roman" w:hAnsi="Times New Roman"/>
                  <w:bCs/>
                </w:rPr>
                <w:delText>0</w:delText>
              </w:r>
            </w:del>
            <w:ins w:id="3606" w:author="Author">
              <w:r w:rsidR="007F78A7">
                <w:rPr>
                  <w:rFonts w:ascii="Times New Roman" w:hAnsi="Times New Roman"/>
                  <w:bCs/>
                </w:rPr>
                <w:t>0</w:t>
              </w:r>
              <w:r w:rsidR="00A60C43" w:rsidRPr="00FE002E">
                <w:rPr>
                  <w:rFonts w:ascii="Times New Roman" w:hAnsi="Times New Roman"/>
                  <w:bCs/>
                </w:rPr>
                <w:t>2</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7F78A7">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ins>
            <w:r w:rsidRPr="00FE002E">
              <w:rPr>
                <w:rFonts w:ascii="Times New Roman" w:hAnsi="Times New Roman"/>
                <w:bCs/>
              </w:rPr>
              <w:t>}</w:t>
            </w:r>
            <w:r w:rsidR="00BB5324">
              <w:rPr>
                <w:rFonts w:ascii="Times New Roman" w:hAnsi="Times New Roman"/>
                <w:bCs/>
              </w:rPr>
              <w:t>.</w:t>
            </w:r>
          </w:p>
          <w:p w14:paraId="3219ACC2" w14:textId="77777777" w:rsidR="009C4E79" w:rsidRDefault="009C4E79" w:rsidP="007E2A41">
            <w:pPr>
              <w:pStyle w:val="BodyText1"/>
              <w:spacing w:line="240" w:lineRule="auto"/>
              <w:rPr>
                <w:rFonts w:ascii="Times New Roman" w:hAnsi="Times New Roman"/>
                <w:bCs/>
              </w:rPr>
            </w:pPr>
          </w:p>
          <w:p w14:paraId="1E0558E2" w14:textId="77777777"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4E2F97BD"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1AA657CC" w14:textId="77777777" w:rsidTr="004B064A">
        <w:trPr>
          <w:trHeight w:val="71"/>
        </w:trPr>
        <w:tc>
          <w:tcPr>
            <w:tcW w:w="1417" w:type="dxa"/>
            <w:shd w:val="clear" w:color="auto" w:fill="FFFFFF"/>
          </w:tcPr>
          <w:p w14:paraId="4522036A" w14:textId="5269E7F0" w:rsidR="00F4754B" w:rsidRPr="00FE002E" w:rsidRDefault="00F4754B" w:rsidP="006423CC">
            <w:pPr>
              <w:pStyle w:val="BodyText1"/>
              <w:rPr>
                <w:rFonts w:ascii="Times New Roman" w:hAnsi="Times New Roman"/>
              </w:rPr>
            </w:pPr>
            <w:r w:rsidRPr="00FE002E">
              <w:rPr>
                <w:rFonts w:ascii="Times New Roman" w:hAnsi="Times New Roman"/>
                <w:bCs/>
              </w:rPr>
              <w:t>{</w:t>
            </w:r>
            <w:del w:id="3607" w:author="Author">
              <w:r w:rsidR="00A60C43" w:rsidRPr="00FE002E">
                <w:rPr>
                  <w:rFonts w:ascii="Times New Roman" w:hAnsi="Times New Roman"/>
                  <w:bCs/>
                </w:rPr>
                <w:delText>2</w:delText>
              </w:r>
              <w:r w:rsidR="00EA3F88">
                <w:rPr>
                  <w:rFonts w:ascii="Times New Roman" w:hAnsi="Times New Roman"/>
                  <w:bCs/>
                </w:rPr>
                <w:delText>3</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3</w:delText>
              </w:r>
              <w:r w:rsidR="00FA1A9C">
                <w:rPr>
                  <w:rFonts w:ascii="Times New Roman" w:hAnsi="Times New Roman"/>
                  <w:bCs/>
                </w:rPr>
                <w:delText>0</w:delText>
              </w:r>
            </w:del>
            <w:ins w:id="3608" w:author="Autho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44E9C1D0" w14:textId="43F3B5BC" w:rsidR="00F4754B" w:rsidRPr="007129B2" w:rsidRDefault="00F4754B" w:rsidP="007E2A41">
            <w:pPr>
              <w:pStyle w:val="BodyText1"/>
              <w:spacing w:line="240" w:lineRule="auto"/>
              <w:rPr>
                <w:rFonts w:ascii="Times New Roman" w:hAnsi="Times New Roman"/>
                <w:b/>
                <w:bCs/>
              </w:rPr>
            </w:pPr>
            <w:r w:rsidRPr="007129B2">
              <w:rPr>
                <w:rFonts w:ascii="Times New Roman" w:hAnsi="Times New Roman"/>
                <w:b/>
                <w:bCs/>
              </w:rPr>
              <w:t>Corporate</w:t>
            </w:r>
            <w:del w:id="3609" w:author="Author">
              <w:r w:rsidR="00967213">
                <w:rPr>
                  <w:rFonts w:ascii="Times New Roman" w:hAnsi="Times New Roman"/>
                  <w:b/>
                  <w:bCs/>
                </w:rPr>
                <w:delText>; of which</w:delText>
              </w:r>
              <w:r w:rsidR="00D50BF9" w:rsidRPr="007129B2">
                <w:rPr>
                  <w:rFonts w:ascii="Times New Roman" w:hAnsi="Times New Roman"/>
                  <w:b/>
                  <w:bCs/>
                </w:rPr>
                <w:delText xml:space="preserve"> – RWA</w:delText>
              </w:r>
            </w:del>
            <w:ins w:id="3610" w:author="Author">
              <w:r w:rsidR="00D50BF9" w:rsidRPr="007129B2">
                <w:rPr>
                  <w:rFonts w:ascii="Times New Roman" w:hAnsi="Times New Roman"/>
                  <w:b/>
                  <w:bCs/>
                </w:rPr>
                <w:t>– RW</w:t>
              </w:r>
              <w:r w:rsidR="00247954">
                <w:rPr>
                  <w:rFonts w:ascii="Times New Roman" w:hAnsi="Times New Roman"/>
                  <w:b/>
                  <w:bCs/>
                </w:rPr>
                <w:t>E</w:t>
              </w:r>
              <w:r w:rsidR="00D50BF9" w:rsidRPr="007129B2">
                <w:rPr>
                  <w:rFonts w:ascii="Times New Roman" w:hAnsi="Times New Roman"/>
                  <w:b/>
                  <w:bCs/>
                </w:rPr>
                <w:t>A</w:t>
              </w:r>
            </w:ins>
            <w:r w:rsidR="00706750" w:rsidRPr="007129B2">
              <w:rPr>
                <w:rFonts w:ascii="Times New Roman" w:hAnsi="Times New Roman"/>
                <w:b/>
                <w:bCs/>
              </w:rPr>
              <w:t xml:space="preserve"> – SA exposures</w:t>
            </w:r>
          </w:p>
          <w:p w14:paraId="56BD2D44" w14:textId="77777777" w:rsidR="002509B1" w:rsidRPr="007129B2" w:rsidRDefault="002509B1" w:rsidP="007E2A41">
            <w:pPr>
              <w:pStyle w:val="BodyText1"/>
              <w:spacing w:line="240" w:lineRule="auto"/>
              <w:rPr>
                <w:rFonts w:ascii="Times New Roman" w:hAnsi="Times New Roman"/>
                <w:b/>
                <w:bCs/>
              </w:rPr>
            </w:pPr>
          </w:p>
          <w:p w14:paraId="327E6857" w14:textId="5F229A8D" w:rsidR="00F4754B" w:rsidRDefault="00F4754B" w:rsidP="007E2A41">
            <w:pPr>
              <w:pStyle w:val="BodyText1"/>
              <w:spacing w:line="240" w:lineRule="auto"/>
              <w:rPr>
                <w:rFonts w:ascii="Times New Roman" w:hAnsi="Times New Roman"/>
                <w:bCs/>
              </w:rPr>
            </w:pPr>
            <w:r w:rsidRPr="00FE002E">
              <w:rPr>
                <w:rFonts w:ascii="Times New Roman" w:hAnsi="Times New Roman"/>
              </w:rPr>
              <w:t xml:space="preserve">This is the sum of </w:t>
            </w:r>
            <w:r w:rsidRPr="00FE002E">
              <w:rPr>
                <w:rFonts w:ascii="Times New Roman" w:hAnsi="Times New Roman"/>
                <w:bCs/>
              </w:rPr>
              <w:t>{</w:t>
            </w:r>
            <w:del w:id="3611" w:author="Author">
              <w:r w:rsidR="00A60C43" w:rsidRPr="00FE002E">
                <w:rPr>
                  <w:rFonts w:ascii="Times New Roman" w:hAnsi="Times New Roman"/>
                  <w:bCs/>
                </w:rPr>
                <w:delText>2</w:delText>
              </w:r>
              <w:r w:rsidR="00EA3F88">
                <w:rPr>
                  <w:rFonts w:ascii="Times New Roman" w:hAnsi="Times New Roman"/>
                  <w:bCs/>
                </w:rPr>
                <w:delText>4</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3</w:delText>
              </w:r>
              <w:r w:rsidR="00FA1A9C">
                <w:rPr>
                  <w:rFonts w:ascii="Times New Roman" w:hAnsi="Times New Roman"/>
                  <w:bCs/>
                </w:rPr>
                <w:delText>0</w:delText>
              </w:r>
            </w:del>
            <w:ins w:id="3612" w:author="Author">
              <w:r w:rsidR="007F78A7">
                <w:rPr>
                  <w:rFonts w:ascii="Times New Roman" w:hAnsi="Times New Roman"/>
                  <w:bCs/>
                </w:rPr>
                <w:t>0</w:t>
              </w:r>
              <w:r w:rsidR="00A60C43" w:rsidRPr="00FE002E">
                <w:rPr>
                  <w:rFonts w:ascii="Times New Roman" w:hAnsi="Times New Roman"/>
                  <w:bCs/>
                </w:rPr>
                <w:t>2</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7F78A7">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ins>
            <w:r w:rsidRPr="00FE002E">
              <w:rPr>
                <w:rFonts w:ascii="Times New Roman" w:hAnsi="Times New Roman"/>
                <w:bCs/>
              </w:rPr>
              <w:t>} and {</w:t>
            </w:r>
            <w:del w:id="3613" w:author="Author">
              <w:r w:rsidR="00A60C43" w:rsidRPr="00FE002E">
                <w:rPr>
                  <w:rFonts w:ascii="Times New Roman" w:hAnsi="Times New Roman"/>
                  <w:bCs/>
                </w:rPr>
                <w:delText>2</w:delText>
              </w:r>
              <w:r w:rsidR="00EA3F88">
                <w:rPr>
                  <w:rFonts w:ascii="Times New Roman" w:hAnsi="Times New Roman"/>
                  <w:bCs/>
                </w:rPr>
                <w:delText>5</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3</w:delText>
              </w:r>
              <w:r w:rsidR="00FA1A9C">
                <w:rPr>
                  <w:rFonts w:ascii="Times New Roman" w:hAnsi="Times New Roman"/>
                  <w:bCs/>
                </w:rPr>
                <w:delText>0</w:delText>
              </w:r>
            </w:del>
            <w:ins w:id="3614" w:author="Author">
              <w:r w:rsidR="007F78A7">
                <w:rPr>
                  <w:rFonts w:ascii="Times New Roman" w:hAnsi="Times New Roman"/>
                  <w:bCs/>
                </w:rPr>
                <w:t>0</w:t>
              </w:r>
              <w:r w:rsidR="00A60C43" w:rsidRPr="00FE002E">
                <w:rPr>
                  <w:rFonts w:ascii="Times New Roman" w:hAnsi="Times New Roman"/>
                  <w:bCs/>
                </w:rPr>
                <w:t>2</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7F78A7">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ins>
            <w:r w:rsidRPr="00FE002E">
              <w:rPr>
                <w:rFonts w:ascii="Times New Roman" w:hAnsi="Times New Roman"/>
                <w:bCs/>
              </w:rPr>
              <w:t>}</w:t>
            </w:r>
            <w:r w:rsidR="00BB5324">
              <w:rPr>
                <w:rFonts w:ascii="Times New Roman" w:hAnsi="Times New Roman"/>
                <w:bCs/>
              </w:rPr>
              <w:t>.</w:t>
            </w:r>
          </w:p>
          <w:p w14:paraId="367594E4" w14:textId="77777777" w:rsidR="00086A8A" w:rsidRDefault="00086A8A" w:rsidP="007E2A41">
            <w:pPr>
              <w:pStyle w:val="BodyText1"/>
              <w:spacing w:line="240" w:lineRule="auto"/>
              <w:rPr>
                <w:rFonts w:ascii="Times New Roman" w:hAnsi="Times New Roman"/>
                <w:bCs/>
              </w:rPr>
            </w:pPr>
          </w:p>
          <w:p w14:paraId="57DDCD03"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730ED24A"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0C1B4712" w14:textId="77777777" w:rsidTr="004B064A">
        <w:trPr>
          <w:trHeight w:val="71"/>
        </w:trPr>
        <w:tc>
          <w:tcPr>
            <w:tcW w:w="1417" w:type="dxa"/>
            <w:shd w:val="clear" w:color="auto" w:fill="FFFFFF"/>
          </w:tcPr>
          <w:p w14:paraId="7A82EAC6" w14:textId="4D900EC7" w:rsidR="00F4754B" w:rsidRPr="00FE002E" w:rsidRDefault="00F4754B" w:rsidP="006423CC">
            <w:pPr>
              <w:pStyle w:val="BodyText1"/>
              <w:rPr>
                <w:rFonts w:ascii="Times New Roman" w:hAnsi="Times New Roman"/>
              </w:rPr>
            </w:pPr>
            <w:r w:rsidRPr="00FE002E">
              <w:rPr>
                <w:rFonts w:ascii="Times New Roman" w:hAnsi="Times New Roman"/>
                <w:bCs/>
              </w:rPr>
              <w:lastRenderedPageBreak/>
              <w:t>{</w:t>
            </w:r>
            <w:del w:id="3615" w:author="Author">
              <w:r w:rsidR="00A60C43" w:rsidRPr="00FE002E">
                <w:rPr>
                  <w:rFonts w:ascii="Times New Roman" w:hAnsi="Times New Roman"/>
                  <w:bCs/>
                </w:rPr>
                <w:delText>2</w:delText>
              </w:r>
              <w:r w:rsidR="00EA3F88">
                <w:rPr>
                  <w:rFonts w:ascii="Times New Roman" w:hAnsi="Times New Roman"/>
                  <w:bCs/>
                </w:rPr>
                <w:delText>3</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4</w:delText>
              </w:r>
              <w:r w:rsidR="00FA1A9C">
                <w:rPr>
                  <w:rFonts w:ascii="Times New Roman" w:hAnsi="Times New Roman"/>
                  <w:bCs/>
                </w:rPr>
                <w:delText>0</w:delText>
              </w:r>
            </w:del>
            <w:ins w:id="3616" w:author="Autho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0B759A94" w14:textId="2A93D64A"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Corporate</w:t>
            </w:r>
            <w:del w:id="3617" w:author="Author">
              <w:r w:rsidR="00967213">
                <w:rPr>
                  <w:rFonts w:ascii="Times New Roman" w:hAnsi="Times New Roman"/>
                  <w:b/>
                  <w:bCs/>
                </w:rPr>
                <w:delText>; of which</w:delText>
              </w:r>
              <w:r w:rsidR="00D50BF9">
                <w:rPr>
                  <w:rFonts w:ascii="Times New Roman" w:hAnsi="Times New Roman"/>
                  <w:b/>
                  <w:bCs/>
                </w:rPr>
                <w:delText xml:space="preserve"> – RWA</w:delText>
              </w:r>
            </w:del>
            <w:ins w:id="3618" w:author="Author">
              <w:r w:rsidR="00D50BF9">
                <w:rPr>
                  <w:rFonts w:ascii="Times New Roman" w:hAnsi="Times New Roman"/>
                  <w:b/>
                  <w:bCs/>
                </w:rPr>
                <w:t>– RW</w:t>
              </w:r>
              <w:r w:rsidR="00247954">
                <w:rPr>
                  <w:rFonts w:ascii="Times New Roman" w:hAnsi="Times New Roman"/>
                  <w:b/>
                  <w:bCs/>
                </w:rPr>
                <w:t>E</w:t>
              </w:r>
              <w:r w:rsidR="00D50BF9">
                <w:rPr>
                  <w:rFonts w:ascii="Times New Roman" w:hAnsi="Times New Roman"/>
                  <w:b/>
                  <w:bCs/>
                </w:rPr>
                <w:t>A</w:t>
              </w:r>
            </w:ins>
            <w:r w:rsidR="00315160">
              <w:rPr>
                <w:rFonts w:ascii="Times New Roman" w:hAnsi="Times New Roman"/>
                <w:b/>
                <w:bCs/>
              </w:rPr>
              <w:t xml:space="preserve"> – IRB exposures</w:t>
            </w:r>
          </w:p>
          <w:p w14:paraId="39B7E1EE" w14:textId="77777777" w:rsidR="002509B1" w:rsidRPr="00FE002E" w:rsidRDefault="002509B1" w:rsidP="007E2A41">
            <w:pPr>
              <w:pStyle w:val="BodyText1"/>
              <w:spacing w:line="240" w:lineRule="auto"/>
              <w:rPr>
                <w:rFonts w:ascii="Times New Roman" w:hAnsi="Times New Roman"/>
                <w:b/>
                <w:bCs/>
              </w:rPr>
            </w:pPr>
          </w:p>
          <w:p w14:paraId="5E6329D9" w14:textId="3B865828" w:rsidR="00F4754B" w:rsidRDefault="00F4754B" w:rsidP="007E2A41">
            <w:pPr>
              <w:pStyle w:val="BodyText1"/>
              <w:spacing w:line="240" w:lineRule="auto"/>
              <w:rPr>
                <w:rFonts w:ascii="Times New Roman" w:hAnsi="Times New Roman"/>
                <w:bCs/>
              </w:rPr>
            </w:pPr>
            <w:r w:rsidRPr="00FE002E">
              <w:rPr>
                <w:rFonts w:ascii="Times New Roman" w:hAnsi="Times New Roman"/>
              </w:rPr>
              <w:t xml:space="preserve">This is the sum of </w:t>
            </w:r>
            <w:r w:rsidRPr="00FE002E">
              <w:rPr>
                <w:rFonts w:ascii="Times New Roman" w:hAnsi="Times New Roman"/>
                <w:bCs/>
              </w:rPr>
              <w:t>{</w:t>
            </w:r>
            <w:del w:id="3619" w:author="Author">
              <w:r w:rsidR="00A60C43" w:rsidRPr="00FE002E">
                <w:rPr>
                  <w:rFonts w:ascii="Times New Roman" w:hAnsi="Times New Roman"/>
                  <w:bCs/>
                </w:rPr>
                <w:delText>2</w:delText>
              </w:r>
              <w:r w:rsidR="00EA3F88">
                <w:rPr>
                  <w:rFonts w:ascii="Times New Roman" w:hAnsi="Times New Roman"/>
                  <w:bCs/>
                </w:rPr>
                <w:delText>4</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4</w:delText>
              </w:r>
              <w:r w:rsidR="00FA1A9C">
                <w:rPr>
                  <w:rFonts w:ascii="Times New Roman" w:hAnsi="Times New Roman"/>
                  <w:bCs/>
                </w:rPr>
                <w:delText>0</w:delText>
              </w:r>
            </w:del>
            <w:ins w:id="3620" w:author="Author">
              <w:r w:rsidR="007F78A7">
                <w:rPr>
                  <w:rFonts w:ascii="Times New Roman" w:hAnsi="Times New Roman"/>
                  <w:bCs/>
                </w:rPr>
                <w:t>0</w:t>
              </w:r>
              <w:r w:rsidR="00A60C43" w:rsidRPr="00FE002E">
                <w:rPr>
                  <w:rFonts w:ascii="Times New Roman" w:hAnsi="Times New Roman"/>
                  <w:bCs/>
                </w:rPr>
                <w:t>2</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7F78A7">
                <w:rPr>
                  <w:rFonts w:ascii="Times New Roman" w:hAnsi="Times New Roman"/>
                  <w:bCs/>
                </w:rPr>
                <w:t>0</w:t>
              </w:r>
              <w:r w:rsidRPr="00FE002E">
                <w:rPr>
                  <w:rFonts w:ascii="Times New Roman" w:hAnsi="Times New Roman"/>
                  <w:bCs/>
                </w:rPr>
                <w:t>4</w:t>
              </w:r>
              <w:r w:rsidR="00FA1A9C">
                <w:rPr>
                  <w:rFonts w:ascii="Times New Roman" w:hAnsi="Times New Roman"/>
                  <w:bCs/>
                </w:rPr>
                <w:t>0</w:t>
              </w:r>
            </w:ins>
            <w:r w:rsidRPr="00FE002E">
              <w:rPr>
                <w:rFonts w:ascii="Times New Roman" w:hAnsi="Times New Roman"/>
                <w:bCs/>
              </w:rPr>
              <w:t>} and {</w:t>
            </w:r>
            <w:del w:id="3621" w:author="Author">
              <w:r w:rsidR="00A60C43" w:rsidRPr="00FE002E">
                <w:rPr>
                  <w:rFonts w:ascii="Times New Roman" w:hAnsi="Times New Roman"/>
                  <w:bCs/>
                </w:rPr>
                <w:delText>2</w:delText>
              </w:r>
              <w:r w:rsidR="00EA3F88">
                <w:rPr>
                  <w:rFonts w:ascii="Times New Roman" w:hAnsi="Times New Roman"/>
                  <w:bCs/>
                </w:rPr>
                <w:delText>5</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4</w:delText>
              </w:r>
              <w:r w:rsidR="00FA1A9C">
                <w:rPr>
                  <w:rFonts w:ascii="Times New Roman" w:hAnsi="Times New Roman"/>
                  <w:bCs/>
                </w:rPr>
                <w:delText>0</w:delText>
              </w:r>
            </w:del>
            <w:ins w:id="3622" w:author="Author">
              <w:r w:rsidR="007F78A7">
                <w:rPr>
                  <w:rFonts w:ascii="Times New Roman" w:hAnsi="Times New Roman"/>
                  <w:bCs/>
                </w:rPr>
                <w:t>0</w:t>
              </w:r>
              <w:r w:rsidR="00A60C43" w:rsidRPr="00FE002E">
                <w:rPr>
                  <w:rFonts w:ascii="Times New Roman" w:hAnsi="Times New Roman"/>
                  <w:bCs/>
                </w:rPr>
                <w:t>2</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7F78A7">
                <w:rPr>
                  <w:rFonts w:ascii="Times New Roman" w:hAnsi="Times New Roman"/>
                  <w:bCs/>
                </w:rPr>
                <w:t>0</w:t>
              </w:r>
              <w:r w:rsidRPr="00FE002E">
                <w:rPr>
                  <w:rFonts w:ascii="Times New Roman" w:hAnsi="Times New Roman"/>
                  <w:bCs/>
                </w:rPr>
                <w:t>4</w:t>
              </w:r>
              <w:r w:rsidR="00FA1A9C">
                <w:rPr>
                  <w:rFonts w:ascii="Times New Roman" w:hAnsi="Times New Roman"/>
                  <w:bCs/>
                </w:rPr>
                <w:t>0</w:t>
              </w:r>
            </w:ins>
            <w:r w:rsidRPr="00FE002E">
              <w:rPr>
                <w:rFonts w:ascii="Times New Roman" w:hAnsi="Times New Roman"/>
                <w:bCs/>
              </w:rPr>
              <w:t>}</w:t>
            </w:r>
            <w:r w:rsidR="00BB5324">
              <w:rPr>
                <w:rFonts w:ascii="Times New Roman" w:hAnsi="Times New Roman"/>
                <w:bCs/>
              </w:rPr>
              <w:t>.</w:t>
            </w:r>
          </w:p>
          <w:p w14:paraId="1D494120" w14:textId="77777777" w:rsidR="009C4E79" w:rsidRDefault="009C4E79" w:rsidP="007E2A41">
            <w:pPr>
              <w:pStyle w:val="BodyText1"/>
              <w:spacing w:line="240" w:lineRule="auto"/>
              <w:rPr>
                <w:rFonts w:ascii="Times New Roman" w:hAnsi="Times New Roman"/>
                <w:bCs/>
              </w:rPr>
            </w:pPr>
          </w:p>
          <w:p w14:paraId="1E54338E" w14:textId="77777777"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1F4A9AA4"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5D9FF2D4" w14:textId="77777777" w:rsidTr="004B064A">
        <w:trPr>
          <w:trHeight w:val="71"/>
        </w:trPr>
        <w:tc>
          <w:tcPr>
            <w:tcW w:w="1417" w:type="dxa"/>
            <w:shd w:val="clear" w:color="auto" w:fill="FFFFFF"/>
          </w:tcPr>
          <w:p w14:paraId="0D822794" w14:textId="2BF0DCCF" w:rsidR="00F4754B" w:rsidRPr="00FE002E" w:rsidRDefault="00F4754B" w:rsidP="006423CC">
            <w:pPr>
              <w:pStyle w:val="BodyText1"/>
              <w:rPr>
                <w:rFonts w:ascii="Times New Roman" w:hAnsi="Times New Roman"/>
              </w:rPr>
            </w:pPr>
            <w:r w:rsidRPr="00FE002E">
              <w:rPr>
                <w:rFonts w:ascii="Times New Roman" w:hAnsi="Times New Roman"/>
                <w:bCs/>
              </w:rPr>
              <w:t>{</w:t>
            </w:r>
            <w:del w:id="3623" w:author="Author">
              <w:r w:rsidR="00A60C43" w:rsidRPr="00FE002E">
                <w:rPr>
                  <w:rFonts w:ascii="Times New Roman" w:hAnsi="Times New Roman"/>
                  <w:bCs/>
                </w:rPr>
                <w:delText>2</w:delText>
              </w:r>
              <w:r w:rsidR="00EA3F88">
                <w:rPr>
                  <w:rFonts w:ascii="Times New Roman" w:hAnsi="Times New Roman"/>
                  <w:bCs/>
                </w:rPr>
                <w:delText>4</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1</w:delText>
              </w:r>
              <w:r w:rsidR="00FA1A9C">
                <w:rPr>
                  <w:rFonts w:ascii="Times New Roman" w:hAnsi="Times New Roman"/>
                  <w:bCs/>
                </w:rPr>
                <w:delText>0</w:delText>
              </w:r>
            </w:del>
            <w:ins w:id="3624" w:author="Autho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5535086B" w14:textId="77777777" w:rsidR="00F4754B" w:rsidRPr="00011E14" w:rsidRDefault="00F4754B" w:rsidP="007E2A41">
            <w:pPr>
              <w:pStyle w:val="BodyText1"/>
              <w:spacing w:line="240" w:lineRule="auto"/>
              <w:rPr>
                <w:rFonts w:ascii="Times New Roman" w:hAnsi="Times New Roman"/>
                <w:b/>
                <w:rPrChange w:id="3625" w:author="Author">
                  <w:rPr>
                    <w:rFonts w:ascii="Times New Roman" w:hAnsi="Times New Roman"/>
                    <w:b/>
                    <w:lang w:val="fr-BE"/>
                  </w:rPr>
                </w:rPrChange>
              </w:rPr>
            </w:pPr>
            <w:r w:rsidRPr="00011E14">
              <w:rPr>
                <w:rFonts w:ascii="Times New Roman" w:hAnsi="Times New Roman"/>
                <w:b/>
                <w:rPrChange w:id="3626" w:author="Author">
                  <w:rPr>
                    <w:rFonts w:ascii="Times New Roman" w:hAnsi="Times New Roman"/>
                    <w:b/>
                    <w:lang w:val="fr-BE"/>
                  </w:rPr>
                </w:rPrChange>
              </w:rPr>
              <w:t>Financial</w:t>
            </w:r>
            <w:r w:rsidR="00D50BF9" w:rsidRPr="00011E14">
              <w:rPr>
                <w:rFonts w:ascii="Times New Roman" w:hAnsi="Times New Roman"/>
                <w:b/>
                <w:rPrChange w:id="3627" w:author="Author">
                  <w:rPr>
                    <w:rFonts w:ascii="Times New Roman" w:hAnsi="Times New Roman"/>
                    <w:b/>
                    <w:lang w:val="fr-BE"/>
                  </w:rPr>
                </w:rPrChange>
              </w:rPr>
              <w:t xml:space="preserve"> – Leverage Ratio Exposure Value</w:t>
            </w:r>
            <w:r w:rsidR="00706750" w:rsidRPr="00011E14">
              <w:rPr>
                <w:rFonts w:ascii="Times New Roman" w:hAnsi="Times New Roman"/>
                <w:b/>
                <w:rPrChange w:id="3628" w:author="Author">
                  <w:rPr>
                    <w:rFonts w:ascii="Times New Roman" w:hAnsi="Times New Roman"/>
                    <w:b/>
                    <w:lang w:val="fr-BE"/>
                  </w:rPr>
                </w:rPrChange>
              </w:rPr>
              <w:t xml:space="preserve"> – SA exposures</w:t>
            </w:r>
          </w:p>
          <w:p w14:paraId="6E90DECA" w14:textId="77777777" w:rsidR="002509B1" w:rsidRPr="00706750" w:rsidRDefault="002509B1" w:rsidP="007E2A41">
            <w:pPr>
              <w:pStyle w:val="BodyText1"/>
              <w:spacing w:line="240" w:lineRule="auto"/>
              <w:rPr>
                <w:rFonts w:ascii="Times New Roman" w:hAnsi="Times New Roman"/>
                <w:b/>
                <w:bCs/>
                <w:lang w:val="fr-FR"/>
              </w:rPr>
            </w:pPr>
          </w:p>
          <w:p w14:paraId="48ACEE9F" w14:textId="53704CA9" w:rsidR="00086A8A"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financial corporates that fall under Article </w:t>
            </w:r>
            <w:r w:rsidR="00D648F5" w:rsidRPr="00FE002E">
              <w:rPr>
                <w:rFonts w:ascii="Times New Roman" w:hAnsi="Times New Roman"/>
                <w:bCs/>
              </w:rPr>
              <w:t>122</w:t>
            </w:r>
            <w:r w:rsidRPr="00FE002E">
              <w:rPr>
                <w:rFonts w:ascii="Times New Roman" w:hAnsi="Times New Roman"/>
                <w:bCs/>
              </w:rPr>
              <w:t xml:space="preserve"> </w:t>
            </w:r>
            <w:del w:id="3629" w:author="Author">
              <w:r w:rsidRPr="00FE002E">
                <w:rPr>
                  <w:rFonts w:ascii="Times New Roman" w:hAnsi="Times New Roman"/>
                  <w:bCs/>
                </w:rPr>
                <w:delText xml:space="preserve">of the </w:delText>
              </w:r>
            </w:del>
            <w:r w:rsidR="00684733">
              <w:rPr>
                <w:rFonts w:ascii="Times New Roman" w:hAnsi="Times New Roman"/>
                <w:bCs/>
              </w:rPr>
              <w:t>CRR</w:t>
            </w:r>
            <w:r w:rsidRPr="00FE002E">
              <w:rPr>
                <w:rFonts w:ascii="Times New Roman" w:hAnsi="Times New Roman"/>
                <w:bCs/>
              </w:rPr>
              <w:t xml:space="preserve">. For the purpose of </w:t>
            </w:r>
            <w:r w:rsidR="00C90B14" w:rsidRPr="00FE002E">
              <w:rPr>
                <w:rFonts w:ascii="Times New Roman" w:hAnsi="Times New Roman"/>
                <w:bCs/>
              </w:rPr>
              <w:t>the reporting in LR4</w:t>
            </w:r>
            <w:r w:rsidRPr="00FE002E">
              <w:rPr>
                <w:rFonts w:ascii="Times New Roman" w:hAnsi="Times New Roman"/>
                <w:bCs/>
              </w:rPr>
              <w:t xml:space="preserve">, financial corporates shall mean regulated and unregulated undertakings other than institutions referred to in </w:t>
            </w:r>
            <w:r w:rsidR="00877186">
              <w:rPr>
                <w:rFonts w:ascii="Times New Roman" w:hAnsi="Times New Roman"/>
                <w:bCs/>
              </w:rPr>
              <w:t>{</w:t>
            </w:r>
            <w:del w:id="3630" w:author="Author">
              <w:r w:rsidR="00877186">
                <w:rPr>
                  <w:rFonts w:ascii="Times New Roman" w:hAnsi="Times New Roman"/>
                  <w:bCs/>
                </w:rPr>
                <w:delText>180;10</w:delText>
              </w:r>
            </w:del>
            <w:ins w:id="3631" w:author="Author">
              <w:r w:rsidR="007F78A7">
                <w:rPr>
                  <w:rFonts w:ascii="Times New Roman" w:hAnsi="Times New Roman"/>
                  <w:bCs/>
                </w:rPr>
                <w:t>0</w:t>
              </w:r>
              <w:r w:rsidR="00877186">
                <w:rPr>
                  <w:rFonts w:ascii="Times New Roman" w:hAnsi="Times New Roman"/>
                  <w:bCs/>
                </w:rPr>
                <w:t>180;</w:t>
              </w:r>
              <w:r w:rsidR="007F78A7">
                <w:rPr>
                  <w:rFonts w:ascii="Times New Roman" w:hAnsi="Times New Roman"/>
                  <w:bCs/>
                </w:rPr>
                <w:t>00</w:t>
              </w:r>
              <w:r w:rsidR="00877186">
                <w:rPr>
                  <w:rFonts w:ascii="Times New Roman" w:hAnsi="Times New Roman"/>
                  <w:bCs/>
                </w:rPr>
                <w:t>10</w:t>
              </w:r>
            </w:ins>
            <w:r w:rsidR="00877186">
              <w:rPr>
                <w:rFonts w:ascii="Times New Roman" w:hAnsi="Times New Roman"/>
                <w:bCs/>
              </w:rPr>
              <w:t>}</w:t>
            </w:r>
            <w:r w:rsidRPr="00FE002E">
              <w:rPr>
                <w:rFonts w:ascii="Times New Roman" w:hAnsi="Times New Roman"/>
                <w:bCs/>
              </w:rPr>
              <w:t>, the principal activity of which is to acquire holdings or to pursue one or more of the activities listed in Annex I to Directive</w:t>
            </w:r>
            <w:r w:rsidR="00E940DF">
              <w:rPr>
                <w:rFonts w:ascii="Times New Roman" w:hAnsi="Times New Roman"/>
                <w:bCs/>
              </w:rPr>
              <w:t xml:space="preserve"> 2013/36/EU</w:t>
            </w:r>
            <w:r w:rsidRPr="00FE002E">
              <w:rPr>
                <w:rFonts w:ascii="Times New Roman" w:hAnsi="Times New Roman"/>
                <w:bCs/>
              </w:rPr>
              <w:t xml:space="preserve">, as well as undertakings as defined in </w:t>
            </w:r>
            <w:ins w:id="3632" w:author="Author">
              <w:r w:rsidR="00164A9A">
                <w:rPr>
                  <w:rFonts w:ascii="Times New Roman" w:hAnsi="Times New Roman"/>
                  <w:bCs/>
                </w:rPr>
                <w:t xml:space="preserve">point (27) of </w:t>
              </w:r>
            </w:ins>
            <w:r w:rsidRPr="00FE002E">
              <w:rPr>
                <w:rFonts w:ascii="Times New Roman" w:hAnsi="Times New Roman"/>
                <w:bCs/>
              </w:rPr>
              <w:t>Article 4</w:t>
            </w:r>
            <w:r w:rsidR="00E940DF">
              <w:rPr>
                <w:rFonts w:ascii="Times New Roman" w:hAnsi="Times New Roman"/>
                <w:bCs/>
              </w:rPr>
              <w:t>(1</w:t>
            </w:r>
            <w:del w:id="3633" w:author="Author">
              <w:r w:rsidR="00E940DF">
                <w:rPr>
                  <w:rFonts w:ascii="Times New Roman" w:hAnsi="Times New Roman"/>
                  <w:bCs/>
                </w:rPr>
                <w:delText>)</w:delText>
              </w:r>
              <w:r w:rsidRPr="00FE002E">
                <w:rPr>
                  <w:rFonts w:ascii="Times New Roman" w:hAnsi="Times New Roman"/>
                  <w:bCs/>
                </w:rPr>
                <w:delText>(</w:delText>
              </w:r>
              <w:r w:rsidR="00CD3CAD" w:rsidRPr="00FE002E">
                <w:rPr>
                  <w:rFonts w:ascii="Times New Roman" w:hAnsi="Times New Roman"/>
                  <w:bCs/>
                </w:rPr>
                <w:delText>27</w:delText>
              </w:r>
              <w:r w:rsidRPr="00FE002E">
                <w:rPr>
                  <w:rFonts w:ascii="Times New Roman" w:hAnsi="Times New Roman"/>
                  <w:bCs/>
                </w:rPr>
                <w:delText xml:space="preserve">) </w:delText>
              </w:r>
              <w:r w:rsidR="00D63B0D">
                <w:rPr>
                  <w:rFonts w:ascii="Times New Roman" w:hAnsi="Times New Roman"/>
                  <w:bCs/>
                </w:rPr>
                <w:delText>of the</w:delText>
              </w:r>
            </w:del>
            <w:ins w:id="3634" w:author="Author">
              <w:r w:rsidR="00E940DF">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00CC73FC" w:rsidRPr="00FE002E">
              <w:rPr>
                <w:rFonts w:ascii="Times New Roman" w:hAnsi="Times New Roman"/>
                <w:bCs/>
              </w:rPr>
              <w:t xml:space="preserve"> other than institutions referred to in </w:t>
            </w:r>
            <w:r w:rsidR="00877186">
              <w:rPr>
                <w:rFonts w:ascii="Times New Roman" w:hAnsi="Times New Roman"/>
                <w:bCs/>
              </w:rPr>
              <w:t>{</w:t>
            </w:r>
            <w:del w:id="3635" w:author="Author">
              <w:r w:rsidR="00877186">
                <w:rPr>
                  <w:rFonts w:ascii="Times New Roman" w:hAnsi="Times New Roman"/>
                  <w:bCs/>
                </w:rPr>
                <w:delText>180;10</w:delText>
              </w:r>
            </w:del>
            <w:ins w:id="3636" w:author="Author">
              <w:r w:rsidR="007F78A7">
                <w:rPr>
                  <w:rFonts w:ascii="Times New Roman" w:hAnsi="Times New Roman"/>
                  <w:bCs/>
                </w:rPr>
                <w:t>0</w:t>
              </w:r>
              <w:r w:rsidR="00877186">
                <w:rPr>
                  <w:rFonts w:ascii="Times New Roman" w:hAnsi="Times New Roman"/>
                  <w:bCs/>
                </w:rPr>
                <w:t>180;</w:t>
              </w:r>
              <w:r w:rsidR="007F78A7">
                <w:rPr>
                  <w:rFonts w:ascii="Times New Roman" w:hAnsi="Times New Roman"/>
                  <w:bCs/>
                </w:rPr>
                <w:t>00</w:t>
              </w:r>
              <w:r w:rsidR="00877186">
                <w:rPr>
                  <w:rFonts w:ascii="Times New Roman" w:hAnsi="Times New Roman"/>
                  <w:bCs/>
                </w:rPr>
                <w:t>10</w:t>
              </w:r>
            </w:ins>
            <w:r w:rsidR="00877186">
              <w:rPr>
                <w:rFonts w:ascii="Times New Roman" w:hAnsi="Times New Roman"/>
                <w:bCs/>
              </w:rPr>
              <w:t>}</w:t>
            </w:r>
            <w:r w:rsidRPr="00FE002E">
              <w:rPr>
                <w:rFonts w:ascii="Times New Roman" w:hAnsi="Times New Roman"/>
                <w:bCs/>
              </w:rPr>
              <w:t xml:space="preserve">. </w:t>
            </w:r>
          </w:p>
          <w:p w14:paraId="1639C32B" w14:textId="77777777" w:rsidR="00086A8A" w:rsidRDefault="00BB5324" w:rsidP="007E2A41">
            <w:pPr>
              <w:pStyle w:val="BodyText1"/>
              <w:spacing w:line="240" w:lineRule="auto"/>
              <w:rPr>
                <w:del w:id="3637" w:author="Author"/>
                <w:rFonts w:ascii="Times New Roman" w:hAnsi="Times New Roman"/>
                <w:bCs/>
              </w:rPr>
            </w:pPr>
            <w:del w:id="3638" w:author="Author">
              <w:r>
                <w:rPr>
                  <w:rFonts w:ascii="Times New Roman" w:hAnsi="Times New Roman"/>
                  <w:bCs/>
                </w:rPr>
                <w:delText>.</w:delText>
              </w:r>
            </w:del>
          </w:p>
          <w:p w14:paraId="2D4B173D"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34C751F5"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3897B4FD" w14:textId="77777777" w:rsidTr="004B064A">
        <w:trPr>
          <w:trHeight w:val="71"/>
        </w:trPr>
        <w:tc>
          <w:tcPr>
            <w:tcW w:w="1417" w:type="dxa"/>
            <w:shd w:val="clear" w:color="auto" w:fill="FFFFFF"/>
          </w:tcPr>
          <w:p w14:paraId="5C338C26" w14:textId="4100FEF2" w:rsidR="00F4754B" w:rsidRPr="00FE002E" w:rsidRDefault="00F4754B" w:rsidP="00EA3F88">
            <w:pPr>
              <w:pStyle w:val="BodyText1"/>
              <w:rPr>
                <w:rFonts w:ascii="Times New Roman" w:hAnsi="Times New Roman"/>
              </w:rPr>
            </w:pPr>
            <w:r w:rsidRPr="00FE002E">
              <w:rPr>
                <w:rFonts w:ascii="Times New Roman" w:hAnsi="Times New Roman"/>
                <w:bCs/>
              </w:rPr>
              <w:t>{</w:t>
            </w:r>
            <w:del w:id="3639" w:author="Author">
              <w:r w:rsidR="00A60C43" w:rsidRPr="00FE002E">
                <w:rPr>
                  <w:rFonts w:ascii="Times New Roman" w:hAnsi="Times New Roman"/>
                  <w:bCs/>
                </w:rPr>
                <w:delText>2</w:delText>
              </w:r>
              <w:r w:rsidR="00EA3F88">
                <w:rPr>
                  <w:rFonts w:ascii="Times New Roman" w:hAnsi="Times New Roman"/>
                  <w:bCs/>
                </w:rPr>
                <w:delText>4</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2</w:delText>
              </w:r>
              <w:r w:rsidR="00FA1A9C">
                <w:rPr>
                  <w:rFonts w:ascii="Times New Roman" w:hAnsi="Times New Roman"/>
                  <w:bCs/>
                </w:rPr>
                <w:delText>0</w:delText>
              </w:r>
            </w:del>
            <w:ins w:id="3640" w:author="Autho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4094858A"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Financial</w:t>
            </w:r>
            <w:r w:rsidR="00D50BF9">
              <w:rPr>
                <w:rFonts w:ascii="Times New Roman" w:hAnsi="Times New Roman"/>
                <w:b/>
                <w:bCs/>
              </w:rPr>
              <w:t xml:space="preserve"> </w:t>
            </w:r>
            <w:r w:rsidR="00D50BF9">
              <w:rPr>
                <w:rFonts w:ascii="Times New Roman" w:hAnsi="Times New Roman"/>
                <w:b/>
              </w:rPr>
              <w:t>– Leverage Ratio Exposure Value</w:t>
            </w:r>
            <w:r w:rsidR="00315160">
              <w:rPr>
                <w:rFonts w:ascii="Times New Roman" w:hAnsi="Times New Roman"/>
                <w:b/>
                <w:bCs/>
              </w:rPr>
              <w:t xml:space="preserve"> – IRB exposures</w:t>
            </w:r>
          </w:p>
          <w:p w14:paraId="1CD3E304" w14:textId="77777777" w:rsidR="002509B1" w:rsidRPr="00FE002E" w:rsidRDefault="002509B1" w:rsidP="007E2A41">
            <w:pPr>
              <w:pStyle w:val="BodyText1"/>
              <w:spacing w:line="240" w:lineRule="auto"/>
              <w:rPr>
                <w:rFonts w:ascii="Times New Roman" w:hAnsi="Times New Roman"/>
                <w:b/>
                <w:bCs/>
              </w:rPr>
            </w:pPr>
          </w:p>
          <w:p w14:paraId="07B8C8CE" w14:textId="3593A298"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financial corporates under </w:t>
            </w:r>
            <w:ins w:id="3641" w:author="Author">
              <w:r w:rsidR="00164A9A">
                <w:rPr>
                  <w:rFonts w:ascii="Times New Roman" w:hAnsi="Times New Roman"/>
                  <w:bCs/>
                </w:rPr>
                <w:t xml:space="preserve">point (c) of </w:t>
              </w:r>
            </w:ins>
            <w:r w:rsidRPr="00FE002E">
              <w:rPr>
                <w:rFonts w:ascii="Times New Roman" w:hAnsi="Times New Roman"/>
                <w:bCs/>
              </w:rPr>
              <w:t xml:space="preserve">Article </w:t>
            </w:r>
            <w:r w:rsidR="00D648F5" w:rsidRPr="00FE002E">
              <w:rPr>
                <w:rFonts w:ascii="Times New Roman" w:hAnsi="Times New Roman"/>
                <w:bCs/>
              </w:rPr>
              <w:t>147</w:t>
            </w:r>
            <w:r w:rsidRPr="00FE002E">
              <w:rPr>
                <w:rFonts w:ascii="Times New Roman" w:hAnsi="Times New Roman"/>
                <w:bCs/>
              </w:rPr>
              <w:t>(2</w:t>
            </w:r>
            <w:del w:id="3642" w:author="Author">
              <w:r w:rsidRPr="00FE002E">
                <w:rPr>
                  <w:rFonts w:ascii="Times New Roman" w:hAnsi="Times New Roman"/>
                  <w:bCs/>
                </w:rPr>
                <w:delText>)(c) of the</w:delText>
              </w:r>
            </w:del>
            <w:ins w:id="3643" w:author="Author">
              <w:r w:rsidRPr="00FE002E">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if these exposures are </w:t>
            </w:r>
            <w:r w:rsidR="00C51086" w:rsidRPr="00011E14">
              <w:rPr>
                <w:rFonts w:ascii="Times New Roman" w:hAnsi="Times New Roman"/>
                <w:rPrChange w:id="3644" w:author="Author">
                  <w:rPr>
                    <w:rFonts w:ascii="Times New Roman" w:hAnsi="Times New Roman"/>
                    <w:b/>
                    <w:u w:val="single"/>
                  </w:rPr>
                </w:rPrChange>
              </w:rPr>
              <w:t>not</w:t>
            </w:r>
            <w:r w:rsidR="00C51086" w:rsidRPr="00FE002E">
              <w:rPr>
                <w:rFonts w:ascii="Times New Roman" w:hAnsi="Times New Roman"/>
                <w:bCs/>
              </w:rPr>
              <w:t xml:space="preserve"> </w:t>
            </w:r>
            <w:r w:rsidRPr="00FE002E">
              <w:rPr>
                <w:rFonts w:ascii="Times New Roman" w:hAnsi="Times New Roman"/>
                <w:bCs/>
              </w:rPr>
              <w:t xml:space="preserve">secured by mortgages on immovable property in accordance with </w:t>
            </w:r>
            <w:ins w:id="3645" w:author="Author">
              <w:r w:rsidR="00164A9A">
                <w:rPr>
                  <w:rFonts w:ascii="Times New Roman" w:hAnsi="Times New Roman"/>
                  <w:bCs/>
                </w:rPr>
                <w:t xml:space="preserve">point (a) of </w:t>
              </w:r>
            </w:ins>
            <w:r w:rsidRPr="00FE002E">
              <w:rPr>
                <w:rFonts w:ascii="Times New Roman" w:hAnsi="Times New Roman"/>
                <w:bCs/>
              </w:rPr>
              <w:t xml:space="preserve">Article </w:t>
            </w:r>
            <w:r w:rsidR="00D648F5" w:rsidRPr="00FE002E">
              <w:rPr>
                <w:rFonts w:ascii="Times New Roman" w:hAnsi="Times New Roman"/>
                <w:bCs/>
              </w:rPr>
              <w:t>199</w:t>
            </w:r>
            <w:r w:rsidRPr="00FE002E">
              <w:rPr>
                <w:rFonts w:ascii="Times New Roman" w:hAnsi="Times New Roman"/>
                <w:bCs/>
              </w:rPr>
              <w:t>(1</w:t>
            </w:r>
            <w:del w:id="3646" w:author="Author">
              <w:r w:rsidRPr="00FE002E">
                <w:rPr>
                  <w:rFonts w:ascii="Times New Roman" w:hAnsi="Times New Roman"/>
                  <w:bCs/>
                </w:rPr>
                <w:delText>)(a) of the</w:delText>
              </w:r>
            </w:del>
            <w:ins w:id="3647" w:author="Author">
              <w:r w:rsidRPr="00FE002E">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For the purpose of</w:t>
            </w:r>
            <w:r w:rsidR="00C90B14" w:rsidRPr="00FE002E">
              <w:rPr>
                <w:rFonts w:ascii="Times New Roman" w:hAnsi="Times New Roman"/>
                <w:bCs/>
              </w:rPr>
              <w:t xml:space="preserve"> reporting in LR4</w:t>
            </w:r>
            <w:r w:rsidRPr="00FE002E">
              <w:rPr>
                <w:rFonts w:ascii="Times New Roman" w:hAnsi="Times New Roman"/>
                <w:bCs/>
              </w:rPr>
              <w:t xml:space="preserve">, financial corporates shall mean regulated and unregulated undertakings other than institutions referred to in </w:t>
            </w:r>
            <w:r w:rsidR="00877186">
              <w:rPr>
                <w:rFonts w:ascii="Times New Roman" w:hAnsi="Times New Roman"/>
                <w:bCs/>
              </w:rPr>
              <w:t>{</w:t>
            </w:r>
            <w:del w:id="3648" w:author="Author">
              <w:r w:rsidR="00877186">
                <w:rPr>
                  <w:rFonts w:ascii="Times New Roman" w:hAnsi="Times New Roman"/>
                  <w:bCs/>
                </w:rPr>
                <w:delText>180;10</w:delText>
              </w:r>
            </w:del>
            <w:ins w:id="3649" w:author="Author">
              <w:r w:rsidR="000D6D58">
                <w:rPr>
                  <w:rFonts w:ascii="Times New Roman" w:hAnsi="Times New Roman"/>
                  <w:bCs/>
                </w:rPr>
                <w:t>0</w:t>
              </w:r>
              <w:r w:rsidR="00877186">
                <w:rPr>
                  <w:rFonts w:ascii="Times New Roman" w:hAnsi="Times New Roman"/>
                  <w:bCs/>
                </w:rPr>
                <w:t>180;</w:t>
              </w:r>
              <w:r w:rsidR="000D6D58">
                <w:rPr>
                  <w:rFonts w:ascii="Times New Roman" w:hAnsi="Times New Roman"/>
                  <w:bCs/>
                </w:rPr>
                <w:t>00</w:t>
              </w:r>
              <w:r w:rsidR="00877186">
                <w:rPr>
                  <w:rFonts w:ascii="Times New Roman" w:hAnsi="Times New Roman"/>
                  <w:bCs/>
                </w:rPr>
                <w:t>10</w:t>
              </w:r>
            </w:ins>
            <w:r w:rsidR="00877186">
              <w:rPr>
                <w:rFonts w:ascii="Times New Roman" w:hAnsi="Times New Roman"/>
                <w:bCs/>
              </w:rPr>
              <w:t>}</w:t>
            </w:r>
            <w:r w:rsidRPr="00FE002E">
              <w:rPr>
                <w:rFonts w:ascii="Times New Roman" w:hAnsi="Times New Roman"/>
                <w:bCs/>
              </w:rPr>
              <w:t>, the principal activity of which is to acquire holdings or to pursue one or more of the activities listed in Annex I to Directive</w:t>
            </w:r>
            <w:r w:rsidR="00E940DF">
              <w:rPr>
                <w:rFonts w:ascii="Times New Roman" w:hAnsi="Times New Roman"/>
                <w:bCs/>
              </w:rPr>
              <w:t xml:space="preserve"> 2013/36/EU</w:t>
            </w:r>
            <w:r w:rsidRPr="00FE002E">
              <w:rPr>
                <w:rFonts w:ascii="Times New Roman" w:hAnsi="Times New Roman"/>
                <w:bCs/>
              </w:rPr>
              <w:t xml:space="preserve">, as well as undertakings as defined in </w:t>
            </w:r>
            <w:ins w:id="3650" w:author="Author">
              <w:r w:rsidR="00164A9A">
                <w:rPr>
                  <w:rFonts w:ascii="Times New Roman" w:hAnsi="Times New Roman"/>
                  <w:bCs/>
                </w:rPr>
                <w:t xml:space="preserve">point (27) of </w:t>
              </w:r>
            </w:ins>
            <w:r w:rsidRPr="00FE002E">
              <w:rPr>
                <w:rFonts w:ascii="Times New Roman" w:hAnsi="Times New Roman"/>
                <w:bCs/>
              </w:rPr>
              <w:t>Article 4</w:t>
            </w:r>
            <w:r w:rsidR="00E940DF">
              <w:rPr>
                <w:rFonts w:ascii="Times New Roman" w:hAnsi="Times New Roman"/>
                <w:bCs/>
              </w:rPr>
              <w:t>(1</w:t>
            </w:r>
            <w:del w:id="3651" w:author="Author">
              <w:r w:rsidR="00E940DF">
                <w:rPr>
                  <w:rFonts w:ascii="Times New Roman" w:hAnsi="Times New Roman"/>
                  <w:bCs/>
                </w:rPr>
                <w:delText>)</w:delText>
              </w:r>
              <w:r w:rsidRPr="00FE002E">
                <w:rPr>
                  <w:rFonts w:ascii="Times New Roman" w:hAnsi="Times New Roman"/>
                  <w:bCs/>
                </w:rPr>
                <w:delText>(</w:delText>
              </w:r>
              <w:r w:rsidR="00CD3CAD" w:rsidRPr="00FE002E">
                <w:rPr>
                  <w:rFonts w:ascii="Times New Roman" w:hAnsi="Times New Roman"/>
                  <w:bCs/>
                </w:rPr>
                <w:delText>27</w:delText>
              </w:r>
              <w:r w:rsidRPr="00FE002E">
                <w:rPr>
                  <w:rFonts w:ascii="Times New Roman" w:hAnsi="Times New Roman"/>
                  <w:bCs/>
                </w:rPr>
                <w:delText xml:space="preserve">) </w:delText>
              </w:r>
              <w:r w:rsidR="00D63B0D">
                <w:rPr>
                  <w:rFonts w:ascii="Times New Roman" w:hAnsi="Times New Roman"/>
                  <w:bCs/>
                </w:rPr>
                <w:delText>of the</w:delText>
              </w:r>
            </w:del>
            <w:ins w:id="3652" w:author="Author">
              <w:r w:rsidR="00E940DF">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00CC73FC" w:rsidRPr="00FE002E">
              <w:rPr>
                <w:rFonts w:ascii="Times New Roman" w:hAnsi="Times New Roman"/>
                <w:bCs/>
              </w:rPr>
              <w:t xml:space="preserve"> other than institutions referred to in </w:t>
            </w:r>
            <w:r w:rsidR="00877186">
              <w:rPr>
                <w:rFonts w:ascii="Times New Roman" w:hAnsi="Times New Roman"/>
                <w:bCs/>
              </w:rPr>
              <w:t>{</w:t>
            </w:r>
            <w:del w:id="3653" w:author="Author">
              <w:r w:rsidR="00877186">
                <w:rPr>
                  <w:rFonts w:ascii="Times New Roman" w:hAnsi="Times New Roman"/>
                  <w:bCs/>
                </w:rPr>
                <w:delText>180;10</w:delText>
              </w:r>
            </w:del>
            <w:ins w:id="3654" w:author="Author">
              <w:r w:rsidR="000D6D58">
                <w:rPr>
                  <w:rFonts w:ascii="Times New Roman" w:hAnsi="Times New Roman"/>
                  <w:bCs/>
                </w:rPr>
                <w:t>0</w:t>
              </w:r>
              <w:r w:rsidR="00877186">
                <w:rPr>
                  <w:rFonts w:ascii="Times New Roman" w:hAnsi="Times New Roman"/>
                  <w:bCs/>
                </w:rPr>
                <w:t>180;</w:t>
              </w:r>
              <w:r w:rsidR="000D6D58">
                <w:rPr>
                  <w:rFonts w:ascii="Times New Roman" w:hAnsi="Times New Roman"/>
                  <w:bCs/>
                </w:rPr>
                <w:t>00</w:t>
              </w:r>
              <w:r w:rsidR="00877186">
                <w:rPr>
                  <w:rFonts w:ascii="Times New Roman" w:hAnsi="Times New Roman"/>
                  <w:bCs/>
                </w:rPr>
                <w:t>10</w:t>
              </w:r>
            </w:ins>
            <w:r w:rsidR="00877186">
              <w:rPr>
                <w:rFonts w:ascii="Times New Roman" w:hAnsi="Times New Roman"/>
                <w:bCs/>
              </w:rPr>
              <w:t>}</w:t>
            </w:r>
            <w:r w:rsidRPr="00FE002E">
              <w:rPr>
                <w:rFonts w:ascii="Times New Roman" w:hAnsi="Times New Roman"/>
                <w:bCs/>
              </w:rPr>
              <w:t xml:space="preserve">. </w:t>
            </w:r>
          </w:p>
          <w:p w14:paraId="56FC2ABA" w14:textId="77777777" w:rsidR="002509B1" w:rsidRDefault="002509B1" w:rsidP="007E2A41">
            <w:pPr>
              <w:pStyle w:val="BodyText1"/>
              <w:spacing w:line="240" w:lineRule="auto"/>
              <w:rPr>
                <w:rFonts w:ascii="Times New Roman" w:hAnsi="Times New Roman"/>
                <w:b/>
                <w:bCs/>
                <w:u w:val="single"/>
              </w:rPr>
            </w:pPr>
          </w:p>
          <w:p w14:paraId="22FFFBA3"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51655C6D" w14:textId="77777777" w:rsidR="009C4E79" w:rsidRPr="00FE002E" w:rsidRDefault="009C4E79" w:rsidP="007E2A41">
            <w:pPr>
              <w:pStyle w:val="BodyText1"/>
              <w:spacing w:line="240" w:lineRule="auto"/>
              <w:rPr>
                <w:rFonts w:ascii="Times New Roman" w:hAnsi="Times New Roman"/>
                <w:b/>
                <w:bCs/>
                <w:u w:val="single"/>
              </w:rPr>
            </w:pPr>
          </w:p>
        </w:tc>
      </w:tr>
      <w:tr w:rsidR="002A54FF" w:rsidRPr="00FE002E" w14:paraId="7E381EEB" w14:textId="77777777" w:rsidTr="004B064A">
        <w:trPr>
          <w:trHeight w:val="71"/>
        </w:trPr>
        <w:tc>
          <w:tcPr>
            <w:tcW w:w="1417" w:type="dxa"/>
            <w:shd w:val="clear" w:color="auto" w:fill="FFFFFF"/>
          </w:tcPr>
          <w:p w14:paraId="2F071D43" w14:textId="7BD17C8E" w:rsidR="00F4754B" w:rsidRPr="00FE002E" w:rsidRDefault="00F4754B" w:rsidP="006423CC">
            <w:pPr>
              <w:pStyle w:val="BodyText1"/>
              <w:rPr>
                <w:rFonts w:ascii="Times New Roman" w:hAnsi="Times New Roman"/>
              </w:rPr>
            </w:pPr>
            <w:r w:rsidRPr="00FE002E">
              <w:rPr>
                <w:rFonts w:ascii="Times New Roman" w:hAnsi="Times New Roman"/>
                <w:bCs/>
              </w:rPr>
              <w:t>{</w:t>
            </w:r>
            <w:del w:id="3655" w:author="Author">
              <w:r w:rsidR="00A60C43" w:rsidRPr="00FE002E">
                <w:rPr>
                  <w:rFonts w:ascii="Times New Roman" w:hAnsi="Times New Roman"/>
                  <w:bCs/>
                </w:rPr>
                <w:delText>2</w:delText>
              </w:r>
              <w:r w:rsidR="00EA3F88">
                <w:rPr>
                  <w:rFonts w:ascii="Times New Roman" w:hAnsi="Times New Roman"/>
                  <w:bCs/>
                </w:rPr>
                <w:delText>4</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3</w:delText>
              </w:r>
              <w:r w:rsidR="00FA1A9C">
                <w:rPr>
                  <w:rFonts w:ascii="Times New Roman" w:hAnsi="Times New Roman"/>
                  <w:bCs/>
                </w:rPr>
                <w:delText>0</w:delText>
              </w:r>
            </w:del>
            <w:ins w:id="3656" w:author="Autho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3EFA5487" w14:textId="2EA43D89"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Financial</w:t>
            </w:r>
            <w:r w:rsidR="00D50BF9">
              <w:rPr>
                <w:rFonts w:ascii="Times New Roman" w:hAnsi="Times New Roman"/>
                <w:b/>
                <w:bCs/>
              </w:rPr>
              <w:t xml:space="preserve"> – </w:t>
            </w:r>
            <w:del w:id="3657" w:author="Author">
              <w:r w:rsidR="00D50BF9">
                <w:rPr>
                  <w:rFonts w:ascii="Times New Roman" w:hAnsi="Times New Roman"/>
                  <w:b/>
                  <w:bCs/>
                </w:rPr>
                <w:delText>RWA</w:delText>
              </w:r>
            </w:del>
            <w:ins w:id="3658" w:author="Author">
              <w:r w:rsidR="00D50BF9">
                <w:rPr>
                  <w:rFonts w:ascii="Times New Roman" w:hAnsi="Times New Roman"/>
                  <w:b/>
                  <w:bCs/>
                </w:rPr>
                <w:t>RW</w:t>
              </w:r>
              <w:r w:rsidR="00247954">
                <w:rPr>
                  <w:rFonts w:ascii="Times New Roman" w:hAnsi="Times New Roman"/>
                  <w:b/>
                  <w:bCs/>
                </w:rPr>
                <w:t>E</w:t>
              </w:r>
              <w:r w:rsidR="00D50BF9">
                <w:rPr>
                  <w:rFonts w:ascii="Times New Roman" w:hAnsi="Times New Roman"/>
                  <w:b/>
                  <w:bCs/>
                </w:rPr>
                <w:t>A</w:t>
              </w:r>
            </w:ins>
            <w:r w:rsidR="00706750" w:rsidRPr="007129B2">
              <w:rPr>
                <w:rFonts w:ascii="Times New Roman" w:hAnsi="Times New Roman"/>
                <w:b/>
                <w:bCs/>
              </w:rPr>
              <w:t xml:space="preserve"> – SA exposures</w:t>
            </w:r>
          </w:p>
          <w:p w14:paraId="248999EF" w14:textId="77777777" w:rsidR="002509B1" w:rsidRPr="00FE002E" w:rsidRDefault="002509B1" w:rsidP="007E2A41">
            <w:pPr>
              <w:pStyle w:val="BodyText1"/>
              <w:spacing w:line="240" w:lineRule="auto"/>
              <w:rPr>
                <w:rFonts w:ascii="Times New Roman" w:hAnsi="Times New Roman"/>
                <w:b/>
                <w:bCs/>
              </w:rPr>
            </w:pPr>
          </w:p>
          <w:p w14:paraId="4DE325F6" w14:textId="7677802A"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financial corporates that fall under Article </w:t>
            </w:r>
            <w:r w:rsidR="00D648F5" w:rsidRPr="00FE002E">
              <w:rPr>
                <w:rFonts w:ascii="Times New Roman" w:hAnsi="Times New Roman"/>
                <w:bCs/>
              </w:rPr>
              <w:t>122</w:t>
            </w:r>
            <w:r w:rsidRPr="00FE002E">
              <w:rPr>
                <w:rFonts w:ascii="Times New Roman" w:hAnsi="Times New Roman"/>
                <w:bCs/>
              </w:rPr>
              <w:t xml:space="preserve"> </w:t>
            </w:r>
            <w:del w:id="3659" w:author="Author">
              <w:r w:rsidRPr="00FE002E">
                <w:rPr>
                  <w:rFonts w:ascii="Times New Roman" w:hAnsi="Times New Roman"/>
                  <w:bCs/>
                </w:rPr>
                <w:delText xml:space="preserve">of the </w:delText>
              </w:r>
            </w:del>
            <w:r w:rsidR="00684733">
              <w:rPr>
                <w:rFonts w:ascii="Times New Roman" w:hAnsi="Times New Roman"/>
                <w:bCs/>
              </w:rPr>
              <w:t>CRR</w:t>
            </w:r>
            <w:r w:rsidRPr="00FE002E">
              <w:rPr>
                <w:rFonts w:ascii="Times New Roman" w:hAnsi="Times New Roman"/>
                <w:bCs/>
              </w:rPr>
              <w:t xml:space="preserve">. For the purpose of </w:t>
            </w:r>
            <w:r w:rsidR="00C90B14" w:rsidRPr="00FE002E">
              <w:rPr>
                <w:rFonts w:ascii="Times New Roman" w:hAnsi="Times New Roman"/>
                <w:bCs/>
              </w:rPr>
              <w:t>reporting in LR4</w:t>
            </w:r>
            <w:r w:rsidRPr="00FE002E">
              <w:rPr>
                <w:rFonts w:ascii="Times New Roman" w:hAnsi="Times New Roman"/>
                <w:bCs/>
              </w:rPr>
              <w:t xml:space="preserve">, financial corporates shall mean regulated and unregulated undertakings other than institutions referred to in </w:t>
            </w:r>
            <w:r w:rsidR="00877186">
              <w:rPr>
                <w:rFonts w:ascii="Times New Roman" w:hAnsi="Times New Roman"/>
                <w:bCs/>
              </w:rPr>
              <w:t>{</w:t>
            </w:r>
            <w:del w:id="3660" w:author="Author">
              <w:r w:rsidR="00877186">
                <w:rPr>
                  <w:rFonts w:ascii="Times New Roman" w:hAnsi="Times New Roman"/>
                  <w:bCs/>
                </w:rPr>
                <w:delText>180;10</w:delText>
              </w:r>
            </w:del>
            <w:ins w:id="3661" w:author="Author">
              <w:r w:rsidR="006F46E7">
                <w:rPr>
                  <w:rFonts w:ascii="Times New Roman" w:hAnsi="Times New Roman"/>
                  <w:bCs/>
                </w:rPr>
                <w:t>0</w:t>
              </w:r>
              <w:r w:rsidR="00877186">
                <w:rPr>
                  <w:rFonts w:ascii="Times New Roman" w:hAnsi="Times New Roman"/>
                  <w:bCs/>
                </w:rPr>
                <w:t>180;</w:t>
              </w:r>
              <w:r w:rsidR="006F46E7">
                <w:rPr>
                  <w:rFonts w:ascii="Times New Roman" w:hAnsi="Times New Roman"/>
                  <w:bCs/>
                </w:rPr>
                <w:t>00</w:t>
              </w:r>
              <w:r w:rsidR="00877186">
                <w:rPr>
                  <w:rFonts w:ascii="Times New Roman" w:hAnsi="Times New Roman"/>
                  <w:bCs/>
                </w:rPr>
                <w:t>10</w:t>
              </w:r>
            </w:ins>
            <w:r w:rsidR="00877186">
              <w:rPr>
                <w:rFonts w:ascii="Times New Roman" w:hAnsi="Times New Roman"/>
                <w:bCs/>
              </w:rPr>
              <w:t>}</w:t>
            </w:r>
            <w:r w:rsidRPr="00FE002E">
              <w:rPr>
                <w:rFonts w:ascii="Times New Roman" w:hAnsi="Times New Roman"/>
                <w:bCs/>
              </w:rPr>
              <w:t>, the principal activity of which is to acquire holdings or to pursue one or more of the activities listed in Annex I to Directive</w:t>
            </w:r>
            <w:r w:rsidR="00E940DF">
              <w:rPr>
                <w:rFonts w:ascii="Times New Roman" w:hAnsi="Times New Roman"/>
                <w:bCs/>
              </w:rPr>
              <w:t xml:space="preserve"> 2013/36/EU</w:t>
            </w:r>
            <w:r w:rsidRPr="00FE002E">
              <w:rPr>
                <w:rFonts w:ascii="Times New Roman" w:hAnsi="Times New Roman"/>
                <w:bCs/>
              </w:rPr>
              <w:t>, as well as undertakings as defined in</w:t>
            </w:r>
            <w:r w:rsidR="008F431B">
              <w:rPr>
                <w:rFonts w:ascii="Times New Roman" w:hAnsi="Times New Roman"/>
                <w:bCs/>
              </w:rPr>
              <w:t xml:space="preserve"> </w:t>
            </w:r>
            <w:ins w:id="3662" w:author="Author">
              <w:r w:rsidR="008F431B">
                <w:rPr>
                  <w:rFonts w:ascii="Times New Roman" w:hAnsi="Times New Roman"/>
                  <w:bCs/>
                </w:rPr>
                <w:t>point (27) of</w:t>
              </w:r>
              <w:r w:rsidRPr="00FE002E">
                <w:rPr>
                  <w:rFonts w:ascii="Times New Roman" w:hAnsi="Times New Roman"/>
                  <w:bCs/>
                </w:rPr>
                <w:t xml:space="preserve"> </w:t>
              </w:r>
            </w:ins>
            <w:r w:rsidRPr="00FE002E">
              <w:rPr>
                <w:rFonts w:ascii="Times New Roman" w:hAnsi="Times New Roman"/>
                <w:bCs/>
              </w:rPr>
              <w:t>Article 4</w:t>
            </w:r>
            <w:r w:rsidR="00E940DF">
              <w:rPr>
                <w:rFonts w:ascii="Times New Roman" w:hAnsi="Times New Roman"/>
                <w:bCs/>
              </w:rPr>
              <w:t>(1</w:t>
            </w:r>
            <w:del w:id="3663" w:author="Author">
              <w:r w:rsidR="00E940DF">
                <w:rPr>
                  <w:rFonts w:ascii="Times New Roman" w:hAnsi="Times New Roman"/>
                  <w:bCs/>
                </w:rPr>
                <w:delText>)</w:delText>
              </w:r>
              <w:r w:rsidRPr="00FE002E">
                <w:rPr>
                  <w:rFonts w:ascii="Times New Roman" w:hAnsi="Times New Roman"/>
                  <w:bCs/>
                </w:rPr>
                <w:delText>(</w:delText>
              </w:r>
              <w:r w:rsidR="00CD3CAD" w:rsidRPr="00FE002E">
                <w:rPr>
                  <w:rFonts w:ascii="Times New Roman" w:hAnsi="Times New Roman"/>
                  <w:bCs/>
                </w:rPr>
                <w:delText>27</w:delText>
              </w:r>
              <w:r w:rsidRPr="00FE002E">
                <w:rPr>
                  <w:rFonts w:ascii="Times New Roman" w:hAnsi="Times New Roman"/>
                  <w:bCs/>
                </w:rPr>
                <w:delText xml:space="preserve">) </w:delText>
              </w:r>
              <w:r w:rsidR="00D63B0D">
                <w:rPr>
                  <w:rFonts w:ascii="Times New Roman" w:hAnsi="Times New Roman"/>
                  <w:bCs/>
                </w:rPr>
                <w:delText>of the</w:delText>
              </w:r>
            </w:del>
            <w:ins w:id="3664" w:author="Author">
              <w:r w:rsidR="00E940DF">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00CC73FC" w:rsidRPr="00FE002E">
              <w:rPr>
                <w:rFonts w:ascii="Times New Roman" w:hAnsi="Times New Roman"/>
                <w:bCs/>
              </w:rPr>
              <w:t xml:space="preserve"> other than institutions referred to in </w:t>
            </w:r>
            <w:r w:rsidR="00877186">
              <w:rPr>
                <w:rFonts w:ascii="Times New Roman" w:hAnsi="Times New Roman"/>
                <w:bCs/>
              </w:rPr>
              <w:t>{</w:t>
            </w:r>
            <w:del w:id="3665" w:author="Author">
              <w:r w:rsidR="00877186">
                <w:rPr>
                  <w:rFonts w:ascii="Times New Roman" w:hAnsi="Times New Roman"/>
                  <w:bCs/>
                </w:rPr>
                <w:delText>180;10</w:delText>
              </w:r>
            </w:del>
            <w:ins w:id="3666" w:author="Author">
              <w:r w:rsidR="006F46E7">
                <w:rPr>
                  <w:rFonts w:ascii="Times New Roman" w:hAnsi="Times New Roman"/>
                  <w:bCs/>
                </w:rPr>
                <w:t>0</w:t>
              </w:r>
              <w:r w:rsidR="00877186">
                <w:rPr>
                  <w:rFonts w:ascii="Times New Roman" w:hAnsi="Times New Roman"/>
                  <w:bCs/>
                </w:rPr>
                <w:t>180;</w:t>
              </w:r>
              <w:r w:rsidR="006F46E7">
                <w:rPr>
                  <w:rFonts w:ascii="Times New Roman" w:hAnsi="Times New Roman"/>
                  <w:bCs/>
                </w:rPr>
                <w:t>00</w:t>
              </w:r>
              <w:r w:rsidR="00877186">
                <w:rPr>
                  <w:rFonts w:ascii="Times New Roman" w:hAnsi="Times New Roman"/>
                  <w:bCs/>
                </w:rPr>
                <w:t>10</w:t>
              </w:r>
            </w:ins>
            <w:r w:rsidR="00877186">
              <w:rPr>
                <w:rFonts w:ascii="Times New Roman" w:hAnsi="Times New Roman"/>
                <w:bCs/>
              </w:rPr>
              <w:t>}</w:t>
            </w:r>
            <w:r w:rsidRPr="00FE002E">
              <w:rPr>
                <w:rFonts w:ascii="Times New Roman" w:hAnsi="Times New Roman"/>
                <w:bCs/>
              </w:rPr>
              <w:t xml:space="preserve">. </w:t>
            </w:r>
          </w:p>
          <w:p w14:paraId="1E343ACA" w14:textId="77777777" w:rsidR="00086A8A" w:rsidRDefault="00086A8A" w:rsidP="007E2A41">
            <w:pPr>
              <w:pStyle w:val="BodyText1"/>
              <w:spacing w:line="240" w:lineRule="auto"/>
              <w:rPr>
                <w:rFonts w:ascii="Times New Roman" w:hAnsi="Times New Roman"/>
                <w:bCs/>
              </w:rPr>
            </w:pPr>
          </w:p>
          <w:p w14:paraId="54C02ADA"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6B38D45F"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7E13A8B7" w14:textId="77777777" w:rsidTr="004B064A">
        <w:trPr>
          <w:trHeight w:val="71"/>
        </w:trPr>
        <w:tc>
          <w:tcPr>
            <w:tcW w:w="1417" w:type="dxa"/>
            <w:shd w:val="clear" w:color="auto" w:fill="FFFFFF"/>
          </w:tcPr>
          <w:p w14:paraId="4A07187A" w14:textId="617CC251" w:rsidR="00F4754B" w:rsidRPr="00FE002E" w:rsidRDefault="00F4754B" w:rsidP="006423CC">
            <w:pPr>
              <w:pStyle w:val="BodyText1"/>
              <w:rPr>
                <w:rFonts w:ascii="Times New Roman" w:hAnsi="Times New Roman"/>
              </w:rPr>
            </w:pPr>
            <w:r w:rsidRPr="00FE002E">
              <w:rPr>
                <w:rFonts w:ascii="Times New Roman" w:hAnsi="Times New Roman"/>
                <w:bCs/>
              </w:rPr>
              <w:t>{</w:t>
            </w:r>
            <w:del w:id="3667" w:author="Author">
              <w:r w:rsidR="00A60C43" w:rsidRPr="00FE002E">
                <w:rPr>
                  <w:rFonts w:ascii="Times New Roman" w:hAnsi="Times New Roman"/>
                  <w:bCs/>
                </w:rPr>
                <w:delText>2</w:delText>
              </w:r>
              <w:r w:rsidR="00EA3F88">
                <w:rPr>
                  <w:rFonts w:ascii="Times New Roman" w:hAnsi="Times New Roman"/>
                  <w:bCs/>
                </w:rPr>
                <w:delText>4</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4</w:delText>
              </w:r>
              <w:r w:rsidR="00FA1A9C">
                <w:rPr>
                  <w:rFonts w:ascii="Times New Roman" w:hAnsi="Times New Roman"/>
                  <w:bCs/>
                </w:rPr>
                <w:delText>0</w:delText>
              </w:r>
            </w:del>
            <w:ins w:id="3668" w:author="Autho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0D42EAF2" w14:textId="0A378F65"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Financial</w:t>
            </w:r>
            <w:r w:rsidR="00D50BF9">
              <w:rPr>
                <w:rFonts w:ascii="Times New Roman" w:hAnsi="Times New Roman"/>
                <w:b/>
                <w:bCs/>
              </w:rPr>
              <w:t xml:space="preserve"> – </w:t>
            </w:r>
            <w:del w:id="3669" w:author="Author">
              <w:r w:rsidR="00D50BF9">
                <w:rPr>
                  <w:rFonts w:ascii="Times New Roman" w:hAnsi="Times New Roman"/>
                  <w:b/>
                  <w:bCs/>
                </w:rPr>
                <w:delText>RWA</w:delText>
              </w:r>
            </w:del>
            <w:ins w:id="3670" w:author="Author">
              <w:r w:rsidR="00D50BF9">
                <w:rPr>
                  <w:rFonts w:ascii="Times New Roman" w:hAnsi="Times New Roman"/>
                  <w:b/>
                  <w:bCs/>
                </w:rPr>
                <w:t>RW</w:t>
              </w:r>
              <w:r w:rsidR="00247954">
                <w:rPr>
                  <w:rFonts w:ascii="Times New Roman" w:hAnsi="Times New Roman"/>
                  <w:b/>
                  <w:bCs/>
                </w:rPr>
                <w:t>E</w:t>
              </w:r>
              <w:r w:rsidR="00D50BF9">
                <w:rPr>
                  <w:rFonts w:ascii="Times New Roman" w:hAnsi="Times New Roman"/>
                  <w:b/>
                  <w:bCs/>
                </w:rPr>
                <w:t>A</w:t>
              </w:r>
            </w:ins>
            <w:r w:rsidR="00315160">
              <w:rPr>
                <w:rFonts w:ascii="Times New Roman" w:hAnsi="Times New Roman"/>
                <w:b/>
                <w:bCs/>
              </w:rPr>
              <w:t xml:space="preserve"> – IRB exposures</w:t>
            </w:r>
          </w:p>
          <w:p w14:paraId="5B3C0B99" w14:textId="77777777" w:rsidR="002509B1" w:rsidRPr="00FE002E" w:rsidRDefault="002509B1" w:rsidP="007E2A41">
            <w:pPr>
              <w:pStyle w:val="BodyText1"/>
              <w:spacing w:line="240" w:lineRule="auto"/>
              <w:rPr>
                <w:rFonts w:ascii="Times New Roman" w:hAnsi="Times New Roman"/>
                <w:b/>
                <w:bCs/>
              </w:rPr>
            </w:pPr>
          </w:p>
          <w:p w14:paraId="2995C393" w14:textId="732376D4" w:rsidR="00F4754B" w:rsidRDefault="00F4754B" w:rsidP="007E2A41">
            <w:pPr>
              <w:pStyle w:val="BodyText1"/>
              <w:spacing w:line="240" w:lineRule="auto"/>
              <w:rPr>
                <w:rFonts w:ascii="Times New Roman" w:hAnsi="Times New Roman"/>
                <w:bCs/>
              </w:rPr>
            </w:pPr>
            <w:r w:rsidRPr="00FE002E">
              <w:rPr>
                <w:rFonts w:ascii="Times New Roman" w:hAnsi="Times New Roman"/>
                <w:bCs/>
              </w:rPr>
              <w:t>The risk-weighted exposure amount of assets that are exposures to financial corporates under</w:t>
            </w:r>
            <w:r w:rsidR="008F431B">
              <w:rPr>
                <w:rFonts w:ascii="Times New Roman" w:hAnsi="Times New Roman"/>
                <w:bCs/>
              </w:rPr>
              <w:t xml:space="preserve"> </w:t>
            </w:r>
            <w:ins w:id="3671" w:author="Author">
              <w:r w:rsidR="008F431B">
                <w:rPr>
                  <w:rFonts w:ascii="Times New Roman" w:hAnsi="Times New Roman"/>
                  <w:bCs/>
                </w:rPr>
                <w:t>point (c) of</w:t>
              </w:r>
              <w:r w:rsidRPr="00FE002E">
                <w:rPr>
                  <w:rFonts w:ascii="Times New Roman" w:hAnsi="Times New Roman"/>
                  <w:bCs/>
                </w:rPr>
                <w:t xml:space="preserve"> </w:t>
              </w:r>
            </w:ins>
            <w:r w:rsidRPr="00FE002E">
              <w:rPr>
                <w:rFonts w:ascii="Times New Roman" w:hAnsi="Times New Roman"/>
                <w:bCs/>
              </w:rPr>
              <w:t xml:space="preserve">Article </w:t>
            </w:r>
            <w:r w:rsidR="00D648F5" w:rsidRPr="00FE002E">
              <w:rPr>
                <w:rFonts w:ascii="Times New Roman" w:hAnsi="Times New Roman"/>
                <w:bCs/>
              </w:rPr>
              <w:t>147</w:t>
            </w:r>
            <w:r w:rsidRPr="00FE002E">
              <w:rPr>
                <w:rFonts w:ascii="Times New Roman" w:hAnsi="Times New Roman"/>
                <w:bCs/>
              </w:rPr>
              <w:t>(2</w:t>
            </w:r>
            <w:del w:id="3672" w:author="Author">
              <w:r w:rsidRPr="00FE002E">
                <w:rPr>
                  <w:rFonts w:ascii="Times New Roman" w:hAnsi="Times New Roman"/>
                  <w:bCs/>
                </w:rPr>
                <w:delText>)(c) of the</w:delText>
              </w:r>
            </w:del>
            <w:ins w:id="3673" w:author="Author">
              <w:r w:rsidRPr="00FE002E">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if these exposures are </w:t>
            </w:r>
            <w:r w:rsidRPr="00011E14">
              <w:rPr>
                <w:rFonts w:ascii="Times New Roman" w:hAnsi="Times New Roman"/>
                <w:rPrChange w:id="3674" w:author="Author">
                  <w:rPr>
                    <w:rFonts w:ascii="Times New Roman" w:hAnsi="Times New Roman"/>
                    <w:b/>
                    <w:u w:val="single"/>
                  </w:rPr>
                </w:rPrChange>
              </w:rPr>
              <w:t>not</w:t>
            </w:r>
            <w:r w:rsidRPr="00FE002E">
              <w:rPr>
                <w:rFonts w:ascii="Times New Roman" w:hAnsi="Times New Roman"/>
                <w:bCs/>
              </w:rPr>
              <w:t xml:space="preserve"> secured by mortgages on immovable property in accordance with </w:t>
            </w:r>
            <w:ins w:id="3675" w:author="Author">
              <w:r w:rsidR="008F431B">
                <w:rPr>
                  <w:rFonts w:ascii="Times New Roman" w:hAnsi="Times New Roman"/>
                  <w:bCs/>
                </w:rPr>
                <w:t xml:space="preserve">point (a) of </w:t>
              </w:r>
            </w:ins>
            <w:r w:rsidRPr="00FE002E">
              <w:rPr>
                <w:rFonts w:ascii="Times New Roman" w:hAnsi="Times New Roman"/>
                <w:bCs/>
              </w:rPr>
              <w:t xml:space="preserve">Article </w:t>
            </w:r>
            <w:r w:rsidR="00D648F5" w:rsidRPr="00FE002E">
              <w:rPr>
                <w:rFonts w:ascii="Times New Roman" w:hAnsi="Times New Roman"/>
                <w:bCs/>
              </w:rPr>
              <w:t>199</w:t>
            </w:r>
            <w:r w:rsidRPr="00FE002E">
              <w:rPr>
                <w:rFonts w:ascii="Times New Roman" w:hAnsi="Times New Roman"/>
                <w:bCs/>
              </w:rPr>
              <w:t>(1</w:t>
            </w:r>
            <w:del w:id="3676" w:author="Author">
              <w:r w:rsidRPr="00FE002E">
                <w:rPr>
                  <w:rFonts w:ascii="Times New Roman" w:hAnsi="Times New Roman"/>
                  <w:bCs/>
                </w:rPr>
                <w:delText>)(a) of the</w:delText>
              </w:r>
            </w:del>
            <w:ins w:id="3677" w:author="Author">
              <w:r w:rsidRPr="00FE002E">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For the purpose of </w:t>
            </w:r>
            <w:r w:rsidR="00C90B14" w:rsidRPr="00FE002E">
              <w:rPr>
                <w:rFonts w:ascii="Times New Roman" w:hAnsi="Times New Roman"/>
                <w:bCs/>
              </w:rPr>
              <w:t>reporting in LR4</w:t>
            </w:r>
            <w:r w:rsidRPr="00FE002E">
              <w:rPr>
                <w:rFonts w:ascii="Times New Roman" w:hAnsi="Times New Roman"/>
                <w:bCs/>
              </w:rPr>
              <w:t xml:space="preserve">, financial corporates shall mean regulated and unregulated undertakings other than institutions referred to in </w:t>
            </w:r>
            <w:r w:rsidR="00877186">
              <w:rPr>
                <w:rFonts w:ascii="Times New Roman" w:hAnsi="Times New Roman"/>
                <w:bCs/>
              </w:rPr>
              <w:t>{</w:t>
            </w:r>
            <w:del w:id="3678" w:author="Author">
              <w:r w:rsidR="00877186">
                <w:rPr>
                  <w:rFonts w:ascii="Times New Roman" w:hAnsi="Times New Roman"/>
                  <w:bCs/>
                </w:rPr>
                <w:delText>180;10</w:delText>
              </w:r>
            </w:del>
            <w:ins w:id="3679" w:author="Author">
              <w:r w:rsidR="006F46E7">
                <w:rPr>
                  <w:rFonts w:ascii="Times New Roman" w:hAnsi="Times New Roman"/>
                  <w:bCs/>
                </w:rPr>
                <w:t>0</w:t>
              </w:r>
              <w:r w:rsidR="00877186">
                <w:rPr>
                  <w:rFonts w:ascii="Times New Roman" w:hAnsi="Times New Roman"/>
                  <w:bCs/>
                </w:rPr>
                <w:t>180;</w:t>
              </w:r>
              <w:r w:rsidR="006F46E7">
                <w:rPr>
                  <w:rFonts w:ascii="Times New Roman" w:hAnsi="Times New Roman"/>
                  <w:bCs/>
                </w:rPr>
                <w:t>00</w:t>
              </w:r>
              <w:r w:rsidR="00877186">
                <w:rPr>
                  <w:rFonts w:ascii="Times New Roman" w:hAnsi="Times New Roman"/>
                  <w:bCs/>
                </w:rPr>
                <w:t>10</w:t>
              </w:r>
            </w:ins>
            <w:r w:rsidR="00877186">
              <w:rPr>
                <w:rFonts w:ascii="Times New Roman" w:hAnsi="Times New Roman"/>
                <w:bCs/>
              </w:rPr>
              <w:t>}</w:t>
            </w:r>
            <w:r w:rsidRPr="00FE002E">
              <w:rPr>
                <w:rFonts w:ascii="Times New Roman" w:hAnsi="Times New Roman"/>
                <w:bCs/>
              </w:rPr>
              <w:t>, the principal activity of which is to acquire holdings or to pursue one or more of the activities listed in Annex I to Directive</w:t>
            </w:r>
            <w:r w:rsidR="00CA6A32">
              <w:rPr>
                <w:rFonts w:ascii="Times New Roman" w:hAnsi="Times New Roman"/>
                <w:bCs/>
              </w:rPr>
              <w:t xml:space="preserve"> 2013/36/EU</w:t>
            </w:r>
            <w:r w:rsidRPr="00FE002E">
              <w:rPr>
                <w:rFonts w:ascii="Times New Roman" w:hAnsi="Times New Roman"/>
                <w:bCs/>
              </w:rPr>
              <w:t xml:space="preserve">, as well as undertakings as defined in </w:t>
            </w:r>
            <w:ins w:id="3680" w:author="Author">
              <w:r w:rsidR="002909B6">
                <w:rPr>
                  <w:rFonts w:ascii="Times New Roman" w:hAnsi="Times New Roman"/>
                  <w:bCs/>
                </w:rPr>
                <w:t xml:space="preserve">point (27) of </w:t>
              </w:r>
            </w:ins>
            <w:r w:rsidRPr="00FE002E">
              <w:rPr>
                <w:rFonts w:ascii="Times New Roman" w:hAnsi="Times New Roman"/>
                <w:bCs/>
              </w:rPr>
              <w:t>Article 4</w:t>
            </w:r>
            <w:r w:rsidR="00CA6A32">
              <w:rPr>
                <w:rFonts w:ascii="Times New Roman" w:hAnsi="Times New Roman"/>
                <w:bCs/>
              </w:rPr>
              <w:t>(1</w:t>
            </w:r>
            <w:del w:id="3681" w:author="Author">
              <w:r w:rsidR="00CA6A32">
                <w:rPr>
                  <w:rFonts w:ascii="Times New Roman" w:hAnsi="Times New Roman"/>
                  <w:bCs/>
                </w:rPr>
                <w:delText>)</w:delText>
              </w:r>
              <w:r w:rsidRPr="00FE002E">
                <w:rPr>
                  <w:rFonts w:ascii="Times New Roman" w:hAnsi="Times New Roman"/>
                  <w:bCs/>
                </w:rPr>
                <w:delText>(</w:delText>
              </w:r>
              <w:r w:rsidR="00CD3CAD" w:rsidRPr="00FE002E">
                <w:rPr>
                  <w:rFonts w:ascii="Times New Roman" w:hAnsi="Times New Roman"/>
                  <w:bCs/>
                </w:rPr>
                <w:delText>27</w:delText>
              </w:r>
              <w:r w:rsidRPr="00FE002E">
                <w:rPr>
                  <w:rFonts w:ascii="Times New Roman" w:hAnsi="Times New Roman"/>
                  <w:bCs/>
                </w:rPr>
                <w:delText xml:space="preserve">) </w:delText>
              </w:r>
              <w:r w:rsidR="00D63B0D">
                <w:rPr>
                  <w:rFonts w:ascii="Times New Roman" w:hAnsi="Times New Roman"/>
                  <w:bCs/>
                </w:rPr>
                <w:delText>of the</w:delText>
              </w:r>
            </w:del>
            <w:ins w:id="3682" w:author="Author">
              <w:r w:rsidR="00CA6A32">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00CC73FC" w:rsidRPr="00FE002E">
              <w:rPr>
                <w:rFonts w:ascii="Times New Roman" w:hAnsi="Times New Roman"/>
                <w:bCs/>
              </w:rPr>
              <w:t xml:space="preserve"> other than institutions referred to in </w:t>
            </w:r>
            <w:r w:rsidR="00877186">
              <w:rPr>
                <w:rFonts w:ascii="Times New Roman" w:hAnsi="Times New Roman"/>
                <w:bCs/>
              </w:rPr>
              <w:t>{</w:t>
            </w:r>
            <w:del w:id="3683" w:author="Author">
              <w:r w:rsidR="00877186">
                <w:rPr>
                  <w:rFonts w:ascii="Times New Roman" w:hAnsi="Times New Roman"/>
                  <w:bCs/>
                </w:rPr>
                <w:delText>180;10</w:delText>
              </w:r>
            </w:del>
            <w:ins w:id="3684" w:author="Author">
              <w:r w:rsidR="006F46E7">
                <w:rPr>
                  <w:rFonts w:ascii="Times New Roman" w:hAnsi="Times New Roman"/>
                  <w:bCs/>
                </w:rPr>
                <w:t>0</w:t>
              </w:r>
              <w:r w:rsidR="00877186">
                <w:rPr>
                  <w:rFonts w:ascii="Times New Roman" w:hAnsi="Times New Roman"/>
                  <w:bCs/>
                </w:rPr>
                <w:t>180;</w:t>
              </w:r>
              <w:r w:rsidR="006F46E7">
                <w:rPr>
                  <w:rFonts w:ascii="Times New Roman" w:hAnsi="Times New Roman"/>
                  <w:bCs/>
                </w:rPr>
                <w:t>00</w:t>
              </w:r>
              <w:r w:rsidR="00877186">
                <w:rPr>
                  <w:rFonts w:ascii="Times New Roman" w:hAnsi="Times New Roman"/>
                  <w:bCs/>
                </w:rPr>
                <w:t>10</w:t>
              </w:r>
            </w:ins>
            <w:r w:rsidR="00877186">
              <w:rPr>
                <w:rFonts w:ascii="Times New Roman" w:hAnsi="Times New Roman"/>
                <w:bCs/>
              </w:rPr>
              <w:t>}</w:t>
            </w:r>
            <w:r w:rsidRPr="00FE002E">
              <w:rPr>
                <w:rFonts w:ascii="Times New Roman" w:hAnsi="Times New Roman"/>
                <w:bCs/>
              </w:rPr>
              <w:t xml:space="preserve">. </w:t>
            </w:r>
          </w:p>
          <w:p w14:paraId="717CB3D1" w14:textId="77777777" w:rsidR="009C4E79" w:rsidRDefault="009C4E79" w:rsidP="007E2A41">
            <w:pPr>
              <w:pStyle w:val="BodyText1"/>
              <w:spacing w:line="240" w:lineRule="auto"/>
              <w:rPr>
                <w:rFonts w:ascii="Times New Roman" w:hAnsi="Times New Roman"/>
                <w:bCs/>
              </w:rPr>
            </w:pPr>
          </w:p>
          <w:p w14:paraId="580B5BD3"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46CE9414"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1D9775DE" w14:textId="77777777" w:rsidTr="004B064A">
        <w:trPr>
          <w:trHeight w:val="71"/>
        </w:trPr>
        <w:tc>
          <w:tcPr>
            <w:tcW w:w="1417" w:type="dxa"/>
            <w:shd w:val="clear" w:color="auto" w:fill="FFFFFF"/>
          </w:tcPr>
          <w:p w14:paraId="533C726F" w14:textId="3292AB20" w:rsidR="00F4754B" w:rsidRPr="00FE002E" w:rsidRDefault="00F4754B" w:rsidP="006423CC">
            <w:pPr>
              <w:pStyle w:val="BodyText1"/>
              <w:rPr>
                <w:rFonts w:ascii="Times New Roman" w:hAnsi="Times New Roman"/>
              </w:rPr>
            </w:pPr>
            <w:r w:rsidRPr="00FE002E">
              <w:rPr>
                <w:rFonts w:ascii="Times New Roman" w:hAnsi="Times New Roman"/>
                <w:bCs/>
              </w:rPr>
              <w:t>{</w:t>
            </w:r>
            <w:del w:id="3685" w:author="Author">
              <w:r w:rsidR="00A60C43" w:rsidRPr="00FE002E">
                <w:rPr>
                  <w:rFonts w:ascii="Times New Roman" w:hAnsi="Times New Roman"/>
                  <w:bCs/>
                </w:rPr>
                <w:delText>2</w:delText>
              </w:r>
              <w:r w:rsidR="00EA3F88">
                <w:rPr>
                  <w:rFonts w:ascii="Times New Roman" w:hAnsi="Times New Roman"/>
                  <w:bCs/>
                </w:rPr>
                <w:delText>5</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1</w:delText>
              </w:r>
              <w:r w:rsidR="00FA1A9C">
                <w:rPr>
                  <w:rFonts w:ascii="Times New Roman" w:hAnsi="Times New Roman"/>
                  <w:bCs/>
                </w:rPr>
                <w:delText>0</w:delText>
              </w:r>
            </w:del>
            <w:ins w:id="3686" w:author="Autho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50FEF333" w14:textId="3FBBAF7C" w:rsidR="00F4754B" w:rsidRPr="00BE6AC4" w:rsidRDefault="00CD1DA1" w:rsidP="007E2A41">
            <w:pPr>
              <w:pStyle w:val="BodyText1"/>
              <w:spacing w:line="240" w:lineRule="auto"/>
              <w:rPr>
                <w:rFonts w:ascii="Times New Roman" w:hAnsi="Times New Roman"/>
                <w:b/>
                <w:bCs/>
              </w:rPr>
            </w:pPr>
            <w:r w:rsidRPr="00BE6AC4">
              <w:rPr>
                <w:rFonts w:ascii="Times New Roman" w:hAnsi="Times New Roman"/>
                <w:b/>
                <w:bCs/>
              </w:rPr>
              <w:t>N</w:t>
            </w:r>
            <w:r w:rsidR="00F4754B" w:rsidRPr="00BE6AC4">
              <w:rPr>
                <w:rFonts w:ascii="Times New Roman" w:hAnsi="Times New Roman"/>
                <w:b/>
                <w:bCs/>
              </w:rPr>
              <w:t>on</w:t>
            </w:r>
            <w:r w:rsidRPr="00BE6AC4">
              <w:rPr>
                <w:rFonts w:ascii="Times New Roman" w:hAnsi="Times New Roman"/>
                <w:b/>
                <w:bCs/>
              </w:rPr>
              <w:t>-f</w:t>
            </w:r>
            <w:r w:rsidR="00F4754B" w:rsidRPr="00BE6AC4">
              <w:rPr>
                <w:rFonts w:ascii="Times New Roman" w:hAnsi="Times New Roman"/>
                <w:b/>
                <w:bCs/>
              </w:rPr>
              <w:t>inancial</w:t>
            </w:r>
            <w:del w:id="3687" w:author="Author">
              <w:r w:rsidR="00BE6AC4" w:rsidRPr="00BE6AC4">
                <w:rPr>
                  <w:rFonts w:ascii="Times New Roman" w:hAnsi="Times New Roman"/>
                  <w:b/>
                  <w:bCs/>
                </w:rPr>
                <w:delText>; of which</w:delText>
              </w:r>
              <w:r w:rsidR="00D50BF9" w:rsidRPr="00BE6AC4">
                <w:rPr>
                  <w:rFonts w:ascii="Times New Roman" w:hAnsi="Times New Roman"/>
                  <w:b/>
                  <w:bCs/>
                </w:rPr>
                <w:delText xml:space="preserve"> </w:delText>
              </w:r>
            </w:del>
            <w:r w:rsidR="00D50BF9" w:rsidRPr="00BE6AC4">
              <w:rPr>
                <w:rFonts w:ascii="Times New Roman" w:hAnsi="Times New Roman"/>
                <w:b/>
              </w:rPr>
              <w:t>– Leverage Ratio Exposure Value</w:t>
            </w:r>
            <w:r w:rsidR="00706750" w:rsidRPr="00BE6AC4">
              <w:rPr>
                <w:rFonts w:ascii="Times New Roman" w:hAnsi="Times New Roman"/>
                <w:b/>
                <w:bCs/>
              </w:rPr>
              <w:t xml:space="preserve"> – SA exposures</w:t>
            </w:r>
          </w:p>
          <w:p w14:paraId="5FC4D46D" w14:textId="77777777" w:rsidR="002509B1" w:rsidRPr="00BE6AC4" w:rsidRDefault="002509B1" w:rsidP="007E2A41">
            <w:pPr>
              <w:pStyle w:val="BodyText1"/>
              <w:spacing w:line="240" w:lineRule="auto"/>
              <w:rPr>
                <w:rFonts w:ascii="Times New Roman" w:hAnsi="Times New Roman"/>
                <w:b/>
                <w:bCs/>
              </w:rPr>
            </w:pPr>
          </w:p>
          <w:p w14:paraId="1D163ED4" w14:textId="1E47FF1E"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lastRenderedPageBreak/>
              <w:t xml:space="preserve">The leverage ratio exposure value of assets that are exposures to </w:t>
            </w:r>
            <w:r w:rsidR="00FA71DB" w:rsidRPr="00011E14">
              <w:rPr>
                <w:rFonts w:ascii="Times New Roman" w:hAnsi="Times New Roman"/>
                <w:rPrChange w:id="3688" w:author="Author">
                  <w:rPr>
                    <w:rFonts w:ascii="Times New Roman" w:hAnsi="Times New Roman"/>
                    <w:b/>
                  </w:rPr>
                </w:rPrChange>
              </w:rPr>
              <w:t>non</w:t>
            </w:r>
            <w:r w:rsidR="00FA71DB">
              <w:rPr>
                <w:rFonts w:ascii="Times New Roman" w:hAnsi="Times New Roman"/>
                <w:bCs/>
              </w:rPr>
              <w:t>-</w:t>
            </w:r>
            <w:r w:rsidRPr="00FE002E">
              <w:rPr>
                <w:rFonts w:ascii="Times New Roman" w:hAnsi="Times New Roman"/>
                <w:bCs/>
              </w:rPr>
              <w:t xml:space="preserve">financial corporates that fall under Article </w:t>
            </w:r>
            <w:r w:rsidR="00D648F5" w:rsidRPr="00FE002E">
              <w:rPr>
                <w:rFonts w:ascii="Times New Roman" w:hAnsi="Times New Roman"/>
                <w:bCs/>
              </w:rPr>
              <w:t>122</w:t>
            </w:r>
            <w:r w:rsidRPr="00FE002E">
              <w:rPr>
                <w:rFonts w:ascii="Times New Roman" w:hAnsi="Times New Roman"/>
                <w:bCs/>
              </w:rPr>
              <w:t xml:space="preserve"> </w:t>
            </w:r>
            <w:del w:id="3689" w:author="Author">
              <w:r w:rsidRPr="00FE002E">
                <w:rPr>
                  <w:rFonts w:ascii="Times New Roman" w:hAnsi="Times New Roman"/>
                  <w:bCs/>
                </w:rPr>
                <w:delText xml:space="preserve">of the </w:delText>
              </w:r>
            </w:del>
            <w:r w:rsidR="00684733">
              <w:rPr>
                <w:rFonts w:ascii="Times New Roman" w:hAnsi="Times New Roman"/>
                <w:bCs/>
              </w:rPr>
              <w:t>CRR</w:t>
            </w:r>
            <w:r w:rsidRPr="00FE002E">
              <w:rPr>
                <w:rFonts w:ascii="Times New Roman" w:hAnsi="Times New Roman"/>
                <w:bCs/>
              </w:rPr>
              <w:t xml:space="preserve">. </w:t>
            </w:r>
          </w:p>
          <w:p w14:paraId="79750DB3" w14:textId="77777777" w:rsidR="00FA71DB" w:rsidRDefault="00FA71DB" w:rsidP="007E2A41">
            <w:pPr>
              <w:pStyle w:val="BodyText1"/>
              <w:spacing w:line="240" w:lineRule="auto"/>
              <w:rPr>
                <w:rFonts w:ascii="Times New Roman" w:hAnsi="Times New Roman"/>
                <w:bCs/>
              </w:rPr>
            </w:pPr>
          </w:p>
          <w:p w14:paraId="1A9B7F32" w14:textId="2CF25127" w:rsidR="00F4754B" w:rsidRDefault="00F4754B" w:rsidP="007E2A41">
            <w:pPr>
              <w:pStyle w:val="BodyText1"/>
              <w:spacing w:line="240" w:lineRule="auto"/>
              <w:rPr>
                <w:rFonts w:ascii="Times New Roman" w:hAnsi="Times New Roman"/>
                <w:bCs/>
              </w:rPr>
            </w:pPr>
            <w:r w:rsidRPr="00FE002E">
              <w:rPr>
                <w:rFonts w:ascii="Times New Roman" w:hAnsi="Times New Roman"/>
                <w:bCs/>
              </w:rPr>
              <w:t>This is the sum of {</w:t>
            </w:r>
            <w:del w:id="3690" w:author="Author">
              <w:r w:rsidR="00A60C43" w:rsidRPr="00FE002E">
                <w:rPr>
                  <w:rFonts w:ascii="Times New Roman" w:hAnsi="Times New Roman"/>
                  <w:bCs/>
                </w:rPr>
                <w:delText>2</w:delText>
              </w:r>
              <w:r w:rsidR="00EA3F88">
                <w:rPr>
                  <w:rFonts w:ascii="Times New Roman" w:hAnsi="Times New Roman"/>
                  <w:bCs/>
                </w:rPr>
                <w:delText>6</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1</w:delText>
              </w:r>
              <w:r w:rsidR="00FA1A9C">
                <w:rPr>
                  <w:rFonts w:ascii="Times New Roman" w:hAnsi="Times New Roman"/>
                  <w:bCs/>
                </w:rPr>
                <w:delText>0</w:delText>
              </w:r>
            </w:del>
            <w:ins w:id="3691" w:author="Author">
              <w:r w:rsidR="006F46E7">
                <w:rPr>
                  <w:rFonts w:ascii="Times New Roman" w:hAnsi="Times New Roman"/>
                  <w:bCs/>
                </w:rPr>
                <w:t>0</w:t>
              </w:r>
              <w:r w:rsidR="00A60C43" w:rsidRPr="00FE002E">
                <w:rPr>
                  <w:rFonts w:ascii="Times New Roman" w:hAnsi="Times New Roman"/>
                  <w:bCs/>
                </w:rPr>
                <w:t>2</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6F46E7">
                <w:rPr>
                  <w:rFonts w:ascii="Times New Roman" w:hAnsi="Times New Roman"/>
                  <w:bCs/>
                </w:rPr>
                <w:t>0</w:t>
              </w:r>
              <w:r w:rsidRPr="00FE002E">
                <w:rPr>
                  <w:rFonts w:ascii="Times New Roman" w:hAnsi="Times New Roman"/>
                  <w:bCs/>
                </w:rPr>
                <w:t>1</w:t>
              </w:r>
              <w:r w:rsidR="00FA1A9C">
                <w:rPr>
                  <w:rFonts w:ascii="Times New Roman" w:hAnsi="Times New Roman"/>
                  <w:bCs/>
                </w:rPr>
                <w:t>0</w:t>
              </w:r>
            </w:ins>
            <w:r w:rsidRPr="00FE002E">
              <w:rPr>
                <w:rFonts w:ascii="Times New Roman" w:hAnsi="Times New Roman"/>
                <w:bCs/>
              </w:rPr>
              <w:t>} and {</w:t>
            </w:r>
            <w:del w:id="3692" w:author="Author">
              <w:r w:rsidR="00A60C43" w:rsidRPr="00FE002E">
                <w:rPr>
                  <w:rFonts w:ascii="Times New Roman" w:hAnsi="Times New Roman"/>
                  <w:bCs/>
                </w:rPr>
                <w:delText>2</w:delText>
              </w:r>
              <w:r w:rsidR="00EA3F88">
                <w:rPr>
                  <w:rFonts w:ascii="Times New Roman" w:hAnsi="Times New Roman"/>
                  <w:bCs/>
                </w:rPr>
                <w:delText>7</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1</w:delText>
              </w:r>
              <w:r w:rsidR="00FA1A9C">
                <w:rPr>
                  <w:rFonts w:ascii="Times New Roman" w:hAnsi="Times New Roman"/>
                  <w:bCs/>
                </w:rPr>
                <w:delText>0</w:delText>
              </w:r>
            </w:del>
            <w:ins w:id="3693" w:author="Author">
              <w:r w:rsidR="006F46E7">
                <w:rPr>
                  <w:rFonts w:ascii="Times New Roman" w:hAnsi="Times New Roman"/>
                  <w:bCs/>
                </w:rPr>
                <w:t>0</w:t>
              </w:r>
              <w:r w:rsidR="00A60C43" w:rsidRPr="00FE002E">
                <w:rPr>
                  <w:rFonts w:ascii="Times New Roman" w:hAnsi="Times New Roman"/>
                  <w:bCs/>
                </w:rPr>
                <w:t>2</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6F46E7">
                <w:rPr>
                  <w:rFonts w:ascii="Times New Roman" w:hAnsi="Times New Roman"/>
                  <w:bCs/>
                </w:rPr>
                <w:t>0</w:t>
              </w:r>
              <w:r w:rsidRPr="00FE002E">
                <w:rPr>
                  <w:rFonts w:ascii="Times New Roman" w:hAnsi="Times New Roman"/>
                  <w:bCs/>
                </w:rPr>
                <w:t>1</w:t>
              </w:r>
              <w:r w:rsidR="00FA1A9C">
                <w:rPr>
                  <w:rFonts w:ascii="Times New Roman" w:hAnsi="Times New Roman"/>
                  <w:bCs/>
                </w:rPr>
                <w:t>0</w:t>
              </w:r>
            </w:ins>
            <w:r w:rsidRPr="00FE002E">
              <w:rPr>
                <w:rFonts w:ascii="Times New Roman" w:hAnsi="Times New Roman"/>
                <w:bCs/>
              </w:rPr>
              <w:t>}</w:t>
            </w:r>
            <w:r w:rsidR="00FA71DB">
              <w:rPr>
                <w:rFonts w:ascii="Times New Roman" w:hAnsi="Times New Roman"/>
                <w:bCs/>
              </w:rPr>
              <w:t>.</w:t>
            </w:r>
          </w:p>
          <w:p w14:paraId="5A6B5BAF" w14:textId="77777777" w:rsidR="00086A8A" w:rsidRDefault="00086A8A" w:rsidP="007E2A41">
            <w:pPr>
              <w:pStyle w:val="BodyText1"/>
              <w:spacing w:line="240" w:lineRule="auto"/>
              <w:rPr>
                <w:rFonts w:ascii="Times New Roman" w:hAnsi="Times New Roman"/>
                <w:bCs/>
              </w:rPr>
            </w:pPr>
          </w:p>
          <w:p w14:paraId="63A91D17"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69CDF75C"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47291240" w14:textId="77777777" w:rsidTr="004B064A">
        <w:trPr>
          <w:trHeight w:val="71"/>
        </w:trPr>
        <w:tc>
          <w:tcPr>
            <w:tcW w:w="1417" w:type="dxa"/>
            <w:shd w:val="clear" w:color="auto" w:fill="FFFFFF"/>
          </w:tcPr>
          <w:p w14:paraId="56917946" w14:textId="67200588" w:rsidR="00F4754B" w:rsidRPr="00FE002E" w:rsidRDefault="00F4754B" w:rsidP="006423CC">
            <w:pPr>
              <w:pStyle w:val="BodyText1"/>
              <w:rPr>
                <w:rFonts w:ascii="Times New Roman" w:hAnsi="Times New Roman"/>
              </w:rPr>
            </w:pPr>
            <w:r w:rsidRPr="00FE002E">
              <w:rPr>
                <w:rFonts w:ascii="Times New Roman" w:hAnsi="Times New Roman"/>
                <w:bCs/>
              </w:rPr>
              <w:lastRenderedPageBreak/>
              <w:t>{</w:t>
            </w:r>
            <w:del w:id="3694" w:author="Author">
              <w:r w:rsidR="00A60C43" w:rsidRPr="00FE002E">
                <w:rPr>
                  <w:rFonts w:ascii="Times New Roman" w:hAnsi="Times New Roman"/>
                  <w:bCs/>
                </w:rPr>
                <w:delText>2</w:delText>
              </w:r>
              <w:r w:rsidR="00EA3F88">
                <w:rPr>
                  <w:rFonts w:ascii="Times New Roman" w:hAnsi="Times New Roman"/>
                  <w:bCs/>
                </w:rPr>
                <w:delText>5</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2</w:delText>
              </w:r>
              <w:r w:rsidR="00FA1A9C">
                <w:rPr>
                  <w:rFonts w:ascii="Times New Roman" w:hAnsi="Times New Roman"/>
                  <w:bCs/>
                </w:rPr>
                <w:delText>0</w:delText>
              </w:r>
            </w:del>
            <w:ins w:id="3695" w:author="Autho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25E6520A" w14:textId="52810D5E" w:rsidR="00F4754B" w:rsidRPr="00FE002E" w:rsidRDefault="00CD1DA1" w:rsidP="007E2A41">
            <w:pPr>
              <w:pStyle w:val="BodyText1"/>
              <w:spacing w:line="240" w:lineRule="auto"/>
              <w:rPr>
                <w:rFonts w:ascii="Times New Roman" w:hAnsi="Times New Roman"/>
                <w:b/>
                <w:bCs/>
              </w:rPr>
            </w:pPr>
            <w:r>
              <w:rPr>
                <w:rFonts w:ascii="Times New Roman" w:hAnsi="Times New Roman"/>
                <w:b/>
                <w:bCs/>
              </w:rPr>
              <w:t>N</w:t>
            </w:r>
            <w:r w:rsidR="00F4754B" w:rsidRPr="00FE002E">
              <w:rPr>
                <w:rFonts w:ascii="Times New Roman" w:hAnsi="Times New Roman"/>
                <w:b/>
                <w:bCs/>
              </w:rPr>
              <w:t>on</w:t>
            </w:r>
            <w:r>
              <w:rPr>
                <w:rFonts w:ascii="Times New Roman" w:hAnsi="Times New Roman"/>
                <w:b/>
                <w:bCs/>
              </w:rPr>
              <w:t>-f</w:t>
            </w:r>
            <w:r w:rsidR="00F4754B" w:rsidRPr="00FE002E">
              <w:rPr>
                <w:rFonts w:ascii="Times New Roman" w:hAnsi="Times New Roman"/>
                <w:b/>
                <w:bCs/>
              </w:rPr>
              <w:t>inancial</w:t>
            </w:r>
            <w:del w:id="3696" w:author="Author">
              <w:r w:rsidR="00BE6AC4">
                <w:rPr>
                  <w:rFonts w:ascii="Times New Roman" w:hAnsi="Times New Roman"/>
                  <w:b/>
                  <w:bCs/>
                </w:rPr>
                <w:delText>; of which</w:delText>
              </w:r>
              <w:r w:rsidR="00D50BF9">
                <w:rPr>
                  <w:rFonts w:ascii="Times New Roman" w:hAnsi="Times New Roman"/>
                  <w:b/>
                  <w:bCs/>
                </w:rPr>
                <w:delText xml:space="preserve"> </w:delText>
              </w:r>
            </w:del>
            <w:r w:rsidR="00D50BF9">
              <w:rPr>
                <w:rFonts w:ascii="Times New Roman" w:hAnsi="Times New Roman"/>
                <w:b/>
              </w:rPr>
              <w:t>– Leverage Ratio Exposure Value</w:t>
            </w:r>
            <w:r w:rsidR="00315160">
              <w:rPr>
                <w:rFonts w:ascii="Times New Roman" w:hAnsi="Times New Roman"/>
                <w:b/>
                <w:bCs/>
              </w:rPr>
              <w:t xml:space="preserve"> – IRB exposures</w:t>
            </w:r>
          </w:p>
          <w:p w14:paraId="0FE61AC9" w14:textId="77777777" w:rsidR="002509B1" w:rsidRPr="00FE002E" w:rsidRDefault="002509B1" w:rsidP="007E2A41">
            <w:pPr>
              <w:pStyle w:val="BodyText1"/>
              <w:spacing w:line="240" w:lineRule="auto"/>
              <w:rPr>
                <w:rFonts w:ascii="Times New Roman" w:hAnsi="Times New Roman"/>
                <w:b/>
                <w:bCs/>
              </w:rPr>
            </w:pPr>
          </w:p>
          <w:p w14:paraId="099E39A2" w14:textId="3752E1B3" w:rsidR="00FA71D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w:t>
            </w:r>
            <w:r w:rsidRPr="00011E14">
              <w:rPr>
                <w:rFonts w:ascii="Times New Roman" w:hAnsi="Times New Roman"/>
                <w:rPrChange w:id="3697" w:author="Author">
                  <w:rPr>
                    <w:rFonts w:ascii="Times New Roman" w:hAnsi="Times New Roman"/>
                    <w:b/>
                  </w:rPr>
                </w:rPrChange>
              </w:rPr>
              <w:t>non</w:t>
            </w:r>
            <w:r w:rsidR="00BE6AC4">
              <w:rPr>
                <w:rFonts w:ascii="Times New Roman" w:hAnsi="Times New Roman"/>
                <w:b/>
                <w:bCs/>
              </w:rPr>
              <w:t>-</w:t>
            </w:r>
            <w:r w:rsidRPr="00FE002E">
              <w:rPr>
                <w:rFonts w:ascii="Times New Roman" w:hAnsi="Times New Roman"/>
                <w:bCs/>
              </w:rPr>
              <w:t xml:space="preserve">financial corporates under </w:t>
            </w:r>
            <w:ins w:id="3698" w:author="Author">
              <w:r w:rsidR="001E19C2">
                <w:rPr>
                  <w:rFonts w:ascii="Times New Roman" w:hAnsi="Times New Roman"/>
                  <w:bCs/>
                </w:rPr>
                <w:t xml:space="preserve">point (c) of </w:t>
              </w:r>
            </w:ins>
            <w:r w:rsidRPr="00FE002E">
              <w:rPr>
                <w:rFonts w:ascii="Times New Roman" w:hAnsi="Times New Roman"/>
                <w:bCs/>
              </w:rPr>
              <w:t xml:space="preserve">Article </w:t>
            </w:r>
            <w:r w:rsidR="00D648F5" w:rsidRPr="00FE002E">
              <w:rPr>
                <w:rFonts w:ascii="Times New Roman" w:hAnsi="Times New Roman"/>
                <w:bCs/>
              </w:rPr>
              <w:t>147</w:t>
            </w:r>
            <w:r w:rsidRPr="00FE002E">
              <w:rPr>
                <w:rFonts w:ascii="Times New Roman" w:hAnsi="Times New Roman"/>
                <w:bCs/>
              </w:rPr>
              <w:t>(2</w:t>
            </w:r>
            <w:del w:id="3699" w:author="Author">
              <w:r w:rsidRPr="00FE002E">
                <w:rPr>
                  <w:rFonts w:ascii="Times New Roman" w:hAnsi="Times New Roman"/>
                  <w:bCs/>
                </w:rPr>
                <w:delText>)(c) of the</w:delText>
              </w:r>
            </w:del>
            <w:ins w:id="3700" w:author="Author">
              <w:r w:rsidRPr="00FE002E">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if these exposures are </w:t>
            </w:r>
            <w:r w:rsidRPr="00011E14">
              <w:rPr>
                <w:rFonts w:ascii="Times New Roman" w:hAnsi="Times New Roman"/>
                <w:rPrChange w:id="3701" w:author="Author">
                  <w:rPr>
                    <w:rFonts w:ascii="Times New Roman" w:hAnsi="Times New Roman"/>
                    <w:b/>
                    <w:u w:val="single"/>
                  </w:rPr>
                </w:rPrChange>
              </w:rPr>
              <w:t>not</w:t>
            </w:r>
            <w:r w:rsidRPr="00FE002E">
              <w:rPr>
                <w:rFonts w:ascii="Times New Roman" w:hAnsi="Times New Roman"/>
                <w:bCs/>
              </w:rPr>
              <w:t xml:space="preserve"> secured by mortgages on immovable property in accordance with </w:t>
            </w:r>
            <w:ins w:id="3702" w:author="Author">
              <w:r w:rsidR="001E19C2">
                <w:rPr>
                  <w:rFonts w:ascii="Times New Roman" w:hAnsi="Times New Roman"/>
                  <w:bCs/>
                </w:rPr>
                <w:t xml:space="preserve">point (a) of </w:t>
              </w:r>
            </w:ins>
            <w:r w:rsidRPr="00FE002E">
              <w:rPr>
                <w:rFonts w:ascii="Times New Roman" w:hAnsi="Times New Roman"/>
                <w:bCs/>
              </w:rPr>
              <w:t xml:space="preserve">Article </w:t>
            </w:r>
            <w:r w:rsidR="00D648F5" w:rsidRPr="00FE002E">
              <w:rPr>
                <w:rFonts w:ascii="Times New Roman" w:hAnsi="Times New Roman"/>
                <w:bCs/>
              </w:rPr>
              <w:t>199</w:t>
            </w:r>
            <w:r w:rsidRPr="00FE002E">
              <w:rPr>
                <w:rFonts w:ascii="Times New Roman" w:hAnsi="Times New Roman"/>
                <w:bCs/>
              </w:rPr>
              <w:t>(1</w:t>
            </w:r>
            <w:del w:id="3703" w:author="Author">
              <w:r w:rsidRPr="00FE002E">
                <w:rPr>
                  <w:rFonts w:ascii="Times New Roman" w:hAnsi="Times New Roman"/>
                  <w:bCs/>
                </w:rPr>
                <w:delText>)(a) of the</w:delText>
              </w:r>
            </w:del>
            <w:ins w:id="3704" w:author="Author">
              <w:r w:rsidRPr="00FE002E">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1615C090" w14:textId="77777777" w:rsidR="00BE6AC4" w:rsidRDefault="00BE6AC4" w:rsidP="007E2A41">
            <w:pPr>
              <w:pStyle w:val="BodyText1"/>
              <w:spacing w:line="240" w:lineRule="auto"/>
              <w:rPr>
                <w:rFonts w:ascii="Times New Roman" w:hAnsi="Times New Roman"/>
                <w:bCs/>
              </w:rPr>
            </w:pPr>
          </w:p>
          <w:p w14:paraId="5B891D71" w14:textId="5A6945AA"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This is the sum of {</w:t>
            </w:r>
            <w:del w:id="3705" w:author="Author">
              <w:r w:rsidR="00A60C43" w:rsidRPr="00FE002E">
                <w:rPr>
                  <w:rFonts w:ascii="Times New Roman" w:hAnsi="Times New Roman"/>
                  <w:bCs/>
                </w:rPr>
                <w:delText>2</w:delText>
              </w:r>
              <w:r w:rsidR="00EA3F88">
                <w:rPr>
                  <w:rFonts w:ascii="Times New Roman" w:hAnsi="Times New Roman"/>
                  <w:bCs/>
                </w:rPr>
                <w:delText>6</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2</w:delText>
              </w:r>
              <w:r w:rsidR="00FA1A9C">
                <w:rPr>
                  <w:rFonts w:ascii="Times New Roman" w:hAnsi="Times New Roman"/>
                  <w:bCs/>
                </w:rPr>
                <w:delText>0</w:delText>
              </w:r>
            </w:del>
            <w:ins w:id="3706" w:author="Author">
              <w:r w:rsidR="006F46E7">
                <w:rPr>
                  <w:rFonts w:ascii="Times New Roman" w:hAnsi="Times New Roman"/>
                  <w:bCs/>
                </w:rPr>
                <w:t>0</w:t>
              </w:r>
              <w:r w:rsidR="00A60C43" w:rsidRPr="00FE002E">
                <w:rPr>
                  <w:rFonts w:ascii="Times New Roman" w:hAnsi="Times New Roman"/>
                  <w:bCs/>
                </w:rPr>
                <w:t>2</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6F46E7">
                <w:rPr>
                  <w:rFonts w:ascii="Times New Roman" w:hAnsi="Times New Roman"/>
                  <w:bCs/>
                </w:rPr>
                <w:t>0</w:t>
              </w:r>
              <w:r w:rsidRPr="00FE002E">
                <w:rPr>
                  <w:rFonts w:ascii="Times New Roman" w:hAnsi="Times New Roman"/>
                  <w:bCs/>
                </w:rPr>
                <w:t>2</w:t>
              </w:r>
              <w:r w:rsidR="00FA1A9C">
                <w:rPr>
                  <w:rFonts w:ascii="Times New Roman" w:hAnsi="Times New Roman"/>
                  <w:bCs/>
                </w:rPr>
                <w:t>0</w:t>
              </w:r>
            </w:ins>
            <w:r w:rsidRPr="00FE002E">
              <w:rPr>
                <w:rFonts w:ascii="Times New Roman" w:hAnsi="Times New Roman"/>
                <w:bCs/>
              </w:rPr>
              <w:t>} and {</w:t>
            </w:r>
            <w:del w:id="3707" w:author="Author">
              <w:r w:rsidR="00A60C43" w:rsidRPr="00FE002E">
                <w:rPr>
                  <w:rFonts w:ascii="Times New Roman" w:hAnsi="Times New Roman"/>
                  <w:bCs/>
                </w:rPr>
                <w:delText>2</w:delText>
              </w:r>
              <w:r w:rsidR="00EA3F88">
                <w:rPr>
                  <w:rFonts w:ascii="Times New Roman" w:hAnsi="Times New Roman"/>
                  <w:bCs/>
                </w:rPr>
                <w:delText>7</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2</w:delText>
              </w:r>
              <w:r w:rsidR="00FA1A9C">
                <w:rPr>
                  <w:rFonts w:ascii="Times New Roman" w:hAnsi="Times New Roman"/>
                  <w:bCs/>
                </w:rPr>
                <w:delText>0</w:delText>
              </w:r>
            </w:del>
            <w:ins w:id="3708" w:author="Author">
              <w:r w:rsidR="006F46E7">
                <w:rPr>
                  <w:rFonts w:ascii="Times New Roman" w:hAnsi="Times New Roman"/>
                  <w:bCs/>
                </w:rPr>
                <w:t>0</w:t>
              </w:r>
              <w:r w:rsidR="00A60C43" w:rsidRPr="00FE002E">
                <w:rPr>
                  <w:rFonts w:ascii="Times New Roman" w:hAnsi="Times New Roman"/>
                  <w:bCs/>
                </w:rPr>
                <w:t>2</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6F46E7">
                <w:rPr>
                  <w:rFonts w:ascii="Times New Roman" w:hAnsi="Times New Roman"/>
                  <w:bCs/>
                </w:rPr>
                <w:t>0</w:t>
              </w:r>
              <w:r w:rsidRPr="00FE002E">
                <w:rPr>
                  <w:rFonts w:ascii="Times New Roman" w:hAnsi="Times New Roman"/>
                  <w:bCs/>
                </w:rPr>
                <w:t>2</w:t>
              </w:r>
              <w:r w:rsidR="00FA1A9C">
                <w:rPr>
                  <w:rFonts w:ascii="Times New Roman" w:hAnsi="Times New Roman"/>
                  <w:bCs/>
                </w:rPr>
                <w:t>0</w:t>
              </w:r>
            </w:ins>
            <w:r w:rsidRPr="00FE002E">
              <w:rPr>
                <w:rFonts w:ascii="Times New Roman" w:hAnsi="Times New Roman"/>
                <w:bCs/>
              </w:rPr>
              <w:t>}</w:t>
            </w:r>
            <w:r w:rsidR="00FA71DB">
              <w:rPr>
                <w:rFonts w:ascii="Times New Roman" w:hAnsi="Times New Roman"/>
                <w:bCs/>
              </w:rPr>
              <w:t>.</w:t>
            </w:r>
          </w:p>
          <w:p w14:paraId="363B5CAE" w14:textId="77777777" w:rsidR="002509B1" w:rsidRDefault="002509B1" w:rsidP="007E2A41">
            <w:pPr>
              <w:pStyle w:val="BodyText1"/>
              <w:spacing w:line="240" w:lineRule="auto"/>
              <w:rPr>
                <w:rFonts w:ascii="Times New Roman" w:hAnsi="Times New Roman"/>
                <w:b/>
                <w:bCs/>
                <w:u w:val="single"/>
              </w:rPr>
            </w:pPr>
          </w:p>
          <w:p w14:paraId="1E5F56E1"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4A94BD25" w14:textId="77777777" w:rsidR="009C4E79" w:rsidRPr="00FE002E" w:rsidRDefault="009C4E79" w:rsidP="007E2A41">
            <w:pPr>
              <w:pStyle w:val="BodyText1"/>
              <w:spacing w:line="240" w:lineRule="auto"/>
              <w:rPr>
                <w:rFonts w:ascii="Times New Roman" w:hAnsi="Times New Roman"/>
                <w:b/>
                <w:bCs/>
                <w:u w:val="single"/>
              </w:rPr>
            </w:pPr>
          </w:p>
        </w:tc>
      </w:tr>
      <w:tr w:rsidR="002A54FF" w:rsidRPr="00FE002E" w14:paraId="1569EBB2" w14:textId="77777777" w:rsidTr="004B064A">
        <w:trPr>
          <w:trHeight w:val="71"/>
        </w:trPr>
        <w:tc>
          <w:tcPr>
            <w:tcW w:w="1417" w:type="dxa"/>
            <w:shd w:val="clear" w:color="auto" w:fill="FFFFFF"/>
          </w:tcPr>
          <w:p w14:paraId="0DAE0AFA" w14:textId="13A27AEE" w:rsidR="00F4754B" w:rsidRPr="00FE002E" w:rsidRDefault="00F4754B" w:rsidP="00A60C43">
            <w:pPr>
              <w:pStyle w:val="BodyText1"/>
              <w:rPr>
                <w:rFonts w:ascii="Times New Roman" w:hAnsi="Times New Roman"/>
              </w:rPr>
            </w:pPr>
            <w:r w:rsidRPr="00FE002E">
              <w:rPr>
                <w:rFonts w:ascii="Times New Roman" w:hAnsi="Times New Roman"/>
                <w:bCs/>
              </w:rPr>
              <w:t>{</w:t>
            </w:r>
            <w:del w:id="3709" w:author="Author">
              <w:r w:rsidR="00A60C43" w:rsidRPr="00FE002E">
                <w:rPr>
                  <w:rFonts w:ascii="Times New Roman" w:hAnsi="Times New Roman"/>
                  <w:bCs/>
                </w:rPr>
                <w:delText>2</w:delText>
              </w:r>
              <w:r w:rsidR="00EA3F88">
                <w:rPr>
                  <w:rFonts w:ascii="Times New Roman" w:hAnsi="Times New Roman"/>
                  <w:bCs/>
                </w:rPr>
                <w:delText>5</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3</w:delText>
              </w:r>
              <w:r w:rsidR="00FA1A9C">
                <w:rPr>
                  <w:rFonts w:ascii="Times New Roman" w:hAnsi="Times New Roman"/>
                  <w:bCs/>
                </w:rPr>
                <w:delText>0</w:delText>
              </w:r>
            </w:del>
            <w:ins w:id="3710" w:author="Autho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68E7D79C" w14:textId="5B52B82D" w:rsidR="00F4754B" w:rsidRPr="00FE002E" w:rsidRDefault="00CD1DA1" w:rsidP="007E2A41">
            <w:pPr>
              <w:pStyle w:val="BodyText1"/>
              <w:spacing w:line="240" w:lineRule="auto"/>
              <w:rPr>
                <w:rFonts w:ascii="Times New Roman" w:hAnsi="Times New Roman"/>
                <w:b/>
                <w:bCs/>
              </w:rPr>
            </w:pPr>
            <w:r>
              <w:rPr>
                <w:rFonts w:ascii="Times New Roman" w:hAnsi="Times New Roman"/>
                <w:b/>
                <w:bCs/>
              </w:rPr>
              <w:t>N</w:t>
            </w:r>
            <w:r w:rsidR="00F4754B" w:rsidRPr="00FE002E">
              <w:rPr>
                <w:rFonts w:ascii="Times New Roman" w:hAnsi="Times New Roman"/>
                <w:b/>
                <w:bCs/>
              </w:rPr>
              <w:t>on</w:t>
            </w:r>
            <w:r>
              <w:rPr>
                <w:rFonts w:ascii="Times New Roman" w:hAnsi="Times New Roman"/>
                <w:b/>
                <w:bCs/>
              </w:rPr>
              <w:t>-f</w:t>
            </w:r>
            <w:r w:rsidR="00F4754B" w:rsidRPr="00FE002E">
              <w:rPr>
                <w:rFonts w:ascii="Times New Roman" w:hAnsi="Times New Roman"/>
                <w:b/>
                <w:bCs/>
              </w:rPr>
              <w:t>inancial</w:t>
            </w:r>
            <w:del w:id="3711" w:author="Author">
              <w:r w:rsidR="00BE6AC4">
                <w:rPr>
                  <w:rFonts w:ascii="Times New Roman" w:hAnsi="Times New Roman"/>
                  <w:b/>
                  <w:bCs/>
                </w:rPr>
                <w:delText>; of which</w:delText>
              </w:r>
              <w:r w:rsidR="00D50BF9">
                <w:rPr>
                  <w:rFonts w:ascii="Times New Roman" w:hAnsi="Times New Roman"/>
                  <w:b/>
                  <w:bCs/>
                </w:rPr>
                <w:delText xml:space="preserve"> – RWA</w:delText>
              </w:r>
            </w:del>
            <w:ins w:id="3712" w:author="Author">
              <w:r w:rsidR="00D50BF9">
                <w:rPr>
                  <w:rFonts w:ascii="Times New Roman" w:hAnsi="Times New Roman"/>
                  <w:b/>
                  <w:bCs/>
                </w:rPr>
                <w:t>– RW</w:t>
              </w:r>
              <w:r w:rsidR="00247954">
                <w:rPr>
                  <w:rFonts w:ascii="Times New Roman" w:hAnsi="Times New Roman"/>
                  <w:b/>
                  <w:bCs/>
                </w:rPr>
                <w:t>E</w:t>
              </w:r>
              <w:r w:rsidR="00D50BF9">
                <w:rPr>
                  <w:rFonts w:ascii="Times New Roman" w:hAnsi="Times New Roman"/>
                  <w:b/>
                  <w:bCs/>
                </w:rPr>
                <w:t>A</w:t>
              </w:r>
            </w:ins>
            <w:r w:rsidR="00706750" w:rsidRPr="007129B2">
              <w:rPr>
                <w:rFonts w:ascii="Times New Roman" w:hAnsi="Times New Roman"/>
                <w:b/>
                <w:bCs/>
              </w:rPr>
              <w:t xml:space="preserve"> – SA exposures</w:t>
            </w:r>
          </w:p>
          <w:p w14:paraId="21475DC1" w14:textId="77777777" w:rsidR="002509B1" w:rsidRPr="00FE002E" w:rsidRDefault="002509B1" w:rsidP="007E2A41">
            <w:pPr>
              <w:pStyle w:val="BodyText1"/>
              <w:spacing w:line="240" w:lineRule="auto"/>
              <w:rPr>
                <w:rFonts w:ascii="Times New Roman" w:hAnsi="Times New Roman"/>
                <w:b/>
                <w:bCs/>
              </w:rPr>
            </w:pPr>
          </w:p>
          <w:p w14:paraId="49E48609" w14:textId="0F708DA3"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w:t>
            </w:r>
            <w:r w:rsidR="00FA71DB" w:rsidRPr="00011E14">
              <w:rPr>
                <w:rFonts w:ascii="Times New Roman" w:hAnsi="Times New Roman"/>
                <w:rPrChange w:id="3713" w:author="Author">
                  <w:rPr>
                    <w:rFonts w:ascii="Times New Roman" w:hAnsi="Times New Roman"/>
                    <w:b/>
                  </w:rPr>
                </w:rPrChange>
              </w:rPr>
              <w:t>non</w:t>
            </w:r>
            <w:r w:rsidR="00FA71DB">
              <w:rPr>
                <w:rFonts w:ascii="Times New Roman" w:hAnsi="Times New Roman"/>
                <w:bCs/>
              </w:rPr>
              <w:t>-</w:t>
            </w:r>
            <w:r w:rsidRPr="00FE002E">
              <w:rPr>
                <w:rFonts w:ascii="Times New Roman" w:hAnsi="Times New Roman"/>
                <w:bCs/>
              </w:rPr>
              <w:t xml:space="preserve">financial corporates that fall under Article </w:t>
            </w:r>
            <w:r w:rsidR="00D648F5" w:rsidRPr="00FE002E">
              <w:rPr>
                <w:rFonts w:ascii="Times New Roman" w:hAnsi="Times New Roman"/>
                <w:bCs/>
              </w:rPr>
              <w:t>122</w:t>
            </w:r>
            <w:r w:rsidRPr="00FE002E">
              <w:rPr>
                <w:rFonts w:ascii="Times New Roman" w:hAnsi="Times New Roman"/>
                <w:bCs/>
              </w:rPr>
              <w:t xml:space="preserve"> </w:t>
            </w:r>
            <w:del w:id="3714" w:author="Author">
              <w:r w:rsidRPr="00FE002E">
                <w:rPr>
                  <w:rFonts w:ascii="Times New Roman" w:hAnsi="Times New Roman"/>
                  <w:bCs/>
                </w:rPr>
                <w:delText xml:space="preserve">of the </w:delText>
              </w:r>
            </w:del>
            <w:r w:rsidR="00684733">
              <w:rPr>
                <w:rFonts w:ascii="Times New Roman" w:hAnsi="Times New Roman"/>
                <w:bCs/>
              </w:rPr>
              <w:t>CRR</w:t>
            </w:r>
            <w:r w:rsidRPr="00FE002E">
              <w:rPr>
                <w:rFonts w:ascii="Times New Roman" w:hAnsi="Times New Roman"/>
                <w:bCs/>
              </w:rPr>
              <w:t xml:space="preserve">. </w:t>
            </w:r>
          </w:p>
          <w:p w14:paraId="5EF6E7B3" w14:textId="77777777" w:rsidR="00FA71DB" w:rsidRDefault="00FA71DB" w:rsidP="007E2A41">
            <w:pPr>
              <w:pStyle w:val="BodyText1"/>
              <w:spacing w:line="240" w:lineRule="auto"/>
              <w:rPr>
                <w:rFonts w:ascii="Times New Roman" w:hAnsi="Times New Roman"/>
                <w:bCs/>
              </w:rPr>
            </w:pPr>
          </w:p>
          <w:p w14:paraId="4123B577" w14:textId="65D8A197" w:rsidR="00F4754B" w:rsidRDefault="00F4754B" w:rsidP="007E2A41">
            <w:pPr>
              <w:pStyle w:val="BodyText1"/>
              <w:spacing w:line="240" w:lineRule="auto"/>
              <w:rPr>
                <w:rFonts w:ascii="Times New Roman" w:hAnsi="Times New Roman"/>
                <w:bCs/>
              </w:rPr>
            </w:pPr>
            <w:r w:rsidRPr="00FE002E">
              <w:rPr>
                <w:rFonts w:ascii="Times New Roman" w:hAnsi="Times New Roman"/>
                <w:bCs/>
              </w:rPr>
              <w:t>This is the sum of {</w:t>
            </w:r>
            <w:del w:id="3715" w:author="Author">
              <w:r w:rsidR="00A60C43" w:rsidRPr="00FE002E">
                <w:rPr>
                  <w:rFonts w:ascii="Times New Roman" w:hAnsi="Times New Roman"/>
                  <w:bCs/>
                </w:rPr>
                <w:delText>2</w:delText>
              </w:r>
              <w:r w:rsidR="00EA3F88">
                <w:rPr>
                  <w:rFonts w:ascii="Times New Roman" w:hAnsi="Times New Roman"/>
                  <w:bCs/>
                </w:rPr>
                <w:delText>6</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3</w:delText>
              </w:r>
              <w:r w:rsidR="00FA1A9C">
                <w:rPr>
                  <w:rFonts w:ascii="Times New Roman" w:hAnsi="Times New Roman"/>
                  <w:bCs/>
                </w:rPr>
                <w:delText>0</w:delText>
              </w:r>
            </w:del>
            <w:ins w:id="3716" w:author="Author">
              <w:r w:rsidR="006F46E7">
                <w:rPr>
                  <w:rFonts w:ascii="Times New Roman" w:hAnsi="Times New Roman"/>
                  <w:bCs/>
                </w:rPr>
                <w:t>0</w:t>
              </w:r>
              <w:r w:rsidR="00A60C43" w:rsidRPr="00FE002E">
                <w:rPr>
                  <w:rFonts w:ascii="Times New Roman" w:hAnsi="Times New Roman"/>
                  <w:bCs/>
                </w:rPr>
                <w:t>2</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6F46E7">
                <w:rPr>
                  <w:rFonts w:ascii="Times New Roman" w:hAnsi="Times New Roman"/>
                  <w:bCs/>
                </w:rPr>
                <w:t>0</w:t>
              </w:r>
              <w:r w:rsidRPr="00FE002E">
                <w:rPr>
                  <w:rFonts w:ascii="Times New Roman" w:hAnsi="Times New Roman"/>
                  <w:bCs/>
                </w:rPr>
                <w:t>3</w:t>
              </w:r>
              <w:r w:rsidR="00FA1A9C">
                <w:rPr>
                  <w:rFonts w:ascii="Times New Roman" w:hAnsi="Times New Roman"/>
                  <w:bCs/>
                </w:rPr>
                <w:t>0</w:t>
              </w:r>
            </w:ins>
            <w:r w:rsidRPr="00FE002E">
              <w:rPr>
                <w:rFonts w:ascii="Times New Roman" w:hAnsi="Times New Roman"/>
                <w:bCs/>
              </w:rPr>
              <w:t>} and {</w:t>
            </w:r>
            <w:del w:id="3717" w:author="Author">
              <w:r w:rsidR="00A60C43" w:rsidRPr="00FE002E">
                <w:rPr>
                  <w:rFonts w:ascii="Times New Roman" w:hAnsi="Times New Roman"/>
                  <w:bCs/>
                </w:rPr>
                <w:delText>2</w:delText>
              </w:r>
              <w:r w:rsidR="00EA3F88">
                <w:rPr>
                  <w:rFonts w:ascii="Times New Roman" w:hAnsi="Times New Roman"/>
                  <w:bCs/>
                </w:rPr>
                <w:delText>7</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3</w:delText>
              </w:r>
              <w:r w:rsidR="00FA1A9C">
                <w:rPr>
                  <w:rFonts w:ascii="Times New Roman" w:hAnsi="Times New Roman"/>
                  <w:bCs/>
                </w:rPr>
                <w:delText>0</w:delText>
              </w:r>
            </w:del>
            <w:ins w:id="3718" w:author="Author">
              <w:r w:rsidR="006F46E7">
                <w:rPr>
                  <w:rFonts w:ascii="Times New Roman" w:hAnsi="Times New Roman"/>
                  <w:bCs/>
                </w:rPr>
                <w:t>0</w:t>
              </w:r>
              <w:r w:rsidR="00A60C43" w:rsidRPr="00FE002E">
                <w:rPr>
                  <w:rFonts w:ascii="Times New Roman" w:hAnsi="Times New Roman"/>
                  <w:bCs/>
                </w:rPr>
                <w:t>2</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6F46E7">
                <w:rPr>
                  <w:rFonts w:ascii="Times New Roman" w:hAnsi="Times New Roman"/>
                  <w:bCs/>
                </w:rPr>
                <w:t>0</w:t>
              </w:r>
              <w:r w:rsidRPr="00FE002E">
                <w:rPr>
                  <w:rFonts w:ascii="Times New Roman" w:hAnsi="Times New Roman"/>
                  <w:bCs/>
                </w:rPr>
                <w:t>3</w:t>
              </w:r>
              <w:r w:rsidR="00FA1A9C">
                <w:rPr>
                  <w:rFonts w:ascii="Times New Roman" w:hAnsi="Times New Roman"/>
                  <w:bCs/>
                </w:rPr>
                <w:t>0</w:t>
              </w:r>
            </w:ins>
            <w:r w:rsidRPr="00FE002E">
              <w:rPr>
                <w:rFonts w:ascii="Times New Roman" w:hAnsi="Times New Roman"/>
                <w:bCs/>
              </w:rPr>
              <w:t>}</w:t>
            </w:r>
            <w:r w:rsidR="00FA71DB">
              <w:rPr>
                <w:rFonts w:ascii="Times New Roman" w:hAnsi="Times New Roman"/>
                <w:bCs/>
              </w:rPr>
              <w:t>.</w:t>
            </w:r>
          </w:p>
          <w:p w14:paraId="11F55E3D" w14:textId="77777777" w:rsidR="00086A8A" w:rsidRDefault="00086A8A" w:rsidP="007E2A41">
            <w:pPr>
              <w:pStyle w:val="BodyText1"/>
              <w:spacing w:line="240" w:lineRule="auto"/>
              <w:rPr>
                <w:rFonts w:ascii="Times New Roman" w:hAnsi="Times New Roman"/>
                <w:bCs/>
              </w:rPr>
            </w:pPr>
          </w:p>
          <w:p w14:paraId="0D2D12FE"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153E6308" w14:textId="77777777" w:rsidR="002509B1" w:rsidRPr="00FE002E" w:rsidDel="00504CFF" w:rsidRDefault="002509B1" w:rsidP="007E2A41">
            <w:pPr>
              <w:pStyle w:val="BodyText1"/>
              <w:spacing w:line="240" w:lineRule="auto"/>
              <w:rPr>
                <w:rFonts w:ascii="Times New Roman" w:hAnsi="Times New Roman"/>
                <w:b/>
                <w:bCs/>
                <w:u w:val="single"/>
              </w:rPr>
            </w:pPr>
          </w:p>
        </w:tc>
      </w:tr>
      <w:tr w:rsidR="002A54FF" w:rsidRPr="00FE002E" w14:paraId="727F0C04" w14:textId="77777777" w:rsidTr="004B064A">
        <w:trPr>
          <w:trHeight w:val="71"/>
        </w:trPr>
        <w:tc>
          <w:tcPr>
            <w:tcW w:w="1417" w:type="dxa"/>
            <w:shd w:val="clear" w:color="auto" w:fill="FFFFFF"/>
          </w:tcPr>
          <w:p w14:paraId="1B83D193" w14:textId="42BC0C60" w:rsidR="00F4754B" w:rsidRPr="00FE002E" w:rsidRDefault="00F4754B" w:rsidP="00EA3F88">
            <w:pPr>
              <w:pStyle w:val="BodyText1"/>
              <w:rPr>
                <w:rFonts w:ascii="Times New Roman" w:hAnsi="Times New Roman"/>
                <w:bCs/>
              </w:rPr>
            </w:pPr>
            <w:r w:rsidRPr="00FE002E">
              <w:rPr>
                <w:rFonts w:ascii="Times New Roman" w:hAnsi="Times New Roman"/>
                <w:bCs/>
              </w:rPr>
              <w:t>{</w:t>
            </w:r>
            <w:del w:id="3719" w:author="Author">
              <w:r w:rsidR="00A60C43" w:rsidRPr="00FE002E">
                <w:rPr>
                  <w:rFonts w:ascii="Times New Roman" w:hAnsi="Times New Roman"/>
                  <w:bCs/>
                </w:rPr>
                <w:delText>2</w:delText>
              </w:r>
              <w:r w:rsidR="00EA3F88">
                <w:rPr>
                  <w:rFonts w:ascii="Times New Roman" w:hAnsi="Times New Roman"/>
                  <w:bCs/>
                </w:rPr>
                <w:delText>5</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4</w:delText>
              </w:r>
              <w:r w:rsidR="00FA1A9C">
                <w:rPr>
                  <w:rFonts w:ascii="Times New Roman" w:hAnsi="Times New Roman"/>
                  <w:bCs/>
                </w:rPr>
                <w:delText>0</w:delText>
              </w:r>
            </w:del>
            <w:ins w:id="3720" w:author="Autho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2B0BB9F0" w14:textId="433395A4" w:rsidR="00F4754B" w:rsidRPr="00FE002E" w:rsidRDefault="00CD1DA1" w:rsidP="007E2A41">
            <w:pPr>
              <w:pStyle w:val="BodyText1"/>
              <w:spacing w:line="240" w:lineRule="auto"/>
              <w:rPr>
                <w:rFonts w:ascii="Times New Roman" w:hAnsi="Times New Roman"/>
                <w:b/>
                <w:bCs/>
              </w:rPr>
            </w:pPr>
            <w:r>
              <w:rPr>
                <w:rFonts w:ascii="Times New Roman" w:hAnsi="Times New Roman"/>
                <w:b/>
                <w:bCs/>
              </w:rPr>
              <w:t>N</w:t>
            </w:r>
            <w:r w:rsidR="00F4754B" w:rsidRPr="00FE002E">
              <w:rPr>
                <w:rFonts w:ascii="Times New Roman" w:hAnsi="Times New Roman"/>
                <w:b/>
                <w:bCs/>
              </w:rPr>
              <w:t>on</w:t>
            </w:r>
            <w:r>
              <w:rPr>
                <w:rFonts w:ascii="Times New Roman" w:hAnsi="Times New Roman"/>
                <w:b/>
                <w:bCs/>
              </w:rPr>
              <w:t>-f</w:t>
            </w:r>
            <w:r w:rsidR="00F4754B" w:rsidRPr="00FE002E">
              <w:rPr>
                <w:rFonts w:ascii="Times New Roman" w:hAnsi="Times New Roman"/>
                <w:b/>
                <w:bCs/>
              </w:rPr>
              <w:t>inancial</w:t>
            </w:r>
            <w:del w:id="3721" w:author="Author">
              <w:r w:rsidR="00BE6AC4">
                <w:rPr>
                  <w:rFonts w:ascii="Times New Roman" w:hAnsi="Times New Roman"/>
                  <w:b/>
                  <w:bCs/>
                </w:rPr>
                <w:delText>; of which</w:delText>
              </w:r>
              <w:r w:rsidR="00D50BF9">
                <w:rPr>
                  <w:rFonts w:ascii="Times New Roman" w:hAnsi="Times New Roman"/>
                  <w:b/>
                  <w:bCs/>
                </w:rPr>
                <w:delText xml:space="preserve"> – RWA</w:delText>
              </w:r>
            </w:del>
            <w:ins w:id="3722" w:author="Author">
              <w:r w:rsidR="00D50BF9">
                <w:rPr>
                  <w:rFonts w:ascii="Times New Roman" w:hAnsi="Times New Roman"/>
                  <w:b/>
                  <w:bCs/>
                </w:rPr>
                <w:t>– RW</w:t>
              </w:r>
              <w:r w:rsidR="00247954">
                <w:rPr>
                  <w:rFonts w:ascii="Times New Roman" w:hAnsi="Times New Roman"/>
                  <w:b/>
                  <w:bCs/>
                </w:rPr>
                <w:t>E</w:t>
              </w:r>
              <w:r w:rsidR="00D50BF9">
                <w:rPr>
                  <w:rFonts w:ascii="Times New Roman" w:hAnsi="Times New Roman"/>
                  <w:b/>
                  <w:bCs/>
                </w:rPr>
                <w:t>A</w:t>
              </w:r>
            </w:ins>
            <w:r w:rsidR="00315160">
              <w:rPr>
                <w:rFonts w:ascii="Times New Roman" w:hAnsi="Times New Roman"/>
                <w:b/>
                <w:bCs/>
              </w:rPr>
              <w:t xml:space="preserve"> – IRB exposures</w:t>
            </w:r>
          </w:p>
          <w:p w14:paraId="7BE8F53D" w14:textId="77777777" w:rsidR="002509B1" w:rsidRPr="00FE002E" w:rsidRDefault="002509B1" w:rsidP="007E2A41">
            <w:pPr>
              <w:pStyle w:val="BodyText1"/>
              <w:spacing w:line="240" w:lineRule="auto"/>
              <w:rPr>
                <w:rFonts w:ascii="Times New Roman" w:hAnsi="Times New Roman"/>
                <w:b/>
                <w:bCs/>
              </w:rPr>
            </w:pPr>
          </w:p>
          <w:p w14:paraId="3315292F" w14:textId="0B589A0B"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risk-weighted exposure amount of assets that are exposures to</w:t>
            </w:r>
            <w:r w:rsidRPr="00FE002E">
              <w:rPr>
                <w:rFonts w:ascii="Times New Roman" w:hAnsi="Times New Roman"/>
                <w:b/>
                <w:bCs/>
              </w:rPr>
              <w:t xml:space="preserve"> </w:t>
            </w:r>
            <w:r w:rsidR="00FA71DB" w:rsidRPr="00011E14">
              <w:rPr>
                <w:rFonts w:ascii="Times New Roman" w:hAnsi="Times New Roman"/>
                <w:rPrChange w:id="3723" w:author="Author">
                  <w:rPr>
                    <w:rFonts w:ascii="Times New Roman" w:hAnsi="Times New Roman"/>
                    <w:b/>
                  </w:rPr>
                </w:rPrChange>
              </w:rPr>
              <w:t>non</w:t>
            </w:r>
            <w:r w:rsidR="00FA71DB">
              <w:rPr>
                <w:rFonts w:ascii="Times New Roman" w:hAnsi="Times New Roman"/>
                <w:bCs/>
              </w:rPr>
              <w:t>-</w:t>
            </w:r>
            <w:r w:rsidRPr="00FE002E">
              <w:rPr>
                <w:rFonts w:ascii="Times New Roman" w:hAnsi="Times New Roman"/>
                <w:bCs/>
              </w:rPr>
              <w:t xml:space="preserve">financial corporates under </w:t>
            </w:r>
            <w:ins w:id="3724" w:author="Author">
              <w:r w:rsidR="00AB1EC7">
                <w:rPr>
                  <w:rFonts w:ascii="Times New Roman" w:hAnsi="Times New Roman"/>
                  <w:bCs/>
                </w:rPr>
                <w:t xml:space="preserve">point (c) of </w:t>
              </w:r>
            </w:ins>
            <w:r w:rsidRPr="00FE002E">
              <w:rPr>
                <w:rFonts w:ascii="Times New Roman" w:hAnsi="Times New Roman"/>
                <w:bCs/>
              </w:rPr>
              <w:t xml:space="preserve">Article </w:t>
            </w:r>
            <w:r w:rsidR="00D648F5" w:rsidRPr="00FE002E">
              <w:rPr>
                <w:rFonts w:ascii="Times New Roman" w:hAnsi="Times New Roman"/>
                <w:bCs/>
              </w:rPr>
              <w:t>147</w:t>
            </w:r>
            <w:r w:rsidRPr="00FE002E">
              <w:rPr>
                <w:rFonts w:ascii="Times New Roman" w:hAnsi="Times New Roman"/>
                <w:bCs/>
              </w:rPr>
              <w:t>(2</w:t>
            </w:r>
            <w:del w:id="3725" w:author="Author">
              <w:r w:rsidRPr="00FE002E">
                <w:rPr>
                  <w:rFonts w:ascii="Times New Roman" w:hAnsi="Times New Roman"/>
                  <w:bCs/>
                </w:rPr>
                <w:delText>)(c) of the</w:delText>
              </w:r>
            </w:del>
            <w:ins w:id="3726" w:author="Author">
              <w:r w:rsidRPr="00FE002E">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if these exposures are </w:t>
            </w:r>
            <w:r w:rsidRPr="00011E14">
              <w:rPr>
                <w:rFonts w:ascii="Times New Roman" w:hAnsi="Times New Roman"/>
                <w:rPrChange w:id="3727" w:author="Author">
                  <w:rPr>
                    <w:rFonts w:ascii="Times New Roman" w:hAnsi="Times New Roman"/>
                    <w:b/>
                    <w:u w:val="single"/>
                  </w:rPr>
                </w:rPrChange>
              </w:rPr>
              <w:t>not</w:t>
            </w:r>
            <w:r w:rsidRPr="00FE002E">
              <w:rPr>
                <w:rFonts w:ascii="Times New Roman" w:hAnsi="Times New Roman"/>
                <w:bCs/>
              </w:rPr>
              <w:t xml:space="preserve"> secured by mortgages on immovable property in accordance with </w:t>
            </w:r>
            <w:ins w:id="3728" w:author="Author">
              <w:r w:rsidR="00AB1EC7">
                <w:rPr>
                  <w:rFonts w:ascii="Times New Roman" w:hAnsi="Times New Roman"/>
                  <w:bCs/>
                </w:rPr>
                <w:t xml:space="preserve">point (a) of </w:t>
              </w:r>
            </w:ins>
            <w:r w:rsidRPr="00FE002E">
              <w:rPr>
                <w:rFonts w:ascii="Times New Roman" w:hAnsi="Times New Roman"/>
                <w:bCs/>
              </w:rPr>
              <w:t xml:space="preserve">Article </w:t>
            </w:r>
            <w:r w:rsidR="00D648F5" w:rsidRPr="00FE002E">
              <w:rPr>
                <w:rFonts w:ascii="Times New Roman" w:hAnsi="Times New Roman"/>
                <w:bCs/>
              </w:rPr>
              <w:t>199</w:t>
            </w:r>
            <w:r w:rsidRPr="00FE002E">
              <w:rPr>
                <w:rFonts w:ascii="Times New Roman" w:hAnsi="Times New Roman"/>
                <w:bCs/>
              </w:rPr>
              <w:t>(1</w:t>
            </w:r>
            <w:del w:id="3729" w:author="Author">
              <w:r w:rsidRPr="00FE002E">
                <w:rPr>
                  <w:rFonts w:ascii="Times New Roman" w:hAnsi="Times New Roman"/>
                  <w:bCs/>
                </w:rPr>
                <w:delText>)(a) of the</w:delText>
              </w:r>
            </w:del>
            <w:ins w:id="3730" w:author="Author">
              <w:r w:rsidRPr="00FE002E">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4DD9CC03" w14:textId="77777777" w:rsidR="00FA71DB" w:rsidRDefault="00FA71DB" w:rsidP="007E2A41">
            <w:pPr>
              <w:pStyle w:val="BodyText1"/>
              <w:spacing w:line="240" w:lineRule="auto"/>
              <w:rPr>
                <w:rFonts w:ascii="Times New Roman" w:hAnsi="Times New Roman"/>
                <w:bCs/>
              </w:rPr>
            </w:pPr>
          </w:p>
          <w:p w14:paraId="3774640F" w14:textId="4A831EF9" w:rsidR="00F4754B" w:rsidRDefault="00F4754B" w:rsidP="007E2A41">
            <w:pPr>
              <w:pStyle w:val="BodyText1"/>
              <w:spacing w:line="240" w:lineRule="auto"/>
              <w:rPr>
                <w:rFonts w:ascii="Times New Roman" w:hAnsi="Times New Roman"/>
                <w:bCs/>
              </w:rPr>
            </w:pPr>
            <w:r w:rsidRPr="00FE002E">
              <w:rPr>
                <w:rFonts w:ascii="Times New Roman" w:hAnsi="Times New Roman"/>
                <w:bCs/>
              </w:rPr>
              <w:t>This is the sum of {</w:t>
            </w:r>
            <w:del w:id="3731" w:author="Author">
              <w:r w:rsidR="00A60C43" w:rsidRPr="00FE002E">
                <w:rPr>
                  <w:rFonts w:ascii="Times New Roman" w:hAnsi="Times New Roman"/>
                  <w:bCs/>
                </w:rPr>
                <w:delText>2</w:delText>
              </w:r>
              <w:r w:rsidR="00EA3F88">
                <w:rPr>
                  <w:rFonts w:ascii="Times New Roman" w:hAnsi="Times New Roman"/>
                  <w:bCs/>
                </w:rPr>
                <w:delText>6</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4</w:delText>
              </w:r>
              <w:r w:rsidR="00FA1A9C">
                <w:rPr>
                  <w:rFonts w:ascii="Times New Roman" w:hAnsi="Times New Roman"/>
                  <w:bCs/>
                </w:rPr>
                <w:delText>0</w:delText>
              </w:r>
            </w:del>
            <w:ins w:id="3732" w:author="Author">
              <w:r w:rsidR="006F46E7">
                <w:rPr>
                  <w:rFonts w:ascii="Times New Roman" w:hAnsi="Times New Roman"/>
                  <w:bCs/>
                </w:rPr>
                <w:t>0</w:t>
              </w:r>
              <w:r w:rsidR="00A60C43" w:rsidRPr="00FE002E">
                <w:rPr>
                  <w:rFonts w:ascii="Times New Roman" w:hAnsi="Times New Roman"/>
                  <w:bCs/>
                </w:rPr>
                <w:t>2</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6F46E7">
                <w:rPr>
                  <w:rFonts w:ascii="Times New Roman" w:hAnsi="Times New Roman"/>
                  <w:bCs/>
                </w:rPr>
                <w:t>0</w:t>
              </w:r>
              <w:r w:rsidRPr="00FE002E">
                <w:rPr>
                  <w:rFonts w:ascii="Times New Roman" w:hAnsi="Times New Roman"/>
                  <w:bCs/>
                </w:rPr>
                <w:t>4</w:t>
              </w:r>
              <w:r w:rsidR="00FA1A9C">
                <w:rPr>
                  <w:rFonts w:ascii="Times New Roman" w:hAnsi="Times New Roman"/>
                  <w:bCs/>
                </w:rPr>
                <w:t>0</w:t>
              </w:r>
            </w:ins>
            <w:r w:rsidRPr="00FE002E">
              <w:rPr>
                <w:rFonts w:ascii="Times New Roman" w:hAnsi="Times New Roman"/>
                <w:bCs/>
              </w:rPr>
              <w:t>} and {</w:t>
            </w:r>
            <w:del w:id="3733" w:author="Author">
              <w:r w:rsidR="00A60C43" w:rsidRPr="00FE002E">
                <w:rPr>
                  <w:rFonts w:ascii="Times New Roman" w:hAnsi="Times New Roman"/>
                  <w:bCs/>
                </w:rPr>
                <w:delText>2</w:delText>
              </w:r>
              <w:r w:rsidR="00EA3F88">
                <w:rPr>
                  <w:rFonts w:ascii="Times New Roman" w:hAnsi="Times New Roman"/>
                  <w:bCs/>
                </w:rPr>
                <w:delText>7</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4</w:delText>
              </w:r>
              <w:r w:rsidR="00FA1A9C">
                <w:rPr>
                  <w:rFonts w:ascii="Times New Roman" w:hAnsi="Times New Roman"/>
                  <w:bCs/>
                </w:rPr>
                <w:delText>0</w:delText>
              </w:r>
            </w:del>
            <w:ins w:id="3734" w:author="Author">
              <w:r w:rsidR="006F46E7">
                <w:rPr>
                  <w:rFonts w:ascii="Times New Roman" w:hAnsi="Times New Roman"/>
                  <w:bCs/>
                </w:rPr>
                <w:t>0</w:t>
              </w:r>
              <w:r w:rsidR="00A60C43" w:rsidRPr="00FE002E">
                <w:rPr>
                  <w:rFonts w:ascii="Times New Roman" w:hAnsi="Times New Roman"/>
                  <w:bCs/>
                </w:rPr>
                <w:t>2</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6F46E7">
                <w:rPr>
                  <w:rFonts w:ascii="Times New Roman" w:hAnsi="Times New Roman"/>
                  <w:bCs/>
                </w:rPr>
                <w:t>0</w:t>
              </w:r>
              <w:r w:rsidRPr="00FE002E">
                <w:rPr>
                  <w:rFonts w:ascii="Times New Roman" w:hAnsi="Times New Roman"/>
                  <w:bCs/>
                </w:rPr>
                <w:t>4</w:t>
              </w:r>
              <w:r w:rsidR="00FA1A9C">
                <w:rPr>
                  <w:rFonts w:ascii="Times New Roman" w:hAnsi="Times New Roman"/>
                  <w:bCs/>
                </w:rPr>
                <w:t>0</w:t>
              </w:r>
            </w:ins>
            <w:r w:rsidRPr="00FE002E">
              <w:rPr>
                <w:rFonts w:ascii="Times New Roman" w:hAnsi="Times New Roman"/>
                <w:bCs/>
              </w:rPr>
              <w:t>}</w:t>
            </w:r>
            <w:r w:rsidR="00FA71DB">
              <w:rPr>
                <w:rFonts w:ascii="Times New Roman" w:hAnsi="Times New Roman"/>
                <w:bCs/>
              </w:rPr>
              <w:t>.</w:t>
            </w:r>
          </w:p>
          <w:p w14:paraId="072F6C8B" w14:textId="77777777" w:rsidR="009C4E79" w:rsidRDefault="009C4E79" w:rsidP="007E2A41">
            <w:pPr>
              <w:pStyle w:val="BodyText1"/>
              <w:spacing w:line="240" w:lineRule="auto"/>
              <w:rPr>
                <w:rFonts w:ascii="Times New Roman" w:hAnsi="Times New Roman"/>
                <w:bCs/>
              </w:rPr>
            </w:pPr>
          </w:p>
          <w:p w14:paraId="4163C2D9"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2B36DB12" w14:textId="77777777" w:rsidR="002509B1" w:rsidRPr="00FE002E" w:rsidDel="00504CFF" w:rsidRDefault="002509B1" w:rsidP="007E2A41">
            <w:pPr>
              <w:pStyle w:val="BodyText1"/>
              <w:spacing w:line="240" w:lineRule="auto"/>
              <w:rPr>
                <w:rFonts w:ascii="Times New Roman" w:hAnsi="Times New Roman"/>
                <w:b/>
                <w:bCs/>
                <w:u w:val="single"/>
              </w:rPr>
            </w:pPr>
          </w:p>
        </w:tc>
      </w:tr>
      <w:tr w:rsidR="002A54FF" w:rsidRPr="00FE002E" w14:paraId="49E58870" w14:textId="77777777" w:rsidTr="004B064A">
        <w:trPr>
          <w:trHeight w:val="71"/>
        </w:trPr>
        <w:tc>
          <w:tcPr>
            <w:tcW w:w="1417" w:type="dxa"/>
            <w:shd w:val="clear" w:color="auto" w:fill="FFFFFF"/>
          </w:tcPr>
          <w:p w14:paraId="0EFCE46D" w14:textId="23480343" w:rsidR="00F4754B" w:rsidRPr="00672131" w:rsidRDefault="00F4754B" w:rsidP="006423CC">
            <w:pPr>
              <w:pStyle w:val="BodyText1"/>
              <w:rPr>
                <w:rFonts w:ascii="Times New Roman" w:hAnsi="Times New Roman"/>
              </w:rPr>
            </w:pPr>
            <w:r w:rsidRPr="00672131">
              <w:rPr>
                <w:rFonts w:ascii="Times New Roman" w:hAnsi="Times New Roman"/>
                <w:bCs/>
              </w:rPr>
              <w:t>{</w:t>
            </w:r>
            <w:del w:id="3735" w:author="Author">
              <w:r w:rsidR="00A60C43" w:rsidRPr="00FE002E">
                <w:rPr>
                  <w:rFonts w:ascii="Times New Roman" w:hAnsi="Times New Roman"/>
                  <w:bCs/>
                </w:rPr>
                <w:delText>2</w:delText>
              </w:r>
              <w:r w:rsidR="00EA3F88">
                <w:rPr>
                  <w:rFonts w:ascii="Times New Roman" w:hAnsi="Times New Roman"/>
                  <w:bCs/>
                </w:rPr>
                <w:delText>6</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1</w:delText>
              </w:r>
              <w:r w:rsidR="00FA1A9C">
                <w:rPr>
                  <w:rFonts w:ascii="Times New Roman" w:hAnsi="Times New Roman"/>
                  <w:bCs/>
                </w:rPr>
                <w:delText>0</w:delText>
              </w:r>
            </w:del>
            <w:ins w:id="3736" w:author="Author">
              <w:r w:rsidR="005810D1" w:rsidRPr="00672131">
                <w:rPr>
                  <w:rFonts w:ascii="Times New Roman" w:hAnsi="Times New Roman"/>
                  <w:bCs/>
                </w:rPr>
                <w:t>0</w:t>
              </w:r>
              <w:r w:rsidR="00A60C43" w:rsidRPr="00672131">
                <w:rPr>
                  <w:rFonts w:ascii="Times New Roman" w:hAnsi="Times New Roman"/>
                  <w:bCs/>
                </w:rPr>
                <w:t>2</w:t>
              </w:r>
              <w:r w:rsidR="00EA3F88" w:rsidRPr="00672131">
                <w:rPr>
                  <w:rFonts w:ascii="Times New Roman" w:hAnsi="Times New Roman"/>
                  <w:bCs/>
                </w:rPr>
                <w:t>6</w:t>
              </w:r>
              <w:r w:rsidR="00A60C43" w:rsidRPr="00672131">
                <w:rPr>
                  <w:rFonts w:ascii="Times New Roman" w:hAnsi="Times New Roman"/>
                  <w:bCs/>
                </w:rPr>
                <w:t>0</w:t>
              </w:r>
              <w:r w:rsidRPr="00672131">
                <w:rPr>
                  <w:rFonts w:ascii="Times New Roman" w:hAnsi="Times New Roman"/>
                  <w:bCs/>
                </w:rPr>
                <w:t>;</w:t>
              </w:r>
              <w:r w:rsidR="005810D1" w:rsidRPr="00672131">
                <w:rPr>
                  <w:rFonts w:ascii="Times New Roman" w:hAnsi="Times New Roman"/>
                  <w:bCs/>
                </w:rPr>
                <w:t>0</w:t>
              </w:r>
              <w:r w:rsidR="00FA1A9C" w:rsidRPr="00672131">
                <w:rPr>
                  <w:rFonts w:ascii="Times New Roman" w:hAnsi="Times New Roman"/>
                  <w:bCs/>
                </w:rPr>
                <w:t>0</w:t>
              </w:r>
              <w:r w:rsidRPr="00672131">
                <w:rPr>
                  <w:rFonts w:ascii="Times New Roman" w:hAnsi="Times New Roman"/>
                  <w:bCs/>
                </w:rPr>
                <w:t>1</w:t>
              </w:r>
              <w:r w:rsidR="00FA1A9C" w:rsidRPr="00672131">
                <w:rPr>
                  <w:rFonts w:ascii="Times New Roman" w:hAnsi="Times New Roman"/>
                  <w:bCs/>
                </w:rPr>
                <w:t>0</w:t>
              </w:r>
            </w:ins>
            <w:r w:rsidRPr="00672131">
              <w:rPr>
                <w:rFonts w:ascii="Times New Roman" w:hAnsi="Times New Roman"/>
                <w:bCs/>
              </w:rPr>
              <w:t>}</w:t>
            </w:r>
          </w:p>
        </w:tc>
        <w:tc>
          <w:tcPr>
            <w:tcW w:w="7548" w:type="dxa"/>
            <w:shd w:val="clear" w:color="auto" w:fill="FFFFFF"/>
          </w:tcPr>
          <w:p w14:paraId="16D3DD87" w14:textId="77777777" w:rsidR="00F4754B" w:rsidRPr="00011E14" w:rsidRDefault="00F4754B" w:rsidP="007E2A41">
            <w:pPr>
              <w:pStyle w:val="BodyText1"/>
              <w:spacing w:line="240" w:lineRule="auto"/>
              <w:rPr>
                <w:rFonts w:ascii="Times New Roman" w:hAnsi="Times New Roman"/>
                <w:b/>
                <w:rPrChange w:id="3737" w:author="Author">
                  <w:rPr>
                    <w:rFonts w:ascii="Times New Roman" w:hAnsi="Times New Roman"/>
                    <w:b/>
                    <w:lang w:val="fr-BE"/>
                  </w:rPr>
                </w:rPrChange>
              </w:rPr>
            </w:pPr>
            <w:r w:rsidRPr="00011E14">
              <w:rPr>
                <w:rFonts w:ascii="Times New Roman" w:hAnsi="Times New Roman"/>
                <w:b/>
                <w:rPrChange w:id="3738" w:author="Author">
                  <w:rPr>
                    <w:rFonts w:ascii="Times New Roman" w:hAnsi="Times New Roman"/>
                    <w:b/>
                    <w:lang w:val="fr-BE"/>
                  </w:rPr>
                </w:rPrChange>
              </w:rPr>
              <w:t>SME</w:t>
            </w:r>
            <w:r w:rsidR="00684A92" w:rsidRPr="00011E14">
              <w:rPr>
                <w:rFonts w:ascii="Times New Roman" w:hAnsi="Times New Roman"/>
                <w:b/>
                <w:rPrChange w:id="3739" w:author="Author">
                  <w:rPr>
                    <w:rFonts w:ascii="Times New Roman" w:hAnsi="Times New Roman"/>
                    <w:b/>
                    <w:lang w:val="fr-BE"/>
                  </w:rPr>
                </w:rPrChange>
              </w:rPr>
              <w:t xml:space="preserve"> exposures</w:t>
            </w:r>
            <w:r w:rsidR="00D50BF9" w:rsidRPr="00011E14">
              <w:rPr>
                <w:rFonts w:ascii="Times New Roman" w:hAnsi="Times New Roman"/>
                <w:b/>
                <w:rPrChange w:id="3740" w:author="Author">
                  <w:rPr>
                    <w:rFonts w:ascii="Times New Roman" w:hAnsi="Times New Roman"/>
                    <w:b/>
                    <w:lang w:val="fr-BE"/>
                  </w:rPr>
                </w:rPrChange>
              </w:rPr>
              <w:t xml:space="preserve"> – Leverage Ratio Exposure Value</w:t>
            </w:r>
            <w:r w:rsidR="00706750" w:rsidRPr="00011E14">
              <w:rPr>
                <w:rFonts w:ascii="Times New Roman" w:hAnsi="Times New Roman"/>
                <w:b/>
                <w:rPrChange w:id="3741" w:author="Author">
                  <w:rPr>
                    <w:rFonts w:ascii="Times New Roman" w:hAnsi="Times New Roman"/>
                    <w:b/>
                    <w:lang w:val="fr-BE"/>
                  </w:rPr>
                </w:rPrChange>
              </w:rPr>
              <w:t xml:space="preserve"> – SA exposures</w:t>
            </w:r>
          </w:p>
          <w:p w14:paraId="58E632CC" w14:textId="77777777" w:rsidR="002509B1" w:rsidRPr="00011E14" w:rsidRDefault="002509B1" w:rsidP="007E2A41">
            <w:pPr>
              <w:pStyle w:val="BodyText1"/>
              <w:spacing w:line="240" w:lineRule="auto"/>
              <w:rPr>
                <w:rFonts w:ascii="Times New Roman" w:hAnsi="Times New Roman"/>
                <w:b/>
                <w:rPrChange w:id="3742" w:author="Author">
                  <w:rPr>
                    <w:rFonts w:ascii="Times New Roman" w:hAnsi="Times New Roman"/>
                    <w:b/>
                    <w:lang w:val="fr-FR"/>
                  </w:rPr>
                </w:rPrChange>
              </w:rPr>
            </w:pPr>
          </w:p>
          <w:p w14:paraId="1237A324" w14:textId="1CB1DBC9" w:rsidR="00F4754B" w:rsidRPr="00672131" w:rsidRDefault="00F4754B" w:rsidP="007E2A41">
            <w:pPr>
              <w:pStyle w:val="BodyText1"/>
              <w:spacing w:line="240" w:lineRule="auto"/>
              <w:rPr>
                <w:rFonts w:ascii="Times New Roman" w:hAnsi="Times New Roman"/>
                <w:bCs/>
              </w:rPr>
            </w:pPr>
            <w:r w:rsidRPr="00672131">
              <w:rPr>
                <w:rFonts w:ascii="Times New Roman" w:hAnsi="Times New Roman"/>
                <w:bCs/>
              </w:rPr>
              <w:t>The leverage ratio exposure value of assets that are exposures to corporates in the form of small</w:t>
            </w:r>
            <w:r w:rsidR="00BE6AC4" w:rsidRPr="00672131">
              <w:rPr>
                <w:rFonts w:ascii="Times New Roman" w:hAnsi="Times New Roman"/>
                <w:bCs/>
              </w:rPr>
              <w:t>-</w:t>
            </w:r>
            <w:r w:rsidRPr="00672131">
              <w:rPr>
                <w:rFonts w:ascii="Times New Roman" w:hAnsi="Times New Roman"/>
                <w:bCs/>
              </w:rPr>
              <w:t xml:space="preserve"> and medium</w:t>
            </w:r>
            <w:r w:rsidR="00BE6AC4" w:rsidRPr="00672131">
              <w:rPr>
                <w:rFonts w:ascii="Times New Roman" w:hAnsi="Times New Roman"/>
                <w:bCs/>
              </w:rPr>
              <w:t>-</w:t>
            </w:r>
            <w:r w:rsidRPr="00672131">
              <w:rPr>
                <w:rFonts w:ascii="Times New Roman" w:hAnsi="Times New Roman"/>
                <w:bCs/>
              </w:rPr>
              <w:t xml:space="preserve">sized enterprises that fall under Article </w:t>
            </w:r>
            <w:r w:rsidR="00D648F5" w:rsidRPr="00672131">
              <w:rPr>
                <w:rFonts w:ascii="Times New Roman" w:hAnsi="Times New Roman"/>
                <w:bCs/>
              </w:rPr>
              <w:t>122</w:t>
            </w:r>
            <w:r w:rsidRPr="00672131">
              <w:rPr>
                <w:rFonts w:ascii="Times New Roman" w:hAnsi="Times New Roman"/>
                <w:bCs/>
              </w:rPr>
              <w:t xml:space="preserve"> </w:t>
            </w:r>
            <w:del w:id="3743" w:author="Author">
              <w:r w:rsidRPr="00FE002E">
                <w:rPr>
                  <w:rFonts w:ascii="Times New Roman" w:hAnsi="Times New Roman"/>
                  <w:bCs/>
                </w:rPr>
                <w:delText xml:space="preserve">of the </w:delText>
              </w:r>
            </w:del>
            <w:r w:rsidR="00684733" w:rsidRPr="00672131">
              <w:rPr>
                <w:rFonts w:ascii="Times New Roman" w:hAnsi="Times New Roman"/>
                <w:bCs/>
              </w:rPr>
              <w:t>CRR</w:t>
            </w:r>
            <w:r w:rsidRPr="00672131">
              <w:rPr>
                <w:rFonts w:ascii="Times New Roman" w:hAnsi="Times New Roman"/>
                <w:bCs/>
              </w:rPr>
              <w:t xml:space="preserve">. </w:t>
            </w:r>
          </w:p>
          <w:p w14:paraId="7B7A462F" w14:textId="77777777" w:rsidR="00FA71DB" w:rsidRPr="00672131" w:rsidRDefault="00FA71DB" w:rsidP="007E2A41">
            <w:pPr>
              <w:pStyle w:val="BodyText1"/>
              <w:spacing w:line="240" w:lineRule="auto"/>
              <w:rPr>
                <w:rFonts w:ascii="Times New Roman" w:hAnsi="Times New Roman"/>
                <w:bCs/>
              </w:rPr>
            </w:pPr>
          </w:p>
          <w:p w14:paraId="1CE37C6D" w14:textId="6E497B91" w:rsidR="004F39F5" w:rsidRPr="00672131" w:rsidRDefault="004F39F5" w:rsidP="007E2A41">
            <w:pPr>
              <w:pStyle w:val="BodyText1"/>
              <w:spacing w:line="240" w:lineRule="auto"/>
              <w:rPr>
                <w:rFonts w:ascii="Times New Roman" w:hAnsi="Times New Roman"/>
                <w:bCs/>
              </w:rPr>
            </w:pPr>
            <w:r w:rsidRPr="00672131">
              <w:rPr>
                <w:rFonts w:ascii="Times New Roman" w:hAnsi="Times New Roman"/>
                <w:bCs/>
              </w:rPr>
              <w:t>For the purpose of this</w:t>
            </w:r>
            <w:r w:rsidR="00877186" w:rsidRPr="00672131">
              <w:rPr>
                <w:rFonts w:ascii="Times New Roman" w:hAnsi="Times New Roman"/>
                <w:bCs/>
              </w:rPr>
              <w:t xml:space="preserve"> cell</w:t>
            </w:r>
            <w:r w:rsidRPr="00672131">
              <w:rPr>
                <w:rFonts w:ascii="Times New Roman" w:hAnsi="Times New Roman"/>
                <w:bCs/>
              </w:rPr>
              <w:t xml:space="preserve">, a small and medium enterprise is in accordance with </w:t>
            </w:r>
            <w:ins w:id="3744" w:author="Author">
              <w:r w:rsidR="00AB1EC7" w:rsidRPr="00672131">
                <w:rPr>
                  <w:rFonts w:ascii="Times New Roman" w:hAnsi="Times New Roman"/>
                  <w:bCs/>
                </w:rPr>
                <w:t xml:space="preserve">point (b) of </w:t>
              </w:r>
            </w:ins>
            <w:r w:rsidRPr="00672131">
              <w:rPr>
                <w:rFonts w:ascii="Times New Roman" w:hAnsi="Times New Roman"/>
                <w:bCs/>
              </w:rPr>
              <w:t xml:space="preserve">Article </w:t>
            </w:r>
            <w:r w:rsidR="00D648F5" w:rsidRPr="00672131">
              <w:rPr>
                <w:rFonts w:ascii="Times New Roman" w:hAnsi="Times New Roman"/>
                <w:bCs/>
              </w:rPr>
              <w:t>501</w:t>
            </w:r>
            <w:r w:rsidRPr="00672131">
              <w:rPr>
                <w:rFonts w:ascii="Times New Roman" w:hAnsi="Times New Roman"/>
                <w:bCs/>
              </w:rPr>
              <w:t>(2</w:t>
            </w:r>
            <w:del w:id="3745" w:author="Author">
              <w:r w:rsidR="00D648F5" w:rsidRPr="00FE002E">
                <w:rPr>
                  <w:rFonts w:ascii="Times New Roman" w:hAnsi="Times New Roman"/>
                  <w:bCs/>
                </w:rPr>
                <w:delText>)(b</w:delText>
              </w:r>
              <w:r w:rsidRPr="00FE002E">
                <w:rPr>
                  <w:rFonts w:ascii="Times New Roman" w:hAnsi="Times New Roman"/>
                  <w:bCs/>
                </w:rPr>
                <w:delText>)</w:delText>
              </w:r>
              <w:r w:rsidR="000C04BB">
                <w:rPr>
                  <w:rFonts w:ascii="Times New Roman" w:hAnsi="Times New Roman"/>
                  <w:bCs/>
                </w:rPr>
                <w:delText xml:space="preserve"> of the</w:delText>
              </w:r>
            </w:del>
            <w:ins w:id="3746" w:author="Author">
              <w:r w:rsidR="00D648F5" w:rsidRPr="00672131">
                <w:rPr>
                  <w:rFonts w:ascii="Times New Roman" w:hAnsi="Times New Roman"/>
                  <w:bCs/>
                </w:rPr>
                <w:t>)</w:t>
              </w:r>
            </w:ins>
            <w:r w:rsidR="000C04BB" w:rsidRPr="00672131">
              <w:rPr>
                <w:rFonts w:ascii="Times New Roman" w:hAnsi="Times New Roman"/>
                <w:bCs/>
              </w:rPr>
              <w:t xml:space="preserve"> </w:t>
            </w:r>
            <w:r w:rsidR="00684733" w:rsidRPr="00672131">
              <w:rPr>
                <w:rFonts w:ascii="Times New Roman" w:hAnsi="Times New Roman"/>
                <w:bCs/>
              </w:rPr>
              <w:t>CRR</w:t>
            </w:r>
            <w:r w:rsidRPr="00672131">
              <w:rPr>
                <w:rFonts w:ascii="Times New Roman" w:hAnsi="Times New Roman"/>
                <w:bCs/>
              </w:rPr>
              <w:t>.</w:t>
            </w:r>
          </w:p>
          <w:p w14:paraId="5E29251B" w14:textId="77777777" w:rsidR="00086A8A" w:rsidRPr="00672131" w:rsidRDefault="00086A8A" w:rsidP="007E2A41">
            <w:pPr>
              <w:pStyle w:val="BodyText1"/>
              <w:spacing w:line="240" w:lineRule="auto"/>
              <w:rPr>
                <w:rFonts w:ascii="Times New Roman" w:hAnsi="Times New Roman"/>
                <w:bCs/>
              </w:rPr>
            </w:pPr>
          </w:p>
          <w:p w14:paraId="6B816FE5" w14:textId="77777777" w:rsidR="00086A8A" w:rsidRPr="00672131" w:rsidRDefault="00086A8A" w:rsidP="007E2A41">
            <w:pPr>
              <w:pStyle w:val="BodyText1"/>
              <w:spacing w:line="240" w:lineRule="auto"/>
              <w:rPr>
                <w:rFonts w:ascii="Times New Roman" w:hAnsi="Times New Roman"/>
                <w:bCs/>
              </w:rPr>
            </w:pPr>
            <w:r w:rsidRPr="00672131">
              <w:rPr>
                <w:rFonts w:ascii="Times New Roman" w:hAnsi="Times New Roman"/>
                <w:bCs/>
              </w:rPr>
              <w:t>Institutions shall report net of defaulted exposures.</w:t>
            </w:r>
          </w:p>
          <w:p w14:paraId="5FAEA464" w14:textId="77777777" w:rsidR="002509B1" w:rsidRPr="00672131" w:rsidRDefault="002509B1" w:rsidP="007E2A41">
            <w:pPr>
              <w:pStyle w:val="BodyText1"/>
              <w:spacing w:line="240" w:lineRule="auto"/>
              <w:rPr>
                <w:rFonts w:ascii="Times New Roman" w:hAnsi="Times New Roman"/>
                <w:bCs/>
              </w:rPr>
            </w:pPr>
          </w:p>
        </w:tc>
      </w:tr>
      <w:tr w:rsidR="002A54FF" w:rsidRPr="00FE002E" w14:paraId="13131DF5" w14:textId="77777777" w:rsidTr="004B064A">
        <w:trPr>
          <w:trHeight w:val="71"/>
        </w:trPr>
        <w:tc>
          <w:tcPr>
            <w:tcW w:w="1417" w:type="dxa"/>
            <w:shd w:val="clear" w:color="auto" w:fill="FFFFFF"/>
          </w:tcPr>
          <w:p w14:paraId="05B0110D" w14:textId="141669CE" w:rsidR="00F4754B" w:rsidRPr="00FE002E" w:rsidRDefault="00F4754B" w:rsidP="006423CC">
            <w:pPr>
              <w:pStyle w:val="BodyText1"/>
              <w:rPr>
                <w:rFonts w:ascii="Times New Roman" w:hAnsi="Times New Roman"/>
                <w:bCs/>
              </w:rPr>
            </w:pPr>
            <w:r w:rsidRPr="00FE002E">
              <w:rPr>
                <w:rFonts w:ascii="Times New Roman" w:hAnsi="Times New Roman"/>
                <w:bCs/>
              </w:rPr>
              <w:t>{</w:t>
            </w:r>
            <w:del w:id="3747" w:author="Author">
              <w:r w:rsidR="00A60C43" w:rsidRPr="00FE002E">
                <w:rPr>
                  <w:rFonts w:ascii="Times New Roman" w:hAnsi="Times New Roman"/>
                  <w:bCs/>
                </w:rPr>
                <w:delText>2</w:delText>
              </w:r>
              <w:r w:rsidR="00EA3F88">
                <w:rPr>
                  <w:rFonts w:ascii="Times New Roman" w:hAnsi="Times New Roman"/>
                  <w:bCs/>
                </w:rPr>
                <w:delText>6</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2</w:delText>
              </w:r>
              <w:r w:rsidR="00FA1A9C">
                <w:rPr>
                  <w:rFonts w:ascii="Times New Roman" w:hAnsi="Times New Roman"/>
                  <w:bCs/>
                </w:rPr>
                <w:delText>0</w:delText>
              </w:r>
            </w:del>
            <w:ins w:id="3748" w:author="Autho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4E8AC377"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SME</w:t>
            </w:r>
            <w:r w:rsidR="00684A92" w:rsidRPr="00FE002E">
              <w:rPr>
                <w:rFonts w:ascii="Times New Roman" w:hAnsi="Times New Roman"/>
                <w:b/>
                <w:bCs/>
              </w:rPr>
              <w:t xml:space="preserve"> exposures</w:t>
            </w:r>
            <w:r w:rsidR="00D50BF9">
              <w:rPr>
                <w:rFonts w:ascii="Times New Roman" w:hAnsi="Times New Roman"/>
                <w:b/>
                <w:bCs/>
              </w:rPr>
              <w:t xml:space="preserve"> </w:t>
            </w:r>
            <w:r w:rsidR="00D50BF9">
              <w:rPr>
                <w:rFonts w:ascii="Times New Roman" w:hAnsi="Times New Roman"/>
                <w:b/>
              </w:rPr>
              <w:t>– Leverage Ratio Exposure Value</w:t>
            </w:r>
            <w:r w:rsidR="00315160">
              <w:rPr>
                <w:rFonts w:ascii="Times New Roman" w:hAnsi="Times New Roman"/>
                <w:b/>
                <w:bCs/>
              </w:rPr>
              <w:t xml:space="preserve"> – IRB exposures</w:t>
            </w:r>
          </w:p>
          <w:p w14:paraId="3C79785C" w14:textId="77777777" w:rsidR="002509B1" w:rsidRPr="00FE002E" w:rsidRDefault="002509B1" w:rsidP="007E2A41">
            <w:pPr>
              <w:pStyle w:val="BodyText1"/>
              <w:spacing w:line="240" w:lineRule="auto"/>
              <w:rPr>
                <w:rFonts w:ascii="Times New Roman" w:hAnsi="Times New Roman"/>
                <w:b/>
                <w:bCs/>
              </w:rPr>
            </w:pPr>
          </w:p>
          <w:p w14:paraId="1B0B29E1" w14:textId="1D372163"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corporates under </w:t>
            </w:r>
            <w:ins w:id="3749" w:author="Author">
              <w:r w:rsidR="00C432E8">
                <w:rPr>
                  <w:rFonts w:ascii="Times New Roman" w:hAnsi="Times New Roman"/>
                  <w:bCs/>
                </w:rPr>
                <w:t xml:space="preserve">point (c) of </w:t>
              </w:r>
            </w:ins>
            <w:r w:rsidRPr="00FE002E">
              <w:rPr>
                <w:rFonts w:ascii="Times New Roman" w:hAnsi="Times New Roman"/>
                <w:bCs/>
              </w:rPr>
              <w:t xml:space="preserve">Article </w:t>
            </w:r>
            <w:r w:rsidR="00C263AA" w:rsidRPr="00FE002E">
              <w:rPr>
                <w:rFonts w:ascii="Times New Roman" w:hAnsi="Times New Roman"/>
                <w:bCs/>
              </w:rPr>
              <w:t>147</w:t>
            </w:r>
            <w:r w:rsidRPr="00FE002E">
              <w:rPr>
                <w:rFonts w:ascii="Times New Roman" w:hAnsi="Times New Roman"/>
                <w:bCs/>
              </w:rPr>
              <w:t>(2</w:t>
            </w:r>
            <w:del w:id="3750" w:author="Author">
              <w:r w:rsidRPr="00FE002E">
                <w:rPr>
                  <w:rFonts w:ascii="Times New Roman" w:hAnsi="Times New Roman"/>
                  <w:bCs/>
                </w:rPr>
                <w:delText>)(c) of the</w:delText>
              </w:r>
            </w:del>
            <w:ins w:id="3751" w:author="Author">
              <w:r w:rsidRPr="00FE002E">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if these exposures are exposures to small</w:t>
            </w:r>
            <w:r w:rsidR="00BE6AC4">
              <w:rPr>
                <w:rFonts w:ascii="Times New Roman" w:hAnsi="Times New Roman"/>
                <w:bCs/>
              </w:rPr>
              <w:t>-</w:t>
            </w:r>
            <w:r w:rsidRPr="00FE002E">
              <w:rPr>
                <w:rFonts w:ascii="Times New Roman" w:hAnsi="Times New Roman"/>
                <w:bCs/>
              </w:rPr>
              <w:t xml:space="preserve"> and medium</w:t>
            </w:r>
            <w:r w:rsidR="00BE6AC4">
              <w:rPr>
                <w:rFonts w:ascii="Times New Roman" w:hAnsi="Times New Roman"/>
                <w:bCs/>
              </w:rPr>
              <w:t>-</w:t>
            </w:r>
            <w:r w:rsidRPr="00FE002E">
              <w:rPr>
                <w:rFonts w:ascii="Times New Roman" w:hAnsi="Times New Roman"/>
                <w:bCs/>
              </w:rPr>
              <w:t xml:space="preserve">sized enterprises and are </w:t>
            </w:r>
            <w:r w:rsidRPr="00011E14">
              <w:rPr>
                <w:rFonts w:ascii="Times New Roman" w:hAnsi="Times New Roman"/>
                <w:rPrChange w:id="3752" w:author="Author">
                  <w:rPr>
                    <w:rFonts w:ascii="Times New Roman" w:hAnsi="Times New Roman"/>
                    <w:b/>
                    <w:u w:val="single"/>
                  </w:rPr>
                </w:rPrChange>
              </w:rPr>
              <w:t>not</w:t>
            </w:r>
            <w:r w:rsidRPr="00FE002E">
              <w:rPr>
                <w:rFonts w:ascii="Times New Roman" w:hAnsi="Times New Roman"/>
                <w:bCs/>
              </w:rPr>
              <w:t xml:space="preserve"> secured by mortgages on immovable property in accordance with </w:t>
            </w:r>
            <w:ins w:id="3753" w:author="Author">
              <w:r w:rsidR="000164A2">
                <w:rPr>
                  <w:rFonts w:ascii="Times New Roman" w:hAnsi="Times New Roman"/>
                  <w:bCs/>
                </w:rPr>
                <w:t xml:space="preserve">point (a) of </w:t>
              </w:r>
            </w:ins>
            <w:r w:rsidRPr="00FE002E">
              <w:rPr>
                <w:rFonts w:ascii="Times New Roman" w:hAnsi="Times New Roman"/>
                <w:bCs/>
              </w:rPr>
              <w:t xml:space="preserve">Article </w:t>
            </w:r>
            <w:r w:rsidR="00C263AA" w:rsidRPr="00FE002E">
              <w:rPr>
                <w:rFonts w:ascii="Times New Roman" w:hAnsi="Times New Roman"/>
                <w:bCs/>
              </w:rPr>
              <w:t>199</w:t>
            </w:r>
            <w:r w:rsidRPr="00FE002E">
              <w:rPr>
                <w:rFonts w:ascii="Times New Roman" w:hAnsi="Times New Roman"/>
                <w:bCs/>
              </w:rPr>
              <w:t>(1</w:t>
            </w:r>
            <w:del w:id="3754" w:author="Author">
              <w:r w:rsidRPr="00FE002E">
                <w:rPr>
                  <w:rFonts w:ascii="Times New Roman" w:hAnsi="Times New Roman"/>
                  <w:bCs/>
                </w:rPr>
                <w:delText>)(a) of the</w:delText>
              </w:r>
            </w:del>
            <w:ins w:id="3755" w:author="Author">
              <w:r w:rsidRPr="00FE002E">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w:t>
            </w:r>
          </w:p>
          <w:p w14:paraId="16526905" w14:textId="77777777" w:rsidR="00FA71DB" w:rsidRDefault="00FA71DB" w:rsidP="007E2A41">
            <w:pPr>
              <w:pStyle w:val="BodyText1"/>
              <w:spacing w:line="240" w:lineRule="auto"/>
              <w:rPr>
                <w:rFonts w:ascii="Times New Roman" w:hAnsi="Times New Roman"/>
                <w:bCs/>
              </w:rPr>
            </w:pPr>
          </w:p>
          <w:p w14:paraId="729394D8" w14:textId="67089892" w:rsidR="002509B1" w:rsidRDefault="004F39F5" w:rsidP="007E2A41">
            <w:pPr>
              <w:pStyle w:val="BodyText1"/>
              <w:spacing w:line="240" w:lineRule="auto"/>
              <w:rPr>
                <w:rFonts w:ascii="Times New Roman" w:hAnsi="Times New Roman"/>
                <w:b/>
                <w:bCs/>
                <w:u w:val="single"/>
              </w:rPr>
            </w:pPr>
            <w:r w:rsidRPr="00FE002E">
              <w:rPr>
                <w:rFonts w:ascii="Times New Roman" w:hAnsi="Times New Roman"/>
                <w:bCs/>
              </w:rPr>
              <w:t>For the purpose of this</w:t>
            </w:r>
            <w:r w:rsidR="00877186">
              <w:rPr>
                <w:rFonts w:ascii="Times New Roman" w:hAnsi="Times New Roman"/>
                <w:bCs/>
              </w:rPr>
              <w:t xml:space="preserve"> cell</w:t>
            </w:r>
            <w:r w:rsidRPr="00FE002E">
              <w:rPr>
                <w:rFonts w:ascii="Times New Roman" w:hAnsi="Times New Roman"/>
                <w:bCs/>
              </w:rPr>
              <w:t xml:space="preserve">, </w:t>
            </w:r>
            <w:r w:rsidR="00FA71DB">
              <w:rPr>
                <w:rFonts w:ascii="Times New Roman" w:hAnsi="Times New Roman"/>
                <w:bCs/>
              </w:rPr>
              <w:t>the term</w:t>
            </w:r>
            <w:r w:rsidRPr="00FE002E">
              <w:rPr>
                <w:rFonts w:ascii="Times New Roman" w:hAnsi="Times New Roman"/>
                <w:bCs/>
              </w:rPr>
              <w:t xml:space="preserve"> </w:t>
            </w:r>
            <w:r w:rsidR="00FA71DB">
              <w:rPr>
                <w:rFonts w:ascii="Times New Roman" w:hAnsi="Times New Roman"/>
                <w:bCs/>
              </w:rPr>
              <w:t>'</w:t>
            </w:r>
            <w:r w:rsidRPr="00FE002E">
              <w:rPr>
                <w:rFonts w:ascii="Times New Roman" w:hAnsi="Times New Roman"/>
                <w:bCs/>
              </w:rPr>
              <w:t>small and medium enterprise</w:t>
            </w:r>
            <w:r w:rsidR="00FA71DB">
              <w:rPr>
                <w:rFonts w:ascii="Times New Roman" w:hAnsi="Times New Roman"/>
                <w:bCs/>
              </w:rPr>
              <w:t>'</w:t>
            </w:r>
            <w:r w:rsidRPr="00FE002E">
              <w:rPr>
                <w:rFonts w:ascii="Times New Roman" w:hAnsi="Times New Roman"/>
                <w:bCs/>
              </w:rPr>
              <w:t xml:space="preserve"> is </w:t>
            </w:r>
            <w:r w:rsidR="00FA71DB">
              <w:rPr>
                <w:rFonts w:ascii="Times New Roman" w:hAnsi="Times New Roman"/>
                <w:bCs/>
              </w:rPr>
              <w:t xml:space="preserve">defined </w:t>
            </w:r>
            <w:r w:rsidRPr="00FE002E">
              <w:rPr>
                <w:rFonts w:ascii="Times New Roman" w:hAnsi="Times New Roman"/>
                <w:bCs/>
              </w:rPr>
              <w:t xml:space="preserve">in accordance with </w:t>
            </w:r>
            <w:ins w:id="3756" w:author="Author">
              <w:r w:rsidR="00C432E8">
                <w:rPr>
                  <w:rFonts w:ascii="Times New Roman" w:hAnsi="Times New Roman"/>
                  <w:bCs/>
                </w:rPr>
                <w:t xml:space="preserve">point (b) of </w:t>
              </w:r>
            </w:ins>
            <w:r w:rsidRPr="00FE002E">
              <w:rPr>
                <w:rFonts w:ascii="Times New Roman" w:hAnsi="Times New Roman"/>
                <w:bCs/>
              </w:rPr>
              <w:t xml:space="preserve">Article </w:t>
            </w:r>
            <w:r w:rsidR="00D648F5" w:rsidRPr="00FE002E">
              <w:rPr>
                <w:rFonts w:ascii="Times New Roman" w:hAnsi="Times New Roman"/>
                <w:bCs/>
              </w:rPr>
              <w:t>501</w:t>
            </w:r>
            <w:r w:rsidRPr="00FE002E">
              <w:rPr>
                <w:rFonts w:ascii="Times New Roman" w:hAnsi="Times New Roman"/>
                <w:bCs/>
              </w:rPr>
              <w:t>(2</w:t>
            </w:r>
            <w:del w:id="3757" w:author="Author">
              <w:r w:rsidR="00D648F5" w:rsidRPr="00FE002E">
                <w:rPr>
                  <w:rFonts w:ascii="Times New Roman" w:hAnsi="Times New Roman"/>
                  <w:bCs/>
                </w:rPr>
                <w:delText>)(b</w:delText>
              </w:r>
              <w:r w:rsidRPr="00FE002E">
                <w:rPr>
                  <w:rFonts w:ascii="Times New Roman" w:hAnsi="Times New Roman"/>
                  <w:bCs/>
                </w:rPr>
                <w:delText>)</w:delText>
              </w:r>
              <w:r w:rsidR="000C04BB">
                <w:rPr>
                  <w:rFonts w:ascii="Times New Roman" w:hAnsi="Times New Roman"/>
                  <w:bCs/>
                </w:rPr>
                <w:delText xml:space="preserve"> of the</w:delText>
              </w:r>
            </w:del>
            <w:ins w:id="3758" w:author="Author">
              <w:r w:rsidR="00D648F5" w:rsidRPr="00FE002E">
                <w:rPr>
                  <w:rFonts w:ascii="Times New Roman" w:hAnsi="Times New Roman"/>
                  <w:bCs/>
                </w:rPr>
                <w:t>)</w:t>
              </w:r>
            </w:ins>
            <w:r w:rsidR="000C04BB">
              <w:rPr>
                <w:rFonts w:ascii="Times New Roman" w:hAnsi="Times New Roman"/>
                <w:bCs/>
              </w:rPr>
              <w:t xml:space="preserve"> </w:t>
            </w:r>
            <w:r w:rsidR="00684733">
              <w:rPr>
                <w:rFonts w:ascii="Times New Roman" w:hAnsi="Times New Roman"/>
                <w:bCs/>
              </w:rPr>
              <w:t>CRR</w:t>
            </w:r>
            <w:r w:rsidRPr="00FE002E">
              <w:rPr>
                <w:rFonts w:ascii="Times New Roman" w:hAnsi="Times New Roman"/>
                <w:bCs/>
              </w:rPr>
              <w:t>.</w:t>
            </w:r>
          </w:p>
          <w:p w14:paraId="22C20CDE" w14:textId="77777777" w:rsidR="009C4E79" w:rsidRDefault="009C4E79" w:rsidP="007E2A41">
            <w:pPr>
              <w:pStyle w:val="BodyText1"/>
              <w:spacing w:line="240" w:lineRule="auto"/>
              <w:rPr>
                <w:rFonts w:ascii="Times New Roman" w:hAnsi="Times New Roman"/>
                <w:b/>
                <w:bCs/>
                <w:u w:val="single"/>
              </w:rPr>
            </w:pPr>
          </w:p>
          <w:p w14:paraId="097477CB"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542463BD" w14:textId="77777777" w:rsidR="009C4E79" w:rsidRPr="00FE002E" w:rsidDel="00504CFF" w:rsidRDefault="009C4E79" w:rsidP="007E2A41">
            <w:pPr>
              <w:pStyle w:val="BodyText1"/>
              <w:spacing w:line="240" w:lineRule="auto"/>
              <w:rPr>
                <w:rFonts w:ascii="Times New Roman" w:hAnsi="Times New Roman"/>
                <w:b/>
                <w:bCs/>
                <w:u w:val="single"/>
              </w:rPr>
            </w:pPr>
          </w:p>
        </w:tc>
      </w:tr>
      <w:tr w:rsidR="002A54FF" w:rsidRPr="00FE002E" w14:paraId="50044CAE" w14:textId="77777777" w:rsidTr="004B064A">
        <w:trPr>
          <w:trHeight w:val="71"/>
        </w:trPr>
        <w:tc>
          <w:tcPr>
            <w:tcW w:w="1417" w:type="dxa"/>
            <w:shd w:val="clear" w:color="auto" w:fill="FFFFFF"/>
          </w:tcPr>
          <w:p w14:paraId="5F7100BE" w14:textId="4FD20F6D" w:rsidR="00F4754B" w:rsidRPr="00FE002E" w:rsidRDefault="00F4754B" w:rsidP="006423CC">
            <w:pPr>
              <w:pStyle w:val="BodyText1"/>
              <w:rPr>
                <w:rFonts w:ascii="Times New Roman" w:hAnsi="Times New Roman"/>
              </w:rPr>
            </w:pPr>
            <w:r w:rsidRPr="00FE002E">
              <w:rPr>
                <w:rFonts w:ascii="Times New Roman" w:hAnsi="Times New Roman"/>
                <w:bCs/>
              </w:rPr>
              <w:lastRenderedPageBreak/>
              <w:t>{</w:t>
            </w:r>
            <w:del w:id="3759" w:author="Author">
              <w:r w:rsidR="00A60C43" w:rsidRPr="00FE002E">
                <w:rPr>
                  <w:rFonts w:ascii="Times New Roman" w:hAnsi="Times New Roman"/>
                  <w:bCs/>
                </w:rPr>
                <w:delText>2</w:delText>
              </w:r>
              <w:r w:rsidR="00EA3F88">
                <w:rPr>
                  <w:rFonts w:ascii="Times New Roman" w:hAnsi="Times New Roman"/>
                  <w:bCs/>
                </w:rPr>
                <w:delText>6</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3</w:delText>
              </w:r>
              <w:r w:rsidR="00FA1A9C">
                <w:rPr>
                  <w:rFonts w:ascii="Times New Roman" w:hAnsi="Times New Roman"/>
                  <w:bCs/>
                </w:rPr>
                <w:delText>0</w:delText>
              </w:r>
            </w:del>
            <w:ins w:id="3760" w:author="Autho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0D365078" w14:textId="48A6A223"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SME</w:t>
            </w:r>
            <w:r w:rsidR="00684A92" w:rsidRPr="00FE002E">
              <w:rPr>
                <w:rFonts w:ascii="Times New Roman" w:hAnsi="Times New Roman"/>
                <w:b/>
                <w:bCs/>
              </w:rPr>
              <w:t xml:space="preserve"> exposures</w:t>
            </w:r>
            <w:r w:rsidR="00D50BF9">
              <w:rPr>
                <w:rFonts w:ascii="Times New Roman" w:hAnsi="Times New Roman"/>
                <w:b/>
                <w:bCs/>
              </w:rPr>
              <w:t xml:space="preserve"> – </w:t>
            </w:r>
            <w:del w:id="3761" w:author="Author">
              <w:r w:rsidR="00D50BF9">
                <w:rPr>
                  <w:rFonts w:ascii="Times New Roman" w:hAnsi="Times New Roman"/>
                  <w:b/>
                  <w:bCs/>
                </w:rPr>
                <w:delText>RWA</w:delText>
              </w:r>
            </w:del>
            <w:ins w:id="3762" w:author="Author">
              <w:r w:rsidR="00D50BF9">
                <w:rPr>
                  <w:rFonts w:ascii="Times New Roman" w:hAnsi="Times New Roman"/>
                  <w:b/>
                  <w:bCs/>
                </w:rPr>
                <w:t>RW</w:t>
              </w:r>
              <w:r w:rsidR="00247954">
                <w:rPr>
                  <w:rFonts w:ascii="Times New Roman" w:hAnsi="Times New Roman"/>
                  <w:b/>
                  <w:bCs/>
                </w:rPr>
                <w:t>E</w:t>
              </w:r>
              <w:r w:rsidR="00D50BF9">
                <w:rPr>
                  <w:rFonts w:ascii="Times New Roman" w:hAnsi="Times New Roman"/>
                  <w:b/>
                  <w:bCs/>
                </w:rPr>
                <w:t>A</w:t>
              </w:r>
            </w:ins>
            <w:r w:rsidR="00706750" w:rsidRPr="007129B2">
              <w:rPr>
                <w:rFonts w:ascii="Times New Roman" w:hAnsi="Times New Roman"/>
                <w:b/>
                <w:bCs/>
              </w:rPr>
              <w:t xml:space="preserve"> – SA exposures</w:t>
            </w:r>
          </w:p>
          <w:p w14:paraId="77B9BE18" w14:textId="77777777" w:rsidR="002509B1" w:rsidRPr="00FE002E" w:rsidRDefault="002509B1" w:rsidP="007E2A41">
            <w:pPr>
              <w:pStyle w:val="BodyText1"/>
              <w:spacing w:line="240" w:lineRule="auto"/>
              <w:rPr>
                <w:rFonts w:ascii="Times New Roman" w:hAnsi="Times New Roman"/>
                <w:b/>
                <w:bCs/>
              </w:rPr>
            </w:pPr>
          </w:p>
          <w:p w14:paraId="2BBE88E5" w14:textId="3BA6F4E1"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risk-weighted exposure amount of assets that are exposures to corporates in the form of small</w:t>
            </w:r>
            <w:r w:rsidR="00BE6AC4">
              <w:rPr>
                <w:rFonts w:ascii="Times New Roman" w:hAnsi="Times New Roman"/>
                <w:bCs/>
              </w:rPr>
              <w:t>-</w:t>
            </w:r>
            <w:r w:rsidRPr="00FE002E">
              <w:rPr>
                <w:rFonts w:ascii="Times New Roman" w:hAnsi="Times New Roman"/>
                <w:bCs/>
              </w:rPr>
              <w:t xml:space="preserve"> and medium</w:t>
            </w:r>
            <w:r w:rsidR="00BE6AC4">
              <w:rPr>
                <w:rFonts w:ascii="Times New Roman" w:hAnsi="Times New Roman"/>
                <w:bCs/>
              </w:rPr>
              <w:t>-sized</w:t>
            </w:r>
            <w:r w:rsidRPr="00FE002E">
              <w:rPr>
                <w:rFonts w:ascii="Times New Roman" w:hAnsi="Times New Roman"/>
                <w:bCs/>
              </w:rPr>
              <w:t xml:space="preserve"> enterprises that fall under Article </w:t>
            </w:r>
            <w:r w:rsidR="00C263AA" w:rsidRPr="00FE002E">
              <w:rPr>
                <w:rFonts w:ascii="Times New Roman" w:hAnsi="Times New Roman"/>
                <w:bCs/>
              </w:rPr>
              <w:t>122</w:t>
            </w:r>
            <w:r w:rsidRPr="00FE002E">
              <w:rPr>
                <w:rFonts w:ascii="Times New Roman" w:hAnsi="Times New Roman"/>
                <w:bCs/>
              </w:rPr>
              <w:t xml:space="preserve"> </w:t>
            </w:r>
            <w:del w:id="3763" w:author="Author">
              <w:r w:rsidRPr="00FE002E">
                <w:rPr>
                  <w:rFonts w:ascii="Times New Roman" w:hAnsi="Times New Roman"/>
                  <w:bCs/>
                </w:rPr>
                <w:delText xml:space="preserve">of the </w:delText>
              </w:r>
            </w:del>
            <w:r w:rsidR="00684733">
              <w:rPr>
                <w:rFonts w:ascii="Times New Roman" w:hAnsi="Times New Roman"/>
                <w:bCs/>
              </w:rPr>
              <w:t>CRR</w:t>
            </w:r>
            <w:r w:rsidRPr="00FE002E">
              <w:rPr>
                <w:rFonts w:ascii="Times New Roman" w:hAnsi="Times New Roman"/>
                <w:bCs/>
              </w:rPr>
              <w:t>.</w:t>
            </w:r>
            <w:r w:rsidR="004F39F5" w:rsidRPr="00FE002E">
              <w:rPr>
                <w:rFonts w:ascii="Times New Roman" w:hAnsi="Times New Roman"/>
                <w:bCs/>
              </w:rPr>
              <w:t xml:space="preserve"> </w:t>
            </w:r>
          </w:p>
          <w:p w14:paraId="47967B81" w14:textId="77777777" w:rsidR="00FA71DB" w:rsidRDefault="00FA71DB" w:rsidP="007E2A41">
            <w:pPr>
              <w:pStyle w:val="BodyText1"/>
              <w:spacing w:line="240" w:lineRule="auto"/>
              <w:rPr>
                <w:rFonts w:ascii="Times New Roman" w:hAnsi="Times New Roman"/>
                <w:bCs/>
              </w:rPr>
            </w:pPr>
          </w:p>
          <w:p w14:paraId="730CD42F" w14:textId="0F0D1F41" w:rsidR="004F39F5" w:rsidRDefault="004F39F5" w:rsidP="007E2A41">
            <w:pPr>
              <w:pStyle w:val="BodyText1"/>
              <w:spacing w:line="240" w:lineRule="auto"/>
              <w:rPr>
                <w:rFonts w:ascii="Times New Roman" w:hAnsi="Times New Roman"/>
                <w:bCs/>
              </w:rPr>
            </w:pPr>
            <w:r w:rsidRPr="00FE002E">
              <w:rPr>
                <w:rFonts w:ascii="Times New Roman" w:hAnsi="Times New Roman"/>
                <w:bCs/>
              </w:rPr>
              <w:t>For the purpose of this</w:t>
            </w:r>
            <w:r w:rsidR="00877186">
              <w:rPr>
                <w:rFonts w:ascii="Times New Roman" w:hAnsi="Times New Roman"/>
                <w:bCs/>
              </w:rPr>
              <w:t xml:space="preserve"> cell</w:t>
            </w:r>
            <w:r w:rsidRPr="00FE002E">
              <w:rPr>
                <w:rFonts w:ascii="Times New Roman" w:hAnsi="Times New Roman"/>
                <w:bCs/>
              </w:rPr>
              <w:t xml:space="preserve">, </w:t>
            </w:r>
            <w:r w:rsidR="00FA71DB">
              <w:rPr>
                <w:rFonts w:ascii="Times New Roman" w:hAnsi="Times New Roman"/>
                <w:bCs/>
              </w:rPr>
              <w:t>the term</w:t>
            </w:r>
            <w:r w:rsidRPr="00FE002E">
              <w:rPr>
                <w:rFonts w:ascii="Times New Roman" w:hAnsi="Times New Roman"/>
                <w:bCs/>
              </w:rPr>
              <w:t xml:space="preserve"> </w:t>
            </w:r>
            <w:r w:rsidR="00FA71DB">
              <w:rPr>
                <w:rFonts w:ascii="Times New Roman" w:hAnsi="Times New Roman"/>
                <w:bCs/>
              </w:rPr>
              <w:t>'</w:t>
            </w:r>
            <w:r w:rsidRPr="00FE002E">
              <w:rPr>
                <w:rFonts w:ascii="Times New Roman" w:hAnsi="Times New Roman"/>
                <w:bCs/>
              </w:rPr>
              <w:t>small and medium enterprise</w:t>
            </w:r>
            <w:r w:rsidR="00FA71DB">
              <w:rPr>
                <w:rFonts w:ascii="Times New Roman" w:hAnsi="Times New Roman"/>
                <w:bCs/>
              </w:rPr>
              <w:t>'</w:t>
            </w:r>
            <w:r w:rsidRPr="00FE002E">
              <w:rPr>
                <w:rFonts w:ascii="Times New Roman" w:hAnsi="Times New Roman"/>
                <w:bCs/>
              </w:rPr>
              <w:t xml:space="preserve"> is </w:t>
            </w:r>
            <w:r w:rsidR="00FA71DB">
              <w:rPr>
                <w:rFonts w:ascii="Times New Roman" w:hAnsi="Times New Roman"/>
                <w:bCs/>
              </w:rPr>
              <w:t xml:space="preserve">defined </w:t>
            </w:r>
            <w:r w:rsidRPr="00FE002E">
              <w:rPr>
                <w:rFonts w:ascii="Times New Roman" w:hAnsi="Times New Roman"/>
                <w:bCs/>
              </w:rPr>
              <w:t xml:space="preserve">in accordance with </w:t>
            </w:r>
            <w:ins w:id="3764" w:author="Author">
              <w:r w:rsidR="000164A2">
                <w:rPr>
                  <w:rFonts w:ascii="Times New Roman" w:hAnsi="Times New Roman"/>
                  <w:bCs/>
                </w:rPr>
                <w:t xml:space="preserve">point (b) of </w:t>
              </w:r>
            </w:ins>
            <w:r w:rsidRPr="00FE002E">
              <w:rPr>
                <w:rFonts w:ascii="Times New Roman" w:hAnsi="Times New Roman"/>
                <w:bCs/>
              </w:rPr>
              <w:t xml:space="preserve">Article </w:t>
            </w:r>
            <w:r w:rsidR="00D648F5" w:rsidRPr="00FE002E">
              <w:rPr>
                <w:rFonts w:ascii="Times New Roman" w:hAnsi="Times New Roman"/>
                <w:bCs/>
              </w:rPr>
              <w:t>501</w:t>
            </w:r>
            <w:r w:rsidRPr="00FE002E">
              <w:rPr>
                <w:rFonts w:ascii="Times New Roman" w:hAnsi="Times New Roman"/>
                <w:bCs/>
              </w:rPr>
              <w:t>(2</w:t>
            </w:r>
            <w:del w:id="3765" w:author="Author">
              <w:r w:rsidR="00D648F5" w:rsidRPr="00FE002E">
                <w:rPr>
                  <w:rFonts w:ascii="Times New Roman" w:hAnsi="Times New Roman"/>
                  <w:bCs/>
                </w:rPr>
                <w:delText>)(b</w:delText>
              </w:r>
              <w:r w:rsidRPr="00FE002E">
                <w:rPr>
                  <w:rFonts w:ascii="Times New Roman" w:hAnsi="Times New Roman"/>
                  <w:bCs/>
                </w:rPr>
                <w:delText>)</w:delText>
              </w:r>
              <w:r w:rsidR="000C04BB">
                <w:rPr>
                  <w:rFonts w:ascii="Times New Roman" w:hAnsi="Times New Roman"/>
                  <w:bCs/>
                </w:rPr>
                <w:delText xml:space="preserve"> of the</w:delText>
              </w:r>
            </w:del>
            <w:ins w:id="3766" w:author="Author">
              <w:r w:rsidR="00D648F5" w:rsidRPr="00FE002E">
                <w:rPr>
                  <w:rFonts w:ascii="Times New Roman" w:hAnsi="Times New Roman"/>
                  <w:bCs/>
                </w:rPr>
                <w:t>)</w:t>
              </w:r>
            </w:ins>
            <w:r w:rsidR="000C04BB">
              <w:rPr>
                <w:rFonts w:ascii="Times New Roman" w:hAnsi="Times New Roman"/>
                <w:bCs/>
              </w:rPr>
              <w:t xml:space="preserve"> </w:t>
            </w:r>
            <w:r w:rsidR="00684733">
              <w:rPr>
                <w:rFonts w:ascii="Times New Roman" w:hAnsi="Times New Roman"/>
                <w:bCs/>
              </w:rPr>
              <w:t>CRR</w:t>
            </w:r>
            <w:r w:rsidRPr="00FE002E">
              <w:rPr>
                <w:rFonts w:ascii="Times New Roman" w:hAnsi="Times New Roman"/>
                <w:bCs/>
              </w:rPr>
              <w:t>.</w:t>
            </w:r>
          </w:p>
          <w:p w14:paraId="4E35047C" w14:textId="77777777" w:rsidR="00086A8A" w:rsidRDefault="00086A8A" w:rsidP="007E2A41">
            <w:pPr>
              <w:pStyle w:val="BodyText1"/>
              <w:spacing w:line="240" w:lineRule="auto"/>
              <w:rPr>
                <w:rFonts w:ascii="Times New Roman" w:hAnsi="Times New Roman"/>
                <w:bCs/>
              </w:rPr>
            </w:pPr>
          </w:p>
          <w:p w14:paraId="62F9FB29"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2B25463D"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3DB0057C" w14:textId="77777777" w:rsidTr="004B064A">
        <w:trPr>
          <w:trHeight w:val="71"/>
        </w:trPr>
        <w:tc>
          <w:tcPr>
            <w:tcW w:w="1417" w:type="dxa"/>
            <w:shd w:val="clear" w:color="auto" w:fill="FFFFFF"/>
          </w:tcPr>
          <w:p w14:paraId="4FFE83BB" w14:textId="0574A6FB" w:rsidR="00F4754B" w:rsidRPr="00FE002E" w:rsidRDefault="00F4754B" w:rsidP="006423CC">
            <w:pPr>
              <w:pStyle w:val="BodyText1"/>
              <w:rPr>
                <w:rFonts w:ascii="Times New Roman" w:hAnsi="Times New Roman"/>
              </w:rPr>
            </w:pPr>
            <w:r w:rsidRPr="00FE002E">
              <w:rPr>
                <w:rFonts w:ascii="Times New Roman" w:hAnsi="Times New Roman"/>
                <w:bCs/>
              </w:rPr>
              <w:t>{</w:t>
            </w:r>
            <w:del w:id="3767" w:author="Author">
              <w:r w:rsidR="00A60C43" w:rsidRPr="00FE002E">
                <w:rPr>
                  <w:rFonts w:ascii="Times New Roman" w:hAnsi="Times New Roman"/>
                  <w:bCs/>
                </w:rPr>
                <w:delText>2</w:delText>
              </w:r>
              <w:r w:rsidR="00EA3F88">
                <w:rPr>
                  <w:rFonts w:ascii="Times New Roman" w:hAnsi="Times New Roman"/>
                  <w:bCs/>
                </w:rPr>
                <w:delText>6</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4</w:delText>
              </w:r>
              <w:r w:rsidR="00FA1A9C">
                <w:rPr>
                  <w:rFonts w:ascii="Times New Roman" w:hAnsi="Times New Roman"/>
                  <w:bCs/>
                </w:rPr>
                <w:delText>0</w:delText>
              </w:r>
            </w:del>
            <w:ins w:id="3768" w:author="Autho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72107293" w14:textId="67369EA8"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SME</w:t>
            </w:r>
            <w:r w:rsidR="00684A92" w:rsidRPr="00FE002E">
              <w:rPr>
                <w:rFonts w:ascii="Times New Roman" w:hAnsi="Times New Roman"/>
                <w:b/>
                <w:bCs/>
              </w:rPr>
              <w:t xml:space="preserve"> exposures</w:t>
            </w:r>
            <w:r w:rsidR="00D50BF9">
              <w:rPr>
                <w:rFonts w:ascii="Times New Roman" w:hAnsi="Times New Roman"/>
                <w:b/>
                <w:bCs/>
              </w:rPr>
              <w:t xml:space="preserve"> – </w:t>
            </w:r>
            <w:del w:id="3769" w:author="Author">
              <w:r w:rsidR="00D50BF9">
                <w:rPr>
                  <w:rFonts w:ascii="Times New Roman" w:hAnsi="Times New Roman"/>
                  <w:b/>
                  <w:bCs/>
                </w:rPr>
                <w:delText>RWA</w:delText>
              </w:r>
            </w:del>
            <w:ins w:id="3770" w:author="Author">
              <w:r w:rsidR="00D50BF9">
                <w:rPr>
                  <w:rFonts w:ascii="Times New Roman" w:hAnsi="Times New Roman"/>
                  <w:b/>
                  <w:bCs/>
                </w:rPr>
                <w:t>RW</w:t>
              </w:r>
              <w:r w:rsidR="00247954">
                <w:rPr>
                  <w:rFonts w:ascii="Times New Roman" w:hAnsi="Times New Roman"/>
                  <w:b/>
                  <w:bCs/>
                </w:rPr>
                <w:t>E</w:t>
              </w:r>
              <w:r w:rsidR="00D50BF9">
                <w:rPr>
                  <w:rFonts w:ascii="Times New Roman" w:hAnsi="Times New Roman"/>
                  <w:b/>
                  <w:bCs/>
                </w:rPr>
                <w:t>A</w:t>
              </w:r>
            </w:ins>
            <w:r w:rsidR="00315160">
              <w:rPr>
                <w:rFonts w:ascii="Times New Roman" w:hAnsi="Times New Roman"/>
                <w:b/>
                <w:bCs/>
              </w:rPr>
              <w:t xml:space="preserve"> – IRB exposures</w:t>
            </w:r>
          </w:p>
          <w:p w14:paraId="7C0862D7" w14:textId="77777777" w:rsidR="002509B1" w:rsidRPr="00FE002E" w:rsidRDefault="002509B1" w:rsidP="007E2A41">
            <w:pPr>
              <w:pStyle w:val="BodyText1"/>
              <w:spacing w:line="240" w:lineRule="auto"/>
              <w:rPr>
                <w:rFonts w:ascii="Times New Roman" w:hAnsi="Times New Roman"/>
                <w:b/>
                <w:bCs/>
              </w:rPr>
            </w:pPr>
          </w:p>
          <w:p w14:paraId="68C4D29B" w14:textId="5FF0E490"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corporates under </w:t>
            </w:r>
            <w:ins w:id="3771" w:author="Author">
              <w:r w:rsidR="000164A2">
                <w:rPr>
                  <w:rFonts w:ascii="Times New Roman" w:hAnsi="Times New Roman"/>
                  <w:bCs/>
                </w:rPr>
                <w:t xml:space="preserve">point (c) of </w:t>
              </w:r>
            </w:ins>
            <w:r w:rsidRPr="00FE002E">
              <w:rPr>
                <w:rFonts w:ascii="Times New Roman" w:hAnsi="Times New Roman"/>
                <w:bCs/>
              </w:rPr>
              <w:t xml:space="preserve">Article </w:t>
            </w:r>
            <w:r w:rsidR="00C263AA" w:rsidRPr="00FE002E">
              <w:rPr>
                <w:rFonts w:ascii="Times New Roman" w:hAnsi="Times New Roman"/>
                <w:bCs/>
              </w:rPr>
              <w:t>147</w:t>
            </w:r>
            <w:r w:rsidRPr="00FE002E">
              <w:rPr>
                <w:rFonts w:ascii="Times New Roman" w:hAnsi="Times New Roman"/>
                <w:bCs/>
              </w:rPr>
              <w:t>(2</w:t>
            </w:r>
            <w:del w:id="3772" w:author="Author">
              <w:r w:rsidRPr="00FE002E">
                <w:rPr>
                  <w:rFonts w:ascii="Times New Roman" w:hAnsi="Times New Roman"/>
                  <w:bCs/>
                </w:rPr>
                <w:delText>)(c) of the</w:delText>
              </w:r>
            </w:del>
            <w:ins w:id="3773" w:author="Author">
              <w:r w:rsidRPr="00FE002E">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if these exposures are exposures to small</w:t>
            </w:r>
            <w:r w:rsidR="00BE6AC4">
              <w:rPr>
                <w:rFonts w:ascii="Times New Roman" w:hAnsi="Times New Roman"/>
                <w:bCs/>
              </w:rPr>
              <w:t>-</w:t>
            </w:r>
            <w:r w:rsidRPr="00FE002E">
              <w:rPr>
                <w:rFonts w:ascii="Times New Roman" w:hAnsi="Times New Roman"/>
                <w:bCs/>
              </w:rPr>
              <w:t xml:space="preserve"> and medium</w:t>
            </w:r>
            <w:r w:rsidR="00BE6AC4">
              <w:rPr>
                <w:rFonts w:ascii="Times New Roman" w:hAnsi="Times New Roman"/>
                <w:bCs/>
              </w:rPr>
              <w:t>-</w:t>
            </w:r>
            <w:r w:rsidRPr="00FE002E">
              <w:rPr>
                <w:rFonts w:ascii="Times New Roman" w:hAnsi="Times New Roman"/>
                <w:bCs/>
              </w:rPr>
              <w:t xml:space="preserve">sized enterprises and are </w:t>
            </w:r>
            <w:r w:rsidRPr="00011E14">
              <w:rPr>
                <w:rFonts w:ascii="Times New Roman" w:hAnsi="Times New Roman"/>
                <w:rPrChange w:id="3774" w:author="Author">
                  <w:rPr>
                    <w:rFonts w:ascii="Times New Roman" w:hAnsi="Times New Roman"/>
                    <w:b/>
                    <w:u w:val="single"/>
                  </w:rPr>
                </w:rPrChange>
              </w:rPr>
              <w:t>not</w:t>
            </w:r>
            <w:r w:rsidRPr="00FE002E">
              <w:rPr>
                <w:rFonts w:ascii="Times New Roman" w:hAnsi="Times New Roman"/>
                <w:bCs/>
              </w:rPr>
              <w:t xml:space="preserve"> secured by mortgages on immovable property in accordance with </w:t>
            </w:r>
            <w:ins w:id="3775" w:author="Author">
              <w:r w:rsidR="000164A2">
                <w:rPr>
                  <w:rFonts w:ascii="Times New Roman" w:hAnsi="Times New Roman"/>
                  <w:bCs/>
                </w:rPr>
                <w:t xml:space="preserve">point (a) of </w:t>
              </w:r>
            </w:ins>
            <w:r w:rsidRPr="00FE002E">
              <w:rPr>
                <w:rFonts w:ascii="Times New Roman" w:hAnsi="Times New Roman"/>
                <w:bCs/>
              </w:rPr>
              <w:t xml:space="preserve">Article </w:t>
            </w:r>
            <w:r w:rsidR="00C263AA" w:rsidRPr="00FE002E">
              <w:rPr>
                <w:rFonts w:ascii="Times New Roman" w:hAnsi="Times New Roman"/>
                <w:bCs/>
              </w:rPr>
              <w:t>199</w:t>
            </w:r>
            <w:r w:rsidRPr="00FE002E">
              <w:rPr>
                <w:rFonts w:ascii="Times New Roman" w:hAnsi="Times New Roman"/>
                <w:bCs/>
              </w:rPr>
              <w:t>(1</w:t>
            </w:r>
            <w:del w:id="3776" w:author="Author">
              <w:r w:rsidRPr="00FE002E">
                <w:rPr>
                  <w:rFonts w:ascii="Times New Roman" w:hAnsi="Times New Roman"/>
                  <w:bCs/>
                </w:rPr>
                <w:delText>)(a) of the</w:delText>
              </w:r>
            </w:del>
            <w:ins w:id="3777" w:author="Author">
              <w:r w:rsidRPr="00FE002E">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61D071ED" w14:textId="77777777" w:rsidR="00FA71DB" w:rsidRDefault="00FA71DB" w:rsidP="007E2A41">
            <w:pPr>
              <w:pStyle w:val="BodyText1"/>
              <w:spacing w:line="240" w:lineRule="auto"/>
              <w:rPr>
                <w:rFonts w:ascii="Times New Roman" w:hAnsi="Times New Roman"/>
                <w:bCs/>
              </w:rPr>
            </w:pPr>
          </w:p>
          <w:p w14:paraId="14AF8756" w14:textId="377D5CE7" w:rsidR="004F39F5" w:rsidRDefault="004F39F5" w:rsidP="007E2A41">
            <w:pPr>
              <w:pStyle w:val="BodyText1"/>
              <w:spacing w:line="240" w:lineRule="auto"/>
              <w:rPr>
                <w:rFonts w:ascii="Times New Roman" w:hAnsi="Times New Roman"/>
                <w:bCs/>
              </w:rPr>
            </w:pPr>
            <w:r w:rsidRPr="00FE002E">
              <w:rPr>
                <w:rFonts w:ascii="Times New Roman" w:hAnsi="Times New Roman"/>
                <w:bCs/>
              </w:rPr>
              <w:t>For the purpose of this</w:t>
            </w:r>
            <w:r w:rsidR="00877186">
              <w:rPr>
                <w:rFonts w:ascii="Times New Roman" w:hAnsi="Times New Roman"/>
                <w:bCs/>
              </w:rPr>
              <w:t xml:space="preserve"> cell</w:t>
            </w:r>
            <w:r w:rsidRPr="00FE002E">
              <w:rPr>
                <w:rFonts w:ascii="Times New Roman" w:hAnsi="Times New Roman"/>
                <w:bCs/>
              </w:rPr>
              <w:t xml:space="preserve">, </w:t>
            </w:r>
            <w:r w:rsidR="00FA71DB">
              <w:rPr>
                <w:rFonts w:ascii="Times New Roman" w:hAnsi="Times New Roman"/>
                <w:bCs/>
              </w:rPr>
              <w:t>the term</w:t>
            </w:r>
            <w:r w:rsidRPr="00FE002E">
              <w:rPr>
                <w:rFonts w:ascii="Times New Roman" w:hAnsi="Times New Roman"/>
                <w:bCs/>
              </w:rPr>
              <w:t xml:space="preserve"> </w:t>
            </w:r>
            <w:r w:rsidR="00FA71DB">
              <w:rPr>
                <w:rFonts w:ascii="Times New Roman" w:hAnsi="Times New Roman"/>
                <w:bCs/>
              </w:rPr>
              <w:t>'</w:t>
            </w:r>
            <w:r w:rsidRPr="00FE002E">
              <w:rPr>
                <w:rFonts w:ascii="Times New Roman" w:hAnsi="Times New Roman"/>
                <w:bCs/>
              </w:rPr>
              <w:t>small and medium enterprise</w:t>
            </w:r>
            <w:r w:rsidR="00FA71DB">
              <w:rPr>
                <w:rFonts w:ascii="Times New Roman" w:hAnsi="Times New Roman"/>
                <w:bCs/>
              </w:rPr>
              <w:t>'</w:t>
            </w:r>
            <w:r w:rsidRPr="00FE002E">
              <w:rPr>
                <w:rFonts w:ascii="Times New Roman" w:hAnsi="Times New Roman"/>
                <w:bCs/>
              </w:rPr>
              <w:t xml:space="preserve"> is </w:t>
            </w:r>
            <w:r w:rsidR="00FA71DB">
              <w:rPr>
                <w:rFonts w:ascii="Times New Roman" w:hAnsi="Times New Roman"/>
                <w:bCs/>
              </w:rPr>
              <w:t xml:space="preserve">defined </w:t>
            </w:r>
            <w:r w:rsidRPr="00FE002E">
              <w:rPr>
                <w:rFonts w:ascii="Times New Roman" w:hAnsi="Times New Roman"/>
                <w:bCs/>
              </w:rPr>
              <w:t xml:space="preserve">in accordance with </w:t>
            </w:r>
            <w:ins w:id="3778" w:author="Author">
              <w:r w:rsidR="000164A2">
                <w:rPr>
                  <w:rFonts w:ascii="Times New Roman" w:hAnsi="Times New Roman"/>
                  <w:bCs/>
                </w:rPr>
                <w:t xml:space="preserve">point (b) of </w:t>
              </w:r>
            </w:ins>
            <w:r w:rsidRPr="00FE002E">
              <w:rPr>
                <w:rFonts w:ascii="Times New Roman" w:hAnsi="Times New Roman"/>
                <w:bCs/>
              </w:rPr>
              <w:t xml:space="preserve">Article </w:t>
            </w:r>
            <w:r w:rsidR="00C263AA" w:rsidRPr="00FE002E">
              <w:rPr>
                <w:rFonts w:ascii="Times New Roman" w:hAnsi="Times New Roman"/>
                <w:bCs/>
              </w:rPr>
              <w:t>501</w:t>
            </w:r>
            <w:r w:rsidRPr="00FE002E">
              <w:rPr>
                <w:rFonts w:ascii="Times New Roman" w:hAnsi="Times New Roman"/>
                <w:bCs/>
              </w:rPr>
              <w:t>(2</w:t>
            </w:r>
            <w:del w:id="3779" w:author="Author">
              <w:r w:rsidR="00C263AA" w:rsidRPr="00FE002E">
                <w:rPr>
                  <w:rFonts w:ascii="Times New Roman" w:hAnsi="Times New Roman"/>
                  <w:bCs/>
                </w:rPr>
                <w:delText>)(b</w:delText>
              </w:r>
              <w:r w:rsidRPr="00FE002E">
                <w:rPr>
                  <w:rFonts w:ascii="Times New Roman" w:hAnsi="Times New Roman"/>
                  <w:bCs/>
                </w:rPr>
                <w:delText>)</w:delText>
              </w:r>
              <w:r w:rsidR="000C04BB">
                <w:rPr>
                  <w:rFonts w:ascii="Times New Roman" w:hAnsi="Times New Roman"/>
                  <w:bCs/>
                </w:rPr>
                <w:delText xml:space="preserve"> of the</w:delText>
              </w:r>
            </w:del>
            <w:ins w:id="3780" w:author="Author">
              <w:r w:rsidR="00C263AA" w:rsidRPr="00FE002E">
                <w:rPr>
                  <w:rFonts w:ascii="Times New Roman" w:hAnsi="Times New Roman"/>
                  <w:bCs/>
                </w:rPr>
                <w:t>)</w:t>
              </w:r>
            </w:ins>
            <w:r w:rsidR="000C04BB">
              <w:rPr>
                <w:rFonts w:ascii="Times New Roman" w:hAnsi="Times New Roman"/>
                <w:bCs/>
              </w:rPr>
              <w:t xml:space="preserve"> </w:t>
            </w:r>
            <w:r w:rsidR="00684733">
              <w:rPr>
                <w:rFonts w:ascii="Times New Roman" w:hAnsi="Times New Roman"/>
                <w:bCs/>
              </w:rPr>
              <w:t>CRR</w:t>
            </w:r>
            <w:r w:rsidRPr="00FE002E">
              <w:rPr>
                <w:rFonts w:ascii="Times New Roman" w:hAnsi="Times New Roman"/>
                <w:bCs/>
              </w:rPr>
              <w:t>.</w:t>
            </w:r>
          </w:p>
          <w:p w14:paraId="2CE7B9D9" w14:textId="77777777" w:rsidR="009C4E79" w:rsidRDefault="009C4E79" w:rsidP="007E2A41">
            <w:pPr>
              <w:pStyle w:val="BodyText1"/>
              <w:spacing w:line="240" w:lineRule="auto"/>
              <w:rPr>
                <w:rFonts w:ascii="Times New Roman" w:hAnsi="Times New Roman"/>
                <w:bCs/>
              </w:rPr>
            </w:pPr>
          </w:p>
          <w:p w14:paraId="50D177DF"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0EF08F24"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447B232E" w14:textId="77777777" w:rsidTr="004B064A">
        <w:trPr>
          <w:trHeight w:val="71"/>
        </w:trPr>
        <w:tc>
          <w:tcPr>
            <w:tcW w:w="1417" w:type="dxa"/>
            <w:shd w:val="clear" w:color="auto" w:fill="FFFFFF"/>
          </w:tcPr>
          <w:p w14:paraId="24CF42BC" w14:textId="5F61D5AB" w:rsidR="00F4754B" w:rsidRPr="00FE002E" w:rsidRDefault="00F4754B" w:rsidP="006423CC">
            <w:pPr>
              <w:pStyle w:val="BodyText1"/>
              <w:rPr>
                <w:rFonts w:ascii="Times New Roman" w:hAnsi="Times New Roman"/>
              </w:rPr>
            </w:pPr>
            <w:r w:rsidRPr="00FE002E">
              <w:rPr>
                <w:rFonts w:ascii="Times New Roman" w:hAnsi="Times New Roman"/>
                <w:bCs/>
              </w:rPr>
              <w:t>{</w:t>
            </w:r>
            <w:del w:id="3781" w:author="Author">
              <w:r w:rsidR="00A60C43" w:rsidRPr="00FE002E">
                <w:rPr>
                  <w:rFonts w:ascii="Times New Roman" w:hAnsi="Times New Roman"/>
                  <w:bCs/>
                </w:rPr>
                <w:delText>2</w:delText>
              </w:r>
              <w:r w:rsidR="00EA3F88">
                <w:rPr>
                  <w:rFonts w:ascii="Times New Roman" w:hAnsi="Times New Roman"/>
                  <w:bCs/>
                </w:rPr>
                <w:delText>7</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1</w:delText>
              </w:r>
              <w:r w:rsidR="00FA1A9C">
                <w:rPr>
                  <w:rFonts w:ascii="Times New Roman" w:hAnsi="Times New Roman"/>
                  <w:bCs/>
                </w:rPr>
                <w:delText>0</w:delText>
              </w:r>
            </w:del>
            <w:ins w:id="3782" w:author="Autho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3E3FF439" w14:textId="77777777" w:rsidR="00F4754B" w:rsidRPr="00706750" w:rsidRDefault="00BE6AC4" w:rsidP="007E2A41">
            <w:pPr>
              <w:pStyle w:val="BodyText1"/>
              <w:spacing w:line="240" w:lineRule="auto"/>
              <w:rPr>
                <w:rFonts w:ascii="Times New Roman" w:hAnsi="Times New Roman"/>
                <w:b/>
              </w:rPr>
            </w:pPr>
            <w:r>
              <w:rPr>
                <w:rFonts w:ascii="Times New Roman" w:hAnsi="Times New Roman"/>
                <w:b/>
                <w:bCs/>
              </w:rPr>
              <w:t>E</w:t>
            </w:r>
            <w:r w:rsidR="00F4754B" w:rsidRPr="00FE002E">
              <w:rPr>
                <w:rFonts w:ascii="Times New Roman" w:hAnsi="Times New Roman"/>
                <w:b/>
                <w:bCs/>
              </w:rPr>
              <w:t>xposures other than SME</w:t>
            </w:r>
            <w:r w:rsidR="00F4754B" w:rsidRPr="00FE002E">
              <w:rPr>
                <w:rFonts w:ascii="Times New Roman" w:hAnsi="Times New Roman"/>
                <w:b/>
              </w:rPr>
              <w:t xml:space="preserve"> </w:t>
            </w:r>
            <w:r>
              <w:rPr>
                <w:rFonts w:ascii="Times New Roman" w:hAnsi="Times New Roman"/>
                <w:b/>
              </w:rPr>
              <w:t>exposures</w:t>
            </w:r>
            <w:r w:rsidR="00D50BF9">
              <w:rPr>
                <w:rFonts w:ascii="Times New Roman" w:hAnsi="Times New Roman"/>
                <w:b/>
                <w:bCs/>
              </w:rPr>
              <w:t xml:space="preserve"> </w:t>
            </w:r>
            <w:r w:rsidR="00D50BF9">
              <w:rPr>
                <w:rFonts w:ascii="Times New Roman" w:hAnsi="Times New Roman"/>
                <w:b/>
              </w:rPr>
              <w:t>– Leverage Ratio Exposure Value</w:t>
            </w:r>
            <w:r w:rsidR="00706750" w:rsidRPr="00706750">
              <w:rPr>
                <w:rFonts w:ascii="Times New Roman" w:hAnsi="Times New Roman"/>
                <w:b/>
                <w:bCs/>
              </w:rPr>
              <w:t xml:space="preserve"> – SA exposures</w:t>
            </w:r>
          </w:p>
          <w:p w14:paraId="368904F3" w14:textId="77777777" w:rsidR="002509B1" w:rsidRPr="00FE002E" w:rsidRDefault="002509B1" w:rsidP="007E2A41">
            <w:pPr>
              <w:pStyle w:val="BodyText1"/>
              <w:spacing w:line="240" w:lineRule="auto"/>
              <w:rPr>
                <w:rFonts w:ascii="Times New Roman" w:hAnsi="Times New Roman"/>
                <w:b/>
              </w:rPr>
            </w:pPr>
          </w:p>
          <w:p w14:paraId="418FBABD" w14:textId="11E15846"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corporates that fall under Article </w:t>
            </w:r>
            <w:r w:rsidR="00C263AA" w:rsidRPr="00FE002E">
              <w:rPr>
                <w:rFonts w:ascii="Times New Roman" w:hAnsi="Times New Roman"/>
                <w:bCs/>
              </w:rPr>
              <w:t>122</w:t>
            </w:r>
            <w:r w:rsidRPr="00FE002E">
              <w:rPr>
                <w:rFonts w:ascii="Times New Roman" w:hAnsi="Times New Roman"/>
                <w:bCs/>
              </w:rPr>
              <w:t xml:space="preserve"> </w:t>
            </w:r>
            <w:del w:id="3783" w:author="Author">
              <w:r w:rsidRPr="00FE002E">
                <w:rPr>
                  <w:rFonts w:ascii="Times New Roman" w:hAnsi="Times New Roman"/>
                  <w:bCs/>
                </w:rPr>
                <w:delText xml:space="preserve">of the </w:delText>
              </w:r>
            </w:del>
            <w:r w:rsidR="00684733">
              <w:rPr>
                <w:rFonts w:ascii="Times New Roman" w:hAnsi="Times New Roman"/>
                <w:bCs/>
              </w:rPr>
              <w:t>CRR</w:t>
            </w:r>
            <w:r w:rsidR="00315160">
              <w:rPr>
                <w:rFonts w:ascii="Times New Roman" w:hAnsi="Times New Roman"/>
                <w:bCs/>
              </w:rPr>
              <w:t xml:space="preserve"> and that are not reported in {</w:t>
            </w:r>
            <w:del w:id="3784" w:author="Author">
              <w:r w:rsidR="00315160">
                <w:rPr>
                  <w:rFonts w:ascii="Times New Roman" w:hAnsi="Times New Roman"/>
                  <w:bCs/>
                </w:rPr>
                <w:delText>230;040</w:delText>
              </w:r>
            </w:del>
            <w:ins w:id="3785" w:author="Author">
              <w:r w:rsidR="005E3DFA">
                <w:rPr>
                  <w:rFonts w:ascii="Times New Roman" w:hAnsi="Times New Roman"/>
                  <w:bCs/>
                </w:rPr>
                <w:t>0</w:t>
              </w:r>
              <w:r w:rsidR="00315160">
                <w:rPr>
                  <w:rFonts w:ascii="Times New Roman" w:hAnsi="Times New Roman"/>
                  <w:bCs/>
                </w:rPr>
                <w:t>230;0</w:t>
              </w:r>
              <w:r w:rsidR="005E3DFA">
                <w:rPr>
                  <w:rFonts w:ascii="Times New Roman" w:hAnsi="Times New Roman"/>
                  <w:bCs/>
                </w:rPr>
                <w:t>0</w:t>
              </w:r>
              <w:r w:rsidR="00315160">
                <w:rPr>
                  <w:rFonts w:ascii="Times New Roman" w:hAnsi="Times New Roman"/>
                  <w:bCs/>
                </w:rPr>
                <w:t>40</w:t>
              </w:r>
            </w:ins>
            <w:r w:rsidR="00315160">
              <w:rPr>
                <w:rFonts w:ascii="Times New Roman" w:hAnsi="Times New Roman"/>
                <w:bCs/>
              </w:rPr>
              <w:t>} and {</w:t>
            </w:r>
            <w:del w:id="3786" w:author="Author">
              <w:r w:rsidR="00315160">
                <w:rPr>
                  <w:rFonts w:ascii="Times New Roman" w:hAnsi="Times New Roman"/>
                  <w:bCs/>
                </w:rPr>
                <w:delText>250;040</w:delText>
              </w:r>
            </w:del>
            <w:ins w:id="3787" w:author="Author">
              <w:r w:rsidR="005E3DFA">
                <w:rPr>
                  <w:rFonts w:ascii="Times New Roman" w:hAnsi="Times New Roman"/>
                  <w:bCs/>
                </w:rPr>
                <w:t>0</w:t>
              </w:r>
              <w:r w:rsidR="00315160">
                <w:rPr>
                  <w:rFonts w:ascii="Times New Roman" w:hAnsi="Times New Roman"/>
                  <w:bCs/>
                </w:rPr>
                <w:t>250;0</w:t>
              </w:r>
              <w:r w:rsidR="005E3DFA">
                <w:rPr>
                  <w:rFonts w:ascii="Times New Roman" w:hAnsi="Times New Roman"/>
                  <w:bCs/>
                </w:rPr>
                <w:t>0</w:t>
              </w:r>
              <w:r w:rsidR="00315160">
                <w:rPr>
                  <w:rFonts w:ascii="Times New Roman" w:hAnsi="Times New Roman"/>
                  <w:bCs/>
                </w:rPr>
                <w:t>40</w:t>
              </w:r>
            </w:ins>
            <w:r w:rsidR="00315160">
              <w:rPr>
                <w:rFonts w:ascii="Times New Roman" w:hAnsi="Times New Roman"/>
                <w:bCs/>
              </w:rPr>
              <w:t>}</w:t>
            </w:r>
            <w:r w:rsidRPr="00FE002E">
              <w:rPr>
                <w:rFonts w:ascii="Times New Roman" w:hAnsi="Times New Roman"/>
                <w:bCs/>
              </w:rPr>
              <w:t xml:space="preserve">. </w:t>
            </w:r>
          </w:p>
          <w:p w14:paraId="41FBC40B" w14:textId="77777777" w:rsidR="00086A8A" w:rsidRDefault="00086A8A" w:rsidP="007E2A41">
            <w:pPr>
              <w:pStyle w:val="BodyText1"/>
              <w:spacing w:line="240" w:lineRule="auto"/>
              <w:rPr>
                <w:rFonts w:ascii="Times New Roman" w:hAnsi="Times New Roman"/>
                <w:bCs/>
              </w:rPr>
            </w:pPr>
          </w:p>
          <w:p w14:paraId="729CBC99"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01FC3B49"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7B64328B" w14:textId="77777777" w:rsidTr="004B064A">
        <w:trPr>
          <w:trHeight w:val="71"/>
        </w:trPr>
        <w:tc>
          <w:tcPr>
            <w:tcW w:w="1417" w:type="dxa"/>
            <w:shd w:val="clear" w:color="auto" w:fill="FFFFFF"/>
          </w:tcPr>
          <w:p w14:paraId="43017660" w14:textId="0D0424B6" w:rsidR="00F4754B" w:rsidRPr="00FE002E" w:rsidRDefault="00F4754B" w:rsidP="006423CC">
            <w:pPr>
              <w:pStyle w:val="BodyText1"/>
              <w:rPr>
                <w:rFonts w:ascii="Times New Roman" w:hAnsi="Times New Roman"/>
              </w:rPr>
            </w:pPr>
            <w:r w:rsidRPr="00FE002E">
              <w:rPr>
                <w:rFonts w:ascii="Times New Roman" w:hAnsi="Times New Roman"/>
                <w:bCs/>
              </w:rPr>
              <w:t>{</w:t>
            </w:r>
            <w:del w:id="3788" w:author="Author">
              <w:r w:rsidR="00A60C43" w:rsidRPr="00FE002E">
                <w:rPr>
                  <w:rFonts w:ascii="Times New Roman" w:hAnsi="Times New Roman"/>
                  <w:bCs/>
                </w:rPr>
                <w:delText>2</w:delText>
              </w:r>
              <w:r w:rsidR="00EA3F88">
                <w:rPr>
                  <w:rFonts w:ascii="Times New Roman" w:hAnsi="Times New Roman"/>
                  <w:bCs/>
                </w:rPr>
                <w:delText>7</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2</w:delText>
              </w:r>
              <w:r w:rsidR="00FA1A9C">
                <w:rPr>
                  <w:rFonts w:ascii="Times New Roman" w:hAnsi="Times New Roman"/>
                  <w:bCs/>
                </w:rPr>
                <w:delText>0</w:delText>
              </w:r>
            </w:del>
            <w:ins w:id="3789" w:author="Autho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2A27297A" w14:textId="77777777" w:rsidR="00F4754B" w:rsidRPr="00FE002E" w:rsidRDefault="00BE6AC4" w:rsidP="007E2A41">
            <w:pPr>
              <w:pStyle w:val="BodyText1"/>
              <w:spacing w:line="240" w:lineRule="auto"/>
              <w:rPr>
                <w:rFonts w:ascii="Times New Roman" w:hAnsi="Times New Roman"/>
                <w:b/>
                <w:bCs/>
              </w:rPr>
            </w:pPr>
            <w:r>
              <w:rPr>
                <w:rFonts w:ascii="Times New Roman" w:hAnsi="Times New Roman"/>
                <w:b/>
                <w:bCs/>
              </w:rPr>
              <w:t>E</w:t>
            </w:r>
            <w:r w:rsidR="00F4754B" w:rsidRPr="00FE002E">
              <w:rPr>
                <w:rFonts w:ascii="Times New Roman" w:hAnsi="Times New Roman"/>
                <w:b/>
                <w:bCs/>
              </w:rPr>
              <w:t>xposures other than SME</w:t>
            </w:r>
            <w:r w:rsidR="00D50BF9">
              <w:rPr>
                <w:rFonts w:ascii="Times New Roman" w:hAnsi="Times New Roman"/>
                <w:b/>
                <w:bCs/>
              </w:rPr>
              <w:t xml:space="preserve"> </w:t>
            </w:r>
            <w:r>
              <w:rPr>
                <w:rFonts w:ascii="Times New Roman" w:hAnsi="Times New Roman"/>
                <w:b/>
                <w:bCs/>
              </w:rPr>
              <w:t xml:space="preserve">exposures </w:t>
            </w:r>
            <w:r w:rsidR="00D50BF9">
              <w:rPr>
                <w:rFonts w:ascii="Times New Roman" w:hAnsi="Times New Roman"/>
                <w:b/>
              </w:rPr>
              <w:t>– Leverage Ratio Exposure Value</w:t>
            </w:r>
            <w:r w:rsidR="00315160">
              <w:rPr>
                <w:rFonts w:ascii="Times New Roman" w:hAnsi="Times New Roman"/>
                <w:b/>
                <w:bCs/>
              </w:rPr>
              <w:t xml:space="preserve"> – IRB exposures</w:t>
            </w:r>
          </w:p>
          <w:p w14:paraId="3B6EF6AD" w14:textId="77777777" w:rsidR="002509B1" w:rsidRPr="00FE002E" w:rsidRDefault="002509B1" w:rsidP="007E2A41">
            <w:pPr>
              <w:pStyle w:val="BodyText1"/>
              <w:spacing w:line="240" w:lineRule="auto"/>
              <w:rPr>
                <w:rFonts w:ascii="Times New Roman" w:hAnsi="Times New Roman"/>
                <w:b/>
                <w:bCs/>
              </w:rPr>
            </w:pPr>
          </w:p>
          <w:p w14:paraId="2AFA1E05" w14:textId="4B02CF50" w:rsidR="002509B1" w:rsidRDefault="00F4754B" w:rsidP="007E2A41">
            <w:pPr>
              <w:pStyle w:val="BodyText1"/>
              <w:spacing w:line="240" w:lineRule="auto"/>
              <w:rPr>
                <w:rFonts w:ascii="Times New Roman" w:hAnsi="Times New Roman"/>
                <w:b/>
                <w:bCs/>
                <w:u w:val="single"/>
              </w:rPr>
            </w:pPr>
            <w:r w:rsidRPr="00FE002E">
              <w:rPr>
                <w:rFonts w:ascii="Times New Roman" w:hAnsi="Times New Roman"/>
                <w:bCs/>
              </w:rPr>
              <w:t xml:space="preserve">The leverage ratio exposure value of assets that are exposures to corporates under </w:t>
            </w:r>
            <w:ins w:id="3790" w:author="Author">
              <w:r w:rsidR="000164A2">
                <w:rPr>
                  <w:rFonts w:ascii="Times New Roman" w:hAnsi="Times New Roman"/>
                  <w:bCs/>
                </w:rPr>
                <w:t xml:space="preserve">point (c) of </w:t>
              </w:r>
            </w:ins>
            <w:r w:rsidRPr="00FE002E">
              <w:rPr>
                <w:rFonts w:ascii="Times New Roman" w:hAnsi="Times New Roman"/>
                <w:bCs/>
              </w:rPr>
              <w:t xml:space="preserve">Article </w:t>
            </w:r>
            <w:r w:rsidR="00C263AA" w:rsidRPr="00FE002E">
              <w:rPr>
                <w:rFonts w:ascii="Times New Roman" w:hAnsi="Times New Roman"/>
                <w:bCs/>
              </w:rPr>
              <w:t>147</w:t>
            </w:r>
            <w:r w:rsidRPr="00FE002E">
              <w:rPr>
                <w:rFonts w:ascii="Times New Roman" w:hAnsi="Times New Roman"/>
                <w:bCs/>
              </w:rPr>
              <w:t>(2</w:t>
            </w:r>
            <w:del w:id="3791" w:author="Author">
              <w:r w:rsidRPr="00FE002E">
                <w:rPr>
                  <w:rFonts w:ascii="Times New Roman" w:hAnsi="Times New Roman"/>
                  <w:bCs/>
                </w:rPr>
                <w:delText>)(c) of the</w:delText>
              </w:r>
            </w:del>
            <w:ins w:id="3792" w:author="Author">
              <w:r w:rsidRPr="00FE002E">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if these exposures are </w:t>
            </w:r>
            <w:r w:rsidRPr="00011E14">
              <w:rPr>
                <w:rFonts w:ascii="Times New Roman" w:hAnsi="Times New Roman"/>
                <w:rPrChange w:id="3793" w:author="Author">
                  <w:rPr>
                    <w:rFonts w:ascii="Times New Roman" w:hAnsi="Times New Roman"/>
                    <w:b/>
                    <w:u w:val="single"/>
                  </w:rPr>
                </w:rPrChange>
              </w:rPr>
              <w:t>not</w:t>
            </w:r>
            <w:r w:rsidRPr="00FE002E">
              <w:rPr>
                <w:rFonts w:ascii="Times New Roman" w:hAnsi="Times New Roman"/>
                <w:bCs/>
              </w:rPr>
              <w:t xml:space="preserve"> secured by mortgages on immovable property in accordance with </w:t>
            </w:r>
            <w:ins w:id="3794" w:author="Author">
              <w:r w:rsidR="00D527FA">
                <w:rPr>
                  <w:rFonts w:ascii="Times New Roman" w:hAnsi="Times New Roman"/>
                  <w:bCs/>
                </w:rPr>
                <w:t xml:space="preserve">point (a) of </w:t>
              </w:r>
            </w:ins>
            <w:r w:rsidRPr="00FE002E">
              <w:rPr>
                <w:rFonts w:ascii="Times New Roman" w:hAnsi="Times New Roman"/>
                <w:bCs/>
              </w:rPr>
              <w:t xml:space="preserve">Article </w:t>
            </w:r>
            <w:r w:rsidR="00C263AA" w:rsidRPr="00FE002E">
              <w:rPr>
                <w:rFonts w:ascii="Times New Roman" w:hAnsi="Times New Roman"/>
                <w:bCs/>
              </w:rPr>
              <w:t>199</w:t>
            </w:r>
            <w:r w:rsidRPr="00FE002E">
              <w:rPr>
                <w:rFonts w:ascii="Times New Roman" w:hAnsi="Times New Roman"/>
                <w:bCs/>
              </w:rPr>
              <w:t>(1</w:t>
            </w:r>
            <w:del w:id="3795" w:author="Author">
              <w:r w:rsidRPr="00FE002E">
                <w:rPr>
                  <w:rFonts w:ascii="Times New Roman" w:hAnsi="Times New Roman"/>
                  <w:bCs/>
                </w:rPr>
                <w:delText>)(a) of the</w:delText>
              </w:r>
            </w:del>
            <w:ins w:id="3796" w:author="Author">
              <w:r w:rsidRPr="00FE002E">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and that are not reported in </w:t>
            </w:r>
            <w:r w:rsidR="00315160">
              <w:rPr>
                <w:rFonts w:ascii="Times New Roman" w:hAnsi="Times New Roman"/>
                <w:bCs/>
              </w:rPr>
              <w:t>{</w:t>
            </w:r>
            <w:del w:id="3797" w:author="Author">
              <w:r w:rsidR="00315160">
                <w:rPr>
                  <w:rFonts w:ascii="Times New Roman" w:hAnsi="Times New Roman"/>
                  <w:bCs/>
                </w:rPr>
                <w:delText>230;040</w:delText>
              </w:r>
            </w:del>
            <w:ins w:id="3798" w:author="Author">
              <w:r w:rsidR="001B7535">
                <w:rPr>
                  <w:rFonts w:ascii="Times New Roman" w:hAnsi="Times New Roman"/>
                  <w:bCs/>
                </w:rPr>
                <w:t>0</w:t>
              </w:r>
              <w:r w:rsidR="00315160">
                <w:rPr>
                  <w:rFonts w:ascii="Times New Roman" w:hAnsi="Times New Roman"/>
                  <w:bCs/>
                </w:rPr>
                <w:t>230;0</w:t>
              </w:r>
              <w:r w:rsidR="001B7535">
                <w:rPr>
                  <w:rFonts w:ascii="Times New Roman" w:hAnsi="Times New Roman"/>
                  <w:bCs/>
                </w:rPr>
                <w:t>0</w:t>
              </w:r>
              <w:r w:rsidR="00315160">
                <w:rPr>
                  <w:rFonts w:ascii="Times New Roman" w:hAnsi="Times New Roman"/>
                  <w:bCs/>
                </w:rPr>
                <w:t>40</w:t>
              </w:r>
            </w:ins>
            <w:r w:rsidR="00315160">
              <w:rPr>
                <w:rFonts w:ascii="Times New Roman" w:hAnsi="Times New Roman"/>
                <w:bCs/>
              </w:rPr>
              <w:t>} and {</w:t>
            </w:r>
            <w:del w:id="3799" w:author="Author">
              <w:r w:rsidR="00315160">
                <w:rPr>
                  <w:rFonts w:ascii="Times New Roman" w:hAnsi="Times New Roman"/>
                  <w:bCs/>
                </w:rPr>
                <w:delText>250;040</w:delText>
              </w:r>
            </w:del>
            <w:ins w:id="3800" w:author="Author">
              <w:r w:rsidR="001B7535">
                <w:rPr>
                  <w:rFonts w:ascii="Times New Roman" w:hAnsi="Times New Roman"/>
                  <w:bCs/>
                </w:rPr>
                <w:t>0</w:t>
              </w:r>
              <w:r w:rsidR="00315160">
                <w:rPr>
                  <w:rFonts w:ascii="Times New Roman" w:hAnsi="Times New Roman"/>
                  <w:bCs/>
                </w:rPr>
                <w:t>250;0</w:t>
              </w:r>
              <w:r w:rsidR="001B7535">
                <w:rPr>
                  <w:rFonts w:ascii="Times New Roman" w:hAnsi="Times New Roman"/>
                  <w:bCs/>
                </w:rPr>
                <w:t>0</w:t>
              </w:r>
              <w:r w:rsidR="00315160">
                <w:rPr>
                  <w:rFonts w:ascii="Times New Roman" w:hAnsi="Times New Roman"/>
                  <w:bCs/>
                </w:rPr>
                <w:t>40</w:t>
              </w:r>
            </w:ins>
            <w:r w:rsidR="00315160">
              <w:rPr>
                <w:rFonts w:ascii="Times New Roman" w:hAnsi="Times New Roman"/>
                <w:bCs/>
              </w:rPr>
              <w:t>}</w:t>
            </w:r>
            <w:r w:rsidRPr="00FE002E">
              <w:rPr>
                <w:rFonts w:ascii="Times New Roman" w:hAnsi="Times New Roman"/>
                <w:bCs/>
              </w:rPr>
              <w:t xml:space="preserve">. </w:t>
            </w:r>
          </w:p>
          <w:p w14:paraId="585E711E" w14:textId="77777777" w:rsidR="009C4E79" w:rsidRDefault="009C4E79" w:rsidP="007E2A41">
            <w:pPr>
              <w:pStyle w:val="BodyText1"/>
              <w:spacing w:line="240" w:lineRule="auto"/>
              <w:rPr>
                <w:rFonts w:ascii="Times New Roman" w:hAnsi="Times New Roman"/>
                <w:b/>
                <w:bCs/>
                <w:u w:val="single"/>
              </w:rPr>
            </w:pPr>
          </w:p>
          <w:p w14:paraId="3A267ACB"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714190FD" w14:textId="77777777" w:rsidR="009C4E79" w:rsidRPr="00FE002E" w:rsidRDefault="009C4E79" w:rsidP="007E2A41">
            <w:pPr>
              <w:pStyle w:val="BodyText1"/>
              <w:spacing w:line="240" w:lineRule="auto"/>
              <w:rPr>
                <w:rFonts w:ascii="Times New Roman" w:hAnsi="Times New Roman"/>
                <w:b/>
                <w:bCs/>
                <w:u w:val="single"/>
              </w:rPr>
            </w:pPr>
          </w:p>
        </w:tc>
      </w:tr>
      <w:tr w:rsidR="002A54FF" w:rsidRPr="00FE002E" w14:paraId="44BE393C" w14:textId="77777777" w:rsidTr="004B064A">
        <w:trPr>
          <w:trHeight w:val="71"/>
        </w:trPr>
        <w:tc>
          <w:tcPr>
            <w:tcW w:w="1417" w:type="dxa"/>
            <w:shd w:val="clear" w:color="auto" w:fill="FFFFFF"/>
          </w:tcPr>
          <w:p w14:paraId="4DF3E96B" w14:textId="45D7FAEA" w:rsidR="00F4754B" w:rsidRPr="00FE002E" w:rsidRDefault="00F4754B" w:rsidP="006423CC">
            <w:pPr>
              <w:pStyle w:val="BodyText1"/>
              <w:rPr>
                <w:rFonts w:ascii="Times New Roman" w:hAnsi="Times New Roman"/>
              </w:rPr>
            </w:pPr>
            <w:r w:rsidRPr="00FE002E">
              <w:rPr>
                <w:rFonts w:ascii="Times New Roman" w:hAnsi="Times New Roman"/>
                <w:bCs/>
              </w:rPr>
              <w:t>{</w:t>
            </w:r>
            <w:del w:id="3801" w:author="Author">
              <w:r w:rsidR="00A60C43" w:rsidRPr="00FE002E">
                <w:rPr>
                  <w:rFonts w:ascii="Times New Roman" w:hAnsi="Times New Roman"/>
                  <w:bCs/>
                </w:rPr>
                <w:delText>2</w:delText>
              </w:r>
              <w:r w:rsidR="00EA3F88">
                <w:rPr>
                  <w:rFonts w:ascii="Times New Roman" w:hAnsi="Times New Roman"/>
                  <w:bCs/>
                </w:rPr>
                <w:delText>7</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3</w:delText>
              </w:r>
              <w:r w:rsidR="00FA1A9C">
                <w:rPr>
                  <w:rFonts w:ascii="Times New Roman" w:hAnsi="Times New Roman"/>
                  <w:bCs/>
                </w:rPr>
                <w:delText>0</w:delText>
              </w:r>
            </w:del>
            <w:ins w:id="3802" w:author="Autho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214E8F81" w14:textId="09C1CE75" w:rsidR="00F4754B" w:rsidRPr="00706750" w:rsidRDefault="00BE6AC4" w:rsidP="007E2A41">
            <w:pPr>
              <w:pStyle w:val="BodyText1"/>
              <w:spacing w:line="240" w:lineRule="auto"/>
              <w:rPr>
                <w:rFonts w:ascii="Times New Roman" w:hAnsi="Times New Roman"/>
                <w:b/>
                <w:bCs/>
              </w:rPr>
            </w:pPr>
            <w:r>
              <w:rPr>
                <w:rFonts w:ascii="Times New Roman" w:hAnsi="Times New Roman"/>
                <w:b/>
                <w:bCs/>
              </w:rPr>
              <w:t>E</w:t>
            </w:r>
            <w:r w:rsidR="00F4754B" w:rsidRPr="00FE002E">
              <w:rPr>
                <w:rFonts w:ascii="Times New Roman" w:hAnsi="Times New Roman"/>
                <w:b/>
                <w:bCs/>
              </w:rPr>
              <w:t>xposures other than SME</w:t>
            </w:r>
            <w:r w:rsidR="00D50BF9">
              <w:rPr>
                <w:rFonts w:ascii="Times New Roman" w:hAnsi="Times New Roman"/>
                <w:b/>
                <w:bCs/>
              </w:rPr>
              <w:t xml:space="preserve"> </w:t>
            </w:r>
            <w:r>
              <w:rPr>
                <w:rFonts w:ascii="Times New Roman" w:hAnsi="Times New Roman"/>
                <w:b/>
                <w:bCs/>
              </w:rPr>
              <w:t xml:space="preserve">exposures </w:t>
            </w:r>
            <w:r w:rsidR="00D50BF9">
              <w:rPr>
                <w:rFonts w:ascii="Times New Roman" w:hAnsi="Times New Roman"/>
                <w:b/>
                <w:bCs/>
              </w:rPr>
              <w:t xml:space="preserve">– </w:t>
            </w:r>
            <w:del w:id="3803" w:author="Author">
              <w:r w:rsidR="00D50BF9">
                <w:rPr>
                  <w:rFonts w:ascii="Times New Roman" w:hAnsi="Times New Roman"/>
                  <w:b/>
                  <w:bCs/>
                </w:rPr>
                <w:delText>RWA</w:delText>
              </w:r>
            </w:del>
            <w:ins w:id="3804" w:author="Author">
              <w:r w:rsidR="00D50BF9">
                <w:rPr>
                  <w:rFonts w:ascii="Times New Roman" w:hAnsi="Times New Roman"/>
                  <w:b/>
                  <w:bCs/>
                </w:rPr>
                <w:t>RW</w:t>
              </w:r>
              <w:r w:rsidR="00247954">
                <w:rPr>
                  <w:rFonts w:ascii="Times New Roman" w:hAnsi="Times New Roman"/>
                  <w:b/>
                  <w:bCs/>
                </w:rPr>
                <w:t>E</w:t>
              </w:r>
              <w:r w:rsidR="00D50BF9">
                <w:rPr>
                  <w:rFonts w:ascii="Times New Roman" w:hAnsi="Times New Roman"/>
                  <w:b/>
                  <w:bCs/>
                </w:rPr>
                <w:t>A</w:t>
              </w:r>
            </w:ins>
            <w:r w:rsidR="00706750" w:rsidRPr="00706750">
              <w:rPr>
                <w:rFonts w:ascii="Times New Roman" w:hAnsi="Times New Roman"/>
                <w:b/>
                <w:bCs/>
              </w:rPr>
              <w:t xml:space="preserve"> – SA exposures</w:t>
            </w:r>
          </w:p>
          <w:p w14:paraId="5DE41556" w14:textId="77777777" w:rsidR="002509B1" w:rsidRPr="00FE002E" w:rsidRDefault="002509B1" w:rsidP="007E2A41">
            <w:pPr>
              <w:pStyle w:val="BodyText1"/>
              <w:spacing w:line="240" w:lineRule="auto"/>
              <w:rPr>
                <w:rFonts w:ascii="Times New Roman" w:hAnsi="Times New Roman"/>
                <w:b/>
                <w:bCs/>
              </w:rPr>
            </w:pPr>
          </w:p>
          <w:p w14:paraId="12137D68" w14:textId="3C68137D"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corporates that fall under Article </w:t>
            </w:r>
            <w:r w:rsidR="00C263AA" w:rsidRPr="00FE002E">
              <w:rPr>
                <w:rFonts w:ascii="Times New Roman" w:hAnsi="Times New Roman"/>
                <w:bCs/>
              </w:rPr>
              <w:t>122</w:t>
            </w:r>
            <w:r w:rsidRPr="00FE002E">
              <w:rPr>
                <w:rFonts w:ascii="Times New Roman" w:hAnsi="Times New Roman"/>
                <w:bCs/>
              </w:rPr>
              <w:t xml:space="preserve"> </w:t>
            </w:r>
            <w:del w:id="3805" w:author="Author">
              <w:r w:rsidRPr="00FE002E">
                <w:rPr>
                  <w:rFonts w:ascii="Times New Roman" w:hAnsi="Times New Roman"/>
                  <w:bCs/>
                </w:rPr>
                <w:delText xml:space="preserve">of the </w:delText>
              </w:r>
            </w:del>
            <w:r w:rsidR="00684733">
              <w:rPr>
                <w:rFonts w:ascii="Times New Roman" w:hAnsi="Times New Roman"/>
                <w:bCs/>
              </w:rPr>
              <w:t>CRR</w:t>
            </w:r>
            <w:r w:rsidRPr="00FE002E">
              <w:rPr>
                <w:rFonts w:ascii="Times New Roman" w:hAnsi="Times New Roman"/>
                <w:bCs/>
              </w:rPr>
              <w:t xml:space="preserve"> and that are not reported in </w:t>
            </w:r>
            <w:r w:rsidR="00315160">
              <w:rPr>
                <w:rFonts w:ascii="Times New Roman" w:hAnsi="Times New Roman"/>
                <w:bCs/>
              </w:rPr>
              <w:t>{</w:t>
            </w:r>
            <w:del w:id="3806" w:author="Author">
              <w:r w:rsidR="00315160">
                <w:rPr>
                  <w:rFonts w:ascii="Times New Roman" w:hAnsi="Times New Roman"/>
                  <w:bCs/>
                </w:rPr>
                <w:delText>230;040</w:delText>
              </w:r>
            </w:del>
            <w:ins w:id="3807" w:author="Author">
              <w:r w:rsidR="001B7535">
                <w:rPr>
                  <w:rFonts w:ascii="Times New Roman" w:hAnsi="Times New Roman"/>
                  <w:bCs/>
                </w:rPr>
                <w:t>0</w:t>
              </w:r>
              <w:r w:rsidR="00315160">
                <w:rPr>
                  <w:rFonts w:ascii="Times New Roman" w:hAnsi="Times New Roman"/>
                  <w:bCs/>
                </w:rPr>
                <w:t>230;0</w:t>
              </w:r>
              <w:r w:rsidR="001B7535">
                <w:rPr>
                  <w:rFonts w:ascii="Times New Roman" w:hAnsi="Times New Roman"/>
                  <w:bCs/>
                </w:rPr>
                <w:t>0</w:t>
              </w:r>
              <w:r w:rsidR="00315160">
                <w:rPr>
                  <w:rFonts w:ascii="Times New Roman" w:hAnsi="Times New Roman"/>
                  <w:bCs/>
                </w:rPr>
                <w:t>40</w:t>
              </w:r>
            </w:ins>
            <w:r w:rsidR="00315160">
              <w:rPr>
                <w:rFonts w:ascii="Times New Roman" w:hAnsi="Times New Roman"/>
                <w:bCs/>
              </w:rPr>
              <w:t>} and {</w:t>
            </w:r>
            <w:del w:id="3808" w:author="Author">
              <w:r w:rsidR="00315160">
                <w:rPr>
                  <w:rFonts w:ascii="Times New Roman" w:hAnsi="Times New Roman"/>
                  <w:bCs/>
                </w:rPr>
                <w:delText>250;040</w:delText>
              </w:r>
            </w:del>
            <w:ins w:id="3809" w:author="Author">
              <w:r w:rsidR="001B7535">
                <w:rPr>
                  <w:rFonts w:ascii="Times New Roman" w:hAnsi="Times New Roman"/>
                  <w:bCs/>
                </w:rPr>
                <w:t>0</w:t>
              </w:r>
              <w:r w:rsidR="00315160">
                <w:rPr>
                  <w:rFonts w:ascii="Times New Roman" w:hAnsi="Times New Roman"/>
                  <w:bCs/>
                </w:rPr>
                <w:t>250;0</w:t>
              </w:r>
              <w:r w:rsidR="001B7535">
                <w:rPr>
                  <w:rFonts w:ascii="Times New Roman" w:hAnsi="Times New Roman"/>
                  <w:bCs/>
                </w:rPr>
                <w:t>0</w:t>
              </w:r>
              <w:r w:rsidR="00315160">
                <w:rPr>
                  <w:rFonts w:ascii="Times New Roman" w:hAnsi="Times New Roman"/>
                  <w:bCs/>
                </w:rPr>
                <w:t>40</w:t>
              </w:r>
            </w:ins>
            <w:r w:rsidR="00315160">
              <w:rPr>
                <w:rFonts w:ascii="Times New Roman" w:hAnsi="Times New Roman"/>
                <w:bCs/>
              </w:rPr>
              <w:t>}</w:t>
            </w:r>
            <w:r w:rsidRPr="00FE002E">
              <w:rPr>
                <w:rFonts w:ascii="Times New Roman" w:hAnsi="Times New Roman"/>
                <w:bCs/>
              </w:rPr>
              <w:t xml:space="preserve">. </w:t>
            </w:r>
          </w:p>
          <w:p w14:paraId="10BEA73F" w14:textId="77777777" w:rsidR="00086A8A" w:rsidRDefault="00086A8A" w:rsidP="007E2A41">
            <w:pPr>
              <w:pStyle w:val="BodyText1"/>
              <w:spacing w:line="240" w:lineRule="auto"/>
              <w:rPr>
                <w:rFonts w:ascii="Times New Roman" w:hAnsi="Times New Roman"/>
                <w:bCs/>
              </w:rPr>
            </w:pPr>
          </w:p>
          <w:p w14:paraId="7D22D2A8"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3BF86EC4"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4284B6D9" w14:textId="77777777" w:rsidTr="004B064A">
        <w:trPr>
          <w:trHeight w:val="71"/>
        </w:trPr>
        <w:tc>
          <w:tcPr>
            <w:tcW w:w="1417" w:type="dxa"/>
            <w:shd w:val="clear" w:color="auto" w:fill="FFFFFF"/>
          </w:tcPr>
          <w:p w14:paraId="50A67914" w14:textId="7FC07E92" w:rsidR="00F4754B" w:rsidRPr="00FE002E" w:rsidRDefault="00F4754B" w:rsidP="00A60C43">
            <w:pPr>
              <w:pStyle w:val="BodyText1"/>
              <w:rPr>
                <w:rFonts w:ascii="Times New Roman" w:hAnsi="Times New Roman"/>
              </w:rPr>
            </w:pPr>
            <w:r w:rsidRPr="00FE002E">
              <w:rPr>
                <w:rFonts w:ascii="Times New Roman" w:hAnsi="Times New Roman"/>
                <w:bCs/>
              </w:rPr>
              <w:t>{</w:t>
            </w:r>
            <w:del w:id="3810" w:author="Author">
              <w:r w:rsidR="00A60C43" w:rsidRPr="00FE002E">
                <w:rPr>
                  <w:rFonts w:ascii="Times New Roman" w:hAnsi="Times New Roman"/>
                  <w:bCs/>
                </w:rPr>
                <w:delText>2</w:delText>
              </w:r>
              <w:r w:rsidR="00EA3F88">
                <w:rPr>
                  <w:rFonts w:ascii="Times New Roman" w:hAnsi="Times New Roman"/>
                  <w:bCs/>
                </w:rPr>
                <w:delText>7</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4</w:delText>
              </w:r>
              <w:r w:rsidR="00FA1A9C">
                <w:rPr>
                  <w:rFonts w:ascii="Times New Roman" w:hAnsi="Times New Roman"/>
                  <w:bCs/>
                </w:rPr>
                <w:delText>0</w:delText>
              </w:r>
            </w:del>
            <w:ins w:id="3811" w:author="Autho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5810D1">
                <w:rPr>
                  <w:rFonts w:ascii="Times New Roman" w:hAnsi="Times New Roman"/>
                  <w:bCs/>
                </w:rPr>
                <w:t>0</w:t>
              </w:r>
              <w:r w:rsidRPr="00FE002E">
                <w:rPr>
                  <w:rFonts w:ascii="Times New Roman" w:hAnsi="Times New Roman"/>
                  <w:bCs/>
                </w:rPr>
                <w:t>4</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1D7FDCA5" w14:textId="16C490EA" w:rsidR="00F4754B" w:rsidRPr="00FE002E" w:rsidRDefault="00BE6AC4" w:rsidP="007E2A41">
            <w:pPr>
              <w:pStyle w:val="BodyText1"/>
              <w:spacing w:line="240" w:lineRule="auto"/>
              <w:rPr>
                <w:rFonts w:ascii="Times New Roman" w:hAnsi="Times New Roman"/>
                <w:b/>
                <w:bCs/>
              </w:rPr>
            </w:pPr>
            <w:r>
              <w:rPr>
                <w:rFonts w:ascii="Times New Roman" w:hAnsi="Times New Roman"/>
                <w:b/>
                <w:bCs/>
              </w:rPr>
              <w:t>E</w:t>
            </w:r>
            <w:r w:rsidR="00F4754B" w:rsidRPr="00FE002E">
              <w:rPr>
                <w:rFonts w:ascii="Times New Roman" w:hAnsi="Times New Roman"/>
                <w:b/>
                <w:bCs/>
              </w:rPr>
              <w:t>xposures other than SME</w:t>
            </w:r>
            <w:r w:rsidR="00D50BF9">
              <w:rPr>
                <w:rFonts w:ascii="Times New Roman" w:hAnsi="Times New Roman"/>
                <w:b/>
                <w:bCs/>
              </w:rPr>
              <w:t xml:space="preserve"> </w:t>
            </w:r>
            <w:r>
              <w:rPr>
                <w:rFonts w:ascii="Times New Roman" w:hAnsi="Times New Roman"/>
                <w:b/>
                <w:bCs/>
              </w:rPr>
              <w:t xml:space="preserve">exposures </w:t>
            </w:r>
            <w:r w:rsidR="00D50BF9">
              <w:rPr>
                <w:rFonts w:ascii="Times New Roman" w:hAnsi="Times New Roman"/>
                <w:b/>
                <w:bCs/>
              </w:rPr>
              <w:t xml:space="preserve">– </w:t>
            </w:r>
            <w:del w:id="3812" w:author="Author">
              <w:r w:rsidR="00D50BF9">
                <w:rPr>
                  <w:rFonts w:ascii="Times New Roman" w:hAnsi="Times New Roman"/>
                  <w:b/>
                  <w:bCs/>
                </w:rPr>
                <w:delText>RWA</w:delText>
              </w:r>
            </w:del>
            <w:ins w:id="3813" w:author="Author">
              <w:r w:rsidR="00D50BF9">
                <w:rPr>
                  <w:rFonts w:ascii="Times New Roman" w:hAnsi="Times New Roman"/>
                  <w:b/>
                  <w:bCs/>
                </w:rPr>
                <w:t>RW</w:t>
              </w:r>
              <w:r w:rsidR="00247954">
                <w:rPr>
                  <w:rFonts w:ascii="Times New Roman" w:hAnsi="Times New Roman"/>
                  <w:b/>
                  <w:bCs/>
                </w:rPr>
                <w:t>E</w:t>
              </w:r>
              <w:r w:rsidR="00D50BF9">
                <w:rPr>
                  <w:rFonts w:ascii="Times New Roman" w:hAnsi="Times New Roman"/>
                  <w:b/>
                  <w:bCs/>
                </w:rPr>
                <w:t>A</w:t>
              </w:r>
            </w:ins>
            <w:r w:rsidR="00315160">
              <w:rPr>
                <w:rFonts w:ascii="Times New Roman" w:hAnsi="Times New Roman"/>
                <w:b/>
                <w:bCs/>
              </w:rPr>
              <w:t xml:space="preserve"> – IRB exposures</w:t>
            </w:r>
          </w:p>
          <w:p w14:paraId="4D405A64" w14:textId="77777777" w:rsidR="002509B1" w:rsidRPr="00FE002E" w:rsidRDefault="002509B1" w:rsidP="007E2A41">
            <w:pPr>
              <w:pStyle w:val="BodyText1"/>
              <w:spacing w:line="240" w:lineRule="auto"/>
              <w:rPr>
                <w:rFonts w:ascii="Times New Roman" w:hAnsi="Times New Roman"/>
                <w:b/>
                <w:bCs/>
              </w:rPr>
            </w:pPr>
          </w:p>
          <w:p w14:paraId="38D88DDD" w14:textId="78FC668E"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corporates under </w:t>
            </w:r>
            <w:ins w:id="3814" w:author="Author">
              <w:r w:rsidR="005E615B">
                <w:rPr>
                  <w:rFonts w:ascii="Times New Roman" w:hAnsi="Times New Roman"/>
                  <w:bCs/>
                </w:rPr>
                <w:t xml:space="preserve">point (c) of </w:t>
              </w:r>
            </w:ins>
            <w:r w:rsidRPr="00FE002E">
              <w:rPr>
                <w:rFonts w:ascii="Times New Roman" w:hAnsi="Times New Roman"/>
                <w:bCs/>
              </w:rPr>
              <w:t xml:space="preserve">Article </w:t>
            </w:r>
            <w:r w:rsidR="00C263AA" w:rsidRPr="00FE002E">
              <w:rPr>
                <w:rFonts w:ascii="Times New Roman" w:hAnsi="Times New Roman"/>
                <w:bCs/>
              </w:rPr>
              <w:t>147</w:t>
            </w:r>
            <w:r w:rsidRPr="00FE002E">
              <w:rPr>
                <w:rFonts w:ascii="Times New Roman" w:hAnsi="Times New Roman"/>
                <w:bCs/>
              </w:rPr>
              <w:t>(2</w:t>
            </w:r>
            <w:del w:id="3815" w:author="Author">
              <w:r w:rsidRPr="00FE002E">
                <w:rPr>
                  <w:rFonts w:ascii="Times New Roman" w:hAnsi="Times New Roman"/>
                  <w:bCs/>
                </w:rPr>
                <w:delText>)(c) of the</w:delText>
              </w:r>
            </w:del>
            <w:ins w:id="3816" w:author="Author">
              <w:r w:rsidRPr="00FE002E">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if these exposures are </w:t>
            </w:r>
            <w:r w:rsidRPr="00011E14">
              <w:rPr>
                <w:rFonts w:ascii="Times New Roman" w:hAnsi="Times New Roman"/>
                <w:rPrChange w:id="3817" w:author="Author">
                  <w:rPr>
                    <w:rFonts w:ascii="Times New Roman" w:hAnsi="Times New Roman"/>
                    <w:b/>
                    <w:u w:val="single"/>
                  </w:rPr>
                </w:rPrChange>
              </w:rPr>
              <w:t>not</w:t>
            </w:r>
            <w:r w:rsidRPr="00FE002E">
              <w:rPr>
                <w:rFonts w:ascii="Times New Roman" w:hAnsi="Times New Roman"/>
                <w:bCs/>
              </w:rPr>
              <w:t xml:space="preserve"> secured by mortgages on immovable property in accordance with </w:t>
            </w:r>
            <w:ins w:id="3818" w:author="Author">
              <w:r w:rsidR="005E615B">
                <w:rPr>
                  <w:rFonts w:ascii="Times New Roman" w:hAnsi="Times New Roman"/>
                  <w:bCs/>
                </w:rPr>
                <w:t xml:space="preserve">point (a) of </w:t>
              </w:r>
            </w:ins>
            <w:r w:rsidRPr="00FE002E">
              <w:rPr>
                <w:rFonts w:ascii="Times New Roman" w:hAnsi="Times New Roman"/>
                <w:bCs/>
              </w:rPr>
              <w:t xml:space="preserve">Article </w:t>
            </w:r>
            <w:r w:rsidR="00C263AA" w:rsidRPr="00FE002E">
              <w:rPr>
                <w:rFonts w:ascii="Times New Roman" w:hAnsi="Times New Roman"/>
                <w:bCs/>
              </w:rPr>
              <w:t>199</w:t>
            </w:r>
            <w:r w:rsidRPr="00FE002E">
              <w:rPr>
                <w:rFonts w:ascii="Times New Roman" w:hAnsi="Times New Roman"/>
                <w:bCs/>
              </w:rPr>
              <w:t>(1</w:t>
            </w:r>
            <w:del w:id="3819" w:author="Author">
              <w:r w:rsidRPr="00FE002E">
                <w:rPr>
                  <w:rFonts w:ascii="Times New Roman" w:hAnsi="Times New Roman"/>
                  <w:bCs/>
                </w:rPr>
                <w:delText>)(a) of the</w:delText>
              </w:r>
            </w:del>
            <w:ins w:id="3820" w:author="Author">
              <w:r w:rsidRPr="00FE002E">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and that are not reported in </w:t>
            </w:r>
            <w:r w:rsidR="00315160">
              <w:rPr>
                <w:rFonts w:ascii="Times New Roman" w:hAnsi="Times New Roman"/>
                <w:bCs/>
              </w:rPr>
              <w:t>{</w:t>
            </w:r>
            <w:del w:id="3821" w:author="Author">
              <w:r w:rsidR="00315160">
                <w:rPr>
                  <w:rFonts w:ascii="Times New Roman" w:hAnsi="Times New Roman"/>
                  <w:bCs/>
                </w:rPr>
                <w:delText>230;040</w:delText>
              </w:r>
            </w:del>
            <w:ins w:id="3822" w:author="Author">
              <w:r w:rsidR="001B7535">
                <w:rPr>
                  <w:rFonts w:ascii="Times New Roman" w:hAnsi="Times New Roman"/>
                  <w:bCs/>
                </w:rPr>
                <w:t>0</w:t>
              </w:r>
              <w:r w:rsidR="00315160">
                <w:rPr>
                  <w:rFonts w:ascii="Times New Roman" w:hAnsi="Times New Roman"/>
                  <w:bCs/>
                </w:rPr>
                <w:t>230;0</w:t>
              </w:r>
              <w:r w:rsidR="001B7535">
                <w:rPr>
                  <w:rFonts w:ascii="Times New Roman" w:hAnsi="Times New Roman"/>
                  <w:bCs/>
                </w:rPr>
                <w:t>0</w:t>
              </w:r>
              <w:r w:rsidR="00315160">
                <w:rPr>
                  <w:rFonts w:ascii="Times New Roman" w:hAnsi="Times New Roman"/>
                  <w:bCs/>
                </w:rPr>
                <w:t>40</w:t>
              </w:r>
            </w:ins>
            <w:r w:rsidR="00315160">
              <w:rPr>
                <w:rFonts w:ascii="Times New Roman" w:hAnsi="Times New Roman"/>
                <w:bCs/>
              </w:rPr>
              <w:t>} and {</w:t>
            </w:r>
            <w:del w:id="3823" w:author="Author">
              <w:r w:rsidR="00315160">
                <w:rPr>
                  <w:rFonts w:ascii="Times New Roman" w:hAnsi="Times New Roman"/>
                  <w:bCs/>
                </w:rPr>
                <w:delText>250;040</w:delText>
              </w:r>
            </w:del>
            <w:ins w:id="3824" w:author="Author">
              <w:r w:rsidR="001B7535">
                <w:rPr>
                  <w:rFonts w:ascii="Times New Roman" w:hAnsi="Times New Roman"/>
                  <w:bCs/>
                </w:rPr>
                <w:t>0</w:t>
              </w:r>
              <w:r w:rsidR="00315160">
                <w:rPr>
                  <w:rFonts w:ascii="Times New Roman" w:hAnsi="Times New Roman"/>
                  <w:bCs/>
                </w:rPr>
                <w:t>250;</w:t>
              </w:r>
              <w:r w:rsidR="001B7535">
                <w:rPr>
                  <w:rFonts w:ascii="Times New Roman" w:hAnsi="Times New Roman"/>
                  <w:bCs/>
                </w:rPr>
                <w:t>0</w:t>
              </w:r>
              <w:r w:rsidR="00315160">
                <w:rPr>
                  <w:rFonts w:ascii="Times New Roman" w:hAnsi="Times New Roman"/>
                  <w:bCs/>
                </w:rPr>
                <w:t>040</w:t>
              </w:r>
            </w:ins>
            <w:r w:rsidR="00315160">
              <w:rPr>
                <w:rFonts w:ascii="Times New Roman" w:hAnsi="Times New Roman"/>
                <w:bCs/>
              </w:rPr>
              <w:t>}</w:t>
            </w:r>
            <w:r w:rsidRPr="00FE002E">
              <w:rPr>
                <w:rFonts w:ascii="Times New Roman" w:hAnsi="Times New Roman"/>
                <w:bCs/>
              </w:rPr>
              <w:t xml:space="preserve">. </w:t>
            </w:r>
          </w:p>
          <w:p w14:paraId="66C72176" w14:textId="77777777" w:rsidR="002509B1" w:rsidRDefault="002509B1" w:rsidP="007E2A41">
            <w:pPr>
              <w:pStyle w:val="BodyText1"/>
              <w:spacing w:line="240" w:lineRule="auto"/>
              <w:rPr>
                <w:rFonts w:ascii="Times New Roman" w:hAnsi="Times New Roman"/>
                <w:b/>
                <w:bCs/>
                <w:u w:val="single"/>
              </w:rPr>
            </w:pPr>
          </w:p>
          <w:p w14:paraId="005BA555"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56E24BD9" w14:textId="77777777" w:rsidR="009C4E79" w:rsidRPr="00FE002E" w:rsidRDefault="009C4E79" w:rsidP="007E2A41">
            <w:pPr>
              <w:pStyle w:val="BodyText1"/>
              <w:spacing w:line="240" w:lineRule="auto"/>
              <w:rPr>
                <w:rFonts w:ascii="Times New Roman" w:hAnsi="Times New Roman"/>
                <w:b/>
                <w:bCs/>
                <w:u w:val="single"/>
              </w:rPr>
            </w:pPr>
          </w:p>
        </w:tc>
      </w:tr>
      <w:tr w:rsidR="002A54FF" w:rsidRPr="00FE002E" w14:paraId="4078E02E" w14:textId="77777777" w:rsidTr="004B064A">
        <w:trPr>
          <w:trHeight w:val="71"/>
        </w:trPr>
        <w:tc>
          <w:tcPr>
            <w:tcW w:w="1417" w:type="dxa"/>
            <w:shd w:val="clear" w:color="auto" w:fill="FFFFFF"/>
          </w:tcPr>
          <w:p w14:paraId="78678416" w14:textId="05F746A8" w:rsidR="00F4754B" w:rsidRPr="00FE002E" w:rsidRDefault="00F4754B" w:rsidP="00EA3F88">
            <w:pPr>
              <w:pStyle w:val="BodyText1"/>
              <w:rPr>
                <w:rFonts w:ascii="Times New Roman" w:hAnsi="Times New Roman"/>
              </w:rPr>
            </w:pPr>
            <w:r w:rsidRPr="00FE002E">
              <w:rPr>
                <w:rFonts w:ascii="Times New Roman" w:hAnsi="Times New Roman"/>
                <w:bCs/>
              </w:rPr>
              <w:lastRenderedPageBreak/>
              <w:t>{</w:t>
            </w:r>
            <w:del w:id="3825" w:author="Author">
              <w:r w:rsidR="00A60C43" w:rsidRPr="00FE002E">
                <w:rPr>
                  <w:rFonts w:ascii="Times New Roman" w:hAnsi="Times New Roman"/>
                  <w:bCs/>
                </w:rPr>
                <w:delText>2</w:delText>
              </w:r>
              <w:r w:rsidR="00EA3F88">
                <w:rPr>
                  <w:rFonts w:ascii="Times New Roman" w:hAnsi="Times New Roman"/>
                  <w:bCs/>
                </w:rPr>
                <w:delText>8</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1</w:delText>
              </w:r>
              <w:r w:rsidR="00FA1A9C">
                <w:rPr>
                  <w:rFonts w:ascii="Times New Roman" w:hAnsi="Times New Roman"/>
                  <w:bCs/>
                </w:rPr>
                <w:delText>0</w:delText>
              </w:r>
            </w:del>
            <w:ins w:id="3826" w:author="Autho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8</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3643375B"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in default</w:t>
            </w:r>
            <w:r w:rsidR="00D50BF9">
              <w:rPr>
                <w:rFonts w:ascii="Times New Roman" w:hAnsi="Times New Roman"/>
                <w:b/>
                <w:bCs/>
              </w:rPr>
              <w:t xml:space="preserve"> </w:t>
            </w:r>
            <w:r w:rsidR="00D50BF9">
              <w:rPr>
                <w:rFonts w:ascii="Times New Roman" w:hAnsi="Times New Roman"/>
                <w:b/>
              </w:rPr>
              <w:t>– Leverage Ratio Exposure Value</w:t>
            </w:r>
            <w:r w:rsidR="00706750" w:rsidRPr="007129B2">
              <w:rPr>
                <w:rFonts w:ascii="Times New Roman" w:hAnsi="Times New Roman"/>
                <w:b/>
                <w:bCs/>
              </w:rPr>
              <w:t xml:space="preserve"> – SA exposures</w:t>
            </w:r>
          </w:p>
          <w:p w14:paraId="4BAF5F2C" w14:textId="77777777" w:rsidR="002509B1" w:rsidRPr="00FE002E" w:rsidRDefault="002509B1" w:rsidP="007E2A41">
            <w:pPr>
              <w:pStyle w:val="BodyText1"/>
              <w:spacing w:line="240" w:lineRule="auto"/>
              <w:rPr>
                <w:rFonts w:ascii="Times New Roman" w:hAnsi="Times New Roman"/>
                <w:b/>
                <w:bCs/>
              </w:rPr>
            </w:pPr>
          </w:p>
          <w:p w14:paraId="21E2EEE8" w14:textId="7A5E5240"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in default and thus fall under Article </w:t>
            </w:r>
            <w:r w:rsidR="00C263AA" w:rsidRPr="00FE002E">
              <w:rPr>
                <w:rFonts w:ascii="Times New Roman" w:hAnsi="Times New Roman"/>
                <w:bCs/>
              </w:rPr>
              <w:t>127</w:t>
            </w:r>
            <w:r w:rsidRPr="00FE002E">
              <w:rPr>
                <w:rFonts w:ascii="Times New Roman" w:hAnsi="Times New Roman"/>
                <w:bCs/>
              </w:rPr>
              <w:t xml:space="preserve"> </w:t>
            </w:r>
            <w:del w:id="3827" w:author="Author">
              <w:r w:rsidRPr="00FE002E">
                <w:rPr>
                  <w:rFonts w:ascii="Times New Roman" w:hAnsi="Times New Roman"/>
                  <w:bCs/>
                </w:rPr>
                <w:delText xml:space="preserve">of the </w:delText>
              </w:r>
            </w:del>
            <w:r w:rsidR="00684733">
              <w:rPr>
                <w:rFonts w:ascii="Times New Roman" w:hAnsi="Times New Roman"/>
                <w:bCs/>
              </w:rPr>
              <w:t>CRR</w:t>
            </w:r>
            <w:r w:rsidRPr="00FE002E">
              <w:rPr>
                <w:rFonts w:ascii="Times New Roman" w:hAnsi="Times New Roman"/>
                <w:bCs/>
              </w:rPr>
              <w:t xml:space="preserve">. </w:t>
            </w:r>
          </w:p>
          <w:p w14:paraId="19F3FE8B" w14:textId="77777777" w:rsidR="002509B1" w:rsidRPr="00FE002E" w:rsidRDefault="002509B1" w:rsidP="007E2A41">
            <w:pPr>
              <w:pStyle w:val="BodyText1"/>
              <w:spacing w:line="240" w:lineRule="auto"/>
              <w:rPr>
                <w:rFonts w:ascii="Times New Roman" w:hAnsi="Times New Roman"/>
                <w:bCs/>
              </w:rPr>
            </w:pPr>
          </w:p>
        </w:tc>
      </w:tr>
      <w:tr w:rsidR="002A54FF" w:rsidRPr="00FE002E" w14:paraId="6208DB18" w14:textId="77777777" w:rsidTr="004B064A">
        <w:trPr>
          <w:trHeight w:val="71"/>
        </w:trPr>
        <w:tc>
          <w:tcPr>
            <w:tcW w:w="1417" w:type="dxa"/>
            <w:shd w:val="clear" w:color="auto" w:fill="FFFFFF"/>
          </w:tcPr>
          <w:p w14:paraId="783D1BB3" w14:textId="0F865C6F" w:rsidR="00F4754B" w:rsidRPr="00FE002E" w:rsidRDefault="00F4754B" w:rsidP="006423CC">
            <w:pPr>
              <w:pStyle w:val="BodyText1"/>
              <w:rPr>
                <w:rFonts w:ascii="Times New Roman" w:hAnsi="Times New Roman"/>
                <w:bCs/>
              </w:rPr>
            </w:pPr>
            <w:r w:rsidRPr="00FE002E">
              <w:rPr>
                <w:rFonts w:ascii="Times New Roman" w:hAnsi="Times New Roman"/>
                <w:bCs/>
              </w:rPr>
              <w:t>{</w:t>
            </w:r>
            <w:del w:id="3828" w:author="Author">
              <w:r w:rsidR="00A60C43" w:rsidRPr="00FE002E">
                <w:rPr>
                  <w:rFonts w:ascii="Times New Roman" w:hAnsi="Times New Roman"/>
                  <w:bCs/>
                </w:rPr>
                <w:delText>2</w:delText>
              </w:r>
              <w:r w:rsidR="00EA3F88">
                <w:rPr>
                  <w:rFonts w:ascii="Times New Roman" w:hAnsi="Times New Roman"/>
                  <w:bCs/>
                </w:rPr>
                <w:delText>8</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2</w:delText>
              </w:r>
              <w:r w:rsidR="00FA1A9C">
                <w:rPr>
                  <w:rFonts w:ascii="Times New Roman" w:hAnsi="Times New Roman"/>
                  <w:bCs/>
                </w:rPr>
                <w:delText>0</w:delText>
              </w:r>
            </w:del>
            <w:ins w:id="3829" w:author="Autho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8</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5B5C9DCF"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in default</w:t>
            </w:r>
            <w:r w:rsidR="00D50BF9">
              <w:rPr>
                <w:rFonts w:ascii="Times New Roman" w:hAnsi="Times New Roman"/>
                <w:b/>
                <w:bCs/>
              </w:rPr>
              <w:t xml:space="preserve"> </w:t>
            </w:r>
            <w:r w:rsidR="00D50BF9">
              <w:rPr>
                <w:rFonts w:ascii="Times New Roman" w:hAnsi="Times New Roman"/>
                <w:b/>
              </w:rPr>
              <w:t>– Leverage Ratio Exposure Value</w:t>
            </w:r>
            <w:r w:rsidR="00315160">
              <w:rPr>
                <w:rFonts w:ascii="Times New Roman" w:hAnsi="Times New Roman"/>
                <w:b/>
                <w:bCs/>
              </w:rPr>
              <w:t xml:space="preserve"> – IRB exposures</w:t>
            </w:r>
          </w:p>
          <w:p w14:paraId="0B1EEABD" w14:textId="77777777" w:rsidR="002509B1" w:rsidRPr="00FE002E" w:rsidRDefault="002509B1" w:rsidP="007E2A41">
            <w:pPr>
              <w:pStyle w:val="BodyText1"/>
              <w:spacing w:line="240" w:lineRule="auto"/>
              <w:rPr>
                <w:rFonts w:ascii="Times New Roman" w:hAnsi="Times New Roman"/>
                <w:b/>
                <w:bCs/>
              </w:rPr>
            </w:pPr>
          </w:p>
          <w:p w14:paraId="3C2014A6" w14:textId="5967FE4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categorised in the exposures classes listed in Article </w:t>
            </w:r>
            <w:r w:rsidR="00C263AA" w:rsidRPr="00FE002E">
              <w:rPr>
                <w:rFonts w:ascii="Times New Roman" w:hAnsi="Times New Roman"/>
                <w:bCs/>
              </w:rPr>
              <w:t>147</w:t>
            </w:r>
            <w:r w:rsidRPr="00FE002E">
              <w:rPr>
                <w:rFonts w:ascii="Times New Roman" w:hAnsi="Times New Roman"/>
                <w:bCs/>
              </w:rPr>
              <w:t xml:space="preserve">(2) </w:t>
            </w:r>
            <w:del w:id="3830" w:author="Author">
              <w:r w:rsidRPr="00FE002E">
                <w:rPr>
                  <w:rFonts w:ascii="Times New Roman" w:hAnsi="Times New Roman"/>
                  <w:bCs/>
                </w:rPr>
                <w:delText xml:space="preserve">of the </w:delText>
              </w:r>
            </w:del>
            <w:r w:rsidR="00684733">
              <w:rPr>
                <w:rFonts w:ascii="Times New Roman" w:hAnsi="Times New Roman"/>
                <w:bCs/>
              </w:rPr>
              <w:t>CRR</w:t>
            </w:r>
            <w:r w:rsidRPr="00FE002E">
              <w:rPr>
                <w:rFonts w:ascii="Times New Roman" w:hAnsi="Times New Roman"/>
                <w:bCs/>
              </w:rPr>
              <w:t xml:space="preserve"> if a default in accordance with Article </w:t>
            </w:r>
            <w:r w:rsidR="00C263AA" w:rsidRPr="00FE002E">
              <w:rPr>
                <w:rFonts w:ascii="Times New Roman" w:hAnsi="Times New Roman"/>
                <w:bCs/>
              </w:rPr>
              <w:t>178</w:t>
            </w:r>
            <w:del w:id="3831" w:author="Author">
              <w:r w:rsidRPr="00FE002E">
                <w:rPr>
                  <w:rFonts w:ascii="Times New Roman" w:hAnsi="Times New Roman"/>
                  <w:bCs/>
                </w:rPr>
                <w:delText xml:space="preserve"> of the</w:delText>
              </w:r>
            </w:del>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has occurred. </w:t>
            </w:r>
          </w:p>
          <w:p w14:paraId="35C502CA" w14:textId="77777777" w:rsidR="002509B1" w:rsidRPr="00FE002E" w:rsidRDefault="002509B1" w:rsidP="007E2A41">
            <w:pPr>
              <w:pStyle w:val="BodyText1"/>
              <w:spacing w:line="240" w:lineRule="auto"/>
              <w:rPr>
                <w:rFonts w:ascii="Times New Roman" w:hAnsi="Times New Roman"/>
                <w:bCs/>
              </w:rPr>
            </w:pPr>
          </w:p>
        </w:tc>
      </w:tr>
      <w:tr w:rsidR="002A54FF" w:rsidRPr="00FE002E" w14:paraId="3AD252C0" w14:textId="77777777" w:rsidTr="004B064A">
        <w:trPr>
          <w:trHeight w:val="71"/>
        </w:trPr>
        <w:tc>
          <w:tcPr>
            <w:tcW w:w="1417" w:type="dxa"/>
            <w:shd w:val="clear" w:color="auto" w:fill="FFFFFF"/>
          </w:tcPr>
          <w:p w14:paraId="08CA0E26" w14:textId="0592C549" w:rsidR="00F4754B" w:rsidRPr="00FE002E" w:rsidRDefault="00F4754B" w:rsidP="006423CC">
            <w:pPr>
              <w:pStyle w:val="BodyText1"/>
              <w:rPr>
                <w:rFonts w:ascii="Times New Roman" w:hAnsi="Times New Roman"/>
              </w:rPr>
            </w:pPr>
            <w:r w:rsidRPr="00FE002E">
              <w:rPr>
                <w:rFonts w:ascii="Times New Roman" w:hAnsi="Times New Roman"/>
                <w:bCs/>
              </w:rPr>
              <w:t>{</w:t>
            </w:r>
            <w:del w:id="3832" w:author="Author">
              <w:r w:rsidR="00A60C43" w:rsidRPr="00FE002E">
                <w:rPr>
                  <w:rFonts w:ascii="Times New Roman" w:hAnsi="Times New Roman"/>
                  <w:bCs/>
                </w:rPr>
                <w:delText>2</w:delText>
              </w:r>
              <w:r w:rsidR="00EA3F88">
                <w:rPr>
                  <w:rFonts w:ascii="Times New Roman" w:hAnsi="Times New Roman"/>
                  <w:bCs/>
                </w:rPr>
                <w:delText>8</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3</w:delText>
              </w:r>
              <w:r w:rsidR="00FA1A9C">
                <w:rPr>
                  <w:rFonts w:ascii="Times New Roman" w:hAnsi="Times New Roman"/>
                  <w:bCs/>
                </w:rPr>
                <w:delText>0</w:delText>
              </w:r>
            </w:del>
            <w:ins w:id="3833" w:author="Autho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8</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4A8D86E5" w14:textId="6AA72CAD" w:rsidR="00F4754B" w:rsidRPr="00711599" w:rsidRDefault="00F4754B" w:rsidP="007E2A41">
            <w:pPr>
              <w:pStyle w:val="BodyText1"/>
              <w:spacing w:line="240" w:lineRule="auto"/>
              <w:rPr>
                <w:rFonts w:ascii="Times New Roman" w:hAnsi="Times New Roman"/>
                <w:b/>
                <w:bCs/>
              </w:rPr>
            </w:pPr>
            <w:r w:rsidRPr="00711599">
              <w:rPr>
                <w:rFonts w:ascii="Times New Roman" w:hAnsi="Times New Roman"/>
                <w:b/>
                <w:bCs/>
              </w:rPr>
              <w:t>Exposures in default</w:t>
            </w:r>
            <w:r w:rsidR="00D50BF9" w:rsidRPr="00711599">
              <w:rPr>
                <w:rFonts w:ascii="Times New Roman" w:hAnsi="Times New Roman"/>
                <w:b/>
                <w:bCs/>
              </w:rPr>
              <w:t xml:space="preserve"> – </w:t>
            </w:r>
            <w:del w:id="3834" w:author="Author">
              <w:r w:rsidR="00D50BF9" w:rsidRPr="00711599">
                <w:rPr>
                  <w:rFonts w:ascii="Times New Roman" w:hAnsi="Times New Roman"/>
                  <w:b/>
                  <w:bCs/>
                </w:rPr>
                <w:delText>RWA</w:delText>
              </w:r>
            </w:del>
            <w:ins w:id="3835" w:author="Author">
              <w:r w:rsidR="00D50BF9" w:rsidRPr="00711599">
                <w:rPr>
                  <w:rFonts w:ascii="Times New Roman" w:hAnsi="Times New Roman"/>
                  <w:b/>
                  <w:bCs/>
                </w:rPr>
                <w:t>RW</w:t>
              </w:r>
              <w:r w:rsidR="00247954">
                <w:rPr>
                  <w:rFonts w:ascii="Times New Roman" w:hAnsi="Times New Roman"/>
                  <w:b/>
                  <w:bCs/>
                </w:rPr>
                <w:t>E</w:t>
              </w:r>
              <w:r w:rsidR="00D50BF9" w:rsidRPr="00711599">
                <w:rPr>
                  <w:rFonts w:ascii="Times New Roman" w:hAnsi="Times New Roman"/>
                  <w:b/>
                  <w:bCs/>
                </w:rPr>
                <w:t>A</w:t>
              </w:r>
            </w:ins>
            <w:r w:rsidR="00706750" w:rsidRPr="00711599">
              <w:rPr>
                <w:rFonts w:ascii="Times New Roman" w:hAnsi="Times New Roman"/>
                <w:b/>
                <w:bCs/>
              </w:rPr>
              <w:t xml:space="preserve"> – SA exposures</w:t>
            </w:r>
          </w:p>
          <w:p w14:paraId="327CD6C9" w14:textId="77777777" w:rsidR="002509B1" w:rsidRPr="00711599" w:rsidRDefault="002509B1" w:rsidP="007E2A41">
            <w:pPr>
              <w:pStyle w:val="BodyText1"/>
              <w:spacing w:line="240" w:lineRule="auto"/>
              <w:rPr>
                <w:rFonts w:ascii="Times New Roman" w:hAnsi="Times New Roman"/>
                <w:b/>
                <w:bCs/>
              </w:rPr>
            </w:pPr>
          </w:p>
          <w:p w14:paraId="7A489D74" w14:textId="2A69DAAA"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in default and thus fall under Article </w:t>
            </w:r>
            <w:r w:rsidR="00C263AA" w:rsidRPr="00FE002E">
              <w:rPr>
                <w:rFonts w:ascii="Times New Roman" w:hAnsi="Times New Roman"/>
                <w:bCs/>
              </w:rPr>
              <w:t>127</w:t>
            </w:r>
            <w:r w:rsidRPr="00FE002E">
              <w:rPr>
                <w:rFonts w:ascii="Times New Roman" w:hAnsi="Times New Roman"/>
                <w:bCs/>
              </w:rPr>
              <w:t xml:space="preserve"> </w:t>
            </w:r>
            <w:del w:id="3836" w:author="Author">
              <w:r w:rsidRPr="00FE002E">
                <w:rPr>
                  <w:rFonts w:ascii="Times New Roman" w:hAnsi="Times New Roman"/>
                  <w:bCs/>
                </w:rPr>
                <w:delText xml:space="preserve">of the </w:delText>
              </w:r>
            </w:del>
            <w:r w:rsidR="00684733">
              <w:rPr>
                <w:rFonts w:ascii="Times New Roman" w:hAnsi="Times New Roman"/>
                <w:bCs/>
              </w:rPr>
              <w:t>CRR</w:t>
            </w:r>
            <w:r w:rsidRPr="00FE002E">
              <w:rPr>
                <w:rFonts w:ascii="Times New Roman" w:hAnsi="Times New Roman"/>
                <w:bCs/>
              </w:rPr>
              <w:t xml:space="preserve">. </w:t>
            </w:r>
          </w:p>
          <w:p w14:paraId="4ECD736F"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1E9BD77A" w14:textId="77777777" w:rsidTr="004B064A">
        <w:trPr>
          <w:trHeight w:val="71"/>
        </w:trPr>
        <w:tc>
          <w:tcPr>
            <w:tcW w:w="1417" w:type="dxa"/>
            <w:shd w:val="clear" w:color="auto" w:fill="FFFFFF"/>
          </w:tcPr>
          <w:p w14:paraId="31BD5908" w14:textId="39F6823A" w:rsidR="00F4754B" w:rsidRPr="00FE002E" w:rsidRDefault="00F4754B" w:rsidP="006423CC">
            <w:pPr>
              <w:pStyle w:val="BodyText1"/>
              <w:rPr>
                <w:rFonts w:ascii="Times New Roman" w:hAnsi="Times New Roman"/>
              </w:rPr>
            </w:pPr>
            <w:r w:rsidRPr="00FE002E">
              <w:rPr>
                <w:rFonts w:ascii="Times New Roman" w:hAnsi="Times New Roman"/>
                <w:bCs/>
              </w:rPr>
              <w:t>{</w:t>
            </w:r>
            <w:del w:id="3837" w:author="Author">
              <w:r w:rsidR="00A60C43" w:rsidRPr="00FE002E">
                <w:rPr>
                  <w:rFonts w:ascii="Times New Roman" w:hAnsi="Times New Roman"/>
                  <w:bCs/>
                </w:rPr>
                <w:delText>2</w:delText>
              </w:r>
              <w:r w:rsidR="00EA3F88">
                <w:rPr>
                  <w:rFonts w:ascii="Times New Roman" w:hAnsi="Times New Roman"/>
                  <w:bCs/>
                </w:rPr>
                <w:delText>8</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4</w:delText>
              </w:r>
              <w:r w:rsidR="00FA1A9C">
                <w:rPr>
                  <w:rFonts w:ascii="Times New Roman" w:hAnsi="Times New Roman"/>
                  <w:bCs/>
                </w:rPr>
                <w:delText>0</w:delText>
              </w:r>
            </w:del>
            <w:ins w:id="3838" w:author="Autho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8</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480D541C" w14:textId="40EEB613"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in default</w:t>
            </w:r>
            <w:r w:rsidR="00D50BF9">
              <w:rPr>
                <w:rFonts w:ascii="Times New Roman" w:hAnsi="Times New Roman"/>
                <w:b/>
                <w:bCs/>
              </w:rPr>
              <w:t xml:space="preserve"> – </w:t>
            </w:r>
            <w:del w:id="3839" w:author="Author">
              <w:r w:rsidR="00D50BF9">
                <w:rPr>
                  <w:rFonts w:ascii="Times New Roman" w:hAnsi="Times New Roman"/>
                  <w:b/>
                  <w:bCs/>
                </w:rPr>
                <w:delText>RWA</w:delText>
              </w:r>
            </w:del>
            <w:ins w:id="3840" w:author="Author">
              <w:r w:rsidR="00D50BF9">
                <w:rPr>
                  <w:rFonts w:ascii="Times New Roman" w:hAnsi="Times New Roman"/>
                  <w:b/>
                  <w:bCs/>
                </w:rPr>
                <w:t>RW</w:t>
              </w:r>
              <w:r w:rsidR="00247954">
                <w:rPr>
                  <w:rFonts w:ascii="Times New Roman" w:hAnsi="Times New Roman"/>
                  <w:b/>
                  <w:bCs/>
                </w:rPr>
                <w:t>E</w:t>
              </w:r>
              <w:r w:rsidR="00D50BF9">
                <w:rPr>
                  <w:rFonts w:ascii="Times New Roman" w:hAnsi="Times New Roman"/>
                  <w:b/>
                  <w:bCs/>
                </w:rPr>
                <w:t>A</w:t>
              </w:r>
            </w:ins>
            <w:r w:rsidR="00315160">
              <w:rPr>
                <w:rFonts w:ascii="Times New Roman" w:hAnsi="Times New Roman"/>
                <w:b/>
                <w:bCs/>
              </w:rPr>
              <w:t xml:space="preserve"> – IRB exposures</w:t>
            </w:r>
          </w:p>
          <w:p w14:paraId="42608599" w14:textId="77777777" w:rsidR="002509B1" w:rsidRPr="00FE002E" w:rsidRDefault="002509B1" w:rsidP="007E2A41">
            <w:pPr>
              <w:pStyle w:val="BodyText1"/>
              <w:spacing w:line="240" w:lineRule="auto"/>
              <w:rPr>
                <w:rFonts w:ascii="Times New Roman" w:hAnsi="Times New Roman"/>
                <w:b/>
                <w:bCs/>
              </w:rPr>
            </w:pPr>
          </w:p>
          <w:p w14:paraId="0BF206BE" w14:textId="450E46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categorised in the exposures classes listed in Article </w:t>
            </w:r>
            <w:r w:rsidR="00C263AA" w:rsidRPr="00FE002E">
              <w:rPr>
                <w:rFonts w:ascii="Times New Roman" w:hAnsi="Times New Roman"/>
                <w:bCs/>
              </w:rPr>
              <w:t>147</w:t>
            </w:r>
            <w:r w:rsidRPr="00FE002E">
              <w:rPr>
                <w:rFonts w:ascii="Times New Roman" w:hAnsi="Times New Roman"/>
                <w:bCs/>
              </w:rPr>
              <w:t xml:space="preserve">(2) </w:t>
            </w:r>
            <w:del w:id="3841" w:author="Author">
              <w:r w:rsidRPr="00FE002E">
                <w:rPr>
                  <w:rFonts w:ascii="Times New Roman" w:hAnsi="Times New Roman"/>
                  <w:bCs/>
                </w:rPr>
                <w:delText xml:space="preserve">of the </w:delText>
              </w:r>
            </w:del>
            <w:r w:rsidR="00684733">
              <w:rPr>
                <w:rFonts w:ascii="Times New Roman" w:hAnsi="Times New Roman"/>
                <w:bCs/>
              </w:rPr>
              <w:t>CRR</w:t>
            </w:r>
            <w:r w:rsidRPr="00FE002E">
              <w:rPr>
                <w:rFonts w:ascii="Times New Roman" w:hAnsi="Times New Roman"/>
                <w:bCs/>
              </w:rPr>
              <w:t xml:space="preserve"> if a default in accordance with Article </w:t>
            </w:r>
            <w:r w:rsidR="00C263AA" w:rsidRPr="00FE002E">
              <w:rPr>
                <w:rFonts w:ascii="Times New Roman" w:hAnsi="Times New Roman"/>
                <w:bCs/>
              </w:rPr>
              <w:t>178</w:t>
            </w:r>
            <w:del w:id="3842" w:author="Author">
              <w:r w:rsidRPr="00FE002E">
                <w:rPr>
                  <w:rFonts w:ascii="Times New Roman" w:hAnsi="Times New Roman"/>
                  <w:bCs/>
                </w:rPr>
                <w:delText xml:space="preserve"> of the</w:delText>
              </w:r>
            </w:del>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has occurred. </w:t>
            </w:r>
          </w:p>
          <w:p w14:paraId="5EF9576D"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3AEBEAE6" w14:textId="77777777" w:rsidTr="004B064A">
        <w:trPr>
          <w:trHeight w:val="71"/>
        </w:trPr>
        <w:tc>
          <w:tcPr>
            <w:tcW w:w="1417" w:type="dxa"/>
            <w:shd w:val="clear" w:color="auto" w:fill="FFFFFF"/>
          </w:tcPr>
          <w:p w14:paraId="5BA625DB" w14:textId="4FB21401" w:rsidR="00F4754B" w:rsidRPr="00FE002E" w:rsidRDefault="00F4754B" w:rsidP="00F4754B">
            <w:pPr>
              <w:pStyle w:val="BodyText1"/>
              <w:rPr>
                <w:rFonts w:ascii="Times New Roman" w:hAnsi="Times New Roman"/>
              </w:rPr>
            </w:pPr>
            <w:r w:rsidRPr="00FE002E">
              <w:rPr>
                <w:rFonts w:ascii="Times New Roman" w:hAnsi="Times New Roman"/>
                <w:bCs/>
              </w:rPr>
              <w:t>{</w:t>
            </w:r>
            <w:del w:id="3843" w:author="Author">
              <w:r w:rsidR="00EA3F88">
                <w:rPr>
                  <w:rFonts w:ascii="Times New Roman" w:hAnsi="Times New Roman"/>
                  <w:bCs/>
                </w:rPr>
                <w:delText>29</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1</w:delText>
              </w:r>
              <w:r w:rsidR="00FA1A9C">
                <w:rPr>
                  <w:rFonts w:ascii="Times New Roman" w:hAnsi="Times New Roman"/>
                  <w:bCs/>
                </w:rPr>
                <w:delText>0</w:delText>
              </w:r>
            </w:del>
            <w:ins w:id="3844" w:author="Author">
              <w:r w:rsidR="005810D1">
                <w:rPr>
                  <w:rFonts w:ascii="Times New Roman" w:hAnsi="Times New Roman"/>
                  <w:bCs/>
                </w:rPr>
                <w:t>0</w:t>
              </w:r>
              <w:r w:rsidR="00EA3F88">
                <w:rPr>
                  <w:rFonts w:ascii="Times New Roman" w:hAnsi="Times New Roman"/>
                  <w:bCs/>
                </w:rPr>
                <w:t>29</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5810D1">
                <w:rPr>
                  <w:rFonts w:ascii="Times New Roman" w:hAnsi="Times New Roman"/>
                  <w:bCs/>
                </w:rPr>
                <w:t>0</w:t>
              </w:r>
              <w:r w:rsidRPr="00FE002E">
                <w:rPr>
                  <w:rFonts w:ascii="Times New Roman" w:hAnsi="Times New Roman"/>
                  <w:bCs/>
                </w:rPr>
                <w:t>1</w:t>
              </w:r>
              <w:r w:rsidR="00FA1A9C">
                <w:rPr>
                  <w:rFonts w:ascii="Times New Roman" w:hAnsi="Times New Roman"/>
                  <w:bCs/>
                </w:rPr>
                <w:t>0</w:t>
              </w:r>
            </w:ins>
            <w:r w:rsidRPr="00FE002E">
              <w:rPr>
                <w:rFonts w:ascii="Times New Roman" w:hAnsi="Times New Roman"/>
                <w:bCs/>
              </w:rPr>
              <w:t>}</w:t>
            </w:r>
          </w:p>
          <w:p w14:paraId="100727CA" w14:textId="77777777" w:rsidR="00F4754B" w:rsidRPr="00FE002E" w:rsidRDefault="00F4754B" w:rsidP="00F4754B">
            <w:pPr>
              <w:pStyle w:val="BodyText1"/>
              <w:rPr>
                <w:rFonts w:ascii="Times New Roman" w:hAnsi="Times New Roman"/>
              </w:rPr>
            </w:pPr>
          </w:p>
        </w:tc>
        <w:tc>
          <w:tcPr>
            <w:tcW w:w="7548" w:type="dxa"/>
            <w:shd w:val="clear" w:color="auto" w:fill="FFFFFF"/>
          </w:tcPr>
          <w:p w14:paraId="7D8E3311" w14:textId="7DB63CDB" w:rsidR="00F4754B" w:rsidRPr="00706750" w:rsidRDefault="00F4754B" w:rsidP="007E2A41">
            <w:pPr>
              <w:pStyle w:val="BodyText1"/>
              <w:spacing w:line="240" w:lineRule="auto"/>
              <w:rPr>
                <w:rFonts w:ascii="Times New Roman" w:hAnsi="Times New Roman"/>
                <w:b/>
                <w:bCs/>
              </w:rPr>
            </w:pPr>
            <w:r w:rsidRPr="00FE002E">
              <w:rPr>
                <w:rFonts w:ascii="Times New Roman" w:hAnsi="Times New Roman"/>
                <w:b/>
                <w:bCs/>
              </w:rPr>
              <w:t>Other exposures</w:t>
            </w:r>
            <w:del w:id="3845" w:author="Author">
              <w:r w:rsidRPr="00FE002E">
                <w:rPr>
                  <w:rFonts w:ascii="Times New Roman" w:hAnsi="Times New Roman"/>
                  <w:b/>
                  <w:bCs/>
                </w:rPr>
                <w:delText>; of which</w:delText>
              </w:r>
              <w:r w:rsidR="00D50BF9">
                <w:rPr>
                  <w:rFonts w:ascii="Times New Roman" w:hAnsi="Times New Roman"/>
                  <w:b/>
                  <w:bCs/>
                </w:rPr>
                <w:delText xml:space="preserve"> </w:delText>
              </w:r>
            </w:del>
            <w:r w:rsidR="00D50BF9">
              <w:rPr>
                <w:rFonts w:ascii="Times New Roman" w:hAnsi="Times New Roman"/>
                <w:b/>
              </w:rPr>
              <w:t>– Leverage Ratio Exposure Value</w:t>
            </w:r>
            <w:r w:rsidR="00706750" w:rsidRPr="00706750">
              <w:rPr>
                <w:rFonts w:ascii="Times New Roman" w:hAnsi="Times New Roman"/>
                <w:b/>
                <w:bCs/>
              </w:rPr>
              <w:t xml:space="preserve"> – SA exposures</w:t>
            </w:r>
          </w:p>
          <w:p w14:paraId="534A0657" w14:textId="77777777" w:rsidR="002509B1" w:rsidRPr="00FE002E" w:rsidRDefault="002509B1" w:rsidP="007E2A41">
            <w:pPr>
              <w:pStyle w:val="BodyText1"/>
              <w:spacing w:line="240" w:lineRule="auto"/>
              <w:rPr>
                <w:rFonts w:ascii="Times New Roman" w:hAnsi="Times New Roman"/>
                <w:bCs/>
              </w:rPr>
            </w:pPr>
          </w:p>
          <w:p w14:paraId="59E2187D" w14:textId="4A21F46B" w:rsidR="00F4754B" w:rsidRDefault="00F4754B" w:rsidP="007E2A41">
            <w:pPr>
              <w:pStyle w:val="BodyText1"/>
              <w:spacing w:line="240" w:lineRule="auto"/>
              <w:rPr>
                <w:rFonts w:ascii="Times New Roman" w:hAnsi="Times New Roman"/>
                <w:bCs/>
              </w:rPr>
            </w:pPr>
            <w:r w:rsidRPr="00FE002E">
              <w:rPr>
                <w:rFonts w:ascii="Times New Roman" w:hAnsi="Times New Roman"/>
                <w:bCs/>
              </w:rPr>
              <w:t>The leverage ratio exposure value of assets categorised in the exposures classes listed in</w:t>
            </w:r>
            <w:r w:rsidR="000E6BF5">
              <w:rPr>
                <w:rFonts w:ascii="Times New Roman" w:hAnsi="Times New Roman"/>
                <w:bCs/>
              </w:rPr>
              <w:t xml:space="preserve"> </w:t>
            </w:r>
            <w:del w:id="3846" w:author="Author">
              <w:r w:rsidRPr="00FE002E">
                <w:rPr>
                  <w:rFonts w:ascii="Times New Roman" w:hAnsi="Times New Roman"/>
                  <w:bCs/>
                </w:rPr>
                <w:delText xml:space="preserve">Article </w:delText>
              </w:r>
              <w:r w:rsidR="00C263AA" w:rsidRPr="00FE002E">
                <w:rPr>
                  <w:rFonts w:ascii="Times New Roman" w:hAnsi="Times New Roman"/>
                  <w:bCs/>
                </w:rPr>
                <w:delText>112</w:delText>
              </w:r>
            </w:del>
            <w:ins w:id="3847" w:author="Author">
              <w:r w:rsidR="000E6BF5">
                <w:rPr>
                  <w:rFonts w:ascii="Times New Roman" w:hAnsi="Times New Roman"/>
                  <w:bCs/>
                </w:rPr>
                <w:t xml:space="preserve">paragraphs </w:t>
              </w:r>
            </w:ins>
            <w:r w:rsidR="000E6BF5" w:rsidRPr="00FE002E">
              <w:rPr>
                <w:rFonts w:ascii="Times New Roman" w:hAnsi="Times New Roman"/>
                <w:bCs/>
              </w:rPr>
              <w:t xml:space="preserve">(k), (m), (n), (o), (p) and (q) </w:t>
            </w:r>
            <w:r w:rsidR="000E6BF5">
              <w:rPr>
                <w:rFonts w:ascii="Times New Roman" w:hAnsi="Times New Roman"/>
                <w:bCs/>
              </w:rPr>
              <w:t>of</w:t>
            </w:r>
            <w:r w:rsidRPr="00FE002E">
              <w:rPr>
                <w:rFonts w:ascii="Times New Roman" w:hAnsi="Times New Roman"/>
                <w:bCs/>
              </w:rPr>
              <w:t xml:space="preserve"> </w:t>
            </w:r>
            <w:del w:id="3848" w:author="Author">
              <w:r w:rsidRPr="00FE002E">
                <w:rPr>
                  <w:rFonts w:ascii="Times New Roman" w:hAnsi="Times New Roman"/>
                  <w:bCs/>
                </w:rPr>
                <w:delText>the</w:delText>
              </w:r>
            </w:del>
            <w:ins w:id="3849" w:author="Author">
              <w:r w:rsidRPr="00FE002E">
                <w:rPr>
                  <w:rFonts w:ascii="Times New Roman" w:hAnsi="Times New Roman"/>
                  <w:bCs/>
                </w:rPr>
                <w:t xml:space="preserve">Article </w:t>
              </w:r>
              <w:r w:rsidR="00C263AA" w:rsidRPr="00FE002E">
                <w:rPr>
                  <w:rFonts w:ascii="Times New Roman" w:hAnsi="Times New Roman"/>
                  <w:bCs/>
                </w:rPr>
                <w:t>112</w:t>
              </w:r>
            </w:ins>
            <w:r w:rsidR="000E6BF5">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51D247EE" w14:textId="77777777" w:rsidR="00482670" w:rsidRDefault="00482670" w:rsidP="007E2A41">
            <w:pPr>
              <w:pStyle w:val="BodyText1"/>
              <w:spacing w:line="240" w:lineRule="auto"/>
              <w:rPr>
                <w:rFonts w:ascii="Times New Roman" w:hAnsi="Times New Roman"/>
                <w:bCs/>
              </w:rPr>
            </w:pPr>
          </w:p>
          <w:p w14:paraId="0B1E4B1C" w14:textId="0E8076FE" w:rsidR="00482670" w:rsidRPr="00FE002E" w:rsidRDefault="00482670" w:rsidP="007E2A41">
            <w:pPr>
              <w:pStyle w:val="BodyText1"/>
              <w:spacing w:line="240" w:lineRule="auto"/>
              <w:rPr>
                <w:rFonts w:ascii="Times New Roman" w:hAnsi="Times New Roman"/>
                <w:bCs/>
              </w:rPr>
            </w:pPr>
            <w:r>
              <w:rPr>
                <w:rFonts w:ascii="Times New Roman" w:hAnsi="Times New Roman"/>
                <w:bCs/>
              </w:rPr>
              <w:t xml:space="preserve">Institutions shall </w:t>
            </w:r>
            <w:r w:rsidR="00385061">
              <w:rPr>
                <w:rFonts w:ascii="Times New Roman" w:hAnsi="Times New Roman"/>
                <w:bCs/>
              </w:rPr>
              <w:t>report</w:t>
            </w:r>
            <w:r>
              <w:rPr>
                <w:rFonts w:ascii="Times New Roman" w:hAnsi="Times New Roman"/>
                <w:bCs/>
              </w:rPr>
              <w:t xml:space="preserve"> assets that are deducted from the own funds (e.g. intangibles) but cannot be categorised otherwise here, even if such a categorisation is not required for determining risk-based own funds requirements in columns {*; </w:t>
            </w:r>
            <w:del w:id="3850" w:author="Author">
              <w:r w:rsidR="00FA1A9C">
                <w:rPr>
                  <w:rFonts w:ascii="Times New Roman" w:hAnsi="Times New Roman"/>
                  <w:bCs/>
                </w:rPr>
                <w:delText>0</w:delText>
              </w:r>
              <w:r>
                <w:rPr>
                  <w:rFonts w:ascii="Times New Roman" w:hAnsi="Times New Roman"/>
                  <w:bCs/>
                </w:rPr>
                <w:delText>3</w:delText>
              </w:r>
              <w:r w:rsidR="00FA1A9C">
                <w:rPr>
                  <w:rFonts w:ascii="Times New Roman" w:hAnsi="Times New Roman"/>
                  <w:bCs/>
                </w:rPr>
                <w:delText>0</w:delText>
              </w:r>
            </w:del>
            <w:ins w:id="3851" w:author="Author">
              <w:r w:rsidR="00FA1A9C">
                <w:rPr>
                  <w:rFonts w:ascii="Times New Roman" w:hAnsi="Times New Roman"/>
                  <w:bCs/>
                </w:rPr>
                <w:t>0</w:t>
              </w:r>
              <w:r w:rsidR="001B7535">
                <w:rPr>
                  <w:rFonts w:ascii="Times New Roman" w:hAnsi="Times New Roman"/>
                  <w:bCs/>
                </w:rPr>
                <w:t>0</w:t>
              </w:r>
              <w:r>
                <w:rPr>
                  <w:rFonts w:ascii="Times New Roman" w:hAnsi="Times New Roman"/>
                  <w:bCs/>
                </w:rPr>
                <w:t>3</w:t>
              </w:r>
              <w:r w:rsidR="00FA1A9C">
                <w:rPr>
                  <w:rFonts w:ascii="Times New Roman" w:hAnsi="Times New Roman"/>
                  <w:bCs/>
                </w:rPr>
                <w:t>0</w:t>
              </w:r>
            </w:ins>
            <w:r>
              <w:rPr>
                <w:rFonts w:ascii="Times New Roman" w:hAnsi="Times New Roman"/>
                <w:bCs/>
              </w:rPr>
              <w:t xml:space="preserve">} and {*; </w:t>
            </w:r>
            <w:del w:id="3852" w:author="Author">
              <w:r w:rsidR="00FA1A9C">
                <w:rPr>
                  <w:rFonts w:ascii="Times New Roman" w:hAnsi="Times New Roman"/>
                  <w:bCs/>
                </w:rPr>
                <w:delText>0</w:delText>
              </w:r>
              <w:r>
                <w:rPr>
                  <w:rFonts w:ascii="Times New Roman" w:hAnsi="Times New Roman"/>
                  <w:bCs/>
                </w:rPr>
                <w:delText>4</w:delText>
              </w:r>
              <w:r w:rsidR="00FA1A9C">
                <w:rPr>
                  <w:rFonts w:ascii="Times New Roman" w:hAnsi="Times New Roman"/>
                  <w:bCs/>
                </w:rPr>
                <w:delText>0</w:delText>
              </w:r>
            </w:del>
            <w:ins w:id="3853" w:author="Author">
              <w:r w:rsidR="00FA1A9C">
                <w:rPr>
                  <w:rFonts w:ascii="Times New Roman" w:hAnsi="Times New Roman"/>
                  <w:bCs/>
                </w:rPr>
                <w:t>0</w:t>
              </w:r>
              <w:r w:rsidR="001B7535">
                <w:rPr>
                  <w:rFonts w:ascii="Times New Roman" w:hAnsi="Times New Roman"/>
                  <w:bCs/>
                </w:rPr>
                <w:t>0</w:t>
              </w:r>
              <w:r>
                <w:rPr>
                  <w:rFonts w:ascii="Times New Roman" w:hAnsi="Times New Roman"/>
                  <w:bCs/>
                </w:rPr>
                <w:t>4</w:t>
              </w:r>
              <w:r w:rsidR="00FA1A9C">
                <w:rPr>
                  <w:rFonts w:ascii="Times New Roman" w:hAnsi="Times New Roman"/>
                  <w:bCs/>
                </w:rPr>
                <w:t>0</w:t>
              </w:r>
            </w:ins>
            <w:r>
              <w:rPr>
                <w:rFonts w:ascii="Times New Roman" w:hAnsi="Times New Roman"/>
                <w:bCs/>
              </w:rPr>
              <w:t>}.</w:t>
            </w:r>
          </w:p>
          <w:p w14:paraId="243415E4" w14:textId="77777777" w:rsidR="002509B1" w:rsidRDefault="002509B1" w:rsidP="007E2A41">
            <w:pPr>
              <w:pStyle w:val="BodyText1"/>
              <w:spacing w:line="240" w:lineRule="auto"/>
              <w:rPr>
                <w:rFonts w:ascii="Times New Roman" w:hAnsi="Times New Roman"/>
                <w:bCs/>
              </w:rPr>
            </w:pPr>
          </w:p>
          <w:p w14:paraId="7D387F73" w14:textId="77777777" w:rsidR="00086A8A"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7B7E64BF" w14:textId="77777777" w:rsidR="00086A8A" w:rsidRPr="00FE002E" w:rsidRDefault="00086A8A" w:rsidP="007E2A41">
            <w:pPr>
              <w:pStyle w:val="BodyText1"/>
              <w:spacing w:line="240" w:lineRule="auto"/>
              <w:rPr>
                <w:rFonts w:ascii="Times New Roman" w:hAnsi="Times New Roman"/>
                <w:bCs/>
              </w:rPr>
            </w:pPr>
          </w:p>
        </w:tc>
      </w:tr>
      <w:tr w:rsidR="002A54FF" w:rsidRPr="00FE002E" w14:paraId="72E20088" w14:textId="77777777" w:rsidTr="004B064A">
        <w:trPr>
          <w:trHeight w:val="71"/>
        </w:trPr>
        <w:tc>
          <w:tcPr>
            <w:tcW w:w="1417" w:type="dxa"/>
            <w:shd w:val="clear" w:color="auto" w:fill="FFFFFF"/>
          </w:tcPr>
          <w:p w14:paraId="079F489C" w14:textId="7161AC50" w:rsidR="00F4754B" w:rsidRPr="00FE002E" w:rsidRDefault="00F4754B" w:rsidP="006423CC">
            <w:pPr>
              <w:pStyle w:val="BodyText1"/>
              <w:rPr>
                <w:rFonts w:ascii="Times New Roman" w:hAnsi="Times New Roman"/>
              </w:rPr>
            </w:pPr>
            <w:r w:rsidRPr="00FE002E">
              <w:rPr>
                <w:rFonts w:ascii="Times New Roman" w:hAnsi="Times New Roman"/>
                <w:bCs/>
              </w:rPr>
              <w:t>{</w:t>
            </w:r>
            <w:del w:id="3854" w:author="Author">
              <w:r w:rsidR="00EA3F88">
                <w:rPr>
                  <w:rFonts w:ascii="Times New Roman" w:hAnsi="Times New Roman"/>
                  <w:bCs/>
                </w:rPr>
                <w:delText>29</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2</w:delText>
              </w:r>
              <w:r w:rsidR="00FA1A9C">
                <w:rPr>
                  <w:rFonts w:ascii="Times New Roman" w:hAnsi="Times New Roman"/>
                  <w:bCs/>
                </w:rPr>
                <w:delText>0</w:delText>
              </w:r>
            </w:del>
            <w:ins w:id="3855" w:author="Author">
              <w:r w:rsidR="005810D1">
                <w:rPr>
                  <w:rFonts w:ascii="Times New Roman" w:hAnsi="Times New Roman"/>
                  <w:bCs/>
                </w:rPr>
                <w:t>0</w:t>
              </w:r>
              <w:r w:rsidR="00EA3F88">
                <w:rPr>
                  <w:rFonts w:ascii="Times New Roman" w:hAnsi="Times New Roman"/>
                  <w:bCs/>
                </w:rPr>
                <w:t>29</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04B12DFD" w14:textId="4B1C6230"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Other exposures</w:t>
            </w:r>
            <w:del w:id="3856" w:author="Author">
              <w:r w:rsidRPr="0062777A">
                <w:rPr>
                  <w:rFonts w:ascii="Times New Roman" w:hAnsi="Times New Roman"/>
                  <w:b/>
                </w:rPr>
                <w:delText>;</w:delText>
              </w:r>
              <w:r w:rsidRPr="0062777A">
                <w:rPr>
                  <w:rFonts w:ascii="Times New Roman" w:hAnsi="Times New Roman"/>
                  <w:b/>
                  <w:bCs/>
                </w:rPr>
                <w:delText xml:space="preserve"> of</w:delText>
              </w:r>
              <w:r w:rsidRPr="006604D8">
                <w:rPr>
                  <w:rFonts w:ascii="Times New Roman" w:hAnsi="Times New Roman"/>
                  <w:b/>
                  <w:bCs/>
                </w:rPr>
                <w:delText xml:space="preserve"> w</w:delText>
              </w:r>
              <w:r w:rsidRPr="00FE002E">
                <w:rPr>
                  <w:rFonts w:ascii="Times New Roman" w:hAnsi="Times New Roman"/>
                  <w:b/>
                  <w:bCs/>
                </w:rPr>
                <w:delText>hich</w:delText>
              </w:r>
              <w:r w:rsidR="00D50BF9">
                <w:rPr>
                  <w:rFonts w:ascii="Times New Roman" w:hAnsi="Times New Roman"/>
                  <w:b/>
                  <w:bCs/>
                </w:rPr>
                <w:delText xml:space="preserve"> </w:delText>
              </w:r>
            </w:del>
            <w:r w:rsidR="00D50BF9">
              <w:rPr>
                <w:rFonts w:ascii="Times New Roman" w:hAnsi="Times New Roman"/>
                <w:b/>
              </w:rPr>
              <w:t>– Leverage Ratio Exposure Value</w:t>
            </w:r>
            <w:r w:rsidR="00315160">
              <w:rPr>
                <w:rFonts w:ascii="Times New Roman" w:hAnsi="Times New Roman"/>
                <w:b/>
                <w:bCs/>
              </w:rPr>
              <w:t xml:space="preserve"> – IRB exposures</w:t>
            </w:r>
          </w:p>
          <w:p w14:paraId="1C3E07EC" w14:textId="77777777" w:rsidR="002509B1" w:rsidRPr="00FE002E" w:rsidRDefault="002509B1" w:rsidP="007E2A41">
            <w:pPr>
              <w:pStyle w:val="BodyText1"/>
              <w:spacing w:line="240" w:lineRule="auto"/>
              <w:rPr>
                <w:rFonts w:ascii="Times New Roman" w:hAnsi="Times New Roman"/>
                <w:bCs/>
              </w:rPr>
            </w:pPr>
          </w:p>
          <w:p w14:paraId="12C2A761" w14:textId="75BE70CF"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w:t>
            </w:r>
            <w:r w:rsidR="00C150A9" w:rsidRPr="00FE002E">
              <w:rPr>
                <w:rFonts w:ascii="Times New Roman" w:hAnsi="Times New Roman"/>
                <w:bCs/>
              </w:rPr>
              <w:t>leverage ratio</w:t>
            </w:r>
            <w:r w:rsidRPr="00FE002E">
              <w:rPr>
                <w:rFonts w:ascii="Times New Roman" w:hAnsi="Times New Roman"/>
                <w:bCs/>
              </w:rPr>
              <w:t xml:space="preserve"> exposure amount of assets categorised in the exposures classes listed in </w:t>
            </w:r>
            <w:del w:id="3857" w:author="Author">
              <w:r w:rsidRPr="00FE002E">
                <w:rPr>
                  <w:rFonts w:ascii="Times New Roman" w:hAnsi="Times New Roman"/>
                  <w:bCs/>
                </w:rPr>
                <w:delText xml:space="preserve">Article </w:delText>
              </w:r>
              <w:r w:rsidR="0036007F" w:rsidRPr="00FE002E">
                <w:rPr>
                  <w:rFonts w:ascii="Times New Roman" w:hAnsi="Times New Roman"/>
                  <w:bCs/>
                </w:rPr>
                <w:delText>147(2)(</w:delText>
              </w:r>
            </w:del>
            <w:ins w:id="3858" w:author="Author">
              <w:r w:rsidR="00A85E7C">
                <w:rPr>
                  <w:rFonts w:ascii="Times New Roman" w:hAnsi="Times New Roman"/>
                  <w:bCs/>
                </w:rPr>
                <w:t>points (</w:t>
              </w:r>
            </w:ins>
            <w:r w:rsidR="00A85E7C">
              <w:rPr>
                <w:rFonts w:ascii="Times New Roman" w:hAnsi="Times New Roman"/>
                <w:bCs/>
              </w:rPr>
              <w:t xml:space="preserve">e), (f) and (g) of </w:t>
            </w:r>
            <w:del w:id="3859" w:author="Author">
              <w:r w:rsidRPr="00FE002E">
                <w:rPr>
                  <w:rFonts w:ascii="Times New Roman" w:hAnsi="Times New Roman"/>
                  <w:bCs/>
                </w:rPr>
                <w:delText>the</w:delText>
              </w:r>
            </w:del>
            <w:ins w:id="3860" w:author="Author">
              <w:r w:rsidRPr="00FE002E">
                <w:rPr>
                  <w:rFonts w:ascii="Times New Roman" w:hAnsi="Times New Roman"/>
                  <w:bCs/>
                </w:rPr>
                <w:t xml:space="preserve">Article </w:t>
              </w:r>
              <w:r w:rsidR="0036007F" w:rsidRPr="00FE002E">
                <w:rPr>
                  <w:rFonts w:ascii="Times New Roman" w:hAnsi="Times New Roman"/>
                  <w:bCs/>
                </w:rPr>
                <w:t>147(2)</w:t>
              </w:r>
            </w:ins>
            <w:r w:rsidR="00C263AA"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509BE205" w14:textId="77777777" w:rsidR="00482670" w:rsidRDefault="00482670" w:rsidP="007E2A41">
            <w:pPr>
              <w:pStyle w:val="BodyText1"/>
              <w:spacing w:line="240" w:lineRule="auto"/>
              <w:rPr>
                <w:rFonts w:ascii="Times New Roman" w:hAnsi="Times New Roman"/>
                <w:bCs/>
              </w:rPr>
            </w:pPr>
          </w:p>
          <w:p w14:paraId="073AB2FC" w14:textId="1BA6DDD8" w:rsidR="00482670" w:rsidRDefault="00482670" w:rsidP="007E2A41">
            <w:pPr>
              <w:pStyle w:val="BodyText1"/>
              <w:spacing w:line="240" w:lineRule="auto"/>
              <w:rPr>
                <w:rFonts w:ascii="Times New Roman" w:hAnsi="Times New Roman"/>
                <w:bCs/>
              </w:rPr>
            </w:pPr>
            <w:r>
              <w:rPr>
                <w:rFonts w:ascii="Times New Roman" w:hAnsi="Times New Roman"/>
                <w:bCs/>
              </w:rPr>
              <w:t xml:space="preserve">Institutions shall </w:t>
            </w:r>
            <w:r w:rsidR="00385061">
              <w:rPr>
                <w:rFonts w:ascii="Times New Roman" w:hAnsi="Times New Roman"/>
                <w:bCs/>
              </w:rPr>
              <w:t>report</w:t>
            </w:r>
            <w:r>
              <w:rPr>
                <w:rFonts w:ascii="Times New Roman" w:hAnsi="Times New Roman"/>
                <w:bCs/>
              </w:rPr>
              <w:t xml:space="preserve"> assets that are deducted from the own funds (e.g. intangibles) but cannot be categorised otherwise here, even if such a categorisation is not required for determining risk-based own funds requirements in columns {*; </w:t>
            </w:r>
            <w:del w:id="3861" w:author="Author">
              <w:r w:rsidR="00FA1A9C">
                <w:rPr>
                  <w:rFonts w:ascii="Times New Roman" w:hAnsi="Times New Roman"/>
                  <w:bCs/>
                </w:rPr>
                <w:delText>0</w:delText>
              </w:r>
              <w:r>
                <w:rPr>
                  <w:rFonts w:ascii="Times New Roman" w:hAnsi="Times New Roman"/>
                  <w:bCs/>
                </w:rPr>
                <w:delText>3</w:delText>
              </w:r>
              <w:r w:rsidR="00FA1A9C">
                <w:rPr>
                  <w:rFonts w:ascii="Times New Roman" w:hAnsi="Times New Roman"/>
                  <w:bCs/>
                </w:rPr>
                <w:delText>0</w:delText>
              </w:r>
            </w:del>
            <w:ins w:id="3862" w:author="Author">
              <w:r w:rsidR="00FA1A9C">
                <w:rPr>
                  <w:rFonts w:ascii="Times New Roman" w:hAnsi="Times New Roman"/>
                  <w:bCs/>
                </w:rPr>
                <w:t>0</w:t>
              </w:r>
              <w:r w:rsidR="001B7535">
                <w:rPr>
                  <w:rFonts w:ascii="Times New Roman" w:hAnsi="Times New Roman"/>
                  <w:bCs/>
                </w:rPr>
                <w:t>0</w:t>
              </w:r>
              <w:r>
                <w:rPr>
                  <w:rFonts w:ascii="Times New Roman" w:hAnsi="Times New Roman"/>
                  <w:bCs/>
                </w:rPr>
                <w:t>3</w:t>
              </w:r>
              <w:r w:rsidR="00FA1A9C">
                <w:rPr>
                  <w:rFonts w:ascii="Times New Roman" w:hAnsi="Times New Roman"/>
                  <w:bCs/>
                </w:rPr>
                <w:t>0</w:t>
              </w:r>
            </w:ins>
            <w:r>
              <w:rPr>
                <w:rFonts w:ascii="Times New Roman" w:hAnsi="Times New Roman"/>
                <w:bCs/>
              </w:rPr>
              <w:t xml:space="preserve">} and {*; </w:t>
            </w:r>
            <w:del w:id="3863" w:author="Author">
              <w:r w:rsidR="00FA1A9C">
                <w:rPr>
                  <w:rFonts w:ascii="Times New Roman" w:hAnsi="Times New Roman"/>
                  <w:bCs/>
                </w:rPr>
                <w:delText>0</w:delText>
              </w:r>
              <w:r>
                <w:rPr>
                  <w:rFonts w:ascii="Times New Roman" w:hAnsi="Times New Roman"/>
                  <w:bCs/>
                </w:rPr>
                <w:delText>4</w:delText>
              </w:r>
              <w:r w:rsidR="00FA1A9C">
                <w:rPr>
                  <w:rFonts w:ascii="Times New Roman" w:hAnsi="Times New Roman"/>
                  <w:bCs/>
                </w:rPr>
                <w:delText>0</w:delText>
              </w:r>
            </w:del>
            <w:ins w:id="3864" w:author="Author">
              <w:r w:rsidR="00FA1A9C">
                <w:rPr>
                  <w:rFonts w:ascii="Times New Roman" w:hAnsi="Times New Roman"/>
                  <w:bCs/>
                </w:rPr>
                <w:t>0</w:t>
              </w:r>
              <w:r w:rsidR="001B7535">
                <w:rPr>
                  <w:rFonts w:ascii="Times New Roman" w:hAnsi="Times New Roman"/>
                  <w:bCs/>
                </w:rPr>
                <w:t>0</w:t>
              </w:r>
              <w:r>
                <w:rPr>
                  <w:rFonts w:ascii="Times New Roman" w:hAnsi="Times New Roman"/>
                  <w:bCs/>
                </w:rPr>
                <w:t>4</w:t>
              </w:r>
              <w:r w:rsidR="00FA1A9C">
                <w:rPr>
                  <w:rFonts w:ascii="Times New Roman" w:hAnsi="Times New Roman"/>
                  <w:bCs/>
                </w:rPr>
                <w:t>0</w:t>
              </w:r>
            </w:ins>
            <w:r>
              <w:rPr>
                <w:rFonts w:ascii="Times New Roman" w:hAnsi="Times New Roman"/>
                <w:bCs/>
              </w:rPr>
              <w:t>}.</w:t>
            </w:r>
          </w:p>
          <w:p w14:paraId="71F126DD" w14:textId="77777777" w:rsidR="00BB388D" w:rsidRDefault="00BB388D" w:rsidP="007E2A41">
            <w:pPr>
              <w:pStyle w:val="BodyText1"/>
              <w:spacing w:line="240" w:lineRule="auto"/>
              <w:rPr>
                <w:rFonts w:ascii="Times New Roman" w:hAnsi="Times New Roman"/>
                <w:bCs/>
              </w:rPr>
            </w:pPr>
          </w:p>
          <w:p w14:paraId="4B6CEAC4" w14:textId="77777777" w:rsidR="00BB388D" w:rsidRPr="00FE002E" w:rsidRDefault="00BB388D"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2C772C0F"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6B7AB21E" w14:textId="77777777" w:rsidTr="004B064A">
        <w:trPr>
          <w:trHeight w:val="71"/>
        </w:trPr>
        <w:tc>
          <w:tcPr>
            <w:tcW w:w="1417" w:type="dxa"/>
            <w:shd w:val="clear" w:color="auto" w:fill="FFFFFF"/>
          </w:tcPr>
          <w:p w14:paraId="633B4D60" w14:textId="6B996103" w:rsidR="00F4754B" w:rsidRPr="00FE002E" w:rsidRDefault="00F4754B" w:rsidP="006423CC">
            <w:pPr>
              <w:pStyle w:val="BodyText1"/>
              <w:rPr>
                <w:rFonts w:ascii="Times New Roman" w:hAnsi="Times New Roman"/>
              </w:rPr>
            </w:pPr>
            <w:r w:rsidRPr="00FE002E">
              <w:rPr>
                <w:rFonts w:ascii="Times New Roman" w:hAnsi="Times New Roman"/>
                <w:bCs/>
              </w:rPr>
              <w:t>{</w:t>
            </w:r>
            <w:del w:id="3865" w:author="Author">
              <w:r w:rsidR="00EA3F88">
                <w:rPr>
                  <w:rFonts w:ascii="Times New Roman" w:hAnsi="Times New Roman"/>
                  <w:bCs/>
                </w:rPr>
                <w:delText>29</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3</w:delText>
              </w:r>
              <w:r w:rsidR="00FA1A9C">
                <w:rPr>
                  <w:rFonts w:ascii="Times New Roman" w:hAnsi="Times New Roman"/>
                  <w:bCs/>
                </w:rPr>
                <w:delText>0</w:delText>
              </w:r>
            </w:del>
            <w:ins w:id="3866" w:author="Author">
              <w:r w:rsidR="005810D1">
                <w:rPr>
                  <w:rFonts w:ascii="Times New Roman" w:hAnsi="Times New Roman"/>
                  <w:bCs/>
                </w:rPr>
                <w:t>0</w:t>
              </w:r>
              <w:r w:rsidR="00EA3F88">
                <w:rPr>
                  <w:rFonts w:ascii="Times New Roman" w:hAnsi="Times New Roman"/>
                  <w:bCs/>
                </w:rPr>
                <w:t>29</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75145255" w14:textId="762B9D1C" w:rsidR="00F4754B" w:rsidRPr="00706750" w:rsidRDefault="00F4754B" w:rsidP="007E2A41">
            <w:pPr>
              <w:pStyle w:val="BodyText1"/>
              <w:spacing w:line="240" w:lineRule="auto"/>
              <w:rPr>
                <w:rFonts w:ascii="Times New Roman" w:hAnsi="Times New Roman"/>
                <w:bCs/>
              </w:rPr>
            </w:pPr>
            <w:r w:rsidRPr="00FE002E">
              <w:rPr>
                <w:rFonts w:ascii="Times New Roman" w:hAnsi="Times New Roman"/>
                <w:b/>
                <w:bCs/>
              </w:rPr>
              <w:t>Other exposures</w:t>
            </w:r>
            <w:del w:id="3867" w:author="Author">
              <w:r w:rsidRPr="00FE002E">
                <w:rPr>
                  <w:rFonts w:ascii="Times New Roman" w:hAnsi="Times New Roman"/>
                  <w:b/>
                  <w:bCs/>
                </w:rPr>
                <w:delText>; of which</w:delText>
              </w:r>
              <w:r w:rsidR="00500508">
                <w:rPr>
                  <w:rFonts w:ascii="Times New Roman" w:hAnsi="Times New Roman"/>
                  <w:bCs/>
                </w:rPr>
                <w:delText xml:space="preserve"> </w:delText>
              </w:r>
              <w:r w:rsidR="00D50BF9">
                <w:rPr>
                  <w:rFonts w:ascii="Times New Roman" w:hAnsi="Times New Roman"/>
                  <w:b/>
                  <w:bCs/>
                </w:rPr>
                <w:delText>– RWA</w:delText>
              </w:r>
            </w:del>
            <w:ins w:id="3868" w:author="Author">
              <w:r w:rsidR="00D50BF9">
                <w:rPr>
                  <w:rFonts w:ascii="Times New Roman" w:hAnsi="Times New Roman"/>
                  <w:b/>
                  <w:bCs/>
                </w:rPr>
                <w:t>– RW</w:t>
              </w:r>
              <w:r w:rsidR="00247954">
                <w:rPr>
                  <w:rFonts w:ascii="Times New Roman" w:hAnsi="Times New Roman"/>
                  <w:b/>
                  <w:bCs/>
                </w:rPr>
                <w:t>E</w:t>
              </w:r>
              <w:r w:rsidR="00D50BF9">
                <w:rPr>
                  <w:rFonts w:ascii="Times New Roman" w:hAnsi="Times New Roman"/>
                  <w:b/>
                  <w:bCs/>
                </w:rPr>
                <w:t>A</w:t>
              </w:r>
            </w:ins>
            <w:r w:rsidR="00706750" w:rsidRPr="00706750">
              <w:rPr>
                <w:rFonts w:ascii="Times New Roman" w:hAnsi="Times New Roman"/>
                <w:b/>
                <w:bCs/>
              </w:rPr>
              <w:t xml:space="preserve"> – SA exposures</w:t>
            </w:r>
          </w:p>
          <w:p w14:paraId="27A78DC0" w14:textId="77777777" w:rsidR="002509B1" w:rsidRPr="00FE002E" w:rsidRDefault="002509B1" w:rsidP="007E2A41">
            <w:pPr>
              <w:pStyle w:val="BodyText1"/>
              <w:spacing w:line="240" w:lineRule="auto"/>
              <w:rPr>
                <w:rFonts w:ascii="Times New Roman" w:hAnsi="Times New Roman"/>
                <w:bCs/>
              </w:rPr>
            </w:pPr>
          </w:p>
          <w:p w14:paraId="61F5D6CA" w14:textId="17D752B3"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w:t>
            </w:r>
            <w:r w:rsidR="00C150A9" w:rsidRPr="00FE002E">
              <w:rPr>
                <w:rFonts w:ascii="Times New Roman" w:hAnsi="Times New Roman"/>
                <w:bCs/>
              </w:rPr>
              <w:t>risk-weighted</w:t>
            </w:r>
            <w:r w:rsidRPr="00FE002E">
              <w:rPr>
                <w:rFonts w:ascii="Times New Roman" w:hAnsi="Times New Roman"/>
                <w:bCs/>
              </w:rPr>
              <w:t xml:space="preserve"> exposure value of assets categorised in the exposures classes listed in </w:t>
            </w:r>
            <w:del w:id="3869" w:author="Author">
              <w:r w:rsidRPr="00FE002E">
                <w:rPr>
                  <w:rFonts w:ascii="Times New Roman" w:hAnsi="Times New Roman"/>
                  <w:bCs/>
                </w:rPr>
                <w:delText xml:space="preserve">Article </w:delText>
              </w:r>
              <w:r w:rsidR="00C263AA" w:rsidRPr="00FE002E">
                <w:rPr>
                  <w:rFonts w:ascii="Times New Roman" w:hAnsi="Times New Roman"/>
                  <w:bCs/>
                </w:rPr>
                <w:delText>112</w:delText>
              </w:r>
            </w:del>
            <w:ins w:id="3870" w:author="Author">
              <w:r w:rsidR="009663E2">
                <w:rPr>
                  <w:rFonts w:ascii="Times New Roman" w:hAnsi="Times New Roman"/>
                  <w:bCs/>
                </w:rPr>
                <w:t xml:space="preserve">paragraphs </w:t>
              </w:r>
            </w:ins>
            <w:r w:rsidR="009663E2" w:rsidRPr="00FE002E">
              <w:rPr>
                <w:rFonts w:ascii="Times New Roman" w:hAnsi="Times New Roman"/>
                <w:bCs/>
              </w:rPr>
              <w:t xml:space="preserve">(k), (m), (n), (o), (p) and (q) </w:t>
            </w:r>
            <w:r w:rsidR="009663E2">
              <w:rPr>
                <w:rFonts w:ascii="Times New Roman" w:hAnsi="Times New Roman"/>
                <w:bCs/>
              </w:rPr>
              <w:t>of</w:t>
            </w:r>
            <w:r w:rsidR="009663E2" w:rsidRPr="00FE002E">
              <w:rPr>
                <w:rFonts w:ascii="Times New Roman" w:hAnsi="Times New Roman"/>
                <w:bCs/>
              </w:rPr>
              <w:t xml:space="preserve"> </w:t>
            </w:r>
            <w:del w:id="3871" w:author="Author">
              <w:r w:rsidRPr="00FE002E">
                <w:rPr>
                  <w:rFonts w:ascii="Times New Roman" w:hAnsi="Times New Roman"/>
                  <w:bCs/>
                </w:rPr>
                <w:delText>the</w:delText>
              </w:r>
            </w:del>
            <w:ins w:id="3872" w:author="Author">
              <w:r w:rsidRPr="00FE002E">
                <w:rPr>
                  <w:rFonts w:ascii="Times New Roman" w:hAnsi="Times New Roman"/>
                  <w:bCs/>
                </w:rPr>
                <w:t xml:space="preserve">Article </w:t>
              </w:r>
              <w:r w:rsidR="00C263AA" w:rsidRPr="00FE002E">
                <w:rPr>
                  <w:rFonts w:ascii="Times New Roman" w:hAnsi="Times New Roman"/>
                  <w:bCs/>
                </w:rPr>
                <w:t>112</w:t>
              </w:r>
            </w:ins>
            <w:r w:rsidR="009663E2">
              <w:rPr>
                <w:rFonts w:ascii="Times New Roman" w:hAnsi="Times New Roman"/>
                <w:bCs/>
              </w:rPr>
              <w:t xml:space="preserve"> </w:t>
            </w:r>
            <w:r w:rsidR="00684733">
              <w:rPr>
                <w:rFonts w:ascii="Times New Roman" w:hAnsi="Times New Roman"/>
                <w:bCs/>
              </w:rPr>
              <w:t>CRR</w:t>
            </w:r>
            <w:r w:rsidRPr="00FE002E">
              <w:rPr>
                <w:rFonts w:ascii="Times New Roman" w:hAnsi="Times New Roman"/>
                <w:bCs/>
              </w:rPr>
              <w:t>.</w:t>
            </w:r>
          </w:p>
          <w:p w14:paraId="2F3DEDA2" w14:textId="77777777" w:rsidR="00086A8A" w:rsidRDefault="00086A8A" w:rsidP="007E2A41">
            <w:pPr>
              <w:pStyle w:val="BodyText1"/>
              <w:spacing w:line="240" w:lineRule="auto"/>
              <w:rPr>
                <w:rFonts w:ascii="Times New Roman" w:hAnsi="Times New Roman"/>
                <w:bCs/>
              </w:rPr>
            </w:pPr>
          </w:p>
          <w:p w14:paraId="75D2290E"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1A7DE9B0"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7C5A4860" w14:textId="77777777" w:rsidTr="004B064A">
        <w:trPr>
          <w:trHeight w:val="71"/>
        </w:trPr>
        <w:tc>
          <w:tcPr>
            <w:tcW w:w="1417" w:type="dxa"/>
            <w:shd w:val="clear" w:color="auto" w:fill="FFFFFF"/>
          </w:tcPr>
          <w:p w14:paraId="5D10170B" w14:textId="3A8C5AEC" w:rsidR="00F4754B" w:rsidRPr="00FE002E" w:rsidRDefault="00F4754B" w:rsidP="00EA3F88">
            <w:pPr>
              <w:pStyle w:val="BodyText1"/>
              <w:rPr>
                <w:rFonts w:ascii="Times New Roman" w:hAnsi="Times New Roman"/>
              </w:rPr>
            </w:pPr>
            <w:r w:rsidRPr="00FE002E">
              <w:rPr>
                <w:rFonts w:ascii="Times New Roman" w:hAnsi="Times New Roman"/>
                <w:bCs/>
              </w:rPr>
              <w:t>{</w:t>
            </w:r>
            <w:del w:id="3873" w:author="Author">
              <w:r w:rsidR="00EA3F88">
                <w:rPr>
                  <w:rFonts w:ascii="Times New Roman" w:hAnsi="Times New Roman"/>
                  <w:bCs/>
                </w:rPr>
                <w:delText>29</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4</w:delText>
              </w:r>
              <w:r w:rsidR="00FA1A9C">
                <w:rPr>
                  <w:rFonts w:ascii="Times New Roman" w:hAnsi="Times New Roman"/>
                  <w:bCs/>
                </w:rPr>
                <w:delText>0</w:delText>
              </w:r>
            </w:del>
            <w:ins w:id="3874" w:author="Author">
              <w:r w:rsidR="005810D1">
                <w:rPr>
                  <w:rFonts w:ascii="Times New Roman" w:hAnsi="Times New Roman"/>
                  <w:bCs/>
                </w:rPr>
                <w:t>0</w:t>
              </w:r>
              <w:r w:rsidR="00EA3F88">
                <w:rPr>
                  <w:rFonts w:ascii="Times New Roman" w:hAnsi="Times New Roman"/>
                  <w:bCs/>
                </w:rPr>
                <w:t>29</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5810D1">
                <w:rPr>
                  <w:rFonts w:ascii="Times New Roman" w:hAnsi="Times New Roman"/>
                  <w:bCs/>
                </w:rPr>
                <w:t>0</w:t>
              </w:r>
              <w:r w:rsidRPr="00FE002E">
                <w:rPr>
                  <w:rFonts w:ascii="Times New Roman" w:hAnsi="Times New Roman"/>
                  <w:bCs/>
                </w:rPr>
                <w:t>4</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4D50DB6F" w14:textId="3588DB90"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Other exposures</w:t>
            </w:r>
            <w:del w:id="3875" w:author="Author">
              <w:r w:rsidRPr="00FE002E">
                <w:rPr>
                  <w:rFonts w:ascii="Times New Roman" w:hAnsi="Times New Roman"/>
                  <w:b/>
                  <w:bCs/>
                </w:rPr>
                <w:delText>; of which</w:delText>
              </w:r>
              <w:r w:rsidR="00500508">
                <w:rPr>
                  <w:rFonts w:ascii="Times New Roman" w:hAnsi="Times New Roman"/>
                  <w:bCs/>
                </w:rPr>
                <w:delText xml:space="preserve"> </w:delText>
              </w:r>
              <w:r w:rsidR="00D50BF9">
                <w:rPr>
                  <w:rFonts w:ascii="Times New Roman" w:hAnsi="Times New Roman"/>
                  <w:b/>
                  <w:bCs/>
                </w:rPr>
                <w:delText>– RWA</w:delText>
              </w:r>
            </w:del>
            <w:ins w:id="3876" w:author="Author">
              <w:r w:rsidR="00D50BF9">
                <w:rPr>
                  <w:rFonts w:ascii="Times New Roman" w:hAnsi="Times New Roman"/>
                  <w:b/>
                  <w:bCs/>
                </w:rPr>
                <w:t>– RW</w:t>
              </w:r>
              <w:r w:rsidR="00247954">
                <w:rPr>
                  <w:rFonts w:ascii="Times New Roman" w:hAnsi="Times New Roman"/>
                  <w:b/>
                  <w:bCs/>
                </w:rPr>
                <w:t>E</w:t>
              </w:r>
              <w:r w:rsidR="00D50BF9">
                <w:rPr>
                  <w:rFonts w:ascii="Times New Roman" w:hAnsi="Times New Roman"/>
                  <w:b/>
                  <w:bCs/>
                </w:rPr>
                <w:t>A</w:t>
              </w:r>
            </w:ins>
            <w:r w:rsidR="00315160">
              <w:rPr>
                <w:rFonts w:ascii="Times New Roman" w:hAnsi="Times New Roman"/>
                <w:b/>
                <w:bCs/>
              </w:rPr>
              <w:t xml:space="preserve"> – IRB exposures</w:t>
            </w:r>
          </w:p>
          <w:p w14:paraId="31FF1461" w14:textId="77777777" w:rsidR="002509B1" w:rsidRPr="00FE002E" w:rsidRDefault="002509B1" w:rsidP="007E2A41">
            <w:pPr>
              <w:pStyle w:val="BodyText1"/>
              <w:spacing w:line="240" w:lineRule="auto"/>
              <w:rPr>
                <w:rFonts w:ascii="Times New Roman" w:hAnsi="Times New Roman"/>
                <w:bCs/>
              </w:rPr>
            </w:pPr>
          </w:p>
          <w:p w14:paraId="21BDAC06" w14:textId="09031EBE"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w:t>
            </w:r>
            <w:r w:rsidR="00C150A9" w:rsidRPr="00FE002E">
              <w:rPr>
                <w:rFonts w:ascii="Times New Roman" w:hAnsi="Times New Roman"/>
                <w:bCs/>
              </w:rPr>
              <w:t>risk-weighted</w:t>
            </w:r>
            <w:r w:rsidRPr="00FE002E">
              <w:rPr>
                <w:rFonts w:ascii="Times New Roman" w:hAnsi="Times New Roman"/>
                <w:bCs/>
              </w:rPr>
              <w:t xml:space="preserve"> exposure value of assets categorised in the exposures classes listed in </w:t>
            </w:r>
            <w:del w:id="3877" w:author="Author">
              <w:r w:rsidRPr="00FE002E">
                <w:rPr>
                  <w:rFonts w:ascii="Times New Roman" w:hAnsi="Times New Roman"/>
                  <w:bCs/>
                </w:rPr>
                <w:delText xml:space="preserve">Article </w:delText>
              </w:r>
              <w:r w:rsidR="00C263AA" w:rsidRPr="00FE002E">
                <w:rPr>
                  <w:rFonts w:ascii="Times New Roman" w:hAnsi="Times New Roman"/>
                  <w:bCs/>
                </w:rPr>
                <w:delText>147</w:delText>
              </w:r>
              <w:r w:rsidRPr="00FE002E">
                <w:rPr>
                  <w:rFonts w:ascii="Times New Roman" w:hAnsi="Times New Roman"/>
                  <w:bCs/>
                </w:rPr>
                <w:delText>(2)(</w:delText>
              </w:r>
            </w:del>
            <w:ins w:id="3878" w:author="Author">
              <w:r w:rsidR="00804D98">
                <w:rPr>
                  <w:rFonts w:ascii="Times New Roman" w:hAnsi="Times New Roman"/>
                  <w:bCs/>
                </w:rPr>
                <w:t>points (</w:t>
              </w:r>
            </w:ins>
            <w:r w:rsidR="00804D98">
              <w:rPr>
                <w:rFonts w:ascii="Times New Roman" w:hAnsi="Times New Roman"/>
                <w:bCs/>
              </w:rPr>
              <w:t>e), (f) and (g) of</w:t>
            </w:r>
            <w:r w:rsidR="00804D98" w:rsidRPr="00FE002E">
              <w:rPr>
                <w:rFonts w:ascii="Times New Roman" w:hAnsi="Times New Roman"/>
                <w:bCs/>
              </w:rPr>
              <w:t xml:space="preserve"> </w:t>
            </w:r>
            <w:del w:id="3879" w:author="Author">
              <w:r w:rsidRPr="00FE002E">
                <w:rPr>
                  <w:rFonts w:ascii="Times New Roman" w:hAnsi="Times New Roman"/>
                  <w:bCs/>
                </w:rPr>
                <w:delText>the</w:delText>
              </w:r>
            </w:del>
            <w:ins w:id="3880" w:author="Author">
              <w:r w:rsidRPr="00FE002E">
                <w:rPr>
                  <w:rFonts w:ascii="Times New Roman" w:hAnsi="Times New Roman"/>
                  <w:bCs/>
                </w:rPr>
                <w:t xml:space="preserve">Article </w:t>
              </w:r>
              <w:r w:rsidR="00C263AA" w:rsidRPr="00FE002E">
                <w:rPr>
                  <w:rFonts w:ascii="Times New Roman" w:hAnsi="Times New Roman"/>
                  <w:bCs/>
                </w:rPr>
                <w:t>147</w:t>
              </w:r>
              <w:r w:rsidRPr="00FE002E">
                <w:rPr>
                  <w:rFonts w:ascii="Times New Roman" w:hAnsi="Times New Roman"/>
                  <w:bCs/>
                </w:rPr>
                <w:t>(2)</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047D3368" w14:textId="77777777" w:rsidR="00BB388D" w:rsidRDefault="00BB388D" w:rsidP="007E2A41">
            <w:pPr>
              <w:pStyle w:val="BodyText1"/>
              <w:spacing w:line="240" w:lineRule="auto"/>
              <w:rPr>
                <w:rFonts w:ascii="Times New Roman" w:hAnsi="Times New Roman"/>
                <w:bCs/>
              </w:rPr>
            </w:pPr>
          </w:p>
          <w:p w14:paraId="5229CC5C" w14:textId="77777777" w:rsidR="00BB388D" w:rsidRPr="00FE002E" w:rsidRDefault="00BB388D"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2891CC60"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1F3D2776" w14:textId="77777777" w:rsidTr="004B064A">
        <w:trPr>
          <w:trHeight w:val="71"/>
        </w:trPr>
        <w:tc>
          <w:tcPr>
            <w:tcW w:w="1417" w:type="dxa"/>
            <w:shd w:val="clear" w:color="auto" w:fill="FFFFFF"/>
          </w:tcPr>
          <w:p w14:paraId="2E979259" w14:textId="57BF0D8E" w:rsidR="00F4754B" w:rsidRPr="00FE002E" w:rsidRDefault="00F4754B" w:rsidP="006423CC">
            <w:pPr>
              <w:pStyle w:val="BodyText1"/>
              <w:rPr>
                <w:rFonts w:ascii="Times New Roman" w:hAnsi="Times New Roman"/>
              </w:rPr>
            </w:pPr>
            <w:r w:rsidRPr="00FE002E">
              <w:rPr>
                <w:rFonts w:ascii="Times New Roman" w:hAnsi="Times New Roman"/>
                <w:bCs/>
              </w:rPr>
              <w:lastRenderedPageBreak/>
              <w:t>{</w:t>
            </w:r>
            <w:del w:id="3881" w:author="Author">
              <w:r w:rsidRPr="00FE002E">
                <w:rPr>
                  <w:rFonts w:ascii="Times New Roman" w:hAnsi="Times New Roman"/>
                  <w:bCs/>
                </w:rPr>
                <w:delText>3</w:delText>
              </w:r>
              <w:r w:rsidR="00EA3F88">
                <w:rPr>
                  <w:rFonts w:ascii="Times New Roman" w:hAnsi="Times New Roman"/>
                  <w:bCs/>
                </w:rPr>
                <w:delText>0</w:delText>
              </w:r>
              <w:r w:rsidRPr="00FE002E">
                <w:rPr>
                  <w:rFonts w:ascii="Times New Roman" w:hAnsi="Times New Roman"/>
                  <w:bCs/>
                </w:rPr>
                <w:delText>0;</w:delText>
              </w:r>
              <w:r w:rsidR="00FA1A9C">
                <w:rPr>
                  <w:rFonts w:ascii="Times New Roman" w:hAnsi="Times New Roman"/>
                  <w:bCs/>
                </w:rPr>
                <w:delText>0</w:delText>
              </w:r>
              <w:r w:rsidRPr="00FE002E">
                <w:rPr>
                  <w:rFonts w:ascii="Times New Roman" w:hAnsi="Times New Roman"/>
                  <w:bCs/>
                </w:rPr>
                <w:delText>1</w:delText>
              </w:r>
              <w:r w:rsidR="00FA1A9C">
                <w:rPr>
                  <w:rFonts w:ascii="Times New Roman" w:hAnsi="Times New Roman"/>
                  <w:bCs/>
                </w:rPr>
                <w:delText>0</w:delText>
              </w:r>
            </w:del>
            <w:ins w:id="3882" w:author="Author">
              <w:r w:rsidR="005810D1">
                <w:rPr>
                  <w:rFonts w:ascii="Times New Roman" w:hAnsi="Times New Roman"/>
                  <w:bCs/>
                </w:rPr>
                <w:t>0</w:t>
              </w:r>
              <w:r w:rsidRPr="00FE002E">
                <w:rPr>
                  <w:rFonts w:ascii="Times New Roman" w:hAnsi="Times New Roman"/>
                  <w:bCs/>
                </w:rPr>
                <w:t>3</w:t>
              </w:r>
              <w:r w:rsidR="00EA3F88">
                <w:rPr>
                  <w:rFonts w:ascii="Times New Roman" w:hAnsi="Times New Roman"/>
                  <w:bCs/>
                </w:rPr>
                <w:t>0</w:t>
              </w:r>
              <w:r w:rsidRPr="00FE002E">
                <w:rPr>
                  <w:rFonts w:ascii="Times New Roman" w:hAnsi="Times New Roman"/>
                  <w:bCs/>
                </w:rPr>
                <w:t>0;</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07D62366" w14:textId="77777777" w:rsidR="00F4754B" w:rsidRPr="00011E14" w:rsidRDefault="005A052D" w:rsidP="007E2A41">
            <w:pPr>
              <w:pStyle w:val="BodyText1"/>
              <w:spacing w:line="240" w:lineRule="auto"/>
              <w:rPr>
                <w:rFonts w:ascii="Times New Roman" w:hAnsi="Times New Roman"/>
                <w:b/>
                <w:rPrChange w:id="3883" w:author="Author">
                  <w:rPr>
                    <w:rFonts w:ascii="Times New Roman" w:hAnsi="Times New Roman"/>
                    <w:b/>
                    <w:lang w:val="fr-FR"/>
                  </w:rPr>
                </w:rPrChange>
              </w:rPr>
            </w:pPr>
            <w:ins w:id="3884" w:author="Author">
              <w:r w:rsidRPr="00672131">
                <w:rPr>
                  <w:rFonts w:ascii="Times New Roman" w:hAnsi="Times New Roman"/>
                  <w:b/>
                  <w:bCs/>
                </w:rPr>
                <w:t xml:space="preserve">of which: </w:t>
              </w:r>
            </w:ins>
            <w:r w:rsidR="00F4754B" w:rsidRPr="00011E14">
              <w:rPr>
                <w:rFonts w:ascii="Times New Roman" w:hAnsi="Times New Roman"/>
                <w:b/>
                <w:rPrChange w:id="3885" w:author="Author">
                  <w:rPr>
                    <w:rFonts w:ascii="Times New Roman" w:hAnsi="Times New Roman"/>
                    <w:b/>
                    <w:lang w:val="fr-FR"/>
                  </w:rPr>
                </w:rPrChange>
              </w:rPr>
              <w:t>Securitisation exposures</w:t>
            </w:r>
            <w:r w:rsidR="00500508" w:rsidRPr="00011E14">
              <w:rPr>
                <w:rFonts w:ascii="Times New Roman" w:hAnsi="Times New Roman"/>
                <w:b/>
                <w:rPrChange w:id="3886" w:author="Author">
                  <w:rPr>
                    <w:rFonts w:ascii="Times New Roman" w:hAnsi="Times New Roman"/>
                    <w:b/>
                    <w:lang w:val="fr-FR"/>
                  </w:rPr>
                </w:rPrChange>
              </w:rPr>
              <w:t xml:space="preserve"> </w:t>
            </w:r>
            <w:r w:rsidR="00D50BF9" w:rsidRPr="00011E14">
              <w:rPr>
                <w:rFonts w:ascii="Times New Roman" w:hAnsi="Times New Roman"/>
                <w:b/>
                <w:rPrChange w:id="3887" w:author="Author">
                  <w:rPr>
                    <w:rFonts w:ascii="Times New Roman" w:hAnsi="Times New Roman"/>
                    <w:b/>
                    <w:lang w:val="fr-FR"/>
                  </w:rPr>
                </w:rPrChange>
              </w:rPr>
              <w:t>– Leverage Ratio Exposure Value</w:t>
            </w:r>
            <w:r w:rsidR="00706750" w:rsidRPr="00011E14">
              <w:rPr>
                <w:rFonts w:ascii="Times New Roman" w:hAnsi="Times New Roman"/>
                <w:b/>
                <w:rPrChange w:id="3888" w:author="Author">
                  <w:rPr>
                    <w:rFonts w:ascii="Times New Roman" w:hAnsi="Times New Roman"/>
                    <w:b/>
                    <w:lang w:val="fr-FR"/>
                  </w:rPr>
                </w:rPrChange>
              </w:rPr>
              <w:t xml:space="preserve"> – SA exposures</w:t>
            </w:r>
          </w:p>
          <w:p w14:paraId="3D18A2F9" w14:textId="77777777" w:rsidR="002509B1" w:rsidRPr="00706750" w:rsidRDefault="002509B1" w:rsidP="007E2A41">
            <w:pPr>
              <w:pStyle w:val="BodyText1"/>
              <w:spacing w:line="240" w:lineRule="auto"/>
              <w:rPr>
                <w:rFonts w:ascii="Times New Roman" w:hAnsi="Times New Roman"/>
                <w:b/>
                <w:bCs/>
                <w:lang w:val="fr-FR"/>
              </w:rPr>
            </w:pPr>
          </w:p>
          <w:p w14:paraId="7530F6A8" w14:textId="5777D2B5"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securitisations that fall under Article </w:t>
            </w:r>
            <w:r w:rsidR="00C263AA" w:rsidRPr="00FE002E">
              <w:rPr>
                <w:rFonts w:ascii="Times New Roman" w:hAnsi="Times New Roman"/>
                <w:bCs/>
              </w:rPr>
              <w:t>112</w:t>
            </w:r>
            <w:r w:rsidRPr="00FE002E">
              <w:rPr>
                <w:rFonts w:ascii="Times New Roman" w:hAnsi="Times New Roman"/>
                <w:bCs/>
              </w:rPr>
              <w:t>(</w:t>
            </w:r>
            <w:r w:rsidR="00FE04FF" w:rsidRPr="00FE002E">
              <w:rPr>
                <w:rFonts w:ascii="Times New Roman" w:hAnsi="Times New Roman"/>
                <w:bCs/>
              </w:rPr>
              <w:t>m</w:t>
            </w:r>
            <w:r w:rsidRPr="00FE002E">
              <w:rPr>
                <w:rFonts w:ascii="Times New Roman" w:hAnsi="Times New Roman"/>
                <w:bCs/>
              </w:rPr>
              <w:t xml:space="preserve">) </w:t>
            </w:r>
            <w:del w:id="3889" w:author="Author">
              <w:r w:rsidRPr="00FE002E">
                <w:rPr>
                  <w:rFonts w:ascii="Times New Roman" w:hAnsi="Times New Roman"/>
                  <w:bCs/>
                </w:rPr>
                <w:delText xml:space="preserve">of the </w:delText>
              </w:r>
            </w:del>
            <w:r w:rsidR="00684733">
              <w:rPr>
                <w:rFonts w:ascii="Times New Roman" w:hAnsi="Times New Roman"/>
                <w:bCs/>
              </w:rPr>
              <w:t>CRR</w:t>
            </w:r>
            <w:r w:rsidR="00315160">
              <w:rPr>
                <w:rFonts w:ascii="Times New Roman" w:hAnsi="Times New Roman"/>
                <w:bCs/>
              </w:rPr>
              <w:t>.</w:t>
            </w:r>
          </w:p>
          <w:p w14:paraId="727380D1" w14:textId="77777777" w:rsidR="00086A8A" w:rsidRDefault="00086A8A" w:rsidP="007E2A41">
            <w:pPr>
              <w:pStyle w:val="BodyText1"/>
              <w:spacing w:line="240" w:lineRule="auto"/>
              <w:rPr>
                <w:rFonts w:ascii="Times New Roman" w:hAnsi="Times New Roman"/>
                <w:bCs/>
              </w:rPr>
            </w:pPr>
          </w:p>
          <w:p w14:paraId="5421C072" w14:textId="77777777" w:rsidR="002509B1"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2DE0AC42" w14:textId="77777777" w:rsidR="009C4E79" w:rsidRPr="00FE002E" w:rsidRDefault="009C4E79" w:rsidP="007E2A41">
            <w:pPr>
              <w:pStyle w:val="BodyText1"/>
              <w:spacing w:line="240" w:lineRule="auto"/>
              <w:rPr>
                <w:rFonts w:ascii="Times New Roman" w:hAnsi="Times New Roman"/>
                <w:bCs/>
              </w:rPr>
            </w:pPr>
          </w:p>
        </w:tc>
      </w:tr>
      <w:tr w:rsidR="002A54FF" w:rsidRPr="00FE002E" w14:paraId="54158C66" w14:textId="77777777" w:rsidTr="004B064A">
        <w:trPr>
          <w:trHeight w:val="71"/>
        </w:trPr>
        <w:tc>
          <w:tcPr>
            <w:tcW w:w="1417" w:type="dxa"/>
            <w:shd w:val="clear" w:color="auto" w:fill="FFFFFF"/>
          </w:tcPr>
          <w:p w14:paraId="081F9849" w14:textId="2ADB4697" w:rsidR="00F4754B" w:rsidRPr="00FE002E" w:rsidRDefault="00F4754B" w:rsidP="006423CC">
            <w:pPr>
              <w:pStyle w:val="BodyText1"/>
              <w:rPr>
                <w:rFonts w:ascii="Times New Roman" w:hAnsi="Times New Roman"/>
                <w:bCs/>
              </w:rPr>
            </w:pPr>
            <w:r w:rsidRPr="00FE002E">
              <w:rPr>
                <w:rFonts w:ascii="Times New Roman" w:hAnsi="Times New Roman"/>
                <w:bCs/>
              </w:rPr>
              <w:t>{</w:t>
            </w:r>
            <w:del w:id="3890" w:author="Author">
              <w:r w:rsidR="00A60C43" w:rsidRPr="00FE002E">
                <w:rPr>
                  <w:rFonts w:ascii="Times New Roman" w:hAnsi="Times New Roman"/>
                  <w:bCs/>
                </w:rPr>
                <w:delText>3</w:delText>
              </w:r>
              <w:r w:rsidR="00EA3F88">
                <w:rPr>
                  <w:rFonts w:ascii="Times New Roman" w:hAnsi="Times New Roman"/>
                  <w:bCs/>
                </w:rPr>
                <w:delText>0</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2</w:delText>
              </w:r>
              <w:r w:rsidR="00FA1A9C">
                <w:rPr>
                  <w:rFonts w:ascii="Times New Roman" w:hAnsi="Times New Roman"/>
                  <w:bCs/>
                </w:rPr>
                <w:delText>0</w:delText>
              </w:r>
            </w:del>
            <w:ins w:id="3891" w:author="Author">
              <w:r w:rsidR="005810D1">
                <w:rPr>
                  <w:rFonts w:ascii="Times New Roman" w:hAnsi="Times New Roman"/>
                  <w:bCs/>
                </w:rPr>
                <w:t>0</w:t>
              </w:r>
              <w:r w:rsidR="00A60C43" w:rsidRPr="00FE002E">
                <w:rPr>
                  <w:rFonts w:ascii="Times New Roman" w:hAnsi="Times New Roman"/>
                  <w:bCs/>
                </w:rPr>
                <w:t>3</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3F21E7C2" w14:textId="77777777" w:rsidR="00F4754B" w:rsidRPr="00FE002E" w:rsidRDefault="005A052D" w:rsidP="007E2A41">
            <w:pPr>
              <w:pStyle w:val="BodyText1"/>
              <w:spacing w:line="240" w:lineRule="auto"/>
              <w:rPr>
                <w:rFonts w:ascii="Times New Roman" w:hAnsi="Times New Roman"/>
                <w:b/>
                <w:bCs/>
              </w:rPr>
            </w:pPr>
            <w:ins w:id="3892" w:author="Author">
              <w:r w:rsidRPr="005A052D">
                <w:rPr>
                  <w:rFonts w:ascii="Times New Roman" w:hAnsi="Times New Roman"/>
                  <w:b/>
                  <w:bCs/>
                </w:rPr>
                <w:t>of which:</w:t>
              </w:r>
              <w:r>
                <w:rPr>
                  <w:rFonts w:ascii="Times New Roman" w:hAnsi="Times New Roman"/>
                  <w:b/>
                  <w:bCs/>
                </w:rPr>
                <w:t xml:space="preserve"> </w:t>
              </w:r>
            </w:ins>
            <w:r w:rsidR="00F4754B" w:rsidRPr="00FE002E">
              <w:rPr>
                <w:rFonts w:ascii="Times New Roman" w:hAnsi="Times New Roman"/>
                <w:b/>
                <w:bCs/>
              </w:rPr>
              <w:t>Securitisation exposures</w:t>
            </w:r>
            <w:r w:rsidR="00500508">
              <w:rPr>
                <w:rFonts w:ascii="Times New Roman" w:hAnsi="Times New Roman"/>
                <w:b/>
                <w:bCs/>
              </w:rPr>
              <w:t xml:space="preserve"> </w:t>
            </w:r>
            <w:r w:rsidR="00D50BF9">
              <w:rPr>
                <w:rFonts w:ascii="Times New Roman" w:hAnsi="Times New Roman"/>
                <w:b/>
              </w:rPr>
              <w:t>– Leverage Ratio Exposure Value</w:t>
            </w:r>
            <w:r w:rsidR="00315160">
              <w:rPr>
                <w:rFonts w:ascii="Times New Roman" w:hAnsi="Times New Roman"/>
                <w:b/>
                <w:bCs/>
              </w:rPr>
              <w:t xml:space="preserve"> – IRB exposures</w:t>
            </w:r>
          </w:p>
          <w:p w14:paraId="12C4E302" w14:textId="77777777" w:rsidR="002509B1" w:rsidRPr="00FE002E" w:rsidRDefault="002509B1" w:rsidP="007E2A41">
            <w:pPr>
              <w:pStyle w:val="BodyText1"/>
              <w:spacing w:line="240" w:lineRule="auto"/>
              <w:rPr>
                <w:rFonts w:ascii="Times New Roman" w:hAnsi="Times New Roman"/>
                <w:b/>
                <w:bCs/>
              </w:rPr>
            </w:pPr>
          </w:p>
          <w:p w14:paraId="26457BED" w14:textId="392FEAB8" w:rsidR="00F4754B" w:rsidRDefault="00F4754B" w:rsidP="007E2A41">
            <w:pPr>
              <w:pStyle w:val="BodyText1"/>
              <w:spacing w:line="240" w:lineRule="auto"/>
              <w:rPr>
                <w:rFonts w:ascii="Times New Roman" w:hAnsi="Times New Roman"/>
                <w:bCs/>
              </w:rPr>
            </w:pPr>
            <w:r w:rsidRPr="00FE002E">
              <w:rPr>
                <w:rFonts w:ascii="Times New Roman" w:hAnsi="Times New Roman"/>
                <w:bCs/>
              </w:rPr>
              <w:t>The leverage ratio exposure value of assets that are exposures to securitisations and fall under</w:t>
            </w:r>
            <w:r w:rsidR="00804D98">
              <w:rPr>
                <w:rFonts w:ascii="Times New Roman" w:hAnsi="Times New Roman"/>
                <w:bCs/>
              </w:rPr>
              <w:t xml:space="preserve"> </w:t>
            </w:r>
            <w:ins w:id="3893" w:author="Author">
              <w:r w:rsidR="00804D98">
                <w:rPr>
                  <w:rFonts w:ascii="Times New Roman" w:hAnsi="Times New Roman"/>
                  <w:bCs/>
                </w:rPr>
                <w:t>point (f) of</w:t>
              </w:r>
              <w:r w:rsidRPr="00FE002E">
                <w:rPr>
                  <w:rFonts w:ascii="Times New Roman" w:hAnsi="Times New Roman"/>
                  <w:bCs/>
                </w:rPr>
                <w:t xml:space="preserve"> </w:t>
              </w:r>
            </w:ins>
            <w:r w:rsidRPr="00FE002E">
              <w:rPr>
                <w:rFonts w:ascii="Times New Roman" w:hAnsi="Times New Roman"/>
                <w:bCs/>
              </w:rPr>
              <w:t xml:space="preserve">Article </w:t>
            </w:r>
            <w:r w:rsidR="00C263AA" w:rsidRPr="00FE002E">
              <w:rPr>
                <w:rFonts w:ascii="Times New Roman" w:hAnsi="Times New Roman"/>
                <w:bCs/>
              </w:rPr>
              <w:t>147</w:t>
            </w:r>
            <w:r w:rsidRPr="00FE002E">
              <w:rPr>
                <w:rFonts w:ascii="Times New Roman" w:hAnsi="Times New Roman"/>
                <w:bCs/>
              </w:rPr>
              <w:t>(2</w:t>
            </w:r>
            <w:del w:id="3894" w:author="Author">
              <w:r w:rsidRPr="00FE002E">
                <w:rPr>
                  <w:rFonts w:ascii="Times New Roman" w:hAnsi="Times New Roman"/>
                  <w:bCs/>
                </w:rPr>
                <w:delText>)(f) of the</w:delText>
              </w:r>
            </w:del>
            <w:ins w:id="3895" w:author="Author">
              <w:r w:rsidRPr="00FE002E">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52AFEF6A" w14:textId="77777777" w:rsidR="009C4E79" w:rsidRDefault="009C4E79" w:rsidP="007E2A41">
            <w:pPr>
              <w:pStyle w:val="BodyText1"/>
              <w:spacing w:line="240" w:lineRule="auto"/>
              <w:rPr>
                <w:rFonts w:ascii="Times New Roman" w:hAnsi="Times New Roman"/>
                <w:bCs/>
              </w:rPr>
            </w:pPr>
          </w:p>
          <w:p w14:paraId="428097D0" w14:textId="77777777"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5A4CEC64" w14:textId="77777777" w:rsidR="002509B1" w:rsidRPr="00FE002E" w:rsidDel="00B9734C" w:rsidRDefault="002509B1" w:rsidP="007E2A41">
            <w:pPr>
              <w:pStyle w:val="BodyText1"/>
              <w:spacing w:line="240" w:lineRule="auto"/>
              <w:rPr>
                <w:rFonts w:ascii="Times New Roman" w:hAnsi="Times New Roman"/>
                <w:bCs/>
              </w:rPr>
            </w:pPr>
          </w:p>
        </w:tc>
      </w:tr>
      <w:tr w:rsidR="002A54FF" w:rsidRPr="00FE002E" w14:paraId="2D8DCA0F" w14:textId="77777777" w:rsidTr="004B064A">
        <w:trPr>
          <w:trHeight w:val="71"/>
        </w:trPr>
        <w:tc>
          <w:tcPr>
            <w:tcW w:w="1417" w:type="dxa"/>
            <w:shd w:val="clear" w:color="auto" w:fill="FFFFFF"/>
          </w:tcPr>
          <w:p w14:paraId="59B7F740" w14:textId="7E4C62D7" w:rsidR="00F4754B" w:rsidRPr="00FE002E" w:rsidRDefault="00F4754B" w:rsidP="006423CC">
            <w:pPr>
              <w:pStyle w:val="BodyText1"/>
              <w:rPr>
                <w:rFonts w:ascii="Times New Roman" w:hAnsi="Times New Roman"/>
              </w:rPr>
            </w:pPr>
            <w:r w:rsidRPr="00FE002E">
              <w:rPr>
                <w:rFonts w:ascii="Times New Roman" w:hAnsi="Times New Roman"/>
                <w:bCs/>
              </w:rPr>
              <w:t>{</w:t>
            </w:r>
            <w:del w:id="3896" w:author="Author">
              <w:r w:rsidR="00A60C43" w:rsidRPr="00FE002E">
                <w:rPr>
                  <w:rFonts w:ascii="Times New Roman" w:hAnsi="Times New Roman"/>
                  <w:bCs/>
                </w:rPr>
                <w:delText>3</w:delText>
              </w:r>
              <w:r w:rsidR="00EA3F88">
                <w:rPr>
                  <w:rFonts w:ascii="Times New Roman" w:hAnsi="Times New Roman"/>
                  <w:bCs/>
                </w:rPr>
                <w:delText>0</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3</w:delText>
              </w:r>
              <w:r w:rsidR="00FA1A9C">
                <w:rPr>
                  <w:rFonts w:ascii="Times New Roman" w:hAnsi="Times New Roman"/>
                  <w:bCs/>
                </w:rPr>
                <w:delText>0</w:delText>
              </w:r>
            </w:del>
            <w:ins w:id="3897" w:author="Author">
              <w:r w:rsidR="005810D1">
                <w:rPr>
                  <w:rFonts w:ascii="Times New Roman" w:hAnsi="Times New Roman"/>
                  <w:bCs/>
                </w:rPr>
                <w:t>0</w:t>
              </w:r>
              <w:r w:rsidR="00A60C43" w:rsidRPr="00FE002E">
                <w:rPr>
                  <w:rFonts w:ascii="Times New Roman" w:hAnsi="Times New Roman"/>
                  <w:bCs/>
                </w:rPr>
                <w:t>3</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0195360F" w14:textId="5378D5AE" w:rsidR="00F4754B" w:rsidRPr="007129B2" w:rsidRDefault="005A052D" w:rsidP="007E2A41">
            <w:pPr>
              <w:pStyle w:val="BodyText1"/>
              <w:spacing w:line="240" w:lineRule="auto"/>
              <w:rPr>
                <w:rFonts w:ascii="Times New Roman" w:hAnsi="Times New Roman"/>
                <w:b/>
                <w:bCs/>
              </w:rPr>
            </w:pPr>
            <w:ins w:id="3898" w:author="Author">
              <w:r w:rsidRPr="005A052D">
                <w:rPr>
                  <w:rFonts w:ascii="Times New Roman" w:hAnsi="Times New Roman"/>
                  <w:b/>
                  <w:bCs/>
                </w:rPr>
                <w:t>of which:</w:t>
              </w:r>
              <w:r>
                <w:rPr>
                  <w:rFonts w:ascii="Times New Roman" w:hAnsi="Times New Roman"/>
                  <w:b/>
                  <w:bCs/>
                </w:rPr>
                <w:t xml:space="preserve"> </w:t>
              </w:r>
            </w:ins>
            <w:r w:rsidR="00F4754B" w:rsidRPr="007129B2">
              <w:rPr>
                <w:rFonts w:ascii="Times New Roman" w:hAnsi="Times New Roman"/>
                <w:b/>
                <w:bCs/>
              </w:rPr>
              <w:t>Securitisation exposures</w:t>
            </w:r>
            <w:r w:rsidR="00500508">
              <w:rPr>
                <w:rFonts w:ascii="Times New Roman" w:hAnsi="Times New Roman"/>
                <w:b/>
                <w:bCs/>
              </w:rPr>
              <w:t xml:space="preserve"> </w:t>
            </w:r>
            <w:r w:rsidR="00D50BF9" w:rsidRPr="007129B2">
              <w:rPr>
                <w:rFonts w:ascii="Times New Roman" w:hAnsi="Times New Roman"/>
                <w:b/>
                <w:bCs/>
              </w:rPr>
              <w:t xml:space="preserve">– </w:t>
            </w:r>
            <w:del w:id="3899" w:author="Author">
              <w:r w:rsidR="00D50BF9" w:rsidRPr="007129B2">
                <w:rPr>
                  <w:rFonts w:ascii="Times New Roman" w:hAnsi="Times New Roman"/>
                  <w:b/>
                  <w:bCs/>
                </w:rPr>
                <w:delText>RWA</w:delText>
              </w:r>
            </w:del>
            <w:ins w:id="3900" w:author="Author">
              <w:r w:rsidR="00D50BF9" w:rsidRPr="007129B2">
                <w:rPr>
                  <w:rFonts w:ascii="Times New Roman" w:hAnsi="Times New Roman"/>
                  <w:b/>
                  <w:bCs/>
                </w:rPr>
                <w:t>RW</w:t>
              </w:r>
              <w:r w:rsidR="00247954">
                <w:rPr>
                  <w:rFonts w:ascii="Times New Roman" w:hAnsi="Times New Roman"/>
                  <w:b/>
                  <w:bCs/>
                </w:rPr>
                <w:t>E</w:t>
              </w:r>
              <w:r w:rsidR="00D50BF9" w:rsidRPr="007129B2">
                <w:rPr>
                  <w:rFonts w:ascii="Times New Roman" w:hAnsi="Times New Roman"/>
                  <w:b/>
                  <w:bCs/>
                </w:rPr>
                <w:t>A</w:t>
              </w:r>
            </w:ins>
            <w:r w:rsidR="00706750" w:rsidRPr="007129B2">
              <w:rPr>
                <w:rFonts w:ascii="Times New Roman" w:hAnsi="Times New Roman"/>
                <w:b/>
                <w:bCs/>
              </w:rPr>
              <w:t xml:space="preserve"> – SA exposures</w:t>
            </w:r>
          </w:p>
          <w:p w14:paraId="54478ED3" w14:textId="77777777" w:rsidR="002509B1" w:rsidRPr="007129B2" w:rsidRDefault="002509B1" w:rsidP="007E2A41">
            <w:pPr>
              <w:pStyle w:val="BodyText1"/>
              <w:spacing w:line="240" w:lineRule="auto"/>
              <w:rPr>
                <w:rFonts w:ascii="Times New Roman" w:hAnsi="Times New Roman"/>
                <w:b/>
                <w:bCs/>
              </w:rPr>
            </w:pPr>
          </w:p>
          <w:p w14:paraId="583F2964" w14:textId="5DAA4C8D"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securitisations that fall under Article </w:t>
            </w:r>
            <w:r w:rsidR="00C263AA" w:rsidRPr="00FE002E">
              <w:rPr>
                <w:rFonts w:ascii="Times New Roman" w:hAnsi="Times New Roman"/>
                <w:bCs/>
              </w:rPr>
              <w:t>112</w:t>
            </w:r>
            <w:r w:rsidRPr="00FE002E">
              <w:rPr>
                <w:rFonts w:ascii="Times New Roman" w:hAnsi="Times New Roman"/>
                <w:bCs/>
              </w:rPr>
              <w:t>(</w:t>
            </w:r>
            <w:r w:rsidR="00E56D4B" w:rsidRPr="00FE002E">
              <w:rPr>
                <w:rFonts w:ascii="Times New Roman" w:hAnsi="Times New Roman"/>
                <w:bCs/>
              </w:rPr>
              <w:t>m</w:t>
            </w:r>
            <w:r w:rsidRPr="00FE002E">
              <w:rPr>
                <w:rFonts w:ascii="Times New Roman" w:hAnsi="Times New Roman"/>
                <w:bCs/>
              </w:rPr>
              <w:t xml:space="preserve">) </w:t>
            </w:r>
            <w:del w:id="3901" w:author="Author">
              <w:r w:rsidRPr="00FE002E">
                <w:rPr>
                  <w:rFonts w:ascii="Times New Roman" w:hAnsi="Times New Roman"/>
                  <w:bCs/>
                </w:rPr>
                <w:delText xml:space="preserve">of the </w:delText>
              </w:r>
            </w:del>
            <w:r w:rsidR="00684733">
              <w:rPr>
                <w:rFonts w:ascii="Times New Roman" w:hAnsi="Times New Roman"/>
                <w:bCs/>
              </w:rPr>
              <w:t>CRR</w:t>
            </w:r>
            <w:r w:rsidRPr="00FE002E">
              <w:rPr>
                <w:rFonts w:ascii="Times New Roman" w:hAnsi="Times New Roman"/>
                <w:bCs/>
              </w:rPr>
              <w:t xml:space="preserve">. </w:t>
            </w:r>
          </w:p>
          <w:p w14:paraId="0A23C67C" w14:textId="77777777" w:rsidR="00086A8A" w:rsidRDefault="00086A8A" w:rsidP="007E2A41">
            <w:pPr>
              <w:pStyle w:val="BodyText1"/>
              <w:spacing w:line="240" w:lineRule="auto"/>
              <w:rPr>
                <w:rFonts w:ascii="Times New Roman" w:hAnsi="Times New Roman"/>
                <w:bCs/>
              </w:rPr>
            </w:pPr>
          </w:p>
          <w:p w14:paraId="19823EC4"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34AEB620"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4AF9EC67" w14:textId="77777777" w:rsidTr="004B064A">
        <w:trPr>
          <w:trHeight w:val="71"/>
        </w:trPr>
        <w:tc>
          <w:tcPr>
            <w:tcW w:w="1417" w:type="dxa"/>
            <w:shd w:val="clear" w:color="auto" w:fill="FFFFFF"/>
          </w:tcPr>
          <w:p w14:paraId="338D7286" w14:textId="69479CFB" w:rsidR="00F4754B" w:rsidRPr="00FE002E" w:rsidRDefault="00F4754B" w:rsidP="006423CC">
            <w:pPr>
              <w:pStyle w:val="BodyText1"/>
              <w:rPr>
                <w:rFonts w:ascii="Times New Roman" w:hAnsi="Times New Roman"/>
              </w:rPr>
            </w:pPr>
            <w:r w:rsidRPr="00FE002E">
              <w:rPr>
                <w:rFonts w:ascii="Times New Roman" w:hAnsi="Times New Roman"/>
                <w:bCs/>
              </w:rPr>
              <w:t>{</w:t>
            </w:r>
            <w:del w:id="3902" w:author="Author">
              <w:r w:rsidR="00A60C43" w:rsidRPr="00FE002E">
                <w:rPr>
                  <w:rFonts w:ascii="Times New Roman" w:hAnsi="Times New Roman"/>
                  <w:bCs/>
                </w:rPr>
                <w:delText>3</w:delText>
              </w:r>
              <w:r w:rsidR="00EA3F88">
                <w:rPr>
                  <w:rFonts w:ascii="Times New Roman" w:hAnsi="Times New Roman"/>
                  <w:bCs/>
                </w:rPr>
                <w:delText>0</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4</w:delText>
              </w:r>
              <w:r w:rsidR="00FA1A9C">
                <w:rPr>
                  <w:rFonts w:ascii="Times New Roman" w:hAnsi="Times New Roman"/>
                  <w:bCs/>
                </w:rPr>
                <w:delText>0</w:delText>
              </w:r>
            </w:del>
            <w:ins w:id="3903" w:author="Author">
              <w:r w:rsidR="005810D1">
                <w:rPr>
                  <w:rFonts w:ascii="Times New Roman" w:hAnsi="Times New Roman"/>
                  <w:bCs/>
                </w:rPr>
                <w:t>0</w:t>
              </w:r>
              <w:r w:rsidR="00A60C43" w:rsidRPr="00FE002E">
                <w:rPr>
                  <w:rFonts w:ascii="Times New Roman" w:hAnsi="Times New Roman"/>
                  <w:bCs/>
                </w:rPr>
                <w:t>3</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546F46AF" w14:textId="7B5E2844" w:rsidR="00F4754B" w:rsidRPr="00FE002E" w:rsidRDefault="005A052D" w:rsidP="007E2A41">
            <w:pPr>
              <w:pStyle w:val="BodyText1"/>
              <w:spacing w:line="240" w:lineRule="auto"/>
              <w:rPr>
                <w:rFonts w:ascii="Times New Roman" w:hAnsi="Times New Roman"/>
                <w:b/>
                <w:bCs/>
              </w:rPr>
            </w:pPr>
            <w:ins w:id="3904" w:author="Author">
              <w:r w:rsidRPr="005A052D">
                <w:rPr>
                  <w:rFonts w:ascii="Times New Roman" w:hAnsi="Times New Roman"/>
                  <w:b/>
                  <w:bCs/>
                </w:rPr>
                <w:t>of which:</w:t>
              </w:r>
              <w:r>
                <w:rPr>
                  <w:rFonts w:ascii="Times New Roman" w:hAnsi="Times New Roman"/>
                  <w:b/>
                  <w:bCs/>
                </w:rPr>
                <w:t xml:space="preserve"> </w:t>
              </w:r>
            </w:ins>
            <w:r w:rsidR="00F4754B" w:rsidRPr="00FE002E">
              <w:rPr>
                <w:rFonts w:ascii="Times New Roman" w:hAnsi="Times New Roman"/>
                <w:b/>
                <w:bCs/>
              </w:rPr>
              <w:t>Securitisation exposures</w:t>
            </w:r>
            <w:r w:rsidR="00500508">
              <w:rPr>
                <w:rFonts w:ascii="Times New Roman" w:hAnsi="Times New Roman"/>
                <w:b/>
                <w:bCs/>
              </w:rPr>
              <w:t xml:space="preserve"> </w:t>
            </w:r>
            <w:r w:rsidR="00D50BF9">
              <w:rPr>
                <w:rFonts w:ascii="Times New Roman" w:hAnsi="Times New Roman"/>
                <w:b/>
                <w:bCs/>
              </w:rPr>
              <w:t xml:space="preserve">– </w:t>
            </w:r>
            <w:del w:id="3905" w:author="Author">
              <w:r w:rsidR="00D50BF9">
                <w:rPr>
                  <w:rFonts w:ascii="Times New Roman" w:hAnsi="Times New Roman"/>
                  <w:b/>
                  <w:bCs/>
                </w:rPr>
                <w:delText>RWA</w:delText>
              </w:r>
            </w:del>
            <w:ins w:id="3906" w:author="Author">
              <w:r w:rsidR="00D50BF9">
                <w:rPr>
                  <w:rFonts w:ascii="Times New Roman" w:hAnsi="Times New Roman"/>
                  <w:b/>
                  <w:bCs/>
                </w:rPr>
                <w:t>RW</w:t>
              </w:r>
              <w:r w:rsidR="00247954">
                <w:rPr>
                  <w:rFonts w:ascii="Times New Roman" w:hAnsi="Times New Roman"/>
                  <w:b/>
                  <w:bCs/>
                </w:rPr>
                <w:t>E</w:t>
              </w:r>
              <w:r w:rsidR="00D50BF9">
                <w:rPr>
                  <w:rFonts w:ascii="Times New Roman" w:hAnsi="Times New Roman"/>
                  <w:b/>
                  <w:bCs/>
                </w:rPr>
                <w:t>A</w:t>
              </w:r>
            </w:ins>
            <w:r w:rsidR="00315160">
              <w:rPr>
                <w:rFonts w:ascii="Times New Roman" w:hAnsi="Times New Roman"/>
                <w:b/>
                <w:bCs/>
              </w:rPr>
              <w:t xml:space="preserve"> – IRB exposures</w:t>
            </w:r>
          </w:p>
          <w:p w14:paraId="4BF796C4" w14:textId="77777777" w:rsidR="002509B1" w:rsidRPr="00FE002E" w:rsidRDefault="002509B1" w:rsidP="007E2A41">
            <w:pPr>
              <w:pStyle w:val="BodyText1"/>
              <w:spacing w:line="240" w:lineRule="auto"/>
              <w:rPr>
                <w:rFonts w:ascii="Times New Roman" w:hAnsi="Times New Roman"/>
                <w:b/>
                <w:bCs/>
              </w:rPr>
            </w:pPr>
          </w:p>
          <w:p w14:paraId="745FCC52" w14:textId="663BA5CC"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securitisations and fall under </w:t>
            </w:r>
            <w:ins w:id="3907" w:author="Author">
              <w:r w:rsidR="00804D98">
                <w:rPr>
                  <w:rFonts w:ascii="Times New Roman" w:hAnsi="Times New Roman"/>
                  <w:bCs/>
                </w:rPr>
                <w:t>point (f) of</w:t>
              </w:r>
              <w:r w:rsidR="00804D98" w:rsidRPr="00FE002E">
                <w:rPr>
                  <w:rFonts w:ascii="Times New Roman" w:hAnsi="Times New Roman"/>
                  <w:bCs/>
                </w:rPr>
                <w:t xml:space="preserve"> </w:t>
              </w:r>
            </w:ins>
            <w:r w:rsidRPr="00FE002E">
              <w:rPr>
                <w:rFonts w:ascii="Times New Roman" w:hAnsi="Times New Roman"/>
                <w:bCs/>
              </w:rPr>
              <w:t xml:space="preserve">Article </w:t>
            </w:r>
            <w:r w:rsidR="00C263AA" w:rsidRPr="00FE002E">
              <w:rPr>
                <w:rFonts w:ascii="Times New Roman" w:hAnsi="Times New Roman"/>
                <w:bCs/>
              </w:rPr>
              <w:t>147</w:t>
            </w:r>
            <w:r w:rsidRPr="00FE002E">
              <w:rPr>
                <w:rFonts w:ascii="Times New Roman" w:hAnsi="Times New Roman"/>
                <w:bCs/>
              </w:rPr>
              <w:t>(2</w:t>
            </w:r>
            <w:del w:id="3908" w:author="Author">
              <w:r w:rsidRPr="00FE002E">
                <w:rPr>
                  <w:rFonts w:ascii="Times New Roman" w:hAnsi="Times New Roman"/>
                  <w:bCs/>
                </w:rPr>
                <w:delText>)(f) of the</w:delText>
              </w:r>
            </w:del>
            <w:ins w:id="3909" w:author="Author">
              <w:r w:rsidRPr="00FE002E">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1A2E4DF1" w14:textId="77777777" w:rsidR="002509B1" w:rsidRDefault="002509B1" w:rsidP="007E2A41">
            <w:pPr>
              <w:pStyle w:val="BodyText1"/>
              <w:spacing w:line="240" w:lineRule="auto"/>
              <w:rPr>
                <w:rFonts w:ascii="Times New Roman" w:hAnsi="Times New Roman"/>
                <w:b/>
                <w:bCs/>
                <w:u w:val="single"/>
              </w:rPr>
            </w:pPr>
          </w:p>
          <w:p w14:paraId="7D70DC9B"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6DCC2024" w14:textId="77777777" w:rsidR="009C4E79" w:rsidRPr="00FE002E" w:rsidRDefault="009C4E79" w:rsidP="007E2A41">
            <w:pPr>
              <w:pStyle w:val="BodyText1"/>
              <w:spacing w:line="240" w:lineRule="auto"/>
              <w:rPr>
                <w:rFonts w:ascii="Times New Roman" w:hAnsi="Times New Roman"/>
                <w:b/>
                <w:bCs/>
                <w:u w:val="single"/>
              </w:rPr>
            </w:pPr>
          </w:p>
        </w:tc>
      </w:tr>
      <w:tr w:rsidR="002A54FF" w:rsidRPr="00FE002E" w14:paraId="19980126" w14:textId="77777777" w:rsidTr="004B064A">
        <w:trPr>
          <w:trHeight w:val="71"/>
        </w:trPr>
        <w:tc>
          <w:tcPr>
            <w:tcW w:w="1417" w:type="dxa"/>
            <w:shd w:val="clear" w:color="auto" w:fill="FFFFFF"/>
          </w:tcPr>
          <w:p w14:paraId="70EF17D6" w14:textId="19546EEF" w:rsidR="00F4754B" w:rsidRPr="00FE002E" w:rsidRDefault="00F4754B" w:rsidP="00EA3F88">
            <w:pPr>
              <w:pStyle w:val="BodyText1"/>
              <w:rPr>
                <w:rFonts w:ascii="Times New Roman" w:hAnsi="Times New Roman"/>
              </w:rPr>
            </w:pPr>
            <w:r w:rsidRPr="00FE002E">
              <w:rPr>
                <w:rFonts w:ascii="Times New Roman" w:hAnsi="Times New Roman"/>
                <w:bCs/>
              </w:rPr>
              <w:t>{</w:t>
            </w:r>
            <w:del w:id="3910" w:author="Author">
              <w:r w:rsidR="00A60C43" w:rsidRPr="00FE002E">
                <w:rPr>
                  <w:rFonts w:ascii="Times New Roman" w:hAnsi="Times New Roman"/>
                  <w:bCs/>
                </w:rPr>
                <w:delText>3</w:delText>
              </w:r>
              <w:r w:rsidR="00EA3F88">
                <w:rPr>
                  <w:rFonts w:ascii="Times New Roman" w:hAnsi="Times New Roman"/>
                  <w:bCs/>
                </w:rPr>
                <w:delText>1</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1</w:delText>
              </w:r>
              <w:r w:rsidR="00FA1A9C">
                <w:rPr>
                  <w:rFonts w:ascii="Times New Roman" w:hAnsi="Times New Roman"/>
                  <w:bCs/>
                </w:rPr>
                <w:delText>0</w:delText>
              </w:r>
            </w:del>
            <w:ins w:id="3911" w:author="Author">
              <w:r w:rsidR="002946C4">
                <w:rPr>
                  <w:rFonts w:ascii="Times New Roman" w:hAnsi="Times New Roman"/>
                  <w:bCs/>
                </w:rPr>
                <w:t>0</w:t>
              </w:r>
              <w:r w:rsidR="00A60C43" w:rsidRPr="00FE002E">
                <w:rPr>
                  <w:rFonts w:ascii="Times New Roman" w:hAnsi="Times New Roman"/>
                  <w:bCs/>
                </w:rPr>
                <w:t>3</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2946C4">
                <w:rPr>
                  <w:rFonts w:ascii="Times New Roman" w:hAnsi="Times New Roman"/>
                  <w:bCs/>
                </w:rPr>
                <w:t>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1F726694" w14:textId="573088E9"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Trade finance (</w:t>
            </w:r>
            <w:r w:rsidR="00BE6AC4">
              <w:rPr>
                <w:rFonts w:ascii="Times New Roman" w:hAnsi="Times New Roman"/>
                <w:b/>
                <w:bCs/>
              </w:rPr>
              <w:t>m</w:t>
            </w:r>
            <w:r w:rsidRPr="00FE002E">
              <w:rPr>
                <w:rFonts w:ascii="Times New Roman" w:hAnsi="Times New Roman"/>
                <w:b/>
                <w:bCs/>
              </w:rPr>
              <w:t>emo item</w:t>
            </w:r>
            <w:del w:id="3912" w:author="Author">
              <w:r w:rsidRPr="00FE002E">
                <w:rPr>
                  <w:rFonts w:ascii="Times New Roman" w:hAnsi="Times New Roman"/>
                  <w:b/>
                  <w:bCs/>
                </w:rPr>
                <w:delText>); of which</w:delText>
              </w:r>
              <w:r w:rsidR="00D50BF9">
                <w:rPr>
                  <w:rFonts w:ascii="Times New Roman" w:hAnsi="Times New Roman"/>
                  <w:b/>
                  <w:bCs/>
                </w:rPr>
                <w:delText xml:space="preserve"> </w:delText>
              </w:r>
              <w:r w:rsidR="00D50BF9">
                <w:rPr>
                  <w:rFonts w:ascii="Times New Roman" w:hAnsi="Times New Roman"/>
                  <w:b/>
                </w:rPr>
                <w:delText>–</w:delText>
              </w:r>
            </w:del>
            <w:ins w:id="3913" w:author="Author">
              <w:r w:rsidRPr="00FE002E">
                <w:rPr>
                  <w:rFonts w:ascii="Times New Roman" w:hAnsi="Times New Roman"/>
                  <w:b/>
                  <w:bCs/>
                </w:rPr>
                <w:t>)</w:t>
              </w:r>
              <w:r w:rsidR="00D50BF9">
                <w:rPr>
                  <w:rFonts w:ascii="Times New Roman" w:hAnsi="Times New Roman"/>
                  <w:b/>
                </w:rPr>
                <w:t>–</w:t>
              </w:r>
            </w:ins>
            <w:r w:rsidR="00D50BF9">
              <w:rPr>
                <w:rFonts w:ascii="Times New Roman" w:hAnsi="Times New Roman"/>
                <w:b/>
              </w:rPr>
              <w:t xml:space="preserve"> Leverage Ratio Exposure Value</w:t>
            </w:r>
            <w:r w:rsidR="00706750">
              <w:rPr>
                <w:rFonts w:ascii="Times New Roman" w:hAnsi="Times New Roman"/>
                <w:b/>
              </w:rPr>
              <w:t xml:space="preserve"> </w:t>
            </w:r>
            <w:r w:rsidR="00706750" w:rsidRPr="00706750">
              <w:rPr>
                <w:rFonts w:ascii="Times New Roman" w:hAnsi="Times New Roman"/>
                <w:b/>
              </w:rPr>
              <w:t>– SA exposures</w:t>
            </w:r>
          </w:p>
          <w:p w14:paraId="02D5FCBC" w14:textId="77777777" w:rsidR="002509B1" w:rsidRPr="00FE002E" w:rsidRDefault="002509B1" w:rsidP="007E2A41">
            <w:pPr>
              <w:pStyle w:val="BodyText1"/>
              <w:spacing w:line="240" w:lineRule="auto"/>
              <w:rPr>
                <w:rFonts w:ascii="Times New Roman" w:hAnsi="Times New Roman"/>
                <w:b/>
                <w:bCs/>
              </w:rPr>
            </w:pPr>
          </w:p>
          <w:p w14:paraId="664D57EA"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on-balance sheet items related to lending to an exporter or an importer of goods or services through import and export credits and similar transactions. </w:t>
            </w:r>
          </w:p>
          <w:p w14:paraId="40329EE0" w14:textId="77777777" w:rsidR="002509B1" w:rsidRDefault="002509B1" w:rsidP="007E2A41">
            <w:pPr>
              <w:pStyle w:val="BodyText1"/>
              <w:spacing w:line="240" w:lineRule="auto"/>
              <w:rPr>
                <w:rFonts w:ascii="Times New Roman" w:hAnsi="Times New Roman"/>
                <w:bCs/>
              </w:rPr>
            </w:pPr>
          </w:p>
          <w:p w14:paraId="7105D34F" w14:textId="77777777" w:rsidR="00086A8A"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07887909" w14:textId="77777777" w:rsidR="00086A8A" w:rsidRPr="00FE002E" w:rsidRDefault="00086A8A" w:rsidP="007E2A41">
            <w:pPr>
              <w:pStyle w:val="BodyText1"/>
              <w:spacing w:line="240" w:lineRule="auto"/>
              <w:rPr>
                <w:rFonts w:ascii="Times New Roman" w:hAnsi="Times New Roman"/>
                <w:bCs/>
              </w:rPr>
            </w:pPr>
          </w:p>
        </w:tc>
      </w:tr>
      <w:tr w:rsidR="002A54FF" w:rsidRPr="00FE002E" w14:paraId="7849841B" w14:textId="77777777" w:rsidTr="004B064A">
        <w:trPr>
          <w:trHeight w:val="71"/>
        </w:trPr>
        <w:tc>
          <w:tcPr>
            <w:tcW w:w="1417" w:type="dxa"/>
            <w:shd w:val="clear" w:color="auto" w:fill="FFFFFF"/>
          </w:tcPr>
          <w:p w14:paraId="7770CF17" w14:textId="7C01346C" w:rsidR="00F4754B" w:rsidRPr="00FE002E" w:rsidRDefault="00F4754B" w:rsidP="006423CC">
            <w:pPr>
              <w:pStyle w:val="BodyText1"/>
              <w:rPr>
                <w:rFonts w:ascii="Times New Roman" w:hAnsi="Times New Roman"/>
                <w:bCs/>
              </w:rPr>
            </w:pPr>
            <w:r w:rsidRPr="00FE002E">
              <w:rPr>
                <w:rFonts w:ascii="Times New Roman" w:hAnsi="Times New Roman"/>
                <w:bCs/>
              </w:rPr>
              <w:t>{</w:t>
            </w:r>
            <w:del w:id="3914" w:author="Author">
              <w:r w:rsidR="00A60C43" w:rsidRPr="00FE002E">
                <w:rPr>
                  <w:rFonts w:ascii="Times New Roman" w:hAnsi="Times New Roman"/>
                  <w:bCs/>
                </w:rPr>
                <w:delText>3</w:delText>
              </w:r>
              <w:r w:rsidR="00EA3F88">
                <w:rPr>
                  <w:rFonts w:ascii="Times New Roman" w:hAnsi="Times New Roman"/>
                  <w:bCs/>
                </w:rPr>
                <w:delText>1</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2</w:delText>
              </w:r>
              <w:r w:rsidR="00FA1A9C">
                <w:rPr>
                  <w:rFonts w:ascii="Times New Roman" w:hAnsi="Times New Roman"/>
                  <w:bCs/>
                </w:rPr>
                <w:delText>0</w:delText>
              </w:r>
            </w:del>
            <w:ins w:id="3915" w:author="Author">
              <w:r w:rsidR="002946C4">
                <w:rPr>
                  <w:rFonts w:ascii="Times New Roman" w:hAnsi="Times New Roman"/>
                  <w:bCs/>
                </w:rPr>
                <w:t>0</w:t>
              </w:r>
              <w:r w:rsidR="00A60C43" w:rsidRPr="00FE002E">
                <w:rPr>
                  <w:rFonts w:ascii="Times New Roman" w:hAnsi="Times New Roman"/>
                  <w:bCs/>
                </w:rPr>
                <w:t>3</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2946C4">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3DC59FB7" w14:textId="55451502"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Trade finance (</w:t>
            </w:r>
            <w:r w:rsidR="00BE6AC4">
              <w:rPr>
                <w:rFonts w:ascii="Times New Roman" w:hAnsi="Times New Roman"/>
                <w:b/>
                <w:bCs/>
              </w:rPr>
              <w:t>m</w:t>
            </w:r>
            <w:r w:rsidRPr="00FE002E">
              <w:rPr>
                <w:rFonts w:ascii="Times New Roman" w:hAnsi="Times New Roman"/>
                <w:b/>
                <w:bCs/>
              </w:rPr>
              <w:t>emo item</w:t>
            </w:r>
            <w:del w:id="3916" w:author="Author">
              <w:r w:rsidRPr="00FE002E">
                <w:rPr>
                  <w:rFonts w:ascii="Times New Roman" w:hAnsi="Times New Roman"/>
                  <w:b/>
                  <w:bCs/>
                </w:rPr>
                <w:delText>) ; of which</w:delText>
              </w:r>
              <w:r w:rsidR="00D50BF9">
                <w:rPr>
                  <w:rFonts w:ascii="Times New Roman" w:hAnsi="Times New Roman"/>
                  <w:b/>
                  <w:bCs/>
                </w:rPr>
                <w:delText xml:space="preserve"> </w:delText>
              </w:r>
              <w:r w:rsidR="00D50BF9">
                <w:rPr>
                  <w:rFonts w:ascii="Times New Roman" w:hAnsi="Times New Roman"/>
                  <w:b/>
                </w:rPr>
                <w:delText>–</w:delText>
              </w:r>
            </w:del>
            <w:ins w:id="3917" w:author="Author">
              <w:r w:rsidRPr="00FE002E">
                <w:rPr>
                  <w:rFonts w:ascii="Times New Roman" w:hAnsi="Times New Roman"/>
                  <w:b/>
                  <w:bCs/>
                </w:rPr>
                <w:t>)</w:t>
              </w:r>
              <w:r w:rsidR="00D50BF9">
                <w:rPr>
                  <w:rFonts w:ascii="Times New Roman" w:hAnsi="Times New Roman"/>
                  <w:b/>
                </w:rPr>
                <w:t>–</w:t>
              </w:r>
            </w:ins>
            <w:r w:rsidR="00D50BF9">
              <w:rPr>
                <w:rFonts w:ascii="Times New Roman" w:hAnsi="Times New Roman"/>
                <w:b/>
              </w:rPr>
              <w:t xml:space="preserve"> Leverage Ratio Exposure Value</w:t>
            </w:r>
            <w:r w:rsidR="00315160">
              <w:rPr>
                <w:rFonts w:ascii="Times New Roman" w:hAnsi="Times New Roman"/>
                <w:b/>
                <w:bCs/>
              </w:rPr>
              <w:t xml:space="preserve"> – IRB exposures</w:t>
            </w:r>
          </w:p>
          <w:p w14:paraId="618CFAC8" w14:textId="77777777" w:rsidR="002509B1" w:rsidRPr="00FE002E" w:rsidRDefault="002509B1" w:rsidP="007E2A41">
            <w:pPr>
              <w:pStyle w:val="BodyText1"/>
              <w:spacing w:line="240" w:lineRule="auto"/>
              <w:rPr>
                <w:rFonts w:ascii="Times New Roman" w:hAnsi="Times New Roman"/>
                <w:b/>
                <w:bCs/>
              </w:rPr>
            </w:pPr>
          </w:p>
          <w:p w14:paraId="787DB98C" w14:textId="77777777" w:rsidR="002509B1" w:rsidRDefault="00F4754B" w:rsidP="007E2A41">
            <w:pPr>
              <w:pStyle w:val="BodyText1"/>
              <w:spacing w:line="240" w:lineRule="auto"/>
              <w:rPr>
                <w:rFonts w:ascii="Times New Roman" w:hAnsi="Times New Roman"/>
                <w:b/>
                <w:bCs/>
                <w:u w:val="single"/>
              </w:rPr>
            </w:pPr>
            <w:r w:rsidRPr="00FE002E">
              <w:rPr>
                <w:rFonts w:ascii="Times New Roman" w:hAnsi="Times New Roman"/>
                <w:bCs/>
              </w:rPr>
              <w:t xml:space="preserve">The </w:t>
            </w:r>
            <w:r w:rsidR="00D97C06" w:rsidRPr="00FE002E">
              <w:rPr>
                <w:rFonts w:ascii="Times New Roman" w:hAnsi="Times New Roman"/>
                <w:bCs/>
              </w:rPr>
              <w:t>leverage ratio</w:t>
            </w:r>
            <w:r w:rsidRPr="00FE002E">
              <w:rPr>
                <w:rFonts w:ascii="Times New Roman" w:hAnsi="Times New Roman"/>
                <w:bCs/>
              </w:rPr>
              <w:t xml:space="preserve"> exposure amount of on-balance sheet items related to lending to an exporter or an importer of goods or services through import and export credits and similar transactions. </w:t>
            </w:r>
          </w:p>
          <w:p w14:paraId="0A442979" w14:textId="77777777" w:rsidR="00BE6AC4" w:rsidRDefault="00BE6AC4" w:rsidP="009C4E79">
            <w:pPr>
              <w:pStyle w:val="BodyText1"/>
              <w:spacing w:line="240" w:lineRule="auto"/>
              <w:rPr>
                <w:rFonts w:ascii="Times New Roman" w:hAnsi="Times New Roman"/>
                <w:bCs/>
              </w:rPr>
            </w:pPr>
          </w:p>
          <w:p w14:paraId="73F7B2F0"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009892EF" w14:textId="77777777" w:rsidR="009C4E79" w:rsidRPr="00FE002E" w:rsidRDefault="009C4E79" w:rsidP="007E2A41">
            <w:pPr>
              <w:pStyle w:val="BodyText1"/>
              <w:spacing w:line="240" w:lineRule="auto"/>
              <w:rPr>
                <w:rFonts w:ascii="Times New Roman" w:hAnsi="Times New Roman"/>
                <w:b/>
                <w:bCs/>
                <w:u w:val="single"/>
              </w:rPr>
            </w:pPr>
          </w:p>
        </w:tc>
      </w:tr>
      <w:tr w:rsidR="002A54FF" w:rsidRPr="00FE002E" w14:paraId="0944BE23" w14:textId="77777777" w:rsidTr="004B064A">
        <w:trPr>
          <w:trHeight w:val="71"/>
        </w:trPr>
        <w:tc>
          <w:tcPr>
            <w:tcW w:w="1417" w:type="dxa"/>
            <w:shd w:val="clear" w:color="auto" w:fill="FFFFFF"/>
          </w:tcPr>
          <w:p w14:paraId="375E033C" w14:textId="5643DEA4" w:rsidR="00F4754B" w:rsidRPr="00FE002E" w:rsidRDefault="00F4754B" w:rsidP="006423CC">
            <w:pPr>
              <w:pStyle w:val="BodyText1"/>
              <w:rPr>
                <w:rFonts w:ascii="Times New Roman" w:hAnsi="Times New Roman"/>
              </w:rPr>
            </w:pPr>
            <w:r w:rsidRPr="00FE002E">
              <w:rPr>
                <w:rFonts w:ascii="Times New Roman" w:hAnsi="Times New Roman"/>
                <w:bCs/>
              </w:rPr>
              <w:t>{</w:t>
            </w:r>
            <w:del w:id="3918" w:author="Author">
              <w:r w:rsidR="00A60C43" w:rsidRPr="00FE002E">
                <w:rPr>
                  <w:rFonts w:ascii="Times New Roman" w:hAnsi="Times New Roman"/>
                  <w:bCs/>
                </w:rPr>
                <w:delText>3</w:delText>
              </w:r>
              <w:r w:rsidR="00EA3F88">
                <w:rPr>
                  <w:rFonts w:ascii="Times New Roman" w:hAnsi="Times New Roman"/>
                  <w:bCs/>
                </w:rPr>
                <w:delText>1</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3</w:delText>
              </w:r>
              <w:r w:rsidR="00FA1A9C">
                <w:rPr>
                  <w:rFonts w:ascii="Times New Roman" w:hAnsi="Times New Roman"/>
                  <w:bCs/>
                </w:rPr>
                <w:delText>0</w:delText>
              </w:r>
            </w:del>
            <w:ins w:id="3919" w:author="Author">
              <w:r w:rsidR="002946C4">
                <w:rPr>
                  <w:rFonts w:ascii="Times New Roman" w:hAnsi="Times New Roman"/>
                  <w:bCs/>
                </w:rPr>
                <w:t>0</w:t>
              </w:r>
              <w:r w:rsidR="00A60C43" w:rsidRPr="00FE002E">
                <w:rPr>
                  <w:rFonts w:ascii="Times New Roman" w:hAnsi="Times New Roman"/>
                  <w:bCs/>
                </w:rPr>
                <w:t>3</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2946C4">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2CAEEABE" w14:textId="04C12F85"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Trade finance (</w:t>
            </w:r>
            <w:r w:rsidR="00BE6AC4">
              <w:rPr>
                <w:rFonts w:ascii="Times New Roman" w:hAnsi="Times New Roman"/>
                <w:b/>
                <w:bCs/>
              </w:rPr>
              <w:t>m</w:t>
            </w:r>
            <w:r w:rsidRPr="00FE002E">
              <w:rPr>
                <w:rFonts w:ascii="Times New Roman" w:hAnsi="Times New Roman"/>
                <w:b/>
                <w:bCs/>
              </w:rPr>
              <w:t>emo item</w:t>
            </w:r>
            <w:del w:id="3920" w:author="Author">
              <w:r w:rsidRPr="00FE002E">
                <w:rPr>
                  <w:rFonts w:ascii="Times New Roman" w:hAnsi="Times New Roman"/>
                  <w:b/>
                  <w:bCs/>
                </w:rPr>
                <w:delText>) ; of which</w:delText>
              </w:r>
              <w:r w:rsidR="00D50BF9">
                <w:rPr>
                  <w:rFonts w:ascii="Times New Roman" w:hAnsi="Times New Roman"/>
                  <w:b/>
                  <w:bCs/>
                </w:rPr>
                <w:delText xml:space="preserve"> – RWA</w:delText>
              </w:r>
            </w:del>
            <w:ins w:id="3921" w:author="Author">
              <w:r w:rsidRPr="00FE002E">
                <w:rPr>
                  <w:rFonts w:ascii="Times New Roman" w:hAnsi="Times New Roman"/>
                  <w:b/>
                  <w:bCs/>
                </w:rPr>
                <w:t>)</w:t>
              </w:r>
              <w:r w:rsidR="00D50BF9">
                <w:rPr>
                  <w:rFonts w:ascii="Times New Roman" w:hAnsi="Times New Roman"/>
                  <w:b/>
                  <w:bCs/>
                </w:rPr>
                <w:t>– RW</w:t>
              </w:r>
              <w:r w:rsidR="00247954">
                <w:rPr>
                  <w:rFonts w:ascii="Times New Roman" w:hAnsi="Times New Roman"/>
                  <w:b/>
                  <w:bCs/>
                </w:rPr>
                <w:t>E</w:t>
              </w:r>
              <w:r w:rsidR="00D50BF9">
                <w:rPr>
                  <w:rFonts w:ascii="Times New Roman" w:hAnsi="Times New Roman"/>
                  <w:b/>
                  <w:bCs/>
                </w:rPr>
                <w:t>A</w:t>
              </w:r>
            </w:ins>
            <w:r w:rsidR="00706750">
              <w:rPr>
                <w:rFonts w:ascii="Times New Roman" w:hAnsi="Times New Roman"/>
                <w:b/>
                <w:bCs/>
              </w:rPr>
              <w:t xml:space="preserve"> </w:t>
            </w:r>
            <w:r w:rsidR="00706750" w:rsidRPr="00706750">
              <w:rPr>
                <w:rFonts w:ascii="Times New Roman" w:hAnsi="Times New Roman"/>
                <w:b/>
                <w:bCs/>
              </w:rPr>
              <w:t>– SA exposures</w:t>
            </w:r>
          </w:p>
          <w:p w14:paraId="4D703B9C" w14:textId="77777777" w:rsidR="002509B1" w:rsidRPr="00FE002E" w:rsidRDefault="002509B1" w:rsidP="007E2A41">
            <w:pPr>
              <w:pStyle w:val="BodyText1"/>
              <w:spacing w:line="240" w:lineRule="auto"/>
              <w:rPr>
                <w:rFonts w:ascii="Times New Roman" w:hAnsi="Times New Roman"/>
                <w:b/>
                <w:bCs/>
              </w:rPr>
            </w:pPr>
          </w:p>
          <w:p w14:paraId="65ABBF8A" w14:textId="77777777"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w:t>
            </w:r>
            <w:r w:rsidR="00D97C06" w:rsidRPr="00FE002E">
              <w:rPr>
                <w:rFonts w:ascii="Times New Roman" w:hAnsi="Times New Roman"/>
                <w:bCs/>
              </w:rPr>
              <w:t>risk-weighted</w:t>
            </w:r>
            <w:r w:rsidRPr="00FE002E">
              <w:rPr>
                <w:rFonts w:ascii="Times New Roman" w:hAnsi="Times New Roman"/>
                <w:bCs/>
              </w:rPr>
              <w:t xml:space="preserve"> exposure value of on-balance sheet items related to lending to an exporter or an importer of goods or services through import and export credits and similar transactions. </w:t>
            </w:r>
          </w:p>
          <w:p w14:paraId="08DFF23E" w14:textId="77777777" w:rsidR="00086A8A" w:rsidRDefault="00086A8A" w:rsidP="007E2A41">
            <w:pPr>
              <w:pStyle w:val="BodyText1"/>
              <w:spacing w:line="240" w:lineRule="auto"/>
              <w:rPr>
                <w:rFonts w:ascii="Times New Roman" w:hAnsi="Times New Roman"/>
                <w:bCs/>
              </w:rPr>
            </w:pPr>
          </w:p>
          <w:p w14:paraId="125CF796"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1392FEC6"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2EAEC41E" w14:textId="77777777" w:rsidTr="004B064A">
        <w:trPr>
          <w:trHeight w:val="71"/>
        </w:trPr>
        <w:tc>
          <w:tcPr>
            <w:tcW w:w="1417" w:type="dxa"/>
            <w:shd w:val="clear" w:color="auto" w:fill="FFFFFF"/>
          </w:tcPr>
          <w:p w14:paraId="2D3EEDC7" w14:textId="0248B10D" w:rsidR="00F4754B" w:rsidRPr="00FE002E" w:rsidRDefault="00F4754B" w:rsidP="006423CC">
            <w:pPr>
              <w:pStyle w:val="BodyText1"/>
              <w:rPr>
                <w:rFonts w:ascii="Times New Roman" w:hAnsi="Times New Roman"/>
              </w:rPr>
            </w:pPr>
            <w:r w:rsidRPr="00FE002E">
              <w:rPr>
                <w:rFonts w:ascii="Times New Roman" w:hAnsi="Times New Roman"/>
                <w:bCs/>
              </w:rPr>
              <w:t>{</w:t>
            </w:r>
            <w:del w:id="3922" w:author="Author">
              <w:r w:rsidR="00A60C43" w:rsidRPr="00FE002E">
                <w:rPr>
                  <w:rFonts w:ascii="Times New Roman" w:hAnsi="Times New Roman"/>
                  <w:bCs/>
                </w:rPr>
                <w:delText>3</w:delText>
              </w:r>
              <w:r w:rsidR="00EA3F88">
                <w:rPr>
                  <w:rFonts w:ascii="Times New Roman" w:hAnsi="Times New Roman"/>
                  <w:bCs/>
                </w:rPr>
                <w:delText>1</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4</w:delText>
              </w:r>
              <w:r w:rsidR="00FA1A9C">
                <w:rPr>
                  <w:rFonts w:ascii="Times New Roman" w:hAnsi="Times New Roman"/>
                  <w:bCs/>
                </w:rPr>
                <w:delText>0</w:delText>
              </w:r>
            </w:del>
            <w:ins w:id="3923" w:author="Author">
              <w:r w:rsidR="002946C4">
                <w:rPr>
                  <w:rFonts w:ascii="Times New Roman" w:hAnsi="Times New Roman"/>
                  <w:bCs/>
                </w:rPr>
                <w:t>0</w:t>
              </w:r>
              <w:r w:rsidR="00A60C43" w:rsidRPr="00FE002E">
                <w:rPr>
                  <w:rFonts w:ascii="Times New Roman" w:hAnsi="Times New Roman"/>
                  <w:bCs/>
                </w:rPr>
                <w:t>3</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2946C4">
                <w:rPr>
                  <w:rFonts w:ascii="Times New Roman" w:hAnsi="Times New Roman"/>
                  <w:bCs/>
                </w:rPr>
                <w:t>0</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6234B372" w14:textId="39BCE7E3"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Trade finance (</w:t>
            </w:r>
            <w:r w:rsidR="00BE6AC4">
              <w:rPr>
                <w:rFonts w:ascii="Times New Roman" w:hAnsi="Times New Roman"/>
                <w:b/>
                <w:bCs/>
              </w:rPr>
              <w:t>m</w:t>
            </w:r>
            <w:r w:rsidRPr="00FE002E">
              <w:rPr>
                <w:rFonts w:ascii="Times New Roman" w:hAnsi="Times New Roman"/>
                <w:b/>
                <w:bCs/>
              </w:rPr>
              <w:t>emo item</w:t>
            </w:r>
            <w:del w:id="3924" w:author="Author">
              <w:r w:rsidRPr="00FE002E">
                <w:rPr>
                  <w:rFonts w:ascii="Times New Roman" w:hAnsi="Times New Roman"/>
                  <w:b/>
                  <w:bCs/>
                </w:rPr>
                <w:delText>); of which</w:delText>
              </w:r>
              <w:r w:rsidR="00D50BF9">
                <w:rPr>
                  <w:rFonts w:ascii="Times New Roman" w:hAnsi="Times New Roman"/>
                  <w:b/>
                  <w:bCs/>
                </w:rPr>
                <w:delText xml:space="preserve"> – RWA</w:delText>
              </w:r>
            </w:del>
            <w:ins w:id="3925" w:author="Author">
              <w:r w:rsidRPr="00FE002E">
                <w:rPr>
                  <w:rFonts w:ascii="Times New Roman" w:hAnsi="Times New Roman"/>
                  <w:b/>
                  <w:bCs/>
                </w:rPr>
                <w:t>)</w:t>
              </w:r>
              <w:r w:rsidR="00D50BF9">
                <w:rPr>
                  <w:rFonts w:ascii="Times New Roman" w:hAnsi="Times New Roman"/>
                  <w:b/>
                  <w:bCs/>
                </w:rPr>
                <w:t>– RW</w:t>
              </w:r>
              <w:r w:rsidR="00247954">
                <w:rPr>
                  <w:rFonts w:ascii="Times New Roman" w:hAnsi="Times New Roman"/>
                  <w:b/>
                  <w:bCs/>
                </w:rPr>
                <w:t>E</w:t>
              </w:r>
              <w:r w:rsidR="00D50BF9">
                <w:rPr>
                  <w:rFonts w:ascii="Times New Roman" w:hAnsi="Times New Roman"/>
                  <w:b/>
                  <w:bCs/>
                </w:rPr>
                <w:t>A</w:t>
              </w:r>
            </w:ins>
            <w:r w:rsidR="00315160">
              <w:rPr>
                <w:rFonts w:ascii="Times New Roman" w:hAnsi="Times New Roman"/>
                <w:b/>
                <w:bCs/>
              </w:rPr>
              <w:t xml:space="preserve"> – IRB exposures</w:t>
            </w:r>
          </w:p>
          <w:p w14:paraId="1AD5198C" w14:textId="77777777" w:rsidR="002509B1" w:rsidRPr="00FE002E" w:rsidRDefault="002509B1" w:rsidP="007E2A41">
            <w:pPr>
              <w:pStyle w:val="BodyText1"/>
              <w:spacing w:line="240" w:lineRule="auto"/>
              <w:rPr>
                <w:rFonts w:ascii="Times New Roman" w:hAnsi="Times New Roman"/>
                <w:b/>
                <w:bCs/>
              </w:rPr>
            </w:pPr>
          </w:p>
          <w:p w14:paraId="7C41D05F"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on-balance sheet items related to lending to an exporter or an importer of goods or services through import and export credits and similar transactions. </w:t>
            </w:r>
          </w:p>
          <w:p w14:paraId="03E3B56A" w14:textId="77777777" w:rsidR="002509B1" w:rsidRDefault="002509B1" w:rsidP="007E2A41">
            <w:pPr>
              <w:pStyle w:val="BodyText1"/>
              <w:spacing w:line="240" w:lineRule="auto"/>
              <w:rPr>
                <w:rFonts w:ascii="Times New Roman" w:hAnsi="Times New Roman"/>
                <w:b/>
                <w:bCs/>
                <w:u w:val="single"/>
              </w:rPr>
            </w:pPr>
          </w:p>
          <w:p w14:paraId="51B3625F"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69D1BF8F" w14:textId="77777777" w:rsidR="009C4E79" w:rsidRPr="00FE002E" w:rsidRDefault="009C4E79" w:rsidP="007E2A41">
            <w:pPr>
              <w:pStyle w:val="BodyText1"/>
              <w:spacing w:line="240" w:lineRule="auto"/>
              <w:rPr>
                <w:rFonts w:ascii="Times New Roman" w:hAnsi="Times New Roman"/>
                <w:b/>
                <w:bCs/>
                <w:u w:val="single"/>
              </w:rPr>
            </w:pPr>
          </w:p>
        </w:tc>
      </w:tr>
      <w:tr w:rsidR="002A54FF" w:rsidRPr="00FE002E" w14:paraId="0F47267B" w14:textId="77777777" w:rsidTr="004B064A">
        <w:trPr>
          <w:trHeight w:val="71"/>
        </w:trPr>
        <w:tc>
          <w:tcPr>
            <w:tcW w:w="1417" w:type="dxa"/>
            <w:shd w:val="clear" w:color="auto" w:fill="FFFFFF"/>
          </w:tcPr>
          <w:p w14:paraId="01A66D59" w14:textId="1F18B0BB" w:rsidR="00F4754B" w:rsidRPr="00FE002E" w:rsidRDefault="00F4754B" w:rsidP="00A60C43">
            <w:pPr>
              <w:pStyle w:val="BodyText1"/>
              <w:rPr>
                <w:rFonts w:ascii="Times New Roman" w:hAnsi="Times New Roman"/>
              </w:rPr>
            </w:pPr>
            <w:r w:rsidRPr="00FE002E">
              <w:rPr>
                <w:rFonts w:ascii="Times New Roman" w:hAnsi="Times New Roman"/>
                <w:bCs/>
              </w:rPr>
              <w:lastRenderedPageBreak/>
              <w:t>{</w:t>
            </w:r>
            <w:del w:id="3926" w:author="Author">
              <w:r w:rsidR="00A60C43" w:rsidRPr="00FE002E">
                <w:rPr>
                  <w:rFonts w:ascii="Times New Roman" w:hAnsi="Times New Roman"/>
                  <w:bCs/>
                </w:rPr>
                <w:delText>3</w:delText>
              </w:r>
              <w:r w:rsidR="00EA3F88">
                <w:rPr>
                  <w:rFonts w:ascii="Times New Roman" w:hAnsi="Times New Roman"/>
                  <w:bCs/>
                </w:rPr>
                <w:delText>2</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1</w:delText>
              </w:r>
              <w:r w:rsidR="00FA1A9C">
                <w:rPr>
                  <w:rFonts w:ascii="Times New Roman" w:hAnsi="Times New Roman"/>
                  <w:bCs/>
                </w:rPr>
                <w:delText>0</w:delText>
              </w:r>
            </w:del>
            <w:ins w:id="3927" w:author="Author">
              <w:r w:rsidR="002946C4">
                <w:rPr>
                  <w:rFonts w:ascii="Times New Roman" w:hAnsi="Times New Roman"/>
                  <w:bCs/>
                </w:rPr>
                <w:t>0</w:t>
              </w:r>
              <w:r w:rsidR="00A60C43" w:rsidRPr="00FE002E">
                <w:rPr>
                  <w:rFonts w:ascii="Times New Roman" w:hAnsi="Times New Roman"/>
                  <w:bCs/>
                </w:rPr>
                <w:t>3</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2946C4">
                <w:rPr>
                  <w:rFonts w:ascii="Times New Roman" w:hAnsi="Times New Roman"/>
                  <w:bCs/>
                </w:rPr>
                <w:t>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68BD9684" w14:textId="77777777" w:rsidR="00F4754B" w:rsidRPr="00FE002E" w:rsidRDefault="005A052D" w:rsidP="007E2A41">
            <w:pPr>
              <w:pStyle w:val="BodyText1"/>
              <w:spacing w:line="240" w:lineRule="auto"/>
              <w:rPr>
                <w:rFonts w:ascii="Times New Roman" w:hAnsi="Times New Roman"/>
                <w:b/>
                <w:bCs/>
              </w:rPr>
            </w:pPr>
            <w:ins w:id="3928" w:author="Author">
              <w:r w:rsidRPr="005A052D">
                <w:rPr>
                  <w:rFonts w:ascii="Times New Roman" w:hAnsi="Times New Roman"/>
                  <w:b/>
                  <w:bCs/>
                </w:rPr>
                <w:t>of which:</w:t>
              </w:r>
              <w:r>
                <w:rPr>
                  <w:rFonts w:ascii="Times New Roman" w:hAnsi="Times New Roman"/>
                  <w:b/>
                  <w:bCs/>
                </w:rPr>
                <w:t xml:space="preserve"> </w:t>
              </w:r>
            </w:ins>
            <w:r w:rsidR="00F4754B" w:rsidRPr="00FE002E">
              <w:rPr>
                <w:rFonts w:ascii="Times New Roman" w:hAnsi="Times New Roman"/>
                <w:b/>
                <w:bCs/>
              </w:rPr>
              <w:t>Under official export credit insurance scheme</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14:paraId="4C444615" w14:textId="77777777" w:rsidR="002509B1" w:rsidRPr="00FE002E" w:rsidRDefault="002509B1" w:rsidP="007E2A41">
            <w:pPr>
              <w:pStyle w:val="BodyText1"/>
              <w:spacing w:line="240" w:lineRule="auto"/>
              <w:rPr>
                <w:rFonts w:ascii="Times New Roman" w:hAnsi="Times New Roman"/>
                <w:b/>
                <w:bCs/>
              </w:rPr>
            </w:pPr>
          </w:p>
          <w:p w14:paraId="724169CB" w14:textId="77777777" w:rsidR="00F4754B" w:rsidRDefault="00F4754B" w:rsidP="007E2A41">
            <w:pPr>
              <w:pStyle w:val="BodyText1"/>
              <w:spacing w:line="240" w:lineRule="auto"/>
              <w:rPr>
                <w:rFonts w:ascii="Times New Roman" w:hAnsi="Times New Roman"/>
              </w:rPr>
            </w:pPr>
            <w:r w:rsidRPr="00FE002E">
              <w:rPr>
                <w:rFonts w:ascii="Times New Roman" w:hAnsi="Times New Roman"/>
                <w:bCs/>
              </w:rPr>
              <w:t>The leverage ratio exposure value of on-balance sheet items related to trade finance under an official export credit insurance</w:t>
            </w:r>
            <w:r w:rsidRPr="00FE002E">
              <w:rPr>
                <w:rFonts w:ascii="Times New Roman" w:hAnsi="Times New Roman"/>
              </w:rPr>
              <w:t xml:space="preserve"> scheme.</w:t>
            </w:r>
            <w:r w:rsidR="00C90B14" w:rsidRPr="00FE002E">
              <w:rPr>
                <w:rFonts w:ascii="Times New Roman" w:hAnsi="Times New Roman"/>
                <w:bCs/>
              </w:rPr>
              <w:t xml:space="preserve"> For the purpose of the reporting in LR4</w:t>
            </w:r>
            <w:r w:rsidRPr="00FE002E">
              <w:rPr>
                <w:rFonts w:ascii="Times New Roman" w:hAnsi="Times New Roman"/>
                <w:bCs/>
              </w:rPr>
              <w:t xml:space="preserve">, an official </w:t>
            </w:r>
            <w:r w:rsidRPr="00FE002E">
              <w:rPr>
                <w:rFonts w:ascii="Times New Roman" w:hAnsi="Times New Roman"/>
              </w:rPr>
              <w:t>export credit insurance scheme shall relate to official support provided by the government or another entity such as an export credit agency in the form, among others, of direct credits/financing, refinancing, interest-rate support (where a fixed interest-rate is guaranteed for the life of the credit), aid financing (credits and grants), export credit insurance and guarantees</w:t>
            </w:r>
            <w:r w:rsidR="00315160">
              <w:rPr>
                <w:rFonts w:ascii="Times New Roman" w:hAnsi="Times New Roman"/>
              </w:rPr>
              <w:t>.</w:t>
            </w:r>
            <w:r w:rsidRPr="00FE002E">
              <w:rPr>
                <w:rFonts w:ascii="Times New Roman" w:hAnsi="Times New Roman"/>
              </w:rPr>
              <w:t xml:space="preserve"> </w:t>
            </w:r>
          </w:p>
          <w:p w14:paraId="52848C9A" w14:textId="77777777" w:rsidR="00086A8A" w:rsidRDefault="00086A8A" w:rsidP="007E2A41">
            <w:pPr>
              <w:pStyle w:val="BodyText1"/>
              <w:spacing w:line="240" w:lineRule="auto"/>
              <w:rPr>
                <w:rFonts w:ascii="Times New Roman" w:hAnsi="Times New Roman"/>
              </w:rPr>
            </w:pPr>
          </w:p>
          <w:p w14:paraId="4212D386" w14:textId="77777777" w:rsidR="00086A8A" w:rsidRPr="00FE002E" w:rsidRDefault="00086A8A" w:rsidP="007E2A41">
            <w:pPr>
              <w:pStyle w:val="BodyText1"/>
              <w:spacing w:line="240" w:lineRule="auto"/>
              <w:rPr>
                <w:rFonts w:ascii="Times New Roman" w:hAnsi="Times New Roman"/>
              </w:rPr>
            </w:pPr>
            <w:r w:rsidRPr="00086A8A">
              <w:rPr>
                <w:rFonts w:ascii="Times New Roman" w:hAnsi="Times New Roman"/>
              </w:rPr>
              <w:t>Institutions shall report net of defaulted exposures.</w:t>
            </w:r>
          </w:p>
          <w:p w14:paraId="6749A4E0" w14:textId="77777777" w:rsidR="002509B1" w:rsidRPr="00FE002E" w:rsidRDefault="002509B1" w:rsidP="007E2A41">
            <w:pPr>
              <w:pStyle w:val="BodyText1"/>
              <w:spacing w:line="240" w:lineRule="auto"/>
              <w:rPr>
                <w:rFonts w:ascii="Times New Roman" w:hAnsi="Times New Roman"/>
                <w:bCs/>
              </w:rPr>
            </w:pPr>
          </w:p>
        </w:tc>
      </w:tr>
      <w:tr w:rsidR="002A54FF" w:rsidRPr="00FE002E" w14:paraId="324D0C14" w14:textId="77777777" w:rsidTr="004B064A">
        <w:trPr>
          <w:trHeight w:val="71"/>
        </w:trPr>
        <w:tc>
          <w:tcPr>
            <w:tcW w:w="1417" w:type="dxa"/>
            <w:shd w:val="clear" w:color="auto" w:fill="FFFFFF"/>
          </w:tcPr>
          <w:p w14:paraId="379BEEE3" w14:textId="1140C86F" w:rsidR="00F4754B" w:rsidRPr="00FE002E" w:rsidRDefault="00F4754B" w:rsidP="006423CC">
            <w:pPr>
              <w:pStyle w:val="BodyText1"/>
              <w:rPr>
                <w:rFonts w:ascii="Times New Roman" w:hAnsi="Times New Roman"/>
                <w:bCs/>
              </w:rPr>
            </w:pPr>
            <w:r w:rsidRPr="00FE002E">
              <w:rPr>
                <w:rFonts w:ascii="Times New Roman" w:hAnsi="Times New Roman"/>
                <w:bCs/>
              </w:rPr>
              <w:t>{</w:t>
            </w:r>
            <w:del w:id="3929" w:author="Author">
              <w:r w:rsidR="00A60C43" w:rsidRPr="00FE002E">
                <w:rPr>
                  <w:rFonts w:ascii="Times New Roman" w:hAnsi="Times New Roman"/>
                  <w:bCs/>
                </w:rPr>
                <w:delText>3</w:delText>
              </w:r>
              <w:r w:rsidR="00EA3F88">
                <w:rPr>
                  <w:rFonts w:ascii="Times New Roman" w:hAnsi="Times New Roman"/>
                  <w:bCs/>
                </w:rPr>
                <w:delText>2</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2</w:delText>
              </w:r>
              <w:r w:rsidR="00FA1A9C">
                <w:rPr>
                  <w:rFonts w:ascii="Times New Roman" w:hAnsi="Times New Roman"/>
                  <w:bCs/>
                </w:rPr>
                <w:delText>0</w:delText>
              </w:r>
            </w:del>
            <w:ins w:id="3930" w:author="Author">
              <w:r w:rsidR="002946C4">
                <w:rPr>
                  <w:rFonts w:ascii="Times New Roman" w:hAnsi="Times New Roman"/>
                  <w:bCs/>
                </w:rPr>
                <w:t>0</w:t>
              </w:r>
              <w:r w:rsidR="00A60C43" w:rsidRPr="00FE002E">
                <w:rPr>
                  <w:rFonts w:ascii="Times New Roman" w:hAnsi="Times New Roman"/>
                  <w:bCs/>
                </w:rPr>
                <w:t>3</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2946C4">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742848C3" w14:textId="77777777" w:rsidR="00F4754B" w:rsidRPr="00FE002E" w:rsidRDefault="005A052D" w:rsidP="007E2A41">
            <w:pPr>
              <w:pStyle w:val="BodyText1"/>
              <w:spacing w:line="240" w:lineRule="auto"/>
              <w:rPr>
                <w:rFonts w:ascii="Times New Roman" w:hAnsi="Times New Roman"/>
                <w:b/>
                <w:bCs/>
              </w:rPr>
            </w:pPr>
            <w:ins w:id="3931" w:author="Author">
              <w:r w:rsidRPr="005A052D">
                <w:rPr>
                  <w:rFonts w:ascii="Times New Roman" w:hAnsi="Times New Roman"/>
                  <w:b/>
                  <w:bCs/>
                </w:rPr>
                <w:t>of which:</w:t>
              </w:r>
              <w:r>
                <w:rPr>
                  <w:rFonts w:ascii="Times New Roman" w:hAnsi="Times New Roman"/>
                  <w:b/>
                  <w:bCs/>
                </w:rPr>
                <w:t xml:space="preserve"> </w:t>
              </w:r>
            </w:ins>
            <w:r w:rsidR="00F4754B" w:rsidRPr="00FE002E">
              <w:rPr>
                <w:rFonts w:ascii="Times New Roman" w:hAnsi="Times New Roman"/>
                <w:b/>
                <w:bCs/>
              </w:rPr>
              <w:t>Under official export credit insurance scheme</w:t>
            </w:r>
            <w:r w:rsidR="00D50BF9">
              <w:rPr>
                <w:rFonts w:ascii="Times New Roman" w:hAnsi="Times New Roman"/>
                <w:b/>
                <w:bCs/>
              </w:rPr>
              <w:t xml:space="preserve"> </w:t>
            </w:r>
            <w:r w:rsidR="00D50BF9">
              <w:rPr>
                <w:rFonts w:ascii="Times New Roman" w:hAnsi="Times New Roman"/>
                <w:b/>
              </w:rPr>
              <w:t>– Leverage Ratio Exposure Value</w:t>
            </w:r>
            <w:r w:rsidR="00315160">
              <w:rPr>
                <w:rFonts w:ascii="Times New Roman" w:hAnsi="Times New Roman"/>
                <w:b/>
                <w:bCs/>
              </w:rPr>
              <w:t xml:space="preserve"> – IRB exposures</w:t>
            </w:r>
          </w:p>
          <w:p w14:paraId="487C59EC" w14:textId="77777777" w:rsidR="002509B1" w:rsidRPr="00FE002E" w:rsidRDefault="002509B1" w:rsidP="007E2A41">
            <w:pPr>
              <w:pStyle w:val="BodyText1"/>
              <w:spacing w:line="240" w:lineRule="auto"/>
              <w:rPr>
                <w:rFonts w:ascii="Times New Roman" w:hAnsi="Times New Roman"/>
                <w:b/>
                <w:bCs/>
              </w:rPr>
            </w:pPr>
          </w:p>
          <w:p w14:paraId="6592A0F4" w14:textId="77777777" w:rsidR="00F4754B" w:rsidRDefault="00F4754B" w:rsidP="007E2A41">
            <w:pPr>
              <w:pStyle w:val="BodyText1"/>
              <w:spacing w:line="240" w:lineRule="auto"/>
              <w:rPr>
                <w:rFonts w:ascii="Times New Roman" w:hAnsi="Times New Roman"/>
              </w:rPr>
            </w:pPr>
            <w:r w:rsidRPr="00FE002E">
              <w:rPr>
                <w:rFonts w:ascii="Times New Roman" w:hAnsi="Times New Roman"/>
                <w:bCs/>
              </w:rPr>
              <w:t xml:space="preserve">The </w:t>
            </w:r>
            <w:r w:rsidR="00C817CB" w:rsidRPr="00FE002E">
              <w:rPr>
                <w:rFonts w:ascii="Times New Roman" w:hAnsi="Times New Roman"/>
                <w:bCs/>
              </w:rPr>
              <w:t>leverage ratio</w:t>
            </w:r>
            <w:r w:rsidRPr="00FE002E">
              <w:rPr>
                <w:rFonts w:ascii="Times New Roman" w:hAnsi="Times New Roman"/>
                <w:bCs/>
              </w:rPr>
              <w:t xml:space="preserve"> exposure amount of on-balance sheet items related to trade finance under an official export credit insurance</w:t>
            </w:r>
            <w:r w:rsidRPr="00FE002E">
              <w:rPr>
                <w:rFonts w:ascii="Times New Roman" w:hAnsi="Times New Roman"/>
              </w:rPr>
              <w:t xml:space="preserve"> scheme.</w:t>
            </w:r>
            <w:r w:rsidR="00C90B14" w:rsidRPr="00FE002E">
              <w:rPr>
                <w:rFonts w:ascii="Times New Roman" w:hAnsi="Times New Roman"/>
                <w:bCs/>
              </w:rPr>
              <w:t xml:space="preserve"> For the purpose of the reporting in LR4</w:t>
            </w:r>
            <w:r w:rsidRPr="00FE002E">
              <w:rPr>
                <w:rFonts w:ascii="Times New Roman" w:hAnsi="Times New Roman"/>
                <w:bCs/>
              </w:rPr>
              <w:t xml:space="preserve">, an official </w:t>
            </w:r>
            <w:r w:rsidRPr="00FE002E">
              <w:rPr>
                <w:rFonts w:ascii="Times New Roman" w:hAnsi="Times New Roman"/>
              </w:rPr>
              <w:t xml:space="preserve">export credit insurance scheme shall relate to official support provided by the government or another entity such as an export credit agency in the form, among others, of direct credits/financing, refinancing, interest-rate support (where a fixed interest-rate is guaranteed for the life of the credit), aid financing (credits and grants), export credit insurance and guarantees. </w:t>
            </w:r>
          </w:p>
          <w:p w14:paraId="453591E6" w14:textId="77777777" w:rsidR="009C4E79" w:rsidRDefault="009C4E79" w:rsidP="007E2A41">
            <w:pPr>
              <w:pStyle w:val="BodyText1"/>
              <w:spacing w:line="240" w:lineRule="auto"/>
              <w:rPr>
                <w:rFonts w:ascii="Times New Roman" w:hAnsi="Times New Roman"/>
              </w:rPr>
            </w:pPr>
          </w:p>
          <w:p w14:paraId="332AF58E" w14:textId="77777777" w:rsidR="009C4E79" w:rsidRPr="00FE002E" w:rsidRDefault="009C4E79" w:rsidP="007E2A41">
            <w:pPr>
              <w:pStyle w:val="BodyText1"/>
              <w:spacing w:line="240" w:lineRule="auto"/>
              <w:rPr>
                <w:rFonts w:ascii="Times New Roman" w:hAnsi="Times New Roman"/>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121B09A0" w14:textId="77777777" w:rsidR="002509B1" w:rsidRPr="00FE002E" w:rsidDel="00600AB1" w:rsidRDefault="002509B1" w:rsidP="007E2A41">
            <w:pPr>
              <w:pStyle w:val="BodyText1"/>
              <w:spacing w:line="240" w:lineRule="auto"/>
              <w:rPr>
                <w:rFonts w:ascii="Times New Roman" w:hAnsi="Times New Roman"/>
                <w:b/>
                <w:bCs/>
                <w:u w:val="single"/>
              </w:rPr>
            </w:pPr>
          </w:p>
        </w:tc>
      </w:tr>
      <w:tr w:rsidR="002A54FF" w:rsidRPr="00FE002E" w14:paraId="5958CABD" w14:textId="77777777" w:rsidTr="004B064A">
        <w:trPr>
          <w:trHeight w:val="71"/>
        </w:trPr>
        <w:tc>
          <w:tcPr>
            <w:tcW w:w="1417" w:type="dxa"/>
            <w:shd w:val="clear" w:color="auto" w:fill="FFFFFF"/>
          </w:tcPr>
          <w:p w14:paraId="50D523A5" w14:textId="7D55FD46" w:rsidR="00F4754B" w:rsidRPr="00FE002E" w:rsidRDefault="00F4754B" w:rsidP="006423CC">
            <w:pPr>
              <w:pStyle w:val="BodyText1"/>
              <w:rPr>
                <w:rFonts w:ascii="Times New Roman" w:hAnsi="Times New Roman"/>
              </w:rPr>
            </w:pPr>
            <w:r w:rsidRPr="00FE002E">
              <w:rPr>
                <w:rFonts w:ascii="Times New Roman" w:hAnsi="Times New Roman"/>
                <w:bCs/>
              </w:rPr>
              <w:t>{</w:t>
            </w:r>
            <w:del w:id="3932" w:author="Author">
              <w:r w:rsidR="00A60C43" w:rsidRPr="00FE002E">
                <w:rPr>
                  <w:rFonts w:ascii="Times New Roman" w:hAnsi="Times New Roman"/>
                  <w:bCs/>
                </w:rPr>
                <w:delText>3</w:delText>
              </w:r>
              <w:r w:rsidR="00EA3F88">
                <w:rPr>
                  <w:rFonts w:ascii="Times New Roman" w:hAnsi="Times New Roman"/>
                  <w:bCs/>
                </w:rPr>
                <w:delText>2</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3</w:delText>
              </w:r>
              <w:r w:rsidR="00FA1A9C">
                <w:rPr>
                  <w:rFonts w:ascii="Times New Roman" w:hAnsi="Times New Roman"/>
                  <w:bCs/>
                </w:rPr>
                <w:delText>0</w:delText>
              </w:r>
            </w:del>
            <w:ins w:id="3933" w:author="Author">
              <w:r w:rsidR="002946C4">
                <w:rPr>
                  <w:rFonts w:ascii="Times New Roman" w:hAnsi="Times New Roman"/>
                  <w:bCs/>
                </w:rPr>
                <w:t>0</w:t>
              </w:r>
              <w:r w:rsidR="00A60C43" w:rsidRPr="00FE002E">
                <w:rPr>
                  <w:rFonts w:ascii="Times New Roman" w:hAnsi="Times New Roman"/>
                  <w:bCs/>
                </w:rPr>
                <w:t>3</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2946C4">
                <w:rPr>
                  <w:rFonts w:ascii="Times New Roman" w:hAnsi="Times New Roman"/>
                  <w:bCs/>
                </w:rPr>
                <w:t>0</w:t>
              </w:r>
              <w:r w:rsidRPr="00FE002E">
                <w:rPr>
                  <w:rFonts w:ascii="Times New Roman" w:hAnsi="Times New Roman"/>
                  <w:bCs/>
                </w:rPr>
                <w:t>3</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1BC55C9E" w14:textId="66E2540C" w:rsidR="00F4754B" w:rsidRPr="00FE002E" w:rsidRDefault="005A052D" w:rsidP="007E2A41">
            <w:pPr>
              <w:pStyle w:val="BodyText1"/>
              <w:spacing w:line="240" w:lineRule="auto"/>
              <w:rPr>
                <w:rFonts w:ascii="Times New Roman" w:hAnsi="Times New Roman"/>
                <w:b/>
                <w:bCs/>
              </w:rPr>
            </w:pPr>
            <w:ins w:id="3934" w:author="Author">
              <w:r w:rsidRPr="005A052D">
                <w:rPr>
                  <w:rFonts w:ascii="Times New Roman" w:hAnsi="Times New Roman"/>
                  <w:b/>
                  <w:bCs/>
                </w:rPr>
                <w:t>of which:</w:t>
              </w:r>
              <w:r>
                <w:rPr>
                  <w:rFonts w:ascii="Times New Roman" w:hAnsi="Times New Roman"/>
                  <w:b/>
                  <w:bCs/>
                </w:rPr>
                <w:t xml:space="preserve"> </w:t>
              </w:r>
            </w:ins>
            <w:r w:rsidR="00F4754B" w:rsidRPr="00FE002E">
              <w:rPr>
                <w:rFonts w:ascii="Times New Roman" w:hAnsi="Times New Roman"/>
                <w:b/>
                <w:bCs/>
              </w:rPr>
              <w:t>Under official export credit insurance scheme</w:t>
            </w:r>
            <w:r w:rsidR="00D50BF9">
              <w:rPr>
                <w:rFonts w:ascii="Times New Roman" w:hAnsi="Times New Roman"/>
                <w:b/>
                <w:bCs/>
              </w:rPr>
              <w:t xml:space="preserve"> – </w:t>
            </w:r>
            <w:del w:id="3935" w:author="Author">
              <w:r w:rsidR="00D50BF9">
                <w:rPr>
                  <w:rFonts w:ascii="Times New Roman" w:hAnsi="Times New Roman"/>
                  <w:b/>
                  <w:bCs/>
                </w:rPr>
                <w:delText>RWA</w:delText>
              </w:r>
            </w:del>
            <w:ins w:id="3936" w:author="Author">
              <w:r w:rsidR="00D50BF9">
                <w:rPr>
                  <w:rFonts w:ascii="Times New Roman" w:hAnsi="Times New Roman"/>
                  <w:b/>
                  <w:bCs/>
                </w:rPr>
                <w:t>RW</w:t>
              </w:r>
              <w:r w:rsidR="00247954">
                <w:rPr>
                  <w:rFonts w:ascii="Times New Roman" w:hAnsi="Times New Roman"/>
                  <w:b/>
                  <w:bCs/>
                </w:rPr>
                <w:t>E</w:t>
              </w:r>
              <w:r w:rsidR="00D50BF9">
                <w:rPr>
                  <w:rFonts w:ascii="Times New Roman" w:hAnsi="Times New Roman"/>
                  <w:b/>
                  <w:bCs/>
                </w:rPr>
                <w:t>A</w:t>
              </w:r>
            </w:ins>
            <w:r w:rsidR="00706750">
              <w:rPr>
                <w:rFonts w:ascii="Times New Roman" w:hAnsi="Times New Roman"/>
                <w:b/>
                <w:bCs/>
              </w:rPr>
              <w:t xml:space="preserve"> </w:t>
            </w:r>
            <w:r w:rsidR="00706750" w:rsidRPr="00706750">
              <w:rPr>
                <w:rFonts w:ascii="Times New Roman" w:hAnsi="Times New Roman"/>
                <w:b/>
                <w:bCs/>
              </w:rPr>
              <w:t>– SA exposures</w:t>
            </w:r>
          </w:p>
          <w:p w14:paraId="7D7ECD8C" w14:textId="77777777" w:rsidR="002509B1" w:rsidRPr="00FE002E" w:rsidRDefault="002509B1" w:rsidP="007E2A41">
            <w:pPr>
              <w:pStyle w:val="BodyText1"/>
              <w:spacing w:line="240" w:lineRule="auto"/>
              <w:rPr>
                <w:rFonts w:ascii="Times New Roman" w:hAnsi="Times New Roman"/>
                <w:b/>
                <w:bCs/>
              </w:rPr>
            </w:pPr>
          </w:p>
          <w:p w14:paraId="04A05DE3" w14:textId="77777777" w:rsidR="00F4754B" w:rsidRDefault="00F4754B" w:rsidP="007E2A41">
            <w:pPr>
              <w:pStyle w:val="BodyText1"/>
              <w:spacing w:line="240" w:lineRule="auto"/>
              <w:rPr>
                <w:rFonts w:ascii="Times New Roman" w:hAnsi="Times New Roman"/>
              </w:rPr>
            </w:pPr>
            <w:r w:rsidRPr="00FE002E">
              <w:rPr>
                <w:rFonts w:ascii="Times New Roman" w:hAnsi="Times New Roman"/>
                <w:bCs/>
              </w:rPr>
              <w:t xml:space="preserve">The </w:t>
            </w:r>
            <w:r w:rsidR="001E58D0" w:rsidRPr="00FE002E">
              <w:rPr>
                <w:rFonts w:ascii="Times New Roman" w:hAnsi="Times New Roman"/>
                <w:bCs/>
              </w:rPr>
              <w:t>risk-weighted</w:t>
            </w:r>
            <w:r w:rsidRPr="00FE002E">
              <w:rPr>
                <w:rFonts w:ascii="Times New Roman" w:hAnsi="Times New Roman"/>
                <w:bCs/>
              </w:rPr>
              <w:t xml:space="preserve"> exposure value of on-balance sheet items related to trade finance under an official export credit insurance</w:t>
            </w:r>
            <w:r w:rsidRPr="00FE002E">
              <w:rPr>
                <w:rFonts w:ascii="Times New Roman" w:hAnsi="Times New Roman"/>
              </w:rPr>
              <w:t xml:space="preserve"> scheme.</w:t>
            </w:r>
            <w:r w:rsidR="00C90B14" w:rsidRPr="00FE002E">
              <w:rPr>
                <w:rFonts w:ascii="Times New Roman" w:hAnsi="Times New Roman"/>
                <w:bCs/>
              </w:rPr>
              <w:t xml:space="preserve"> For the purpose of the reporting in LR4</w:t>
            </w:r>
            <w:r w:rsidRPr="00FE002E">
              <w:rPr>
                <w:rFonts w:ascii="Times New Roman" w:hAnsi="Times New Roman"/>
                <w:bCs/>
              </w:rPr>
              <w:t xml:space="preserve">, an official </w:t>
            </w:r>
            <w:r w:rsidRPr="00FE002E">
              <w:rPr>
                <w:rFonts w:ascii="Times New Roman" w:hAnsi="Times New Roman"/>
              </w:rPr>
              <w:t xml:space="preserve">export credit insurance scheme shall relate to official support provided by the government or another entity such as an export credit agency in the form, among others, of direct credits/financing, refinancing, interest-rate support (where a fixed interest-rate is guaranteed for the life of the credit), aid financing (credits and grants), export credit insurance and guarantees. </w:t>
            </w:r>
          </w:p>
          <w:p w14:paraId="173E81D8" w14:textId="77777777" w:rsidR="00086A8A" w:rsidRDefault="00086A8A" w:rsidP="007E2A41">
            <w:pPr>
              <w:pStyle w:val="BodyText1"/>
              <w:spacing w:line="240" w:lineRule="auto"/>
              <w:rPr>
                <w:rFonts w:ascii="Times New Roman" w:hAnsi="Times New Roman"/>
              </w:rPr>
            </w:pPr>
          </w:p>
          <w:p w14:paraId="5407EDAB" w14:textId="77777777" w:rsidR="00086A8A" w:rsidRPr="00FE002E" w:rsidRDefault="00086A8A" w:rsidP="007E2A41">
            <w:pPr>
              <w:pStyle w:val="BodyText1"/>
              <w:spacing w:line="240" w:lineRule="auto"/>
              <w:rPr>
                <w:rFonts w:ascii="Times New Roman" w:hAnsi="Times New Roman"/>
              </w:rPr>
            </w:pPr>
            <w:r w:rsidRPr="00086A8A">
              <w:rPr>
                <w:rFonts w:ascii="Times New Roman" w:hAnsi="Times New Roman"/>
              </w:rPr>
              <w:t>Institutions shall report net of defaulted exposures.</w:t>
            </w:r>
          </w:p>
          <w:p w14:paraId="4F35ADC9"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50DFFA63" w14:textId="77777777" w:rsidTr="004B064A">
        <w:trPr>
          <w:trHeight w:val="71"/>
        </w:trPr>
        <w:tc>
          <w:tcPr>
            <w:tcW w:w="1417" w:type="dxa"/>
            <w:shd w:val="clear" w:color="auto" w:fill="FFFFFF"/>
          </w:tcPr>
          <w:p w14:paraId="3E66A2E1" w14:textId="13BF46AD" w:rsidR="00F4754B" w:rsidRPr="00FE002E" w:rsidRDefault="00F4754B" w:rsidP="006423CC">
            <w:pPr>
              <w:pStyle w:val="BodyText1"/>
              <w:rPr>
                <w:rFonts w:ascii="Times New Roman" w:hAnsi="Times New Roman"/>
              </w:rPr>
            </w:pPr>
            <w:r w:rsidRPr="00FE002E">
              <w:rPr>
                <w:rFonts w:ascii="Times New Roman" w:hAnsi="Times New Roman"/>
                <w:bCs/>
              </w:rPr>
              <w:t>{</w:t>
            </w:r>
            <w:del w:id="3937" w:author="Author">
              <w:r w:rsidR="00A60C43" w:rsidRPr="00FE002E">
                <w:rPr>
                  <w:rFonts w:ascii="Times New Roman" w:hAnsi="Times New Roman"/>
                  <w:bCs/>
                </w:rPr>
                <w:delText>3</w:delText>
              </w:r>
              <w:r w:rsidR="00EA3F88">
                <w:rPr>
                  <w:rFonts w:ascii="Times New Roman" w:hAnsi="Times New Roman"/>
                  <w:bCs/>
                </w:rPr>
                <w:delText>2</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4</w:delText>
              </w:r>
              <w:r w:rsidR="00FA1A9C">
                <w:rPr>
                  <w:rFonts w:ascii="Times New Roman" w:hAnsi="Times New Roman"/>
                  <w:bCs/>
                </w:rPr>
                <w:delText>0</w:delText>
              </w:r>
            </w:del>
            <w:ins w:id="3938" w:author="Author">
              <w:r w:rsidR="002946C4">
                <w:rPr>
                  <w:rFonts w:ascii="Times New Roman" w:hAnsi="Times New Roman"/>
                  <w:bCs/>
                </w:rPr>
                <w:t>0</w:t>
              </w:r>
              <w:r w:rsidR="00A60C43" w:rsidRPr="00FE002E">
                <w:rPr>
                  <w:rFonts w:ascii="Times New Roman" w:hAnsi="Times New Roman"/>
                  <w:bCs/>
                </w:rPr>
                <w:t>3</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2946C4">
                <w:rPr>
                  <w:rFonts w:ascii="Times New Roman" w:hAnsi="Times New Roman"/>
                  <w:bCs/>
                </w:rPr>
                <w:t>0</w:t>
              </w:r>
              <w:r w:rsidRPr="00FE002E">
                <w:rPr>
                  <w:rFonts w:ascii="Times New Roman" w:hAnsi="Times New Roman"/>
                  <w:bCs/>
                </w:rPr>
                <w:t>4</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02837300" w14:textId="2C07070F" w:rsidR="00F4754B" w:rsidRPr="00FE002E" w:rsidRDefault="005A052D" w:rsidP="007E2A41">
            <w:pPr>
              <w:pStyle w:val="BodyText1"/>
              <w:spacing w:line="240" w:lineRule="auto"/>
              <w:rPr>
                <w:rFonts w:ascii="Times New Roman" w:hAnsi="Times New Roman"/>
                <w:b/>
                <w:bCs/>
              </w:rPr>
            </w:pPr>
            <w:ins w:id="3939" w:author="Author">
              <w:r w:rsidRPr="005A052D">
                <w:rPr>
                  <w:rFonts w:ascii="Times New Roman" w:hAnsi="Times New Roman"/>
                  <w:b/>
                  <w:bCs/>
                </w:rPr>
                <w:t>of which:</w:t>
              </w:r>
              <w:r>
                <w:rPr>
                  <w:rFonts w:ascii="Times New Roman" w:hAnsi="Times New Roman"/>
                  <w:b/>
                  <w:bCs/>
                </w:rPr>
                <w:t xml:space="preserve"> </w:t>
              </w:r>
            </w:ins>
            <w:r w:rsidR="00F4754B" w:rsidRPr="00FE002E">
              <w:rPr>
                <w:rFonts w:ascii="Times New Roman" w:hAnsi="Times New Roman"/>
                <w:b/>
                <w:bCs/>
              </w:rPr>
              <w:t>Under official export credit insurance scheme</w:t>
            </w:r>
            <w:r w:rsidR="00D50BF9">
              <w:rPr>
                <w:rFonts w:ascii="Times New Roman" w:hAnsi="Times New Roman"/>
                <w:b/>
                <w:bCs/>
              </w:rPr>
              <w:t xml:space="preserve"> – </w:t>
            </w:r>
            <w:del w:id="3940" w:author="Author">
              <w:r w:rsidR="00D50BF9">
                <w:rPr>
                  <w:rFonts w:ascii="Times New Roman" w:hAnsi="Times New Roman"/>
                  <w:b/>
                  <w:bCs/>
                </w:rPr>
                <w:delText>RWA</w:delText>
              </w:r>
            </w:del>
            <w:ins w:id="3941" w:author="Author">
              <w:r w:rsidR="00D50BF9">
                <w:rPr>
                  <w:rFonts w:ascii="Times New Roman" w:hAnsi="Times New Roman"/>
                  <w:b/>
                  <w:bCs/>
                </w:rPr>
                <w:t>RW</w:t>
              </w:r>
              <w:r w:rsidR="00247954">
                <w:rPr>
                  <w:rFonts w:ascii="Times New Roman" w:hAnsi="Times New Roman"/>
                  <w:b/>
                  <w:bCs/>
                </w:rPr>
                <w:t>E</w:t>
              </w:r>
              <w:r w:rsidR="00D50BF9">
                <w:rPr>
                  <w:rFonts w:ascii="Times New Roman" w:hAnsi="Times New Roman"/>
                  <w:b/>
                  <w:bCs/>
                </w:rPr>
                <w:t>A</w:t>
              </w:r>
            </w:ins>
            <w:r w:rsidR="00315160">
              <w:rPr>
                <w:rFonts w:ascii="Times New Roman" w:hAnsi="Times New Roman"/>
                <w:b/>
                <w:bCs/>
              </w:rPr>
              <w:t xml:space="preserve"> – IRB exposures</w:t>
            </w:r>
          </w:p>
          <w:p w14:paraId="07DF71A3" w14:textId="77777777" w:rsidR="002509B1" w:rsidRPr="00FE002E" w:rsidRDefault="002509B1" w:rsidP="007E2A41">
            <w:pPr>
              <w:pStyle w:val="BodyText1"/>
              <w:spacing w:line="240" w:lineRule="auto"/>
              <w:rPr>
                <w:rFonts w:ascii="Times New Roman" w:hAnsi="Times New Roman"/>
                <w:b/>
                <w:bCs/>
              </w:rPr>
            </w:pPr>
          </w:p>
          <w:p w14:paraId="22173B42" w14:textId="77777777" w:rsidR="009C4E79" w:rsidRDefault="00F4754B" w:rsidP="007E2A41">
            <w:pPr>
              <w:pStyle w:val="BodyText1"/>
              <w:spacing w:line="240" w:lineRule="auto"/>
              <w:rPr>
                <w:rFonts w:ascii="Times New Roman" w:hAnsi="Times New Roman"/>
              </w:rPr>
            </w:pPr>
            <w:r w:rsidRPr="00FE002E">
              <w:rPr>
                <w:rFonts w:ascii="Times New Roman" w:hAnsi="Times New Roman"/>
                <w:bCs/>
              </w:rPr>
              <w:t>The risk-weighted exposure amount of on-balance sheet items related to trade finance under an official export credit insurance</w:t>
            </w:r>
            <w:r w:rsidRPr="00FE002E">
              <w:rPr>
                <w:rFonts w:ascii="Times New Roman" w:hAnsi="Times New Roman"/>
              </w:rPr>
              <w:t xml:space="preserve"> scheme.</w:t>
            </w:r>
            <w:r w:rsidR="00C90B14" w:rsidRPr="00FE002E">
              <w:rPr>
                <w:rFonts w:ascii="Times New Roman" w:hAnsi="Times New Roman"/>
                <w:bCs/>
              </w:rPr>
              <w:t xml:space="preserve"> For the purpose of the reporting in LR4</w:t>
            </w:r>
            <w:r w:rsidRPr="00FE002E">
              <w:rPr>
                <w:rFonts w:ascii="Times New Roman" w:hAnsi="Times New Roman"/>
                <w:bCs/>
              </w:rPr>
              <w:t xml:space="preserve">, an official </w:t>
            </w:r>
            <w:r w:rsidRPr="00FE002E">
              <w:rPr>
                <w:rFonts w:ascii="Times New Roman" w:hAnsi="Times New Roman"/>
              </w:rPr>
              <w:t xml:space="preserve">export credit insurance scheme shall relate to official support provided by the government or another entity such as an export credit agency in the form, among others, of direct credits/financing, refinancing, interest-rate support (where a fixed interest-rate is guaranteed for the life of the credit), aid financing (credits and grants), export credit insurance and guarantees. </w:t>
            </w:r>
          </w:p>
          <w:p w14:paraId="7049108E" w14:textId="77777777" w:rsidR="009C4E79" w:rsidRDefault="009C4E79" w:rsidP="007E2A41">
            <w:pPr>
              <w:pStyle w:val="BodyText1"/>
              <w:spacing w:line="240" w:lineRule="auto"/>
              <w:rPr>
                <w:rFonts w:ascii="Times New Roman" w:hAnsi="Times New Roman"/>
              </w:rPr>
            </w:pPr>
          </w:p>
          <w:p w14:paraId="3E0D1461" w14:textId="0EDD4AF8" w:rsidR="00F4754B" w:rsidRPr="00FE002E" w:rsidRDefault="009C4E79" w:rsidP="007E2A41">
            <w:pPr>
              <w:pStyle w:val="BodyText1"/>
              <w:spacing w:line="240" w:lineRule="auto"/>
              <w:rPr>
                <w:rFonts w:ascii="Times New Roman" w:hAnsi="Times New Roman"/>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16D3A7FB" w14:textId="77777777" w:rsidR="002509B1" w:rsidRPr="00FE002E" w:rsidRDefault="002509B1" w:rsidP="007E2A41">
            <w:pPr>
              <w:pStyle w:val="BodyText1"/>
              <w:spacing w:line="240" w:lineRule="auto"/>
              <w:rPr>
                <w:rFonts w:ascii="Times New Roman" w:hAnsi="Times New Roman"/>
                <w:b/>
                <w:bCs/>
                <w:u w:val="single"/>
              </w:rPr>
            </w:pPr>
          </w:p>
        </w:tc>
      </w:tr>
      <w:bookmarkEnd w:id="2972"/>
    </w:tbl>
    <w:p w14:paraId="3B957644" w14:textId="77777777" w:rsidR="00217D1F" w:rsidRPr="00FE002E" w:rsidRDefault="00F4754B" w:rsidP="00500508">
      <w:pPr>
        <w:pStyle w:val="BodyText1"/>
        <w:ind w:left="357" w:hanging="357"/>
        <w:outlineLvl w:val="1"/>
        <w:rPr>
          <w:rFonts w:ascii="Times New Roman" w:hAnsi="Times New Roman"/>
          <w:b/>
        </w:rPr>
      </w:pPr>
      <w:r w:rsidRPr="00FE002E">
        <w:rPr>
          <w:rFonts w:ascii="Times New Roman" w:hAnsi="Times New Roman"/>
          <w:b/>
        </w:rPr>
        <w:br w:type="page"/>
      </w:r>
      <w:bookmarkStart w:id="3942" w:name="_Toc351048511"/>
      <w:bookmarkStart w:id="3943" w:name="_Toc359414290"/>
      <w:bookmarkStart w:id="3944" w:name="_Toc38472482"/>
      <w:bookmarkStart w:id="3945" w:name="_Toc423089075"/>
      <w:r w:rsidR="00875832" w:rsidRPr="00FE002E">
        <w:rPr>
          <w:rFonts w:ascii="Times New Roman" w:hAnsi="Times New Roman"/>
          <w:b/>
        </w:rPr>
        <w:lastRenderedPageBreak/>
        <w:t>9.</w:t>
      </w:r>
      <w:r w:rsidR="00875832" w:rsidRPr="00FE002E">
        <w:rPr>
          <w:rFonts w:ascii="Times New Roman" w:hAnsi="Times New Roman"/>
          <w:b/>
        </w:rPr>
        <w:tab/>
      </w:r>
      <w:r w:rsidR="00481854">
        <w:rPr>
          <w:rFonts w:ascii="Times New Roman" w:hAnsi="Times New Roman"/>
          <w:b/>
        </w:rPr>
        <w:t>C</w:t>
      </w:r>
      <w:r w:rsidR="006423CC">
        <w:rPr>
          <w:rFonts w:ascii="Times New Roman" w:hAnsi="Times New Roman"/>
          <w:b/>
        </w:rPr>
        <w:t xml:space="preserve"> </w:t>
      </w:r>
      <w:r w:rsidR="00481854">
        <w:rPr>
          <w:rFonts w:ascii="Times New Roman" w:hAnsi="Times New Roman"/>
          <w:b/>
        </w:rPr>
        <w:t>44.00 –</w:t>
      </w:r>
      <w:r w:rsidR="00125BAF">
        <w:rPr>
          <w:rFonts w:ascii="Times New Roman" w:hAnsi="Times New Roman"/>
          <w:b/>
        </w:rPr>
        <w:t xml:space="preserve"> </w:t>
      </w:r>
      <w:r w:rsidRPr="00FE002E">
        <w:rPr>
          <w:rFonts w:ascii="Times New Roman" w:hAnsi="Times New Roman"/>
          <w:b/>
        </w:rPr>
        <w:t>General information</w:t>
      </w:r>
      <w:bookmarkEnd w:id="3942"/>
      <w:bookmarkEnd w:id="3943"/>
      <w:r w:rsidR="00481854">
        <w:rPr>
          <w:rFonts w:ascii="Times New Roman" w:hAnsi="Times New Roman"/>
          <w:b/>
        </w:rPr>
        <w:t xml:space="preserve"> (LR5)</w:t>
      </w:r>
      <w:bookmarkEnd w:id="3944"/>
      <w:bookmarkEnd w:id="3945"/>
    </w:p>
    <w:p w14:paraId="6FE6E16C" w14:textId="77777777" w:rsidR="00675587" w:rsidRPr="00FE002E" w:rsidRDefault="00675587" w:rsidP="00675587">
      <w:pPr>
        <w:pStyle w:val="BodyText1"/>
        <w:ind w:left="720"/>
        <w:rPr>
          <w:rFonts w:ascii="Times New Roman" w:hAnsi="Times New Roman"/>
        </w:rPr>
      </w:pPr>
    </w:p>
    <w:p w14:paraId="0762DA75" w14:textId="24A6845F" w:rsidR="00F4754B" w:rsidRPr="00FE002E" w:rsidRDefault="00500508" w:rsidP="00500508">
      <w:pPr>
        <w:pStyle w:val="BodyText1"/>
        <w:spacing w:line="240" w:lineRule="auto"/>
        <w:ind w:left="720" w:hanging="360"/>
        <w:rPr>
          <w:rFonts w:ascii="Times New Roman" w:hAnsi="Times New Roman"/>
        </w:rPr>
      </w:pPr>
      <w:del w:id="3946" w:author="Author">
        <w:r w:rsidRPr="00FE002E">
          <w:rPr>
            <w:rFonts w:ascii="Times New Roman" w:hAnsi="Times New Roman"/>
          </w:rPr>
          <w:delText>31</w:delText>
        </w:r>
      </w:del>
      <w:ins w:id="3947" w:author="Author">
        <w:r w:rsidR="00143C6A">
          <w:rPr>
            <w:rFonts w:ascii="Times New Roman" w:hAnsi="Times New Roman"/>
          </w:rPr>
          <w:t>2</w:t>
        </w:r>
        <w:r w:rsidR="00FA475C">
          <w:rPr>
            <w:rFonts w:ascii="Times New Roman" w:hAnsi="Times New Roman"/>
          </w:rPr>
          <w:t>8</w:t>
        </w:r>
      </w:ins>
      <w:r w:rsidRPr="00FE002E">
        <w:rPr>
          <w:rFonts w:ascii="Times New Roman" w:hAnsi="Times New Roman"/>
        </w:rPr>
        <w:t>.</w:t>
      </w:r>
      <w:r w:rsidRPr="00FE002E">
        <w:rPr>
          <w:rFonts w:ascii="Times New Roman" w:hAnsi="Times New Roman"/>
        </w:rPr>
        <w:tab/>
      </w:r>
      <w:r w:rsidR="00F4754B" w:rsidRPr="00FE002E">
        <w:rPr>
          <w:rFonts w:ascii="Times New Roman" w:hAnsi="Times New Roman"/>
        </w:rPr>
        <w:t>Additional information is collected here for the purpose of categorising the institution activities and the regulatory options chosen by the institution.</w:t>
      </w:r>
    </w:p>
    <w:p w14:paraId="76637578" w14:textId="77777777" w:rsidR="00675587" w:rsidRPr="00FE002E" w:rsidRDefault="00675587" w:rsidP="00675587">
      <w:pPr>
        <w:pStyle w:val="BodyText1"/>
        <w:ind w:left="720"/>
        <w:rPr>
          <w:rFonts w:ascii="Times New Roman" w:hAnsi="Times New Roman"/>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Change w:id="3948" w:author="Author">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PrChange>
      </w:tblPr>
      <w:tblGrid>
        <w:gridCol w:w="1418"/>
        <w:gridCol w:w="7620"/>
        <w:tblGridChange w:id="3949">
          <w:tblGrid>
            <w:gridCol w:w="1418"/>
            <w:gridCol w:w="7620"/>
          </w:tblGrid>
        </w:tblGridChange>
      </w:tblGrid>
      <w:tr w:rsidR="00F4754B" w:rsidRPr="00FE002E" w14:paraId="01020A4D" w14:textId="77777777" w:rsidTr="00011E14">
        <w:tc>
          <w:tcPr>
            <w:tcW w:w="1418" w:type="dxa"/>
            <w:shd w:val="clear" w:color="auto" w:fill="D9D9D9" w:themeFill="background1" w:themeFillShade="D9"/>
            <w:tcPrChange w:id="3950" w:author="Author">
              <w:tcPr>
                <w:tcW w:w="1418" w:type="dxa"/>
                <w:shd w:val="clear" w:color="auto" w:fill="D9D9D9"/>
              </w:tcPr>
            </w:tcPrChange>
          </w:tcPr>
          <w:p w14:paraId="609E7AEC" w14:textId="77777777" w:rsidR="00F4754B" w:rsidRPr="00FE002E" w:rsidRDefault="00F4754B" w:rsidP="00F4754B">
            <w:pPr>
              <w:pStyle w:val="BodyText1"/>
              <w:rPr>
                <w:rFonts w:ascii="Times New Roman" w:hAnsi="Times New Roman"/>
                <w:b/>
              </w:rPr>
            </w:pPr>
            <w:r w:rsidRPr="00FE002E">
              <w:rPr>
                <w:rFonts w:ascii="Times New Roman" w:hAnsi="Times New Roman"/>
                <w:b/>
              </w:rPr>
              <w:t xml:space="preserve">Row </w:t>
            </w:r>
          </w:p>
          <w:p w14:paraId="3ADE932A" w14:textId="77777777" w:rsidR="00F4754B" w:rsidRPr="00FE002E" w:rsidRDefault="00F4754B" w:rsidP="00F4754B">
            <w:pPr>
              <w:pStyle w:val="BodyText1"/>
              <w:rPr>
                <w:rFonts w:ascii="Times New Roman" w:hAnsi="Times New Roman"/>
                <w:b/>
                <w:bCs/>
              </w:rPr>
            </w:pPr>
            <w:r w:rsidRPr="00FE002E">
              <w:rPr>
                <w:rFonts w:ascii="Times New Roman" w:hAnsi="Times New Roman"/>
                <w:b/>
              </w:rPr>
              <w:t>and column</w:t>
            </w:r>
          </w:p>
        </w:tc>
        <w:tc>
          <w:tcPr>
            <w:tcW w:w="7620" w:type="dxa"/>
            <w:shd w:val="clear" w:color="auto" w:fill="D9D9D9" w:themeFill="background1" w:themeFillShade="D9"/>
            <w:tcPrChange w:id="3951" w:author="Author">
              <w:tcPr>
                <w:tcW w:w="7620" w:type="dxa"/>
                <w:shd w:val="clear" w:color="auto" w:fill="D9D9D9"/>
              </w:tcPr>
            </w:tcPrChange>
          </w:tcPr>
          <w:p w14:paraId="07C08D86" w14:textId="77777777" w:rsidR="00F4754B" w:rsidRPr="00FE002E" w:rsidRDefault="00F4754B" w:rsidP="00F4754B">
            <w:pPr>
              <w:pStyle w:val="BodyText1"/>
              <w:rPr>
                <w:rFonts w:ascii="Times New Roman" w:hAnsi="Times New Roman"/>
                <w:b/>
                <w:bCs/>
              </w:rPr>
            </w:pPr>
            <w:r w:rsidRPr="00FE002E">
              <w:rPr>
                <w:rFonts w:ascii="Times New Roman" w:hAnsi="Times New Roman"/>
                <w:b/>
              </w:rPr>
              <w:t>Instructions</w:t>
            </w:r>
          </w:p>
        </w:tc>
      </w:tr>
      <w:tr w:rsidR="00F4754B" w:rsidRPr="00FE002E" w14:paraId="55A6FD39" w14:textId="77777777" w:rsidTr="00011E14">
        <w:tc>
          <w:tcPr>
            <w:tcW w:w="1418" w:type="dxa"/>
            <w:tcPrChange w:id="3952" w:author="Author">
              <w:tcPr>
                <w:tcW w:w="1418" w:type="dxa"/>
              </w:tcPr>
            </w:tcPrChange>
          </w:tcPr>
          <w:p w14:paraId="4651DD6D" w14:textId="2330F3A6" w:rsidR="00F4754B" w:rsidRPr="00FE002E" w:rsidRDefault="00F4754B" w:rsidP="00F4754B">
            <w:pPr>
              <w:pStyle w:val="BodyText1"/>
              <w:rPr>
                <w:rFonts w:ascii="Times New Roman" w:hAnsi="Times New Roman"/>
                <w:bCs/>
              </w:rPr>
            </w:pPr>
            <w:r w:rsidRPr="00FE002E">
              <w:rPr>
                <w:rFonts w:ascii="Times New Roman" w:hAnsi="Times New Roman"/>
                <w:bCs/>
              </w:rPr>
              <w:t>{</w:t>
            </w:r>
            <w:del w:id="3953" w:author="Author">
              <w:r w:rsidRPr="00FE002E">
                <w:rPr>
                  <w:rFonts w:ascii="Times New Roman" w:hAnsi="Times New Roman"/>
                  <w:bCs/>
                </w:rPr>
                <w:delText>010;</w:delText>
              </w:r>
              <w:r w:rsidR="00FA1A9C">
                <w:rPr>
                  <w:rFonts w:ascii="Times New Roman" w:hAnsi="Times New Roman"/>
                  <w:bCs/>
                </w:rPr>
                <w:delText>0</w:delText>
              </w:r>
              <w:r w:rsidRPr="00FE002E">
                <w:rPr>
                  <w:rFonts w:ascii="Times New Roman" w:hAnsi="Times New Roman"/>
                  <w:bCs/>
                </w:rPr>
                <w:delText>1</w:delText>
              </w:r>
              <w:r w:rsidR="00FA1A9C">
                <w:rPr>
                  <w:rFonts w:ascii="Times New Roman" w:hAnsi="Times New Roman"/>
                  <w:bCs/>
                </w:rPr>
                <w:delText>0</w:delText>
              </w:r>
            </w:del>
            <w:ins w:id="3954" w:author="Author">
              <w:r w:rsidRPr="00FE002E">
                <w:rPr>
                  <w:rFonts w:ascii="Times New Roman" w:hAnsi="Times New Roman"/>
                  <w:bCs/>
                </w:rPr>
                <w:t>0</w:t>
              </w:r>
              <w:r w:rsidR="00BB3F0F">
                <w:rPr>
                  <w:rFonts w:ascii="Times New Roman" w:hAnsi="Times New Roman"/>
                  <w:bCs/>
                </w:rPr>
                <w:t>0</w:t>
              </w:r>
              <w:r w:rsidRPr="00FE002E">
                <w:rPr>
                  <w:rFonts w:ascii="Times New Roman" w:hAnsi="Times New Roman"/>
                  <w:bCs/>
                </w:rPr>
                <w:t>10;</w:t>
              </w:r>
              <w:r w:rsidR="00FA1A9C">
                <w:rPr>
                  <w:rFonts w:ascii="Times New Roman" w:hAnsi="Times New Roman"/>
                  <w:bCs/>
                </w:rPr>
                <w:t>0</w:t>
              </w:r>
              <w:r w:rsidR="00BB3F0F">
                <w:rPr>
                  <w:rFonts w:ascii="Times New Roman" w:hAnsi="Times New Roman"/>
                  <w:bCs/>
                </w:rPr>
                <w:t>0</w:t>
              </w:r>
              <w:r w:rsidRPr="00FE002E">
                <w:rPr>
                  <w:rFonts w:ascii="Times New Roman" w:hAnsi="Times New Roman"/>
                  <w:bCs/>
                </w:rPr>
                <w:t>1</w:t>
              </w:r>
              <w:r w:rsidR="00FA1A9C">
                <w:rPr>
                  <w:rFonts w:ascii="Times New Roman" w:hAnsi="Times New Roman"/>
                  <w:bCs/>
                </w:rPr>
                <w:t>0</w:t>
              </w:r>
            </w:ins>
            <w:r w:rsidRPr="00FE002E">
              <w:rPr>
                <w:rFonts w:ascii="Times New Roman" w:hAnsi="Times New Roman"/>
                <w:bCs/>
              </w:rPr>
              <w:t>}</w:t>
            </w:r>
          </w:p>
        </w:tc>
        <w:tc>
          <w:tcPr>
            <w:tcW w:w="7620" w:type="dxa"/>
            <w:tcPrChange w:id="3955" w:author="Author">
              <w:tcPr>
                <w:tcW w:w="7620" w:type="dxa"/>
              </w:tcPr>
            </w:tcPrChange>
          </w:tcPr>
          <w:p w14:paraId="4DA873F1" w14:textId="77777777" w:rsidR="00F4754B" w:rsidRPr="00FE002E" w:rsidRDefault="00F4754B" w:rsidP="002509B1">
            <w:pPr>
              <w:pStyle w:val="BodyText1"/>
              <w:spacing w:line="240" w:lineRule="auto"/>
              <w:rPr>
                <w:rFonts w:ascii="Times New Roman" w:hAnsi="Times New Roman"/>
                <w:b/>
                <w:bCs/>
              </w:rPr>
            </w:pPr>
            <w:r w:rsidRPr="00FE002E">
              <w:rPr>
                <w:rFonts w:ascii="Times New Roman" w:hAnsi="Times New Roman"/>
                <w:b/>
                <w:bCs/>
              </w:rPr>
              <w:t>Institution</w:t>
            </w:r>
            <w:r w:rsidR="0023791C">
              <w:rPr>
                <w:rFonts w:ascii="Times New Roman" w:hAnsi="Times New Roman"/>
                <w:b/>
                <w:bCs/>
              </w:rPr>
              <w:t>'</w:t>
            </w:r>
            <w:r w:rsidR="00C44497">
              <w:rPr>
                <w:rFonts w:ascii="Times New Roman" w:hAnsi="Times New Roman"/>
                <w:b/>
                <w:bCs/>
              </w:rPr>
              <w:t>s</w:t>
            </w:r>
            <w:r w:rsidRPr="00FE002E">
              <w:rPr>
                <w:rFonts w:ascii="Times New Roman" w:hAnsi="Times New Roman"/>
                <w:b/>
                <w:bCs/>
              </w:rPr>
              <w:t xml:space="preserve"> company structure</w:t>
            </w:r>
          </w:p>
          <w:p w14:paraId="5274C595" w14:textId="77777777" w:rsidR="00F4754B" w:rsidRPr="00FE002E" w:rsidRDefault="00F4754B" w:rsidP="002509B1">
            <w:pPr>
              <w:pStyle w:val="BodyText1"/>
              <w:spacing w:line="240" w:lineRule="auto"/>
              <w:rPr>
                <w:rFonts w:ascii="Times New Roman" w:hAnsi="Times New Roman"/>
                <w:bCs/>
              </w:rPr>
            </w:pPr>
          </w:p>
          <w:p w14:paraId="64CCC795" w14:textId="77777777" w:rsidR="00F4754B" w:rsidRPr="00FE002E" w:rsidRDefault="00F4754B" w:rsidP="002509B1">
            <w:pPr>
              <w:pStyle w:val="BodyText1"/>
              <w:spacing w:line="240" w:lineRule="auto"/>
              <w:rPr>
                <w:rFonts w:ascii="Times New Roman" w:hAnsi="Times New Roman"/>
                <w:bCs/>
              </w:rPr>
            </w:pPr>
            <w:r w:rsidRPr="00FE002E">
              <w:rPr>
                <w:rFonts w:ascii="Times New Roman" w:hAnsi="Times New Roman"/>
                <w:bCs/>
              </w:rPr>
              <w:t xml:space="preserve">The institution shall classify its company structure </w:t>
            </w:r>
            <w:r w:rsidR="00D85101">
              <w:rPr>
                <w:rFonts w:ascii="Times New Roman" w:hAnsi="Times New Roman"/>
                <w:bCs/>
              </w:rPr>
              <w:t>in accordance with</w:t>
            </w:r>
            <w:r w:rsidRPr="00FE002E">
              <w:rPr>
                <w:rFonts w:ascii="Times New Roman" w:hAnsi="Times New Roman"/>
                <w:bCs/>
              </w:rPr>
              <w:t xml:space="preserve"> the categories given below:</w:t>
            </w:r>
          </w:p>
          <w:p w14:paraId="1F1192E5" w14:textId="77777777" w:rsidR="00F4754B" w:rsidRPr="00FE002E" w:rsidRDefault="00500508" w:rsidP="0077269C">
            <w:pPr>
              <w:pStyle w:val="BodyText1"/>
              <w:spacing w:line="240" w:lineRule="auto"/>
              <w:ind w:left="360" w:hanging="360"/>
              <w:rPr>
                <w:rFonts w:ascii="Times New Roman" w:hAnsi="Times New Roman"/>
                <w:bCs/>
              </w:rPr>
            </w:pPr>
            <w:r w:rsidRPr="00FE002E">
              <w:rPr>
                <w:rFonts w:ascii="Times New Roman" w:hAnsi="Times New Roman"/>
                <w:bCs/>
              </w:rPr>
              <w:t>-</w:t>
            </w:r>
            <w:r w:rsidRPr="00FE002E">
              <w:rPr>
                <w:rFonts w:ascii="Times New Roman" w:hAnsi="Times New Roman"/>
                <w:bCs/>
              </w:rPr>
              <w:tab/>
            </w:r>
            <w:r w:rsidR="00F4754B" w:rsidRPr="00FE002E">
              <w:rPr>
                <w:rFonts w:ascii="Times New Roman" w:hAnsi="Times New Roman"/>
                <w:bCs/>
              </w:rPr>
              <w:t>Joint stock company</w:t>
            </w:r>
            <w:r w:rsidR="00BE6AC4">
              <w:rPr>
                <w:rFonts w:ascii="Times New Roman" w:hAnsi="Times New Roman"/>
                <w:bCs/>
              </w:rPr>
              <w:t>;</w:t>
            </w:r>
          </w:p>
          <w:p w14:paraId="003D2706" w14:textId="77777777" w:rsidR="00F4754B" w:rsidRPr="00FE002E" w:rsidRDefault="00500508" w:rsidP="0077269C">
            <w:pPr>
              <w:pStyle w:val="BodyText1"/>
              <w:spacing w:line="240" w:lineRule="auto"/>
              <w:ind w:left="360" w:hanging="360"/>
              <w:rPr>
                <w:rFonts w:ascii="Times New Roman" w:hAnsi="Times New Roman"/>
                <w:bCs/>
              </w:rPr>
            </w:pPr>
            <w:r w:rsidRPr="00FE002E">
              <w:rPr>
                <w:rFonts w:ascii="Times New Roman" w:hAnsi="Times New Roman"/>
                <w:bCs/>
              </w:rPr>
              <w:t>-</w:t>
            </w:r>
            <w:r w:rsidRPr="00FE002E">
              <w:rPr>
                <w:rFonts w:ascii="Times New Roman" w:hAnsi="Times New Roman"/>
                <w:bCs/>
              </w:rPr>
              <w:tab/>
            </w:r>
            <w:r w:rsidR="00F4754B" w:rsidRPr="00FE002E">
              <w:rPr>
                <w:rFonts w:ascii="Times New Roman" w:hAnsi="Times New Roman"/>
                <w:bCs/>
              </w:rPr>
              <w:t>Mutual/cooperative</w:t>
            </w:r>
            <w:r w:rsidR="00BE6AC4">
              <w:rPr>
                <w:rFonts w:ascii="Times New Roman" w:hAnsi="Times New Roman"/>
                <w:bCs/>
              </w:rPr>
              <w:t>;</w:t>
            </w:r>
          </w:p>
          <w:p w14:paraId="450EBDC3" w14:textId="77777777" w:rsidR="00F4754B" w:rsidRDefault="00500508" w:rsidP="0077269C">
            <w:pPr>
              <w:pStyle w:val="BodyText1"/>
              <w:spacing w:line="240" w:lineRule="auto"/>
              <w:ind w:left="360" w:hanging="360"/>
              <w:rPr>
                <w:rFonts w:ascii="Times New Roman" w:hAnsi="Times New Roman"/>
                <w:bCs/>
              </w:rPr>
            </w:pPr>
            <w:r>
              <w:rPr>
                <w:rFonts w:ascii="Times New Roman" w:hAnsi="Times New Roman"/>
                <w:bCs/>
              </w:rPr>
              <w:t>-</w:t>
            </w:r>
            <w:r>
              <w:rPr>
                <w:rFonts w:ascii="Times New Roman" w:hAnsi="Times New Roman"/>
                <w:bCs/>
              </w:rPr>
              <w:tab/>
            </w:r>
            <w:r w:rsidR="00F4754B" w:rsidRPr="00FE002E">
              <w:rPr>
                <w:rFonts w:ascii="Times New Roman" w:hAnsi="Times New Roman"/>
                <w:bCs/>
              </w:rPr>
              <w:t>Other non-joint stock company</w:t>
            </w:r>
            <w:r w:rsidR="00BE6AC4">
              <w:rPr>
                <w:rFonts w:ascii="Times New Roman" w:hAnsi="Times New Roman"/>
                <w:bCs/>
              </w:rPr>
              <w:t>.</w:t>
            </w:r>
          </w:p>
          <w:p w14:paraId="6192BE9A" w14:textId="77777777" w:rsidR="00BE6AC4" w:rsidRPr="00FE002E" w:rsidRDefault="00BE6AC4" w:rsidP="00BE6AC4">
            <w:pPr>
              <w:pStyle w:val="BodyText1"/>
              <w:spacing w:line="240" w:lineRule="auto"/>
              <w:rPr>
                <w:rFonts w:ascii="Times New Roman" w:hAnsi="Times New Roman"/>
                <w:bCs/>
              </w:rPr>
            </w:pPr>
          </w:p>
        </w:tc>
      </w:tr>
      <w:tr w:rsidR="00F4754B" w:rsidRPr="00FE002E" w14:paraId="0E805489" w14:textId="77777777" w:rsidTr="00011E14">
        <w:tc>
          <w:tcPr>
            <w:tcW w:w="1418" w:type="dxa"/>
            <w:tcPrChange w:id="3956" w:author="Author">
              <w:tcPr>
                <w:tcW w:w="1418" w:type="dxa"/>
              </w:tcPr>
            </w:tcPrChange>
          </w:tcPr>
          <w:p w14:paraId="024D6767" w14:textId="27FFF78E" w:rsidR="00F4754B" w:rsidRPr="00FE002E" w:rsidRDefault="00F4754B" w:rsidP="00FA1A9C">
            <w:pPr>
              <w:pStyle w:val="BodyText1"/>
              <w:rPr>
                <w:rFonts w:ascii="Times New Roman" w:hAnsi="Times New Roman"/>
                <w:bCs/>
              </w:rPr>
            </w:pPr>
            <w:r w:rsidRPr="00FE002E">
              <w:rPr>
                <w:rFonts w:ascii="Times New Roman" w:hAnsi="Times New Roman"/>
                <w:bCs/>
              </w:rPr>
              <w:t>{</w:t>
            </w:r>
            <w:del w:id="3957" w:author="Author">
              <w:r w:rsidRPr="00FE002E">
                <w:rPr>
                  <w:rFonts w:ascii="Times New Roman" w:hAnsi="Times New Roman"/>
                  <w:bCs/>
                </w:rPr>
                <w:delText>020;</w:delText>
              </w:r>
              <w:r w:rsidR="00FA1A9C">
                <w:rPr>
                  <w:rFonts w:ascii="Times New Roman" w:hAnsi="Times New Roman"/>
                  <w:bCs/>
                </w:rPr>
                <w:delText>0</w:delText>
              </w:r>
              <w:r w:rsidRPr="00FE002E">
                <w:rPr>
                  <w:rFonts w:ascii="Times New Roman" w:hAnsi="Times New Roman"/>
                  <w:bCs/>
                </w:rPr>
                <w:delText>1</w:delText>
              </w:r>
              <w:r w:rsidR="00FA1A9C">
                <w:rPr>
                  <w:rFonts w:ascii="Times New Roman" w:hAnsi="Times New Roman"/>
                  <w:bCs/>
                </w:rPr>
                <w:delText>0</w:delText>
              </w:r>
            </w:del>
            <w:ins w:id="3958" w:author="Author">
              <w:r w:rsidRPr="00FE002E">
                <w:rPr>
                  <w:rFonts w:ascii="Times New Roman" w:hAnsi="Times New Roman"/>
                  <w:bCs/>
                </w:rPr>
                <w:t>0</w:t>
              </w:r>
              <w:r w:rsidR="00BB3F0F">
                <w:rPr>
                  <w:rFonts w:ascii="Times New Roman" w:hAnsi="Times New Roman"/>
                  <w:bCs/>
                </w:rPr>
                <w:t>0</w:t>
              </w:r>
              <w:r w:rsidRPr="00FE002E">
                <w:rPr>
                  <w:rFonts w:ascii="Times New Roman" w:hAnsi="Times New Roman"/>
                  <w:bCs/>
                </w:rPr>
                <w:t>20;</w:t>
              </w:r>
              <w:r w:rsidR="00FA1A9C">
                <w:rPr>
                  <w:rFonts w:ascii="Times New Roman" w:hAnsi="Times New Roman"/>
                  <w:bCs/>
                </w:rPr>
                <w:t>0</w:t>
              </w:r>
              <w:r w:rsidR="00BB3F0F">
                <w:rPr>
                  <w:rFonts w:ascii="Times New Roman" w:hAnsi="Times New Roman"/>
                  <w:bCs/>
                </w:rPr>
                <w:t>0</w:t>
              </w:r>
              <w:r w:rsidRPr="00FE002E">
                <w:rPr>
                  <w:rFonts w:ascii="Times New Roman" w:hAnsi="Times New Roman"/>
                  <w:bCs/>
                </w:rPr>
                <w:t>1</w:t>
              </w:r>
              <w:r w:rsidR="00FA1A9C">
                <w:rPr>
                  <w:rFonts w:ascii="Times New Roman" w:hAnsi="Times New Roman"/>
                  <w:bCs/>
                </w:rPr>
                <w:t>0</w:t>
              </w:r>
            </w:ins>
            <w:r w:rsidRPr="00FE002E">
              <w:rPr>
                <w:rFonts w:ascii="Times New Roman" w:hAnsi="Times New Roman"/>
                <w:bCs/>
              </w:rPr>
              <w:t>}</w:t>
            </w:r>
          </w:p>
        </w:tc>
        <w:tc>
          <w:tcPr>
            <w:tcW w:w="7620" w:type="dxa"/>
            <w:tcPrChange w:id="3959" w:author="Author">
              <w:tcPr>
                <w:tcW w:w="7620" w:type="dxa"/>
              </w:tcPr>
            </w:tcPrChange>
          </w:tcPr>
          <w:p w14:paraId="6E8478E9" w14:textId="77777777" w:rsidR="00F4754B" w:rsidRPr="00FE002E" w:rsidRDefault="00F4754B" w:rsidP="002509B1">
            <w:pPr>
              <w:pStyle w:val="BodyText1"/>
              <w:spacing w:line="240" w:lineRule="auto"/>
              <w:rPr>
                <w:rFonts w:ascii="Times New Roman" w:hAnsi="Times New Roman"/>
                <w:b/>
                <w:bCs/>
              </w:rPr>
            </w:pPr>
            <w:r w:rsidRPr="00FE002E">
              <w:rPr>
                <w:rFonts w:ascii="Times New Roman" w:hAnsi="Times New Roman"/>
                <w:b/>
                <w:bCs/>
              </w:rPr>
              <w:t>Derivatives treatment</w:t>
            </w:r>
          </w:p>
          <w:p w14:paraId="6B1F8013" w14:textId="77777777" w:rsidR="00F4754B" w:rsidRPr="00FE002E" w:rsidRDefault="00F4754B" w:rsidP="002509B1">
            <w:pPr>
              <w:pStyle w:val="BodyText1"/>
              <w:spacing w:line="240" w:lineRule="auto"/>
              <w:rPr>
                <w:rFonts w:ascii="Times New Roman" w:hAnsi="Times New Roman"/>
                <w:bCs/>
              </w:rPr>
            </w:pPr>
          </w:p>
          <w:p w14:paraId="32814C5E" w14:textId="77777777" w:rsidR="00F4754B" w:rsidRDefault="00F4754B" w:rsidP="002509B1">
            <w:pPr>
              <w:pStyle w:val="BodyText1"/>
              <w:spacing w:line="240" w:lineRule="auto"/>
              <w:rPr>
                <w:rFonts w:ascii="Times New Roman" w:hAnsi="Times New Roman"/>
                <w:bCs/>
              </w:rPr>
            </w:pPr>
            <w:r w:rsidRPr="00FE002E">
              <w:rPr>
                <w:rFonts w:ascii="Times New Roman" w:hAnsi="Times New Roman"/>
                <w:bCs/>
              </w:rPr>
              <w:t xml:space="preserve">The institution shall specify the regulatory derivatives treatment </w:t>
            </w:r>
            <w:r w:rsidR="00D85101">
              <w:rPr>
                <w:rFonts w:ascii="Times New Roman" w:hAnsi="Times New Roman"/>
                <w:bCs/>
              </w:rPr>
              <w:t>in accordance with</w:t>
            </w:r>
            <w:r w:rsidRPr="00FE002E">
              <w:rPr>
                <w:rFonts w:ascii="Times New Roman" w:hAnsi="Times New Roman"/>
                <w:bCs/>
              </w:rPr>
              <w:t xml:space="preserve"> the categories given below:</w:t>
            </w:r>
          </w:p>
          <w:p w14:paraId="255B888B" w14:textId="77777777" w:rsidR="00B04A5F" w:rsidRDefault="00B04A5F" w:rsidP="002509B1">
            <w:pPr>
              <w:pStyle w:val="BodyText1"/>
              <w:spacing w:line="240" w:lineRule="auto"/>
              <w:rPr>
                <w:ins w:id="3960" w:author="Author"/>
                <w:rFonts w:ascii="Times New Roman" w:hAnsi="Times New Roman"/>
                <w:bCs/>
              </w:rPr>
            </w:pPr>
            <w:ins w:id="3961" w:author="Author">
              <w:r w:rsidRPr="00FE002E">
                <w:rPr>
                  <w:rFonts w:ascii="Times New Roman" w:hAnsi="Times New Roman"/>
                  <w:bCs/>
                </w:rPr>
                <w:t>-</w:t>
              </w:r>
              <w:r w:rsidR="006316AD">
                <w:rPr>
                  <w:rFonts w:ascii="Times New Roman" w:hAnsi="Times New Roman"/>
                  <w:bCs/>
                </w:rPr>
                <w:t xml:space="preserve">      </w:t>
              </w:r>
              <w:r w:rsidR="00532B92" w:rsidRPr="00532B92">
                <w:rPr>
                  <w:rFonts w:ascii="Times New Roman" w:hAnsi="Times New Roman"/>
                  <w:bCs/>
                </w:rPr>
                <w:t>Standardised Approach for Co</w:t>
              </w:r>
              <w:r w:rsidR="00532B92">
                <w:rPr>
                  <w:rFonts w:ascii="Times New Roman" w:hAnsi="Times New Roman"/>
                  <w:bCs/>
                </w:rPr>
                <w:t>unterparty Credit Risk (SA-CCR)</w:t>
              </w:r>
              <w:r>
                <w:rPr>
                  <w:rFonts w:ascii="Times New Roman" w:hAnsi="Times New Roman"/>
                  <w:bCs/>
                </w:rPr>
                <w:t>;</w:t>
              </w:r>
            </w:ins>
          </w:p>
          <w:p w14:paraId="43920088" w14:textId="080D2445" w:rsidR="00B04A5F" w:rsidRPr="00FE002E" w:rsidRDefault="00B04A5F" w:rsidP="002509B1">
            <w:pPr>
              <w:pStyle w:val="BodyText1"/>
              <w:spacing w:line="240" w:lineRule="auto"/>
              <w:rPr>
                <w:ins w:id="3962" w:author="Author"/>
                <w:rFonts w:ascii="Times New Roman" w:hAnsi="Times New Roman"/>
                <w:bCs/>
              </w:rPr>
            </w:pPr>
            <w:ins w:id="3963" w:author="Author">
              <w:r w:rsidRPr="00FE002E">
                <w:rPr>
                  <w:rFonts w:ascii="Times New Roman" w:hAnsi="Times New Roman"/>
                  <w:bCs/>
                </w:rPr>
                <w:t>-</w:t>
              </w:r>
              <w:r w:rsidR="006316AD">
                <w:rPr>
                  <w:rFonts w:ascii="Times New Roman" w:hAnsi="Times New Roman"/>
                  <w:bCs/>
                </w:rPr>
                <w:t xml:space="preserve">      S</w:t>
              </w:r>
              <w:r w:rsidR="006316AD" w:rsidRPr="006316AD">
                <w:rPr>
                  <w:rFonts w:ascii="Times New Roman" w:hAnsi="Times New Roman"/>
                  <w:bCs/>
                </w:rPr>
                <w:t xml:space="preserve">implified </w:t>
              </w:r>
              <w:r w:rsidR="00FD551E">
                <w:rPr>
                  <w:rFonts w:ascii="Times New Roman" w:hAnsi="Times New Roman"/>
                  <w:bCs/>
                </w:rPr>
                <w:t>S</w:t>
              </w:r>
              <w:r w:rsidR="006316AD" w:rsidRPr="006316AD">
                <w:rPr>
                  <w:rFonts w:ascii="Times New Roman" w:hAnsi="Times New Roman"/>
                  <w:bCs/>
                </w:rPr>
                <w:t xml:space="preserve">tandardised </w:t>
              </w:r>
              <w:r w:rsidR="00FD551E">
                <w:rPr>
                  <w:rFonts w:ascii="Times New Roman" w:hAnsi="Times New Roman"/>
                  <w:bCs/>
                </w:rPr>
                <w:t>A</w:t>
              </w:r>
              <w:r w:rsidR="006316AD" w:rsidRPr="006316AD">
                <w:rPr>
                  <w:rFonts w:ascii="Times New Roman" w:hAnsi="Times New Roman"/>
                  <w:bCs/>
                </w:rPr>
                <w:t>pproach</w:t>
              </w:r>
              <w:r w:rsidR="00FD551E">
                <w:rPr>
                  <w:rFonts w:ascii="Times New Roman" w:hAnsi="Times New Roman"/>
                  <w:bCs/>
                </w:rPr>
                <w:t xml:space="preserve"> for Counterparty Credit Risk</w:t>
              </w:r>
              <w:r>
                <w:rPr>
                  <w:rFonts w:ascii="Times New Roman" w:hAnsi="Times New Roman"/>
                  <w:bCs/>
                </w:rPr>
                <w:t>;</w:t>
              </w:r>
            </w:ins>
          </w:p>
          <w:p w14:paraId="3C253637" w14:textId="6411B374" w:rsidR="00F4754B" w:rsidRDefault="00500508" w:rsidP="00672131">
            <w:pPr>
              <w:pStyle w:val="BodyText1"/>
              <w:spacing w:line="240" w:lineRule="auto"/>
              <w:ind w:left="360" w:hanging="360"/>
              <w:rPr>
                <w:rFonts w:ascii="Times New Roman" w:hAnsi="Times New Roman"/>
                <w:bCs/>
              </w:rPr>
            </w:pPr>
            <w:r w:rsidRPr="00FE002E">
              <w:rPr>
                <w:rFonts w:ascii="Times New Roman" w:hAnsi="Times New Roman"/>
                <w:bCs/>
              </w:rPr>
              <w:t>-</w:t>
            </w:r>
            <w:r w:rsidRPr="00FE002E">
              <w:rPr>
                <w:rFonts w:ascii="Times New Roman" w:hAnsi="Times New Roman"/>
                <w:bCs/>
              </w:rPr>
              <w:tab/>
            </w:r>
            <w:r w:rsidR="00F4754B" w:rsidRPr="00FE002E">
              <w:rPr>
                <w:rFonts w:ascii="Times New Roman" w:hAnsi="Times New Roman"/>
                <w:bCs/>
              </w:rPr>
              <w:t>Original exposure method</w:t>
            </w:r>
            <w:r w:rsidR="00BE6AC4">
              <w:rPr>
                <w:rFonts w:ascii="Times New Roman" w:hAnsi="Times New Roman"/>
                <w:bCs/>
              </w:rPr>
              <w:t>;</w:t>
            </w:r>
          </w:p>
          <w:p w14:paraId="21C8CAAB" w14:textId="77777777" w:rsidR="00F4754B" w:rsidRDefault="00500508" w:rsidP="0077269C">
            <w:pPr>
              <w:pStyle w:val="BodyText1"/>
              <w:spacing w:line="240" w:lineRule="auto"/>
              <w:ind w:left="360" w:hanging="360"/>
              <w:rPr>
                <w:del w:id="3964" w:author="Author"/>
                <w:rFonts w:ascii="Times New Roman" w:hAnsi="Times New Roman"/>
                <w:bCs/>
              </w:rPr>
            </w:pPr>
            <w:del w:id="3965" w:author="Author">
              <w:r>
                <w:rPr>
                  <w:rFonts w:ascii="Times New Roman" w:hAnsi="Times New Roman"/>
                  <w:bCs/>
                </w:rPr>
                <w:delText>-</w:delText>
              </w:r>
              <w:r>
                <w:rPr>
                  <w:rFonts w:ascii="Times New Roman" w:hAnsi="Times New Roman"/>
                  <w:bCs/>
                </w:rPr>
                <w:tab/>
              </w:r>
              <w:r w:rsidR="00F4754B" w:rsidRPr="00FE002E">
                <w:rPr>
                  <w:rFonts w:ascii="Times New Roman" w:hAnsi="Times New Roman"/>
                  <w:bCs/>
                </w:rPr>
                <w:delText>Mark-to-market method</w:delText>
              </w:r>
              <w:r w:rsidR="00BE6AC4">
                <w:rPr>
                  <w:rFonts w:ascii="Times New Roman" w:hAnsi="Times New Roman"/>
                  <w:bCs/>
                </w:rPr>
                <w:delText>.</w:delText>
              </w:r>
            </w:del>
          </w:p>
          <w:p w14:paraId="7A9DB046" w14:textId="77777777" w:rsidR="00BE6AC4" w:rsidRPr="00FE002E" w:rsidRDefault="00BE6AC4" w:rsidP="00BE6AC4">
            <w:pPr>
              <w:pStyle w:val="BodyText1"/>
              <w:spacing w:line="240" w:lineRule="auto"/>
              <w:rPr>
                <w:rFonts w:ascii="Times New Roman" w:hAnsi="Times New Roman"/>
                <w:bCs/>
              </w:rPr>
            </w:pPr>
          </w:p>
        </w:tc>
      </w:tr>
      <w:tr w:rsidR="00F4754B" w:rsidRPr="00FE002E" w14:paraId="0E0C8448" w14:textId="77777777" w:rsidTr="00011E14">
        <w:tc>
          <w:tcPr>
            <w:tcW w:w="1418" w:type="dxa"/>
            <w:tcPrChange w:id="3966" w:author="Author">
              <w:tcPr>
                <w:tcW w:w="1418" w:type="dxa"/>
              </w:tcPr>
            </w:tcPrChange>
          </w:tcPr>
          <w:p w14:paraId="6C37BCD8" w14:textId="2F13D1EC" w:rsidR="00F4754B" w:rsidRPr="00FE002E" w:rsidRDefault="00F4754B" w:rsidP="00FA1A9C">
            <w:pPr>
              <w:pStyle w:val="BodyText1"/>
              <w:rPr>
                <w:rFonts w:ascii="Times New Roman" w:hAnsi="Times New Roman"/>
                <w:bCs/>
              </w:rPr>
            </w:pPr>
            <w:r w:rsidRPr="00FE002E">
              <w:rPr>
                <w:rFonts w:ascii="Times New Roman" w:hAnsi="Times New Roman"/>
                <w:bCs/>
              </w:rPr>
              <w:t>{</w:t>
            </w:r>
            <w:del w:id="3967" w:author="Author">
              <w:r w:rsidRPr="00FE002E">
                <w:rPr>
                  <w:rFonts w:ascii="Times New Roman" w:hAnsi="Times New Roman"/>
                  <w:bCs/>
                </w:rPr>
                <w:delText>040;</w:delText>
              </w:r>
              <w:r w:rsidR="00FA1A9C">
                <w:rPr>
                  <w:rFonts w:ascii="Times New Roman" w:hAnsi="Times New Roman"/>
                  <w:bCs/>
                </w:rPr>
                <w:delText>0</w:delText>
              </w:r>
              <w:r w:rsidRPr="00FE002E">
                <w:rPr>
                  <w:rFonts w:ascii="Times New Roman" w:hAnsi="Times New Roman"/>
                  <w:bCs/>
                </w:rPr>
                <w:delText>1</w:delText>
              </w:r>
              <w:r w:rsidR="00FA1A9C">
                <w:rPr>
                  <w:rFonts w:ascii="Times New Roman" w:hAnsi="Times New Roman"/>
                  <w:bCs/>
                </w:rPr>
                <w:delText>0</w:delText>
              </w:r>
            </w:del>
            <w:ins w:id="3968" w:author="Author">
              <w:r w:rsidRPr="00FE002E">
                <w:rPr>
                  <w:rFonts w:ascii="Times New Roman" w:hAnsi="Times New Roman"/>
                  <w:bCs/>
                </w:rPr>
                <w:t>0</w:t>
              </w:r>
              <w:r w:rsidR="00BB3F0F">
                <w:rPr>
                  <w:rFonts w:ascii="Times New Roman" w:hAnsi="Times New Roman"/>
                  <w:bCs/>
                </w:rPr>
                <w:t>0</w:t>
              </w:r>
              <w:r w:rsidRPr="00FE002E">
                <w:rPr>
                  <w:rFonts w:ascii="Times New Roman" w:hAnsi="Times New Roman"/>
                  <w:bCs/>
                </w:rPr>
                <w:t>40;</w:t>
              </w:r>
              <w:r w:rsidR="00FA1A9C">
                <w:rPr>
                  <w:rFonts w:ascii="Times New Roman" w:hAnsi="Times New Roman"/>
                  <w:bCs/>
                </w:rPr>
                <w:t>0</w:t>
              </w:r>
              <w:r w:rsidR="00BB3F0F">
                <w:rPr>
                  <w:rFonts w:ascii="Times New Roman" w:hAnsi="Times New Roman"/>
                  <w:bCs/>
                </w:rPr>
                <w:t>0</w:t>
              </w:r>
              <w:r w:rsidRPr="00FE002E">
                <w:rPr>
                  <w:rFonts w:ascii="Times New Roman" w:hAnsi="Times New Roman"/>
                  <w:bCs/>
                </w:rPr>
                <w:t>1</w:t>
              </w:r>
              <w:r w:rsidR="00FA1A9C">
                <w:rPr>
                  <w:rFonts w:ascii="Times New Roman" w:hAnsi="Times New Roman"/>
                  <w:bCs/>
                </w:rPr>
                <w:t>0</w:t>
              </w:r>
            </w:ins>
            <w:r w:rsidRPr="00FE002E">
              <w:rPr>
                <w:rFonts w:ascii="Times New Roman" w:hAnsi="Times New Roman"/>
                <w:bCs/>
              </w:rPr>
              <w:t>}</w:t>
            </w:r>
          </w:p>
        </w:tc>
        <w:tc>
          <w:tcPr>
            <w:tcW w:w="7620" w:type="dxa"/>
            <w:tcPrChange w:id="3969" w:author="Author">
              <w:tcPr>
                <w:tcW w:w="7620" w:type="dxa"/>
              </w:tcPr>
            </w:tcPrChange>
          </w:tcPr>
          <w:p w14:paraId="3154A9B3" w14:textId="77777777" w:rsidR="00F4754B" w:rsidRPr="00FE002E" w:rsidRDefault="00F4754B" w:rsidP="002509B1">
            <w:pPr>
              <w:pStyle w:val="BodyText1"/>
              <w:spacing w:line="240" w:lineRule="auto"/>
              <w:rPr>
                <w:rFonts w:ascii="Times New Roman" w:hAnsi="Times New Roman"/>
                <w:b/>
                <w:bCs/>
              </w:rPr>
            </w:pPr>
            <w:r w:rsidRPr="00FE002E">
              <w:rPr>
                <w:rFonts w:ascii="Times New Roman" w:hAnsi="Times New Roman"/>
                <w:b/>
                <w:bCs/>
              </w:rPr>
              <w:t>Institution type</w:t>
            </w:r>
          </w:p>
          <w:p w14:paraId="17FEFBFD" w14:textId="77777777" w:rsidR="00F4754B" w:rsidRPr="00FE002E" w:rsidRDefault="00F4754B" w:rsidP="002509B1">
            <w:pPr>
              <w:pStyle w:val="BodyText1"/>
              <w:spacing w:line="240" w:lineRule="auto"/>
              <w:rPr>
                <w:rFonts w:ascii="Times New Roman" w:hAnsi="Times New Roman"/>
                <w:bCs/>
              </w:rPr>
            </w:pPr>
          </w:p>
          <w:p w14:paraId="2C15E916" w14:textId="77777777" w:rsidR="00F4754B" w:rsidRPr="00FE002E" w:rsidRDefault="00F4754B" w:rsidP="002509B1">
            <w:pPr>
              <w:pStyle w:val="BodyText1"/>
              <w:spacing w:line="240" w:lineRule="auto"/>
              <w:rPr>
                <w:rFonts w:ascii="Times New Roman" w:hAnsi="Times New Roman"/>
                <w:bCs/>
              </w:rPr>
            </w:pPr>
            <w:r w:rsidRPr="00FE002E">
              <w:rPr>
                <w:rFonts w:ascii="Times New Roman" w:hAnsi="Times New Roman"/>
                <w:bCs/>
              </w:rPr>
              <w:t xml:space="preserve">The institution shall classify its institution type </w:t>
            </w:r>
            <w:r w:rsidR="00D85101">
              <w:rPr>
                <w:rFonts w:ascii="Times New Roman" w:hAnsi="Times New Roman"/>
                <w:bCs/>
              </w:rPr>
              <w:t>in accordance with</w:t>
            </w:r>
            <w:r w:rsidRPr="00FE002E">
              <w:rPr>
                <w:rFonts w:ascii="Times New Roman" w:hAnsi="Times New Roman"/>
                <w:bCs/>
              </w:rPr>
              <w:t xml:space="preserve"> the categories given below:</w:t>
            </w:r>
          </w:p>
          <w:p w14:paraId="5F9BB21A" w14:textId="77777777" w:rsidR="00F4754B" w:rsidRPr="00FE002E" w:rsidRDefault="00500508" w:rsidP="0077269C">
            <w:pPr>
              <w:pStyle w:val="BodyText1"/>
              <w:spacing w:line="240" w:lineRule="auto"/>
              <w:ind w:left="360" w:hanging="360"/>
              <w:rPr>
                <w:rFonts w:ascii="Times New Roman" w:hAnsi="Times New Roman"/>
                <w:bCs/>
              </w:rPr>
            </w:pPr>
            <w:r w:rsidRPr="00FE002E">
              <w:rPr>
                <w:rFonts w:ascii="Times New Roman" w:hAnsi="Times New Roman"/>
                <w:bCs/>
              </w:rPr>
              <w:t>-</w:t>
            </w:r>
            <w:r w:rsidRPr="00FE002E">
              <w:rPr>
                <w:rFonts w:ascii="Times New Roman" w:hAnsi="Times New Roman"/>
                <w:bCs/>
              </w:rPr>
              <w:tab/>
            </w:r>
            <w:r w:rsidR="00F4754B" w:rsidRPr="00FE002E">
              <w:rPr>
                <w:rFonts w:ascii="Times New Roman" w:hAnsi="Times New Roman"/>
                <w:bCs/>
              </w:rPr>
              <w:t>Universal banking (retail/commercial and investment banking)</w:t>
            </w:r>
            <w:r w:rsidR="00BE6AC4">
              <w:rPr>
                <w:rFonts w:ascii="Times New Roman" w:hAnsi="Times New Roman"/>
                <w:bCs/>
              </w:rPr>
              <w:t>;</w:t>
            </w:r>
          </w:p>
          <w:p w14:paraId="730C89BA" w14:textId="77777777" w:rsidR="00F4754B" w:rsidRPr="00FE002E" w:rsidRDefault="00500508" w:rsidP="0077269C">
            <w:pPr>
              <w:pStyle w:val="BodyText1"/>
              <w:spacing w:line="240" w:lineRule="auto"/>
              <w:ind w:left="360" w:hanging="360"/>
              <w:rPr>
                <w:rFonts w:ascii="Times New Roman" w:hAnsi="Times New Roman"/>
                <w:bCs/>
              </w:rPr>
            </w:pPr>
            <w:r w:rsidRPr="00FE002E">
              <w:rPr>
                <w:rFonts w:ascii="Times New Roman" w:hAnsi="Times New Roman"/>
                <w:bCs/>
              </w:rPr>
              <w:t>-</w:t>
            </w:r>
            <w:r w:rsidRPr="00FE002E">
              <w:rPr>
                <w:rFonts w:ascii="Times New Roman" w:hAnsi="Times New Roman"/>
                <w:bCs/>
              </w:rPr>
              <w:tab/>
            </w:r>
            <w:r w:rsidR="00F4754B" w:rsidRPr="00FE002E">
              <w:rPr>
                <w:rFonts w:ascii="Times New Roman" w:hAnsi="Times New Roman"/>
                <w:bCs/>
              </w:rPr>
              <w:t>Retail/commercial banking</w:t>
            </w:r>
            <w:r w:rsidR="00BE6AC4">
              <w:rPr>
                <w:rFonts w:ascii="Times New Roman" w:hAnsi="Times New Roman"/>
                <w:bCs/>
              </w:rPr>
              <w:t>;</w:t>
            </w:r>
          </w:p>
          <w:p w14:paraId="430C8F32" w14:textId="77777777" w:rsidR="00F4754B" w:rsidRPr="00FE002E" w:rsidRDefault="00500508" w:rsidP="0077269C">
            <w:pPr>
              <w:pStyle w:val="BodyText1"/>
              <w:spacing w:line="240" w:lineRule="auto"/>
              <w:ind w:left="360" w:hanging="360"/>
              <w:rPr>
                <w:rFonts w:ascii="Times New Roman" w:hAnsi="Times New Roman"/>
                <w:bCs/>
              </w:rPr>
            </w:pPr>
            <w:r w:rsidRPr="00FE002E">
              <w:rPr>
                <w:rFonts w:ascii="Times New Roman" w:hAnsi="Times New Roman"/>
                <w:bCs/>
              </w:rPr>
              <w:t>-</w:t>
            </w:r>
            <w:r w:rsidRPr="00FE002E">
              <w:rPr>
                <w:rFonts w:ascii="Times New Roman" w:hAnsi="Times New Roman"/>
                <w:bCs/>
              </w:rPr>
              <w:tab/>
            </w:r>
            <w:r w:rsidR="00F4754B" w:rsidRPr="00FE002E">
              <w:rPr>
                <w:rFonts w:ascii="Times New Roman" w:hAnsi="Times New Roman"/>
                <w:bCs/>
              </w:rPr>
              <w:t>Investment banking</w:t>
            </w:r>
            <w:r w:rsidR="00BE6AC4">
              <w:rPr>
                <w:rFonts w:ascii="Times New Roman" w:hAnsi="Times New Roman"/>
                <w:bCs/>
              </w:rPr>
              <w:t>;</w:t>
            </w:r>
          </w:p>
          <w:p w14:paraId="53DE36EC" w14:textId="77777777" w:rsidR="00875832" w:rsidRDefault="00500508" w:rsidP="0077269C">
            <w:pPr>
              <w:pStyle w:val="BodyText1"/>
              <w:spacing w:line="240" w:lineRule="auto"/>
              <w:ind w:left="360" w:hanging="360"/>
              <w:rPr>
                <w:rFonts w:ascii="Times New Roman" w:hAnsi="Times New Roman"/>
                <w:bCs/>
              </w:rPr>
            </w:pPr>
            <w:r>
              <w:rPr>
                <w:rFonts w:ascii="Times New Roman" w:hAnsi="Times New Roman"/>
                <w:bCs/>
              </w:rPr>
              <w:t>-</w:t>
            </w:r>
            <w:r>
              <w:rPr>
                <w:rFonts w:ascii="Times New Roman" w:hAnsi="Times New Roman"/>
                <w:bCs/>
              </w:rPr>
              <w:tab/>
            </w:r>
            <w:r w:rsidR="00F4754B" w:rsidRPr="00FE002E">
              <w:rPr>
                <w:rFonts w:ascii="Times New Roman" w:hAnsi="Times New Roman"/>
                <w:bCs/>
              </w:rPr>
              <w:t>Specialised lender</w:t>
            </w:r>
          </w:p>
          <w:p w14:paraId="5E1BA609" w14:textId="77777777" w:rsidR="005D66B3" w:rsidRDefault="00546848" w:rsidP="0077269C">
            <w:pPr>
              <w:pStyle w:val="BodyText1"/>
              <w:spacing w:line="240" w:lineRule="auto"/>
              <w:ind w:left="360" w:hanging="360"/>
              <w:rPr>
                <w:ins w:id="3970" w:author="Author"/>
                <w:rFonts w:ascii="Times New Roman" w:hAnsi="Times New Roman"/>
                <w:color w:val="auto"/>
              </w:rPr>
            </w:pPr>
            <w:ins w:id="3971" w:author="Author">
              <w:r>
                <w:rPr>
                  <w:rFonts w:ascii="Times New Roman" w:hAnsi="Times New Roman"/>
                  <w:bCs/>
                </w:rPr>
                <w:t xml:space="preserve">-      Public development </w:t>
              </w:r>
              <w:r w:rsidR="00D66716">
                <w:rPr>
                  <w:rFonts w:ascii="Times New Roman" w:hAnsi="Times New Roman"/>
                  <w:color w:val="auto"/>
                </w:rPr>
                <w:t>credit institutions</w:t>
              </w:r>
            </w:ins>
          </w:p>
          <w:p w14:paraId="0EEDD9B3" w14:textId="3E7D0AFF" w:rsidR="00F4754B" w:rsidRDefault="00875832" w:rsidP="0077269C">
            <w:pPr>
              <w:pStyle w:val="BodyText1"/>
              <w:spacing w:line="240" w:lineRule="auto"/>
              <w:ind w:left="360" w:hanging="360"/>
              <w:rPr>
                <w:rFonts w:ascii="Times New Roman" w:hAnsi="Times New Roman"/>
                <w:bCs/>
              </w:rPr>
            </w:pPr>
            <w:r>
              <w:rPr>
                <w:rFonts w:ascii="Times New Roman" w:hAnsi="Times New Roman"/>
                <w:bCs/>
              </w:rPr>
              <w:t>-</w:t>
            </w:r>
            <w:r>
              <w:rPr>
                <w:rFonts w:ascii="Times New Roman" w:hAnsi="Times New Roman"/>
                <w:bCs/>
              </w:rPr>
              <w:tab/>
              <w:t>Other business model</w:t>
            </w:r>
            <w:r w:rsidR="00BE6AC4">
              <w:rPr>
                <w:rFonts w:ascii="Times New Roman" w:hAnsi="Times New Roman"/>
                <w:bCs/>
              </w:rPr>
              <w:t>.</w:t>
            </w:r>
          </w:p>
          <w:p w14:paraId="55C552F6" w14:textId="77777777" w:rsidR="00BE6AC4" w:rsidRPr="00FE002E" w:rsidRDefault="00BE6AC4" w:rsidP="00BE6AC4">
            <w:pPr>
              <w:pStyle w:val="BodyText1"/>
              <w:spacing w:line="240" w:lineRule="auto"/>
              <w:rPr>
                <w:rFonts w:ascii="Times New Roman" w:hAnsi="Times New Roman"/>
                <w:bCs/>
              </w:rPr>
            </w:pPr>
          </w:p>
        </w:tc>
      </w:tr>
      <w:tr w:rsidR="006316AD" w:rsidRPr="00FE002E" w14:paraId="46E27CC1" w14:textId="77777777" w:rsidTr="00FC2664">
        <w:trPr>
          <w:ins w:id="3972" w:author="Author"/>
        </w:trPr>
        <w:tc>
          <w:tcPr>
            <w:tcW w:w="1418" w:type="dxa"/>
          </w:tcPr>
          <w:p w14:paraId="113B7AA0" w14:textId="48CFB31B" w:rsidR="006316AD" w:rsidRDefault="006316AD" w:rsidP="00636093">
            <w:pPr>
              <w:pStyle w:val="BodyText1"/>
              <w:rPr>
                <w:ins w:id="3973" w:author="Author"/>
                <w:rFonts w:ascii="Times New Roman" w:hAnsi="Times New Roman"/>
                <w:bCs/>
              </w:rPr>
            </w:pPr>
            <w:ins w:id="3974" w:author="Author">
              <w:r>
                <w:rPr>
                  <w:rFonts w:ascii="Times New Roman" w:hAnsi="Times New Roman"/>
                  <w:bCs/>
                </w:rPr>
                <w:t>{0</w:t>
              </w:r>
              <w:r w:rsidR="00BB3F0F">
                <w:rPr>
                  <w:rFonts w:ascii="Times New Roman" w:hAnsi="Times New Roman"/>
                  <w:bCs/>
                </w:rPr>
                <w:t>0</w:t>
              </w:r>
              <w:r w:rsidR="006B78F4">
                <w:rPr>
                  <w:rFonts w:ascii="Times New Roman" w:hAnsi="Times New Roman"/>
                  <w:bCs/>
                </w:rPr>
                <w:t>7</w:t>
              </w:r>
              <w:r w:rsidRPr="00FE002E">
                <w:rPr>
                  <w:rFonts w:ascii="Times New Roman" w:hAnsi="Times New Roman"/>
                  <w:bCs/>
                </w:rPr>
                <w:t>0;</w:t>
              </w:r>
              <w:r>
                <w:rPr>
                  <w:rFonts w:ascii="Times New Roman" w:hAnsi="Times New Roman"/>
                  <w:bCs/>
                </w:rPr>
                <w:t>0</w:t>
              </w:r>
              <w:r w:rsidR="00BB3F0F">
                <w:rPr>
                  <w:rFonts w:ascii="Times New Roman" w:hAnsi="Times New Roman"/>
                  <w:bCs/>
                </w:rPr>
                <w:t>0</w:t>
              </w:r>
              <w:r w:rsidRPr="00FE002E">
                <w:rPr>
                  <w:rFonts w:ascii="Times New Roman" w:hAnsi="Times New Roman"/>
                  <w:bCs/>
                </w:rPr>
                <w:t>1</w:t>
              </w:r>
              <w:r>
                <w:rPr>
                  <w:rFonts w:ascii="Times New Roman" w:hAnsi="Times New Roman"/>
                  <w:bCs/>
                </w:rPr>
                <w:t>0</w:t>
              </w:r>
              <w:r w:rsidRPr="00FE002E">
                <w:rPr>
                  <w:rFonts w:ascii="Times New Roman" w:hAnsi="Times New Roman"/>
                  <w:bCs/>
                </w:rPr>
                <w:t>}</w:t>
              </w:r>
            </w:ins>
          </w:p>
        </w:tc>
        <w:tc>
          <w:tcPr>
            <w:tcW w:w="7620" w:type="dxa"/>
          </w:tcPr>
          <w:p w14:paraId="31DC1601" w14:textId="77777777" w:rsidR="006316AD" w:rsidRPr="00F86377" w:rsidRDefault="006316AD" w:rsidP="002509B1">
            <w:pPr>
              <w:pStyle w:val="BodyText1"/>
              <w:spacing w:line="240" w:lineRule="auto"/>
              <w:rPr>
                <w:ins w:id="3975" w:author="Author"/>
                <w:rFonts w:ascii="Times New Roman" w:hAnsi="Times New Roman"/>
                <w:b/>
                <w:bCs/>
              </w:rPr>
            </w:pPr>
            <w:ins w:id="3976" w:author="Author">
              <w:r w:rsidRPr="00F86377">
                <w:rPr>
                  <w:rFonts w:ascii="Times New Roman" w:hAnsi="Times New Roman"/>
                  <w:b/>
                  <w:bCs/>
                </w:rPr>
                <w:t>Institution with a public development unit</w:t>
              </w:r>
            </w:ins>
          </w:p>
          <w:p w14:paraId="634501F2" w14:textId="77777777" w:rsidR="006316AD" w:rsidRPr="00F86377" w:rsidRDefault="006316AD" w:rsidP="002509B1">
            <w:pPr>
              <w:pStyle w:val="BodyText1"/>
              <w:spacing w:line="240" w:lineRule="auto"/>
              <w:rPr>
                <w:ins w:id="3977" w:author="Author"/>
                <w:rFonts w:ascii="Times New Roman" w:hAnsi="Times New Roman"/>
                <w:b/>
                <w:bCs/>
              </w:rPr>
            </w:pPr>
          </w:p>
          <w:p w14:paraId="69689C18" w14:textId="77777777" w:rsidR="006316AD" w:rsidRDefault="006316AD" w:rsidP="006316AD">
            <w:pPr>
              <w:pStyle w:val="BodyText1"/>
              <w:spacing w:line="240" w:lineRule="auto"/>
              <w:rPr>
                <w:ins w:id="3978" w:author="Author"/>
                <w:rFonts w:ascii="Times New Roman" w:hAnsi="Times New Roman"/>
                <w:bCs/>
              </w:rPr>
            </w:pPr>
            <w:ins w:id="3979" w:author="Author">
              <w:r w:rsidRPr="00F86377">
                <w:rPr>
                  <w:rFonts w:ascii="Times New Roman" w:hAnsi="Times New Roman"/>
                  <w:bCs/>
                </w:rPr>
                <w:t xml:space="preserve">Institutions that are not public development </w:t>
              </w:r>
              <w:r w:rsidR="00D66716">
                <w:rPr>
                  <w:rFonts w:ascii="Times New Roman" w:hAnsi="Times New Roman"/>
                  <w:color w:val="auto"/>
                </w:rPr>
                <w:t>credit institutions</w:t>
              </w:r>
              <w:r w:rsidR="00D66716" w:rsidRPr="006F5E81">
                <w:rPr>
                  <w:rFonts w:ascii="Times New Roman" w:hAnsi="Times New Roman"/>
                  <w:color w:val="auto"/>
                </w:rPr>
                <w:t xml:space="preserve"> </w:t>
              </w:r>
              <w:r w:rsidRPr="00F86377">
                <w:rPr>
                  <w:rFonts w:ascii="Times New Roman" w:hAnsi="Times New Roman"/>
                  <w:bCs/>
                </w:rPr>
                <w:t>shall indicate whether they have a public development unit.</w:t>
              </w:r>
            </w:ins>
          </w:p>
          <w:p w14:paraId="6D39363C" w14:textId="77777777" w:rsidR="006316AD" w:rsidRPr="006316AD" w:rsidRDefault="006316AD" w:rsidP="006316AD">
            <w:pPr>
              <w:pStyle w:val="BodyText1"/>
              <w:spacing w:line="240" w:lineRule="auto"/>
              <w:rPr>
                <w:ins w:id="3980" w:author="Author"/>
                <w:rFonts w:ascii="Times New Roman" w:hAnsi="Times New Roman"/>
                <w:bCs/>
              </w:rPr>
            </w:pPr>
          </w:p>
        </w:tc>
      </w:tr>
      <w:tr w:rsidR="003A13D1" w:rsidRPr="00FE002E" w14:paraId="2CDC3E13" w14:textId="77777777" w:rsidTr="00FC2664">
        <w:trPr>
          <w:ins w:id="3981" w:author="Author"/>
        </w:trPr>
        <w:tc>
          <w:tcPr>
            <w:tcW w:w="1418" w:type="dxa"/>
          </w:tcPr>
          <w:p w14:paraId="79D8D3BF" w14:textId="5989EBFA" w:rsidR="003A13D1" w:rsidRDefault="003A13D1" w:rsidP="00636093">
            <w:pPr>
              <w:pStyle w:val="BodyText1"/>
              <w:rPr>
                <w:ins w:id="3982" w:author="Author"/>
                <w:rFonts w:ascii="Times New Roman" w:hAnsi="Times New Roman"/>
                <w:bCs/>
              </w:rPr>
            </w:pPr>
            <w:ins w:id="3983" w:author="Author">
              <w:r>
                <w:rPr>
                  <w:rFonts w:ascii="Times New Roman" w:hAnsi="Times New Roman"/>
                  <w:bCs/>
                </w:rPr>
                <w:t>{0</w:t>
              </w:r>
              <w:r w:rsidR="00BB3F0F">
                <w:rPr>
                  <w:rFonts w:ascii="Times New Roman" w:hAnsi="Times New Roman"/>
                  <w:bCs/>
                </w:rPr>
                <w:t>0</w:t>
              </w:r>
              <w:r>
                <w:rPr>
                  <w:rFonts w:ascii="Times New Roman" w:hAnsi="Times New Roman"/>
                  <w:bCs/>
                </w:rPr>
                <w:t>80;</w:t>
              </w:r>
              <w:r w:rsidR="00BB3F0F">
                <w:rPr>
                  <w:rFonts w:ascii="Times New Roman" w:hAnsi="Times New Roman"/>
                  <w:bCs/>
                </w:rPr>
                <w:t>0</w:t>
              </w:r>
              <w:r>
                <w:rPr>
                  <w:rFonts w:ascii="Times New Roman" w:hAnsi="Times New Roman"/>
                  <w:bCs/>
                </w:rPr>
                <w:t>010},</w:t>
              </w:r>
            </w:ins>
          </w:p>
          <w:p w14:paraId="0E404C36" w14:textId="3C546BDB" w:rsidR="003A13D1" w:rsidRDefault="003A13D1" w:rsidP="00636093">
            <w:pPr>
              <w:pStyle w:val="BodyText1"/>
              <w:rPr>
                <w:ins w:id="3984" w:author="Author"/>
                <w:rFonts w:ascii="Times New Roman" w:hAnsi="Times New Roman"/>
                <w:bCs/>
              </w:rPr>
            </w:pPr>
            <w:ins w:id="3985" w:author="Author">
              <w:r>
                <w:rPr>
                  <w:rFonts w:ascii="Times New Roman" w:hAnsi="Times New Roman"/>
                  <w:bCs/>
                </w:rPr>
                <w:t>{0</w:t>
              </w:r>
              <w:r w:rsidR="00BB3F0F">
                <w:rPr>
                  <w:rFonts w:ascii="Times New Roman" w:hAnsi="Times New Roman"/>
                  <w:bCs/>
                </w:rPr>
                <w:t>00</w:t>
              </w:r>
              <w:r>
                <w:rPr>
                  <w:rFonts w:ascii="Times New Roman" w:hAnsi="Times New Roman"/>
                  <w:bCs/>
                </w:rPr>
                <w:t>90;0</w:t>
              </w:r>
              <w:r w:rsidR="00BB3F0F">
                <w:rPr>
                  <w:rFonts w:ascii="Times New Roman" w:hAnsi="Times New Roman"/>
                  <w:bCs/>
                </w:rPr>
                <w:t>0</w:t>
              </w:r>
              <w:r>
                <w:rPr>
                  <w:rFonts w:ascii="Times New Roman" w:hAnsi="Times New Roman"/>
                  <w:bCs/>
                </w:rPr>
                <w:t>10},</w:t>
              </w:r>
            </w:ins>
          </w:p>
          <w:p w14:paraId="53B876FA" w14:textId="06E5D9AE" w:rsidR="003A13D1" w:rsidRDefault="003A13D1" w:rsidP="00636093">
            <w:pPr>
              <w:pStyle w:val="BodyText1"/>
              <w:rPr>
                <w:ins w:id="3986" w:author="Author"/>
                <w:rFonts w:ascii="Times New Roman" w:hAnsi="Times New Roman"/>
                <w:bCs/>
              </w:rPr>
            </w:pPr>
            <w:ins w:id="3987" w:author="Author">
              <w:r>
                <w:rPr>
                  <w:rFonts w:ascii="Times New Roman" w:hAnsi="Times New Roman"/>
                  <w:bCs/>
                </w:rPr>
                <w:t>{</w:t>
              </w:r>
              <w:r w:rsidR="00BB3F0F">
                <w:rPr>
                  <w:rFonts w:ascii="Times New Roman" w:hAnsi="Times New Roman"/>
                  <w:bCs/>
                </w:rPr>
                <w:t>0</w:t>
              </w:r>
              <w:r>
                <w:rPr>
                  <w:rFonts w:ascii="Times New Roman" w:hAnsi="Times New Roman"/>
                  <w:bCs/>
                </w:rPr>
                <w:t>100;0</w:t>
              </w:r>
              <w:r w:rsidR="00BB3F0F">
                <w:rPr>
                  <w:rFonts w:ascii="Times New Roman" w:hAnsi="Times New Roman"/>
                  <w:bCs/>
                </w:rPr>
                <w:t>0</w:t>
              </w:r>
              <w:r>
                <w:rPr>
                  <w:rFonts w:ascii="Times New Roman" w:hAnsi="Times New Roman"/>
                  <w:bCs/>
                </w:rPr>
                <w:t>10}</w:t>
              </w:r>
            </w:ins>
          </w:p>
        </w:tc>
        <w:tc>
          <w:tcPr>
            <w:tcW w:w="7620" w:type="dxa"/>
          </w:tcPr>
          <w:p w14:paraId="66B939F9" w14:textId="6DF6B901" w:rsidR="003A13D1" w:rsidRDefault="003A13D1" w:rsidP="002509B1">
            <w:pPr>
              <w:pStyle w:val="BodyText1"/>
              <w:spacing w:line="240" w:lineRule="auto"/>
              <w:rPr>
                <w:ins w:id="3988" w:author="Author"/>
                <w:rFonts w:ascii="Times New Roman" w:hAnsi="Times New Roman"/>
                <w:b/>
                <w:bCs/>
              </w:rPr>
            </w:pPr>
            <w:ins w:id="3989" w:author="Author">
              <w:r w:rsidRPr="003A13D1">
                <w:rPr>
                  <w:rFonts w:ascii="Times New Roman" w:hAnsi="Times New Roman"/>
                  <w:b/>
                  <w:bCs/>
                </w:rPr>
                <w:t xml:space="preserve">Entity guaranteeing the public </w:t>
              </w:r>
              <w:r w:rsidRPr="00231EBE">
                <w:rPr>
                  <w:rFonts w:ascii="Times New Roman" w:hAnsi="Times New Roman"/>
                  <w:b/>
                  <w:bCs/>
                </w:rPr>
                <w:t>development credit institution / unit</w:t>
              </w:r>
              <w:r w:rsidR="00092325" w:rsidRPr="00231EBE">
                <w:rPr>
                  <w:rFonts w:ascii="Times New Roman" w:hAnsi="Times New Roman"/>
                  <w:b/>
                  <w:bCs/>
                </w:rPr>
                <w:t xml:space="preserve"> in accordance with</w:t>
              </w:r>
              <w:r w:rsidR="00656442" w:rsidRPr="00231EBE">
                <w:rPr>
                  <w:rFonts w:ascii="Times New Roman" w:hAnsi="Times New Roman"/>
                  <w:b/>
                  <w:bCs/>
                </w:rPr>
                <w:t xml:space="preserve"> point (d) of</w:t>
              </w:r>
              <w:r w:rsidR="00092325" w:rsidRPr="00231EBE">
                <w:rPr>
                  <w:rFonts w:ascii="Times New Roman" w:hAnsi="Times New Roman"/>
                  <w:b/>
                  <w:bCs/>
                </w:rPr>
                <w:t xml:space="preserve"> Art</w:t>
              </w:r>
              <w:r w:rsidR="00BB0B64" w:rsidRPr="00231EBE">
                <w:rPr>
                  <w:rFonts w:ascii="Times New Roman" w:hAnsi="Times New Roman"/>
                  <w:b/>
                  <w:bCs/>
                </w:rPr>
                <w:t>icle</w:t>
              </w:r>
              <w:r w:rsidR="00092325" w:rsidRPr="00231EBE">
                <w:rPr>
                  <w:rFonts w:ascii="Times New Roman" w:hAnsi="Times New Roman"/>
                  <w:b/>
                  <w:bCs/>
                </w:rPr>
                <w:t xml:space="preserve"> 429a(2)</w:t>
              </w:r>
              <w:r w:rsidR="00656442" w:rsidRPr="00231EBE">
                <w:rPr>
                  <w:rFonts w:ascii="Times New Roman" w:hAnsi="Times New Roman"/>
                  <w:b/>
                  <w:bCs/>
                </w:rPr>
                <w:t xml:space="preserve"> </w:t>
              </w:r>
              <w:r w:rsidR="00684733" w:rsidRPr="00231EBE">
                <w:rPr>
                  <w:rFonts w:ascii="Times New Roman" w:hAnsi="Times New Roman"/>
                  <w:b/>
                  <w:bCs/>
                </w:rPr>
                <w:t>CRR</w:t>
              </w:r>
              <w:r w:rsidRPr="00231EBE">
                <w:rPr>
                  <w:rFonts w:ascii="Times New Roman" w:hAnsi="Times New Roman"/>
                  <w:b/>
                  <w:bCs/>
                </w:rPr>
                <w:t>:</w:t>
              </w:r>
              <w:r w:rsidR="00092325">
                <w:rPr>
                  <w:rFonts w:ascii="Times New Roman" w:hAnsi="Times New Roman"/>
                  <w:b/>
                  <w:bCs/>
                </w:rPr>
                <w:t xml:space="preserve"> Central government, Regional government, Local authority</w:t>
              </w:r>
            </w:ins>
          </w:p>
          <w:p w14:paraId="6AF1E789" w14:textId="77777777" w:rsidR="00092325" w:rsidRDefault="00092325" w:rsidP="002509B1">
            <w:pPr>
              <w:pStyle w:val="BodyText1"/>
              <w:spacing w:line="240" w:lineRule="auto"/>
              <w:rPr>
                <w:ins w:id="3990" w:author="Author"/>
                <w:rFonts w:ascii="Times New Roman" w:hAnsi="Times New Roman"/>
                <w:b/>
                <w:bCs/>
              </w:rPr>
            </w:pPr>
          </w:p>
          <w:p w14:paraId="5D4C6A0E" w14:textId="77777777" w:rsidR="00092325" w:rsidRDefault="00092325" w:rsidP="002509B1">
            <w:pPr>
              <w:pStyle w:val="BodyText1"/>
              <w:spacing w:line="240" w:lineRule="auto"/>
              <w:rPr>
                <w:ins w:id="3991" w:author="Author"/>
                <w:rFonts w:ascii="Times New Roman" w:hAnsi="Times New Roman"/>
                <w:bCs/>
              </w:rPr>
            </w:pPr>
            <w:ins w:id="3992" w:author="Author">
              <w:r w:rsidRPr="00B04A5F">
                <w:rPr>
                  <w:rFonts w:ascii="Times New Roman" w:hAnsi="Times New Roman"/>
                  <w:bCs/>
                </w:rPr>
                <w:t xml:space="preserve">The institutions that either </w:t>
              </w:r>
              <w:r w:rsidR="003B054D" w:rsidRPr="00B04A5F">
                <w:rPr>
                  <w:rFonts w:ascii="Times New Roman" w:hAnsi="Times New Roman"/>
                  <w:bCs/>
                </w:rPr>
                <w:t xml:space="preserve">are </w:t>
              </w:r>
              <w:r w:rsidRPr="00B04A5F">
                <w:rPr>
                  <w:rFonts w:ascii="Times New Roman" w:hAnsi="Times New Roman"/>
                  <w:bCs/>
                </w:rPr>
                <w:t xml:space="preserve">a public development </w:t>
              </w:r>
              <w:r>
                <w:rPr>
                  <w:rFonts w:ascii="Times New Roman" w:hAnsi="Times New Roman"/>
                  <w:color w:val="auto"/>
                </w:rPr>
                <w:t>credit institution</w:t>
              </w:r>
              <w:r w:rsidRPr="006F5E81">
                <w:rPr>
                  <w:rFonts w:ascii="Times New Roman" w:hAnsi="Times New Roman"/>
                  <w:color w:val="auto"/>
                </w:rPr>
                <w:t xml:space="preserve"> </w:t>
              </w:r>
              <w:r w:rsidRPr="00B04A5F">
                <w:rPr>
                  <w:rFonts w:ascii="Times New Roman" w:hAnsi="Times New Roman"/>
                  <w:bCs/>
                </w:rPr>
                <w:t>or have a public development unit shall report whether they are guaranteed</w:t>
              </w:r>
              <w:r>
                <w:rPr>
                  <w:rFonts w:ascii="Times New Roman" w:hAnsi="Times New Roman"/>
                  <w:bCs/>
                </w:rPr>
                <w:t xml:space="preserve"> by a central government, a regional government or a local authority.</w:t>
              </w:r>
            </w:ins>
          </w:p>
          <w:p w14:paraId="578D7B84" w14:textId="77777777" w:rsidR="003B054D" w:rsidRDefault="003B054D" w:rsidP="002509B1">
            <w:pPr>
              <w:pStyle w:val="BodyText1"/>
              <w:spacing w:line="240" w:lineRule="auto"/>
              <w:rPr>
                <w:ins w:id="3993" w:author="Author"/>
                <w:rFonts w:ascii="Times New Roman" w:hAnsi="Times New Roman"/>
                <w:bCs/>
              </w:rPr>
            </w:pPr>
          </w:p>
          <w:p w14:paraId="69C86E63" w14:textId="77777777" w:rsidR="00092325" w:rsidRDefault="00092325" w:rsidP="003B054D">
            <w:pPr>
              <w:pStyle w:val="BodyText1"/>
              <w:spacing w:line="240" w:lineRule="auto"/>
              <w:rPr>
                <w:ins w:id="3994" w:author="Author"/>
                <w:rFonts w:ascii="Times New Roman" w:hAnsi="Times New Roman"/>
                <w:bCs/>
              </w:rPr>
            </w:pPr>
            <w:ins w:id="3995" w:author="Author">
              <w:r>
                <w:rPr>
                  <w:rFonts w:ascii="Times New Roman" w:hAnsi="Times New Roman"/>
                  <w:bCs/>
                </w:rPr>
                <w:t>Institutions shall indicate ‘TRUE’ in the row corresponding to the applicable type</w:t>
              </w:r>
              <w:r w:rsidR="003B054D">
                <w:rPr>
                  <w:rFonts w:ascii="Times New Roman" w:hAnsi="Times New Roman"/>
                  <w:bCs/>
                </w:rPr>
                <w:t>(s)</w:t>
              </w:r>
              <w:r>
                <w:rPr>
                  <w:rFonts w:ascii="Times New Roman" w:hAnsi="Times New Roman"/>
                  <w:bCs/>
                </w:rPr>
                <w:t xml:space="preserve"> of </w:t>
              </w:r>
              <w:r w:rsidR="003B054D">
                <w:rPr>
                  <w:rFonts w:ascii="Times New Roman" w:hAnsi="Times New Roman"/>
                  <w:bCs/>
                </w:rPr>
                <w:t xml:space="preserve">protection provider </w:t>
              </w:r>
              <w:r>
                <w:rPr>
                  <w:rFonts w:ascii="Times New Roman" w:hAnsi="Times New Roman"/>
                  <w:bCs/>
                </w:rPr>
                <w:t xml:space="preserve">and ‘FALSE’ </w:t>
              </w:r>
              <w:r w:rsidR="003B054D">
                <w:rPr>
                  <w:rFonts w:ascii="Times New Roman" w:hAnsi="Times New Roman"/>
                  <w:bCs/>
                </w:rPr>
                <w:t>otherwise</w:t>
              </w:r>
              <w:r>
                <w:rPr>
                  <w:rFonts w:ascii="Times New Roman" w:hAnsi="Times New Roman"/>
                  <w:bCs/>
                </w:rPr>
                <w:t>.</w:t>
              </w:r>
            </w:ins>
          </w:p>
          <w:p w14:paraId="493FBA55" w14:textId="77777777" w:rsidR="003B054D" w:rsidRPr="00B132DC" w:rsidRDefault="003B054D" w:rsidP="003B054D">
            <w:pPr>
              <w:pStyle w:val="BodyText1"/>
              <w:spacing w:line="240" w:lineRule="auto"/>
              <w:rPr>
                <w:ins w:id="3996" w:author="Author"/>
                <w:rFonts w:ascii="Times New Roman" w:hAnsi="Times New Roman"/>
                <w:b/>
                <w:bCs/>
              </w:rPr>
            </w:pPr>
          </w:p>
        </w:tc>
      </w:tr>
      <w:tr w:rsidR="00872B4A" w:rsidRPr="00FE002E" w14:paraId="7B661A02" w14:textId="77777777" w:rsidTr="00FC2664">
        <w:trPr>
          <w:ins w:id="3997" w:author="Author"/>
        </w:trPr>
        <w:tc>
          <w:tcPr>
            <w:tcW w:w="1418" w:type="dxa"/>
          </w:tcPr>
          <w:p w14:paraId="184627A9" w14:textId="01E80B34" w:rsidR="00872B4A" w:rsidRPr="00FE002E" w:rsidRDefault="008551A7" w:rsidP="00636093">
            <w:pPr>
              <w:pStyle w:val="BodyText1"/>
              <w:rPr>
                <w:ins w:id="3998" w:author="Author"/>
                <w:rFonts w:ascii="Times New Roman" w:hAnsi="Times New Roman"/>
                <w:bCs/>
              </w:rPr>
            </w:pPr>
            <w:ins w:id="3999" w:author="Author">
              <w:r>
                <w:rPr>
                  <w:rFonts w:ascii="Times New Roman" w:hAnsi="Times New Roman"/>
                  <w:bCs/>
                </w:rPr>
                <w:t>{0</w:t>
              </w:r>
              <w:r w:rsidR="00C2142A">
                <w:rPr>
                  <w:rFonts w:ascii="Times New Roman" w:hAnsi="Times New Roman"/>
                  <w:bCs/>
                </w:rPr>
                <w:t>0</w:t>
              </w:r>
              <w:r w:rsidR="006B78F4">
                <w:rPr>
                  <w:rFonts w:ascii="Times New Roman" w:hAnsi="Times New Roman"/>
                  <w:bCs/>
                </w:rPr>
                <w:t>8</w:t>
              </w:r>
              <w:r w:rsidR="00B04A5F" w:rsidRPr="00FE002E">
                <w:rPr>
                  <w:rFonts w:ascii="Times New Roman" w:hAnsi="Times New Roman"/>
                  <w:bCs/>
                </w:rPr>
                <w:t>0;</w:t>
              </w:r>
              <w:r w:rsidR="00C2142A">
                <w:rPr>
                  <w:rFonts w:ascii="Times New Roman" w:hAnsi="Times New Roman"/>
                  <w:bCs/>
                </w:rPr>
                <w:t>0</w:t>
              </w:r>
              <w:r w:rsidR="00B04A5F">
                <w:rPr>
                  <w:rFonts w:ascii="Times New Roman" w:hAnsi="Times New Roman"/>
                  <w:bCs/>
                </w:rPr>
                <w:t>0</w:t>
              </w:r>
              <w:r w:rsidR="00B04A5F" w:rsidRPr="00FE002E">
                <w:rPr>
                  <w:rFonts w:ascii="Times New Roman" w:hAnsi="Times New Roman"/>
                  <w:bCs/>
                </w:rPr>
                <w:t>1</w:t>
              </w:r>
              <w:r w:rsidR="00B04A5F">
                <w:rPr>
                  <w:rFonts w:ascii="Times New Roman" w:hAnsi="Times New Roman"/>
                  <w:bCs/>
                </w:rPr>
                <w:t>0</w:t>
              </w:r>
              <w:r w:rsidR="00B04A5F" w:rsidRPr="00FE002E">
                <w:rPr>
                  <w:rFonts w:ascii="Times New Roman" w:hAnsi="Times New Roman"/>
                  <w:bCs/>
                </w:rPr>
                <w:t>}</w:t>
              </w:r>
            </w:ins>
          </w:p>
        </w:tc>
        <w:tc>
          <w:tcPr>
            <w:tcW w:w="7620" w:type="dxa"/>
          </w:tcPr>
          <w:p w14:paraId="763F7485" w14:textId="7D0968A1" w:rsidR="00B04A5F" w:rsidRPr="00FE002E" w:rsidRDefault="00B132DC">
            <w:pPr>
              <w:pStyle w:val="BodyText1"/>
              <w:spacing w:line="240" w:lineRule="auto"/>
              <w:rPr>
                <w:ins w:id="4000" w:author="Author"/>
                <w:rFonts w:ascii="Times New Roman" w:hAnsi="Times New Roman"/>
                <w:b/>
                <w:bCs/>
              </w:rPr>
            </w:pPr>
            <w:ins w:id="4001" w:author="Author">
              <w:r w:rsidRPr="00B132DC">
                <w:rPr>
                  <w:rFonts w:ascii="Times New Roman" w:hAnsi="Times New Roman"/>
                  <w:b/>
                  <w:bCs/>
                </w:rPr>
                <w:t>Central government</w:t>
              </w:r>
              <w:r w:rsidRPr="00B132DC" w:rsidDel="00B132DC">
                <w:rPr>
                  <w:rFonts w:ascii="Times New Roman" w:hAnsi="Times New Roman"/>
                  <w:b/>
                  <w:bCs/>
                </w:rPr>
                <w:t xml:space="preserve"> </w:t>
              </w:r>
              <w:r w:rsidR="00872B4A" w:rsidRPr="00872B4A">
                <w:rPr>
                  <w:rFonts w:ascii="Times New Roman" w:hAnsi="Times New Roman"/>
                  <w:b/>
                  <w:bCs/>
                </w:rPr>
                <w:t xml:space="preserve">guaranteeing the public </w:t>
              </w:r>
              <w:r w:rsidR="00872B4A" w:rsidRPr="005F5504">
                <w:rPr>
                  <w:rFonts w:ascii="Times New Roman" w:hAnsi="Times New Roman"/>
                  <w:b/>
                  <w:bCs/>
                </w:rPr>
                <w:t xml:space="preserve">development </w:t>
              </w:r>
              <w:r w:rsidR="00D66716" w:rsidRPr="005F5504">
                <w:rPr>
                  <w:rFonts w:ascii="Times New Roman" w:hAnsi="Times New Roman"/>
                  <w:b/>
                  <w:color w:val="auto"/>
                </w:rPr>
                <w:t>credit institutions</w:t>
              </w:r>
              <w:r w:rsidR="00872B4A" w:rsidRPr="005F5504">
                <w:rPr>
                  <w:rFonts w:ascii="Times New Roman" w:hAnsi="Times New Roman"/>
                  <w:b/>
                  <w:bCs/>
                </w:rPr>
                <w:t>/ unit</w:t>
              </w:r>
            </w:ins>
          </w:p>
        </w:tc>
      </w:tr>
      <w:tr w:rsidR="00B132DC" w:rsidRPr="00FE002E" w14:paraId="355B1E3D" w14:textId="77777777" w:rsidTr="00E909E2">
        <w:trPr>
          <w:ins w:id="4002" w:author="Author"/>
        </w:trPr>
        <w:tc>
          <w:tcPr>
            <w:tcW w:w="1418" w:type="dxa"/>
          </w:tcPr>
          <w:p w14:paraId="1700BD22" w14:textId="1957DAF2" w:rsidR="00B132DC" w:rsidRPr="00FE002E" w:rsidRDefault="003A13D1" w:rsidP="00E909E2">
            <w:pPr>
              <w:pStyle w:val="BodyText1"/>
              <w:rPr>
                <w:ins w:id="4003" w:author="Author"/>
                <w:rFonts w:ascii="Times New Roman" w:hAnsi="Times New Roman"/>
                <w:bCs/>
              </w:rPr>
            </w:pPr>
            <w:ins w:id="4004" w:author="Author">
              <w:r>
                <w:rPr>
                  <w:rFonts w:ascii="Times New Roman" w:hAnsi="Times New Roman"/>
                  <w:bCs/>
                </w:rPr>
                <w:t>{0</w:t>
              </w:r>
              <w:r w:rsidR="00C2142A">
                <w:rPr>
                  <w:rFonts w:ascii="Times New Roman" w:hAnsi="Times New Roman"/>
                  <w:bCs/>
                </w:rPr>
                <w:t>0</w:t>
              </w:r>
              <w:r>
                <w:rPr>
                  <w:rFonts w:ascii="Times New Roman" w:hAnsi="Times New Roman"/>
                  <w:bCs/>
                </w:rPr>
                <w:t>90</w:t>
              </w:r>
              <w:r w:rsidR="00B132DC" w:rsidRPr="00FE002E">
                <w:rPr>
                  <w:rFonts w:ascii="Times New Roman" w:hAnsi="Times New Roman"/>
                  <w:bCs/>
                </w:rPr>
                <w:t>;</w:t>
              </w:r>
              <w:r w:rsidR="00B132DC">
                <w:rPr>
                  <w:rFonts w:ascii="Times New Roman" w:hAnsi="Times New Roman"/>
                  <w:bCs/>
                </w:rPr>
                <w:t>0</w:t>
              </w:r>
              <w:r w:rsidR="00C2142A">
                <w:rPr>
                  <w:rFonts w:ascii="Times New Roman" w:hAnsi="Times New Roman"/>
                  <w:bCs/>
                </w:rPr>
                <w:t>0</w:t>
              </w:r>
              <w:r w:rsidR="00B132DC" w:rsidRPr="00FE002E">
                <w:rPr>
                  <w:rFonts w:ascii="Times New Roman" w:hAnsi="Times New Roman"/>
                  <w:bCs/>
                </w:rPr>
                <w:t>1</w:t>
              </w:r>
              <w:r w:rsidR="00B132DC">
                <w:rPr>
                  <w:rFonts w:ascii="Times New Roman" w:hAnsi="Times New Roman"/>
                  <w:bCs/>
                </w:rPr>
                <w:t>0</w:t>
              </w:r>
              <w:r w:rsidR="00B132DC" w:rsidRPr="00FE002E">
                <w:rPr>
                  <w:rFonts w:ascii="Times New Roman" w:hAnsi="Times New Roman"/>
                  <w:bCs/>
                </w:rPr>
                <w:t>}</w:t>
              </w:r>
            </w:ins>
          </w:p>
        </w:tc>
        <w:tc>
          <w:tcPr>
            <w:tcW w:w="7620" w:type="dxa"/>
          </w:tcPr>
          <w:p w14:paraId="12648551" w14:textId="723AC193" w:rsidR="00B132DC" w:rsidRPr="00FE002E" w:rsidRDefault="000A5B0A" w:rsidP="00DC1AFB">
            <w:pPr>
              <w:pStyle w:val="BodyText1"/>
              <w:spacing w:line="240" w:lineRule="auto"/>
              <w:rPr>
                <w:ins w:id="4005" w:author="Author"/>
                <w:rFonts w:ascii="Times New Roman" w:hAnsi="Times New Roman"/>
                <w:b/>
                <w:bCs/>
              </w:rPr>
            </w:pPr>
            <w:ins w:id="4006" w:author="Author">
              <w:r w:rsidRPr="000A5B0A">
                <w:rPr>
                  <w:rFonts w:ascii="Times New Roman" w:hAnsi="Times New Roman"/>
                  <w:b/>
                  <w:bCs/>
                </w:rPr>
                <w:t xml:space="preserve">Regional government </w:t>
              </w:r>
              <w:r w:rsidR="00F8212C" w:rsidRPr="00872B4A">
                <w:rPr>
                  <w:rFonts w:ascii="Times New Roman" w:hAnsi="Times New Roman"/>
                  <w:b/>
                  <w:bCs/>
                </w:rPr>
                <w:t xml:space="preserve">guaranteeing the public </w:t>
              </w:r>
              <w:r w:rsidR="00F8212C" w:rsidRPr="005F5504">
                <w:rPr>
                  <w:rFonts w:ascii="Times New Roman" w:hAnsi="Times New Roman"/>
                  <w:b/>
                  <w:bCs/>
                </w:rPr>
                <w:t xml:space="preserve">development </w:t>
              </w:r>
              <w:r w:rsidR="00F8212C" w:rsidRPr="005F5504">
                <w:rPr>
                  <w:rFonts w:ascii="Times New Roman" w:hAnsi="Times New Roman"/>
                  <w:b/>
                  <w:color w:val="auto"/>
                </w:rPr>
                <w:t>credit institutions</w:t>
              </w:r>
              <w:r w:rsidR="00F8212C" w:rsidRPr="005F5504">
                <w:rPr>
                  <w:rFonts w:ascii="Times New Roman" w:hAnsi="Times New Roman"/>
                  <w:b/>
                  <w:bCs/>
                </w:rPr>
                <w:t>/ unit</w:t>
              </w:r>
            </w:ins>
          </w:p>
        </w:tc>
      </w:tr>
      <w:tr w:rsidR="00B132DC" w:rsidRPr="00FE002E" w14:paraId="261210F5" w14:textId="77777777" w:rsidTr="00E909E2">
        <w:trPr>
          <w:ins w:id="4007" w:author="Author"/>
        </w:trPr>
        <w:tc>
          <w:tcPr>
            <w:tcW w:w="1418" w:type="dxa"/>
          </w:tcPr>
          <w:p w14:paraId="03A3CB47" w14:textId="5C79DC97" w:rsidR="00B132DC" w:rsidRPr="00FE002E" w:rsidRDefault="003A13D1" w:rsidP="00E909E2">
            <w:pPr>
              <w:pStyle w:val="BodyText1"/>
              <w:rPr>
                <w:ins w:id="4008" w:author="Author"/>
                <w:rFonts w:ascii="Times New Roman" w:hAnsi="Times New Roman"/>
                <w:bCs/>
              </w:rPr>
            </w:pPr>
            <w:ins w:id="4009" w:author="Author">
              <w:r>
                <w:rPr>
                  <w:rFonts w:ascii="Times New Roman" w:hAnsi="Times New Roman"/>
                  <w:bCs/>
                </w:rPr>
                <w:t>{</w:t>
              </w:r>
              <w:r w:rsidR="00C2142A">
                <w:rPr>
                  <w:rFonts w:ascii="Times New Roman" w:hAnsi="Times New Roman"/>
                  <w:bCs/>
                </w:rPr>
                <w:t>0</w:t>
              </w:r>
              <w:r>
                <w:rPr>
                  <w:rFonts w:ascii="Times New Roman" w:hAnsi="Times New Roman"/>
                  <w:bCs/>
                </w:rPr>
                <w:t>100</w:t>
              </w:r>
              <w:r w:rsidR="00B132DC" w:rsidRPr="00FE002E">
                <w:rPr>
                  <w:rFonts w:ascii="Times New Roman" w:hAnsi="Times New Roman"/>
                  <w:bCs/>
                </w:rPr>
                <w:t>;</w:t>
              </w:r>
              <w:r w:rsidR="00C2142A">
                <w:rPr>
                  <w:rFonts w:ascii="Times New Roman" w:hAnsi="Times New Roman"/>
                  <w:bCs/>
                </w:rPr>
                <w:t>0</w:t>
              </w:r>
              <w:r w:rsidR="00B132DC">
                <w:rPr>
                  <w:rFonts w:ascii="Times New Roman" w:hAnsi="Times New Roman"/>
                  <w:bCs/>
                </w:rPr>
                <w:t>0</w:t>
              </w:r>
              <w:r w:rsidR="00B132DC" w:rsidRPr="00FE002E">
                <w:rPr>
                  <w:rFonts w:ascii="Times New Roman" w:hAnsi="Times New Roman"/>
                  <w:bCs/>
                </w:rPr>
                <w:t>1</w:t>
              </w:r>
              <w:r w:rsidR="00B132DC">
                <w:rPr>
                  <w:rFonts w:ascii="Times New Roman" w:hAnsi="Times New Roman"/>
                  <w:bCs/>
                </w:rPr>
                <w:t>0</w:t>
              </w:r>
              <w:r w:rsidR="00B132DC" w:rsidRPr="00FE002E">
                <w:rPr>
                  <w:rFonts w:ascii="Times New Roman" w:hAnsi="Times New Roman"/>
                  <w:bCs/>
                </w:rPr>
                <w:t>}</w:t>
              </w:r>
            </w:ins>
          </w:p>
        </w:tc>
        <w:tc>
          <w:tcPr>
            <w:tcW w:w="7620" w:type="dxa"/>
          </w:tcPr>
          <w:p w14:paraId="3DBA105A" w14:textId="07763F33" w:rsidR="00B132DC" w:rsidRPr="00FE002E" w:rsidRDefault="004D70D0" w:rsidP="00DC1AFB">
            <w:pPr>
              <w:pStyle w:val="BodyText1"/>
              <w:spacing w:line="240" w:lineRule="auto"/>
              <w:rPr>
                <w:ins w:id="4010" w:author="Author"/>
                <w:rFonts w:ascii="Times New Roman" w:hAnsi="Times New Roman"/>
                <w:b/>
                <w:bCs/>
              </w:rPr>
            </w:pPr>
            <w:ins w:id="4011" w:author="Author">
              <w:r w:rsidRPr="004D70D0">
                <w:rPr>
                  <w:rFonts w:ascii="Times New Roman" w:hAnsi="Times New Roman"/>
                  <w:b/>
                  <w:bCs/>
                </w:rPr>
                <w:t xml:space="preserve">Local authority </w:t>
              </w:r>
              <w:r w:rsidR="00F8212C" w:rsidRPr="00872B4A">
                <w:rPr>
                  <w:rFonts w:ascii="Times New Roman" w:hAnsi="Times New Roman"/>
                  <w:b/>
                  <w:bCs/>
                </w:rPr>
                <w:t xml:space="preserve">guaranteeing the public </w:t>
              </w:r>
              <w:r w:rsidR="00F8212C" w:rsidRPr="005F5504">
                <w:rPr>
                  <w:rFonts w:ascii="Times New Roman" w:hAnsi="Times New Roman"/>
                  <w:b/>
                  <w:bCs/>
                </w:rPr>
                <w:t xml:space="preserve">development </w:t>
              </w:r>
              <w:r w:rsidR="00F8212C" w:rsidRPr="005F5504">
                <w:rPr>
                  <w:rFonts w:ascii="Times New Roman" w:hAnsi="Times New Roman"/>
                  <w:b/>
                  <w:color w:val="auto"/>
                </w:rPr>
                <w:t>credit institutions</w:t>
              </w:r>
              <w:r w:rsidR="00F8212C" w:rsidRPr="005F5504">
                <w:rPr>
                  <w:rFonts w:ascii="Times New Roman" w:hAnsi="Times New Roman"/>
                  <w:b/>
                  <w:bCs/>
                </w:rPr>
                <w:t>/ unit</w:t>
              </w:r>
            </w:ins>
          </w:p>
        </w:tc>
      </w:tr>
      <w:tr w:rsidR="003B054D" w:rsidRPr="00FE002E" w14:paraId="34258127" w14:textId="77777777" w:rsidTr="00FC2664">
        <w:trPr>
          <w:ins w:id="4012" w:author="Author"/>
        </w:trPr>
        <w:tc>
          <w:tcPr>
            <w:tcW w:w="1418" w:type="dxa"/>
          </w:tcPr>
          <w:p w14:paraId="35F9E1F6" w14:textId="4B3A5235" w:rsidR="003B054D" w:rsidRDefault="00F966CA" w:rsidP="00636093">
            <w:pPr>
              <w:pStyle w:val="BodyText1"/>
              <w:rPr>
                <w:ins w:id="4013" w:author="Author"/>
                <w:rFonts w:ascii="Times New Roman" w:hAnsi="Times New Roman"/>
                <w:bCs/>
              </w:rPr>
            </w:pPr>
            <w:ins w:id="4014" w:author="Author">
              <w:r>
                <w:rPr>
                  <w:rFonts w:ascii="Times New Roman" w:hAnsi="Times New Roman"/>
                  <w:bCs/>
                </w:rPr>
                <w:t>{</w:t>
              </w:r>
              <w:r w:rsidR="00C2142A">
                <w:rPr>
                  <w:rFonts w:ascii="Times New Roman" w:hAnsi="Times New Roman"/>
                  <w:bCs/>
                </w:rPr>
                <w:t>0</w:t>
              </w:r>
              <w:r>
                <w:rPr>
                  <w:rFonts w:ascii="Times New Roman" w:hAnsi="Times New Roman"/>
                  <w:bCs/>
                </w:rPr>
                <w:t>110</w:t>
              </w:r>
              <w:r w:rsidRPr="00FE002E">
                <w:rPr>
                  <w:rFonts w:ascii="Times New Roman" w:hAnsi="Times New Roman"/>
                  <w:bCs/>
                </w:rPr>
                <w:t>;</w:t>
              </w:r>
              <w:r>
                <w:rPr>
                  <w:rFonts w:ascii="Times New Roman" w:hAnsi="Times New Roman"/>
                  <w:bCs/>
                </w:rPr>
                <w:t>0</w:t>
              </w:r>
              <w:r w:rsidR="00C2142A">
                <w:rPr>
                  <w:rFonts w:ascii="Times New Roman" w:hAnsi="Times New Roman"/>
                  <w:bCs/>
                </w:rPr>
                <w:t>0</w:t>
              </w:r>
              <w:r w:rsidRPr="00FE002E">
                <w:rPr>
                  <w:rFonts w:ascii="Times New Roman" w:hAnsi="Times New Roman"/>
                  <w:bCs/>
                </w:rPr>
                <w:t>1</w:t>
              </w:r>
              <w:r>
                <w:rPr>
                  <w:rFonts w:ascii="Times New Roman" w:hAnsi="Times New Roman"/>
                  <w:bCs/>
                </w:rPr>
                <w:t>0</w:t>
              </w:r>
              <w:r w:rsidRPr="00FE002E">
                <w:rPr>
                  <w:rFonts w:ascii="Times New Roman" w:hAnsi="Times New Roman"/>
                  <w:bCs/>
                </w:rPr>
                <w:t>}</w:t>
              </w:r>
              <w:r>
                <w:rPr>
                  <w:rFonts w:ascii="Times New Roman" w:hAnsi="Times New Roman"/>
                  <w:bCs/>
                </w:rPr>
                <w:t>;</w:t>
              </w:r>
            </w:ins>
          </w:p>
          <w:p w14:paraId="4E5E6B84" w14:textId="41699235" w:rsidR="00F966CA" w:rsidRDefault="00F966CA" w:rsidP="00636093">
            <w:pPr>
              <w:pStyle w:val="BodyText1"/>
              <w:rPr>
                <w:ins w:id="4015" w:author="Author"/>
                <w:rFonts w:ascii="Times New Roman" w:hAnsi="Times New Roman"/>
                <w:bCs/>
              </w:rPr>
            </w:pPr>
            <w:ins w:id="4016" w:author="Author">
              <w:r>
                <w:rPr>
                  <w:rFonts w:ascii="Times New Roman" w:hAnsi="Times New Roman"/>
                  <w:bCs/>
                </w:rPr>
                <w:t>{</w:t>
              </w:r>
              <w:r w:rsidR="00C2142A">
                <w:rPr>
                  <w:rFonts w:ascii="Times New Roman" w:hAnsi="Times New Roman"/>
                  <w:bCs/>
                </w:rPr>
                <w:t>0</w:t>
              </w:r>
              <w:r>
                <w:rPr>
                  <w:rFonts w:ascii="Times New Roman" w:hAnsi="Times New Roman"/>
                  <w:bCs/>
                </w:rPr>
                <w:t>120</w:t>
              </w:r>
              <w:r w:rsidRPr="00FE002E">
                <w:rPr>
                  <w:rFonts w:ascii="Times New Roman" w:hAnsi="Times New Roman"/>
                  <w:bCs/>
                </w:rPr>
                <w:t>;</w:t>
              </w:r>
              <w:r>
                <w:rPr>
                  <w:rFonts w:ascii="Times New Roman" w:hAnsi="Times New Roman"/>
                  <w:bCs/>
                </w:rPr>
                <w:t>0</w:t>
              </w:r>
              <w:r w:rsidR="00C2142A">
                <w:rPr>
                  <w:rFonts w:ascii="Times New Roman" w:hAnsi="Times New Roman"/>
                  <w:bCs/>
                </w:rPr>
                <w:t>0</w:t>
              </w:r>
              <w:r w:rsidRPr="00FE002E">
                <w:rPr>
                  <w:rFonts w:ascii="Times New Roman" w:hAnsi="Times New Roman"/>
                  <w:bCs/>
                </w:rPr>
                <w:t>1</w:t>
              </w:r>
              <w:r>
                <w:rPr>
                  <w:rFonts w:ascii="Times New Roman" w:hAnsi="Times New Roman"/>
                  <w:bCs/>
                </w:rPr>
                <w:t>0</w:t>
              </w:r>
              <w:r w:rsidRPr="00FE002E">
                <w:rPr>
                  <w:rFonts w:ascii="Times New Roman" w:hAnsi="Times New Roman"/>
                  <w:bCs/>
                </w:rPr>
                <w:t>}</w:t>
              </w:r>
              <w:r>
                <w:rPr>
                  <w:rFonts w:ascii="Times New Roman" w:hAnsi="Times New Roman"/>
                  <w:bCs/>
                </w:rPr>
                <w:t>;</w:t>
              </w:r>
            </w:ins>
          </w:p>
          <w:p w14:paraId="174F75EE" w14:textId="42C2EAF1" w:rsidR="00F966CA" w:rsidRDefault="00F966CA" w:rsidP="00636093">
            <w:pPr>
              <w:pStyle w:val="BodyText1"/>
              <w:rPr>
                <w:ins w:id="4017" w:author="Author"/>
                <w:rFonts w:ascii="Times New Roman" w:hAnsi="Times New Roman"/>
                <w:bCs/>
              </w:rPr>
            </w:pPr>
            <w:ins w:id="4018" w:author="Author">
              <w:r>
                <w:rPr>
                  <w:rFonts w:ascii="Times New Roman" w:hAnsi="Times New Roman"/>
                  <w:bCs/>
                </w:rPr>
                <w:lastRenderedPageBreak/>
                <w:t>{</w:t>
              </w:r>
              <w:r w:rsidR="00C2142A">
                <w:rPr>
                  <w:rFonts w:ascii="Times New Roman" w:hAnsi="Times New Roman"/>
                  <w:bCs/>
                </w:rPr>
                <w:t>0</w:t>
              </w:r>
              <w:r>
                <w:rPr>
                  <w:rFonts w:ascii="Times New Roman" w:hAnsi="Times New Roman"/>
                  <w:bCs/>
                </w:rPr>
                <w:t>130</w:t>
              </w:r>
              <w:r w:rsidRPr="00FE002E">
                <w:rPr>
                  <w:rFonts w:ascii="Times New Roman" w:hAnsi="Times New Roman"/>
                  <w:bCs/>
                </w:rPr>
                <w:t>;</w:t>
              </w:r>
              <w:r>
                <w:rPr>
                  <w:rFonts w:ascii="Times New Roman" w:hAnsi="Times New Roman"/>
                  <w:bCs/>
                </w:rPr>
                <w:t>0</w:t>
              </w:r>
              <w:r w:rsidR="00C2142A">
                <w:rPr>
                  <w:rFonts w:ascii="Times New Roman" w:hAnsi="Times New Roman"/>
                  <w:bCs/>
                </w:rPr>
                <w:t>0</w:t>
              </w:r>
              <w:r w:rsidRPr="00FE002E">
                <w:rPr>
                  <w:rFonts w:ascii="Times New Roman" w:hAnsi="Times New Roman"/>
                  <w:bCs/>
                </w:rPr>
                <w:t>1</w:t>
              </w:r>
              <w:r>
                <w:rPr>
                  <w:rFonts w:ascii="Times New Roman" w:hAnsi="Times New Roman"/>
                  <w:bCs/>
                </w:rPr>
                <w:t>0</w:t>
              </w:r>
              <w:r w:rsidRPr="00FE002E">
                <w:rPr>
                  <w:rFonts w:ascii="Times New Roman" w:hAnsi="Times New Roman"/>
                  <w:bCs/>
                </w:rPr>
                <w:t>}</w:t>
              </w:r>
            </w:ins>
          </w:p>
        </w:tc>
        <w:tc>
          <w:tcPr>
            <w:tcW w:w="7620" w:type="dxa"/>
          </w:tcPr>
          <w:p w14:paraId="5E6BF02B" w14:textId="58A39281" w:rsidR="003B054D" w:rsidRDefault="003B054D" w:rsidP="002509B1">
            <w:pPr>
              <w:pStyle w:val="BodyText1"/>
              <w:spacing w:line="240" w:lineRule="auto"/>
              <w:rPr>
                <w:ins w:id="4019" w:author="Author"/>
                <w:rFonts w:ascii="Times New Roman" w:hAnsi="Times New Roman"/>
                <w:b/>
                <w:bCs/>
              </w:rPr>
            </w:pPr>
            <w:ins w:id="4020" w:author="Author">
              <w:r w:rsidRPr="004D70D0">
                <w:rPr>
                  <w:rFonts w:ascii="Times New Roman" w:hAnsi="Times New Roman"/>
                  <w:b/>
                  <w:bCs/>
                </w:rPr>
                <w:lastRenderedPageBreak/>
                <w:t xml:space="preserve">Type of </w:t>
              </w:r>
              <w:r w:rsidR="00AE4A88">
                <w:rPr>
                  <w:rFonts w:ascii="Times New Roman" w:hAnsi="Times New Roman"/>
                  <w:b/>
                  <w:bCs/>
                </w:rPr>
                <w:t>guarantee</w:t>
              </w:r>
              <w:r w:rsidRPr="004D70D0">
                <w:rPr>
                  <w:rFonts w:ascii="Times New Roman" w:hAnsi="Times New Roman"/>
                  <w:b/>
                  <w:bCs/>
                </w:rPr>
                <w:t xml:space="preserve"> received in accordance with </w:t>
              </w:r>
              <w:r w:rsidR="00656442">
                <w:rPr>
                  <w:rFonts w:ascii="Times New Roman" w:hAnsi="Times New Roman"/>
                  <w:b/>
                  <w:bCs/>
                </w:rPr>
                <w:t xml:space="preserve">point (d) of </w:t>
              </w:r>
              <w:r w:rsidRPr="004D70D0">
                <w:rPr>
                  <w:rFonts w:ascii="Times New Roman" w:hAnsi="Times New Roman"/>
                  <w:b/>
                  <w:bCs/>
                </w:rPr>
                <w:t>Art</w:t>
              </w:r>
              <w:r w:rsidR="00BB0B64">
                <w:rPr>
                  <w:rFonts w:ascii="Times New Roman" w:hAnsi="Times New Roman"/>
                  <w:b/>
                  <w:bCs/>
                </w:rPr>
                <w:t>icle</w:t>
              </w:r>
              <w:r w:rsidRPr="004D70D0">
                <w:rPr>
                  <w:rFonts w:ascii="Times New Roman" w:hAnsi="Times New Roman"/>
                  <w:b/>
                  <w:bCs/>
                </w:rPr>
                <w:t xml:space="preserve"> 429a(2) CRR</w:t>
              </w:r>
            </w:ins>
          </w:p>
          <w:p w14:paraId="6DE9911D" w14:textId="77777777" w:rsidR="003B054D" w:rsidRDefault="003B054D" w:rsidP="002509B1">
            <w:pPr>
              <w:pStyle w:val="BodyText1"/>
              <w:spacing w:line="240" w:lineRule="auto"/>
              <w:rPr>
                <w:ins w:id="4021" w:author="Author"/>
                <w:rFonts w:ascii="Times New Roman" w:hAnsi="Times New Roman"/>
                <w:b/>
                <w:bCs/>
              </w:rPr>
            </w:pPr>
          </w:p>
          <w:p w14:paraId="3470EA2A" w14:textId="77777777" w:rsidR="003B054D" w:rsidRDefault="003B054D" w:rsidP="003B054D">
            <w:pPr>
              <w:pStyle w:val="BodyText1"/>
              <w:spacing w:line="240" w:lineRule="auto"/>
              <w:rPr>
                <w:ins w:id="4022" w:author="Author"/>
                <w:rFonts w:ascii="Times New Roman" w:hAnsi="Times New Roman"/>
                <w:bCs/>
              </w:rPr>
            </w:pPr>
            <w:ins w:id="4023" w:author="Author">
              <w:r>
                <w:rPr>
                  <w:rFonts w:ascii="Times New Roman" w:hAnsi="Times New Roman"/>
                  <w:bCs/>
                </w:rPr>
                <w:lastRenderedPageBreak/>
                <w:t xml:space="preserve">The institutions that either </w:t>
              </w:r>
              <w:r w:rsidRPr="00B04A5F">
                <w:rPr>
                  <w:rFonts w:ascii="Times New Roman" w:hAnsi="Times New Roman"/>
                  <w:bCs/>
                </w:rPr>
                <w:t xml:space="preserve">are a public development </w:t>
              </w:r>
              <w:r>
                <w:rPr>
                  <w:rFonts w:ascii="Times New Roman" w:hAnsi="Times New Roman"/>
                  <w:color w:val="auto"/>
                </w:rPr>
                <w:t>credit institution</w:t>
              </w:r>
              <w:r w:rsidRPr="006F5E81">
                <w:rPr>
                  <w:rFonts w:ascii="Times New Roman" w:hAnsi="Times New Roman"/>
                  <w:color w:val="auto"/>
                </w:rPr>
                <w:t xml:space="preserve"> </w:t>
              </w:r>
              <w:r w:rsidRPr="00B04A5F">
                <w:rPr>
                  <w:rFonts w:ascii="Times New Roman" w:hAnsi="Times New Roman"/>
                  <w:bCs/>
                </w:rPr>
                <w:t xml:space="preserve">or have a public development unit shall report </w:t>
              </w:r>
              <w:r>
                <w:rPr>
                  <w:rFonts w:ascii="Times New Roman" w:hAnsi="Times New Roman"/>
                  <w:bCs/>
                </w:rPr>
                <w:t>the type of protection received.</w:t>
              </w:r>
            </w:ins>
          </w:p>
          <w:p w14:paraId="6AD424FF" w14:textId="77777777" w:rsidR="003B054D" w:rsidRDefault="003B054D" w:rsidP="002509B1">
            <w:pPr>
              <w:pStyle w:val="BodyText1"/>
              <w:spacing w:line="240" w:lineRule="auto"/>
              <w:rPr>
                <w:ins w:id="4024" w:author="Author"/>
                <w:rFonts w:ascii="Times New Roman" w:hAnsi="Times New Roman"/>
                <w:b/>
                <w:bCs/>
              </w:rPr>
            </w:pPr>
          </w:p>
          <w:p w14:paraId="679C3F5F" w14:textId="77777777" w:rsidR="003B054D" w:rsidRDefault="003B054D" w:rsidP="003B054D">
            <w:pPr>
              <w:pStyle w:val="BodyText1"/>
              <w:spacing w:line="240" w:lineRule="auto"/>
              <w:rPr>
                <w:ins w:id="4025" w:author="Author"/>
                <w:rFonts w:ascii="Times New Roman" w:hAnsi="Times New Roman"/>
                <w:bCs/>
              </w:rPr>
            </w:pPr>
            <w:ins w:id="4026" w:author="Author">
              <w:r>
                <w:rPr>
                  <w:rFonts w:ascii="Times New Roman" w:hAnsi="Times New Roman"/>
                  <w:bCs/>
                </w:rPr>
                <w:t>Institutions shall indicate ‘TRUE’ in the row corresponding to the applicable type(s) of protection and ‘FALSE’ otherwise.</w:t>
              </w:r>
            </w:ins>
          </w:p>
          <w:p w14:paraId="70381FB6" w14:textId="77777777" w:rsidR="003B054D" w:rsidRPr="004D70D0" w:rsidRDefault="003B054D" w:rsidP="003B054D">
            <w:pPr>
              <w:pStyle w:val="BodyText1"/>
              <w:spacing w:line="240" w:lineRule="auto"/>
              <w:rPr>
                <w:ins w:id="4027" w:author="Author"/>
                <w:rFonts w:ascii="Times New Roman" w:hAnsi="Times New Roman"/>
                <w:b/>
                <w:bCs/>
              </w:rPr>
            </w:pPr>
          </w:p>
        </w:tc>
      </w:tr>
      <w:tr w:rsidR="004D70D0" w:rsidRPr="00FE002E" w14:paraId="049655D5" w14:textId="77777777" w:rsidTr="00FC2664">
        <w:trPr>
          <w:ins w:id="4028" w:author="Author"/>
        </w:trPr>
        <w:tc>
          <w:tcPr>
            <w:tcW w:w="1418" w:type="dxa"/>
          </w:tcPr>
          <w:p w14:paraId="1DD88EB6" w14:textId="02D4AA7C" w:rsidR="004D70D0" w:rsidRDefault="00F966CA" w:rsidP="00F966CA">
            <w:pPr>
              <w:pStyle w:val="BodyText1"/>
              <w:rPr>
                <w:ins w:id="4029" w:author="Author"/>
                <w:rFonts w:ascii="Times New Roman" w:hAnsi="Times New Roman"/>
                <w:bCs/>
              </w:rPr>
            </w:pPr>
            <w:ins w:id="4030" w:author="Author">
              <w:r>
                <w:rPr>
                  <w:rFonts w:ascii="Times New Roman" w:hAnsi="Times New Roman"/>
                  <w:bCs/>
                </w:rPr>
                <w:lastRenderedPageBreak/>
                <w:t>{</w:t>
              </w:r>
              <w:r w:rsidR="00C2142A">
                <w:rPr>
                  <w:rFonts w:ascii="Times New Roman" w:hAnsi="Times New Roman"/>
                  <w:bCs/>
                </w:rPr>
                <w:t>0</w:t>
              </w:r>
              <w:r>
                <w:rPr>
                  <w:rFonts w:ascii="Times New Roman" w:hAnsi="Times New Roman"/>
                  <w:bCs/>
                </w:rPr>
                <w:t>110</w:t>
              </w:r>
              <w:r w:rsidR="004D70D0" w:rsidRPr="00FE002E">
                <w:rPr>
                  <w:rFonts w:ascii="Times New Roman" w:hAnsi="Times New Roman"/>
                  <w:bCs/>
                </w:rPr>
                <w:t>;</w:t>
              </w:r>
              <w:r w:rsidR="004D70D0">
                <w:rPr>
                  <w:rFonts w:ascii="Times New Roman" w:hAnsi="Times New Roman"/>
                  <w:bCs/>
                </w:rPr>
                <w:t>0</w:t>
              </w:r>
              <w:r w:rsidR="00C2142A">
                <w:rPr>
                  <w:rFonts w:ascii="Times New Roman" w:hAnsi="Times New Roman"/>
                  <w:bCs/>
                </w:rPr>
                <w:t>0</w:t>
              </w:r>
              <w:r w:rsidR="004D70D0" w:rsidRPr="00FE002E">
                <w:rPr>
                  <w:rFonts w:ascii="Times New Roman" w:hAnsi="Times New Roman"/>
                  <w:bCs/>
                </w:rPr>
                <w:t>1</w:t>
              </w:r>
              <w:r w:rsidR="004D70D0">
                <w:rPr>
                  <w:rFonts w:ascii="Times New Roman" w:hAnsi="Times New Roman"/>
                  <w:bCs/>
                </w:rPr>
                <w:t>0</w:t>
              </w:r>
              <w:r w:rsidR="004D70D0" w:rsidRPr="00FE002E">
                <w:rPr>
                  <w:rFonts w:ascii="Times New Roman" w:hAnsi="Times New Roman"/>
                  <w:bCs/>
                </w:rPr>
                <w:t>}</w:t>
              </w:r>
            </w:ins>
          </w:p>
        </w:tc>
        <w:tc>
          <w:tcPr>
            <w:tcW w:w="7620" w:type="dxa"/>
          </w:tcPr>
          <w:p w14:paraId="17E791EB" w14:textId="77777777" w:rsidR="002C169A" w:rsidRDefault="004D70D0" w:rsidP="002509B1">
            <w:pPr>
              <w:pStyle w:val="BodyText1"/>
              <w:spacing w:line="240" w:lineRule="auto"/>
              <w:rPr>
                <w:ins w:id="4031" w:author="Author"/>
                <w:rFonts w:ascii="Times New Roman" w:hAnsi="Times New Roman"/>
                <w:b/>
                <w:bCs/>
              </w:rPr>
            </w:pPr>
            <w:ins w:id="4032" w:author="Author">
              <w:r w:rsidRPr="004D70D0">
                <w:rPr>
                  <w:rFonts w:ascii="Times New Roman" w:hAnsi="Times New Roman"/>
                  <w:b/>
                  <w:bCs/>
                </w:rPr>
                <w:t>Obligation to protect the credit institutions' viability</w:t>
              </w:r>
            </w:ins>
          </w:p>
          <w:p w14:paraId="29D5A7E2" w14:textId="77777777" w:rsidR="004D70D0" w:rsidRPr="00B04A5F" w:rsidRDefault="004D70D0" w:rsidP="002509B1">
            <w:pPr>
              <w:pStyle w:val="BodyText1"/>
              <w:spacing w:line="240" w:lineRule="auto"/>
              <w:rPr>
                <w:ins w:id="4033" w:author="Author"/>
                <w:rFonts w:ascii="Times New Roman" w:hAnsi="Times New Roman"/>
                <w:b/>
                <w:bCs/>
              </w:rPr>
            </w:pPr>
          </w:p>
        </w:tc>
      </w:tr>
      <w:tr w:rsidR="004D70D0" w:rsidRPr="00FE002E" w14:paraId="4796D2E1" w14:textId="77777777" w:rsidTr="00FC2664">
        <w:trPr>
          <w:ins w:id="4034" w:author="Author"/>
        </w:trPr>
        <w:tc>
          <w:tcPr>
            <w:tcW w:w="1418" w:type="dxa"/>
          </w:tcPr>
          <w:p w14:paraId="16677FDC" w14:textId="37E0FCCD" w:rsidR="004D70D0" w:rsidRDefault="00F966CA" w:rsidP="00636093">
            <w:pPr>
              <w:pStyle w:val="BodyText1"/>
              <w:rPr>
                <w:ins w:id="4035" w:author="Author"/>
                <w:rFonts w:ascii="Times New Roman" w:hAnsi="Times New Roman"/>
                <w:bCs/>
              </w:rPr>
            </w:pPr>
            <w:ins w:id="4036" w:author="Author">
              <w:r>
                <w:rPr>
                  <w:rFonts w:ascii="Times New Roman" w:hAnsi="Times New Roman"/>
                  <w:bCs/>
                </w:rPr>
                <w:t>{</w:t>
              </w:r>
              <w:r w:rsidR="00C2142A">
                <w:rPr>
                  <w:rFonts w:ascii="Times New Roman" w:hAnsi="Times New Roman"/>
                  <w:bCs/>
                </w:rPr>
                <w:t>0</w:t>
              </w:r>
              <w:r>
                <w:rPr>
                  <w:rFonts w:ascii="Times New Roman" w:hAnsi="Times New Roman"/>
                  <w:bCs/>
                </w:rPr>
                <w:t>120</w:t>
              </w:r>
              <w:r w:rsidR="004D70D0" w:rsidRPr="00FE002E">
                <w:rPr>
                  <w:rFonts w:ascii="Times New Roman" w:hAnsi="Times New Roman"/>
                  <w:bCs/>
                </w:rPr>
                <w:t>;</w:t>
              </w:r>
              <w:r w:rsidR="004D70D0">
                <w:rPr>
                  <w:rFonts w:ascii="Times New Roman" w:hAnsi="Times New Roman"/>
                  <w:bCs/>
                </w:rPr>
                <w:t>0</w:t>
              </w:r>
              <w:r w:rsidR="00C2142A">
                <w:rPr>
                  <w:rFonts w:ascii="Times New Roman" w:hAnsi="Times New Roman"/>
                  <w:bCs/>
                </w:rPr>
                <w:t>0</w:t>
              </w:r>
              <w:r w:rsidR="004D70D0" w:rsidRPr="00FE002E">
                <w:rPr>
                  <w:rFonts w:ascii="Times New Roman" w:hAnsi="Times New Roman"/>
                  <w:bCs/>
                </w:rPr>
                <w:t>1</w:t>
              </w:r>
              <w:r w:rsidR="004D70D0">
                <w:rPr>
                  <w:rFonts w:ascii="Times New Roman" w:hAnsi="Times New Roman"/>
                  <w:bCs/>
                </w:rPr>
                <w:t>0</w:t>
              </w:r>
              <w:r w:rsidR="004D70D0" w:rsidRPr="00FE002E">
                <w:rPr>
                  <w:rFonts w:ascii="Times New Roman" w:hAnsi="Times New Roman"/>
                  <w:bCs/>
                </w:rPr>
                <w:t>}</w:t>
              </w:r>
            </w:ins>
          </w:p>
        </w:tc>
        <w:tc>
          <w:tcPr>
            <w:tcW w:w="7620" w:type="dxa"/>
          </w:tcPr>
          <w:p w14:paraId="1BA0C63C" w14:textId="77777777" w:rsidR="004D70D0" w:rsidRDefault="004D70D0" w:rsidP="002509B1">
            <w:pPr>
              <w:pStyle w:val="BodyText1"/>
              <w:spacing w:line="240" w:lineRule="auto"/>
              <w:rPr>
                <w:ins w:id="4037" w:author="Author"/>
                <w:rFonts w:ascii="Times New Roman" w:hAnsi="Times New Roman"/>
                <w:b/>
                <w:bCs/>
              </w:rPr>
            </w:pPr>
            <w:ins w:id="4038" w:author="Author">
              <w:r w:rsidRPr="004D70D0">
                <w:rPr>
                  <w:rFonts w:ascii="Times New Roman" w:hAnsi="Times New Roman"/>
                  <w:b/>
                  <w:bCs/>
                </w:rPr>
                <w:t>Direct guarantee of the credit institutions' own funds requirements, funding requirements or promotional loans granted</w:t>
              </w:r>
            </w:ins>
          </w:p>
          <w:p w14:paraId="01E19ED4" w14:textId="77777777" w:rsidR="00F966CA" w:rsidRPr="004D70D0" w:rsidRDefault="00F966CA" w:rsidP="002509B1">
            <w:pPr>
              <w:pStyle w:val="BodyText1"/>
              <w:spacing w:line="240" w:lineRule="auto"/>
              <w:rPr>
                <w:ins w:id="4039" w:author="Author"/>
                <w:rFonts w:ascii="Times New Roman" w:hAnsi="Times New Roman"/>
                <w:b/>
                <w:bCs/>
              </w:rPr>
            </w:pPr>
          </w:p>
        </w:tc>
      </w:tr>
      <w:tr w:rsidR="004D70D0" w:rsidRPr="00FE002E" w14:paraId="5FD34A30" w14:textId="77777777" w:rsidTr="00FC2664">
        <w:trPr>
          <w:ins w:id="4040" w:author="Author"/>
        </w:trPr>
        <w:tc>
          <w:tcPr>
            <w:tcW w:w="1418" w:type="dxa"/>
          </w:tcPr>
          <w:p w14:paraId="0024CD7F" w14:textId="224F79CB" w:rsidR="004D70D0" w:rsidRDefault="00F966CA" w:rsidP="00636093">
            <w:pPr>
              <w:pStyle w:val="BodyText1"/>
              <w:rPr>
                <w:ins w:id="4041" w:author="Author"/>
                <w:rFonts w:ascii="Times New Roman" w:hAnsi="Times New Roman"/>
                <w:bCs/>
              </w:rPr>
            </w:pPr>
            <w:ins w:id="4042" w:author="Author">
              <w:r>
                <w:rPr>
                  <w:rFonts w:ascii="Times New Roman" w:hAnsi="Times New Roman"/>
                  <w:bCs/>
                </w:rPr>
                <w:t>{</w:t>
              </w:r>
              <w:r w:rsidR="00C2142A">
                <w:rPr>
                  <w:rFonts w:ascii="Times New Roman" w:hAnsi="Times New Roman"/>
                  <w:bCs/>
                </w:rPr>
                <w:t>0</w:t>
              </w:r>
              <w:r>
                <w:rPr>
                  <w:rFonts w:ascii="Times New Roman" w:hAnsi="Times New Roman"/>
                  <w:bCs/>
                </w:rPr>
                <w:t>130</w:t>
              </w:r>
              <w:r w:rsidR="004D70D0" w:rsidRPr="00FE002E">
                <w:rPr>
                  <w:rFonts w:ascii="Times New Roman" w:hAnsi="Times New Roman"/>
                  <w:bCs/>
                </w:rPr>
                <w:t>;</w:t>
              </w:r>
              <w:r w:rsidR="004D70D0">
                <w:rPr>
                  <w:rFonts w:ascii="Times New Roman" w:hAnsi="Times New Roman"/>
                  <w:bCs/>
                </w:rPr>
                <w:t>0</w:t>
              </w:r>
              <w:r w:rsidR="00C2142A">
                <w:rPr>
                  <w:rFonts w:ascii="Times New Roman" w:hAnsi="Times New Roman"/>
                  <w:bCs/>
                </w:rPr>
                <w:t>0</w:t>
              </w:r>
              <w:r w:rsidR="004D70D0" w:rsidRPr="00FE002E">
                <w:rPr>
                  <w:rFonts w:ascii="Times New Roman" w:hAnsi="Times New Roman"/>
                  <w:bCs/>
                </w:rPr>
                <w:t>1</w:t>
              </w:r>
              <w:r w:rsidR="004D70D0">
                <w:rPr>
                  <w:rFonts w:ascii="Times New Roman" w:hAnsi="Times New Roman"/>
                  <w:bCs/>
                </w:rPr>
                <w:t>0</w:t>
              </w:r>
              <w:r w:rsidR="004D70D0" w:rsidRPr="00FE002E">
                <w:rPr>
                  <w:rFonts w:ascii="Times New Roman" w:hAnsi="Times New Roman"/>
                  <w:bCs/>
                </w:rPr>
                <w:t>}</w:t>
              </w:r>
            </w:ins>
          </w:p>
        </w:tc>
        <w:tc>
          <w:tcPr>
            <w:tcW w:w="7620" w:type="dxa"/>
          </w:tcPr>
          <w:p w14:paraId="1EEC3DC2" w14:textId="77777777" w:rsidR="004D70D0" w:rsidRDefault="004D70D0" w:rsidP="002509B1">
            <w:pPr>
              <w:pStyle w:val="BodyText1"/>
              <w:spacing w:line="240" w:lineRule="auto"/>
              <w:rPr>
                <w:ins w:id="4043" w:author="Author"/>
                <w:rFonts w:ascii="Times New Roman" w:hAnsi="Times New Roman"/>
                <w:b/>
                <w:bCs/>
              </w:rPr>
            </w:pPr>
            <w:ins w:id="4044" w:author="Author">
              <w:r w:rsidRPr="004D70D0">
                <w:rPr>
                  <w:rFonts w:ascii="Times New Roman" w:hAnsi="Times New Roman"/>
                  <w:b/>
                  <w:bCs/>
                </w:rPr>
                <w:t>Indirect guarantee of the credit institutions' own funds requirements, funding requirements or promotional loans granted</w:t>
              </w:r>
            </w:ins>
          </w:p>
          <w:p w14:paraId="6809ECEE" w14:textId="77777777" w:rsidR="002C169A" w:rsidRPr="004D70D0" w:rsidRDefault="002C169A" w:rsidP="00F966CA">
            <w:pPr>
              <w:pStyle w:val="BodyText1"/>
              <w:spacing w:line="240" w:lineRule="auto"/>
              <w:rPr>
                <w:ins w:id="4045" w:author="Author"/>
                <w:rFonts w:ascii="Times New Roman" w:hAnsi="Times New Roman"/>
                <w:b/>
                <w:bCs/>
              </w:rPr>
            </w:pPr>
          </w:p>
        </w:tc>
      </w:tr>
    </w:tbl>
    <w:p w14:paraId="47D20A93" w14:textId="77777777" w:rsidR="00565261" w:rsidRDefault="00565261" w:rsidP="008717E3">
      <w:pPr>
        <w:pStyle w:val="BodyText1"/>
        <w:ind w:left="567"/>
        <w:rPr>
          <w:ins w:id="4046" w:author="Author"/>
          <w:rFonts w:ascii="Times New Roman" w:hAnsi="Times New Roman"/>
        </w:rPr>
      </w:pPr>
    </w:p>
    <w:p w14:paraId="0E59FFDF" w14:textId="77777777" w:rsidR="00700DB7" w:rsidRPr="00FE002E" w:rsidRDefault="00700DB7" w:rsidP="00700DB7">
      <w:pPr>
        <w:pStyle w:val="BodyText1"/>
        <w:ind w:left="357" w:hanging="357"/>
        <w:outlineLvl w:val="1"/>
        <w:rPr>
          <w:ins w:id="4047" w:author="Author"/>
          <w:rFonts w:ascii="Times New Roman" w:hAnsi="Times New Roman"/>
          <w:b/>
        </w:rPr>
      </w:pPr>
      <w:bookmarkStart w:id="4048" w:name="_Toc38472483"/>
      <w:ins w:id="4049" w:author="Author">
        <w:r>
          <w:rPr>
            <w:rFonts w:ascii="Times New Roman" w:hAnsi="Times New Roman"/>
            <w:b/>
          </w:rPr>
          <w:t>10</w:t>
        </w:r>
        <w:r w:rsidRPr="00FE002E">
          <w:rPr>
            <w:rFonts w:ascii="Times New Roman" w:hAnsi="Times New Roman"/>
            <w:b/>
          </w:rPr>
          <w:t>.</w:t>
        </w:r>
        <w:r w:rsidRPr="00FE002E">
          <w:rPr>
            <w:rFonts w:ascii="Times New Roman" w:hAnsi="Times New Roman"/>
            <w:b/>
          </w:rPr>
          <w:tab/>
        </w:r>
        <w:r>
          <w:rPr>
            <w:rFonts w:ascii="Times New Roman" w:hAnsi="Times New Roman"/>
            <w:b/>
          </w:rPr>
          <w:t xml:space="preserve">C 48.00 </w:t>
        </w:r>
        <w:r w:rsidRPr="00A14836">
          <w:rPr>
            <w:rFonts w:ascii="Times New Roman" w:hAnsi="Times New Roman"/>
            <w:b/>
          </w:rPr>
          <w:t xml:space="preserve">Leverage ratio volatility </w:t>
        </w:r>
        <w:r>
          <w:rPr>
            <w:rFonts w:ascii="Times New Roman" w:hAnsi="Times New Roman"/>
            <w:b/>
          </w:rPr>
          <w:t>(LR6)</w:t>
        </w:r>
        <w:bookmarkEnd w:id="4048"/>
      </w:ins>
    </w:p>
    <w:p w14:paraId="2DB9D545" w14:textId="77777777" w:rsidR="00700DB7" w:rsidRDefault="00700DB7" w:rsidP="00700DB7">
      <w:pPr>
        <w:pStyle w:val="BodyText1"/>
        <w:ind w:left="567"/>
        <w:rPr>
          <w:ins w:id="4050" w:author="Author"/>
          <w:rFonts w:ascii="Times New Roman" w:hAnsi="Times New Roman"/>
        </w:rPr>
      </w:pPr>
    </w:p>
    <w:p w14:paraId="4D3787F1" w14:textId="2C3256EB" w:rsidR="00700DB7" w:rsidRDefault="00143C6A" w:rsidP="00700DB7">
      <w:pPr>
        <w:pStyle w:val="BodyText1"/>
        <w:spacing w:line="240" w:lineRule="auto"/>
        <w:ind w:left="720" w:hanging="360"/>
        <w:rPr>
          <w:ins w:id="4051" w:author="Author"/>
          <w:rFonts w:ascii="Times New Roman" w:hAnsi="Times New Roman"/>
        </w:rPr>
      </w:pPr>
      <w:ins w:id="4052" w:author="Author">
        <w:r>
          <w:rPr>
            <w:rFonts w:ascii="Times New Roman" w:hAnsi="Times New Roman"/>
          </w:rPr>
          <w:t>2</w:t>
        </w:r>
        <w:r w:rsidR="00FA475C">
          <w:rPr>
            <w:rFonts w:ascii="Times New Roman" w:hAnsi="Times New Roman"/>
          </w:rPr>
          <w:t>9</w:t>
        </w:r>
        <w:r w:rsidR="00700DB7" w:rsidRPr="00FE002E">
          <w:rPr>
            <w:rFonts w:ascii="Times New Roman" w:hAnsi="Times New Roman"/>
          </w:rPr>
          <w:t>.</w:t>
        </w:r>
        <w:r w:rsidR="00700DB7" w:rsidRPr="00FE002E">
          <w:rPr>
            <w:rFonts w:ascii="Times New Roman" w:hAnsi="Times New Roman"/>
          </w:rPr>
          <w:tab/>
        </w:r>
        <w:r w:rsidR="00700DB7">
          <w:rPr>
            <w:rFonts w:ascii="Times New Roman" w:hAnsi="Times New Roman"/>
          </w:rPr>
          <w:t>I</w:t>
        </w:r>
        <w:r w:rsidR="00700DB7" w:rsidRPr="00FE002E">
          <w:rPr>
            <w:rFonts w:ascii="Times New Roman" w:hAnsi="Times New Roman"/>
          </w:rPr>
          <w:t>nformation is collected for the purpose of</w:t>
        </w:r>
        <w:r w:rsidR="00700DB7">
          <w:rPr>
            <w:rFonts w:ascii="Times New Roman" w:hAnsi="Times New Roman"/>
          </w:rPr>
          <w:t xml:space="preserve"> monitoring the volatility of the leverage ratio.</w:t>
        </w:r>
        <w:r w:rsidR="00700DB7" w:rsidRPr="00FE002E">
          <w:rPr>
            <w:rFonts w:ascii="Times New Roman" w:hAnsi="Times New Roman"/>
          </w:rPr>
          <w:t xml:space="preserve"> </w:t>
        </w:r>
        <w:r w:rsidR="00700DB7">
          <w:rPr>
            <w:rFonts w:ascii="Times New Roman" w:hAnsi="Times New Roman"/>
          </w:rPr>
          <w:t xml:space="preserve">The information shall be reported by large institutions only. </w:t>
        </w:r>
      </w:ins>
    </w:p>
    <w:p w14:paraId="6666F427" w14:textId="77777777" w:rsidR="001D0DCE" w:rsidRDefault="001D0DCE" w:rsidP="00700DB7">
      <w:pPr>
        <w:pStyle w:val="BodyText1"/>
        <w:spacing w:line="240" w:lineRule="auto"/>
        <w:ind w:left="720" w:hanging="360"/>
        <w:rPr>
          <w:ins w:id="4053" w:author="Author"/>
          <w:rFonts w:ascii="Times New Roman" w:hAnsi="Times New Roman"/>
        </w:rPr>
      </w:pPr>
    </w:p>
    <w:p w14:paraId="16B16093" w14:textId="77777777" w:rsidR="000472E7" w:rsidRDefault="000472E7" w:rsidP="000472E7">
      <w:pPr>
        <w:pStyle w:val="BodyText1"/>
        <w:ind w:left="357" w:hanging="357"/>
        <w:outlineLvl w:val="1"/>
        <w:rPr>
          <w:ins w:id="4054" w:author="Author"/>
          <w:rFonts w:ascii="Times New Roman" w:hAnsi="Times New Roman"/>
          <w:b/>
        </w:rPr>
      </w:pPr>
      <w:bookmarkStart w:id="4055" w:name="_Toc38472484"/>
      <w:ins w:id="4056" w:author="Author">
        <w:r>
          <w:rPr>
            <w:rFonts w:ascii="Times New Roman" w:hAnsi="Times New Roman"/>
            <w:b/>
          </w:rPr>
          <w:t>11</w:t>
        </w:r>
        <w:r w:rsidRPr="00FE002E">
          <w:rPr>
            <w:rFonts w:ascii="Times New Roman" w:hAnsi="Times New Roman"/>
            <w:b/>
          </w:rPr>
          <w:t>.</w:t>
        </w:r>
        <w:r w:rsidRPr="00FE002E">
          <w:rPr>
            <w:rFonts w:ascii="Times New Roman" w:hAnsi="Times New Roman"/>
            <w:b/>
          </w:rPr>
          <w:tab/>
        </w:r>
        <w:r>
          <w:rPr>
            <w:rFonts w:ascii="Times New Roman" w:hAnsi="Times New Roman"/>
            <w:b/>
          </w:rPr>
          <w:t>C 48.01 Leverage ratio volatility:</w:t>
        </w:r>
        <w:r w:rsidRPr="001D0DCE">
          <w:rPr>
            <w:rFonts w:ascii="Times New Roman" w:hAnsi="Times New Roman"/>
            <w:b/>
          </w:rPr>
          <w:t xml:space="preserve"> Mean value for the reporting period</w:t>
        </w:r>
        <w:bookmarkEnd w:id="4055"/>
      </w:ins>
    </w:p>
    <w:p w14:paraId="2DD2AA2A" w14:textId="77777777" w:rsidR="001D7541" w:rsidRPr="001D7541" w:rsidRDefault="001D7541" w:rsidP="001D7541">
      <w:pPr>
        <w:rPr>
          <w:ins w:id="4057" w:author="Author"/>
        </w:rPr>
      </w:pPr>
    </w:p>
    <w:p w14:paraId="05D6E108" w14:textId="77777777" w:rsidR="001D7541" w:rsidRPr="001D7541" w:rsidRDefault="001D7541" w:rsidP="001D7541">
      <w:pPr>
        <w:rPr>
          <w:ins w:id="4058" w:author="Author"/>
        </w:rPr>
      </w:pP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1D7541" w:rsidRPr="000E4713" w14:paraId="0A7DE439" w14:textId="77777777" w:rsidTr="00697380">
        <w:trPr>
          <w:trHeight w:val="304"/>
          <w:ins w:id="4059" w:author="Author"/>
        </w:trPr>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83A63B" w14:textId="77777777" w:rsidR="001D7541" w:rsidRPr="00697380" w:rsidRDefault="001D7541" w:rsidP="00E53044">
            <w:pPr>
              <w:pStyle w:val="BodyText1"/>
              <w:rPr>
                <w:ins w:id="4060" w:author="Author"/>
                <w:rFonts w:ascii="Times New Roman" w:hAnsi="Times New Roman"/>
                <w:b/>
                <w:bCs/>
              </w:rPr>
            </w:pPr>
            <w:ins w:id="4061" w:author="Author">
              <w:r w:rsidRPr="00697380">
                <w:rPr>
                  <w:rFonts w:ascii="Times New Roman" w:hAnsi="Times New Roman"/>
                  <w:b/>
                  <w:bCs/>
                </w:rPr>
                <w:t xml:space="preserve">Row </w:t>
              </w:r>
            </w:ins>
          </w:p>
          <w:p w14:paraId="188CF35D" w14:textId="77777777" w:rsidR="001D7541" w:rsidRPr="00FE002E" w:rsidRDefault="001D7541" w:rsidP="00E53044">
            <w:pPr>
              <w:pStyle w:val="BodyText1"/>
              <w:rPr>
                <w:ins w:id="4062" w:author="Author"/>
                <w:rFonts w:ascii="Times New Roman" w:hAnsi="Times New Roman"/>
                <w:bCs/>
              </w:rPr>
            </w:pPr>
            <w:ins w:id="4063" w:author="Author">
              <w:r w:rsidRPr="00697380">
                <w:rPr>
                  <w:rFonts w:ascii="Times New Roman" w:hAnsi="Times New Roman"/>
                  <w:b/>
                  <w:bCs/>
                </w:rPr>
                <w:t>and column</w:t>
              </w:r>
            </w:ins>
          </w:p>
        </w:tc>
        <w:tc>
          <w:tcPr>
            <w:tcW w:w="75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60E6A9" w14:textId="77777777" w:rsidR="001D7541" w:rsidRPr="000E4713" w:rsidRDefault="00697380" w:rsidP="00E53044">
            <w:pPr>
              <w:pStyle w:val="BodyText1"/>
              <w:spacing w:line="240" w:lineRule="auto"/>
              <w:rPr>
                <w:ins w:id="4064" w:author="Author"/>
                <w:rFonts w:ascii="Times New Roman" w:hAnsi="Times New Roman"/>
                <w:b/>
                <w:color w:val="auto"/>
              </w:rPr>
            </w:pPr>
            <w:ins w:id="4065" w:author="Author">
              <w:r w:rsidRPr="00FE002E">
                <w:rPr>
                  <w:rFonts w:ascii="Times New Roman" w:hAnsi="Times New Roman"/>
                  <w:b/>
                </w:rPr>
                <w:t>Instructions</w:t>
              </w:r>
            </w:ins>
          </w:p>
        </w:tc>
      </w:tr>
      <w:tr w:rsidR="001D7541" w:rsidRPr="00FC6D06" w14:paraId="7E8A2B67" w14:textId="77777777" w:rsidTr="00E53044">
        <w:trPr>
          <w:trHeight w:val="304"/>
          <w:ins w:id="4066" w:author="Author"/>
        </w:trPr>
        <w:tc>
          <w:tcPr>
            <w:tcW w:w="1418" w:type="dxa"/>
            <w:tcBorders>
              <w:top w:val="single" w:sz="4" w:space="0" w:color="auto"/>
              <w:left w:val="single" w:sz="4" w:space="0" w:color="auto"/>
              <w:bottom w:val="single" w:sz="4" w:space="0" w:color="auto"/>
              <w:right w:val="single" w:sz="4" w:space="0" w:color="auto"/>
            </w:tcBorders>
          </w:tcPr>
          <w:p w14:paraId="1AA917E1" w14:textId="77777777" w:rsidR="001D7541" w:rsidRPr="00FE002E" w:rsidRDefault="001D7541" w:rsidP="00E53044">
            <w:pPr>
              <w:pStyle w:val="BodyText1"/>
              <w:rPr>
                <w:ins w:id="4067" w:author="Author"/>
                <w:rFonts w:ascii="Times New Roman" w:hAnsi="Times New Roman"/>
                <w:bCs/>
              </w:rPr>
            </w:pPr>
            <w:ins w:id="4068" w:author="Author">
              <w:r>
                <w:rPr>
                  <w:rFonts w:ascii="Times New Roman" w:hAnsi="Times New Roman"/>
                  <w:bCs/>
                </w:rPr>
                <w:t>{0010;0</w:t>
              </w:r>
              <w:r w:rsidR="00D439DF">
                <w:rPr>
                  <w:rFonts w:ascii="Times New Roman" w:hAnsi="Times New Roman"/>
                  <w:bCs/>
                </w:rPr>
                <w:t>0</w:t>
              </w:r>
              <w:r w:rsidR="00F31806">
                <w:rPr>
                  <w:rFonts w:ascii="Times New Roman" w:hAnsi="Times New Roman"/>
                  <w:bCs/>
                </w:rPr>
                <w:t>1</w:t>
              </w:r>
              <w:r w:rsidRPr="000C0D0F">
                <w:rPr>
                  <w:rFonts w:ascii="Times New Roman" w:hAnsi="Times New Roman"/>
                  <w:bCs/>
                </w:rPr>
                <w:t>0}</w:t>
              </w:r>
            </w:ins>
          </w:p>
        </w:tc>
        <w:tc>
          <w:tcPr>
            <w:tcW w:w="7590" w:type="dxa"/>
            <w:tcBorders>
              <w:top w:val="single" w:sz="4" w:space="0" w:color="auto"/>
              <w:left w:val="single" w:sz="4" w:space="0" w:color="auto"/>
              <w:bottom w:val="single" w:sz="4" w:space="0" w:color="auto"/>
              <w:right w:val="single" w:sz="4" w:space="0" w:color="auto"/>
            </w:tcBorders>
            <w:vAlign w:val="center"/>
          </w:tcPr>
          <w:p w14:paraId="6405DCEA" w14:textId="77777777" w:rsidR="001D7541" w:rsidRDefault="001D7541" w:rsidP="00E53044">
            <w:pPr>
              <w:pStyle w:val="BodyText1"/>
              <w:spacing w:line="240" w:lineRule="auto"/>
              <w:rPr>
                <w:ins w:id="4069" w:author="Author"/>
                <w:rFonts w:ascii="Times New Roman" w:hAnsi="Times New Roman"/>
                <w:b/>
                <w:color w:val="auto"/>
              </w:rPr>
            </w:pPr>
            <w:ins w:id="4070" w:author="Author">
              <w:r w:rsidRPr="000472E7">
                <w:rPr>
                  <w:rFonts w:ascii="Times New Roman" w:hAnsi="Times New Roman"/>
                  <w:b/>
                  <w:color w:val="auto"/>
                </w:rPr>
                <w:t>Mean value for the reporting period</w:t>
              </w:r>
              <w:r>
                <w:rPr>
                  <w:rFonts w:ascii="Times New Roman" w:hAnsi="Times New Roman"/>
                  <w:b/>
                  <w:color w:val="auto"/>
                </w:rPr>
                <w:t xml:space="preserve"> - </w:t>
              </w:r>
              <w:r w:rsidRPr="00E36E71">
                <w:rPr>
                  <w:rFonts w:ascii="Times New Roman" w:hAnsi="Times New Roman"/>
                  <w:b/>
                  <w:color w:val="auto"/>
                </w:rPr>
                <w:t>SFTs exposure value</w:t>
              </w:r>
            </w:ins>
          </w:p>
          <w:p w14:paraId="4FF8F677" w14:textId="77777777" w:rsidR="001D7541" w:rsidRDefault="001D7541" w:rsidP="00E53044">
            <w:pPr>
              <w:pStyle w:val="BodyText1"/>
              <w:spacing w:line="240" w:lineRule="auto"/>
              <w:rPr>
                <w:ins w:id="4071" w:author="Author"/>
                <w:rFonts w:ascii="Times New Roman" w:hAnsi="Times New Roman"/>
                <w:b/>
                <w:color w:val="auto"/>
              </w:rPr>
            </w:pPr>
          </w:p>
          <w:p w14:paraId="1D141DEE" w14:textId="6DF246FA" w:rsidR="001D7541" w:rsidRPr="00F31806" w:rsidRDefault="001D7541" w:rsidP="00E53044">
            <w:pPr>
              <w:pStyle w:val="BodyText1"/>
              <w:spacing w:line="240" w:lineRule="auto"/>
              <w:rPr>
                <w:ins w:id="4072" w:author="Author"/>
                <w:rFonts w:ascii="Times New Roman" w:hAnsi="Times New Roman"/>
                <w:color w:val="auto"/>
              </w:rPr>
            </w:pPr>
            <w:ins w:id="4073" w:author="Author">
              <w:r w:rsidRPr="00F31806">
                <w:rPr>
                  <w:rFonts w:ascii="Times New Roman" w:hAnsi="Times New Roman"/>
                  <w:color w:val="auto"/>
                </w:rPr>
                <w:t>Mean of the daily values of the reporting quarter of the SFT exposure value net of the exempted CCP leg of client-cleared trade exposures as defined in rows 0</w:t>
              </w:r>
              <w:r w:rsidR="00857EEA">
                <w:rPr>
                  <w:rFonts w:ascii="Times New Roman" w:hAnsi="Times New Roman"/>
                  <w:color w:val="auto"/>
                </w:rPr>
                <w:t>0</w:t>
              </w:r>
              <w:r w:rsidRPr="00F31806">
                <w:rPr>
                  <w:rFonts w:ascii="Times New Roman" w:hAnsi="Times New Roman"/>
                  <w:color w:val="auto"/>
                </w:rPr>
                <w:t>10 and 0</w:t>
              </w:r>
              <w:r w:rsidR="00857EEA">
                <w:rPr>
                  <w:rFonts w:ascii="Times New Roman" w:hAnsi="Times New Roman"/>
                  <w:color w:val="auto"/>
                </w:rPr>
                <w:t>0</w:t>
              </w:r>
              <w:r w:rsidRPr="00F31806">
                <w:rPr>
                  <w:rFonts w:ascii="Times New Roman" w:hAnsi="Times New Roman"/>
                  <w:color w:val="auto"/>
                </w:rPr>
                <w:t>50 of template C47.00.</w:t>
              </w:r>
            </w:ins>
          </w:p>
          <w:p w14:paraId="27CD001D" w14:textId="77777777" w:rsidR="001D7541" w:rsidRPr="00FC6D06" w:rsidRDefault="001D7541" w:rsidP="00E53044">
            <w:pPr>
              <w:pStyle w:val="BodyText1"/>
              <w:spacing w:line="240" w:lineRule="auto"/>
              <w:rPr>
                <w:ins w:id="4074" w:author="Author"/>
                <w:rFonts w:ascii="Times New Roman" w:hAnsi="Times New Roman"/>
                <w:color w:val="auto"/>
                <w:u w:val="single"/>
              </w:rPr>
            </w:pPr>
          </w:p>
        </w:tc>
      </w:tr>
      <w:tr w:rsidR="001D7541" w:rsidRPr="00FC6D06" w14:paraId="4C36FCA0" w14:textId="77777777" w:rsidTr="00E53044">
        <w:trPr>
          <w:trHeight w:val="304"/>
          <w:ins w:id="4075" w:author="Author"/>
        </w:trPr>
        <w:tc>
          <w:tcPr>
            <w:tcW w:w="1418" w:type="dxa"/>
            <w:tcBorders>
              <w:top w:val="single" w:sz="4" w:space="0" w:color="auto"/>
              <w:left w:val="single" w:sz="4" w:space="0" w:color="auto"/>
              <w:bottom w:val="single" w:sz="4" w:space="0" w:color="auto"/>
              <w:right w:val="single" w:sz="4" w:space="0" w:color="auto"/>
            </w:tcBorders>
          </w:tcPr>
          <w:p w14:paraId="15B00A94" w14:textId="77777777" w:rsidR="001D7541" w:rsidRPr="00FE002E" w:rsidRDefault="001D7541" w:rsidP="00E53044">
            <w:pPr>
              <w:pStyle w:val="BodyText1"/>
              <w:rPr>
                <w:ins w:id="4076" w:author="Author"/>
                <w:rFonts w:ascii="Times New Roman" w:hAnsi="Times New Roman"/>
                <w:bCs/>
              </w:rPr>
            </w:pPr>
            <w:ins w:id="4077" w:author="Author">
              <w:r>
                <w:rPr>
                  <w:rFonts w:ascii="Times New Roman" w:hAnsi="Times New Roman"/>
                  <w:bCs/>
                </w:rPr>
                <w:t>{0010;0</w:t>
              </w:r>
              <w:r w:rsidR="00D439DF">
                <w:rPr>
                  <w:rFonts w:ascii="Times New Roman" w:hAnsi="Times New Roman"/>
                  <w:bCs/>
                </w:rPr>
                <w:t>0</w:t>
              </w:r>
              <w:r w:rsidR="00F31806">
                <w:rPr>
                  <w:rFonts w:ascii="Times New Roman" w:hAnsi="Times New Roman"/>
                  <w:bCs/>
                </w:rPr>
                <w:t>2</w:t>
              </w:r>
              <w:r w:rsidRPr="000C0D0F">
                <w:rPr>
                  <w:rFonts w:ascii="Times New Roman" w:hAnsi="Times New Roman"/>
                  <w:bCs/>
                </w:rPr>
                <w:t>0}</w:t>
              </w:r>
            </w:ins>
          </w:p>
        </w:tc>
        <w:tc>
          <w:tcPr>
            <w:tcW w:w="7590" w:type="dxa"/>
            <w:tcBorders>
              <w:top w:val="single" w:sz="4" w:space="0" w:color="auto"/>
              <w:left w:val="single" w:sz="4" w:space="0" w:color="auto"/>
              <w:bottom w:val="single" w:sz="4" w:space="0" w:color="auto"/>
              <w:right w:val="single" w:sz="4" w:space="0" w:color="auto"/>
            </w:tcBorders>
            <w:vAlign w:val="center"/>
          </w:tcPr>
          <w:p w14:paraId="1D92827F" w14:textId="77777777" w:rsidR="001D7541" w:rsidRDefault="001D7541" w:rsidP="00E53044">
            <w:pPr>
              <w:pStyle w:val="BodyText1"/>
              <w:spacing w:line="240" w:lineRule="auto"/>
              <w:rPr>
                <w:ins w:id="4078" w:author="Author"/>
                <w:rFonts w:ascii="Times New Roman" w:hAnsi="Times New Roman"/>
                <w:b/>
                <w:color w:val="auto"/>
              </w:rPr>
            </w:pPr>
            <w:ins w:id="4079" w:author="Author">
              <w:r w:rsidRPr="000472E7">
                <w:rPr>
                  <w:rFonts w:ascii="Times New Roman" w:hAnsi="Times New Roman"/>
                  <w:b/>
                  <w:color w:val="auto"/>
                </w:rPr>
                <w:t>Mean value for the reporting period</w:t>
              </w:r>
              <w:r>
                <w:rPr>
                  <w:rFonts w:ascii="Times New Roman" w:hAnsi="Times New Roman"/>
                  <w:b/>
                  <w:color w:val="auto"/>
                </w:rPr>
                <w:t xml:space="preserve"> –</w:t>
              </w:r>
              <w:r>
                <w:t xml:space="preserve"> </w:t>
              </w:r>
              <w:r w:rsidRPr="000472E7">
                <w:rPr>
                  <w:rFonts w:ascii="Times New Roman" w:hAnsi="Times New Roman"/>
                  <w:b/>
                  <w:color w:val="auto"/>
                </w:rPr>
                <w:t>Adjustments for SFT sales accounting transactions</w:t>
              </w:r>
              <w:r>
                <w:rPr>
                  <w:rFonts w:ascii="Times New Roman" w:hAnsi="Times New Roman"/>
                  <w:b/>
                  <w:color w:val="auto"/>
                </w:rPr>
                <w:t xml:space="preserve"> </w:t>
              </w:r>
            </w:ins>
          </w:p>
          <w:p w14:paraId="18A4F47E" w14:textId="77777777" w:rsidR="001D7541" w:rsidRDefault="001D7541" w:rsidP="00E53044">
            <w:pPr>
              <w:pStyle w:val="BodyText1"/>
              <w:spacing w:line="240" w:lineRule="auto"/>
              <w:rPr>
                <w:ins w:id="4080" w:author="Author"/>
                <w:rFonts w:ascii="Times New Roman" w:hAnsi="Times New Roman"/>
                <w:b/>
                <w:color w:val="auto"/>
              </w:rPr>
            </w:pPr>
          </w:p>
          <w:p w14:paraId="0B443BA7" w14:textId="0078A21A" w:rsidR="001D7541" w:rsidRPr="004A4C67" w:rsidRDefault="001D7541" w:rsidP="00E53044">
            <w:pPr>
              <w:pStyle w:val="BodyText1"/>
              <w:spacing w:line="240" w:lineRule="auto"/>
              <w:rPr>
                <w:ins w:id="4081" w:author="Author"/>
                <w:rFonts w:ascii="Times New Roman" w:hAnsi="Times New Roman"/>
                <w:color w:val="auto"/>
              </w:rPr>
            </w:pPr>
            <w:ins w:id="4082" w:author="Author">
              <w:r w:rsidRPr="004A4C67">
                <w:rPr>
                  <w:rFonts w:ascii="Times New Roman" w:hAnsi="Times New Roman"/>
                  <w:color w:val="auto"/>
                </w:rPr>
                <w:t xml:space="preserve">Mean of the daily values of the reporting quarter of the adjustments for SFT sales accounting transactions as defined in row </w:t>
              </w:r>
              <w:r w:rsidR="00857EEA">
                <w:rPr>
                  <w:rFonts w:ascii="Times New Roman" w:hAnsi="Times New Roman"/>
                  <w:color w:val="auto"/>
                </w:rPr>
                <w:t>0</w:t>
              </w:r>
              <w:r w:rsidRPr="004A4C67">
                <w:rPr>
                  <w:rFonts w:ascii="Times New Roman" w:hAnsi="Times New Roman"/>
                  <w:color w:val="auto"/>
                </w:rPr>
                <w:t>230</w:t>
              </w:r>
              <w:r w:rsidR="00E53044">
                <w:rPr>
                  <w:rFonts w:ascii="Times New Roman" w:hAnsi="Times New Roman"/>
                  <w:color w:val="auto"/>
                </w:rPr>
                <w:t xml:space="preserve"> </w:t>
              </w:r>
              <w:r w:rsidR="00E53044">
                <w:rPr>
                  <w:rFonts w:ascii="Times New Roman" w:hAnsi="Times New Roman"/>
                </w:rPr>
                <w:t>of template C47.00</w:t>
              </w:r>
              <w:r w:rsidR="00E53044" w:rsidRPr="004A4C67">
                <w:rPr>
                  <w:rFonts w:ascii="Times New Roman" w:hAnsi="Times New Roman"/>
                  <w:color w:val="auto"/>
                </w:rPr>
                <w:t>.</w:t>
              </w:r>
            </w:ins>
          </w:p>
          <w:p w14:paraId="53B119C8" w14:textId="77777777" w:rsidR="001D7541" w:rsidRPr="00FC6D06" w:rsidRDefault="001D7541" w:rsidP="00E53044">
            <w:pPr>
              <w:pStyle w:val="BodyText1"/>
              <w:spacing w:line="240" w:lineRule="auto"/>
              <w:rPr>
                <w:ins w:id="4083" w:author="Author"/>
                <w:rFonts w:ascii="Times New Roman" w:hAnsi="Times New Roman"/>
                <w:color w:val="auto"/>
                <w:u w:val="single"/>
              </w:rPr>
            </w:pPr>
          </w:p>
        </w:tc>
      </w:tr>
    </w:tbl>
    <w:p w14:paraId="74866056" w14:textId="77777777" w:rsidR="000472E7" w:rsidRDefault="000472E7" w:rsidP="001D7541">
      <w:pPr>
        <w:pStyle w:val="BodyText1"/>
        <w:ind w:left="567"/>
        <w:rPr>
          <w:ins w:id="4084" w:author="Author"/>
          <w:rFonts w:ascii="Times New Roman" w:hAnsi="Times New Roman"/>
        </w:rPr>
      </w:pPr>
    </w:p>
    <w:p w14:paraId="622AB7C1" w14:textId="77777777" w:rsidR="001D7541" w:rsidRDefault="001D7541" w:rsidP="001D7541">
      <w:pPr>
        <w:pStyle w:val="BodyText1"/>
        <w:ind w:left="357" w:hanging="357"/>
        <w:outlineLvl w:val="1"/>
        <w:rPr>
          <w:ins w:id="4085" w:author="Author"/>
          <w:rFonts w:ascii="Times New Roman" w:hAnsi="Times New Roman"/>
          <w:b/>
        </w:rPr>
      </w:pPr>
      <w:bookmarkStart w:id="4086" w:name="_Toc38472485"/>
      <w:ins w:id="4087" w:author="Author">
        <w:r>
          <w:rPr>
            <w:rFonts w:ascii="Times New Roman" w:hAnsi="Times New Roman"/>
            <w:b/>
          </w:rPr>
          <w:t>12</w:t>
        </w:r>
        <w:r w:rsidRPr="00FE002E">
          <w:rPr>
            <w:rFonts w:ascii="Times New Roman" w:hAnsi="Times New Roman"/>
            <w:b/>
          </w:rPr>
          <w:t>.</w:t>
        </w:r>
        <w:r w:rsidRPr="00FE002E">
          <w:rPr>
            <w:rFonts w:ascii="Times New Roman" w:hAnsi="Times New Roman"/>
            <w:b/>
          </w:rPr>
          <w:tab/>
        </w:r>
        <w:r>
          <w:rPr>
            <w:rFonts w:ascii="Times New Roman" w:hAnsi="Times New Roman"/>
            <w:b/>
          </w:rPr>
          <w:t>C 48.02 Leverage ratio volatility:</w:t>
        </w:r>
        <w:r w:rsidRPr="001D0DCE">
          <w:rPr>
            <w:rFonts w:ascii="Times New Roman" w:hAnsi="Times New Roman"/>
            <w:b/>
          </w:rPr>
          <w:t xml:space="preserve"> </w:t>
        </w:r>
        <w:r w:rsidRPr="001D7541">
          <w:rPr>
            <w:rFonts w:ascii="Times New Roman" w:hAnsi="Times New Roman"/>
            <w:b/>
          </w:rPr>
          <w:t>Daily values for the reporting period</w:t>
        </w:r>
        <w:bookmarkEnd w:id="4086"/>
      </w:ins>
    </w:p>
    <w:p w14:paraId="1BD85257" w14:textId="2E446113" w:rsidR="001D7541" w:rsidRDefault="00FA475C" w:rsidP="001D7541">
      <w:pPr>
        <w:pStyle w:val="BodyText1"/>
        <w:spacing w:line="240" w:lineRule="auto"/>
        <w:ind w:left="720" w:hanging="360"/>
        <w:rPr>
          <w:ins w:id="4088" w:author="Author"/>
          <w:rFonts w:ascii="Times New Roman" w:hAnsi="Times New Roman"/>
        </w:rPr>
      </w:pPr>
      <w:moveToRangeStart w:id="4089" w:author="Author" w:name="move40188969"/>
      <w:moveTo w:id="4090" w:author="Author">
        <w:r>
          <w:rPr>
            <w:rFonts w:ascii="Times New Roman" w:hAnsi="Times New Roman"/>
          </w:rPr>
          <w:t>30</w:t>
        </w:r>
        <w:r w:rsidR="001D7541" w:rsidRPr="00FE002E">
          <w:rPr>
            <w:rFonts w:ascii="Times New Roman" w:hAnsi="Times New Roman"/>
          </w:rPr>
          <w:t>.</w:t>
        </w:r>
        <w:r w:rsidR="001D7541" w:rsidRPr="00FE002E">
          <w:rPr>
            <w:rFonts w:ascii="Times New Roman" w:hAnsi="Times New Roman"/>
          </w:rPr>
          <w:tab/>
        </w:r>
      </w:moveTo>
      <w:moveToRangeEnd w:id="4089"/>
      <w:ins w:id="4091" w:author="Author">
        <w:r w:rsidR="001D7541">
          <w:rPr>
            <w:rFonts w:ascii="Times New Roman" w:hAnsi="Times New Roman"/>
          </w:rPr>
          <w:t xml:space="preserve">The daily values over the quarter shall be reported. </w:t>
        </w:r>
      </w:ins>
    </w:p>
    <w:p w14:paraId="54DB844F" w14:textId="77777777" w:rsidR="001D7541" w:rsidRDefault="001D7541" w:rsidP="001D7541">
      <w:pPr>
        <w:pStyle w:val="BodyText1"/>
        <w:ind w:left="567"/>
        <w:rPr>
          <w:ins w:id="4092" w:author="Author"/>
          <w:rFonts w:ascii="Times New Roman" w:hAnsi="Times New Roman"/>
        </w:rPr>
      </w:pP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1D7541" w:rsidRPr="000E4713" w14:paraId="2AC7E931" w14:textId="77777777" w:rsidTr="00697380">
        <w:trPr>
          <w:trHeight w:val="304"/>
          <w:ins w:id="4093" w:author="Author"/>
        </w:trPr>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6FA717" w14:textId="77777777" w:rsidR="001D7541" w:rsidRPr="00697380" w:rsidRDefault="001D7541" w:rsidP="00E53044">
            <w:pPr>
              <w:pStyle w:val="BodyText1"/>
              <w:rPr>
                <w:ins w:id="4094" w:author="Author"/>
                <w:rFonts w:ascii="Times New Roman" w:hAnsi="Times New Roman"/>
                <w:b/>
                <w:bCs/>
              </w:rPr>
            </w:pPr>
            <w:ins w:id="4095" w:author="Author">
              <w:r w:rsidRPr="00697380">
                <w:rPr>
                  <w:rFonts w:ascii="Times New Roman" w:hAnsi="Times New Roman"/>
                  <w:b/>
                  <w:bCs/>
                </w:rPr>
                <w:t xml:space="preserve">Row </w:t>
              </w:r>
            </w:ins>
          </w:p>
          <w:p w14:paraId="4A69CF68" w14:textId="77777777" w:rsidR="001D7541" w:rsidRPr="00FE002E" w:rsidRDefault="001D7541" w:rsidP="00E53044">
            <w:pPr>
              <w:pStyle w:val="BodyText1"/>
              <w:rPr>
                <w:ins w:id="4096" w:author="Author"/>
                <w:rFonts w:ascii="Times New Roman" w:hAnsi="Times New Roman"/>
                <w:bCs/>
              </w:rPr>
            </w:pPr>
            <w:ins w:id="4097" w:author="Author">
              <w:r w:rsidRPr="00697380">
                <w:rPr>
                  <w:rFonts w:ascii="Times New Roman" w:hAnsi="Times New Roman"/>
                  <w:b/>
                  <w:bCs/>
                </w:rPr>
                <w:t>and column</w:t>
              </w:r>
            </w:ins>
          </w:p>
        </w:tc>
        <w:tc>
          <w:tcPr>
            <w:tcW w:w="75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846AF82" w14:textId="77777777" w:rsidR="001D7541" w:rsidRPr="000E4713" w:rsidRDefault="00697380" w:rsidP="00E53044">
            <w:pPr>
              <w:pStyle w:val="BodyText1"/>
              <w:spacing w:line="240" w:lineRule="auto"/>
              <w:rPr>
                <w:ins w:id="4098" w:author="Author"/>
                <w:rFonts w:ascii="Times New Roman" w:hAnsi="Times New Roman"/>
                <w:b/>
                <w:color w:val="auto"/>
              </w:rPr>
            </w:pPr>
            <w:ins w:id="4099" w:author="Author">
              <w:r w:rsidRPr="00FE002E">
                <w:rPr>
                  <w:rFonts w:ascii="Times New Roman" w:hAnsi="Times New Roman"/>
                  <w:b/>
                </w:rPr>
                <w:t>Instructions</w:t>
              </w:r>
            </w:ins>
          </w:p>
        </w:tc>
      </w:tr>
      <w:tr w:rsidR="001D7541" w:rsidRPr="00FC6D06" w14:paraId="07392E1F" w14:textId="77777777" w:rsidTr="00E53044">
        <w:trPr>
          <w:trHeight w:val="304"/>
          <w:ins w:id="4100" w:author="Author"/>
        </w:trPr>
        <w:tc>
          <w:tcPr>
            <w:tcW w:w="1418" w:type="dxa"/>
            <w:tcBorders>
              <w:top w:val="single" w:sz="4" w:space="0" w:color="auto"/>
              <w:left w:val="single" w:sz="4" w:space="0" w:color="auto"/>
              <w:bottom w:val="single" w:sz="4" w:space="0" w:color="auto"/>
              <w:right w:val="single" w:sz="4" w:space="0" w:color="auto"/>
            </w:tcBorders>
          </w:tcPr>
          <w:p w14:paraId="5249C3E8" w14:textId="77777777" w:rsidR="001D7541" w:rsidRDefault="001D7541" w:rsidP="00E53044">
            <w:pPr>
              <w:pStyle w:val="BodyText1"/>
              <w:rPr>
                <w:ins w:id="4101" w:author="Author"/>
                <w:rFonts w:ascii="Times New Roman" w:hAnsi="Times New Roman"/>
                <w:bCs/>
              </w:rPr>
            </w:pPr>
            <w:ins w:id="4102" w:author="Author">
              <w:r>
                <w:rPr>
                  <w:rFonts w:ascii="Times New Roman" w:hAnsi="Times New Roman"/>
                  <w:bCs/>
                </w:rPr>
                <w:t>{0010;0</w:t>
              </w:r>
              <w:r w:rsidR="00D439DF">
                <w:rPr>
                  <w:rFonts w:ascii="Times New Roman" w:hAnsi="Times New Roman"/>
                  <w:bCs/>
                </w:rPr>
                <w:t>0</w:t>
              </w:r>
              <w:r w:rsidR="00F31806">
                <w:rPr>
                  <w:rFonts w:ascii="Times New Roman" w:hAnsi="Times New Roman"/>
                  <w:bCs/>
                </w:rPr>
                <w:t>1</w:t>
              </w:r>
              <w:r w:rsidRPr="000C0D0F">
                <w:rPr>
                  <w:rFonts w:ascii="Times New Roman" w:hAnsi="Times New Roman"/>
                  <w:bCs/>
                </w:rPr>
                <w:t>0}</w:t>
              </w:r>
            </w:ins>
          </w:p>
        </w:tc>
        <w:tc>
          <w:tcPr>
            <w:tcW w:w="7590" w:type="dxa"/>
            <w:tcBorders>
              <w:top w:val="single" w:sz="4" w:space="0" w:color="auto"/>
              <w:left w:val="single" w:sz="4" w:space="0" w:color="auto"/>
              <w:bottom w:val="single" w:sz="4" w:space="0" w:color="auto"/>
              <w:right w:val="single" w:sz="4" w:space="0" w:color="auto"/>
            </w:tcBorders>
            <w:vAlign w:val="center"/>
          </w:tcPr>
          <w:p w14:paraId="72ED8394" w14:textId="77777777" w:rsidR="001D7541" w:rsidRDefault="001D7541" w:rsidP="00E53044">
            <w:pPr>
              <w:pStyle w:val="BodyText1"/>
              <w:spacing w:line="240" w:lineRule="auto"/>
              <w:rPr>
                <w:ins w:id="4103" w:author="Author"/>
                <w:rFonts w:ascii="Times New Roman" w:hAnsi="Times New Roman"/>
                <w:b/>
                <w:color w:val="auto"/>
              </w:rPr>
            </w:pPr>
            <w:ins w:id="4104" w:author="Author">
              <w:r w:rsidRPr="001D7541">
                <w:rPr>
                  <w:rFonts w:ascii="Times New Roman" w:hAnsi="Times New Roman"/>
                  <w:b/>
                  <w:color w:val="auto"/>
                </w:rPr>
                <w:t>Reference date within reporting period</w:t>
              </w:r>
            </w:ins>
          </w:p>
          <w:p w14:paraId="1CDDBEFA" w14:textId="77777777" w:rsidR="001D7541" w:rsidRDefault="001D7541" w:rsidP="00E53044">
            <w:pPr>
              <w:pStyle w:val="BodyText1"/>
              <w:spacing w:line="240" w:lineRule="auto"/>
              <w:rPr>
                <w:ins w:id="4105" w:author="Author"/>
                <w:rFonts w:ascii="Times New Roman" w:hAnsi="Times New Roman"/>
                <w:b/>
                <w:color w:val="auto"/>
              </w:rPr>
            </w:pPr>
          </w:p>
          <w:p w14:paraId="01F43A31" w14:textId="71BF3459" w:rsidR="001D7541" w:rsidRPr="00640D9C" w:rsidRDefault="001D7541" w:rsidP="00E53044">
            <w:pPr>
              <w:pStyle w:val="BodyText1"/>
              <w:spacing w:line="240" w:lineRule="auto"/>
              <w:rPr>
                <w:ins w:id="4106" w:author="Author"/>
                <w:rFonts w:ascii="Times New Roman" w:hAnsi="Times New Roman"/>
                <w:color w:val="auto"/>
              </w:rPr>
            </w:pPr>
            <w:ins w:id="4107" w:author="Author">
              <w:r w:rsidRPr="00640D9C">
                <w:rPr>
                  <w:rFonts w:ascii="Times New Roman" w:hAnsi="Times New Roman"/>
                  <w:color w:val="auto"/>
                </w:rPr>
                <w:t>The date to</w:t>
              </w:r>
              <w:r w:rsidR="00640D9C" w:rsidRPr="00640D9C">
                <w:rPr>
                  <w:rFonts w:ascii="Times New Roman" w:hAnsi="Times New Roman"/>
                  <w:color w:val="auto"/>
                </w:rPr>
                <w:t xml:space="preserve"> which the daily value reported</w:t>
              </w:r>
              <w:r w:rsidRPr="00640D9C">
                <w:rPr>
                  <w:rFonts w:ascii="Times New Roman" w:hAnsi="Times New Roman"/>
                  <w:color w:val="auto"/>
                </w:rPr>
                <w:t xml:space="preserve"> refers shall be provided. </w:t>
              </w:r>
              <w:r w:rsidR="00350419">
                <w:rPr>
                  <w:rFonts w:ascii="Times New Roman" w:hAnsi="Times New Roman"/>
                  <w:color w:val="auto"/>
                </w:rPr>
                <w:t xml:space="preserve"> Each day of </w:t>
              </w:r>
              <w:r w:rsidR="00640D9C" w:rsidRPr="00640D9C">
                <w:rPr>
                  <w:rFonts w:ascii="Times New Roman" w:hAnsi="Times New Roman"/>
                  <w:color w:val="auto"/>
                </w:rPr>
                <w:t>the report</w:t>
              </w:r>
              <w:r w:rsidR="000B4762">
                <w:rPr>
                  <w:rFonts w:ascii="Times New Roman" w:hAnsi="Times New Roman"/>
                  <w:color w:val="auto"/>
                </w:rPr>
                <w:t>ing</w:t>
              </w:r>
              <w:r w:rsidR="00640D9C" w:rsidRPr="00640D9C">
                <w:rPr>
                  <w:rFonts w:ascii="Times New Roman" w:hAnsi="Times New Roman"/>
                  <w:color w:val="auto"/>
                </w:rPr>
                <w:t xml:space="preserve"> </w:t>
              </w:r>
              <w:r w:rsidR="00350419">
                <w:rPr>
                  <w:rFonts w:ascii="Times New Roman" w:hAnsi="Times New Roman"/>
                  <w:color w:val="auto"/>
                </w:rPr>
                <w:t>quarter</w:t>
              </w:r>
              <w:r w:rsidR="00350419" w:rsidRPr="00640D9C">
                <w:rPr>
                  <w:rFonts w:ascii="Times New Roman" w:hAnsi="Times New Roman"/>
                  <w:color w:val="auto"/>
                </w:rPr>
                <w:t xml:space="preserve"> </w:t>
              </w:r>
              <w:r w:rsidR="00640D9C" w:rsidRPr="00640D9C">
                <w:rPr>
                  <w:rFonts w:ascii="Times New Roman" w:hAnsi="Times New Roman"/>
                  <w:color w:val="auto"/>
                </w:rPr>
                <w:t>shall be reported.</w:t>
              </w:r>
            </w:ins>
          </w:p>
          <w:p w14:paraId="11691437" w14:textId="77777777" w:rsidR="001D7541" w:rsidRPr="000472E7" w:rsidRDefault="001D7541" w:rsidP="00E53044">
            <w:pPr>
              <w:pStyle w:val="BodyText1"/>
              <w:spacing w:line="240" w:lineRule="auto"/>
              <w:rPr>
                <w:ins w:id="4108" w:author="Author"/>
                <w:rFonts w:ascii="Times New Roman" w:hAnsi="Times New Roman"/>
                <w:b/>
                <w:color w:val="auto"/>
              </w:rPr>
            </w:pPr>
          </w:p>
        </w:tc>
      </w:tr>
      <w:tr w:rsidR="001D7541" w:rsidRPr="00FC6D06" w14:paraId="1251FDD1" w14:textId="77777777" w:rsidTr="00E53044">
        <w:trPr>
          <w:trHeight w:val="304"/>
          <w:ins w:id="4109" w:author="Author"/>
        </w:trPr>
        <w:tc>
          <w:tcPr>
            <w:tcW w:w="1418" w:type="dxa"/>
            <w:tcBorders>
              <w:top w:val="single" w:sz="4" w:space="0" w:color="auto"/>
              <w:left w:val="single" w:sz="4" w:space="0" w:color="auto"/>
              <w:bottom w:val="single" w:sz="4" w:space="0" w:color="auto"/>
              <w:right w:val="single" w:sz="4" w:space="0" w:color="auto"/>
            </w:tcBorders>
          </w:tcPr>
          <w:p w14:paraId="37AAFEDA" w14:textId="77777777" w:rsidR="001D7541" w:rsidRPr="00F31806" w:rsidRDefault="001D7541" w:rsidP="00E53044">
            <w:pPr>
              <w:pStyle w:val="BodyText1"/>
              <w:rPr>
                <w:ins w:id="4110" w:author="Author"/>
                <w:rFonts w:ascii="Times New Roman" w:hAnsi="Times New Roman"/>
                <w:bCs/>
                <w:color w:val="auto"/>
              </w:rPr>
            </w:pPr>
            <w:ins w:id="4111" w:author="Author">
              <w:r w:rsidRPr="00F31806">
                <w:rPr>
                  <w:rFonts w:ascii="Times New Roman" w:hAnsi="Times New Roman"/>
                  <w:bCs/>
                  <w:color w:val="auto"/>
                </w:rPr>
                <w:t>{0010;0</w:t>
              </w:r>
              <w:r w:rsidR="00D439DF">
                <w:rPr>
                  <w:rFonts w:ascii="Times New Roman" w:hAnsi="Times New Roman"/>
                  <w:bCs/>
                  <w:color w:val="auto"/>
                </w:rPr>
                <w:t>0</w:t>
              </w:r>
              <w:r w:rsidRPr="00F31806">
                <w:rPr>
                  <w:rFonts w:ascii="Times New Roman" w:hAnsi="Times New Roman"/>
                  <w:bCs/>
                  <w:color w:val="auto"/>
                </w:rPr>
                <w:t>20}</w:t>
              </w:r>
            </w:ins>
          </w:p>
        </w:tc>
        <w:tc>
          <w:tcPr>
            <w:tcW w:w="7590" w:type="dxa"/>
            <w:tcBorders>
              <w:top w:val="single" w:sz="4" w:space="0" w:color="auto"/>
              <w:left w:val="single" w:sz="4" w:space="0" w:color="auto"/>
              <w:bottom w:val="single" w:sz="4" w:space="0" w:color="auto"/>
              <w:right w:val="single" w:sz="4" w:space="0" w:color="auto"/>
            </w:tcBorders>
            <w:vAlign w:val="center"/>
          </w:tcPr>
          <w:p w14:paraId="35FFD5C0" w14:textId="77777777" w:rsidR="001D7541" w:rsidRPr="00F31806" w:rsidRDefault="001D7541" w:rsidP="00E53044">
            <w:pPr>
              <w:pStyle w:val="BodyText1"/>
              <w:spacing w:line="240" w:lineRule="auto"/>
              <w:rPr>
                <w:ins w:id="4112" w:author="Author"/>
                <w:rFonts w:ascii="Times New Roman" w:hAnsi="Times New Roman"/>
                <w:b/>
                <w:color w:val="auto"/>
              </w:rPr>
            </w:pPr>
            <w:ins w:id="4113" w:author="Author">
              <w:r w:rsidRPr="00F31806">
                <w:rPr>
                  <w:rFonts w:ascii="Times New Roman" w:hAnsi="Times New Roman"/>
                  <w:b/>
                  <w:color w:val="auto"/>
                </w:rPr>
                <w:t>SFTs exposure value</w:t>
              </w:r>
            </w:ins>
          </w:p>
          <w:p w14:paraId="32B7F773" w14:textId="77777777" w:rsidR="001D7541" w:rsidRPr="00F31806" w:rsidRDefault="001D7541" w:rsidP="00E53044">
            <w:pPr>
              <w:pStyle w:val="BodyText1"/>
              <w:spacing w:line="240" w:lineRule="auto"/>
              <w:rPr>
                <w:ins w:id="4114" w:author="Author"/>
                <w:rFonts w:ascii="Times New Roman" w:hAnsi="Times New Roman"/>
                <w:b/>
                <w:color w:val="auto"/>
              </w:rPr>
            </w:pPr>
          </w:p>
          <w:p w14:paraId="569CC24E" w14:textId="1E559E41" w:rsidR="001D7541" w:rsidRPr="00F31806" w:rsidRDefault="00640D9C" w:rsidP="00E53044">
            <w:pPr>
              <w:pStyle w:val="BodyText1"/>
              <w:spacing w:line="240" w:lineRule="auto"/>
              <w:rPr>
                <w:ins w:id="4115" w:author="Author"/>
                <w:rFonts w:ascii="Times New Roman" w:hAnsi="Times New Roman"/>
                <w:color w:val="auto"/>
              </w:rPr>
            </w:pPr>
            <w:ins w:id="4116" w:author="Author">
              <w:r w:rsidRPr="00F31806">
                <w:rPr>
                  <w:rFonts w:ascii="Times New Roman" w:hAnsi="Times New Roman"/>
                  <w:color w:val="auto"/>
                </w:rPr>
                <w:t>Daily valu</w:t>
              </w:r>
              <w:r w:rsidR="001D7541" w:rsidRPr="00F31806">
                <w:rPr>
                  <w:rFonts w:ascii="Times New Roman" w:hAnsi="Times New Roman"/>
                  <w:color w:val="auto"/>
                </w:rPr>
                <w:t xml:space="preserve">es of the reporting quarter of the SFT exposure value net of the exempted CCP leg of client-cleared trade exposures as </w:t>
              </w:r>
              <w:r w:rsidR="00836A89">
                <w:rPr>
                  <w:rFonts w:ascii="Times New Roman" w:hAnsi="Times New Roman"/>
                  <w:color w:val="auto"/>
                </w:rPr>
                <w:t xml:space="preserve">refer to </w:t>
              </w:r>
              <w:r w:rsidR="001D7541" w:rsidRPr="00F31806">
                <w:rPr>
                  <w:rFonts w:ascii="Times New Roman" w:hAnsi="Times New Roman"/>
                  <w:color w:val="auto"/>
                </w:rPr>
                <w:t>in rows 0</w:t>
              </w:r>
              <w:r w:rsidR="00857EEA">
                <w:rPr>
                  <w:rFonts w:ascii="Times New Roman" w:hAnsi="Times New Roman"/>
                  <w:color w:val="auto"/>
                </w:rPr>
                <w:t>0</w:t>
              </w:r>
              <w:r w:rsidR="001D7541" w:rsidRPr="00F31806">
                <w:rPr>
                  <w:rFonts w:ascii="Times New Roman" w:hAnsi="Times New Roman"/>
                  <w:color w:val="auto"/>
                </w:rPr>
                <w:t>10 and 0</w:t>
              </w:r>
              <w:r w:rsidR="00857EEA">
                <w:rPr>
                  <w:rFonts w:ascii="Times New Roman" w:hAnsi="Times New Roman"/>
                  <w:color w:val="auto"/>
                </w:rPr>
                <w:t>0</w:t>
              </w:r>
              <w:r w:rsidR="001D7541" w:rsidRPr="00F31806">
                <w:rPr>
                  <w:rFonts w:ascii="Times New Roman" w:hAnsi="Times New Roman"/>
                  <w:color w:val="auto"/>
                </w:rPr>
                <w:t>50 of template C47.00.</w:t>
              </w:r>
            </w:ins>
          </w:p>
          <w:p w14:paraId="56D707C5" w14:textId="77777777" w:rsidR="001D7541" w:rsidRPr="00F31806" w:rsidRDefault="001D7541" w:rsidP="00E53044">
            <w:pPr>
              <w:pStyle w:val="BodyText1"/>
              <w:spacing w:line="240" w:lineRule="auto"/>
              <w:rPr>
                <w:ins w:id="4117" w:author="Author"/>
                <w:rFonts w:ascii="Times New Roman" w:hAnsi="Times New Roman"/>
                <w:color w:val="auto"/>
                <w:u w:val="single"/>
              </w:rPr>
            </w:pPr>
          </w:p>
        </w:tc>
      </w:tr>
      <w:tr w:rsidR="001D7541" w:rsidRPr="00FC6D06" w14:paraId="324DD469" w14:textId="77777777" w:rsidTr="00E53044">
        <w:trPr>
          <w:trHeight w:val="304"/>
          <w:ins w:id="4118" w:author="Author"/>
        </w:trPr>
        <w:tc>
          <w:tcPr>
            <w:tcW w:w="1418" w:type="dxa"/>
            <w:tcBorders>
              <w:top w:val="single" w:sz="4" w:space="0" w:color="auto"/>
              <w:left w:val="single" w:sz="4" w:space="0" w:color="auto"/>
              <w:bottom w:val="single" w:sz="4" w:space="0" w:color="auto"/>
              <w:right w:val="single" w:sz="4" w:space="0" w:color="auto"/>
            </w:tcBorders>
          </w:tcPr>
          <w:p w14:paraId="6E82E7F5" w14:textId="77777777" w:rsidR="001D7541" w:rsidRPr="00FE002E" w:rsidRDefault="001D7541" w:rsidP="00E53044">
            <w:pPr>
              <w:pStyle w:val="BodyText1"/>
              <w:rPr>
                <w:ins w:id="4119" w:author="Author"/>
                <w:rFonts w:ascii="Times New Roman" w:hAnsi="Times New Roman"/>
                <w:bCs/>
              </w:rPr>
            </w:pPr>
            <w:ins w:id="4120" w:author="Author">
              <w:r>
                <w:rPr>
                  <w:rFonts w:ascii="Times New Roman" w:hAnsi="Times New Roman"/>
                  <w:bCs/>
                </w:rPr>
                <w:t>{0010;0</w:t>
              </w:r>
              <w:r w:rsidR="00D439DF">
                <w:rPr>
                  <w:rFonts w:ascii="Times New Roman" w:hAnsi="Times New Roman"/>
                  <w:bCs/>
                </w:rPr>
                <w:t>0</w:t>
              </w:r>
              <w:r>
                <w:rPr>
                  <w:rFonts w:ascii="Times New Roman" w:hAnsi="Times New Roman"/>
                  <w:bCs/>
                </w:rPr>
                <w:t>3</w:t>
              </w:r>
              <w:r w:rsidRPr="000C0D0F">
                <w:rPr>
                  <w:rFonts w:ascii="Times New Roman" w:hAnsi="Times New Roman"/>
                  <w:bCs/>
                </w:rPr>
                <w:t>0}</w:t>
              </w:r>
            </w:ins>
          </w:p>
        </w:tc>
        <w:tc>
          <w:tcPr>
            <w:tcW w:w="7590" w:type="dxa"/>
            <w:tcBorders>
              <w:top w:val="single" w:sz="4" w:space="0" w:color="auto"/>
              <w:left w:val="single" w:sz="4" w:space="0" w:color="auto"/>
              <w:bottom w:val="single" w:sz="4" w:space="0" w:color="auto"/>
              <w:right w:val="single" w:sz="4" w:space="0" w:color="auto"/>
            </w:tcBorders>
            <w:vAlign w:val="center"/>
          </w:tcPr>
          <w:p w14:paraId="2F098237" w14:textId="77777777" w:rsidR="001D7541" w:rsidRDefault="00640D9C" w:rsidP="00E53044">
            <w:pPr>
              <w:pStyle w:val="BodyText1"/>
              <w:spacing w:line="240" w:lineRule="auto"/>
              <w:rPr>
                <w:ins w:id="4121" w:author="Author"/>
                <w:rFonts w:ascii="Times New Roman" w:hAnsi="Times New Roman"/>
                <w:b/>
                <w:color w:val="auto"/>
              </w:rPr>
            </w:pPr>
            <w:ins w:id="4122" w:author="Author">
              <w:r w:rsidRPr="00640D9C">
                <w:rPr>
                  <w:rFonts w:ascii="Times New Roman" w:hAnsi="Times New Roman"/>
                  <w:b/>
                  <w:color w:val="auto"/>
                </w:rPr>
                <w:t>Adjustments for SFT sales accounting transactions</w:t>
              </w:r>
            </w:ins>
          </w:p>
          <w:p w14:paraId="1AD53427" w14:textId="77777777" w:rsidR="00640D9C" w:rsidRDefault="00640D9C" w:rsidP="00E53044">
            <w:pPr>
              <w:pStyle w:val="BodyText1"/>
              <w:spacing w:line="240" w:lineRule="auto"/>
              <w:rPr>
                <w:ins w:id="4123" w:author="Author"/>
                <w:rFonts w:ascii="Times New Roman" w:hAnsi="Times New Roman"/>
                <w:b/>
                <w:color w:val="auto"/>
              </w:rPr>
            </w:pPr>
          </w:p>
          <w:p w14:paraId="003E6A2E" w14:textId="1AC60A1B" w:rsidR="001D7541" w:rsidRPr="004A4C67" w:rsidRDefault="00640D9C" w:rsidP="00E53044">
            <w:pPr>
              <w:pStyle w:val="BodyText1"/>
              <w:spacing w:line="240" w:lineRule="auto"/>
              <w:rPr>
                <w:ins w:id="4124" w:author="Author"/>
                <w:rFonts w:ascii="Times New Roman" w:hAnsi="Times New Roman"/>
                <w:color w:val="auto"/>
              </w:rPr>
            </w:pPr>
            <w:ins w:id="4125" w:author="Author">
              <w:r>
                <w:rPr>
                  <w:rFonts w:ascii="Times New Roman" w:hAnsi="Times New Roman"/>
                  <w:color w:val="auto"/>
                </w:rPr>
                <w:lastRenderedPageBreak/>
                <w:t>D</w:t>
              </w:r>
              <w:r w:rsidR="001D7541" w:rsidRPr="004A4C67">
                <w:rPr>
                  <w:rFonts w:ascii="Times New Roman" w:hAnsi="Times New Roman"/>
                  <w:color w:val="auto"/>
                </w:rPr>
                <w:t xml:space="preserve">aily values of the reporting quarter of the adjustments for SFT sales accounting transactions as defined in row </w:t>
              </w:r>
              <w:r w:rsidR="00857EEA">
                <w:rPr>
                  <w:rFonts w:ascii="Times New Roman" w:hAnsi="Times New Roman"/>
                  <w:color w:val="auto"/>
                </w:rPr>
                <w:t>0</w:t>
              </w:r>
              <w:r w:rsidR="001D7541" w:rsidRPr="004A4C67">
                <w:rPr>
                  <w:rFonts w:ascii="Times New Roman" w:hAnsi="Times New Roman"/>
                  <w:color w:val="auto"/>
                </w:rPr>
                <w:t>230</w:t>
              </w:r>
              <w:r w:rsidR="00E53044">
                <w:rPr>
                  <w:rFonts w:ascii="Times New Roman" w:hAnsi="Times New Roman"/>
                  <w:color w:val="auto"/>
                </w:rPr>
                <w:t xml:space="preserve"> </w:t>
              </w:r>
              <w:r w:rsidR="00E53044">
                <w:rPr>
                  <w:rFonts w:ascii="Times New Roman" w:hAnsi="Times New Roman"/>
                </w:rPr>
                <w:t>of template C47.00</w:t>
              </w:r>
              <w:r w:rsidR="00E53044" w:rsidRPr="004A4C67">
                <w:rPr>
                  <w:rFonts w:ascii="Times New Roman" w:hAnsi="Times New Roman"/>
                  <w:color w:val="auto"/>
                </w:rPr>
                <w:t>.</w:t>
              </w:r>
            </w:ins>
          </w:p>
          <w:p w14:paraId="757C080D" w14:textId="77777777" w:rsidR="001D7541" w:rsidRPr="00FC6D06" w:rsidRDefault="001D7541" w:rsidP="00E53044">
            <w:pPr>
              <w:pStyle w:val="BodyText1"/>
              <w:spacing w:line="240" w:lineRule="auto"/>
              <w:rPr>
                <w:ins w:id="4126" w:author="Author"/>
                <w:rFonts w:ascii="Times New Roman" w:hAnsi="Times New Roman"/>
                <w:color w:val="auto"/>
                <w:u w:val="single"/>
              </w:rPr>
            </w:pPr>
          </w:p>
        </w:tc>
      </w:tr>
    </w:tbl>
    <w:p w14:paraId="6EDA8168" w14:textId="77777777" w:rsidR="001D7541" w:rsidRDefault="001D7541" w:rsidP="001D7541">
      <w:pPr>
        <w:pStyle w:val="BodyText1"/>
        <w:ind w:left="567"/>
        <w:rPr>
          <w:ins w:id="4127" w:author="Author"/>
          <w:rFonts w:ascii="Times New Roman" w:hAnsi="Times New Roman"/>
        </w:rPr>
      </w:pPr>
    </w:p>
    <w:p w14:paraId="4FA354A3" w14:textId="77777777" w:rsidR="0009615C" w:rsidRDefault="0009615C" w:rsidP="001D7541">
      <w:pPr>
        <w:pStyle w:val="BodyText1"/>
        <w:ind w:left="567"/>
        <w:rPr>
          <w:ins w:id="4128" w:author="Author"/>
          <w:rFonts w:ascii="Times New Roman" w:hAnsi="Times New Roman"/>
        </w:rPr>
      </w:pPr>
    </w:p>
    <w:p w14:paraId="47F2D3BF" w14:textId="77777777" w:rsidR="0009615C" w:rsidRDefault="0009615C" w:rsidP="001D7541">
      <w:pPr>
        <w:pStyle w:val="BodyText1"/>
        <w:ind w:left="567"/>
        <w:rPr>
          <w:ins w:id="4129" w:author="Author"/>
          <w:rFonts w:ascii="Times New Roman" w:hAnsi="Times New Roman"/>
        </w:rPr>
      </w:pPr>
    </w:p>
    <w:p w14:paraId="49B21AC1" w14:textId="77777777" w:rsidR="0009615C" w:rsidRPr="00711599" w:rsidRDefault="0009615C" w:rsidP="00057ECF">
      <w:pPr>
        <w:pStyle w:val="BodyText1"/>
        <w:ind w:left="567"/>
        <w:rPr>
          <w:rFonts w:ascii="Times New Roman" w:hAnsi="Times New Roman"/>
        </w:rPr>
      </w:pPr>
    </w:p>
    <w:sectPr w:rsidR="0009615C" w:rsidRPr="00711599" w:rsidSect="005315D3">
      <w:headerReference w:type="default" r:id="rId14"/>
      <w:footerReference w:type="default" r:id="rId15"/>
      <w:headerReference w:type="first" r:id="rId16"/>
      <w:footerReference w:type="first" r:id="rId17"/>
      <w:pgSz w:w="11906" w:h="16838" w:code="9"/>
      <w:pgMar w:top="1522" w:right="1418" w:bottom="1560" w:left="1418" w:header="851" w:footer="141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937872" w14:textId="77777777" w:rsidR="00086398" w:rsidRDefault="00086398">
      <w:r>
        <w:separator/>
      </w:r>
    </w:p>
  </w:endnote>
  <w:endnote w:type="continuationSeparator" w:id="0">
    <w:p w14:paraId="5FA72A43" w14:textId="77777777" w:rsidR="00086398" w:rsidRDefault="00086398">
      <w:r>
        <w:continuationSeparator/>
      </w:r>
    </w:p>
  </w:endnote>
  <w:endnote w:type="continuationNotice" w:id="1">
    <w:p w14:paraId="37556CA5" w14:textId="77777777" w:rsidR="00086398" w:rsidRDefault="000863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6C160F" w14:textId="29FD20AC" w:rsidR="00086398" w:rsidRPr="00A772B4" w:rsidRDefault="00086398">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Pr>
        <w:rFonts w:ascii="Times New Roman" w:hAnsi="Times New Roman"/>
        <w:noProof/>
      </w:rPr>
      <w:t>2</w:t>
    </w:r>
    <w:r w:rsidRPr="00A772B4">
      <w:rPr>
        <w:rFonts w:ascii="Times New Roman" w:hAnsi="Times New Roman"/>
      </w:rPr>
      <w:fldChar w:fldCharType="end"/>
    </w:r>
  </w:p>
  <w:p w14:paraId="2D971917" w14:textId="77777777" w:rsidR="00086398" w:rsidRDefault="0008639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8305317"/>
      <w:docPartObj>
        <w:docPartGallery w:val="Page Numbers (Bottom of Page)"/>
        <w:docPartUnique/>
      </w:docPartObj>
    </w:sdtPr>
    <w:sdtEndPr>
      <w:rPr>
        <w:noProof/>
      </w:rPr>
    </w:sdtEndPr>
    <w:sdtContent>
      <w:p w14:paraId="5677655A" w14:textId="2C7C7108" w:rsidR="00086398" w:rsidRDefault="00086398">
        <w:pPr>
          <w:pStyle w:val="Footer"/>
          <w:jc w:val="center"/>
        </w:pPr>
        <w:r>
          <w:fldChar w:fldCharType="begin"/>
        </w:r>
        <w:r>
          <w:instrText xml:space="preserve"> PAGE   \* MERGEFORMAT </w:instrText>
        </w:r>
        <w:r>
          <w:fldChar w:fldCharType="separate"/>
        </w:r>
        <w:r w:rsidR="008209F9">
          <w:rPr>
            <w:noProof/>
          </w:rPr>
          <w:t>1</w:t>
        </w:r>
        <w:r>
          <w:rPr>
            <w:noProof/>
          </w:rPr>
          <w:fldChar w:fldCharType="end"/>
        </w:r>
      </w:p>
    </w:sdtContent>
  </w:sdt>
  <w:p w14:paraId="3D7804EA" w14:textId="77777777" w:rsidR="00086398" w:rsidRDefault="0008639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sz w:val="20"/>
      </w:rPr>
      <w:id w:val="17201704"/>
      <w:docPartObj>
        <w:docPartGallery w:val="Page Numbers (Bottom of Page)"/>
        <w:docPartUnique/>
      </w:docPartObj>
    </w:sdtPr>
    <w:sdtEndPr/>
    <w:sdtContent>
      <w:p w14:paraId="3FFD22B5" w14:textId="0496D7F4" w:rsidR="00086398" w:rsidRPr="009A78F0" w:rsidRDefault="00086398" w:rsidP="009A78F0">
        <w:pPr>
          <w:pStyle w:val="Footer"/>
          <w:spacing w:line="240" w:lineRule="auto"/>
          <w:jc w:val="center"/>
          <w:rPr>
            <w:rFonts w:ascii="Times New Roman" w:hAnsi="Times New Roman"/>
            <w:sz w:val="20"/>
          </w:rPr>
        </w:pPr>
        <w:r w:rsidRPr="009A78F0">
          <w:rPr>
            <w:rFonts w:ascii="Times New Roman" w:hAnsi="Times New Roman"/>
            <w:sz w:val="20"/>
          </w:rPr>
          <w:fldChar w:fldCharType="begin"/>
        </w:r>
        <w:r w:rsidRPr="009A78F0">
          <w:rPr>
            <w:rFonts w:ascii="Times New Roman" w:hAnsi="Times New Roman"/>
            <w:sz w:val="20"/>
          </w:rPr>
          <w:instrText xml:space="preserve"> PAGE   \* MERGEFORMAT </w:instrText>
        </w:r>
        <w:r w:rsidRPr="009A78F0">
          <w:rPr>
            <w:rFonts w:ascii="Times New Roman" w:hAnsi="Times New Roman"/>
            <w:sz w:val="20"/>
          </w:rPr>
          <w:fldChar w:fldCharType="separate"/>
        </w:r>
        <w:r w:rsidR="008209F9">
          <w:rPr>
            <w:rFonts w:ascii="Times New Roman" w:hAnsi="Times New Roman"/>
            <w:noProof/>
            <w:sz w:val="20"/>
          </w:rPr>
          <w:t>18</w:t>
        </w:r>
        <w:r w:rsidRPr="009A78F0">
          <w:rPr>
            <w:rFonts w:ascii="Times New Roman" w:hAnsi="Times New Roman"/>
            <w:noProof/>
            <w:sz w:val="20"/>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EndPr/>
    <w:sdtContent>
      <w:p w14:paraId="58D08035" w14:textId="77777777" w:rsidR="00086398" w:rsidRDefault="00086398">
        <w:pPr>
          <w:pStyle w:val="Footer"/>
          <w:jc w:val="right"/>
        </w:pPr>
        <w:r>
          <w:fldChar w:fldCharType="begin"/>
        </w:r>
        <w:r>
          <w:instrText xml:space="preserve"> PAGE   \* MERGEFORMAT </w:instrText>
        </w:r>
        <w:r>
          <w:fldChar w:fldCharType="separate"/>
        </w:r>
        <w:r>
          <w:rPr>
            <w:noProof/>
          </w:rPr>
          <w:t>44</w:t>
        </w:r>
        <w:r>
          <w:rPr>
            <w:noProof/>
          </w:rPr>
          <w:fldChar w:fldCharType="end"/>
        </w:r>
      </w:p>
    </w:sdtContent>
  </w:sdt>
  <w:p w14:paraId="51D344E0" w14:textId="77777777" w:rsidR="00086398" w:rsidRDefault="000863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58B045" w14:textId="77777777" w:rsidR="00086398" w:rsidRPr="004D223F" w:rsidRDefault="00086398" w:rsidP="00C7701D">
      <w:r>
        <w:continuationSeparator/>
      </w:r>
    </w:p>
  </w:footnote>
  <w:footnote w:type="continuationSeparator" w:id="0">
    <w:p w14:paraId="7AD75631" w14:textId="77777777" w:rsidR="00086398" w:rsidRDefault="00086398">
      <w:r>
        <w:continuationSeparator/>
      </w:r>
    </w:p>
  </w:footnote>
  <w:footnote w:type="continuationNotice" w:id="1">
    <w:p w14:paraId="0E3C9440" w14:textId="77777777" w:rsidR="00086398" w:rsidRDefault="00086398"/>
  </w:footnote>
  <w:footnote w:id="2">
    <w:p w14:paraId="6BC54B92" w14:textId="77777777" w:rsidR="00086398" w:rsidRPr="00AD756F" w:rsidRDefault="00086398" w:rsidP="00F4754B">
      <w:pPr>
        <w:pStyle w:val="FootnoteText"/>
        <w:rPr>
          <w:del w:id="2637" w:author="Author"/>
          <w:sz w:val="12"/>
          <w:szCs w:val="12"/>
          <w:lang w:val="en-US"/>
        </w:rPr>
      </w:pPr>
      <w:del w:id="2638" w:author="Author">
        <w:r>
          <w:rPr>
            <w:rStyle w:val="FootnoteReference"/>
          </w:rPr>
          <w:footnoteRef/>
        </w:r>
        <w:r>
          <w:delText xml:space="preserve"> </w:delText>
        </w:r>
        <w:r w:rsidRPr="00AD756F">
          <w:rPr>
            <w:sz w:val="12"/>
            <w:szCs w:val="12"/>
            <w:lang w:val="en-US"/>
          </w:rPr>
          <w:delText>This includes securitisations and equity exposures</w:delText>
        </w:r>
        <w:r>
          <w:rPr>
            <w:sz w:val="12"/>
            <w:szCs w:val="12"/>
            <w:lang w:val="en-US"/>
          </w:rPr>
          <w:delText xml:space="preserve"> subject to credit risk</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7F71AD" w14:textId="77777777" w:rsidR="00086398" w:rsidRDefault="0008639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CCE92" w14:textId="77777777" w:rsidR="00086398" w:rsidRDefault="0008639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92244" w14:textId="77777777" w:rsidR="00086398" w:rsidRDefault="00086398">
    <w:pPr>
      <w:pStyle w:val="Header"/>
    </w:pPr>
    <w:r>
      <w:rPr>
        <w:noProof/>
        <w:lang w:eastAsia="en-GB"/>
      </w:rPr>
      <mc:AlternateContent>
        <mc:Choice Requires="wps">
          <w:drawing>
            <wp:anchor distT="4294967294" distB="4294967294" distL="114300" distR="114300" simplePos="0" relativeHeight="251688448" behindDoc="0" locked="0" layoutInCell="1" allowOverlap="1" wp14:anchorId="7502723D" wp14:editId="79E571A9">
              <wp:simplePos x="0" y="0"/>
              <wp:positionH relativeFrom="column">
                <wp:posOffset>-14605</wp:posOffset>
              </wp:positionH>
              <wp:positionV relativeFrom="paragraph">
                <wp:posOffset>2539</wp:posOffset>
              </wp:positionV>
              <wp:extent cx="5760085" cy="0"/>
              <wp:effectExtent l="0" t="0" r="12065" b="19050"/>
              <wp:wrapNone/>
              <wp:docPr id="4"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530D8DD" id="_x0000_t32" coordsize="21600,21600" o:spt="32" o:oned="t" path="m,l21600,21600e" filled="f">
              <v:path arrowok="t" fillok="f" o:connecttype="none"/>
              <o:lock v:ext="edit" shapetype="t"/>
            </v:shapetype>
            <v:shape id="AutoShape 23" o:spid="_x0000_s1026" type="#_x0000_t32" style="position:absolute;margin-left:-1.15pt;margin-top:.2pt;width:453.55pt;height:0;flip:x;z-index:2516884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" strokecolor="#48748f [3204]"/>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4B18FA" w14:textId="77777777" w:rsidR="00086398" w:rsidRDefault="00086398">
    <w:pPr>
      <w:pStyle w:val="Header"/>
      <w:tabs>
        <w:tab w:val="clear" w:pos="8306"/>
        <w:tab w:val="right" w:pos="9072"/>
      </w:tabs>
      <w:jc w:val="right"/>
      <w:rPr>
        <w:noProof/>
        <w:lang w:eastAsia="en-GB"/>
      </w:rPr>
    </w:pPr>
    <w:r>
      <w:rPr>
        <w:noProof/>
        <w:lang w:eastAsia="en-GB"/>
      </w:rPr>
      <mc:AlternateContent>
        <mc:Choice Requires="wps">
          <w:drawing>
            <wp:anchor distT="4294967294" distB="4294967294" distL="114300" distR="114300" simplePos="0" relativeHeight="251695616" behindDoc="1" locked="1" layoutInCell="0" allowOverlap="1" wp14:anchorId="724668FC" wp14:editId="123690D9">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3F08CA3"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530A286E" w14:textId="77777777" w:rsidR="00086398" w:rsidRDefault="00086398">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E5653A"/>
    <w:multiLevelType w:val="hybridMultilevel"/>
    <w:tmpl w:val="4C420076"/>
    <w:lvl w:ilvl="0" w:tplc="F50C75D0">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4"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6"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9" w15:restartNumberingAfterBreak="0">
    <w:nsid w:val="1F1B7365"/>
    <w:multiLevelType w:val="hybridMultilevel"/>
    <w:tmpl w:val="60F28E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11" w15:restartNumberingAfterBreak="0">
    <w:nsid w:val="25C4782E"/>
    <w:multiLevelType w:val="hybridMultilevel"/>
    <w:tmpl w:val="E9340D3E"/>
    <w:lvl w:ilvl="0" w:tplc="69B0F6B4">
      <w:start w:val="1"/>
      <w:numFmt w:val="decimal"/>
      <w:lvlText w:val="%1."/>
      <w:lvlJc w:val="left"/>
      <w:pPr>
        <w:ind w:left="107" w:hanging="432"/>
      </w:pPr>
      <w:rPr>
        <w:rFonts w:ascii="Times New Roman" w:eastAsia="Cambria" w:hAnsi="Times New Roman" w:cs="Times New Roman" w:hint="default"/>
        <w:w w:val="99"/>
        <w:sz w:val="24"/>
        <w:szCs w:val="24"/>
        <w:lang w:val="en-US" w:eastAsia="en-US" w:bidi="en-US"/>
      </w:rPr>
    </w:lvl>
    <w:lvl w:ilvl="1" w:tplc="769CDF62">
      <w:numFmt w:val="bullet"/>
      <w:lvlText w:val="•"/>
      <w:lvlJc w:val="left"/>
      <w:pPr>
        <w:ind w:left="1032" w:hanging="432"/>
      </w:pPr>
      <w:rPr>
        <w:lang w:val="en-US" w:eastAsia="en-US" w:bidi="en-US"/>
      </w:rPr>
    </w:lvl>
    <w:lvl w:ilvl="2" w:tplc="6D28036C">
      <w:numFmt w:val="bullet"/>
      <w:lvlText w:val="•"/>
      <w:lvlJc w:val="left"/>
      <w:pPr>
        <w:ind w:left="1965" w:hanging="432"/>
      </w:pPr>
      <w:rPr>
        <w:lang w:val="en-US" w:eastAsia="en-US" w:bidi="en-US"/>
      </w:rPr>
    </w:lvl>
    <w:lvl w:ilvl="3" w:tplc="A2FC0E62">
      <w:numFmt w:val="bullet"/>
      <w:lvlText w:val="•"/>
      <w:lvlJc w:val="left"/>
      <w:pPr>
        <w:ind w:left="2897" w:hanging="432"/>
      </w:pPr>
      <w:rPr>
        <w:lang w:val="en-US" w:eastAsia="en-US" w:bidi="en-US"/>
      </w:rPr>
    </w:lvl>
    <w:lvl w:ilvl="4" w:tplc="421C7C0E">
      <w:numFmt w:val="bullet"/>
      <w:lvlText w:val="•"/>
      <w:lvlJc w:val="left"/>
      <w:pPr>
        <w:ind w:left="3830" w:hanging="432"/>
      </w:pPr>
      <w:rPr>
        <w:lang w:val="en-US" w:eastAsia="en-US" w:bidi="en-US"/>
      </w:rPr>
    </w:lvl>
    <w:lvl w:ilvl="5" w:tplc="9D64ABBC">
      <w:numFmt w:val="bullet"/>
      <w:lvlText w:val="•"/>
      <w:lvlJc w:val="left"/>
      <w:pPr>
        <w:ind w:left="4762" w:hanging="432"/>
      </w:pPr>
      <w:rPr>
        <w:lang w:val="en-US" w:eastAsia="en-US" w:bidi="en-US"/>
      </w:rPr>
    </w:lvl>
    <w:lvl w:ilvl="6" w:tplc="E174AD06">
      <w:numFmt w:val="bullet"/>
      <w:lvlText w:val="•"/>
      <w:lvlJc w:val="left"/>
      <w:pPr>
        <w:ind w:left="5695" w:hanging="432"/>
      </w:pPr>
      <w:rPr>
        <w:lang w:val="en-US" w:eastAsia="en-US" w:bidi="en-US"/>
      </w:rPr>
    </w:lvl>
    <w:lvl w:ilvl="7" w:tplc="6A526752">
      <w:numFmt w:val="bullet"/>
      <w:lvlText w:val="•"/>
      <w:lvlJc w:val="left"/>
      <w:pPr>
        <w:ind w:left="6627" w:hanging="432"/>
      </w:pPr>
      <w:rPr>
        <w:lang w:val="en-US" w:eastAsia="en-US" w:bidi="en-US"/>
      </w:rPr>
    </w:lvl>
    <w:lvl w:ilvl="8" w:tplc="203ACF58">
      <w:numFmt w:val="bullet"/>
      <w:lvlText w:val="•"/>
      <w:lvlJc w:val="left"/>
      <w:pPr>
        <w:ind w:left="7560" w:hanging="432"/>
      </w:pPr>
      <w:rPr>
        <w:lang w:val="en-US" w:eastAsia="en-US" w:bidi="en-US"/>
      </w:rPr>
    </w:lvl>
  </w:abstractNum>
  <w:abstractNum w:abstractNumId="12"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A566497"/>
    <w:multiLevelType w:val="hybridMultilevel"/>
    <w:tmpl w:val="8A1E4BD4"/>
    <w:lvl w:ilvl="0" w:tplc="0809001B">
      <w:start w:val="1"/>
      <w:numFmt w:val="lowerRoman"/>
      <w:lvlText w:val="%1."/>
      <w:lvlJc w:val="right"/>
      <w:pPr>
        <w:ind w:left="827" w:hanging="360"/>
      </w:pPr>
    </w:lvl>
    <w:lvl w:ilvl="1" w:tplc="08090019">
      <w:start w:val="1"/>
      <w:numFmt w:val="lowerLetter"/>
      <w:lvlText w:val="%2."/>
      <w:lvlJc w:val="left"/>
      <w:pPr>
        <w:ind w:left="1547" w:hanging="360"/>
      </w:pPr>
    </w:lvl>
    <w:lvl w:ilvl="2" w:tplc="0809001B">
      <w:start w:val="1"/>
      <w:numFmt w:val="lowerRoman"/>
      <w:lvlText w:val="%3."/>
      <w:lvlJc w:val="right"/>
      <w:pPr>
        <w:ind w:left="2267" w:hanging="180"/>
      </w:pPr>
    </w:lvl>
    <w:lvl w:ilvl="3" w:tplc="0809000F">
      <w:start w:val="1"/>
      <w:numFmt w:val="decimal"/>
      <w:lvlText w:val="%4."/>
      <w:lvlJc w:val="left"/>
      <w:pPr>
        <w:ind w:left="2987" w:hanging="360"/>
      </w:pPr>
    </w:lvl>
    <w:lvl w:ilvl="4" w:tplc="08090019">
      <w:start w:val="1"/>
      <w:numFmt w:val="lowerLetter"/>
      <w:lvlText w:val="%5."/>
      <w:lvlJc w:val="left"/>
      <w:pPr>
        <w:ind w:left="3707" w:hanging="360"/>
      </w:pPr>
    </w:lvl>
    <w:lvl w:ilvl="5" w:tplc="0809001B">
      <w:start w:val="1"/>
      <w:numFmt w:val="lowerRoman"/>
      <w:lvlText w:val="%6."/>
      <w:lvlJc w:val="right"/>
      <w:pPr>
        <w:ind w:left="4427" w:hanging="180"/>
      </w:pPr>
    </w:lvl>
    <w:lvl w:ilvl="6" w:tplc="0809000F">
      <w:start w:val="1"/>
      <w:numFmt w:val="decimal"/>
      <w:lvlText w:val="%7."/>
      <w:lvlJc w:val="left"/>
      <w:pPr>
        <w:ind w:left="5147" w:hanging="360"/>
      </w:pPr>
    </w:lvl>
    <w:lvl w:ilvl="7" w:tplc="08090019">
      <w:start w:val="1"/>
      <w:numFmt w:val="lowerLetter"/>
      <w:lvlText w:val="%8."/>
      <w:lvlJc w:val="left"/>
      <w:pPr>
        <w:ind w:left="5867" w:hanging="360"/>
      </w:pPr>
    </w:lvl>
    <w:lvl w:ilvl="8" w:tplc="0809001B">
      <w:start w:val="1"/>
      <w:numFmt w:val="lowerRoman"/>
      <w:lvlText w:val="%9."/>
      <w:lvlJc w:val="right"/>
      <w:pPr>
        <w:ind w:left="6587" w:hanging="180"/>
      </w:pPr>
    </w:lvl>
  </w:abstractNum>
  <w:abstractNum w:abstractNumId="15"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2E1E79A8"/>
    <w:multiLevelType w:val="multilevel"/>
    <w:tmpl w:val="DE889F8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33057CB8"/>
    <w:multiLevelType w:val="hybridMultilevel"/>
    <w:tmpl w:val="2698E4A4"/>
    <w:lvl w:ilvl="0" w:tplc="8FD0AD34">
      <w:start w:val="1"/>
      <w:numFmt w:val="decimal"/>
      <w:pStyle w:val="InstructionsText2"/>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8"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20"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15:restartNumberingAfterBreak="0">
    <w:nsid w:val="42032807"/>
    <w:multiLevelType w:val="hybridMultilevel"/>
    <w:tmpl w:val="9F3423BC"/>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2"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23" w15:restartNumberingAfterBreak="0">
    <w:nsid w:val="452C66B8"/>
    <w:multiLevelType w:val="hybridMultilevel"/>
    <w:tmpl w:val="D134736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4"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26"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8"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30" w15:restartNumberingAfterBreak="0">
    <w:nsid w:val="50227369"/>
    <w:multiLevelType w:val="hybridMultilevel"/>
    <w:tmpl w:val="88A482EC"/>
    <w:lvl w:ilvl="0" w:tplc="4A2A8390">
      <w:start w:val="1"/>
      <w:numFmt w:val="decimal"/>
      <w:pStyle w:val="numberedparagraph"/>
      <w:lvlText w:val="%1."/>
      <w:lvlJc w:val="left"/>
      <w:pPr>
        <w:tabs>
          <w:tab w:val="num" w:pos="284"/>
        </w:tabs>
        <w:ind w:left="284" w:hanging="284"/>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2054905"/>
    <w:multiLevelType w:val="hybridMultilevel"/>
    <w:tmpl w:val="33709D28"/>
    <w:lvl w:ilvl="0" w:tplc="DBFAA04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28804A2"/>
    <w:multiLevelType w:val="hybridMultilevel"/>
    <w:tmpl w:val="E424B660"/>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3" w15:restartNumberingAfterBreak="0">
    <w:nsid w:val="53330B4A"/>
    <w:multiLevelType w:val="hybridMultilevel"/>
    <w:tmpl w:val="4C420076"/>
    <w:lvl w:ilvl="0" w:tplc="F50C75D0">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4"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36"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400117E"/>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8"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39"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0"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4"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5" w15:restartNumberingAfterBreak="0">
    <w:nsid w:val="6A237D39"/>
    <w:multiLevelType w:val="hybridMultilevel"/>
    <w:tmpl w:val="3AA426A6"/>
    <w:lvl w:ilvl="0" w:tplc="8C9CD2D8">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6"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6BD76F86"/>
    <w:multiLevelType w:val="hybridMultilevel"/>
    <w:tmpl w:val="12C0998E"/>
    <w:lvl w:ilvl="0" w:tplc="11B81F24">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8"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0"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52"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53"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4" w15:restartNumberingAfterBreak="0">
    <w:nsid w:val="7FE66477"/>
    <w:multiLevelType w:val="hybridMultilevel"/>
    <w:tmpl w:val="000A00F6"/>
    <w:lvl w:ilvl="0" w:tplc="D7EC01F8">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abstractNumId w:val="0"/>
  </w:num>
  <w:num w:numId="2">
    <w:abstractNumId w:val="10"/>
  </w:num>
  <w:num w:numId="3">
    <w:abstractNumId w:val="22"/>
  </w:num>
  <w:num w:numId="4">
    <w:abstractNumId w:val="8"/>
  </w:num>
  <w:num w:numId="5">
    <w:abstractNumId w:val="3"/>
  </w:num>
  <w:num w:numId="6">
    <w:abstractNumId w:val="51"/>
  </w:num>
  <w:num w:numId="7">
    <w:abstractNumId w:val="1"/>
  </w:num>
  <w:num w:numId="8">
    <w:abstractNumId w:val="36"/>
  </w:num>
  <w:num w:numId="9">
    <w:abstractNumId w:val="50"/>
  </w:num>
  <w:num w:numId="10">
    <w:abstractNumId w:val="24"/>
  </w:num>
  <w:num w:numId="11">
    <w:abstractNumId w:val="43"/>
  </w:num>
  <w:num w:numId="12">
    <w:abstractNumId w:val="20"/>
  </w:num>
  <w:num w:numId="13">
    <w:abstractNumId w:val="49"/>
  </w:num>
  <w:num w:numId="14">
    <w:abstractNumId w:val="7"/>
  </w:num>
  <w:num w:numId="15">
    <w:abstractNumId w:val="38"/>
  </w:num>
  <w:num w:numId="16">
    <w:abstractNumId w:val="19"/>
  </w:num>
  <w:num w:numId="17">
    <w:abstractNumId w:val="29"/>
  </w:num>
  <w:num w:numId="18">
    <w:abstractNumId w:val="15"/>
  </w:num>
  <w:num w:numId="19">
    <w:abstractNumId w:val="41"/>
  </w:num>
  <w:num w:numId="20">
    <w:abstractNumId w:val="35"/>
  </w:num>
  <w:num w:numId="21">
    <w:abstractNumId w:val="17"/>
  </w:num>
  <w:num w:numId="22">
    <w:abstractNumId w:val="28"/>
  </w:num>
  <w:num w:numId="23">
    <w:abstractNumId w:val="44"/>
  </w:num>
  <w:num w:numId="24">
    <w:abstractNumId w:val="5"/>
  </w:num>
  <w:num w:numId="25">
    <w:abstractNumId w:val="32"/>
  </w:num>
  <w:num w:numId="26">
    <w:abstractNumId w:val="16"/>
  </w:num>
  <w:num w:numId="2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3"/>
  </w:num>
  <w:num w:numId="32">
    <w:abstractNumId w:val="2"/>
  </w:num>
  <w:num w:numId="33">
    <w:abstractNumId w:val="18"/>
  </w:num>
  <w:num w:numId="34">
    <w:abstractNumId w:val="37"/>
  </w:num>
  <w:num w:numId="35">
    <w:abstractNumId w:val="9"/>
  </w:num>
  <w:num w:numId="36">
    <w:abstractNumId w:val="11"/>
    <w:lvlOverride w:ilvl="0">
      <w:startOverride w:val="1"/>
    </w:lvlOverride>
    <w:lvlOverride w:ilvl="1"/>
    <w:lvlOverride w:ilvl="2"/>
    <w:lvlOverride w:ilvl="3"/>
    <w:lvlOverride w:ilvl="4"/>
    <w:lvlOverride w:ilvl="5"/>
    <w:lvlOverride w:ilvl="6"/>
    <w:lvlOverride w:ilvl="7"/>
    <w:lvlOverride w:ilvl="8"/>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23"/>
  </w:num>
  <w:num w:numId="40">
    <w:abstractNumId w:val="21"/>
  </w:num>
  <w:num w:numId="41">
    <w:abstractNumId w:val="30"/>
  </w:num>
  <w:num w:numId="42">
    <w:abstractNumId w:val="31"/>
  </w:num>
  <w:num w:numId="43">
    <w:abstractNumId w:val="39"/>
  </w:num>
  <w:num w:numId="44">
    <w:abstractNumId w:val="52"/>
  </w:num>
  <w:num w:numId="45">
    <w:abstractNumId w:val="42"/>
  </w:num>
  <w:num w:numId="46">
    <w:abstractNumId w:val="26"/>
  </w:num>
  <w:num w:numId="47">
    <w:abstractNumId w:val="40"/>
  </w:num>
  <w:num w:numId="48">
    <w:abstractNumId w:val="53"/>
  </w:num>
  <w:num w:numId="49">
    <w:abstractNumId w:val="13"/>
  </w:num>
  <w:num w:numId="50">
    <w:abstractNumId w:val="27"/>
  </w:num>
  <w:num w:numId="51">
    <w:abstractNumId w:val="48"/>
  </w:num>
  <w:num w:numId="52">
    <w:abstractNumId w:val="46"/>
  </w:num>
  <w:num w:numId="53">
    <w:abstractNumId w:val="25"/>
  </w:num>
  <w:num w:numId="54">
    <w:abstractNumId w:val="12"/>
  </w:num>
  <w:num w:numId="55">
    <w:abstractNumId w:val="4"/>
  </w:num>
  <w:num w:numId="56">
    <w:abstractNumId w:val="34"/>
  </w:num>
  <w:num w:numId="57">
    <w:abstractNumId w:val="6"/>
  </w:num>
  <w:num w:numId="58">
    <w:abstractNumId w:val="1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activeWritingStyle w:appName="MSWord" w:lang="fr-BE" w:vendorID="64" w:dllVersion="131078" w:nlCheck="1" w:checkStyle="0"/>
  <w:proofState w:spelling="clean" w:grammar="clean"/>
  <w:trackRevisions/>
  <w:defaultTabStop w:val="720"/>
  <w:hyphenationZone w:val="425"/>
  <w:drawingGridHorizontalSpacing w:val="90"/>
  <w:drawingGridVerticalSpacing w:val="181"/>
  <w:displayHorizontalDrawingGridEvery w:val="2"/>
  <w:noPunctuationKerning/>
  <w:characterSpacingControl w:val="doNotCompress"/>
  <w:hdrShapeDefaults>
    <o:shapedefaults v:ext="edit" spidmax="20481" fill="f" fillcolor="white" stroke="f">
      <v:fill color="white" on="f"/>
      <v:stroke on="f"/>
      <v:textbox inset="0,0,0,0"/>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6B9"/>
    <w:rsid w:val="000008C5"/>
    <w:rsid w:val="00000F21"/>
    <w:rsid w:val="00001954"/>
    <w:rsid w:val="00002206"/>
    <w:rsid w:val="00002D30"/>
    <w:rsid w:val="00003BBA"/>
    <w:rsid w:val="0000611B"/>
    <w:rsid w:val="00006CEB"/>
    <w:rsid w:val="0001009B"/>
    <w:rsid w:val="00010563"/>
    <w:rsid w:val="00011618"/>
    <w:rsid w:val="0001167D"/>
    <w:rsid w:val="00011688"/>
    <w:rsid w:val="00011BC9"/>
    <w:rsid w:val="00011E14"/>
    <w:rsid w:val="00012574"/>
    <w:rsid w:val="0001312C"/>
    <w:rsid w:val="0001525B"/>
    <w:rsid w:val="000163CB"/>
    <w:rsid w:val="000164A2"/>
    <w:rsid w:val="00016AFB"/>
    <w:rsid w:val="00017C5E"/>
    <w:rsid w:val="00020486"/>
    <w:rsid w:val="00022D49"/>
    <w:rsid w:val="000236FF"/>
    <w:rsid w:val="00026A1A"/>
    <w:rsid w:val="00030988"/>
    <w:rsid w:val="00030A95"/>
    <w:rsid w:val="00030CFF"/>
    <w:rsid w:val="00031FAA"/>
    <w:rsid w:val="00032DC0"/>
    <w:rsid w:val="0003735D"/>
    <w:rsid w:val="00037947"/>
    <w:rsid w:val="000448DD"/>
    <w:rsid w:val="00046DCF"/>
    <w:rsid w:val="000472E7"/>
    <w:rsid w:val="0004746E"/>
    <w:rsid w:val="00047A5F"/>
    <w:rsid w:val="000515A8"/>
    <w:rsid w:val="00053DFD"/>
    <w:rsid w:val="000544EF"/>
    <w:rsid w:val="000567CE"/>
    <w:rsid w:val="00057794"/>
    <w:rsid w:val="00057ECF"/>
    <w:rsid w:val="00057FDE"/>
    <w:rsid w:val="00060AEF"/>
    <w:rsid w:val="00060D86"/>
    <w:rsid w:val="00061569"/>
    <w:rsid w:val="00061696"/>
    <w:rsid w:val="00061FBE"/>
    <w:rsid w:val="0006345F"/>
    <w:rsid w:val="00064698"/>
    <w:rsid w:val="00070797"/>
    <w:rsid w:val="000708BE"/>
    <w:rsid w:val="00072F44"/>
    <w:rsid w:val="0007350B"/>
    <w:rsid w:val="00075B1D"/>
    <w:rsid w:val="0007729E"/>
    <w:rsid w:val="00080B5B"/>
    <w:rsid w:val="00081D1E"/>
    <w:rsid w:val="00082D23"/>
    <w:rsid w:val="00082FFF"/>
    <w:rsid w:val="00083934"/>
    <w:rsid w:val="000850C3"/>
    <w:rsid w:val="0008603A"/>
    <w:rsid w:val="00086398"/>
    <w:rsid w:val="00086418"/>
    <w:rsid w:val="000864F6"/>
    <w:rsid w:val="00086A8A"/>
    <w:rsid w:val="00087C56"/>
    <w:rsid w:val="00090312"/>
    <w:rsid w:val="00092325"/>
    <w:rsid w:val="00092348"/>
    <w:rsid w:val="000956D3"/>
    <w:rsid w:val="0009615C"/>
    <w:rsid w:val="000965C1"/>
    <w:rsid w:val="000971AD"/>
    <w:rsid w:val="000A14BE"/>
    <w:rsid w:val="000A1DC4"/>
    <w:rsid w:val="000A2489"/>
    <w:rsid w:val="000A32B5"/>
    <w:rsid w:val="000A359B"/>
    <w:rsid w:val="000A4658"/>
    <w:rsid w:val="000A599E"/>
    <w:rsid w:val="000A5B0A"/>
    <w:rsid w:val="000A6437"/>
    <w:rsid w:val="000A6584"/>
    <w:rsid w:val="000A715B"/>
    <w:rsid w:val="000A7286"/>
    <w:rsid w:val="000A7330"/>
    <w:rsid w:val="000A78A1"/>
    <w:rsid w:val="000A7B45"/>
    <w:rsid w:val="000B0D11"/>
    <w:rsid w:val="000B108D"/>
    <w:rsid w:val="000B1619"/>
    <w:rsid w:val="000B2DD8"/>
    <w:rsid w:val="000B3EAC"/>
    <w:rsid w:val="000B46C7"/>
    <w:rsid w:val="000B4762"/>
    <w:rsid w:val="000B5580"/>
    <w:rsid w:val="000B5761"/>
    <w:rsid w:val="000B74A7"/>
    <w:rsid w:val="000B7D01"/>
    <w:rsid w:val="000C01E8"/>
    <w:rsid w:val="000C04BB"/>
    <w:rsid w:val="000C0B89"/>
    <w:rsid w:val="000C0D0F"/>
    <w:rsid w:val="000C216B"/>
    <w:rsid w:val="000C3F11"/>
    <w:rsid w:val="000C5068"/>
    <w:rsid w:val="000C6AAC"/>
    <w:rsid w:val="000D0106"/>
    <w:rsid w:val="000D1636"/>
    <w:rsid w:val="000D1827"/>
    <w:rsid w:val="000D1E6C"/>
    <w:rsid w:val="000D3973"/>
    <w:rsid w:val="000D44A0"/>
    <w:rsid w:val="000D5823"/>
    <w:rsid w:val="000D5FF7"/>
    <w:rsid w:val="000D6138"/>
    <w:rsid w:val="000D64CA"/>
    <w:rsid w:val="000D6823"/>
    <w:rsid w:val="000D6D58"/>
    <w:rsid w:val="000D77FB"/>
    <w:rsid w:val="000E083F"/>
    <w:rsid w:val="000E2D94"/>
    <w:rsid w:val="000E4713"/>
    <w:rsid w:val="000E4A3F"/>
    <w:rsid w:val="000E4B8D"/>
    <w:rsid w:val="000E5AAE"/>
    <w:rsid w:val="000E62A7"/>
    <w:rsid w:val="000E6617"/>
    <w:rsid w:val="000E6BF5"/>
    <w:rsid w:val="000E715A"/>
    <w:rsid w:val="000F1F74"/>
    <w:rsid w:val="000F26EF"/>
    <w:rsid w:val="000F4A4A"/>
    <w:rsid w:val="000F4B74"/>
    <w:rsid w:val="000F5958"/>
    <w:rsid w:val="000F5F49"/>
    <w:rsid w:val="000F74E8"/>
    <w:rsid w:val="000F7613"/>
    <w:rsid w:val="00100493"/>
    <w:rsid w:val="001005A7"/>
    <w:rsid w:val="00103902"/>
    <w:rsid w:val="00103B23"/>
    <w:rsid w:val="00110007"/>
    <w:rsid w:val="00110BC7"/>
    <w:rsid w:val="00111F80"/>
    <w:rsid w:val="001120BB"/>
    <w:rsid w:val="001133CE"/>
    <w:rsid w:val="00114345"/>
    <w:rsid w:val="0011649C"/>
    <w:rsid w:val="00117791"/>
    <w:rsid w:val="001227AD"/>
    <w:rsid w:val="00123F45"/>
    <w:rsid w:val="00124715"/>
    <w:rsid w:val="00125BAF"/>
    <w:rsid w:val="00125CA1"/>
    <w:rsid w:val="00127AC7"/>
    <w:rsid w:val="001305CF"/>
    <w:rsid w:val="00130DD7"/>
    <w:rsid w:val="00130EEF"/>
    <w:rsid w:val="00131057"/>
    <w:rsid w:val="00131C70"/>
    <w:rsid w:val="00132069"/>
    <w:rsid w:val="00132855"/>
    <w:rsid w:val="00132A0E"/>
    <w:rsid w:val="00132FD2"/>
    <w:rsid w:val="00133533"/>
    <w:rsid w:val="00134551"/>
    <w:rsid w:val="00136A9C"/>
    <w:rsid w:val="00136C36"/>
    <w:rsid w:val="00136DF0"/>
    <w:rsid w:val="001407E1"/>
    <w:rsid w:val="00141CCF"/>
    <w:rsid w:val="00141FF2"/>
    <w:rsid w:val="0014246F"/>
    <w:rsid w:val="00142881"/>
    <w:rsid w:val="00142ED4"/>
    <w:rsid w:val="00143338"/>
    <w:rsid w:val="00143A3F"/>
    <w:rsid w:val="00143C6A"/>
    <w:rsid w:val="0014449A"/>
    <w:rsid w:val="00145BAD"/>
    <w:rsid w:val="00146CA4"/>
    <w:rsid w:val="001475A2"/>
    <w:rsid w:val="00151462"/>
    <w:rsid w:val="00151D33"/>
    <w:rsid w:val="0015208B"/>
    <w:rsid w:val="001526B8"/>
    <w:rsid w:val="0015292D"/>
    <w:rsid w:val="00153F16"/>
    <w:rsid w:val="00154FCE"/>
    <w:rsid w:val="001572C1"/>
    <w:rsid w:val="0016100A"/>
    <w:rsid w:val="001612FD"/>
    <w:rsid w:val="001622F5"/>
    <w:rsid w:val="00162ABC"/>
    <w:rsid w:val="00164A3E"/>
    <w:rsid w:val="00164A9A"/>
    <w:rsid w:val="0016680C"/>
    <w:rsid w:val="00166A6F"/>
    <w:rsid w:val="00166C41"/>
    <w:rsid w:val="00167041"/>
    <w:rsid w:val="00167C21"/>
    <w:rsid w:val="00171C3F"/>
    <w:rsid w:val="00171C76"/>
    <w:rsid w:val="001720F3"/>
    <w:rsid w:val="001721BF"/>
    <w:rsid w:val="0017297A"/>
    <w:rsid w:val="00173FAA"/>
    <w:rsid w:val="00174252"/>
    <w:rsid w:val="001753D7"/>
    <w:rsid w:val="0017558C"/>
    <w:rsid w:val="00175A51"/>
    <w:rsid w:val="00180521"/>
    <w:rsid w:val="001807E9"/>
    <w:rsid w:val="00180FB9"/>
    <w:rsid w:val="00181A8D"/>
    <w:rsid w:val="001849BA"/>
    <w:rsid w:val="00184D76"/>
    <w:rsid w:val="00185539"/>
    <w:rsid w:val="001857D7"/>
    <w:rsid w:val="00186774"/>
    <w:rsid w:val="0018771D"/>
    <w:rsid w:val="00187E4B"/>
    <w:rsid w:val="00187ECA"/>
    <w:rsid w:val="001905AF"/>
    <w:rsid w:val="00191467"/>
    <w:rsid w:val="001914C6"/>
    <w:rsid w:val="001934AC"/>
    <w:rsid w:val="00193A99"/>
    <w:rsid w:val="001943A2"/>
    <w:rsid w:val="00195426"/>
    <w:rsid w:val="00197F19"/>
    <w:rsid w:val="001A012D"/>
    <w:rsid w:val="001A2ABA"/>
    <w:rsid w:val="001A46E4"/>
    <w:rsid w:val="001A7665"/>
    <w:rsid w:val="001A78C1"/>
    <w:rsid w:val="001B1458"/>
    <w:rsid w:val="001B2410"/>
    <w:rsid w:val="001B2D84"/>
    <w:rsid w:val="001B34D0"/>
    <w:rsid w:val="001B3BF0"/>
    <w:rsid w:val="001B7535"/>
    <w:rsid w:val="001C123F"/>
    <w:rsid w:val="001C2254"/>
    <w:rsid w:val="001C2537"/>
    <w:rsid w:val="001C27BF"/>
    <w:rsid w:val="001C50A4"/>
    <w:rsid w:val="001C5613"/>
    <w:rsid w:val="001C597D"/>
    <w:rsid w:val="001C791E"/>
    <w:rsid w:val="001D0DCE"/>
    <w:rsid w:val="001D1678"/>
    <w:rsid w:val="001D1AE1"/>
    <w:rsid w:val="001D36C8"/>
    <w:rsid w:val="001D386D"/>
    <w:rsid w:val="001D39F5"/>
    <w:rsid w:val="001D4A4A"/>
    <w:rsid w:val="001D4EC2"/>
    <w:rsid w:val="001D5CFB"/>
    <w:rsid w:val="001D629F"/>
    <w:rsid w:val="001D6F2F"/>
    <w:rsid w:val="001D7541"/>
    <w:rsid w:val="001D7778"/>
    <w:rsid w:val="001E19C2"/>
    <w:rsid w:val="001E1E08"/>
    <w:rsid w:val="001E4710"/>
    <w:rsid w:val="001E4BA5"/>
    <w:rsid w:val="001E58D0"/>
    <w:rsid w:val="001E5A9A"/>
    <w:rsid w:val="001E5F9C"/>
    <w:rsid w:val="001E7ADE"/>
    <w:rsid w:val="001F0676"/>
    <w:rsid w:val="001F0ECD"/>
    <w:rsid w:val="001F28C3"/>
    <w:rsid w:val="001F28E7"/>
    <w:rsid w:val="001F3810"/>
    <w:rsid w:val="001F3E84"/>
    <w:rsid w:val="001F4281"/>
    <w:rsid w:val="001F6203"/>
    <w:rsid w:val="001F7C68"/>
    <w:rsid w:val="001F7D7C"/>
    <w:rsid w:val="00201339"/>
    <w:rsid w:val="0020137F"/>
    <w:rsid w:val="00201643"/>
    <w:rsid w:val="00201AC3"/>
    <w:rsid w:val="002023F9"/>
    <w:rsid w:val="0020297E"/>
    <w:rsid w:val="002042A7"/>
    <w:rsid w:val="00204A81"/>
    <w:rsid w:val="00205B21"/>
    <w:rsid w:val="00206A85"/>
    <w:rsid w:val="00207482"/>
    <w:rsid w:val="002143BB"/>
    <w:rsid w:val="00214915"/>
    <w:rsid w:val="002149E4"/>
    <w:rsid w:val="00214D62"/>
    <w:rsid w:val="002161E2"/>
    <w:rsid w:val="002162B5"/>
    <w:rsid w:val="002172CC"/>
    <w:rsid w:val="00217B44"/>
    <w:rsid w:val="00217D1F"/>
    <w:rsid w:val="00220AA0"/>
    <w:rsid w:val="00222753"/>
    <w:rsid w:val="0022283C"/>
    <w:rsid w:val="0022597B"/>
    <w:rsid w:val="002262E5"/>
    <w:rsid w:val="002304E0"/>
    <w:rsid w:val="00231EBE"/>
    <w:rsid w:val="002323A0"/>
    <w:rsid w:val="00233A74"/>
    <w:rsid w:val="00235FBA"/>
    <w:rsid w:val="00237588"/>
    <w:rsid w:val="0023791C"/>
    <w:rsid w:val="00237DD1"/>
    <w:rsid w:val="0024092A"/>
    <w:rsid w:val="00240BF0"/>
    <w:rsid w:val="0024218B"/>
    <w:rsid w:val="00242493"/>
    <w:rsid w:val="00242D31"/>
    <w:rsid w:val="00243937"/>
    <w:rsid w:val="0024434F"/>
    <w:rsid w:val="00244966"/>
    <w:rsid w:val="0024511B"/>
    <w:rsid w:val="00245B16"/>
    <w:rsid w:val="00245CB1"/>
    <w:rsid w:val="002461BA"/>
    <w:rsid w:val="00247954"/>
    <w:rsid w:val="002509B1"/>
    <w:rsid w:val="00252F75"/>
    <w:rsid w:val="00253D80"/>
    <w:rsid w:val="00254983"/>
    <w:rsid w:val="00255202"/>
    <w:rsid w:val="002573FC"/>
    <w:rsid w:val="00260D4F"/>
    <w:rsid w:val="0026336E"/>
    <w:rsid w:val="002662F0"/>
    <w:rsid w:val="002706B3"/>
    <w:rsid w:val="00270DBA"/>
    <w:rsid w:val="002710BE"/>
    <w:rsid w:val="00272017"/>
    <w:rsid w:val="00272715"/>
    <w:rsid w:val="0027305C"/>
    <w:rsid w:val="0027308B"/>
    <w:rsid w:val="002736E3"/>
    <w:rsid w:val="00275254"/>
    <w:rsid w:val="00275423"/>
    <w:rsid w:val="00275435"/>
    <w:rsid w:val="0027548E"/>
    <w:rsid w:val="00276DB0"/>
    <w:rsid w:val="00281660"/>
    <w:rsid w:val="00286279"/>
    <w:rsid w:val="00287E34"/>
    <w:rsid w:val="002909B6"/>
    <w:rsid w:val="00291B93"/>
    <w:rsid w:val="002925F0"/>
    <w:rsid w:val="00292FC3"/>
    <w:rsid w:val="0029415C"/>
    <w:rsid w:val="002946C4"/>
    <w:rsid w:val="00294990"/>
    <w:rsid w:val="00295D7B"/>
    <w:rsid w:val="00297715"/>
    <w:rsid w:val="002A07A2"/>
    <w:rsid w:val="002A2841"/>
    <w:rsid w:val="002A28A2"/>
    <w:rsid w:val="002A536D"/>
    <w:rsid w:val="002A54FF"/>
    <w:rsid w:val="002A6ADE"/>
    <w:rsid w:val="002A6B55"/>
    <w:rsid w:val="002B071B"/>
    <w:rsid w:val="002B0879"/>
    <w:rsid w:val="002B0936"/>
    <w:rsid w:val="002B0A4B"/>
    <w:rsid w:val="002B0AAC"/>
    <w:rsid w:val="002B2917"/>
    <w:rsid w:val="002B34A4"/>
    <w:rsid w:val="002B3FF4"/>
    <w:rsid w:val="002B7189"/>
    <w:rsid w:val="002C07EA"/>
    <w:rsid w:val="002C169A"/>
    <w:rsid w:val="002C1F24"/>
    <w:rsid w:val="002C4B54"/>
    <w:rsid w:val="002C5729"/>
    <w:rsid w:val="002C5782"/>
    <w:rsid w:val="002C5EF2"/>
    <w:rsid w:val="002C6238"/>
    <w:rsid w:val="002C6479"/>
    <w:rsid w:val="002C6D46"/>
    <w:rsid w:val="002C72C2"/>
    <w:rsid w:val="002D0276"/>
    <w:rsid w:val="002D1CE8"/>
    <w:rsid w:val="002D2944"/>
    <w:rsid w:val="002D3764"/>
    <w:rsid w:val="002D378E"/>
    <w:rsid w:val="002E1083"/>
    <w:rsid w:val="002E3728"/>
    <w:rsid w:val="002E3ED1"/>
    <w:rsid w:val="002E3FD6"/>
    <w:rsid w:val="002E6BDF"/>
    <w:rsid w:val="002E6BEF"/>
    <w:rsid w:val="002E721E"/>
    <w:rsid w:val="002F2179"/>
    <w:rsid w:val="002F3BA4"/>
    <w:rsid w:val="00300AA7"/>
    <w:rsid w:val="00300E22"/>
    <w:rsid w:val="0030136E"/>
    <w:rsid w:val="00301469"/>
    <w:rsid w:val="00301BEE"/>
    <w:rsid w:val="003027FE"/>
    <w:rsid w:val="00302FB6"/>
    <w:rsid w:val="003032DF"/>
    <w:rsid w:val="0030524E"/>
    <w:rsid w:val="0030642D"/>
    <w:rsid w:val="00307B4B"/>
    <w:rsid w:val="003113EE"/>
    <w:rsid w:val="00314716"/>
    <w:rsid w:val="00315160"/>
    <w:rsid w:val="00316050"/>
    <w:rsid w:val="003166D7"/>
    <w:rsid w:val="003167BD"/>
    <w:rsid w:val="00316905"/>
    <w:rsid w:val="00317861"/>
    <w:rsid w:val="00317BCB"/>
    <w:rsid w:val="00321B6C"/>
    <w:rsid w:val="00321D7D"/>
    <w:rsid w:val="003231FC"/>
    <w:rsid w:val="0032369D"/>
    <w:rsid w:val="00324840"/>
    <w:rsid w:val="00324993"/>
    <w:rsid w:val="003260D7"/>
    <w:rsid w:val="003264FC"/>
    <w:rsid w:val="0032786A"/>
    <w:rsid w:val="003310AE"/>
    <w:rsid w:val="003335A9"/>
    <w:rsid w:val="00334535"/>
    <w:rsid w:val="0033504B"/>
    <w:rsid w:val="003353A9"/>
    <w:rsid w:val="003355CE"/>
    <w:rsid w:val="003358B6"/>
    <w:rsid w:val="0033642B"/>
    <w:rsid w:val="003371AF"/>
    <w:rsid w:val="003405E7"/>
    <w:rsid w:val="00340711"/>
    <w:rsid w:val="003411F8"/>
    <w:rsid w:val="00341560"/>
    <w:rsid w:val="003418AD"/>
    <w:rsid w:val="0034348F"/>
    <w:rsid w:val="00344611"/>
    <w:rsid w:val="00345499"/>
    <w:rsid w:val="003475AF"/>
    <w:rsid w:val="00350419"/>
    <w:rsid w:val="00350D74"/>
    <w:rsid w:val="00352D4B"/>
    <w:rsid w:val="00354188"/>
    <w:rsid w:val="003546F2"/>
    <w:rsid w:val="0036007F"/>
    <w:rsid w:val="00360553"/>
    <w:rsid w:val="00360A3D"/>
    <w:rsid w:val="00361101"/>
    <w:rsid w:val="0037059A"/>
    <w:rsid w:val="003706AB"/>
    <w:rsid w:val="00371745"/>
    <w:rsid w:val="003718C7"/>
    <w:rsid w:val="003723CD"/>
    <w:rsid w:val="003732F8"/>
    <w:rsid w:val="00373CFA"/>
    <w:rsid w:val="003758DF"/>
    <w:rsid w:val="00376911"/>
    <w:rsid w:val="0037735D"/>
    <w:rsid w:val="00381146"/>
    <w:rsid w:val="00381582"/>
    <w:rsid w:val="00384B0B"/>
    <w:rsid w:val="00384D30"/>
    <w:rsid w:val="00385061"/>
    <w:rsid w:val="003869D4"/>
    <w:rsid w:val="00386CDA"/>
    <w:rsid w:val="00387DC5"/>
    <w:rsid w:val="00390B64"/>
    <w:rsid w:val="00390B7F"/>
    <w:rsid w:val="00391EF9"/>
    <w:rsid w:val="00392036"/>
    <w:rsid w:val="003937EE"/>
    <w:rsid w:val="00393D7A"/>
    <w:rsid w:val="00394D11"/>
    <w:rsid w:val="00395FEB"/>
    <w:rsid w:val="00397B00"/>
    <w:rsid w:val="003A13D1"/>
    <w:rsid w:val="003A3804"/>
    <w:rsid w:val="003A5995"/>
    <w:rsid w:val="003A5B2A"/>
    <w:rsid w:val="003A5EB5"/>
    <w:rsid w:val="003A6DAC"/>
    <w:rsid w:val="003B054D"/>
    <w:rsid w:val="003B0870"/>
    <w:rsid w:val="003B08DC"/>
    <w:rsid w:val="003B0909"/>
    <w:rsid w:val="003B09C0"/>
    <w:rsid w:val="003B1279"/>
    <w:rsid w:val="003B1611"/>
    <w:rsid w:val="003B23B9"/>
    <w:rsid w:val="003B2DDA"/>
    <w:rsid w:val="003B2E88"/>
    <w:rsid w:val="003B3015"/>
    <w:rsid w:val="003B3824"/>
    <w:rsid w:val="003B4192"/>
    <w:rsid w:val="003B472A"/>
    <w:rsid w:val="003B555D"/>
    <w:rsid w:val="003B5CD9"/>
    <w:rsid w:val="003B61F5"/>
    <w:rsid w:val="003B79B4"/>
    <w:rsid w:val="003B7BEC"/>
    <w:rsid w:val="003C4CC8"/>
    <w:rsid w:val="003C544C"/>
    <w:rsid w:val="003C6064"/>
    <w:rsid w:val="003C66FA"/>
    <w:rsid w:val="003C6829"/>
    <w:rsid w:val="003C7123"/>
    <w:rsid w:val="003C7E9B"/>
    <w:rsid w:val="003D04AD"/>
    <w:rsid w:val="003D0536"/>
    <w:rsid w:val="003D118F"/>
    <w:rsid w:val="003D2141"/>
    <w:rsid w:val="003D7A5E"/>
    <w:rsid w:val="003E12AE"/>
    <w:rsid w:val="003E1D33"/>
    <w:rsid w:val="003E1E0E"/>
    <w:rsid w:val="003E23B1"/>
    <w:rsid w:val="003E4DEE"/>
    <w:rsid w:val="003E4F6D"/>
    <w:rsid w:val="003E56A4"/>
    <w:rsid w:val="003E624B"/>
    <w:rsid w:val="003E62FE"/>
    <w:rsid w:val="003F1BF6"/>
    <w:rsid w:val="003F37CB"/>
    <w:rsid w:val="003F51BD"/>
    <w:rsid w:val="003F598C"/>
    <w:rsid w:val="003F5D42"/>
    <w:rsid w:val="003F6C06"/>
    <w:rsid w:val="003F7811"/>
    <w:rsid w:val="0040194F"/>
    <w:rsid w:val="00401A21"/>
    <w:rsid w:val="00403798"/>
    <w:rsid w:val="00404AA3"/>
    <w:rsid w:val="004050A1"/>
    <w:rsid w:val="004052F0"/>
    <w:rsid w:val="004055B3"/>
    <w:rsid w:val="00406605"/>
    <w:rsid w:val="00407426"/>
    <w:rsid w:val="00407A0F"/>
    <w:rsid w:val="00410E47"/>
    <w:rsid w:val="00413A7F"/>
    <w:rsid w:val="004148B2"/>
    <w:rsid w:val="00414EB6"/>
    <w:rsid w:val="00415D69"/>
    <w:rsid w:val="00416088"/>
    <w:rsid w:val="0041676D"/>
    <w:rsid w:val="00417210"/>
    <w:rsid w:val="004178C8"/>
    <w:rsid w:val="00421540"/>
    <w:rsid w:val="004220C8"/>
    <w:rsid w:val="004229C1"/>
    <w:rsid w:val="00422C76"/>
    <w:rsid w:val="00423769"/>
    <w:rsid w:val="0042419F"/>
    <w:rsid w:val="00424A0A"/>
    <w:rsid w:val="00424BB8"/>
    <w:rsid w:val="00424F61"/>
    <w:rsid w:val="00426A00"/>
    <w:rsid w:val="00430CAC"/>
    <w:rsid w:val="00433529"/>
    <w:rsid w:val="00433E1A"/>
    <w:rsid w:val="00434439"/>
    <w:rsid w:val="00436233"/>
    <w:rsid w:val="004379F7"/>
    <w:rsid w:val="00440847"/>
    <w:rsid w:val="004446C2"/>
    <w:rsid w:val="004466D5"/>
    <w:rsid w:val="0044777F"/>
    <w:rsid w:val="00447EB1"/>
    <w:rsid w:val="00451BA1"/>
    <w:rsid w:val="00452A27"/>
    <w:rsid w:val="0045378E"/>
    <w:rsid w:val="00453BD6"/>
    <w:rsid w:val="0045405A"/>
    <w:rsid w:val="00455A2F"/>
    <w:rsid w:val="004573B6"/>
    <w:rsid w:val="00460502"/>
    <w:rsid w:val="004612B9"/>
    <w:rsid w:val="004618EC"/>
    <w:rsid w:val="00462168"/>
    <w:rsid w:val="0046231D"/>
    <w:rsid w:val="00462408"/>
    <w:rsid w:val="00463240"/>
    <w:rsid w:val="0046362B"/>
    <w:rsid w:val="004645D1"/>
    <w:rsid w:val="00465521"/>
    <w:rsid w:val="00467C7D"/>
    <w:rsid w:val="00467F98"/>
    <w:rsid w:val="00470082"/>
    <w:rsid w:val="00470C9E"/>
    <w:rsid w:val="00471639"/>
    <w:rsid w:val="004719F6"/>
    <w:rsid w:val="00472209"/>
    <w:rsid w:val="00472EC7"/>
    <w:rsid w:val="00473173"/>
    <w:rsid w:val="00476B94"/>
    <w:rsid w:val="00477D43"/>
    <w:rsid w:val="004804A2"/>
    <w:rsid w:val="00481854"/>
    <w:rsid w:val="004818ED"/>
    <w:rsid w:val="00482670"/>
    <w:rsid w:val="00483334"/>
    <w:rsid w:val="004835BD"/>
    <w:rsid w:val="00484555"/>
    <w:rsid w:val="0048526F"/>
    <w:rsid w:val="00485706"/>
    <w:rsid w:val="00486D4C"/>
    <w:rsid w:val="0049025A"/>
    <w:rsid w:val="00491D9A"/>
    <w:rsid w:val="00492435"/>
    <w:rsid w:val="004924B2"/>
    <w:rsid w:val="0049459B"/>
    <w:rsid w:val="00494A67"/>
    <w:rsid w:val="0049578C"/>
    <w:rsid w:val="004968DF"/>
    <w:rsid w:val="004A107B"/>
    <w:rsid w:val="004A15F0"/>
    <w:rsid w:val="004A18A4"/>
    <w:rsid w:val="004A1A27"/>
    <w:rsid w:val="004A296A"/>
    <w:rsid w:val="004A3009"/>
    <w:rsid w:val="004A347E"/>
    <w:rsid w:val="004A4633"/>
    <w:rsid w:val="004A4C19"/>
    <w:rsid w:val="004A4C67"/>
    <w:rsid w:val="004A5220"/>
    <w:rsid w:val="004A61B4"/>
    <w:rsid w:val="004A623C"/>
    <w:rsid w:val="004B064A"/>
    <w:rsid w:val="004B1ADF"/>
    <w:rsid w:val="004B331D"/>
    <w:rsid w:val="004B44F1"/>
    <w:rsid w:val="004B5877"/>
    <w:rsid w:val="004B653A"/>
    <w:rsid w:val="004B6D3B"/>
    <w:rsid w:val="004B7616"/>
    <w:rsid w:val="004C2916"/>
    <w:rsid w:val="004C2CFB"/>
    <w:rsid w:val="004C3157"/>
    <w:rsid w:val="004C3560"/>
    <w:rsid w:val="004C531C"/>
    <w:rsid w:val="004C56D9"/>
    <w:rsid w:val="004C587B"/>
    <w:rsid w:val="004C6361"/>
    <w:rsid w:val="004D12DC"/>
    <w:rsid w:val="004D14B5"/>
    <w:rsid w:val="004D223F"/>
    <w:rsid w:val="004D2325"/>
    <w:rsid w:val="004D36F1"/>
    <w:rsid w:val="004D47F0"/>
    <w:rsid w:val="004D53AC"/>
    <w:rsid w:val="004D70D0"/>
    <w:rsid w:val="004D7C73"/>
    <w:rsid w:val="004D7FD7"/>
    <w:rsid w:val="004E0132"/>
    <w:rsid w:val="004E043C"/>
    <w:rsid w:val="004E0DC5"/>
    <w:rsid w:val="004E100C"/>
    <w:rsid w:val="004E1CC0"/>
    <w:rsid w:val="004E204E"/>
    <w:rsid w:val="004E26E2"/>
    <w:rsid w:val="004E36C4"/>
    <w:rsid w:val="004E437E"/>
    <w:rsid w:val="004E59DD"/>
    <w:rsid w:val="004F0060"/>
    <w:rsid w:val="004F038C"/>
    <w:rsid w:val="004F0B0E"/>
    <w:rsid w:val="004F0C5D"/>
    <w:rsid w:val="004F39F5"/>
    <w:rsid w:val="004F4212"/>
    <w:rsid w:val="004F4B70"/>
    <w:rsid w:val="00500508"/>
    <w:rsid w:val="00505096"/>
    <w:rsid w:val="00505AEE"/>
    <w:rsid w:val="00505D21"/>
    <w:rsid w:val="0050602F"/>
    <w:rsid w:val="005063DE"/>
    <w:rsid w:val="00506444"/>
    <w:rsid w:val="00506596"/>
    <w:rsid w:val="00510FE5"/>
    <w:rsid w:val="00512342"/>
    <w:rsid w:val="00512B5A"/>
    <w:rsid w:val="00513244"/>
    <w:rsid w:val="00514EAE"/>
    <w:rsid w:val="00515C5B"/>
    <w:rsid w:val="005170CA"/>
    <w:rsid w:val="00520804"/>
    <w:rsid w:val="00520E26"/>
    <w:rsid w:val="00521326"/>
    <w:rsid w:val="005230DE"/>
    <w:rsid w:val="00523570"/>
    <w:rsid w:val="005254CB"/>
    <w:rsid w:val="00526EBD"/>
    <w:rsid w:val="0053018F"/>
    <w:rsid w:val="00530472"/>
    <w:rsid w:val="00530B7F"/>
    <w:rsid w:val="005315D3"/>
    <w:rsid w:val="00531A77"/>
    <w:rsid w:val="00532B92"/>
    <w:rsid w:val="0053335C"/>
    <w:rsid w:val="005334AA"/>
    <w:rsid w:val="00534FED"/>
    <w:rsid w:val="005402A3"/>
    <w:rsid w:val="005403C7"/>
    <w:rsid w:val="00540765"/>
    <w:rsid w:val="00542529"/>
    <w:rsid w:val="00542741"/>
    <w:rsid w:val="005441C9"/>
    <w:rsid w:val="00544664"/>
    <w:rsid w:val="00546848"/>
    <w:rsid w:val="00546D9F"/>
    <w:rsid w:val="00550D82"/>
    <w:rsid w:val="00553B13"/>
    <w:rsid w:val="00554069"/>
    <w:rsid w:val="0055482B"/>
    <w:rsid w:val="005550ED"/>
    <w:rsid w:val="005555FD"/>
    <w:rsid w:val="005556DC"/>
    <w:rsid w:val="00556C46"/>
    <w:rsid w:val="00557776"/>
    <w:rsid w:val="00562EE5"/>
    <w:rsid w:val="005637C9"/>
    <w:rsid w:val="00563970"/>
    <w:rsid w:val="00564147"/>
    <w:rsid w:val="00564469"/>
    <w:rsid w:val="0056452F"/>
    <w:rsid w:val="00565261"/>
    <w:rsid w:val="005677F5"/>
    <w:rsid w:val="005706FB"/>
    <w:rsid w:val="00572698"/>
    <w:rsid w:val="00573517"/>
    <w:rsid w:val="0057423E"/>
    <w:rsid w:val="00574827"/>
    <w:rsid w:val="0057499F"/>
    <w:rsid w:val="00575A17"/>
    <w:rsid w:val="0057624C"/>
    <w:rsid w:val="0057643F"/>
    <w:rsid w:val="00576B1D"/>
    <w:rsid w:val="00577108"/>
    <w:rsid w:val="00580256"/>
    <w:rsid w:val="005810D1"/>
    <w:rsid w:val="0058174D"/>
    <w:rsid w:val="0058289F"/>
    <w:rsid w:val="00583DD0"/>
    <w:rsid w:val="00590FFA"/>
    <w:rsid w:val="00592197"/>
    <w:rsid w:val="00594532"/>
    <w:rsid w:val="0059457E"/>
    <w:rsid w:val="00594D94"/>
    <w:rsid w:val="005954BF"/>
    <w:rsid w:val="005959BF"/>
    <w:rsid w:val="00595A81"/>
    <w:rsid w:val="005962EA"/>
    <w:rsid w:val="005A052D"/>
    <w:rsid w:val="005A0FE7"/>
    <w:rsid w:val="005A1569"/>
    <w:rsid w:val="005A1732"/>
    <w:rsid w:val="005A1D6D"/>
    <w:rsid w:val="005A23B9"/>
    <w:rsid w:val="005A28BE"/>
    <w:rsid w:val="005A5B50"/>
    <w:rsid w:val="005B1C10"/>
    <w:rsid w:val="005B26E3"/>
    <w:rsid w:val="005B7B00"/>
    <w:rsid w:val="005C09F7"/>
    <w:rsid w:val="005C1136"/>
    <w:rsid w:val="005C3639"/>
    <w:rsid w:val="005C3647"/>
    <w:rsid w:val="005C5A30"/>
    <w:rsid w:val="005C5DE5"/>
    <w:rsid w:val="005C5E78"/>
    <w:rsid w:val="005C69DE"/>
    <w:rsid w:val="005C6F27"/>
    <w:rsid w:val="005D0068"/>
    <w:rsid w:val="005D0BA3"/>
    <w:rsid w:val="005D0D88"/>
    <w:rsid w:val="005D1F91"/>
    <w:rsid w:val="005D5E9E"/>
    <w:rsid w:val="005D66B3"/>
    <w:rsid w:val="005D7EDA"/>
    <w:rsid w:val="005E0567"/>
    <w:rsid w:val="005E11D1"/>
    <w:rsid w:val="005E14DF"/>
    <w:rsid w:val="005E1C85"/>
    <w:rsid w:val="005E2F5D"/>
    <w:rsid w:val="005E3C4A"/>
    <w:rsid w:val="005E3DFA"/>
    <w:rsid w:val="005E3E56"/>
    <w:rsid w:val="005E4C56"/>
    <w:rsid w:val="005E5BB9"/>
    <w:rsid w:val="005E615B"/>
    <w:rsid w:val="005E73EB"/>
    <w:rsid w:val="005E7B71"/>
    <w:rsid w:val="005F2987"/>
    <w:rsid w:val="005F3AC8"/>
    <w:rsid w:val="005F45A9"/>
    <w:rsid w:val="005F5504"/>
    <w:rsid w:val="005F557E"/>
    <w:rsid w:val="005F6E30"/>
    <w:rsid w:val="005F704F"/>
    <w:rsid w:val="006033AB"/>
    <w:rsid w:val="00603579"/>
    <w:rsid w:val="00603F44"/>
    <w:rsid w:val="00603F66"/>
    <w:rsid w:val="00605108"/>
    <w:rsid w:val="0060741B"/>
    <w:rsid w:val="0060766D"/>
    <w:rsid w:val="00607A1B"/>
    <w:rsid w:val="0061104D"/>
    <w:rsid w:val="0061109E"/>
    <w:rsid w:val="0061403A"/>
    <w:rsid w:val="006162F0"/>
    <w:rsid w:val="006171B4"/>
    <w:rsid w:val="0062069D"/>
    <w:rsid w:val="00621B0F"/>
    <w:rsid w:val="00623E45"/>
    <w:rsid w:val="0062501E"/>
    <w:rsid w:val="00625DC4"/>
    <w:rsid w:val="0062777A"/>
    <w:rsid w:val="00627E07"/>
    <w:rsid w:val="0063109A"/>
    <w:rsid w:val="006316AD"/>
    <w:rsid w:val="0063223E"/>
    <w:rsid w:val="00633D3F"/>
    <w:rsid w:val="00634086"/>
    <w:rsid w:val="00634337"/>
    <w:rsid w:val="00636093"/>
    <w:rsid w:val="00637945"/>
    <w:rsid w:val="0064027F"/>
    <w:rsid w:val="00640D9C"/>
    <w:rsid w:val="00641C67"/>
    <w:rsid w:val="00642285"/>
    <w:rsid w:val="006423CC"/>
    <w:rsid w:val="0064368C"/>
    <w:rsid w:val="00643B49"/>
    <w:rsid w:val="006463CA"/>
    <w:rsid w:val="006470A6"/>
    <w:rsid w:val="00650723"/>
    <w:rsid w:val="00651CD1"/>
    <w:rsid w:val="00652361"/>
    <w:rsid w:val="006537BB"/>
    <w:rsid w:val="00655C0D"/>
    <w:rsid w:val="00655EC7"/>
    <w:rsid w:val="00656442"/>
    <w:rsid w:val="00657F8D"/>
    <w:rsid w:val="006604D8"/>
    <w:rsid w:val="00661667"/>
    <w:rsid w:val="006622A7"/>
    <w:rsid w:val="0066353E"/>
    <w:rsid w:val="00663F8B"/>
    <w:rsid w:val="00663F9A"/>
    <w:rsid w:val="00664684"/>
    <w:rsid w:val="006646F1"/>
    <w:rsid w:val="00665AE3"/>
    <w:rsid w:val="00665BBB"/>
    <w:rsid w:val="0067137A"/>
    <w:rsid w:val="00672131"/>
    <w:rsid w:val="00673A97"/>
    <w:rsid w:val="00675587"/>
    <w:rsid w:val="00675B54"/>
    <w:rsid w:val="00676352"/>
    <w:rsid w:val="00676811"/>
    <w:rsid w:val="00677250"/>
    <w:rsid w:val="0068073E"/>
    <w:rsid w:val="0068104A"/>
    <w:rsid w:val="00682A11"/>
    <w:rsid w:val="00684733"/>
    <w:rsid w:val="00684A92"/>
    <w:rsid w:val="00687851"/>
    <w:rsid w:val="006914A2"/>
    <w:rsid w:val="00691A5C"/>
    <w:rsid w:val="00691DAA"/>
    <w:rsid w:val="0069203D"/>
    <w:rsid w:val="00694498"/>
    <w:rsid w:val="006944D1"/>
    <w:rsid w:val="00694982"/>
    <w:rsid w:val="00697252"/>
    <w:rsid w:val="00697380"/>
    <w:rsid w:val="006A0010"/>
    <w:rsid w:val="006A0DFB"/>
    <w:rsid w:val="006A2D2A"/>
    <w:rsid w:val="006A32F5"/>
    <w:rsid w:val="006A3C49"/>
    <w:rsid w:val="006A4045"/>
    <w:rsid w:val="006A4991"/>
    <w:rsid w:val="006A4EA8"/>
    <w:rsid w:val="006A5A49"/>
    <w:rsid w:val="006A5CC4"/>
    <w:rsid w:val="006A5E20"/>
    <w:rsid w:val="006A70F4"/>
    <w:rsid w:val="006A79D4"/>
    <w:rsid w:val="006B0848"/>
    <w:rsid w:val="006B0C51"/>
    <w:rsid w:val="006B3B83"/>
    <w:rsid w:val="006B3F16"/>
    <w:rsid w:val="006B5730"/>
    <w:rsid w:val="006B5E42"/>
    <w:rsid w:val="006B5EBA"/>
    <w:rsid w:val="006B71C3"/>
    <w:rsid w:val="006B78F4"/>
    <w:rsid w:val="006C030C"/>
    <w:rsid w:val="006C0659"/>
    <w:rsid w:val="006C07C1"/>
    <w:rsid w:val="006C0C0A"/>
    <w:rsid w:val="006C1A7F"/>
    <w:rsid w:val="006C3615"/>
    <w:rsid w:val="006C40B3"/>
    <w:rsid w:val="006C69BD"/>
    <w:rsid w:val="006C7AC2"/>
    <w:rsid w:val="006D1BFE"/>
    <w:rsid w:val="006D1C09"/>
    <w:rsid w:val="006D3F98"/>
    <w:rsid w:val="006D5CF9"/>
    <w:rsid w:val="006D6827"/>
    <w:rsid w:val="006D7886"/>
    <w:rsid w:val="006D78A0"/>
    <w:rsid w:val="006D7B47"/>
    <w:rsid w:val="006E0322"/>
    <w:rsid w:val="006E1E69"/>
    <w:rsid w:val="006E259E"/>
    <w:rsid w:val="006E26BD"/>
    <w:rsid w:val="006E2997"/>
    <w:rsid w:val="006E3FAB"/>
    <w:rsid w:val="006E4EE7"/>
    <w:rsid w:val="006E5CAA"/>
    <w:rsid w:val="006E657C"/>
    <w:rsid w:val="006E721B"/>
    <w:rsid w:val="006E7944"/>
    <w:rsid w:val="006F0266"/>
    <w:rsid w:val="006F112E"/>
    <w:rsid w:val="006F3775"/>
    <w:rsid w:val="006F4457"/>
    <w:rsid w:val="006F46E7"/>
    <w:rsid w:val="006F4788"/>
    <w:rsid w:val="006F4938"/>
    <w:rsid w:val="006F588E"/>
    <w:rsid w:val="006F5E81"/>
    <w:rsid w:val="006F5F1F"/>
    <w:rsid w:val="006F63EA"/>
    <w:rsid w:val="006F6CC7"/>
    <w:rsid w:val="006F6EA7"/>
    <w:rsid w:val="006F7AAD"/>
    <w:rsid w:val="006F7D8B"/>
    <w:rsid w:val="00700DA6"/>
    <w:rsid w:val="00700DB7"/>
    <w:rsid w:val="00701CFD"/>
    <w:rsid w:val="007020BF"/>
    <w:rsid w:val="007022DC"/>
    <w:rsid w:val="00702510"/>
    <w:rsid w:val="0070279B"/>
    <w:rsid w:val="00703CC2"/>
    <w:rsid w:val="00703D5A"/>
    <w:rsid w:val="0070569C"/>
    <w:rsid w:val="007057EB"/>
    <w:rsid w:val="0070583C"/>
    <w:rsid w:val="00706750"/>
    <w:rsid w:val="007100CC"/>
    <w:rsid w:val="00711488"/>
    <w:rsid w:val="00711599"/>
    <w:rsid w:val="007129B2"/>
    <w:rsid w:val="00712ECA"/>
    <w:rsid w:val="007134F6"/>
    <w:rsid w:val="00713ABC"/>
    <w:rsid w:val="00714306"/>
    <w:rsid w:val="00714E9C"/>
    <w:rsid w:val="007157C8"/>
    <w:rsid w:val="007161DB"/>
    <w:rsid w:val="00716F26"/>
    <w:rsid w:val="00717454"/>
    <w:rsid w:val="007200D9"/>
    <w:rsid w:val="00720503"/>
    <w:rsid w:val="00720943"/>
    <w:rsid w:val="00721D6C"/>
    <w:rsid w:val="00723994"/>
    <w:rsid w:val="007260A0"/>
    <w:rsid w:val="00727D79"/>
    <w:rsid w:val="00727F02"/>
    <w:rsid w:val="007307B3"/>
    <w:rsid w:val="00731216"/>
    <w:rsid w:val="0073197F"/>
    <w:rsid w:val="00731C96"/>
    <w:rsid w:val="00732A34"/>
    <w:rsid w:val="00732A8A"/>
    <w:rsid w:val="00732FC0"/>
    <w:rsid w:val="0073358A"/>
    <w:rsid w:val="007348B9"/>
    <w:rsid w:val="00735D76"/>
    <w:rsid w:val="00736CA8"/>
    <w:rsid w:val="00743C1E"/>
    <w:rsid w:val="00743C77"/>
    <w:rsid w:val="0074473F"/>
    <w:rsid w:val="007449D7"/>
    <w:rsid w:val="00746D86"/>
    <w:rsid w:val="00750606"/>
    <w:rsid w:val="00750C66"/>
    <w:rsid w:val="00751355"/>
    <w:rsid w:val="00751DEF"/>
    <w:rsid w:val="00754246"/>
    <w:rsid w:val="00754943"/>
    <w:rsid w:val="00754D85"/>
    <w:rsid w:val="00754E86"/>
    <w:rsid w:val="0075510E"/>
    <w:rsid w:val="007573D4"/>
    <w:rsid w:val="007611CF"/>
    <w:rsid w:val="007625FE"/>
    <w:rsid w:val="00762C69"/>
    <w:rsid w:val="00764219"/>
    <w:rsid w:val="00765E8F"/>
    <w:rsid w:val="00766E97"/>
    <w:rsid w:val="007673B7"/>
    <w:rsid w:val="00767FB7"/>
    <w:rsid w:val="0077078C"/>
    <w:rsid w:val="00770AF5"/>
    <w:rsid w:val="0077269C"/>
    <w:rsid w:val="00772B95"/>
    <w:rsid w:val="007737A3"/>
    <w:rsid w:val="00773BB8"/>
    <w:rsid w:val="007748A3"/>
    <w:rsid w:val="007749D9"/>
    <w:rsid w:val="0077517E"/>
    <w:rsid w:val="0077565E"/>
    <w:rsid w:val="00775A75"/>
    <w:rsid w:val="00776491"/>
    <w:rsid w:val="007765A0"/>
    <w:rsid w:val="007772F8"/>
    <w:rsid w:val="0077762D"/>
    <w:rsid w:val="00777EDA"/>
    <w:rsid w:val="00780634"/>
    <w:rsid w:val="0078115E"/>
    <w:rsid w:val="0078134B"/>
    <w:rsid w:val="007817BA"/>
    <w:rsid w:val="00781E1E"/>
    <w:rsid w:val="00782B6B"/>
    <w:rsid w:val="007833AC"/>
    <w:rsid w:val="00783CC3"/>
    <w:rsid w:val="007840A3"/>
    <w:rsid w:val="00785F3B"/>
    <w:rsid w:val="00790554"/>
    <w:rsid w:val="0079137A"/>
    <w:rsid w:val="00791A7B"/>
    <w:rsid w:val="00791FF9"/>
    <w:rsid w:val="007934F7"/>
    <w:rsid w:val="00793EE3"/>
    <w:rsid w:val="0079404A"/>
    <w:rsid w:val="00794935"/>
    <w:rsid w:val="007952BA"/>
    <w:rsid w:val="007A001B"/>
    <w:rsid w:val="007A0B0D"/>
    <w:rsid w:val="007A0E3A"/>
    <w:rsid w:val="007A1271"/>
    <w:rsid w:val="007A4D96"/>
    <w:rsid w:val="007A5EF2"/>
    <w:rsid w:val="007B0654"/>
    <w:rsid w:val="007B37F0"/>
    <w:rsid w:val="007B65AA"/>
    <w:rsid w:val="007B7393"/>
    <w:rsid w:val="007B7914"/>
    <w:rsid w:val="007C0838"/>
    <w:rsid w:val="007C09C7"/>
    <w:rsid w:val="007C178B"/>
    <w:rsid w:val="007C27EF"/>
    <w:rsid w:val="007C2D57"/>
    <w:rsid w:val="007C3DF7"/>
    <w:rsid w:val="007C68B3"/>
    <w:rsid w:val="007C74A8"/>
    <w:rsid w:val="007D227C"/>
    <w:rsid w:val="007D264E"/>
    <w:rsid w:val="007D2D5E"/>
    <w:rsid w:val="007D4A1E"/>
    <w:rsid w:val="007D4B43"/>
    <w:rsid w:val="007D5470"/>
    <w:rsid w:val="007D6824"/>
    <w:rsid w:val="007E15B2"/>
    <w:rsid w:val="007E1F46"/>
    <w:rsid w:val="007E2989"/>
    <w:rsid w:val="007E2A41"/>
    <w:rsid w:val="007E3631"/>
    <w:rsid w:val="007E52B2"/>
    <w:rsid w:val="007E64C7"/>
    <w:rsid w:val="007E65E8"/>
    <w:rsid w:val="007F3838"/>
    <w:rsid w:val="007F3CC5"/>
    <w:rsid w:val="007F4863"/>
    <w:rsid w:val="007F4D50"/>
    <w:rsid w:val="007F58C1"/>
    <w:rsid w:val="007F5C5C"/>
    <w:rsid w:val="007F617B"/>
    <w:rsid w:val="007F737A"/>
    <w:rsid w:val="007F789D"/>
    <w:rsid w:val="007F78A7"/>
    <w:rsid w:val="007F7E5F"/>
    <w:rsid w:val="00800FD8"/>
    <w:rsid w:val="00801179"/>
    <w:rsid w:val="008011A3"/>
    <w:rsid w:val="00803EDD"/>
    <w:rsid w:val="008043B3"/>
    <w:rsid w:val="00804D98"/>
    <w:rsid w:val="00805D12"/>
    <w:rsid w:val="00805DD8"/>
    <w:rsid w:val="00806216"/>
    <w:rsid w:val="00806A26"/>
    <w:rsid w:val="00810EDB"/>
    <w:rsid w:val="00811D20"/>
    <w:rsid w:val="0081485B"/>
    <w:rsid w:val="008153CE"/>
    <w:rsid w:val="00817D32"/>
    <w:rsid w:val="008209F9"/>
    <w:rsid w:val="0082289C"/>
    <w:rsid w:val="00822B8F"/>
    <w:rsid w:val="00823913"/>
    <w:rsid w:val="0082401E"/>
    <w:rsid w:val="0082480F"/>
    <w:rsid w:val="008252BC"/>
    <w:rsid w:val="00825312"/>
    <w:rsid w:val="00825376"/>
    <w:rsid w:val="0082585A"/>
    <w:rsid w:val="00826E34"/>
    <w:rsid w:val="008272B2"/>
    <w:rsid w:val="00830E69"/>
    <w:rsid w:val="0083234B"/>
    <w:rsid w:val="008345C8"/>
    <w:rsid w:val="0083515B"/>
    <w:rsid w:val="00835E98"/>
    <w:rsid w:val="00836521"/>
    <w:rsid w:val="0083687A"/>
    <w:rsid w:val="00836A89"/>
    <w:rsid w:val="00837EA8"/>
    <w:rsid w:val="00837F1A"/>
    <w:rsid w:val="0084062C"/>
    <w:rsid w:val="00840C29"/>
    <w:rsid w:val="008416A0"/>
    <w:rsid w:val="00842AA5"/>
    <w:rsid w:val="008434F0"/>
    <w:rsid w:val="00843C83"/>
    <w:rsid w:val="00843D9B"/>
    <w:rsid w:val="00844A35"/>
    <w:rsid w:val="0084699F"/>
    <w:rsid w:val="00846CCB"/>
    <w:rsid w:val="0084728D"/>
    <w:rsid w:val="00847EDD"/>
    <w:rsid w:val="00850E5E"/>
    <w:rsid w:val="0085372E"/>
    <w:rsid w:val="00854D51"/>
    <w:rsid w:val="008551A7"/>
    <w:rsid w:val="008552F5"/>
    <w:rsid w:val="00855566"/>
    <w:rsid w:val="0085686D"/>
    <w:rsid w:val="00856EFC"/>
    <w:rsid w:val="00857EEA"/>
    <w:rsid w:val="00860608"/>
    <w:rsid w:val="00860FBF"/>
    <w:rsid w:val="008619C3"/>
    <w:rsid w:val="00861FEC"/>
    <w:rsid w:val="00862A5A"/>
    <w:rsid w:val="00863FA6"/>
    <w:rsid w:val="008646BB"/>
    <w:rsid w:val="0086471C"/>
    <w:rsid w:val="00865326"/>
    <w:rsid w:val="00865F2E"/>
    <w:rsid w:val="008717E3"/>
    <w:rsid w:val="008725D5"/>
    <w:rsid w:val="00872B4A"/>
    <w:rsid w:val="00873845"/>
    <w:rsid w:val="0087430D"/>
    <w:rsid w:val="00875832"/>
    <w:rsid w:val="008765F7"/>
    <w:rsid w:val="00877186"/>
    <w:rsid w:val="00877421"/>
    <w:rsid w:val="00881AE2"/>
    <w:rsid w:val="00882BCA"/>
    <w:rsid w:val="008838D5"/>
    <w:rsid w:val="00883C1E"/>
    <w:rsid w:val="00884D28"/>
    <w:rsid w:val="00884E41"/>
    <w:rsid w:val="00886704"/>
    <w:rsid w:val="00886AC4"/>
    <w:rsid w:val="00891072"/>
    <w:rsid w:val="00891776"/>
    <w:rsid w:val="00891B6F"/>
    <w:rsid w:val="008934A4"/>
    <w:rsid w:val="008934D6"/>
    <w:rsid w:val="008936E9"/>
    <w:rsid w:val="00893B15"/>
    <w:rsid w:val="00894C36"/>
    <w:rsid w:val="00897B7D"/>
    <w:rsid w:val="008A01A8"/>
    <w:rsid w:val="008A0524"/>
    <w:rsid w:val="008A36F8"/>
    <w:rsid w:val="008A6888"/>
    <w:rsid w:val="008B0457"/>
    <w:rsid w:val="008B096D"/>
    <w:rsid w:val="008B2084"/>
    <w:rsid w:val="008B3855"/>
    <w:rsid w:val="008B4710"/>
    <w:rsid w:val="008B509E"/>
    <w:rsid w:val="008B54AB"/>
    <w:rsid w:val="008B54D5"/>
    <w:rsid w:val="008B570C"/>
    <w:rsid w:val="008C04F9"/>
    <w:rsid w:val="008C2320"/>
    <w:rsid w:val="008C24B6"/>
    <w:rsid w:val="008C451E"/>
    <w:rsid w:val="008C4E32"/>
    <w:rsid w:val="008C5950"/>
    <w:rsid w:val="008C5D3D"/>
    <w:rsid w:val="008C7B98"/>
    <w:rsid w:val="008D076A"/>
    <w:rsid w:val="008D23C0"/>
    <w:rsid w:val="008D5977"/>
    <w:rsid w:val="008D70E9"/>
    <w:rsid w:val="008E0A50"/>
    <w:rsid w:val="008E1038"/>
    <w:rsid w:val="008E21B3"/>
    <w:rsid w:val="008E267D"/>
    <w:rsid w:val="008E57C0"/>
    <w:rsid w:val="008E5B2E"/>
    <w:rsid w:val="008E5E14"/>
    <w:rsid w:val="008E5E99"/>
    <w:rsid w:val="008E5EFD"/>
    <w:rsid w:val="008E6E25"/>
    <w:rsid w:val="008E7068"/>
    <w:rsid w:val="008F0D15"/>
    <w:rsid w:val="008F3C25"/>
    <w:rsid w:val="008F3E64"/>
    <w:rsid w:val="008F431B"/>
    <w:rsid w:val="008F4A14"/>
    <w:rsid w:val="008F5AFD"/>
    <w:rsid w:val="008F6658"/>
    <w:rsid w:val="008F7723"/>
    <w:rsid w:val="008F79EC"/>
    <w:rsid w:val="00901759"/>
    <w:rsid w:val="00902868"/>
    <w:rsid w:val="00902B05"/>
    <w:rsid w:val="0090331B"/>
    <w:rsid w:val="0090360B"/>
    <w:rsid w:val="00904AD1"/>
    <w:rsid w:val="009063C7"/>
    <w:rsid w:val="00910D99"/>
    <w:rsid w:val="009112BB"/>
    <w:rsid w:val="00913141"/>
    <w:rsid w:val="009140DC"/>
    <w:rsid w:val="0091485A"/>
    <w:rsid w:val="00916C6C"/>
    <w:rsid w:val="009201F5"/>
    <w:rsid w:val="00920B86"/>
    <w:rsid w:val="00920DD9"/>
    <w:rsid w:val="0092237F"/>
    <w:rsid w:val="00922F82"/>
    <w:rsid w:val="009235D8"/>
    <w:rsid w:val="00924955"/>
    <w:rsid w:val="00924DD1"/>
    <w:rsid w:val="0092607B"/>
    <w:rsid w:val="009264ED"/>
    <w:rsid w:val="009310D6"/>
    <w:rsid w:val="00932AE8"/>
    <w:rsid w:val="00932CC4"/>
    <w:rsid w:val="00936AEC"/>
    <w:rsid w:val="009370D9"/>
    <w:rsid w:val="00937EE2"/>
    <w:rsid w:val="00941862"/>
    <w:rsid w:val="009433A7"/>
    <w:rsid w:val="009436BE"/>
    <w:rsid w:val="00943D4A"/>
    <w:rsid w:val="00943EEE"/>
    <w:rsid w:val="009449FE"/>
    <w:rsid w:val="00944D36"/>
    <w:rsid w:val="00945030"/>
    <w:rsid w:val="00946138"/>
    <w:rsid w:val="00946540"/>
    <w:rsid w:val="009479A1"/>
    <w:rsid w:val="0095041F"/>
    <w:rsid w:val="00950BE9"/>
    <w:rsid w:val="0095144F"/>
    <w:rsid w:val="00951CDE"/>
    <w:rsid w:val="00952538"/>
    <w:rsid w:val="009544FF"/>
    <w:rsid w:val="00954A86"/>
    <w:rsid w:val="00955105"/>
    <w:rsid w:val="009564BF"/>
    <w:rsid w:val="009573B2"/>
    <w:rsid w:val="009622D7"/>
    <w:rsid w:val="00962812"/>
    <w:rsid w:val="00962BDA"/>
    <w:rsid w:val="00965236"/>
    <w:rsid w:val="009657F4"/>
    <w:rsid w:val="009663E2"/>
    <w:rsid w:val="00966AFA"/>
    <w:rsid w:val="00967213"/>
    <w:rsid w:val="00970990"/>
    <w:rsid w:val="00970A0D"/>
    <w:rsid w:val="0097168A"/>
    <w:rsid w:val="0097367A"/>
    <w:rsid w:val="00974BCC"/>
    <w:rsid w:val="009751DA"/>
    <w:rsid w:val="00975FC6"/>
    <w:rsid w:val="00976466"/>
    <w:rsid w:val="00976643"/>
    <w:rsid w:val="009832C9"/>
    <w:rsid w:val="009837F5"/>
    <w:rsid w:val="00984DE4"/>
    <w:rsid w:val="009850CF"/>
    <w:rsid w:val="00985356"/>
    <w:rsid w:val="0098545C"/>
    <w:rsid w:val="009865E6"/>
    <w:rsid w:val="0099040F"/>
    <w:rsid w:val="00991498"/>
    <w:rsid w:val="00993549"/>
    <w:rsid w:val="0099406F"/>
    <w:rsid w:val="00994DCE"/>
    <w:rsid w:val="009958C0"/>
    <w:rsid w:val="00995F8D"/>
    <w:rsid w:val="009A1D61"/>
    <w:rsid w:val="009A298D"/>
    <w:rsid w:val="009A32AB"/>
    <w:rsid w:val="009A3377"/>
    <w:rsid w:val="009A78F0"/>
    <w:rsid w:val="009B2324"/>
    <w:rsid w:val="009B296B"/>
    <w:rsid w:val="009B57DC"/>
    <w:rsid w:val="009B66E6"/>
    <w:rsid w:val="009B69A0"/>
    <w:rsid w:val="009B6F6B"/>
    <w:rsid w:val="009B7D2C"/>
    <w:rsid w:val="009C086F"/>
    <w:rsid w:val="009C2536"/>
    <w:rsid w:val="009C4705"/>
    <w:rsid w:val="009C4D9B"/>
    <w:rsid w:val="009C4E79"/>
    <w:rsid w:val="009C513C"/>
    <w:rsid w:val="009C6B06"/>
    <w:rsid w:val="009C7FE7"/>
    <w:rsid w:val="009D0C2D"/>
    <w:rsid w:val="009D1E48"/>
    <w:rsid w:val="009D46F6"/>
    <w:rsid w:val="009D4E52"/>
    <w:rsid w:val="009D5E42"/>
    <w:rsid w:val="009D7791"/>
    <w:rsid w:val="009E0542"/>
    <w:rsid w:val="009E077F"/>
    <w:rsid w:val="009E1365"/>
    <w:rsid w:val="009E28D4"/>
    <w:rsid w:val="009E3A9F"/>
    <w:rsid w:val="009E6F32"/>
    <w:rsid w:val="009E74C1"/>
    <w:rsid w:val="009E7F70"/>
    <w:rsid w:val="009F3379"/>
    <w:rsid w:val="009F40E2"/>
    <w:rsid w:val="009F54CD"/>
    <w:rsid w:val="009F67E9"/>
    <w:rsid w:val="009F6A59"/>
    <w:rsid w:val="00A007CB"/>
    <w:rsid w:val="00A04558"/>
    <w:rsid w:val="00A05126"/>
    <w:rsid w:val="00A057A8"/>
    <w:rsid w:val="00A05B9C"/>
    <w:rsid w:val="00A0709E"/>
    <w:rsid w:val="00A11F42"/>
    <w:rsid w:val="00A12EA5"/>
    <w:rsid w:val="00A13791"/>
    <w:rsid w:val="00A13F81"/>
    <w:rsid w:val="00A141DB"/>
    <w:rsid w:val="00A14836"/>
    <w:rsid w:val="00A14C6C"/>
    <w:rsid w:val="00A14F42"/>
    <w:rsid w:val="00A15D28"/>
    <w:rsid w:val="00A16F39"/>
    <w:rsid w:val="00A17302"/>
    <w:rsid w:val="00A177F0"/>
    <w:rsid w:val="00A20586"/>
    <w:rsid w:val="00A210F0"/>
    <w:rsid w:val="00A2267A"/>
    <w:rsid w:val="00A235A7"/>
    <w:rsid w:val="00A23AD5"/>
    <w:rsid w:val="00A2529A"/>
    <w:rsid w:val="00A270ED"/>
    <w:rsid w:val="00A273DC"/>
    <w:rsid w:val="00A276D6"/>
    <w:rsid w:val="00A3054F"/>
    <w:rsid w:val="00A30899"/>
    <w:rsid w:val="00A32213"/>
    <w:rsid w:val="00A332EF"/>
    <w:rsid w:val="00A334A3"/>
    <w:rsid w:val="00A340C7"/>
    <w:rsid w:val="00A352C2"/>
    <w:rsid w:val="00A35F23"/>
    <w:rsid w:val="00A3608A"/>
    <w:rsid w:val="00A36A43"/>
    <w:rsid w:val="00A40786"/>
    <w:rsid w:val="00A42B1A"/>
    <w:rsid w:val="00A442D0"/>
    <w:rsid w:val="00A446E2"/>
    <w:rsid w:val="00A450A6"/>
    <w:rsid w:val="00A45762"/>
    <w:rsid w:val="00A45B87"/>
    <w:rsid w:val="00A46D40"/>
    <w:rsid w:val="00A46F6B"/>
    <w:rsid w:val="00A47578"/>
    <w:rsid w:val="00A478D1"/>
    <w:rsid w:val="00A5038E"/>
    <w:rsid w:val="00A50489"/>
    <w:rsid w:val="00A514CD"/>
    <w:rsid w:val="00A51BD1"/>
    <w:rsid w:val="00A5222F"/>
    <w:rsid w:val="00A5254F"/>
    <w:rsid w:val="00A52AE9"/>
    <w:rsid w:val="00A5375E"/>
    <w:rsid w:val="00A538C3"/>
    <w:rsid w:val="00A5392D"/>
    <w:rsid w:val="00A54449"/>
    <w:rsid w:val="00A54499"/>
    <w:rsid w:val="00A5467D"/>
    <w:rsid w:val="00A55C01"/>
    <w:rsid w:val="00A57D1B"/>
    <w:rsid w:val="00A60C43"/>
    <w:rsid w:val="00A60C77"/>
    <w:rsid w:val="00A6148A"/>
    <w:rsid w:val="00A615BA"/>
    <w:rsid w:val="00A62293"/>
    <w:rsid w:val="00A64697"/>
    <w:rsid w:val="00A6512A"/>
    <w:rsid w:val="00A663D7"/>
    <w:rsid w:val="00A66B6F"/>
    <w:rsid w:val="00A67C2D"/>
    <w:rsid w:val="00A7136D"/>
    <w:rsid w:val="00A743BD"/>
    <w:rsid w:val="00A753F2"/>
    <w:rsid w:val="00A7572B"/>
    <w:rsid w:val="00A759BF"/>
    <w:rsid w:val="00A77381"/>
    <w:rsid w:val="00A77A1A"/>
    <w:rsid w:val="00A80007"/>
    <w:rsid w:val="00A81A47"/>
    <w:rsid w:val="00A8295E"/>
    <w:rsid w:val="00A83AF9"/>
    <w:rsid w:val="00A8587C"/>
    <w:rsid w:val="00A85E7C"/>
    <w:rsid w:val="00A860E1"/>
    <w:rsid w:val="00A867EB"/>
    <w:rsid w:val="00A86BA8"/>
    <w:rsid w:val="00A87263"/>
    <w:rsid w:val="00A901E0"/>
    <w:rsid w:val="00A918C7"/>
    <w:rsid w:val="00A930B0"/>
    <w:rsid w:val="00A95282"/>
    <w:rsid w:val="00A963A5"/>
    <w:rsid w:val="00A97A21"/>
    <w:rsid w:val="00AA005C"/>
    <w:rsid w:val="00AA0445"/>
    <w:rsid w:val="00AA2D36"/>
    <w:rsid w:val="00AA395E"/>
    <w:rsid w:val="00AA4004"/>
    <w:rsid w:val="00AA40B0"/>
    <w:rsid w:val="00AA44E1"/>
    <w:rsid w:val="00AA473C"/>
    <w:rsid w:val="00AA4BCF"/>
    <w:rsid w:val="00AA6293"/>
    <w:rsid w:val="00AA64ED"/>
    <w:rsid w:val="00AA6D35"/>
    <w:rsid w:val="00AA709C"/>
    <w:rsid w:val="00AA7A07"/>
    <w:rsid w:val="00AB1695"/>
    <w:rsid w:val="00AB1B33"/>
    <w:rsid w:val="00AB1EC7"/>
    <w:rsid w:val="00AB28E5"/>
    <w:rsid w:val="00AB2BDD"/>
    <w:rsid w:val="00AB4BC0"/>
    <w:rsid w:val="00AB5052"/>
    <w:rsid w:val="00AB52F3"/>
    <w:rsid w:val="00AB69EE"/>
    <w:rsid w:val="00AC1954"/>
    <w:rsid w:val="00AC2CA3"/>
    <w:rsid w:val="00AC406C"/>
    <w:rsid w:val="00AC4CDD"/>
    <w:rsid w:val="00AC500E"/>
    <w:rsid w:val="00AC7D2C"/>
    <w:rsid w:val="00AD0941"/>
    <w:rsid w:val="00AD1CB9"/>
    <w:rsid w:val="00AD319D"/>
    <w:rsid w:val="00AD3649"/>
    <w:rsid w:val="00AD5AB0"/>
    <w:rsid w:val="00AD6150"/>
    <w:rsid w:val="00AD77C1"/>
    <w:rsid w:val="00AE10DE"/>
    <w:rsid w:val="00AE2798"/>
    <w:rsid w:val="00AE3214"/>
    <w:rsid w:val="00AE3377"/>
    <w:rsid w:val="00AE3A4A"/>
    <w:rsid w:val="00AE3BD5"/>
    <w:rsid w:val="00AE424D"/>
    <w:rsid w:val="00AE4A88"/>
    <w:rsid w:val="00AE70B4"/>
    <w:rsid w:val="00AF0071"/>
    <w:rsid w:val="00AF007D"/>
    <w:rsid w:val="00AF11F1"/>
    <w:rsid w:val="00AF6C6D"/>
    <w:rsid w:val="00AF70A5"/>
    <w:rsid w:val="00AF7A0B"/>
    <w:rsid w:val="00B0001B"/>
    <w:rsid w:val="00B011A0"/>
    <w:rsid w:val="00B02080"/>
    <w:rsid w:val="00B02419"/>
    <w:rsid w:val="00B030B3"/>
    <w:rsid w:val="00B04987"/>
    <w:rsid w:val="00B04A5F"/>
    <w:rsid w:val="00B0685A"/>
    <w:rsid w:val="00B07342"/>
    <w:rsid w:val="00B07D82"/>
    <w:rsid w:val="00B07F02"/>
    <w:rsid w:val="00B10107"/>
    <w:rsid w:val="00B11C43"/>
    <w:rsid w:val="00B132DC"/>
    <w:rsid w:val="00B13B66"/>
    <w:rsid w:val="00B14A33"/>
    <w:rsid w:val="00B14E1C"/>
    <w:rsid w:val="00B16CF0"/>
    <w:rsid w:val="00B224F2"/>
    <w:rsid w:val="00B25881"/>
    <w:rsid w:val="00B266E8"/>
    <w:rsid w:val="00B3014E"/>
    <w:rsid w:val="00B318A9"/>
    <w:rsid w:val="00B328C3"/>
    <w:rsid w:val="00B329C6"/>
    <w:rsid w:val="00B33C3B"/>
    <w:rsid w:val="00B33D65"/>
    <w:rsid w:val="00B34328"/>
    <w:rsid w:val="00B343F4"/>
    <w:rsid w:val="00B3549C"/>
    <w:rsid w:val="00B35D9E"/>
    <w:rsid w:val="00B36FA6"/>
    <w:rsid w:val="00B416F0"/>
    <w:rsid w:val="00B41FD3"/>
    <w:rsid w:val="00B43466"/>
    <w:rsid w:val="00B451A5"/>
    <w:rsid w:val="00B45EE1"/>
    <w:rsid w:val="00B46733"/>
    <w:rsid w:val="00B54E92"/>
    <w:rsid w:val="00B572B5"/>
    <w:rsid w:val="00B60297"/>
    <w:rsid w:val="00B60E64"/>
    <w:rsid w:val="00B617F9"/>
    <w:rsid w:val="00B63250"/>
    <w:rsid w:val="00B64C27"/>
    <w:rsid w:val="00B66A92"/>
    <w:rsid w:val="00B66BD0"/>
    <w:rsid w:val="00B67376"/>
    <w:rsid w:val="00B72700"/>
    <w:rsid w:val="00B73746"/>
    <w:rsid w:val="00B749EA"/>
    <w:rsid w:val="00B7631C"/>
    <w:rsid w:val="00B76BB7"/>
    <w:rsid w:val="00B80059"/>
    <w:rsid w:val="00B80594"/>
    <w:rsid w:val="00B80609"/>
    <w:rsid w:val="00B80B7C"/>
    <w:rsid w:val="00B82D1A"/>
    <w:rsid w:val="00B83F3F"/>
    <w:rsid w:val="00B8400B"/>
    <w:rsid w:val="00B8416D"/>
    <w:rsid w:val="00B84DC3"/>
    <w:rsid w:val="00B85438"/>
    <w:rsid w:val="00B86FAE"/>
    <w:rsid w:val="00B90346"/>
    <w:rsid w:val="00B90C20"/>
    <w:rsid w:val="00B90CB5"/>
    <w:rsid w:val="00B9185D"/>
    <w:rsid w:val="00B92777"/>
    <w:rsid w:val="00B92BB0"/>
    <w:rsid w:val="00B95087"/>
    <w:rsid w:val="00B9736E"/>
    <w:rsid w:val="00BA0C4C"/>
    <w:rsid w:val="00BA35F8"/>
    <w:rsid w:val="00BA422E"/>
    <w:rsid w:val="00BA46B1"/>
    <w:rsid w:val="00BA4907"/>
    <w:rsid w:val="00BA59EB"/>
    <w:rsid w:val="00BA5B5B"/>
    <w:rsid w:val="00BB0B64"/>
    <w:rsid w:val="00BB1A8F"/>
    <w:rsid w:val="00BB26C9"/>
    <w:rsid w:val="00BB31BD"/>
    <w:rsid w:val="00BB388D"/>
    <w:rsid w:val="00BB3F0F"/>
    <w:rsid w:val="00BB3FA1"/>
    <w:rsid w:val="00BB4B8A"/>
    <w:rsid w:val="00BB4F8E"/>
    <w:rsid w:val="00BB5324"/>
    <w:rsid w:val="00BB55DC"/>
    <w:rsid w:val="00BB5E84"/>
    <w:rsid w:val="00BB71B3"/>
    <w:rsid w:val="00BB7DB0"/>
    <w:rsid w:val="00BC107F"/>
    <w:rsid w:val="00BC1513"/>
    <w:rsid w:val="00BC1EDC"/>
    <w:rsid w:val="00BC2711"/>
    <w:rsid w:val="00BC33FD"/>
    <w:rsid w:val="00BC3DCA"/>
    <w:rsid w:val="00BC49E8"/>
    <w:rsid w:val="00BC4A62"/>
    <w:rsid w:val="00BC5BAA"/>
    <w:rsid w:val="00BD1584"/>
    <w:rsid w:val="00BD1CFF"/>
    <w:rsid w:val="00BD24F1"/>
    <w:rsid w:val="00BD3534"/>
    <w:rsid w:val="00BD608A"/>
    <w:rsid w:val="00BD793A"/>
    <w:rsid w:val="00BD7A36"/>
    <w:rsid w:val="00BE473C"/>
    <w:rsid w:val="00BE4B9E"/>
    <w:rsid w:val="00BE6AC4"/>
    <w:rsid w:val="00BE6E00"/>
    <w:rsid w:val="00BF0C32"/>
    <w:rsid w:val="00BF230D"/>
    <w:rsid w:val="00BF2CB9"/>
    <w:rsid w:val="00BF30BD"/>
    <w:rsid w:val="00BF36E0"/>
    <w:rsid w:val="00BF3FBC"/>
    <w:rsid w:val="00BF58A3"/>
    <w:rsid w:val="00BF5AE5"/>
    <w:rsid w:val="00BF6F73"/>
    <w:rsid w:val="00C00AF2"/>
    <w:rsid w:val="00C03080"/>
    <w:rsid w:val="00C0429A"/>
    <w:rsid w:val="00C048A0"/>
    <w:rsid w:val="00C04A4C"/>
    <w:rsid w:val="00C04E9D"/>
    <w:rsid w:val="00C0500B"/>
    <w:rsid w:val="00C06D24"/>
    <w:rsid w:val="00C07802"/>
    <w:rsid w:val="00C07EA0"/>
    <w:rsid w:val="00C100AC"/>
    <w:rsid w:val="00C106CB"/>
    <w:rsid w:val="00C1091E"/>
    <w:rsid w:val="00C12B9B"/>
    <w:rsid w:val="00C12F0F"/>
    <w:rsid w:val="00C131E4"/>
    <w:rsid w:val="00C13FE9"/>
    <w:rsid w:val="00C14323"/>
    <w:rsid w:val="00C150A9"/>
    <w:rsid w:val="00C151ED"/>
    <w:rsid w:val="00C156F7"/>
    <w:rsid w:val="00C1708E"/>
    <w:rsid w:val="00C170A1"/>
    <w:rsid w:val="00C174D2"/>
    <w:rsid w:val="00C17BEA"/>
    <w:rsid w:val="00C2008B"/>
    <w:rsid w:val="00C2142A"/>
    <w:rsid w:val="00C21642"/>
    <w:rsid w:val="00C21DB4"/>
    <w:rsid w:val="00C223C7"/>
    <w:rsid w:val="00C22792"/>
    <w:rsid w:val="00C23186"/>
    <w:rsid w:val="00C23CB8"/>
    <w:rsid w:val="00C23F6D"/>
    <w:rsid w:val="00C24459"/>
    <w:rsid w:val="00C263AA"/>
    <w:rsid w:val="00C30164"/>
    <w:rsid w:val="00C30968"/>
    <w:rsid w:val="00C3241C"/>
    <w:rsid w:val="00C33245"/>
    <w:rsid w:val="00C3388C"/>
    <w:rsid w:val="00C3404B"/>
    <w:rsid w:val="00C34DB3"/>
    <w:rsid w:val="00C3587A"/>
    <w:rsid w:val="00C368B6"/>
    <w:rsid w:val="00C368E3"/>
    <w:rsid w:val="00C36AC0"/>
    <w:rsid w:val="00C41835"/>
    <w:rsid w:val="00C432E8"/>
    <w:rsid w:val="00C43568"/>
    <w:rsid w:val="00C44497"/>
    <w:rsid w:val="00C446D8"/>
    <w:rsid w:val="00C46DA4"/>
    <w:rsid w:val="00C51086"/>
    <w:rsid w:val="00C51C1B"/>
    <w:rsid w:val="00C53D72"/>
    <w:rsid w:val="00C54069"/>
    <w:rsid w:val="00C57A31"/>
    <w:rsid w:val="00C60D60"/>
    <w:rsid w:val="00C613F3"/>
    <w:rsid w:val="00C61779"/>
    <w:rsid w:val="00C620FD"/>
    <w:rsid w:val="00C622B3"/>
    <w:rsid w:val="00C62E9A"/>
    <w:rsid w:val="00C644A4"/>
    <w:rsid w:val="00C700A2"/>
    <w:rsid w:val="00C702BB"/>
    <w:rsid w:val="00C71C58"/>
    <w:rsid w:val="00C72591"/>
    <w:rsid w:val="00C72632"/>
    <w:rsid w:val="00C7343B"/>
    <w:rsid w:val="00C73AE8"/>
    <w:rsid w:val="00C73CFF"/>
    <w:rsid w:val="00C743F2"/>
    <w:rsid w:val="00C75F43"/>
    <w:rsid w:val="00C7701D"/>
    <w:rsid w:val="00C80164"/>
    <w:rsid w:val="00C8023D"/>
    <w:rsid w:val="00C80D86"/>
    <w:rsid w:val="00C81710"/>
    <w:rsid w:val="00C817CB"/>
    <w:rsid w:val="00C847AC"/>
    <w:rsid w:val="00C8493C"/>
    <w:rsid w:val="00C85958"/>
    <w:rsid w:val="00C85FD0"/>
    <w:rsid w:val="00C86D33"/>
    <w:rsid w:val="00C9026A"/>
    <w:rsid w:val="00C9062C"/>
    <w:rsid w:val="00C9084A"/>
    <w:rsid w:val="00C90B14"/>
    <w:rsid w:val="00C92CF4"/>
    <w:rsid w:val="00C93876"/>
    <w:rsid w:val="00C94ABE"/>
    <w:rsid w:val="00C94DC2"/>
    <w:rsid w:val="00C950C3"/>
    <w:rsid w:val="00C95D0B"/>
    <w:rsid w:val="00C970CE"/>
    <w:rsid w:val="00C97698"/>
    <w:rsid w:val="00CA0F6B"/>
    <w:rsid w:val="00CA1693"/>
    <w:rsid w:val="00CA3196"/>
    <w:rsid w:val="00CA3F4F"/>
    <w:rsid w:val="00CA50C7"/>
    <w:rsid w:val="00CA5142"/>
    <w:rsid w:val="00CA5546"/>
    <w:rsid w:val="00CA58B0"/>
    <w:rsid w:val="00CA6A32"/>
    <w:rsid w:val="00CA6BB3"/>
    <w:rsid w:val="00CB0249"/>
    <w:rsid w:val="00CB1B74"/>
    <w:rsid w:val="00CB2F77"/>
    <w:rsid w:val="00CB32B5"/>
    <w:rsid w:val="00CB35C1"/>
    <w:rsid w:val="00CB45C5"/>
    <w:rsid w:val="00CB48CC"/>
    <w:rsid w:val="00CB48F7"/>
    <w:rsid w:val="00CB7D2F"/>
    <w:rsid w:val="00CB7EB1"/>
    <w:rsid w:val="00CC02D6"/>
    <w:rsid w:val="00CC11CA"/>
    <w:rsid w:val="00CC1CDF"/>
    <w:rsid w:val="00CC39E9"/>
    <w:rsid w:val="00CC4C32"/>
    <w:rsid w:val="00CC60E6"/>
    <w:rsid w:val="00CC73FC"/>
    <w:rsid w:val="00CD0CA5"/>
    <w:rsid w:val="00CD183A"/>
    <w:rsid w:val="00CD1904"/>
    <w:rsid w:val="00CD1DA1"/>
    <w:rsid w:val="00CD3444"/>
    <w:rsid w:val="00CD3873"/>
    <w:rsid w:val="00CD3BDC"/>
    <w:rsid w:val="00CD3CAD"/>
    <w:rsid w:val="00CD6982"/>
    <w:rsid w:val="00CD7C54"/>
    <w:rsid w:val="00CE0003"/>
    <w:rsid w:val="00CE2E03"/>
    <w:rsid w:val="00CE32D9"/>
    <w:rsid w:val="00CE3FB5"/>
    <w:rsid w:val="00CE4259"/>
    <w:rsid w:val="00CE4421"/>
    <w:rsid w:val="00CE448E"/>
    <w:rsid w:val="00CE4DFD"/>
    <w:rsid w:val="00CE5508"/>
    <w:rsid w:val="00CE594E"/>
    <w:rsid w:val="00CF29D2"/>
    <w:rsid w:val="00CF306A"/>
    <w:rsid w:val="00CF31A7"/>
    <w:rsid w:val="00CF3C75"/>
    <w:rsid w:val="00CF46B2"/>
    <w:rsid w:val="00CF4BD1"/>
    <w:rsid w:val="00CF66B5"/>
    <w:rsid w:val="00D00B5A"/>
    <w:rsid w:val="00D01084"/>
    <w:rsid w:val="00D01712"/>
    <w:rsid w:val="00D0274E"/>
    <w:rsid w:val="00D03534"/>
    <w:rsid w:val="00D0594D"/>
    <w:rsid w:val="00D06296"/>
    <w:rsid w:val="00D06A7C"/>
    <w:rsid w:val="00D06CB2"/>
    <w:rsid w:val="00D07F77"/>
    <w:rsid w:val="00D121CF"/>
    <w:rsid w:val="00D126C3"/>
    <w:rsid w:val="00D12AB6"/>
    <w:rsid w:val="00D12AD3"/>
    <w:rsid w:val="00D12DAF"/>
    <w:rsid w:val="00D1314A"/>
    <w:rsid w:val="00D1379B"/>
    <w:rsid w:val="00D15CF3"/>
    <w:rsid w:val="00D162AB"/>
    <w:rsid w:val="00D1728E"/>
    <w:rsid w:val="00D2098D"/>
    <w:rsid w:val="00D218E5"/>
    <w:rsid w:val="00D22033"/>
    <w:rsid w:val="00D2248D"/>
    <w:rsid w:val="00D22A7D"/>
    <w:rsid w:val="00D23044"/>
    <w:rsid w:val="00D23658"/>
    <w:rsid w:val="00D23B3B"/>
    <w:rsid w:val="00D25150"/>
    <w:rsid w:val="00D25252"/>
    <w:rsid w:val="00D25AB2"/>
    <w:rsid w:val="00D26C77"/>
    <w:rsid w:val="00D27261"/>
    <w:rsid w:val="00D27375"/>
    <w:rsid w:val="00D32471"/>
    <w:rsid w:val="00D34DD6"/>
    <w:rsid w:val="00D34E3B"/>
    <w:rsid w:val="00D35851"/>
    <w:rsid w:val="00D36C61"/>
    <w:rsid w:val="00D37876"/>
    <w:rsid w:val="00D37F32"/>
    <w:rsid w:val="00D40E57"/>
    <w:rsid w:val="00D41D29"/>
    <w:rsid w:val="00D439DF"/>
    <w:rsid w:val="00D43C67"/>
    <w:rsid w:val="00D453EB"/>
    <w:rsid w:val="00D45B27"/>
    <w:rsid w:val="00D4622E"/>
    <w:rsid w:val="00D46D80"/>
    <w:rsid w:val="00D471EF"/>
    <w:rsid w:val="00D50683"/>
    <w:rsid w:val="00D509F4"/>
    <w:rsid w:val="00D50BF9"/>
    <w:rsid w:val="00D52702"/>
    <w:rsid w:val="00D527FA"/>
    <w:rsid w:val="00D53A53"/>
    <w:rsid w:val="00D55DF4"/>
    <w:rsid w:val="00D5649D"/>
    <w:rsid w:val="00D603D3"/>
    <w:rsid w:val="00D6096D"/>
    <w:rsid w:val="00D60F06"/>
    <w:rsid w:val="00D61481"/>
    <w:rsid w:val="00D6268C"/>
    <w:rsid w:val="00D63B0D"/>
    <w:rsid w:val="00D64669"/>
    <w:rsid w:val="00D648F5"/>
    <w:rsid w:val="00D6607E"/>
    <w:rsid w:val="00D66716"/>
    <w:rsid w:val="00D66A5D"/>
    <w:rsid w:val="00D700FC"/>
    <w:rsid w:val="00D70263"/>
    <w:rsid w:val="00D744FF"/>
    <w:rsid w:val="00D755C5"/>
    <w:rsid w:val="00D76974"/>
    <w:rsid w:val="00D81003"/>
    <w:rsid w:val="00D810C3"/>
    <w:rsid w:val="00D82BE4"/>
    <w:rsid w:val="00D8468F"/>
    <w:rsid w:val="00D84B96"/>
    <w:rsid w:val="00D85101"/>
    <w:rsid w:val="00D85B72"/>
    <w:rsid w:val="00D86445"/>
    <w:rsid w:val="00D86A52"/>
    <w:rsid w:val="00D86A70"/>
    <w:rsid w:val="00D878CB"/>
    <w:rsid w:val="00D87F26"/>
    <w:rsid w:val="00D905E0"/>
    <w:rsid w:val="00D91BC3"/>
    <w:rsid w:val="00D9327B"/>
    <w:rsid w:val="00D94D86"/>
    <w:rsid w:val="00D95693"/>
    <w:rsid w:val="00D97C06"/>
    <w:rsid w:val="00DA1771"/>
    <w:rsid w:val="00DA248E"/>
    <w:rsid w:val="00DA2D19"/>
    <w:rsid w:val="00DA32B4"/>
    <w:rsid w:val="00DA38BF"/>
    <w:rsid w:val="00DA48CE"/>
    <w:rsid w:val="00DA5C34"/>
    <w:rsid w:val="00DB01EC"/>
    <w:rsid w:val="00DB033A"/>
    <w:rsid w:val="00DB2944"/>
    <w:rsid w:val="00DB2CC7"/>
    <w:rsid w:val="00DB38A5"/>
    <w:rsid w:val="00DB42CE"/>
    <w:rsid w:val="00DB61A5"/>
    <w:rsid w:val="00DB7DDB"/>
    <w:rsid w:val="00DC1AFB"/>
    <w:rsid w:val="00DC235A"/>
    <w:rsid w:val="00DC2C28"/>
    <w:rsid w:val="00DC3476"/>
    <w:rsid w:val="00DC423C"/>
    <w:rsid w:val="00DC493F"/>
    <w:rsid w:val="00DC5C08"/>
    <w:rsid w:val="00DD0923"/>
    <w:rsid w:val="00DD0B71"/>
    <w:rsid w:val="00DD0B97"/>
    <w:rsid w:val="00DD20E4"/>
    <w:rsid w:val="00DD6D69"/>
    <w:rsid w:val="00DE0D29"/>
    <w:rsid w:val="00DE0F90"/>
    <w:rsid w:val="00DE182E"/>
    <w:rsid w:val="00DE1AED"/>
    <w:rsid w:val="00DE1B03"/>
    <w:rsid w:val="00DE1CC9"/>
    <w:rsid w:val="00DE1EB5"/>
    <w:rsid w:val="00DE2482"/>
    <w:rsid w:val="00DE2D37"/>
    <w:rsid w:val="00DE3017"/>
    <w:rsid w:val="00DE3A39"/>
    <w:rsid w:val="00DE3B51"/>
    <w:rsid w:val="00DE4426"/>
    <w:rsid w:val="00DE522A"/>
    <w:rsid w:val="00DE586C"/>
    <w:rsid w:val="00DE604F"/>
    <w:rsid w:val="00DE60C3"/>
    <w:rsid w:val="00DE64B2"/>
    <w:rsid w:val="00DE7355"/>
    <w:rsid w:val="00DE7D0C"/>
    <w:rsid w:val="00DF0DF3"/>
    <w:rsid w:val="00DF20D1"/>
    <w:rsid w:val="00DF379D"/>
    <w:rsid w:val="00DF53AC"/>
    <w:rsid w:val="00DF58DD"/>
    <w:rsid w:val="00DF5A86"/>
    <w:rsid w:val="00DF6990"/>
    <w:rsid w:val="00DF7649"/>
    <w:rsid w:val="00DF7A39"/>
    <w:rsid w:val="00E016A2"/>
    <w:rsid w:val="00E01821"/>
    <w:rsid w:val="00E0206C"/>
    <w:rsid w:val="00E020C5"/>
    <w:rsid w:val="00E03538"/>
    <w:rsid w:val="00E03C20"/>
    <w:rsid w:val="00E0409F"/>
    <w:rsid w:val="00E04821"/>
    <w:rsid w:val="00E052C6"/>
    <w:rsid w:val="00E068F8"/>
    <w:rsid w:val="00E1045E"/>
    <w:rsid w:val="00E10A87"/>
    <w:rsid w:val="00E1344C"/>
    <w:rsid w:val="00E153DB"/>
    <w:rsid w:val="00E1595A"/>
    <w:rsid w:val="00E16C9F"/>
    <w:rsid w:val="00E176E7"/>
    <w:rsid w:val="00E17E52"/>
    <w:rsid w:val="00E20CD8"/>
    <w:rsid w:val="00E227A1"/>
    <w:rsid w:val="00E22856"/>
    <w:rsid w:val="00E234C7"/>
    <w:rsid w:val="00E24E43"/>
    <w:rsid w:val="00E30095"/>
    <w:rsid w:val="00E30607"/>
    <w:rsid w:val="00E319F5"/>
    <w:rsid w:val="00E31D0D"/>
    <w:rsid w:val="00E32E4A"/>
    <w:rsid w:val="00E335A2"/>
    <w:rsid w:val="00E3420D"/>
    <w:rsid w:val="00E34F87"/>
    <w:rsid w:val="00E364AC"/>
    <w:rsid w:val="00E36559"/>
    <w:rsid w:val="00E36E71"/>
    <w:rsid w:val="00E40713"/>
    <w:rsid w:val="00E40D66"/>
    <w:rsid w:val="00E40E0D"/>
    <w:rsid w:val="00E41CDC"/>
    <w:rsid w:val="00E43085"/>
    <w:rsid w:val="00E441A8"/>
    <w:rsid w:val="00E44ED7"/>
    <w:rsid w:val="00E45650"/>
    <w:rsid w:val="00E46E7D"/>
    <w:rsid w:val="00E47748"/>
    <w:rsid w:val="00E51573"/>
    <w:rsid w:val="00E5168C"/>
    <w:rsid w:val="00E5248C"/>
    <w:rsid w:val="00E53044"/>
    <w:rsid w:val="00E53091"/>
    <w:rsid w:val="00E536FF"/>
    <w:rsid w:val="00E5591F"/>
    <w:rsid w:val="00E56D4B"/>
    <w:rsid w:val="00E611A7"/>
    <w:rsid w:val="00E61562"/>
    <w:rsid w:val="00E62134"/>
    <w:rsid w:val="00E62451"/>
    <w:rsid w:val="00E631B4"/>
    <w:rsid w:val="00E63D63"/>
    <w:rsid w:val="00E65541"/>
    <w:rsid w:val="00E665C9"/>
    <w:rsid w:val="00E66F02"/>
    <w:rsid w:val="00E677C7"/>
    <w:rsid w:val="00E71E2E"/>
    <w:rsid w:val="00E74AE9"/>
    <w:rsid w:val="00E761A1"/>
    <w:rsid w:val="00E77839"/>
    <w:rsid w:val="00E77D62"/>
    <w:rsid w:val="00E80DEB"/>
    <w:rsid w:val="00E818E9"/>
    <w:rsid w:val="00E8206D"/>
    <w:rsid w:val="00E82218"/>
    <w:rsid w:val="00E830AC"/>
    <w:rsid w:val="00E84813"/>
    <w:rsid w:val="00E849C2"/>
    <w:rsid w:val="00E860EA"/>
    <w:rsid w:val="00E86315"/>
    <w:rsid w:val="00E86340"/>
    <w:rsid w:val="00E90379"/>
    <w:rsid w:val="00E909E2"/>
    <w:rsid w:val="00E9143E"/>
    <w:rsid w:val="00E91440"/>
    <w:rsid w:val="00E91D94"/>
    <w:rsid w:val="00E92E3E"/>
    <w:rsid w:val="00E940DF"/>
    <w:rsid w:val="00E94154"/>
    <w:rsid w:val="00EA2EE1"/>
    <w:rsid w:val="00EA339B"/>
    <w:rsid w:val="00EA3F3F"/>
    <w:rsid w:val="00EA3F88"/>
    <w:rsid w:val="00EA630C"/>
    <w:rsid w:val="00EA6568"/>
    <w:rsid w:val="00EB0C28"/>
    <w:rsid w:val="00EB5ECF"/>
    <w:rsid w:val="00EB6A20"/>
    <w:rsid w:val="00EB7F64"/>
    <w:rsid w:val="00EC030F"/>
    <w:rsid w:val="00EC1B93"/>
    <w:rsid w:val="00EC2827"/>
    <w:rsid w:val="00EC2C14"/>
    <w:rsid w:val="00EC3422"/>
    <w:rsid w:val="00EC3FCB"/>
    <w:rsid w:val="00EC45E9"/>
    <w:rsid w:val="00EC4D93"/>
    <w:rsid w:val="00EC4E6F"/>
    <w:rsid w:val="00EC6544"/>
    <w:rsid w:val="00EC6F1E"/>
    <w:rsid w:val="00ED009A"/>
    <w:rsid w:val="00ED09F6"/>
    <w:rsid w:val="00ED1434"/>
    <w:rsid w:val="00ED1F3E"/>
    <w:rsid w:val="00ED6D08"/>
    <w:rsid w:val="00ED6FE2"/>
    <w:rsid w:val="00ED7412"/>
    <w:rsid w:val="00ED7455"/>
    <w:rsid w:val="00ED76D2"/>
    <w:rsid w:val="00EE00B8"/>
    <w:rsid w:val="00EE2696"/>
    <w:rsid w:val="00EE5B34"/>
    <w:rsid w:val="00EE6CA0"/>
    <w:rsid w:val="00EE771E"/>
    <w:rsid w:val="00EF2098"/>
    <w:rsid w:val="00EF31F8"/>
    <w:rsid w:val="00EF662C"/>
    <w:rsid w:val="00EF6BC2"/>
    <w:rsid w:val="00EF77D7"/>
    <w:rsid w:val="00EF7B4B"/>
    <w:rsid w:val="00F033FF"/>
    <w:rsid w:val="00F054BF"/>
    <w:rsid w:val="00F05E14"/>
    <w:rsid w:val="00F063BE"/>
    <w:rsid w:val="00F06923"/>
    <w:rsid w:val="00F06DE0"/>
    <w:rsid w:val="00F0756A"/>
    <w:rsid w:val="00F101E3"/>
    <w:rsid w:val="00F10F54"/>
    <w:rsid w:val="00F124B4"/>
    <w:rsid w:val="00F13DB0"/>
    <w:rsid w:val="00F1460A"/>
    <w:rsid w:val="00F148E9"/>
    <w:rsid w:val="00F1797F"/>
    <w:rsid w:val="00F20010"/>
    <w:rsid w:val="00F21015"/>
    <w:rsid w:val="00F231BC"/>
    <w:rsid w:val="00F232E7"/>
    <w:rsid w:val="00F2347A"/>
    <w:rsid w:val="00F23C45"/>
    <w:rsid w:val="00F2424E"/>
    <w:rsid w:val="00F25D8A"/>
    <w:rsid w:val="00F26F4A"/>
    <w:rsid w:val="00F27448"/>
    <w:rsid w:val="00F30F33"/>
    <w:rsid w:val="00F31806"/>
    <w:rsid w:val="00F32DD2"/>
    <w:rsid w:val="00F33C09"/>
    <w:rsid w:val="00F350C0"/>
    <w:rsid w:val="00F356A6"/>
    <w:rsid w:val="00F35FA2"/>
    <w:rsid w:val="00F360A2"/>
    <w:rsid w:val="00F36D5B"/>
    <w:rsid w:val="00F37CE3"/>
    <w:rsid w:val="00F37DEF"/>
    <w:rsid w:val="00F413E1"/>
    <w:rsid w:val="00F45CD9"/>
    <w:rsid w:val="00F46A1B"/>
    <w:rsid w:val="00F4754B"/>
    <w:rsid w:val="00F477BE"/>
    <w:rsid w:val="00F50AD6"/>
    <w:rsid w:val="00F522ED"/>
    <w:rsid w:val="00F56B61"/>
    <w:rsid w:val="00F57807"/>
    <w:rsid w:val="00F624B0"/>
    <w:rsid w:val="00F62568"/>
    <w:rsid w:val="00F62ED1"/>
    <w:rsid w:val="00F64530"/>
    <w:rsid w:val="00F671B2"/>
    <w:rsid w:val="00F67941"/>
    <w:rsid w:val="00F67A47"/>
    <w:rsid w:val="00F67B96"/>
    <w:rsid w:val="00F70A83"/>
    <w:rsid w:val="00F70E9A"/>
    <w:rsid w:val="00F71081"/>
    <w:rsid w:val="00F71479"/>
    <w:rsid w:val="00F71FE6"/>
    <w:rsid w:val="00F7244B"/>
    <w:rsid w:val="00F75CB4"/>
    <w:rsid w:val="00F76339"/>
    <w:rsid w:val="00F77BCC"/>
    <w:rsid w:val="00F77F20"/>
    <w:rsid w:val="00F8212C"/>
    <w:rsid w:val="00F82681"/>
    <w:rsid w:val="00F82D6D"/>
    <w:rsid w:val="00F83EAF"/>
    <w:rsid w:val="00F86377"/>
    <w:rsid w:val="00F86BA8"/>
    <w:rsid w:val="00F873CC"/>
    <w:rsid w:val="00F878FF"/>
    <w:rsid w:val="00F90BC8"/>
    <w:rsid w:val="00F91CE8"/>
    <w:rsid w:val="00F922EC"/>
    <w:rsid w:val="00F93012"/>
    <w:rsid w:val="00F95821"/>
    <w:rsid w:val="00F966CA"/>
    <w:rsid w:val="00FA0C1C"/>
    <w:rsid w:val="00FA1055"/>
    <w:rsid w:val="00FA1A9C"/>
    <w:rsid w:val="00FA1C7B"/>
    <w:rsid w:val="00FA2451"/>
    <w:rsid w:val="00FA2520"/>
    <w:rsid w:val="00FA475C"/>
    <w:rsid w:val="00FA578F"/>
    <w:rsid w:val="00FA71DB"/>
    <w:rsid w:val="00FB04A6"/>
    <w:rsid w:val="00FB0537"/>
    <w:rsid w:val="00FB0896"/>
    <w:rsid w:val="00FB26DB"/>
    <w:rsid w:val="00FB2738"/>
    <w:rsid w:val="00FB3007"/>
    <w:rsid w:val="00FB31D6"/>
    <w:rsid w:val="00FB436C"/>
    <w:rsid w:val="00FB43CF"/>
    <w:rsid w:val="00FB45D7"/>
    <w:rsid w:val="00FB5801"/>
    <w:rsid w:val="00FC0528"/>
    <w:rsid w:val="00FC0600"/>
    <w:rsid w:val="00FC11C1"/>
    <w:rsid w:val="00FC2664"/>
    <w:rsid w:val="00FC2E96"/>
    <w:rsid w:val="00FC35B5"/>
    <w:rsid w:val="00FC43EA"/>
    <w:rsid w:val="00FC5FB0"/>
    <w:rsid w:val="00FC6D06"/>
    <w:rsid w:val="00FC7AB0"/>
    <w:rsid w:val="00FD0E5B"/>
    <w:rsid w:val="00FD16FC"/>
    <w:rsid w:val="00FD1C7A"/>
    <w:rsid w:val="00FD2C06"/>
    <w:rsid w:val="00FD350F"/>
    <w:rsid w:val="00FD4F10"/>
    <w:rsid w:val="00FD551E"/>
    <w:rsid w:val="00FD5C02"/>
    <w:rsid w:val="00FD6667"/>
    <w:rsid w:val="00FD7AB0"/>
    <w:rsid w:val="00FE002E"/>
    <w:rsid w:val="00FE04FF"/>
    <w:rsid w:val="00FE0FF1"/>
    <w:rsid w:val="00FE3696"/>
    <w:rsid w:val="00FE3A1B"/>
    <w:rsid w:val="00FE476F"/>
    <w:rsid w:val="00FE4F22"/>
    <w:rsid w:val="00FE5A45"/>
    <w:rsid w:val="00FE69A6"/>
    <w:rsid w:val="00FE78CD"/>
    <w:rsid w:val="00FF01D7"/>
    <w:rsid w:val="00FF0397"/>
    <w:rsid w:val="00FF0D9E"/>
    <w:rsid w:val="00FF2091"/>
    <w:rsid w:val="00FF27C2"/>
    <w:rsid w:val="00FF306D"/>
    <w:rsid w:val="00FF3AC1"/>
    <w:rsid w:val="00FF3D86"/>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481" fill="f" fillcolor="white" stroke="f">
      <v:fill color="white" on="f"/>
      <v:stroke on="f"/>
      <v:textbox inset="0,0,0,0"/>
    </o:shapedefaults>
    <o:shapelayout v:ext="edit">
      <o:idmap v:ext="edit" data="1"/>
    </o:shapelayout>
  </w:shapeDefaults>
  <w:decimalSymbol w:val="."/>
  <w:listSeparator w:val=","/>
  <w14:docId w14:val="36CC070F"/>
  <w15:docId w15:val="{CE94B46D-A81F-46EC-8D61-ED8E3EA5A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val="0"/>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val="es-ES_tradnl" w:eastAsia="es-ES_tradnl"/>
    </w:rPr>
  </w:style>
  <w:style w:type="character" w:customStyle="1" w:styleId="PlainTextChar">
    <w:name w:val="Plain Text Char"/>
    <w:basedOn w:val="DefaultParagraphFont"/>
    <w:link w:val="PlainText"/>
    <w:uiPriority w:val="99"/>
    <w:rsid w:val="00F4754B"/>
    <w:rPr>
      <w:rFonts w:ascii="Verdana" w:hAnsi="Verdana"/>
      <w:lang w:val="es-ES_tradnl"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val="en-US"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en-US"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lang w:val="de-DE"/>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val="es-ES_tradnl"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lang w:val="en-GB"/>
    </w:rPr>
  </w:style>
  <w:style w:type="paragraph" w:customStyle="1" w:styleId="CM3">
    <w:name w:val="CM3"/>
    <w:basedOn w:val="Default"/>
    <w:next w:val="Default"/>
    <w:uiPriority w:val="99"/>
    <w:rsid w:val="00F4754B"/>
    <w:rPr>
      <w:rFonts w:ascii="EUAlbertina" w:eastAsiaTheme="minorHAnsi" w:hAnsi="EUAlbertina" w:cstheme="minorBidi"/>
      <w:color w:val="auto"/>
      <w:lang w:val="en-GB"/>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lang w:val="en-US"/>
    </w:rPr>
  </w:style>
  <w:style w:type="paragraph" w:styleId="NoSpacing">
    <w:name w:val="No Spacing"/>
    <w:link w:val="NoSpacingChar"/>
    <w:uiPriority w:val="1"/>
    <w:qFormat/>
    <w:rsid w:val="003C4CC8"/>
    <w:rPr>
      <w:rFonts w:asciiTheme="minorHAnsi" w:eastAsiaTheme="minorEastAsia" w:hAnsiTheme="minorHAnsi" w:cstheme="minorBidi"/>
      <w:sz w:val="22"/>
      <w:szCs w:val="22"/>
      <w:lang w:val="en-US"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en-US" w:eastAsia="en-US"/>
    </w:rPr>
  </w:style>
  <w:style w:type="paragraph" w:customStyle="1" w:styleId="numberedparagraph">
    <w:name w:val="numbered paragraph"/>
    <w:basedOn w:val="Normal"/>
    <w:qFormat/>
    <w:rsid w:val="00C46DA4"/>
    <w:pPr>
      <w:numPr>
        <w:numId w:val="41"/>
      </w:numPr>
      <w:spacing w:before="240" w:after="120" w:line="276" w:lineRule="auto"/>
      <w:jc w:val="both"/>
    </w:pPr>
    <w:rPr>
      <w:rFonts w:asciiTheme="minorHAnsi" w:eastAsiaTheme="minorEastAsia" w:hAnsiTheme="minorHAnsi" w:cstheme="minorBidi"/>
      <w:color w:val="auto"/>
      <w:sz w:val="22"/>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84916">
      <w:bodyDiv w:val="1"/>
      <w:marLeft w:val="0"/>
      <w:marRight w:val="0"/>
      <w:marTop w:val="0"/>
      <w:marBottom w:val="0"/>
      <w:divBdr>
        <w:top w:val="none" w:sz="0" w:space="0" w:color="auto"/>
        <w:left w:val="none" w:sz="0" w:space="0" w:color="auto"/>
        <w:bottom w:val="none" w:sz="0" w:space="0" w:color="auto"/>
        <w:right w:val="none" w:sz="0" w:space="0" w:color="auto"/>
      </w:divBdr>
    </w:div>
    <w:div w:id="99492908">
      <w:bodyDiv w:val="1"/>
      <w:marLeft w:val="0"/>
      <w:marRight w:val="0"/>
      <w:marTop w:val="0"/>
      <w:marBottom w:val="0"/>
      <w:divBdr>
        <w:top w:val="none" w:sz="0" w:space="0" w:color="auto"/>
        <w:left w:val="none" w:sz="0" w:space="0" w:color="auto"/>
        <w:bottom w:val="none" w:sz="0" w:space="0" w:color="auto"/>
        <w:right w:val="none" w:sz="0" w:space="0" w:color="auto"/>
      </w:divBdr>
    </w:div>
    <w:div w:id="164593368">
      <w:bodyDiv w:val="1"/>
      <w:marLeft w:val="0"/>
      <w:marRight w:val="0"/>
      <w:marTop w:val="0"/>
      <w:marBottom w:val="0"/>
      <w:divBdr>
        <w:top w:val="none" w:sz="0" w:space="0" w:color="auto"/>
        <w:left w:val="none" w:sz="0" w:space="0" w:color="auto"/>
        <w:bottom w:val="none" w:sz="0" w:space="0" w:color="auto"/>
        <w:right w:val="none" w:sz="0" w:space="0" w:color="auto"/>
      </w:divBdr>
    </w:div>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208498785">
      <w:bodyDiv w:val="1"/>
      <w:marLeft w:val="0"/>
      <w:marRight w:val="0"/>
      <w:marTop w:val="0"/>
      <w:marBottom w:val="0"/>
      <w:divBdr>
        <w:top w:val="none" w:sz="0" w:space="0" w:color="auto"/>
        <w:left w:val="none" w:sz="0" w:space="0" w:color="auto"/>
        <w:bottom w:val="none" w:sz="0" w:space="0" w:color="auto"/>
        <w:right w:val="none" w:sz="0" w:space="0" w:color="auto"/>
      </w:divBdr>
    </w:div>
    <w:div w:id="388185919">
      <w:bodyDiv w:val="1"/>
      <w:marLeft w:val="0"/>
      <w:marRight w:val="0"/>
      <w:marTop w:val="0"/>
      <w:marBottom w:val="0"/>
      <w:divBdr>
        <w:top w:val="none" w:sz="0" w:space="0" w:color="auto"/>
        <w:left w:val="none" w:sz="0" w:space="0" w:color="auto"/>
        <w:bottom w:val="none" w:sz="0" w:space="0" w:color="auto"/>
        <w:right w:val="none" w:sz="0" w:space="0" w:color="auto"/>
      </w:divBdr>
    </w:div>
    <w:div w:id="478503391">
      <w:bodyDiv w:val="1"/>
      <w:marLeft w:val="0"/>
      <w:marRight w:val="0"/>
      <w:marTop w:val="0"/>
      <w:marBottom w:val="0"/>
      <w:divBdr>
        <w:top w:val="none" w:sz="0" w:space="0" w:color="auto"/>
        <w:left w:val="none" w:sz="0" w:space="0" w:color="auto"/>
        <w:bottom w:val="none" w:sz="0" w:space="0" w:color="auto"/>
        <w:right w:val="none" w:sz="0" w:space="0" w:color="auto"/>
      </w:divBdr>
    </w:div>
    <w:div w:id="566771816">
      <w:bodyDiv w:val="1"/>
      <w:marLeft w:val="0"/>
      <w:marRight w:val="0"/>
      <w:marTop w:val="0"/>
      <w:marBottom w:val="0"/>
      <w:divBdr>
        <w:top w:val="none" w:sz="0" w:space="0" w:color="auto"/>
        <w:left w:val="none" w:sz="0" w:space="0" w:color="auto"/>
        <w:bottom w:val="none" w:sz="0" w:space="0" w:color="auto"/>
        <w:right w:val="none" w:sz="0" w:space="0" w:color="auto"/>
      </w:divBdr>
    </w:div>
    <w:div w:id="571044302">
      <w:bodyDiv w:val="1"/>
      <w:marLeft w:val="0"/>
      <w:marRight w:val="0"/>
      <w:marTop w:val="0"/>
      <w:marBottom w:val="0"/>
      <w:divBdr>
        <w:top w:val="none" w:sz="0" w:space="0" w:color="auto"/>
        <w:left w:val="none" w:sz="0" w:space="0" w:color="auto"/>
        <w:bottom w:val="none" w:sz="0" w:space="0" w:color="auto"/>
        <w:right w:val="none" w:sz="0" w:space="0" w:color="auto"/>
      </w:divBdr>
    </w:div>
    <w:div w:id="739250351">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954216756">
      <w:bodyDiv w:val="1"/>
      <w:marLeft w:val="0"/>
      <w:marRight w:val="0"/>
      <w:marTop w:val="0"/>
      <w:marBottom w:val="0"/>
      <w:divBdr>
        <w:top w:val="none" w:sz="0" w:space="0" w:color="auto"/>
        <w:left w:val="none" w:sz="0" w:space="0" w:color="auto"/>
        <w:bottom w:val="none" w:sz="0" w:space="0" w:color="auto"/>
        <w:right w:val="none" w:sz="0" w:space="0" w:color="auto"/>
      </w:divBdr>
    </w:div>
    <w:div w:id="1014841392">
      <w:bodyDiv w:val="1"/>
      <w:marLeft w:val="0"/>
      <w:marRight w:val="0"/>
      <w:marTop w:val="0"/>
      <w:marBottom w:val="0"/>
      <w:divBdr>
        <w:top w:val="none" w:sz="0" w:space="0" w:color="auto"/>
        <w:left w:val="none" w:sz="0" w:space="0" w:color="auto"/>
        <w:bottom w:val="none" w:sz="0" w:space="0" w:color="auto"/>
        <w:right w:val="none" w:sz="0" w:space="0" w:color="auto"/>
      </w:divBdr>
    </w:div>
    <w:div w:id="1024090179">
      <w:bodyDiv w:val="1"/>
      <w:marLeft w:val="0"/>
      <w:marRight w:val="0"/>
      <w:marTop w:val="0"/>
      <w:marBottom w:val="0"/>
      <w:divBdr>
        <w:top w:val="none" w:sz="0" w:space="0" w:color="auto"/>
        <w:left w:val="none" w:sz="0" w:space="0" w:color="auto"/>
        <w:bottom w:val="none" w:sz="0" w:space="0" w:color="auto"/>
        <w:right w:val="none" w:sz="0" w:space="0" w:color="auto"/>
      </w:divBdr>
    </w:div>
    <w:div w:id="1052847062">
      <w:bodyDiv w:val="1"/>
      <w:marLeft w:val="0"/>
      <w:marRight w:val="0"/>
      <w:marTop w:val="0"/>
      <w:marBottom w:val="0"/>
      <w:divBdr>
        <w:top w:val="none" w:sz="0" w:space="0" w:color="auto"/>
        <w:left w:val="none" w:sz="0" w:space="0" w:color="auto"/>
        <w:bottom w:val="none" w:sz="0" w:space="0" w:color="auto"/>
        <w:right w:val="none" w:sz="0" w:space="0" w:color="auto"/>
      </w:divBdr>
    </w:div>
    <w:div w:id="1061976439">
      <w:bodyDiv w:val="1"/>
      <w:marLeft w:val="0"/>
      <w:marRight w:val="0"/>
      <w:marTop w:val="0"/>
      <w:marBottom w:val="0"/>
      <w:divBdr>
        <w:top w:val="none" w:sz="0" w:space="0" w:color="auto"/>
        <w:left w:val="none" w:sz="0" w:space="0" w:color="auto"/>
        <w:bottom w:val="none" w:sz="0" w:space="0" w:color="auto"/>
        <w:right w:val="none" w:sz="0" w:space="0" w:color="auto"/>
      </w:divBdr>
    </w:div>
    <w:div w:id="1148327259">
      <w:bodyDiv w:val="1"/>
      <w:marLeft w:val="0"/>
      <w:marRight w:val="0"/>
      <w:marTop w:val="0"/>
      <w:marBottom w:val="0"/>
      <w:divBdr>
        <w:top w:val="none" w:sz="0" w:space="0" w:color="auto"/>
        <w:left w:val="none" w:sz="0" w:space="0" w:color="auto"/>
        <w:bottom w:val="none" w:sz="0" w:space="0" w:color="auto"/>
        <w:right w:val="none" w:sz="0" w:space="0" w:color="auto"/>
      </w:divBdr>
    </w:div>
    <w:div w:id="1253708875">
      <w:bodyDiv w:val="1"/>
      <w:marLeft w:val="0"/>
      <w:marRight w:val="0"/>
      <w:marTop w:val="0"/>
      <w:marBottom w:val="0"/>
      <w:divBdr>
        <w:top w:val="none" w:sz="0" w:space="0" w:color="auto"/>
        <w:left w:val="none" w:sz="0" w:space="0" w:color="auto"/>
        <w:bottom w:val="none" w:sz="0" w:space="0" w:color="auto"/>
        <w:right w:val="none" w:sz="0" w:space="0" w:color="auto"/>
      </w:divBdr>
    </w:div>
    <w:div w:id="1350134346">
      <w:bodyDiv w:val="1"/>
      <w:marLeft w:val="0"/>
      <w:marRight w:val="0"/>
      <w:marTop w:val="0"/>
      <w:marBottom w:val="0"/>
      <w:divBdr>
        <w:top w:val="none" w:sz="0" w:space="0" w:color="auto"/>
        <w:left w:val="none" w:sz="0" w:space="0" w:color="auto"/>
        <w:bottom w:val="none" w:sz="0" w:space="0" w:color="auto"/>
        <w:right w:val="none" w:sz="0" w:space="0" w:color="auto"/>
      </w:divBdr>
      <w:divsChild>
        <w:div w:id="330834301">
          <w:marLeft w:val="0"/>
          <w:marRight w:val="0"/>
          <w:marTop w:val="0"/>
          <w:marBottom w:val="0"/>
          <w:divBdr>
            <w:top w:val="none" w:sz="0" w:space="0" w:color="auto"/>
            <w:left w:val="none" w:sz="0" w:space="0" w:color="auto"/>
            <w:bottom w:val="none" w:sz="0" w:space="0" w:color="auto"/>
            <w:right w:val="none" w:sz="0" w:space="0" w:color="auto"/>
          </w:divBdr>
          <w:divsChild>
            <w:div w:id="195678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700681">
      <w:bodyDiv w:val="1"/>
      <w:marLeft w:val="0"/>
      <w:marRight w:val="0"/>
      <w:marTop w:val="0"/>
      <w:marBottom w:val="0"/>
      <w:divBdr>
        <w:top w:val="none" w:sz="0" w:space="0" w:color="auto"/>
        <w:left w:val="none" w:sz="0" w:space="0" w:color="auto"/>
        <w:bottom w:val="none" w:sz="0" w:space="0" w:color="auto"/>
        <w:right w:val="none" w:sz="0" w:space="0" w:color="auto"/>
      </w:divBdr>
    </w:div>
    <w:div w:id="1453017598">
      <w:bodyDiv w:val="1"/>
      <w:marLeft w:val="0"/>
      <w:marRight w:val="0"/>
      <w:marTop w:val="0"/>
      <w:marBottom w:val="0"/>
      <w:divBdr>
        <w:top w:val="none" w:sz="0" w:space="0" w:color="auto"/>
        <w:left w:val="none" w:sz="0" w:space="0" w:color="auto"/>
        <w:bottom w:val="none" w:sz="0" w:space="0" w:color="auto"/>
        <w:right w:val="none" w:sz="0" w:space="0" w:color="auto"/>
      </w:divBdr>
    </w:div>
    <w:div w:id="1573614251">
      <w:bodyDiv w:val="1"/>
      <w:marLeft w:val="0"/>
      <w:marRight w:val="0"/>
      <w:marTop w:val="0"/>
      <w:marBottom w:val="0"/>
      <w:divBdr>
        <w:top w:val="none" w:sz="0" w:space="0" w:color="auto"/>
        <w:left w:val="none" w:sz="0" w:space="0" w:color="auto"/>
        <w:bottom w:val="none" w:sz="0" w:space="0" w:color="auto"/>
        <w:right w:val="none" w:sz="0" w:space="0" w:color="auto"/>
      </w:divBdr>
    </w:div>
    <w:div w:id="1648778215">
      <w:bodyDiv w:val="1"/>
      <w:marLeft w:val="0"/>
      <w:marRight w:val="0"/>
      <w:marTop w:val="0"/>
      <w:marBottom w:val="0"/>
      <w:divBdr>
        <w:top w:val="none" w:sz="0" w:space="0" w:color="auto"/>
        <w:left w:val="none" w:sz="0" w:space="0" w:color="auto"/>
        <w:bottom w:val="none" w:sz="0" w:space="0" w:color="auto"/>
        <w:right w:val="none" w:sz="0" w:space="0" w:color="auto"/>
      </w:divBdr>
    </w:div>
    <w:div w:id="1776175696">
      <w:bodyDiv w:val="1"/>
      <w:marLeft w:val="0"/>
      <w:marRight w:val="0"/>
      <w:marTop w:val="0"/>
      <w:marBottom w:val="0"/>
      <w:divBdr>
        <w:top w:val="none" w:sz="0" w:space="0" w:color="auto"/>
        <w:left w:val="none" w:sz="0" w:space="0" w:color="auto"/>
        <w:bottom w:val="none" w:sz="0" w:space="0" w:color="auto"/>
        <w:right w:val="none" w:sz="0" w:space="0" w:color="auto"/>
      </w:divBdr>
    </w:div>
    <w:div w:id="2067602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173E40-906B-408A-BA9C-8FDB8699F544}">
  <ds:schemaRefs>
    <ds:schemaRef ds:uri="http://schemas.openxmlformats.org/officeDocument/2006/bibliography"/>
  </ds:schemaRefs>
</ds:datastoreItem>
</file>

<file path=customXml/itemProps2.xml><?xml version="1.0" encoding="utf-8"?>
<ds:datastoreItem xmlns:ds="http://schemas.openxmlformats.org/officeDocument/2006/customXml" ds:itemID="{CD6A5546-77CF-45D1-893F-7586649900DC}">
  <ds:schemaRefs>
    <ds:schemaRef ds:uri="http://schemas.openxmlformats.org/officeDocument/2006/bibliography"/>
  </ds:schemaRefs>
</ds:datastoreItem>
</file>

<file path=customXml/itemProps3.xml><?xml version="1.0" encoding="utf-8"?>
<ds:datastoreItem xmlns:ds="http://schemas.openxmlformats.org/officeDocument/2006/customXml" ds:itemID="{24A1240C-E9A7-4718-B4D7-1ECF6BE46B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63</Pages>
  <Words>19347</Words>
  <Characters>149305</Characters>
  <Application>Microsoft Office Word</Application>
  <DocSecurity>0</DocSecurity>
  <Lines>1244</Lines>
  <Paragraphs>336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168316</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Cristina Abascal</cp:lastModifiedBy>
  <cp:revision>2</cp:revision>
  <dcterms:created xsi:type="dcterms:W3CDTF">2020-06-22T11:49:00Z</dcterms:created>
  <dcterms:modified xsi:type="dcterms:W3CDTF">2020-06-22T11:50:00Z</dcterms:modified>
</cp:coreProperties>
</file>