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04D" w:rsidRPr="005D18D4" w:rsidRDefault="0040604D" w:rsidP="0040604D">
      <w:pPr>
        <w:pStyle w:val="Numberedheadinglevel2"/>
        <w:numPr>
          <w:ilvl w:val="0"/>
          <w:numId w:val="0"/>
        </w:numPr>
        <w:ind w:left="567" w:hanging="567"/>
        <w:rPr>
          <w:rFonts w:ascii="Times New Roman" w:hAnsi="Times New Roman"/>
        </w:rPr>
      </w:pPr>
      <w:bookmarkStart w:id="0" w:name="_GoBack"/>
      <w:bookmarkEnd w:id="0"/>
      <w:r w:rsidRPr="005D18D4">
        <w:rPr>
          <w:rFonts w:ascii="Times New Roman" w:hAnsi="Times New Roman"/>
        </w:rPr>
        <w:t xml:space="preserve">ANNEX </w:t>
      </w:r>
      <w:ins w:id="1" w:author="Author">
        <w:r w:rsidR="00547E60">
          <w:rPr>
            <w:rFonts w:ascii="Times New Roman" w:hAnsi="Times New Roman"/>
          </w:rPr>
          <w:t>XX</w:t>
        </w:r>
      </w:ins>
      <w:del w:id="2" w:author="Author">
        <w:r w:rsidR="00111A31" w:rsidDel="00547E60">
          <w:rPr>
            <w:rFonts w:ascii="Times New Roman" w:hAnsi="Times New Roman"/>
          </w:rPr>
          <w:delText>V</w:delText>
        </w:r>
      </w:del>
      <w:r w:rsidR="00111A31">
        <w:rPr>
          <w:rFonts w:ascii="Times New Roman" w:hAnsi="Times New Roman"/>
        </w:rPr>
        <w:t>I</w:t>
      </w:r>
      <w:ins w:id="3" w:author="Author">
        <w:r w:rsidR="00FD4564">
          <w:rPr>
            <w:rFonts w:ascii="Times New Roman" w:hAnsi="Times New Roman"/>
          </w:rPr>
          <w:t>II</w:t>
        </w:r>
      </w:ins>
    </w:p>
    <w:p w:rsidR="0040604D" w:rsidRPr="005D18D4" w:rsidRDefault="0040604D" w:rsidP="0040604D">
      <w:pPr>
        <w:pStyle w:val="Heading2"/>
        <w:rPr>
          <w:rFonts w:ascii="Times New Roman" w:hAnsi="Times New Roman"/>
        </w:rPr>
      </w:pPr>
      <w:r w:rsidRPr="005D18D4">
        <w:rPr>
          <w:rFonts w:ascii="Times New Roman" w:hAnsi="Times New Roman"/>
        </w:rPr>
        <w:t xml:space="preserve">INSTRUCTIONS FOR COMPLETING THE </w:t>
      </w:r>
      <w:r w:rsidR="00F1110A">
        <w:rPr>
          <w:rFonts w:ascii="Times New Roman" w:hAnsi="Times New Roman"/>
        </w:rPr>
        <w:t>CONCENTRATION OF COUNTERBALANCING CAPACITY</w:t>
      </w:r>
      <w:r w:rsidRPr="005D18D4">
        <w:rPr>
          <w:rFonts w:ascii="Times New Roman" w:hAnsi="Times New Roman"/>
        </w:rPr>
        <w:t xml:space="preserve"> TEMPLATE </w:t>
      </w:r>
      <w:ins w:id="4" w:author="Author">
        <w:r w:rsidR="00125C48">
          <w:rPr>
            <w:rFonts w:ascii="Times New Roman" w:hAnsi="Times New Roman"/>
          </w:rPr>
          <w:t xml:space="preserve">(C 71.00) </w:t>
        </w:r>
      </w:ins>
      <w:r>
        <w:rPr>
          <w:rFonts w:ascii="Times New Roman" w:hAnsi="Times New Roman"/>
        </w:rPr>
        <w:t xml:space="preserve">OF </w:t>
      </w:r>
      <w:r w:rsidRPr="005D18D4">
        <w:rPr>
          <w:rFonts w:ascii="Times New Roman" w:hAnsi="Times New Roman"/>
        </w:rPr>
        <w:t xml:space="preserve">ANNEX </w:t>
      </w:r>
      <w:ins w:id="5" w:author="Author">
        <w:r w:rsidR="001325ED">
          <w:rPr>
            <w:rFonts w:ascii="Times New Roman" w:hAnsi="Times New Roman"/>
          </w:rPr>
          <w:t>X</w:t>
        </w:r>
        <w:r w:rsidR="00547E60">
          <w:rPr>
            <w:rFonts w:ascii="Times New Roman" w:hAnsi="Times New Roman"/>
          </w:rPr>
          <w:t>X</w:t>
        </w:r>
        <w:r w:rsidR="00FD4564">
          <w:rPr>
            <w:rFonts w:ascii="Times New Roman" w:hAnsi="Times New Roman"/>
          </w:rPr>
          <w:t>II</w:t>
        </w:r>
      </w:ins>
      <w:del w:id="6" w:author="Author">
        <w:r w:rsidR="00F1110A" w:rsidDel="00547E60">
          <w:rPr>
            <w:rFonts w:ascii="Times New Roman" w:hAnsi="Times New Roman"/>
          </w:rPr>
          <w:delText>V</w:delText>
        </w:r>
      </w:del>
    </w:p>
    <w:p w:rsidR="0040604D" w:rsidRDefault="0040604D" w:rsidP="0040604D">
      <w:pPr>
        <w:pStyle w:val="Instructionsberschrift2"/>
        <w:numPr>
          <w:ilvl w:val="0"/>
          <w:numId w:val="0"/>
        </w:numPr>
        <w:ind w:left="357"/>
        <w:rPr>
          <w:rFonts w:ascii="Arial" w:hAnsi="Arial"/>
          <w:szCs w:val="20"/>
          <w:u w:val="none"/>
        </w:rPr>
      </w:pPr>
    </w:p>
    <w:p w:rsidR="00E05204" w:rsidRPr="00112DAD" w:rsidRDefault="00E05204" w:rsidP="00E05204">
      <w:pPr>
        <w:rPr>
          <w:rFonts w:ascii="Times New Roman" w:hAnsi="Times New Roman"/>
          <w:sz w:val="24"/>
          <w:u w:val="single"/>
          <w:lang w:val="en-US"/>
        </w:rPr>
      </w:pPr>
      <w:r w:rsidRPr="00112DAD">
        <w:rPr>
          <w:rFonts w:ascii="Times New Roman" w:hAnsi="Times New Roman"/>
          <w:sz w:val="24"/>
          <w:u w:val="single"/>
          <w:lang w:val="en-US"/>
        </w:rPr>
        <w:t>Concentration of Counterbalancing Capacity by issuer/counterparty (CCC)</w:t>
      </w:r>
      <w:ins w:id="7" w:author="Author">
        <w:r w:rsidR="008F6B6B">
          <w:rPr>
            <w:rFonts w:ascii="Times New Roman" w:hAnsi="Times New Roman"/>
            <w:sz w:val="24"/>
            <w:u w:val="single"/>
            <w:lang w:val="en-US"/>
          </w:rPr>
          <w:t xml:space="preserve"> (C 71.00)</w:t>
        </w:r>
      </w:ins>
    </w:p>
    <w:p w:rsidR="00111A31" w:rsidRPr="00112DAD" w:rsidRDefault="00111A31" w:rsidP="00111A31">
      <w:pPr>
        <w:widowControl w:val="0"/>
        <w:spacing w:before="0" w:after="0" w:line="280" w:lineRule="atLeast"/>
        <w:jc w:val="left"/>
        <w:rPr>
          <w:rFonts w:ascii="Times New Roman" w:hAnsi="Times New Roman"/>
          <w:sz w:val="24"/>
          <w:lang w:val="en-US"/>
        </w:rPr>
      </w:pPr>
    </w:p>
    <w:p w:rsidR="00E05204" w:rsidRPr="00112DAD" w:rsidRDefault="00E05204" w:rsidP="00F1110A">
      <w:pPr>
        <w:widowControl w:val="0"/>
        <w:spacing w:before="0" w:after="0" w:line="280" w:lineRule="atLeast"/>
        <w:rPr>
          <w:rFonts w:ascii="Times New Roman" w:hAnsi="Times New Roman"/>
          <w:sz w:val="24"/>
          <w:lang w:val="en-US"/>
        </w:rPr>
      </w:pPr>
      <w:r w:rsidRPr="00112DAD">
        <w:rPr>
          <w:rFonts w:ascii="Times New Roman" w:hAnsi="Times New Roman"/>
          <w:sz w:val="24"/>
          <w:lang w:val="en-US"/>
        </w:rPr>
        <w:t xml:space="preserve">This template seeks to collect information about the reporting institutions’ concentration of counterbalancing capacity by the ten largest holdings of assets or liquidity lines granted to the institution for this purpose. </w:t>
      </w:r>
      <w:del w:id="8" w:author="Author">
        <w:r w:rsidRPr="0036247A" w:rsidDel="00490CBE">
          <w:rPr>
            <w:rFonts w:ascii="Times New Roman" w:hAnsi="Times New Roman"/>
            <w:sz w:val="24"/>
            <w:lang w:val="en-US"/>
          </w:rPr>
          <w:delText>It is broken down into the following types of assets:</w:delText>
        </w:r>
      </w:del>
    </w:p>
    <w:p w:rsidR="00E05204" w:rsidRPr="00112DAD" w:rsidRDefault="00E05204" w:rsidP="00E05204">
      <w:pPr>
        <w:pStyle w:val="ListParagraph"/>
        <w:ind w:left="360"/>
        <w:rPr>
          <w:rFonts w:ascii="Times New Roman" w:hAnsi="Times New Roman"/>
          <w:sz w:val="24"/>
          <w:lang w:val="en-US"/>
        </w:rPr>
      </w:pPr>
    </w:p>
    <w:p w:rsidR="00E05204" w:rsidRPr="00112DAD" w:rsidRDefault="00E05204" w:rsidP="00E05204">
      <w:pPr>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532"/>
      </w:tblGrid>
      <w:tr w:rsidR="00E05204" w:rsidRPr="00112DAD" w:rsidTr="00E31CAF">
        <w:tc>
          <w:tcPr>
            <w:tcW w:w="817" w:type="dxa"/>
            <w:shd w:val="clear" w:color="auto" w:fill="EEECE1" w:themeFill="background2"/>
          </w:tcPr>
          <w:p w:rsidR="00E05204" w:rsidRPr="00112DAD" w:rsidRDefault="00E05204" w:rsidP="00E31CAF">
            <w:pPr>
              <w:rPr>
                <w:rFonts w:ascii="Times New Roman" w:hAnsi="Times New Roman"/>
                <w:sz w:val="24"/>
                <w:lang w:val="en-US"/>
              </w:rPr>
            </w:pPr>
            <w:r w:rsidRPr="00112DAD">
              <w:rPr>
                <w:rFonts w:ascii="Times New Roman" w:hAnsi="Times New Roman"/>
                <w:sz w:val="24"/>
                <w:lang w:val="en-US"/>
              </w:rPr>
              <w:t>Column</w:t>
            </w:r>
          </w:p>
        </w:tc>
        <w:tc>
          <w:tcPr>
            <w:tcW w:w="8393" w:type="dxa"/>
            <w:shd w:val="clear" w:color="auto" w:fill="EEECE1" w:themeFill="background2"/>
          </w:tcPr>
          <w:p w:rsidR="00E05204" w:rsidRPr="00112DAD" w:rsidRDefault="00E05204" w:rsidP="00E31CAF">
            <w:pPr>
              <w:rPr>
                <w:rFonts w:ascii="Times New Roman" w:hAnsi="Times New Roman"/>
                <w:sz w:val="24"/>
                <w:lang w:val="en-US"/>
              </w:rPr>
            </w:pPr>
            <w:r w:rsidRPr="00112DAD">
              <w:rPr>
                <w:rFonts w:ascii="Times New Roman" w:hAnsi="Times New Roman"/>
                <w:sz w:val="24"/>
                <w:lang w:val="en-US"/>
              </w:rPr>
              <w:t>Legal references and instructions</w:t>
            </w:r>
          </w:p>
        </w:tc>
      </w:tr>
      <w:tr w:rsidR="00E05204" w:rsidRPr="00112DAD" w:rsidTr="00E31CAF">
        <w:tc>
          <w:tcPr>
            <w:tcW w:w="817" w:type="dxa"/>
          </w:tcPr>
          <w:p w:rsidR="00E05204" w:rsidRPr="00112DAD" w:rsidRDefault="00E05204" w:rsidP="00E31CAF">
            <w:pPr>
              <w:rPr>
                <w:rFonts w:ascii="Times New Roman" w:hAnsi="Times New Roman"/>
                <w:sz w:val="24"/>
                <w:lang w:val="en-US"/>
              </w:rPr>
            </w:pPr>
            <w:del w:id="9" w:author="Author">
              <w:r w:rsidRPr="00112DAD" w:rsidDel="00125C48">
                <w:rPr>
                  <w:rFonts w:ascii="Times New Roman" w:hAnsi="Times New Roman"/>
                  <w:sz w:val="24"/>
                  <w:lang w:val="en-US"/>
                </w:rPr>
                <w:delText>D</w:delText>
              </w:r>
            </w:del>
            <w:ins w:id="10" w:author="Author">
              <w:r w:rsidR="00125C48">
                <w:rPr>
                  <w:rFonts w:ascii="Times New Roman" w:hAnsi="Times New Roman"/>
                  <w:sz w:val="24"/>
                  <w:lang w:val="en-US"/>
                </w:rPr>
                <w:t>010</w:t>
              </w:r>
            </w:ins>
          </w:p>
        </w:tc>
        <w:tc>
          <w:tcPr>
            <w:tcW w:w="8393" w:type="dxa"/>
          </w:tcPr>
          <w:p w:rsidR="00E05204" w:rsidRPr="00112DAD" w:rsidRDefault="00E05204" w:rsidP="00E31CAF">
            <w:pPr>
              <w:rPr>
                <w:rFonts w:ascii="Times New Roman" w:hAnsi="Times New Roman"/>
                <w:b/>
                <w:sz w:val="24"/>
                <w:u w:val="single"/>
                <w:lang w:val="en-US"/>
              </w:rPr>
            </w:pPr>
            <w:r w:rsidRPr="00112DAD">
              <w:rPr>
                <w:rFonts w:ascii="Times New Roman" w:hAnsi="Times New Roman"/>
                <w:b/>
                <w:sz w:val="24"/>
                <w:u w:val="single"/>
                <w:lang w:val="en-US"/>
              </w:rPr>
              <w:t>Issuer/Counterparty Name</w:t>
            </w:r>
          </w:p>
          <w:p w:rsidR="00E05204" w:rsidRPr="00112DAD" w:rsidRDefault="00E05204" w:rsidP="00E31CAF">
            <w:pPr>
              <w:rPr>
                <w:rFonts w:ascii="Times New Roman" w:hAnsi="Times New Roman"/>
                <w:b/>
                <w:sz w:val="24"/>
                <w:lang w:val="en-US"/>
              </w:rPr>
            </w:pPr>
          </w:p>
          <w:p w:rsidR="00E05204" w:rsidRPr="00112DAD" w:rsidRDefault="00E05204" w:rsidP="00E31CAF">
            <w:pPr>
              <w:rPr>
                <w:rFonts w:ascii="Times New Roman" w:hAnsi="Times New Roman"/>
                <w:sz w:val="24"/>
                <w:lang w:val="en-US"/>
              </w:rPr>
            </w:pPr>
            <w:r w:rsidRPr="00112DAD">
              <w:rPr>
                <w:rFonts w:ascii="Times New Roman" w:hAnsi="Times New Roman"/>
                <w:sz w:val="24"/>
                <w:lang w:val="en-US"/>
              </w:rPr>
              <w:t xml:space="preserve">The name of the top ten issuers/counterparties of unencumbered assets or undrawn committed liquidity lines granted to the institution shall be recorded in column </w:t>
            </w:r>
            <w:ins w:id="11" w:author="Author">
              <w:r w:rsidR="00125C48">
                <w:rPr>
                  <w:rFonts w:ascii="Times New Roman" w:hAnsi="Times New Roman"/>
                  <w:sz w:val="24"/>
                  <w:lang w:val="en-US"/>
                </w:rPr>
                <w:t>010</w:t>
              </w:r>
            </w:ins>
            <w:del w:id="12" w:author="Author">
              <w:r w:rsidRPr="00112DAD" w:rsidDel="00125C48">
                <w:rPr>
                  <w:rFonts w:ascii="Times New Roman" w:hAnsi="Times New Roman"/>
                  <w:sz w:val="24"/>
                  <w:lang w:val="en-US"/>
                </w:rPr>
                <w:delText>D</w:delText>
              </w:r>
            </w:del>
            <w:r w:rsidRPr="00112DAD">
              <w:rPr>
                <w:rFonts w:ascii="Times New Roman" w:hAnsi="Times New Roman"/>
                <w:sz w:val="24"/>
                <w:lang w:val="en-US"/>
              </w:rPr>
              <w:t xml:space="preserve"> in a descending fashion. </w:t>
            </w:r>
            <w:del w:id="13" w:author="Author">
              <w:r w:rsidRPr="00112DAD" w:rsidDel="00125C48">
                <w:rPr>
                  <w:rFonts w:ascii="Times New Roman" w:hAnsi="Times New Roman"/>
                  <w:sz w:val="24"/>
                  <w:lang w:val="en-US"/>
                </w:rPr>
                <w:delText xml:space="preserve"> </w:delText>
              </w:r>
            </w:del>
            <w:r w:rsidRPr="00112DAD">
              <w:rPr>
                <w:rFonts w:ascii="Times New Roman" w:hAnsi="Times New Roman"/>
                <w:sz w:val="24"/>
                <w:lang w:val="en-US"/>
              </w:rPr>
              <w:t>The largest item will be recorded in 1.</w:t>
            </w:r>
            <w:ins w:id="14" w:author="Author">
              <w:r w:rsidR="00125C48">
                <w:rPr>
                  <w:rFonts w:ascii="Times New Roman" w:hAnsi="Times New Roman"/>
                  <w:sz w:val="24"/>
                  <w:lang w:val="en-US"/>
                </w:rPr>
                <w:t>0</w:t>
              </w:r>
            </w:ins>
            <w:r w:rsidRPr="00112DAD">
              <w:rPr>
                <w:rFonts w:ascii="Times New Roman" w:hAnsi="Times New Roman"/>
                <w:sz w:val="24"/>
                <w:lang w:val="en-US"/>
              </w:rPr>
              <w:t>1, the second in line item 1.</w:t>
            </w:r>
            <w:ins w:id="15" w:author="Author">
              <w:r w:rsidR="00125C48">
                <w:rPr>
                  <w:rFonts w:ascii="Times New Roman" w:hAnsi="Times New Roman"/>
                  <w:sz w:val="24"/>
                  <w:lang w:val="en-US"/>
                </w:rPr>
                <w:t>0</w:t>
              </w:r>
            </w:ins>
            <w:r w:rsidRPr="00112DAD">
              <w:rPr>
                <w:rFonts w:ascii="Times New Roman" w:hAnsi="Times New Roman"/>
                <w:sz w:val="24"/>
                <w:lang w:val="en-US"/>
              </w:rPr>
              <w:t>2, and so on.</w:t>
            </w:r>
            <w:del w:id="16" w:author="Author">
              <w:r w:rsidRPr="00112DAD" w:rsidDel="00125C48">
                <w:rPr>
                  <w:rFonts w:ascii="Times New Roman" w:hAnsi="Times New Roman"/>
                  <w:sz w:val="24"/>
                  <w:lang w:val="en-US"/>
                </w:rPr>
                <w:delText xml:space="preserve"> </w:delText>
              </w:r>
            </w:del>
          </w:p>
          <w:p w:rsidR="00E05204" w:rsidRPr="00112DAD" w:rsidRDefault="00E05204" w:rsidP="00E31CAF">
            <w:pPr>
              <w:rPr>
                <w:rFonts w:ascii="Times New Roman" w:hAnsi="Times New Roman"/>
                <w:sz w:val="24"/>
                <w:lang w:val="en-US"/>
              </w:rPr>
            </w:pPr>
          </w:p>
          <w:p w:rsidR="00E05204" w:rsidRPr="00112DAD" w:rsidRDefault="00E05204" w:rsidP="00E31CAF">
            <w:pPr>
              <w:rPr>
                <w:rFonts w:ascii="Times New Roman" w:hAnsi="Times New Roman"/>
                <w:sz w:val="24"/>
                <w:lang w:val="en-US"/>
              </w:rPr>
            </w:pPr>
            <w:r w:rsidRPr="00112DAD">
              <w:rPr>
                <w:rFonts w:ascii="Times New Roman" w:hAnsi="Times New Roman"/>
                <w:sz w:val="24"/>
                <w:lang w:val="en-US"/>
              </w:rPr>
              <w:t>The issuer/counterparty name recorded shall be the legal entity title of the company which has issued the assets, or has granted the liquidity lines, including any company type references, e.g. SA (</w:t>
            </w:r>
            <w:proofErr w:type="spellStart"/>
            <w:r w:rsidRPr="00112DAD">
              <w:rPr>
                <w:rFonts w:ascii="Times New Roman" w:hAnsi="Times New Roman"/>
                <w:sz w:val="24"/>
                <w:lang w:val="en-US"/>
              </w:rPr>
              <w:t>Société</w:t>
            </w:r>
            <w:proofErr w:type="spellEnd"/>
            <w:r w:rsidRPr="00112DAD">
              <w:rPr>
                <w:rFonts w:ascii="Times New Roman" w:hAnsi="Times New Roman"/>
                <w:sz w:val="24"/>
                <w:lang w:val="en-US"/>
              </w:rPr>
              <w:t xml:space="preserve"> </w:t>
            </w:r>
            <w:proofErr w:type="spellStart"/>
            <w:r w:rsidRPr="00112DAD">
              <w:rPr>
                <w:rFonts w:ascii="Times New Roman" w:hAnsi="Times New Roman"/>
                <w:sz w:val="24"/>
                <w:lang w:val="en-US"/>
              </w:rPr>
              <w:t>anonyme</w:t>
            </w:r>
            <w:proofErr w:type="spellEnd"/>
            <w:r w:rsidRPr="00112DAD">
              <w:rPr>
                <w:rFonts w:ascii="Times New Roman" w:hAnsi="Times New Roman"/>
                <w:sz w:val="24"/>
                <w:lang w:val="en-US"/>
              </w:rPr>
              <w:t xml:space="preserve"> in France), Pls. (public limited company in the UK), or AG (</w:t>
            </w:r>
            <w:proofErr w:type="spellStart"/>
            <w:r w:rsidRPr="00112DAD">
              <w:rPr>
                <w:rFonts w:ascii="Times New Roman" w:hAnsi="Times New Roman"/>
                <w:sz w:val="24"/>
                <w:lang w:val="en-US"/>
              </w:rPr>
              <w:t>Aktiengesellschaft</w:t>
            </w:r>
            <w:proofErr w:type="spellEnd"/>
            <w:r w:rsidRPr="00112DAD">
              <w:rPr>
                <w:rFonts w:ascii="Times New Roman" w:hAnsi="Times New Roman"/>
                <w:sz w:val="24"/>
                <w:lang w:val="en-US"/>
              </w:rPr>
              <w:t xml:space="preserve"> in Germany) etc.</w:t>
            </w:r>
          </w:p>
          <w:p w:rsidR="00E05204" w:rsidRPr="00112DAD" w:rsidRDefault="00E05204" w:rsidP="00E31CAF">
            <w:pPr>
              <w:rPr>
                <w:rFonts w:ascii="Times New Roman" w:hAnsi="Times New Roman"/>
                <w:sz w:val="24"/>
                <w:lang w:val="en-US"/>
              </w:rPr>
            </w:pPr>
          </w:p>
        </w:tc>
      </w:tr>
      <w:tr w:rsidR="00E05204" w:rsidRPr="00112DAD" w:rsidTr="00E31CAF">
        <w:tc>
          <w:tcPr>
            <w:tcW w:w="817" w:type="dxa"/>
          </w:tcPr>
          <w:p w:rsidR="00E05204" w:rsidRPr="00112DAD" w:rsidRDefault="00125C48" w:rsidP="00E31CAF">
            <w:pPr>
              <w:rPr>
                <w:rFonts w:ascii="Times New Roman" w:hAnsi="Times New Roman"/>
                <w:sz w:val="24"/>
                <w:lang w:val="en-US"/>
              </w:rPr>
            </w:pPr>
            <w:ins w:id="17" w:author="Author">
              <w:r>
                <w:rPr>
                  <w:rFonts w:ascii="Times New Roman" w:hAnsi="Times New Roman"/>
                  <w:sz w:val="24"/>
                  <w:lang w:val="en-US"/>
                </w:rPr>
                <w:t>020</w:t>
              </w:r>
            </w:ins>
            <w:del w:id="18" w:author="Author">
              <w:r w:rsidR="00E05204" w:rsidRPr="00112DAD" w:rsidDel="00125C48">
                <w:rPr>
                  <w:rFonts w:ascii="Times New Roman" w:hAnsi="Times New Roman"/>
                  <w:sz w:val="24"/>
                  <w:lang w:val="en-US"/>
                </w:rPr>
                <w:delText>E</w:delText>
              </w:r>
            </w:del>
          </w:p>
        </w:tc>
        <w:tc>
          <w:tcPr>
            <w:tcW w:w="8393" w:type="dxa"/>
          </w:tcPr>
          <w:p w:rsidR="00E05204" w:rsidRPr="00112DAD" w:rsidRDefault="00E05204" w:rsidP="00E31CAF">
            <w:pPr>
              <w:pStyle w:val="InstructionsText"/>
              <w:rPr>
                <w:rStyle w:val="InstructionsTabelleberschrift"/>
                <w:rFonts w:ascii="Times New Roman" w:hAnsi="Times New Roman"/>
                <w:sz w:val="24"/>
                <w:szCs w:val="24"/>
              </w:rPr>
            </w:pPr>
            <w:r w:rsidRPr="00112DAD">
              <w:rPr>
                <w:rStyle w:val="InstructionsTabelleberschrift"/>
                <w:rFonts w:ascii="Times New Roman" w:hAnsi="Times New Roman"/>
                <w:sz w:val="24"/>
                <w:szCs w:val="24"/>
              </w:rPr>
              <w:t xml:space="preserve">LEI </w:t>
            </w:r>
            <w:ins w:id="19" w:author="Author">
              <w:r w:rsidR="00265C4F">
                <w:rPr>
                  <w:rStyle w:val="InstructionsTabelleberschrift"/>
                  <w:rFonts w:ascii="Times New Roman" w:hAnsi="Times New Roman"/>
                  <w:sz w:val="24"/>
                  <w:szCs w:val="24"/>
                </w:rPr>
                <w:t>c</w:t>
              </w:r>
            </w:ins>
            <w:del w:id="20" w:author="Author">
              <w:r w:rsidRPr="00112DAD" w:rsidDel="00265C4F">
                <w:rPr>
                  <w:rStyle w:val="InstructionsTabelleberschrift"/>
                  <w:rFonts w:ascii="Times New Roman" w:hAnsi="Times New Roman"/>
                  <w:sz w:val="24"/>
                  <w:szCs w:val="24"/>
                </w:rPr>
                <w:delText>C</w:delText>
              </w:r>
            </w:del>
            <w:r w:rsidRPr="00112DAD">
              <w:rPr>
                <w:rStyle w:val="InstructionsTabelleberschrift"/>
                <w:rFonts w:ascii="Times New Roman" w:hAnsi="Times New Roman"/>
                <w:sz w:val="24"/>
                <w:szCs w:val="24"/>
              </w:rPr>
              <w:t>ode</w:t>
            </w:r>
          </w:p>
          <w:p w:rsidR="00E05204" w:rsidRPr="00112DAD" w:rsidRDefault="00E05204" w:rsidP="00E31CAF">
            <w:pPr>
              <w:pStyle w:val="InstructionsText"/>
              <w:rPr>
                <w:rStyle w:val="InstructionsTabelleberschrift"/>
                <w:rFonts w:ascii="Times New Roman" w:hAnsi="Times New Roman"/>
                <w:sz w:val="24"/>
                <w:szCs w:val="24"/>
              </w:rPr>
            </w:pPr>
          </w:p>
          <w:p w:rsidR="00E05204" w:rsidRPr="00112DAD" w:rsidRDefault="00E05204" w:rsidP="00E31CAF">
            <w:pPr>
              <w:pStyle w:val="InstructionsText"/>
              <w:rPr>
                <w:rStyle w:val="FormatvorlageInstructionsTabelleText"/>
                <w:rFonts w:ascii="Times New Roman" w:hAnsi="Times New Roman"/>
                <w:sz w:val="24"/>
                <w:szCs w:val="24"/>
              </w:rPr>
            </w:pPr>
            <w:r w:rsidRPr="00112DAD">
              <w:rPr>
                <w:rStyle w:val="FormatvorlageInstructionsTabelleText"/>
                <w:rFonts w:ascii="Times New Roman" w:hAnsi="Times New Roman"/>
                <w:sz w:val="24"/>
                <w:szCs w:val="24"/>
              </w:rPr>
              <w:t xml:space="preserve">The legal entity identifier code of the counterparty. </w:t>
            </w:r>
          </w:p>
          <w:p w:rsidR="00E05204" w:rsidRPr="00112DAD" w:rsidRDefault="00E05204" w:rsidP="00E31CAF">
            <w:pPr>
              <w:rPr>
                <w:rFonts w:ascii="Times New Roman" w:hAnsi="Times New Roman"/>
                <w:b/>
                <w:sz w:val="24"/>
                <w:u w:val="single"/>
                <w:lang w:val="en-US"/>
              </w:rPr>
            </w:pPr>
          </w:p>
        </w:tc>
      </w:tr>
      <w:tr w:rsidR="00E05204" w:rsidRPr="00112DAD" w:rsidTr="00E31CAF">
        <w:tc>
          <w:tcPr>
            <w:tcW w:w="817" w:type="dxa"/>
          </w:tcPr>
          <w:p w:rsidR="00E05204" w:rsidRPr="00112DAD" w:rsidRDefault="00125C48" w:rsidP="00E31CAF">
            <w:pPr>
              <w:rPr>
                <w:rFonts w:ascii="Times New Roman" w:hAnsi="Times New Roman"/>
                <w:sz w:val="24"/>
                <w:lang w:val="en-US"/>
              </w:rPr>
            </w:pPr>
            <w:ins w:id="21" w:author="Author">
              <w:r>
                <w:rPr>
                  <w:rFonts w:ascii="Times New Roman" w:hAnsi="Times New Roman"/>
                  <w:sz w:val="24"/>
                  <w:lang w:val="en-US"/>
                </w:rPr>
                <w:t>030</w:t>
              </w:r>
            </w:ins>
            <w:del w:id="22" w:author="Author">
              <w:r w:rsidR="00E05204" w:rsidRPr="00112DAD" w:rsidDel="00125C48">
                <w:rPr>
                  <w:rFonts w:ascii="Times New Roman" w:hAnsi="Times New Roman"/>
                  <w:sz w:val="24"/>
                  <w:lang w:val="en-US"/>
                </w:rPr>
                <w:delText>F</w:delText>
              </w:r>
            </w:del>
          </w:p>
        </w:tc>
        <w:tc>
          <w:tcPr>
            <w:tcW w:w="8393" w:type="dxa"/>
          </w:tcPr>
          <w:p w:rsidR="00E05204" w:rsidRPr="00112DAD" w:rsidRDefault="00E05204" w:rsidP="00E31CAF">
            <w:pPr>
              <w:rPr>
                <w:rFonts w:ascii="Times New Roman" w:hAnsi="Times New Roman"/>
                <w:b/>
                <w:sz w:val="24"/>
                <w:u w:val="single"/>
                <w:lang w:val="en-US"/>
              </w:rPr>
            </w:pPr>
            <w:r w:rsidRPr="00112DAD">
              <w:rPr>
                <w:rFonts w:ascii="Times New Roman" w:hAnsi="Times New Roman"/>
                <w:b/>
                <w:sz w:val="24"/>
                <w:u w:val="single"/>
                <w:lang w:val="en-US"/>
              </w:rPr>
              <w:t xml:space="preserve">Issuer/Counterparty </w:t>
            </w:r>
            <w:ins w:id="23" w:author="Author">
              <w:r w:rsidR="00265C4F">
                <w:rPr>
                  <w:rFonts w:ascii="Times New Roman" w:hAnsi="Times New Roman"/>
                  <w:b/>
                  <w:sz w:val="24"/>
                  <w:u w:val="single"/>
                  <w:lang w:val="en-US"/>
                </w:rPr>
                <w:t>S</w:t>
              </w:r>
            </w:ins>
            <w:del w:id="24" w:author="Author">
              <w:r w:rsidRPr="00112DAD" w:rsidDel="00265C4F">
                <w:rPr>
                  <w:rFonts w:ascii="Times New Roman" w:hAnsi="Times New Roman"/>
                  <w:b/>
                  <w:sz w:val="24"/>
                  <w:u w:val="single"/>
                  <w:lang w:val="en-US"/>
                </w:rPr>
                <w:delText>s</w:delText>
              </w:r>
            </w:del>
            <w:r w:rsidRPr="00112DAD">
              <w:rPr>
                <w:rFonts w:ascii="Times New Roman" w:hAnsi="Times New Roman"/>
                <w:b/>
                <w:sz w:val="24"/>
                <w:u w:val="single"/>
                <w:lang w:val="en-US"/>
              </w:rPr>
              <w:t>ector</w:t>
            </w:r>
          </w:p>
          <w:p w:rsidR="00E05204" w:rsidRPr="00112DAD" w:rsidRDefault="00E05204" w:rsidP="00E31CAF">
            <w:pPr>
              <w:rPr>
                <w:rFonts w:ascii="Times New Roman" w:hAnsi="Times New Roman"/>
                <w:sz w:val="24"/>
                <w:lang w:val="en-US"/>
              </w:rPr>
            </w:pPr>
          </w:p>
          <w:p w:rsidR="00E05204" w:rsidRPr="00112DAD" w:rsidRDefault="00E05204" w:rsidP="00E31CAF">
            <w:pPr>
              <w:pStyle w:val="InstructionsText"/>
              <w:rPr>
                <w:rStyle w:val="FormatvorlageInstructionsTabelleText"/>
                <w:rFonts w:ascii="Times New Roman" w:hAnsi="Times New Roman"/>
                <w:sz w:val="24"/>
                <w:szCs w:val="24"/>
              </w:rPr>
            </w:pPr>
            <w:r w:rsidRPr="00112DAD">
              <w:rPr>
                <w:rStyle w:val="FormatvorlageInstructionsTabelleText"/>
                <w:rFonts w:ascii="Times New Roman" w:hAnsi="Times New Roman"/>
                <w:sz w:val="24"/>
                <w:szCs w:val="24"/>
              </w:rPr>
              <w:t>One sector shall be allocated to every counterparty on the basis of FINREP economic sector classes:</w:t>
            </w:r>
          </w:p>
          <w:p w:rsidR="00E05204" w:rsidRPr="00112DAD" w:rsidRDefault="00E05204" w:rsidP="00E31CAF">
            <w:pPr>
              <w:pStyle w:val="InstructionsText"/>
              <w:rPr>
                <w:rStyle w:val="FormatvorlageInstructionsTabelleText"/>
                <w:rFonts w:ascii="Times New Roman" w:hAnsi="Times New Roman"/>
                <w:sz w:val="24"/>
                <w:szCs w:val="24"/>
              </w:rPr>
            </w:pPr>
          </w:p>
          <w:p w:rsidR="00E05204" w:rsidRPr="00112DAD" w:rsidRDefault="00E05204" w:rsidP="00E31CAF">
            <w:pPr>
              <w:pStyle w:val="InstructionsText"/>
              <w:rPr>
                <w:rStyle w:val="FormatvorlageInstructionsTabelleText"/>
                <w:rFonts w:ascii="Times New Roman" w:hAnsi="Times New Roman"/>
                <w:sz w:val="24"/>
                <w:szCs w:val="24"/>
              </w:rPr>
            </w:pPr>
            <w:r w:rsidRPr="00112DAD">
              <w:rPr>
                <w:rStyle w:val="FormatvorlageInstructionsTabelleText"/>
                <w:rFonts w:ascii="Times New Roman" w:hAnsi="Times New Roman"/>
                <w:sz w:val="24"/>
                <w:szCs w:val="24"/>
              </w:rPr>
              <w:t>(</w:t>
            </w:r>
            <w:proofErr w:type="spellStart"/>
            <w:r w:rsidRPr="00112DAD">
              <w:rPr>
                <w:rStyle w:val="FormatvorlageInstructionsTabelleText"/>
                <w:rFonts w:ascii="Times New Roman" w:hAnsi="Times New Roman"/>
                <w:sz w:val="24"/>
                <w:szCs w:val="24"/>
              </w:rPr>
              <w:t>i</w:t>
            </w:r>
            <w:proofErr w:type="spellEnd"/>
            <w:r w:rsidRPr="00112DAD">
              <w:rPr>
                <w:rStyle w:val="FormatvorlageInstructionsTabelleText"/>
                <w:rFonts w:ascii="Times New Roman" w:hAnsi="Times New Roman"/>
                <w:sz w:val="24"/>
                <w:szCs w:val="24"/>
              </w:rPr>
              <w:t xml:space="preserve">) Central Banks; (ii) General Governments; (iii) Credit institutions; (iv) Other financial corporations; (v) Non-financial corporations; (vi) </w:t>
            </w:r>
            <w:ins w:id="25" w:author="Author">
              <w:r w:rsidR="00490CBE">
                <w:rPr>
                  <w:rStyle w:val="FormatvorlageInstructionsTabelleText"/>
                  <w:rFonts w:ascii="Times New Roman" w:hAnsi="Times New Roman"/>
                  <w:sz w:val="24"/>
                  <w:szCs w:val="24"/>
                </w:rPr>
                <w:lastRenderedPageBreak/>
                <w:t>H</w:t>
              </w:r>
            </w:ins>
            <w:del w:id="26" w:author="Author">
              <w:r w:rsidRPr="00112DAD" w:rsidDel="00490CBE">
                <w:rPr>
                  <w:rStyle w:val="FormatvorlageInstructionsTabelleText"/>
                  <w:rFonts w:ascii="Times New Roman" w:hAnsi="Times New Roman"/>
                  <w:sz w:val="24"/>
                  <w:szCs w:val="24"/>
                </w:rPr>
                <w:delText>h</w:delText>
              </w:r>
            </w:del>
            <w:r w:rsidRPr="00112DAD">
              <w:rPr>
                <w:rStyle w:val="FormatvorlageInstructionsTabelleText"/>
                <w:rFonts w:ascii="Times New Roman" w:hAnsi="Times New Roman"/>
                <w:sz w:val="24"/>
                <w:szCs w:val="24"/>
              </w:rPr>
              <w:t xml:space="preserve">ouseholds. </w:t>
            </w:r>
          </w:p>
          <w:p w:rsidR="00E05204" w:rsidRPr="00112DAD" w:rsidRDefault="00E05204" w:rsidP="00E31CAF">
            <w:pPr>
              <w:rPr>
                <w:rFonts w:ascii="Times New Roman" w:hAnsi="Times New Roman"/>
                <w:sz w:val="24"/>
                <w:lang w:val="en-US"/>
              </w:rPr>
            </w:pPr>
          </w:p>
          <w:p w:rsidR="00E05204" w:rsidRPr="00112DAD" w:rsidRDefault="00E05204" w:rsidP="00E31CAF">
            <w:pPr>
              <w:pStyle w:val="InstructionsText"/>
              <w:rPr>
                <w:rStyle w:val="FormatvorlageInstructionsTabelleText"/>
                <w:rFonts w:ascii="Times New Roman" w:hAnsi="Times New Roman"/>
                <w:sz w:val="24"/>
                <w:szCs w:val="24"/>
              </w:rPr>
            </w:pPr>
            <w:r w:rsidRPr="00112DAD">
              <w:rPr>
                <w:rStyle w:val="FormatvorlageInstructionsTabelleText"/>
                <w:rFonts w:ascii="Times New Roman" w:hAnsi="Times New Roman"/>
                <w:sz w:val="24"/>
                <w:szCs w:val="24"/>
              </w:rPr>
              <w:t xml:space="preserve">For groups of connected clients, no sector shall be reported. </w:t>
            </w:r>
          </w:p>
          <w:p w:rsidR="00E05204" w:rsidRPr="00112DAD" w:rsidDel="00125C48" w:rsidRDefault="00E05204" w:rsidP="00E31CAF">
            <w:pPr>
              <w:rPr>
                <w:del w:id="27" w:author="Author"/>
                <w:rFonts w:ascii="Times New Roman" w:hAnsi="Times New Roman"/>
                <w:sz w:val="24"/>
                <w:lang w:val="en-US"/>
              </w:rPr>
            </w:pPr>
          </w:p>
          <w:p w:rsidR="00E05204" w:rsidRPr="00916BD1" w:rsidRDefault="00E05204" w:rsidP="00916BD1">
            <w:pPr>
              <w:widowControl w:val="0"/>
              <w:spacing w:before="0" w:after="0" w:line="280" w:lineRule="atLeast"/>
              <w:jc w:val="left"/>
              <w:rPr>
                <w:rFonts w:ascii="Times New Roman" w:hAnsi="Times New Roman"/>
                <w:sz w:val="24"/>
                <w:lang w:val="en-US"/>
              </w:rPr>
            </w:pPr>
            <w:del w:id="28" w:author="Author">
              <w:r w:rsidRPr="00916BD1" w:rsidDel="00125C48">
                <w:rPr>
                  <w:rFonts w:ascii="Times New Roman" w:hAnsi="Times New Roman"/>
                  <w:sz w:val="24"/>
                  <w:lang w:val="en-US"/>
                </w:rPr>
                <w:delText xml:space="preserve"> </w:delText>
              </w:r>
            </w:del>
          </w:p>
        </w:tc>
      </w:tr>
      <w:tr w:rsidR="00E05204" w:rsidRPr="00112DAD" w:rsidTr="00E31CAF">
        <w:tc>
          <w:tcPr>
            <w:tcW w:w="817" w:type="dxa"/>
          </w:tcPr>
          <w:p w:rsidR="00E05204" w:rsidRPr="00112DAD" w:rsidRDefault="00125C48" w:rsidP="00E31CAF">
            <w:pPr>
              <w:rPr>
                <w:rFonts w:ascii="Times New Roman" w:hAnsi="Times New Roman"/>
                <w:sz w:val="24"/>
                <w:lang w:val="en-US"/>
              </w:rPr>
            </w:pPr>
            <w:ins w:id="29" w:author="Author">
              <w:r>
                <w:rPr>
                  <w:rFonts w:ascii="Times New Roman" w:hAnsi="Times New Roman"/>
                  <w:sz w:val="24"/>
                  <w:lang w:val="en-US"/>
                </w:rPr>
                <w:lastRenderedPageBreak/>
                <w:t>040</w:t>
              </w:r>
            </w:ins>
            <w:del w:id="30" w:author="Author">
              <w:r w:rsidR="00E05204" w:rsidRPr="00112DAD" w:rsidDel="00125C48">
                <w:rPr>
                  <w:rFonts w:ascii="Times New Roman" w:hAnsi="Times New Roman"/>
                  <w:sz w:val="24"/>
                  <w:lang w:val="en-US"/>
                </w:rPr>
                <w:delText>G</w:delText>
              </w:r>
            </w:del>
          </w:p>
        </w:tc>
        <w:tc>
          <w:tcPr>
            <w:tcW w:w="8393" w:type="dxa"/>
          </w:tcPr>
          <w:p w:rsidR="00E05204" w:rsidRPr="00112DAD" w:rsidRDefault="00E05204" w:rsidP="00E31CAF">
            <w:pPr>
              <w:rPr>
                <w:rFonts w:ascii="Times New Roman" w:hAnsi="Times New Roman"/>
                <w:b/>
                <w:sz w:val="24"/>
                <w:u w:val="single"/>
                <w:lang w:val="en-US"/>
              </w:rPr>
            </w:pPr>
            <w:r w:rsidRPr="00112DAD">
              <w:rPr>
                <w:rFonts w:ascii="Times New Roman" w:hAnsi="Times New Roman"/>
                <w:b/>
                <w:sz w:val="24"/>
                <w:u w:val="single"/>
                <w:lang w:val="en-US"/>
              </w:rPr>
              <w:t xml:space="preserve">Residence of </w:t>
            </w:r>
            <w:ins w:id="31" w:author="Author">
              <w:r w:rsidR="00265C4F">
                <w:rPr>
                  <w:rFonts w:ascii="Times New Roman" w:hAnsi="Times New Roman"/>
                  <w:b/>
                  <w:sz w:val="24"/>
                  <w:u w:val="single"/>
                  <w:lang w:val="en-US"/>
                </w:rPr>
                <w:t>I</w:t>
              </w:r>
              <w:r w:rsidR="00125C48">
                <w:rPr>
                  <w:rFonts w:ascii="Times New Roman" w:hAnsi="Times New Roman"/>
                  <w:b/>
                  <w:sz w:val="24"/>
                  <w:u w:val="single"/>
                  <w:lang w:val="en-US"/>
                </w:rPr>
                <w:t>ssuer/</w:t>
              </w:r>
              <w:r w:rsidR="00265C4F">
                <w:rPr>
                  <w:rFonts w:ascii="Times New Roman" w:hAnsi="Times New Roman"/>
                  <w:b/>
                  <w:sz w:val="24"/>
                  <w:u w:val="single"/>
                  <w:lang w:val="en-US"/>
                </w:rPr>
                <w:t>C</w:t>
              </w:r>
            </w:ins>
            <w:del w:id="32" w:author="Author">
              <w:r w:rsidRPr="00112DAD" w:rsidDel="00265C4F">
                <w:rPr>
                  <w:rFonts w:ascii="Times New Roman" w:hAnsi="Times New Roman"/>
                  <w:b/>
                  <w:sz w:val="24"/>
                  <w:u w:val="single"/>
                  <w:lang w:val="en-US"/>
                </w:rPr>
                <w:delText>c</w:delText>
              </w:r>
            </w:del>
            <w:r w:rsidRPr="00112DAD">
              <w:rPr>
                <w:rFonts w:ascii="Times New Roman" w:hAnsi="Times New Roman"/>
                <w:b/>
                <w:sz w:val="24"/>
                <w:u w:val="single"/>
                <w:lang w:val="en-US"/>
              </w:rPr>
              <w:t xml:space="preserve">ounterparty </w:t>
            </w:r>
          </w:p>
          <w:p w:rsidR="00E05204" w:rsidRPr="00112DAD" w:rsidRDefault="00E05204" w:rsidP="00E31CAF">
            <w:pPr>
              <w:rPr>
                <w:rFonts w:ascii="Times New Roman" w:hAnsi="Times New Roman"/>
                <w:sz w:val="24"/>
                <w:lang w:val="en-US"/>
              </w:rPr>
            </w:pPr>
          </w:p>
          <w:p w:rsidR="00E05204" w:rsidRPr="00112DAD" w:rsidRDefault="00E05204" w:rsidP="00E31CAF">
            <w:pPr>
              <w:pStyle w:val="InstructionsText"/>
              <w:rPr>
                <w:rStyle w:val="FormatvorlageInstructionsTabelleText"/>
                <w:rFonts w:ascii="Times New Roman" w:hAnsi="Times New Roman"/>
                <w:sz w:val="24"/>
                <w:szCs w:val="24"/>
              </w:rPr>
            </w:pPr>
            <w:r w:rsidRPr="00112DAD">
              <w:rPr>
                <w:rStyle w:val="FormatvorlageInstructionsTabelleText"/>
                <w:rFonts w:ascii="Times New Roman" w:hAnsi="Times New Roman"/>
                <w:sz w:val="24"/>
                <w:szCs w:val="24"/>
              </w:rPr>
              <w:t>ISO code 3166-1-alpha-2 of the country of incorporation of the counterparty shall be used (including pseudo-ISO codes for international organisations</w:t>
            </w:r>
            <w:r w:rsidRPr="00112DAD">
              <w:rPr>
                <w:sz w:val="24"/>
                <w:szCs w:val="24"/>
              </w:rPr>
              <w:t xml:space="preserve">, available in the last edition of the Eurostat’s “Balance of Payments </w:t>
            </w:r>
            <w:proofErr w:type="spellStart"/>
            <w:r w:rsidRPr="00112DAD">
              <w:rPr>
                <w:sz w:val="24"/>
                <w:szCs w:val="24"/>
              </w:rPr>
              <w:t>Vademecum</w:t>
            </w:r>
            <w:proofErr w:type="spellEnd"/>
            <w:r w:rsidRPr="00112DAD">
              <w:rPr>
                <w:sz w:val="24"/>
                <w:szCs w:val="24"/>
              </w:rPr>
              <w:t>”</w:t>
            </w:r>
            <w:r w:rsidRPr="00112DAD">
              <w:rPr>
                <w:rStyle w:val="FormatvorlageInstructionsTabelleText"/>
                <w:rFonts w:ascii="Times New Roman" w:hAnsi="Times New Roman"/>
                <w:sz w:val="24"/>
                <w:szCs w:val="24"/>
              </w:rPr>
              <w:t xml:space="preserve">). </w:t>
            </w:r>
          </w:p>
          <w:p w:rsidR="00E05204" w:rsidRPr="00112DAD" w:rsidRDefault="00E05204" w:rsidP="00E31CAF">
            <w:pPr>
              <w:pStyle w:val="InstructionsText"/>
              <w:rPr>
                <w:rStyle w:val="FormatvorlageInstructionsTabelleText"/>
                <w:rFonts w:ascii="Times New Roman" w:hAnsi="Times New Roman"/>
                <w:sz w:val="24"/>
                <w:szCs w:val="24"/>
              </w:rPr>
            </w:pPr>
          </w:p>
          <w:p w:rsidR="00E05204" w:rsidRPr="00112DAD" w:rsidRDefault="00E05204" w:rsidP="00E31CAF">
            <w:pPr>
              <w:pStyle w:val="InstructionsText"/>
              <w:rPr>
                <w:rStyle w:val="FormatvorlageInstructionsTabelleText"/>
                <w:rFonts w:ascii="Times New Roman" w:hAnsi="Times New Roman"/>
                <w:sz w:val="24"/>
                <w:szCs w:val="24"/>
              </w:rPr>
            </w:pPr>
            <w:r w:rsidRPr="00112DAD">
              <w:rPr>
                <w:rStyle w:val="FormatvorlageInstructionsTabelleText"/>
                <w:rFonts w:ascii="Times New Roman" w:hAnsi="Times New Roman"/>
                <w:sz w:val="24"/>
                <w:szCs w:val="24"/>
              </w:rPr>
              <w:t xml:space="preserve">For groups of connected clients, no country shall be reported. </w:t>
            </w:r>
          </w:p>
          <w:p w:rsidR="00E05204" w:rsidRPr="00112DAD" w:rsidRDefault="00E05204" w:rsidP="00E31CAF">
            <w:pPr>
              <w:rPr>
                <w:rFonts w:ascii="Times New Roman" w:hAnsi="Times New Roman"/>
                <w:sz w:val="24"/>
                <w:lang w:val="en-US"/>
              </w:rPr>
            </w:pPr>
          </w:p>
        </w:tc>
      </w:tr>
      <w:tr w:rsidR="00E05204" w:rsidRPr="00112DAD" w:rsidTr="00E31CAF">
        <w:tc>
          <w:tcPr>
            <w:tcW w:w="817" w:type="dxa"/>
          </w:tcPr>
          <w:p w:rsidR="00E05204" w:rsidRPr="00112DAD" w:rsidRDefault="00125C48" w:rsidP="00E31CAF">
            <w:pPr>
              <w:rPr>
                <w:rFonts w:ascii="Times New Roman" w:hAnsi="Times New Roman"/>
                <w:sz w:val="24"/>
                <w:lang w:val="en-US"/>
              </w:rPr>
            </w:pPr>
            <w:ins w:id="33" w:author="Author">
              <w:r>
                <w:rPr>
                  <w:rFonts w:ascii="Times New Roman" w:hAnsi="Times New Roman"/>
                  <w:sz w:val="24"/>
                  <w:lang w:val="en-US"/>
                </w:rPr>
                <w:t>050</w:t>
              </w:r>
            </w:ins>
            <w:del w:id="34" w:author="Author">
              <w:r w:rsidR="00E05204" w:rsidRPr="00112DAD" w:rsidDel="00125C48">
                <w:rPr>
                  <w:rFonts w:ascii="Times New Roman" w:hAnsi="Times New Roman"/>
                  <w:sz w:val="24"/>
                  <w:lang w:val="en-US"/>
                </w:rPr>
                <w:delText xml:space="preserve">H </w:delText>
              </w:r>
            </w:del>
          </w:p>
        </w:tc>
        <w:tc>
          <w:tcPr>
            <w:tcW w:w="8393" w:type="dxa"/>
          </w:tcPr>
          <w:p w:rsidR="00E05204" w:rsidRPr="00112DAD" w:rsidRDefault="00E05204" w:rsidP="00E31CAF">
            <w:pPr>
              <w:rPr>
                <w:rFonts w:ascii="Times New Roman" w:hAnsi="Times New Roman"/>
                <w:b/>
                <w:sz w:val="24"/>
                <w:u w:val="single"/>
                <w:lang w:val="en-US"/>
              </w:rPr>
            </w:pPr>
            <w:r w:rsidRPr="00112DAD">
              <w:rPr>
                <w:rFonts w:ascii="Times New Roman" w:hAnsi="Times New Roman"/>
                <w:b/>
                <w:sz w:val="24"/>
                <w:u w:val="single"/>
                <w:lang w:val="en-US"/>
              </w:rPr>
              <w:t xml:space="preserve">Product </w:t>
            </w:r>
            <w:ins w:id="35" w:author="Author">
              <w:r w:rsidR="00265C4F">
                <w:rPr>
                  <w:rFonts w:ascii="Times New Roman" w:hAnsi="Times New Roman"/>
                  <w:b/>
                  <w:sz w:val="24"/>
                  <w:u w:val="single"/>
                  <w:lang w:val="en-US"/>
                </w:rPr>
                <w:t>T</w:t>
              </w:r>
            </w:ins>
            <w:del w:id="36" w:author="Author">
              <w:r w:rsidRPr="00112DAD" w:rsidDel="00265C4F">
                <w:rPr>
                  <w:rFonts w:ascii="Times New Roman" w:hAnsi="Times New Roman"/>
                  <w:b/>
                  <w:sz w:val="24"/>
                  <w:u w:val="single"/>
                  <w:lang w:val="en-US"/>
                </w:rPr>
                <w:delText>t</w:delText>
              </w:r>
            </w:del>
            <w:r w:rsidRPr="00112DAD">
              <w:rPr>
                <w:rFonts w:ascii="Times New Roman" w:hAnsi="Times New Roman"/>
                <w:b/>
                <w:sz w:val="24"/>
                <w:u w:val="single"/>
                <w:lang w:val="en-US"/>
              </w:rPr>
              <w:t>ype</w:t>
            </w:r>
          </w:p>
          <w:p w:rsidR="00E05204" w:rsidRPr="00112DAD" w:rsidRDefault="00E05204" w:rsidP="00E31CAF">
            <w:pPr>
              <w:rPr>
                <w:rFonts w:ascii="Times New Roman" w:hAnsi="Times New Roman"/>
                <w:sz w:val="24"/>
                <w:lang w:val="en-US"/>
              </w:rPr>
            </w:pPr>
          </w:p>
          <w:p w:rsidR="00E05204" w:rsidRPr="00112DAD" w:rsidRDefault="00E05204" w:rsidP="00E31CAF">
            <w:pPr>
              <w:rPr>
                <w:rFonts w:ascii="Times New Roman" w:hAnsi="Times New Roman"/>
                <w:sz w:val="24"/>
                <w:lang w:val="en-US"/>
              </w:rPr>
            </w:pPr>
            <w:r w:rsidRPr="00112DAD">
              <w:rPr>
                <w:rFonts w:ascii="Times New Roman" w:hAnsi="Times New Roman"/>
                <w:sz w:val="24"/>
                <w:lang w:val="en-US"/>
              </w:rPr>
              <w:t xml:space="preserve">Issuers/ Counterparties recorded in column </w:t>
            </w:r>
            <w:ins w:id="37" w:author="Author">
              <w:r w:rsidR="00125C48">
                <w:rPr>
                  <w:rFonts w:ascii="Times New Roman" w:hAnsi="Times New Roman"/>
                  <w:sz w:val="24"/>
                  <w:lang w:val="en-US"/>
                </w:rPr>
                <w:t>010</w:t>
              </w:r>
            </w:ins>
            <w:del w:id="38" w:author="Author">
              <w:r w:rsidRPr="00112DAD" w:rsidDel="00125C48">
                <w:rPr>
                  <w:rFonts w:ascii="Times New Roman" w:hAnsi="Times New Roman"/>
                  <w:sz w:val="24"/>
                  <w:lang w:val="en-US"/>
                </w:rPr>
                <w:delText>D</w:delText>
              </w:r>
            </w:del>
            <w:r w:rsidRPr="00112DAD">
              <w:rPr>
                <w:rFonts w:ascii="Times New Roman" w:hAnsi="Times New Roman"/>
                <w:sz w:val="24"/>
                <w:lang w:val="en-US"/>
              </w:rPr>
              <w:t xml:space="preserve"> shall be assigned a product type corresponding to the product in which the asset is held or the liquidity stand-by facility  has been received, using the following codes indicated in bold:</w:t>
            </w:r>
          </w:p>
          <w:p w:rsidR="00E05204" w:rsidRPr="00112DAD" w:rsidRDefault="00E05204" w:rsidP="00E31CAF">
            <w:pPr>
              <w:rPr>
                <w:rFonts w:ascii="Times New Roman" w:hAnsi="Times New Roman"/>
                <w:sz w:val="24"/>
                <w:lang w:val="en-US"/>
              </w:rPr>
            </w:pPr>
          </w:p>
          <w:p w:rsidR="00E05204" w:rsidRPr="00112DAD" w:rsidRDefault="00E05204" w:rsidP="00E31CAF">
            <w:pPr>
              <w:rPr>
                <w:rFonts w:ascii="Times New Roman" w:hAnsi="Times New Roman"/>
                <w:sz w:val="24"/>
                <w:lang w:val="en-US"/>
              </w:rPr>
            </w:pPr>
            <w:bookmarkStart w:id="39" w:name="OLE_LINK1"/>
            <w:proofErr w:type="spellStart"/>
            <w:r w:rsidRPr="00112DAD">
              <w:rPr>
                <w:rFonts w:ascii="Times New Roman" w:hAnsi="Times New Roman"/>
                <w:b/>
                <w:sz w:val="24"/>
                <w:lang w:val="en-US"/>
              </w:rPr>
              <w:t>SrB</w:t>
            </w:r>
            <w:proofErr w:type="spellEnd"/>
            <w:r w:rsidRPr="00112DAD">
              <w:rPr>
                <w:rFonts w:ascii="Times New Roman" w:hAnsi="Times New Roman"/>
                <w:b/>
                <w:sz w:val="24"/>
                <w:lang w:val="en-US"/>
              </w:rPr>
              <w:t xml:space="preserve"> </w:t>
            </w:r>
            <w:r w:rsidRPr="00112DAD">
              <w:rPr>
                <w:rFonts w:ascii="Times New Roman" w:hAnsi="Times New Roman"/>
                <w:sz w:val="24"/>
                <w:lang w:val="en-US"/>
              </w:rPr>
              <w:t xml:space="preserve">(Senior Bond) </w:t>
            </w:r>
          </w:p>
          <w:p w:rsidR="00E05204" w:rsidRPr="00112DAD" w:rsidRDefault="00E05204" w:rsidP="00E31CAF">
            <w:pPr>
              <w:rPr>
                <w:rFonts w:ascii="Times New Roman" w:hAnsi="Times New Roman"/>
                <w:sz w:val="24"/>
                <w:lang w:val="en-US"/>
              </w:rPr>
            </w:pPr>
          </w:p>
          <w:p w:rsidR="00E05204" w:rsidRPr="00112DAD" w:rsidRDefault="00E05204" w:rsidP="00E31CAF">
            <w:pPr>
              <w:rPr>
                <w:rFonts w:ascii="Times New Roman" w:hAnsi="Times New Roman"/>
                <w:sz w:val="24"/>
                <w:lang w:val="en-US"/>
              </w:rPr>
            </w:pPr>
            <w:proofErr w:type="spellStart"/>
            <w:r w:rsidRPr="00112DAD">
              <w:rPr>
                <w:rFonts w:ascii="Times New Roman" w:hAnsi="Times New Roman"/>
                <w:b/>
                <w:sz w:val="24"/>
                <w:lang w:val="en-US"/>
              </w:rPr>
              <w:t>SubB</w:t>
            </w:r>
            <w:proofErr w:type="spellEnd"/>
            <w:r w:rsidRPr="00112DAD">
              <w:rPr>
                <w:rFonts w:ascii="Times New Roman" w:hAnsi="Times New Roman"/>
                <w:b/>
                <w:sz w:val="24"/>
                <w:lang w:val="en-US"/>
              </w:rPr>
              <w:t xml:space="preserve"> </w:t>
            </w:r>
            <w:r w:rsidRPr="00112DAD">
              <w:rPr>
                <w:rFonts w:ascii="Times New Roman" w:hAnsi="Times New Roman"/>
                <w:sz w:val="24"/>
                <w:lang w:val="en-US"/>
              </w:rPr>
              <w:t>(Subordinated Bond)</w:t>
            </w:r>
          </w:p>
          <w:p w:rsidR="00E05204" w:rsidRPr="00112DAD" w:rsidRDefault="00E05204" w:rsidP="00E31CAF">
            <w:pPr>
              <w:rPr>
                <w:rFonts w:ascii="Times New Roman" w:hAnsi="Times New Roman"/>
                <w:sz w:val="24"/>
                <w:lang w:val="en-US"/>
              </w:rPr>
            </w:pPr>
          </w:p>
          <w:p w:rsidR="00E05204" w:rsidRPr="00112DAD" w:rsidRDefault="00E05204" w:rsidP="00E31CAF">
            <w:pPr>
              <w:rPr>
                <w:rFonts w:ascii="Times New Roman" w:hAnsi="Times New Roman"/>
                <w:sz w:val="24"/>
                <w:lang w:val="en-US"/>
              </w:rPr>
            </w:pPr>
            <w:r w:rsidRPr="00112DAD">
              <w:rPr>
                <w:rFonts w:ascii="Times New Roman" w:hAnsi="Times New Roman"/>
                <w:b/>
                <w:sz w:val="24"/>
                <w:lang w:val="en-US"/>
              </w:rPr>
              <w:t xml:space="preserve">CP </w:t>
            </w:r>
            <w:r w:rsidRPr="00112DAD">
              <w:rPr>
                <w:rFonts w:ascii="Times New Roman" w:hAnsi="Times New Roman"/>
                <w:sz w:val="24"/>
                <w:lang w:val="en-US"/>
              </w:rPr>
              <w:t>(Commercial Paper)</w:t>
            </w:r>
          </w:p>
          <w:p w:rsidR="00E05204" w:rsidRPr="00112DAD" w:rsidRDefault="00E05204" w:rsidP="00E31CAF">
            <w:pPr>
              <w:rPr>
                <w:rFonts w:ascii="Times New Roman" w:hAnsi="Times New Roman"/>
                <w:sz w:val="24"/>
                <w:lang w:val="en-US"/>
              </w:rPr>
            </w:pPr>
          </w:p>
          <w:p w:rsidR="00E05204" w:rsidRPr="00112DAD" w:rsidRDefault="00E05204" w:rsidP="00E31CAF">
            <w:pPr>
              <w:rPr>
                <w:rFonts w:ascii="Times New Roman" w:hAnsi="Times New Roman"/>
                <w:sz w:val="24"/>
                <w:lang w:val="en-US"/>
              </w:rPr>
            </w:pPr>
            <w:r w:rsidRPr="00112DAD">
              <w:rPr>
                <w:rFonts w:ascii="Times New Roman" w:hAnsi="Times New Roman"/>
                <w:b/>
                <w:sz w:val="24"/>
                <w:lang w:val="en-US"/>
              </w:rPr>
              <w:t xml:space="preserve">CB </w:t>
            </w:r>
            <w:r w:rsidRPr="00112DAD">
              <w:rPr>
                <w:rFonts w:ascii="Times New Roman" w:hAnsi="Times New Roman"/>
                <w:sz w:val="24"/>
                <w:lang w:val="en-US"/>
              </w:rPr>
              <w:t xml:space="preserve">(Covered Bonds) </w:t>
            </w:r>
          </w:p>
          <w:p w:rsidR="00E05204" w:rsidRPr="00112DAD" w:rsidRDefault="00E05204" w:rsidP="00E31CAF">
            <w:pPr>
              <w:rPr>
                <w:rFonts w:ascii="Times New Roman" w:hAnsi="Times New Roman"/>
                <w:sz w:val="24"/>
                <w:lang w:val="en-US"/>
              </w:rPr>
            </w:pPr>
            <w:r w:rsidRPr="00112DAD">
              <w:rPr>
                <w:rFonts w:ascii="Times New Roman" w:hAnsi="Times New Roman"/>
                <w:b/>
                <w:sz w:val="24"/>
                <w:lang w:val="en-US"/>
              </w:rPr>
              <w:t>US (</w:t>
            </w:r>
            <w:r w:rsidRPr="00112DAD">
              <w:rPr>
                <w:rFonts w:ascii="Times New Roman" w:hAnsi="Times New Roman"/>
                <w:sz w:val="24"/>
                <w:lang w:val="en-US"/>
              </w:rPr>
              <w:t>UCITS-security, i.e. financial instruments representing a share in or a  security issued by an Undertaking for</w:t>
            </w:r>
            <w:del w:id="40" w:author="Author">
              <w:r w:rsidRPr="00112DAD" w:rsidDel="00265C4F">
                <w:rPr>
                  <w:rFonts w:ascii="Times New Roman" w:hAnsi="Times New Roman"/>
                  <w:b/>
                  <w:sz w:val="24"/>
                  <w:lang w:val="en-US"/>
                </w:rPr>
                <w:delText xml:space="preserve"> </w:delText>
              </w:r>
            </w:del>
            <w:r w:rsidRPr="00112DAD">
              <w:rPr>
                <w:rFonts w:ascii="Times New Roman" w:hAnsi="Times New Roman"/>
                <w:sz w:val="24"/>
                <w:lang w:val="en-US"/>
              </w:rPr>
              <w:t xml:space="preserve"> Collective Investments of transferable securities)</w:t>
            </w:r>
          </w:p>
          <w:p w:rsidR="00E05204" w:rsidRPr="00112DAD" w:rsidRDefault="00E05204" w:rsidP="00E31CAF">
            <w:pPr>
              <w:rPr>
                <w:rFonts w:ascii="Times New Roman" w:hAnsi="Times New Roman"/>
                <w:sz w:val="24"/>
                <w:lang w:val="en-US"/>
              </w:rPr>
            </w:pPr>
          </w:p>
          <w:p w:rsidR="00E05204" w:rsidRPr="00112DAD" w:rsidRDefault="00E05204" w:rsidP="00E31CAF">
            <w:pPr>
              <w:rPr>
                <w:rFonts w:ascii="Times New Roman" w:hAnsi="Times New Roman"/>
                <w:sz w:val="24"/>
                <w:lang w:val="en-US"/>
              </w:rPr>
            </w:pPr>
            <w:r w:rsidRPr="00112DAD">
              <w:rPr>
                <w:rFonts w:ascii="Times New Roman" w:hAnsi="Times New Roman"/>
                <w:b/>
                <w:sz w:val="24"/>
                <w:lang w:val="en-US"/>
              </w:rPr>
              <w:t>ABS (</w:t>
            </w:r>
            <w:r w:rsidRPr="00112DAD">
              <w:rPr>
                <w:rFonts w:ascii="Times New Roman" w:hAnsi="Times New Roman"/>
                <w:sz w:val="24"/>
                <w:lang w:val="en-US"/>
              </w:rPr>
              <w:t>Asset Backed Security)</w:t>
            </w:r>
          </w:p>
          <w:p w:rsidR="00E05204" w:rsidRPr="00112DAD" w:rsidRDefault="00E05204" w:rsidP="00E31CAF">
            <w:pPr>
              <w:rPr>
                <w:rFonts w:ascii="Times New Roman" w:hAnsi="Times New Roman"/>
                <w:sz w:val="24"/>
                <w:lang w:val="en-US"/>
              </w:rPr>
            </w:pPr>
          </w:p>
          <w:p w:rsidR="00E05204" w:rsidRPr="00112DAD" w:rsidRDefault="00E05204" w:rsidP="00E31CAF">
            <w:pPr>
              <w:rPr>
                <w:rFonts w:ascii="Times New Roman" w:hAnsi="Times New Roman"/>
                <w:sz w:val="24"/>
                <w:lang w:val="en-US"/>
              </w:rPr>
            </w:pPr>
            <w:proofErr w:type="spellStart"/>
            <w:r w:rsidRPr="00112DAD">
              <w:rPr>
                <w:rFonts w:ascii="Times New Roman" w:hAnsi="Times New Roman"/>
                <w:b/>
                <w:sz w:val="24"/>
                <w:lang w:val="en-US"/>
              </w:rPr>
              <w:t>CrCl</w:t>
            </w:r>
            <w:proofErr w:type="spellEnd"/>
            <w:r w:rsidRPr="00112DAD">
              <w:rPr>
                <w:rFonts w:ascii="Times New Roman" w:hAnsi="Times New Roman"/>
                <w:b/>
                <w:sz w:val="24"/>
                <w:lang w:val="en-US"/>
              </w:rPr>
              <w:t xml:space="preserve"> </w:t>
            </w:r>
            <w:r w:rsidRPr="00112DAD">
              <w:rPr>
                <w:rFonts w:ascii="Times New Roman" w:hAnsi="Times New Roman"/>
                <w:sz w:val="24"/>
                <w:lang w:val="en-US"/>
              </w:rPr>
              <w:t>(Credit Claim)</w:t>
            </w:r>
          </w:p>
          <w:p w:rsidR="00E05204" w:rsidRPr="00112DAD" w:rsidRDefault="00E05204" w:rsidP="00E31CAF">
            <w:pPr>
              <w:rPr>
                <w:rFonts w:ascii="Times New Roman" w:hAnsi="Times New Roman"/>
                <w:sz w:val="24"/>
                <w:lang w:val="en-US"/>
              </w:rPr>
            </w:pPr>
            <w:r w:rsidRPr="00112DAD">
              <w:rPr>
                <w:rFonts w:ascii="Times New Roman" w:hAnsi="Times New Roman"/>
                <w:sz w:val="24"/>
                <w:lang w:val="en-US"/>
              </w:rPr>
              <w:t xml:space="preserve"> </w:t>
            </w:r>
          </w:p>
          <w:p w:rsidR="00E05204" w:rsidRPr="00112DAD" w:rsidRDefault="00E05204" w:rsidP="00E31CAF">
            <w:pPr>
              <w:rPr>
                <w:rFonts w:ascii="Times New Roman" w:hAnsi="Times New Roman"/>
                <w:sz w:val="24"/>
                <w:lang w:val="en-US"/>
              </w:rPr>
            </w:pPr>
            <w:proofErr w:type="spellStart"/>
            <w:r w:rsidRPr="00112DAD">
              <w:rPr>
                <w:rFonts w:ascii="Times New Roman" w:hAnsi="Times New Roman"/>
                <w:b/>
                <w:sz w:val="24"/>
                <w:lang w:val="en-US"/>
              </w:rPr>
              <w:t>Eq</w:t>
            </w:r>
            <w:proofErr w:type="spellEnd"/>
            <w:r w:rsidRPr="00112DAD">
              <w:rPr>
                <w:rFonts w:ascii="Times New Roman" w:hAnsi="Times New Roman"/>
                <w:b/>
                <w:sz w:val="24"/>
                <w:lang w:val="en-US"/>
              </w:rPr>
              <w:t xml:space="preserve"> </w:t>
            </w:r>
            <w:r w:rsidRPr="00112DAD">
              <w:rPr>
                <w:rFonts w:ascii="Times New Roman" w:hAnsi="Times New Roman"/>
                <w:sz w:val="24"/>
                <w:lang w:val="en-US"/>
              </w:rPr>
              <w:t xml:space="preserve">(Equity listed on a recognized exchange, not self-issued or issued by a </w:t>
            </w:r>
            <w:r w:rsidRPr="00112DAD">
              <w:rPr>
                <w:rFonts w:ascii="Times New Roman" w:hAnsi="Times New Roman"/>
                <w:sz w:val="24"/>
                <w:lang w:val="en-US"/>
              </w:rPr>
              <w:lastRenderedPageBreak/>
              <w:t>financial institution )</w:t>
            </w:r>
          </w:p>
          <w:p w:rsidR="00E05204" w:rsidRPr="00112DAD" w:rsidRDefault="00E05204" w:rsidP="00E31CAF">
            <w:pPr>
              <w:rPr>
                <w:rFonts w:ascii="Times New Roman" w:hAnsi="Times New Roman"/>
                <w:sz w:val="24"/>
                <w:lang w:val="en-US"/>
              </w:rPr>
            </w:pPr>
          </w:p>
          <w:p w:rsidR="00E05204" w:rsidRPr="00112DAD" w:rsidRDefault="00E05204" w:rsidP="00E31CAF">
            <w:pPr>
              <w:rPr>
                <w:rFonts w:ascii="Times New Roman" w:hAnsi="Times New Roman"/>
                <w:b/>
                <w:sz w:val="24"/>
                <w:lang w:val="en-US"/>
              </w:rPr>
            </w:pPr>
            <w:r w:rsidRPr="00112DAD">
              <w:rPr>
                <w:rFonts w:ascii="Times New Roman" w:hAnsi="Times New Roman"/>
                <w:b/>
                <w:sz w:val="24"/>
                <w:lang w:val="en-US"/>
              </w:rPr>
              <w:t xml:space="preserve">Gold </w:t>
            </w:r>
          </w:p>
          <w:p w:rsidR="00E05204" w:rsidRPr="00112DAD" w:rsidRDefault="00E05204" w:rsidP="00E31CAF">
            <w:pPr>
              <w:rPr>
                <w:rFonts w:ascii="Times New Roman" w:hAnsi="Times New Roman"/>
                <w:b/>
                <w:sz w:val="24"/>
                <w:lang w:val="en-US"/>
              </w:rPr>
            </w:pPr>
          </w:p>
          <w:p w:rsidR="00E05204" w:rsidRPr="00112DAD" w:rsidRDefault="00E05204" w:rsidP="00E31CAF">
            <w:pPr>
              <w:rPr>
                <w:rFonts w:ascii="Times New Roman" w:hAnsi="Times New Roman"/>
                <w:sz w:val="24"/>
                <w:lang w:val="en-US"/>
              </w:rPr>
            </w:pPr>
            <w:proofErr w:type="spellStart"/>
            <w:r w:rsidRPr="00112DAD">
              <w:rPr>
                <w:rFonts w:ascii="Times New Roman" w:hAnsi="Times New Roman"/>
                <w:b/>
                <w:sz w:val="24"/>
                <w:lang w:val="en-US"/>
              </w:rPr>
              <w:t>LiqL</w:t>
            </w:r>
            <w:proofErr w:type="spellEnd"/>
            <w:r w:rsidRPr="00112DAD">
              <w:rPr>
                <w:rFonts w:ascii="Times New Roman" w:hAnsi="Times New Roman"/>
                <w:b/>
                <w:sz w:val="24"/>
                <w:lang w:val="en-US"/>
              </w:rPr>
              <w:t xml:space="preserve"> </w:t>
            </w:r>
            <w:r w:rsidRPr="00112DAD">
              <w:rPr>
                <w:rFonts w:ascii="Times New Roman" w:hAnsi="Times New Roman"/>
                <w:sz w:val="24"/>
                <w:lang w:val="en-US"/>
              </w:rPr>
              <w:t>(Undrawn committed liquidity line granted to the institution)</w:t>
            </w:r>
          </w:p>
          <w:p w:rsidR="00E05204" w:rsidRPr="00112DAD" w:rsidRDefault="00E05204" w:rsidP="00E31CAF">
            <w:pPr>
              <w:rPr>
                <w:rFonts w:ascii="Times New Roman" w:hAnsi="Times New Roman"/>
                <w:sz w:val="24"/>
                <w:lang w:val="en-US"/>
              </w:rPr>
            </w:pPr>
          </w:p>
          <w:p w:rsidR="00E05204" w:rsidRPr="00112DAD" w:rsidRDefault="00E05204" w:rsidP="00E31CAF">
            <w:pPr>
              <w:rPr>
                <w:rFonts w:ascii="Times New Roman" w:hAnsi="Times New Roman"/>
                <w:b/>
                <w:sz w:val="24"/>
                <w:lang w:val="en-US"/>
              </w:rPr>
            </w:pPr>
            <w:r w:rsidRPr="00112DAD">
              <w:rPr>
                <w:rFonts w:ascii="Times New Roman" w:hAnsi="Times New Roman"/>
                <w:b/>
                <w:sz w:val="24"/>
                <w:lang w:val="en-US"/>
              </w:rPr>
              <w:t>O</w:t>
            </w:r>
            <w:ins w:id="41" w:author="Author">
              <w:r w:rsidR="00DE0CD0">
                <w:rPr>
                  <w:rFonts w:ascii="Times New Roman" w:hAnsi="Times New Roman"/>
                  <w:b/>
                  <w:sz w:val="24"/>
                  <w:lang w:val="en-US"/>
                </w:rPr>
                <w:t xml:space="preserve">PT </w:t>
              </w:r>
              <w:r w:rsidR="00DE0CD0" w:rsidRPr="00DE0CD0">
                <w:rPr>
                  <w:rFonts w:ascii="Times New Roman" w:hAnsi="Times New Roman"/>
                  <w:sz w:val="24"/>
                  <w:lang w:val="en-US"/>
                </w:rPr>
                <w:t>(O</w:t>
              </w:r>
            </w:ins>
            <w:r w:rsidRPr="00DE0CD0">
              <w:rPr>
                <w:rFonts w:ascii="Times New Roman" w:hAnsi="Times New Roman"/>
                <w:sz w:val="24"/>
                <w:lang w:val="en-US"/>
              </w:rPr>
              <w:t>ther</w:t>
            </w:r>
            <w:ins w:id="42" w:author="Author">
              <w:r w:rsidR="008F6B6B" w:rsidRPr="00DE0CD0">
                <w:rPr>
                  <w:rFonts w:ascii="Times New Roman" w:hAnsi="Times New Roman"/>
                  <w:sz w:val="24"/>
                  <w:lang w:val="en-US"/>
                </w:rPr>
                <w:t xml:space="preserve"> product type</w:t>
              </w:r>
              <w:r w:rsidR="00DE0CD0" w:rsidRPr="00DE0CD0">
                <w:rPr>
                  <w:rFonts w:ascii="Times New Roman" w:hAnsi="Times New Roman"/>
                  <w:sz w:val="24"/>
                  <w:lang w:val="en-US"/>
                </w:rPr>
                <w:t>)</w:t>
              </w:r>
            </w:ins>
            <w:bookmarkEnd w:id="39"/>
          </w:p>
        </w:tc>
      </w:tr>
      <w:tr w:rsidR="00E05204" w:rsidRPr="0071240D" w:rsidTr="00E31CAF">
        <w:tc>
          <w:tcPr>
            <w:tcW w:w="817" w:type="dxa"/>
          </w:tcPr>
          <w:p w:rsidR="00E05204" w:rsidRPr="00112DAD" w:rsidRDefault="00125C48" w:rsidP="00E31CAF">
            <w:pPr>
              <w:rPr>
                <w:rFonts w:ascii="Times New Roman" w:hAnsi="Times New Roman"/>
                <w:sz w:val="24"/>
                <w:lang w:val="en-US"/>
              </w:rPr>
            </w:pPr>
            <w:ins w:id="43" w:author="Author">
              <w:r>
                <w:rPr>
                  <w:rFonts w:ascii="Times New Roman" w:hAnsi="Times New Roman"/>
                  <w:sz w:val="24"/>
                  <w:lang w:val="en-US"/>
                </w:rPr>
                <w:lastRenderedPageBreak/>
                <w:t>060</w:t>
              </w:r>
            </w:ins>
            <w:del w:id="44" w:author="Author">
              <w:r w:rsidR="00E05204" w:rsidRPr="00112DAD" w:rsidDel="00125C48">
                <w:rPr>
                  <w:rFonts w:ascii="Times New Roman" w:hAnsi="Times New Roman"/>
                  <w:sz w:val="24"/>
                  <w:lang w:val="en-US"/>
                </w:rPr>
                <w:delText>I</w:delText>
              </w:r>
            </w:del>
          </w:p>
        </w:tc>
        <w:tc>
          <w:tcPr>
            <w:tcW w:w="8393" w:type="dxa"/>
          </w:tcPr>
          <w:p w:rsidR="00E05204" w:rsidRPr="00112DAD" w:rsidRDefault="00E05204" w:rsidP="00E31CAF">
            <w:pPr>
              <w:rPr>
                <w:rFonts w:ascii="Times New Roman" w:hAnsi="Times New Roman"/>
                <w:b/>
                <w:sz w:val="24"/>
                <w:u w:val="single"/>
                <w:lang w:val="en-US"/>
              </w:rPr>
            </w:pPr>
            <w:r w:rsidRPr="00112DAD">
              <w:rPr>
                <w:rFonts w:ascii="Times New Roman" w:hAnsi="Times New Roman"/>
                <w:b/>
                <w:sz w:val="24"/>
                <w:u w:val="single"/>
                <w:lang w:val="en-US"/>
              </w:rPr>
              <w:t>Currency</w:t>
            </w:r>
          </w:p>
          <w:p w:rsidR="00E05204" w:rsidRPr="00112DAD" w:rsidRDefault="00E05204" w:rsidP="00E31CAF">
            <w:pPr>
              <w:rPr>
                <w:rFonts w:ascii="Times New Roman" w:hAnsi="Times New Roman"/>
                <w:b/>
                <w:sz w:val="24"/>
                <w:u w:val="single"/>
                <w:lang w:val="en-US"/>
              </w:rPr>
            </w:pPr>
          </w:p>
          <w:p w:rsidR="00774708" w:rsidRDefault="00E05204" w:rsidP="00490CBE">
            <w:pPr>
              <w:rPr>
                <w:ins w:id="45" w:author="Author"/>
                <w:rFonts w:ascii="Times New Roman" w:hAnsi="Times New Roman"/>
                <w:sz w:val="24"/>
                <w:lang w:val="en-US"/>
              </w:rPr>
            </w:pPr>
            <w:r w:rsidRPr="00112DAD">
              <w:rPr>
                <w:rFonts w:ascii="Times New Roman" w:hAnsi="Times New Roman"/>
                <w:sz w:val="24"/>
                <w:lang w:val="en-US"/>
              </w:rPr>
              <w:t xml:space="preserve">Issuers/counterparties recorded in column </w:t>
            </w:r>
            <w:ins w:id="46" w:author="Author">
              <w:r w:rsidR="00125C48">
                <w:rPr>
                  <w:rFonts w:ascii="Times New Roman" w:hAnsi="Times New Roman"/>
                  <w:sz w:val="24"/>
                  <w:lang w:val="en-US"/>
                </w:rPr>
                <w:t>010</w:t>
              </w:r>
            </w:ins>
            <w:del w:id="47" w:author="Author">
              <w:r w:rsidRPr="00112DAD" w:rsidDel="00125C48">
                <w:rPr>
                  <w:rFonts w:ascii="Times New Roman" w:hAnsi="Times New Roman"/>
                  <w:sz w:val="24"/>
                  <w:lang w:val="en-US"/>
                </w:rPr>
                <w:delText>D</w:delText>
              </w:r>
            </w:del>
            <w:r w:rsidRPr="00112DAD">
              <w:rPr>
                <w:rFonts w:ascii="Times New Roman" w:hAnsi="Times New Roman"/>
                <w:sz w:val="24"/>
                <w:lang w:val="en-US"/>
              </w:rPr>
              <w:t xml:space="preserve"> shall be assigned a currency ISO code in column </w:t>
            </w:r>
            <w:ins w:id="48" w:author="Author">
              <w:r w:rsidR="00527920">
                <w:rPr>
                  <w:rFonts w:ascii="Times New Roman" w:hAnsi="Times New Roman"/>
                  <w:sz w:val="24"/>
                  <w:lang w:val="en-US"/>
                </w:rPr>
                <w:t>060</w:t>
              </w:r>
            </w:ins>
            <w:del w:id="49" w:author="Author">
              <w:r w:rsidRPr="00112DAD" w:rsidDel="00527920">
                <w:rPr>
                  <w:rFonts w:ascii="Times New Roman" w:hAnsi="Times New Roman"/>
                  <w:sz w:val="24"/>
                  <w:lang w:val="en-US"/>
                </w:rPr>
                <w:delText>G</w:delText>
              </w:r>
            </w:del>
            <w:r w:rsidRPr="00112DAD">
              <w:rPr>
                <w:rFonts w:ascii="Times New Roman" w:hAnsi="Times New Roman"/>
                <w:sz w:val="24"/>
                <w:lang w:val="en-US"/>
              </w:rPr>
              <w:t xml:space="preserve"> corresponding to the denomination of the asset received or undrawn committed liquidity lines granted to the institution</w:t>
            </w:r>
            <w:ins w:id="50" w:author="Author">
              <w:r w:rsidR="00DD5CB4">
                <w:rPr>
                  <w:rFonts w:ascii="Times New Roman" w:hAnsi="Times New Roman"/>
                  <w:sz w:val="24"/>
                  <w:lang w:val="en-US"/>
                </w:rPr>
                <w:t>.</w:t>
              </w:r>
            </w:ins>
            <w:del w:id="51" w:author="Author">
              <w:r w:rsidRPr="00112DAD" w:rsidDel="00DD5CB4">
                <w:rPr>
                  <w:rFonts w:ascii="Times New Roman" w:hAnsi="Times New Roman"/>
                  <w:sz w:val="24"/>
                  <w:lang w:val="en-US"/>
                </w:rPr>
                <w:delText xml:space="preserve">, according to the ISO codes </w:delText>
              </w:r>
              <w:r w:rsidRPr="0036247A" w:rsidDel="00DD5CB4">
                <w:rPr>
                  <w:rFonts w:ascii="Times New Roman" w:hAnsi="Times New Roman"/>
                  <w:sz w:val="24"/>
                  <w:lang w:val="en-US"/>
                </w:rPr>
                <w:delText>specified</w:delText>
              </w:r>
            </w:del>
            <w:r w:rsidRPr="0036247A">
              <w:rPr>
                <w:rFonts w:ascii="Times New Roman" w:hAnsi="Times New Roman"/>
                <w:sz w:val="24"/>
                <w:lang w:val="en-US"/>
              </w:rPr>
              <w:t xml:space="preserve"> </w:t>
            </w:r>
            <w:del w:id="52" w:author="Author">
              <w:r w:rsidRPr="0036247A" w:rsidDel="00490CBE">
                <w:rPr>
                  <w:rFonts w:ascii="Times New Roman" w:hAnsi="Times New Roman"/>
                  <w:sz w:val="24"/>
                  <w:lang w:val="en-US"/>
                </w:rPr>
                <w:delText>for the template on the concentration of funding by counterparty, column H, Currency (Annex IV, 1.2</w:delText>
              </w:r>
              <w:r w:rsidRPr="0036247A" w:rsidDel="006F4DF6">
                <w:rPr>
                  <w:rFonts w:ascii="Times New Roman" w:hAnsi="Times New Roman"/>
                  <w:sz w:val="24"/>
                  <w:lang w:val="en-US"/>
                </w:rPr>
                <w:delText>)</w:delText>
              </w:r>
            </w:del>
            <w:ins w:id="53" w:author="Author">
              <w:del w:id="54" w:author="Author">
                <w:r w:rsidR="00774708" w:rsidDel="006F4DF6">
                  <w:rPr>
                    <w:rFonts w:ascii="Times New Roman" w:hAnsi="Times New Roman"/>
                    <w:sz w:val="24"/>
                    <w:lang w:val="en-US"/>
                  </w:rPr>
                  <w:delText xml:space="preserve"> according to the currency codes specified in Annex IV.</w:delText>
                </w:r>
              </w:del>
              <w:r w:rsidR="006F4DF6">
                <w:rPr>
                  <w:rFonts w:ascii="Times New Roman" w:hAnsi="Times New Roman"/>
                  <w:sz w:val="24"/>
                  <w:lang w:val="en-US"/>
                </w:rPr>
                <w:t xml:space="preserve"> </w:t>
              </w:r>
              <w:r w:rsidR="006F4DF6" w:rsidRPr="006F4DF6">
                <w:rPr>
                  <w:rFonts w:ascii="Times New Roman" w:hAnsi="Times New Roman"/>
                  <w:sz w:val="24"/>
                  <w:lang w:val="en-US"/>
                </w:rPr>
                <w:t>The three-letter currency unit code according to ISO 4217 shall be reported</w:t>
              </w:r>
              <w:r w:rsidR="006F4DF6">
                <w:rPr>
                  <w:rFonts w:ascii="Times New Roman" w:hAnsi="Times New Roman"/>
                  <w:sz w:val="24"/>
                  <w:lang w:val="en-US"/>
                </w:rPr>
                <w:t>.</w:t>
              </w:r>
            </w:ins>
          </w:p>
          <w:p w:rsidR="00774708" w:rsidRPr="00112DAD" w:rsidRDefault="00774708" w:rsidP="00490CBE">
            <w:pPr>
              <w:rPr>
                <w:rFonts w:ascii="Times New Roman" w:hAnsi="Times New Roman"/>
                <w:sz w:val="24"/>
                <w:lang w:val="en-US"/>
              </w:rPr>
            </w:pPr>
          </w:p>
        </w:tc>
      </w:tr>
      <w:tr w:rsidR="00E05204" w:rsidRPr="00112DAD" w:rsidTr="00E31CAF">
        <w:tc>
          <w:tcPr>
            <w:tcW w:w="817" w:type="dxa"/>
          </w:tcPr>
          <w:p w:rsidR="00E05204" w:rsidRPr="00112DAD" w:rsidRDefault="00125C48" w:rsidP="00E31CAF">
            <w:pPr>
              <w:rPr>
                <w:rFonts w:ascii="Times New Roman" w:hAnsi="Times New Roman"/>
                <w:sz w:val="24"/>
                <w:lang w:val="en-US"/>
              </w:rPr>
            </w:pPr>
            <w:ins w:id="55" w:author="Author">
              <w:r>
                <w:rPr>
                  <w:rFonts w:ascii="Times New Roman" w:hAnsi="Times New Roman"/>
                  <w:sz w:val="24"/>
                  <w:lang w:val="en-US"/>
                </w:rPr>
                <w:t>070</w:t>
              </w:r>
            </w:ins>
            <w:del w:id="56" w:author="Author">
              <w:r w:rsidR="00E05204" w:rsidRPr="00112DAD" w:rsidDel="00125C48">
                <w:rPr>
                  <w:rFonts w:ascii="Times New Roman" w:hAnsi="Times New Roman"/>
                  <w:sz w:val="24"/>
                  <w:lang w:val="en-US"/>
                </w:rPr>
                <w:delText>J</w:delText>
              </w:r>
            </w:del>
          </w:p>
        </w:tc>
        <w:tc>
          <w:tcPr>
            <w:tcW w:w="8393" w:type="dxa"/>
          </w:tcPr>
          <w:p w:rsidR="00E05204" w:rsidRPr="00112DAD" w:rsidRDefault="00E05204" w:rsidP="00E31CAF">
            <w:pPr>
              <w:rPr>
                <w:rFonts w:ascii="Times New Roman" w:hAnsi="Times New Roman"/>
                <w:b/>
                <w:sz w:val="24"/>
                <w:u w:val="single"/>
                <w:lang w:val="en-US"/>
              </w:rPr>
            </w:pPr>
            <w:r w:rsidRPr="00112DAD">
              <w:rPr>
                <w:rFonts w:ascii="Times New Roman" w:hAnsi="Times New Roman"/>
                <w:b/>
                <w:sz w:val="24"/>
                <w:u w:val="single"/>
                <w:lang w:val="en-US"/>
              </w:rPr>
              <w:t xml:space="preserve">Credit </w:t>
            </w:r>
            <w:ins w:id="57" w:author="Author">
              <w:r w:rsidR="00527920">
                <w:rPr>
                  <w:rFonts w:ascii="Times New Roman" w:hAnsi="Times New Roman"/>
                  <w:b/>
                  <w:sz w:val="24"/>
                  <w:u w:val="single"/>
                  <w:lang w:val="en-US"/>
                </w:rPr>
                <w:t>q</w:t>
              </w:r>
            </w:ins>
            <w:del w:id="58" w:author="Author">
              <w:r w:rsidRPr="00112DAD" w:rsidDel="00527920">
                <w:rPr>
                  <w:rFonts w:ascii="Times New Roman" w:hAnsi="Times New Roman"/>
                  <w:b/>
                  <w:sz w:val="24"/>
                  <w:u w:val="single"/>
                  <w:lang w:val="en-US"/>
                </w:rPr>
                <w:delText>Q</w:delText>
              </w:r>
            </w:del>
            <w:r w:rsidRPr="00112DAD">
              <w:rPr>
                <w:rFonts w:ascii="Times New Roman" w:hAnsi="Times New Roman"/>
                <w:b/>
                <w:sz w:val="24"/>
                <w:u w:val="single"/>
                <w:lang w:val="en-US"/>
              </w:rPr>
              <w:t xml:space="preserve">uality </w:t>
            </w:r>
            <w:ins w:id="59" w:author="Author">
              <w:r w:rsidR="00527920">
                <w:rPr>
                  <w:rFonts w:ascii="Times New Roman" w:hAnsi="Times New Roman"/>
                  <w:b/>
                  <w:sz w:val="24"/>
                  <w:u w:val="single"/>
                  <w:lang w:val="en-US"/>
                </w:rPr>
                <w:t>s</w:t>
              </w:r>
            </w:ins>
            <w:del w:id="60" w:author="Author">
              <w:r w:rsidRPr="00112DAD" w:rsidDel="00527920">
                <w:rPr>
                  <w:rFonts w:ascii="Times New Roman" w:hAnsi="Times New Roman"/>
                  <w:b/>
                  <w:sz w:val="24"/>
                  <w:u w:val="single"/>
                  <w:lang w:val="en-US"/>
                </w:rPr>
                <w:delText>S</w:delText>
              </w:r>
            </w:del>
            <w:r w:rsidRPr="00112DAD">
              <w:rPr>
                <w:rFonts w:ascii="Times New Roman" w:hAnsi="Times New Roman"/>
                <w:b/>
                <w:sz w:val="24"/>
                <w:u w:val="single"/>
                <w:lang w:val="en-US"/>
              </w:rPr>
              <w:t>tep</w:t>
            </w:r>
          </w:p>
          <w:p w:rsidR="00E05204" w:rsidRPr="00112DAD" w:rsidRDefault="00E05204" w:rsidP="00E31CAF">
            <w:pPr>
              <w:rPr>
                <w:rFonts w:ascii="Times New Roman" w:hAnsi="Times New Roman"/>
                <w:b/>
                <w:sz w:val="24"/>
                <w:u w:val="single"/>
                <w:lang w:val="en-US"/>
              </w:rPr>
            </w:pPr>
          </w:p>
          <w:p w:rsidR="00E05204" w:rsidRPr="00112DAD" w:rsidRDefault="00E05204" w:rsidP="00E31CAF">
            <w:pPr>
              <w:rPr>
                <w:rFonts w:ascii="Times New Roman" w:hAnsi="Times New Roman"/>
                <w:sz w:val="24"/>
                <w:lang w:val="en-US"/>
              </w:rPr>
            </w:pPr>
            <w:r w:rsidRPr="00916BD1">
              <w:rPr>
                <w:rFonts w:ascii="Times New Roman" w:hAnsi="Times New Roman"/>
                <w:sz w:val="24"/>
                <w:lang w:val="en-US"/>
              </w:rPr>
              <w:t xml:space="preserve">Issuers/counterparties recorded in column </w:t>
            </w:r>
            <w:ins w:id="61" w:author="Author">
              <w:r w:rsidR="00125C48" w:rsidRPr="00916BD1">
                <w:rPr>
                  <w:rFonts w:ascii="Times New Roman" w:hAnsi="Times New Roman"/>
                  <w:sz w:val="24"/>
                  <w:lang w:val="en-US"/>
                </w:rPr>
                <w:t>010</w:t>
              </w:r>
            </w:ins>
            <w:del w:id="62" w:author="Author">
              <w:r w:rsidRPr="00916BD1" w:rsidDel="00125C48">
                <w:rPr>
                  <w:rFonts w:ascii="Times New Roman" w:hAnsi="Times New Roman"/>
                  <w:sz w:val="24"/>
                  <w:lang w:val="en-US"/>
                </w:rPr>
                <w:delText>D</w:delText>
              </w:r>
            </w:del>
            <w:r w:rsidRPr="00916BD1">
              <w:rPr>
                <w:rFonts w:ascii="Times New Roman" w:hAnsi="Times New Roman"/>
                <w:sz w:val="24"/>
                <w:lang w:val="en-US"/>
              </w:rPr>
              <w:t xml:space="preserve"> shall be assigned the </w:t>
            </w:r>
            <w:r w:rsidRPr="006F4DF6">
              <w:rPr>
                <w:rFonts w:ascii="Times New Roman" w:hAnsi="Times New Roman"/>
                <w:sz w:val="24"/>
                <w:lang w:val="en-US"/>
              </w:rPr>
              <w:t xml:space="preserve">appropriate credit quality step according to </w:t>
            </w:r>
            <w:r w:rsidR="00111A31" w:rsidRPr="006F4DF6">
              <w:rPr>
                <w:rFonts w:ascii="Times New Roman" w:hAnsi="Times New Roman"/>
                <w:sz w:val="24"/>
                <w:lang w:val="en-US"/>
              </w:rPr>
              <w:t>REGULATION</w:t>
            </w:r>
            <w:r w:rsidR="00111A31" w:rsidRPr="00112DAD">
              <w:rPr>
                <w:rFonts w:ascii="Times New Roman" w:hAnsi="Times New Roman"/>
                <w:sz w:val="24"/>
                <w:lang w:val="en-US"/>
              </w:rPr>
              <w:t xml:space="preserve"> 575/2013</w:t>
            </w:r>
            <w:r w:rsidRPr="00112DAD">
              <w:rPr>
                <w:rFonts w:ascii="Times New Roman" w:hAnsi="Times New Roman"/>
                <w:sz w:val="24"/>
                <w:lang w:val="en-US"/>
              </w:rPr>
              <w:t>, consistent with the items reported in the maturity ladder</w:t>
            </w:r>
            <w:r w:rsidR="00111A31" w:rsidRPr="00112DAD">
              <w:rPr>
                <w:rFonts w:ascii="Times New Roman" w:hAnsi="Times New Roman"/>
                <w:sz w:val="24"/>
                <w:lang w:val="en-US"/>
              </w:rPr>
              <w:t xml:space="preserve">. </w:t>
            </w:r>
          </w:p>
          <w:p w:rsidR="00E05204" w:rsidRPr="00112DAD" w:rsidDel="008F6B6B" w:rsidRDefault="00E05204" w:rsidP="00E31CAF">
            <w:pPr>
              <w:rPr>
                <w:del w:id="63" w:author="Author"/>
                <w:rFonts w:ascii="Times New Roman" w:hAnsi="Times New Roman"/>
                <w:b/>
                <w:sz w:val="24"/>
                <w:u w:val="single"/>
                <w:lang w:val="en-US"/>
              </w:rPr>
            </w:pPr>
          </w:p>
          <w:p w:rsidR="00E05204" w:rsidRPr="00112DAD" w:rsidDel="008F6B6B" w:rsidRDefault="00E05204" w:rsidP="00E31CAF">
            <w:pPr>
              <w:rPr>
                <w:del w:id="64" w:author="Author"/>
                <w:rFonts w:ascii="Times New Roman" w:hAnsi="Times New Roman"/>
                <w:sz w:val="24"/>
                <w:u w:val="single"/>
                <w:lang w:val="en-US"/>
              </w:rPr>
            </w:pPr>
          </w:p>
          <w:p w:rsidR="00E05204" w:rsidRPr="00112DAD" w:rsidRDefault="00E05204" w:rsidP="00E31CAF">
            <w:pPr>
              <w:rPr>
                <w:rFonts w:ascii="Times New Roman" w:hAnsi="Times New Roman"/>
                <w:sz w:val="24"/>
                <w:u w:val="single"/>
                <w:lang w:val="en-US"/>
              </w:rPr>
            </w:pPr>
          </w:p>
        </w:tc>
      </w:tr>
      <w:tr w:rsidR="00E05204" w:rsidRPr="00112DAD" w:rsidTr="00E31CAF">
        <w:tc>
          <w:tcPr>
            <w:tcW w:w="817" w:type="dxa"/>
          </w:tcPr>
          <w:p w:rsidR="00E05204" w:rsidRPr="00112DAD" w:rsidRDefault="00125C48" w:rsidP="00E31CAF">
            <w:pPr>
              <w:rPr>
                <w:rFonts w:ascii="Times New Roman" w:hAnsi="Times New Roman"/>
                <w:sz w:val="24"/>
                <w:lang w:val="en-US"/>
              </w:rPr>
            </w:pPr>
            <w:ins w:id="65" w:author="Author">
              <w:r>
                <w:rPr>
                  <w:rFonts w:ascii="Times New Roman" w:hAnsi="Times New Roman"/>
                  <w:sz w:val="24"/>
                  <w:lang w:val="en-US"/>
                </w:rPr>
                <w:t>080</w:t>
              </w:r>
            </w:ins>
            <w:del w:id="66" w:author="Author">
              <w:r w:rsidR="00E05204" w:rsidRPr="00112DAD" w:rsidDel="00125C48">
                <w:rPr>
                  <w:rFonts w:ascii="Times New Roman" w:hAnsi="Times New Roman"/>
                  <w:sz w:val="24"/>
                  <w:lang w:val="en-US"/>
                </w:rPr>
                <w:delText>K</w:delText>
              </w:r>
            </w:del>
          </w:p>
        </w:tc>
        <w:tc>
          <w:tcPr>
            <w:tcW w:w="8393" w:type="dxa"/>
          </w:tcPr>
          <w:p w:rsidR="00E05204" w:rsidRPr="00112DAD" w:rsidRDefault="00E05204" w:rsidP="00E31CAF">
            <w:pPr>
              <w:rPr>
                <w:rFonts w:ascii="Times New Roman" w:hAnsi="Times New Roman"/>
                <w:b/>
                <w:sz w:val="24"/>
                <w:u w:val="single"/>
                <w:lang w:val="en-US"/>
              </w:rPr>
            </w:pPr>
            <w:proofErr w:type="spellStart"/>
            <w:r w:rsidRPr="00112DAD">
              <w:rPr>
                <w:rFonts w:ascii="Times New Roman" w:hAnsi="Times New Roman"/>
                <w:b/>
                <w:sz w:val="24"/>
                <w:u w:val="single"/>
                <w:lang w:val="en-US"/>
              </w:rPr>
              <w:t>MtM</w:t>
            </w:r>
            <w:proofErr w:type="spellEnd"/>
            <w:r w:rsidRPr="00112DAD">
              <w:rPr>
                <w:rFonts w:ascii="Times New Roman" w:hAnsi="Times New Roman"/>
                <w:b/>
                <w:sz w:val="24"/>
                <w:u w:val="single"/>
                <w:lang w:val="en-US"/>
              </w:rPr>
              <w:t xml:space="preserve"> value/nominal</w:t>
            </w:r>
          </w:p>
          <w:p w:rsidR="00E05204" w:rsidRPr="00112DAD" w:rsidRDefault="00E05204" w:rsidP="00E31CAF">
            <w:pPr>
              <w:rPr>
                <w:rFonts w:ascii="Times New Roman" w:hAnsi="Times New Roman"/>
                <w:b/>
                <w:sz w:val="24"/>
                <w:u w:val="single"/>
                <w:lang w:val="en-US"/>
              </w:rPr>
            </w:pPr>
          </w:p>
          <w:p w:rsidR="00E05204" w:rsidRPr="00112DAD" w:rsidRDefault="00E05204" w:rsidP="00E31CAF">
            <w:pPr>
              <w:rPr>
                <w:rFonts w:ascii="Times New Roman" w:hAnsi="Times New Roman"/>
                <w:sz w:val="24"/>
                <w:lang w:val="en-US"/>
              </w:rPr>
            </w:pPr>
            <w:r w:rsidRPr="00112DAD">
              <w:rPr>
                <w:rFonts w:ascii="Times New Roman" w:hAnsi="Times New Roman"/>
                <w:sz w:val="24"/>
                <w:lang w:val="en-US"/>
              </w:rPr>
              <w:t xml:space="preserve">The market value or fair value of the assets, or – if applicable – the nominal value of the undrawn liquidity line granted to the institution. </w:t>
            </w:r>
          </w:p>
        </w:tc>
      </w:tr>
      <w:tr w:rsidR="00E05204" w:rsidRPr="00112DAD" w:rsidTr="00E31CAF">
        <w:tc>
          <w:tcPr>
            <w:tcW w:w="817" w:type="dxa"/>
          </w:tcPr>
          <w:p w:rsidR="00E05204" w:rsidRPr="00112DAD" w:rsidRDefault="00125C48" w:rsidP="00E31CAF">
            <w:pPr>
              <w:rPr>
                <w:rFonts w:ascii="Times New Roman" w:hAnsi="Times New Roman"/>
                <w:sz w:val="24"/>
                <w:lang w:val="en-US"/>
              </w:rPr>
            </w:pPr>
            <w:ins w:id="67" w:author="Author">
              <w:r>
                <w:rPr>
                  <w:rFonts w:ascii="Times New Roman" w:hAnsi="Times New Roman"/>
                  <w:sz w:val="24"/>
                  <w:lang w:val="en-US"/>
                </w:rPr>
                <w:t>090</w:t>
              </w:r>
            </w:ins>
            <w:del w:id="68" w:author="Author">
              <w:r w:rsidR="00E05204" w:rsidRPr="00112DAD" w:rsidDel="00125C48">
                <w:rPr>
                  <w:rFonts w:ascii="Times New Roman" w:hAnsi="Times New Roman"/>
                  <w:sz w:val="24"/>
                  <w:lang w:val="en-US"/>
                </w:rPr>
                <w:delText>L</w:delText>
              </w:r>
            </w:del>
          </w:p>
        </w:tc>
        <w:tc>
          <w:tcPr>
            <w:tcW w:w="8393" w:type="dxa"/>
          </w:tcPr>
          <w:p w:rsidR="00E05204" w:rsidRPr="00112DAD" w:rsidRDefault="00E05204" w:rsidP="00E31CAF">
            <w:pPr>
              <w:rPr>
                <w:rFonts w:ascii="Times New Roman" w:hAnsi="Times New Roman"/>
                <w:b/>
                <w:sz w:val="24"/>
                <w:u w:val="single"/>
                <w:lang w:val="en-US"/>
              </w:rPr>
            </w:pPr>
            <w:r w:rsidRPr="00112DAD">
              <w:rPr>
                <w:rFonts w:ascii="Times New Roman" w:hAnsi="Times New Roman"/>
                <w:b/>
                <w:sz w:val="24"/>
                <w:u w:val="single"/>
                <w:lang w:val="en-US"/>
              </w:rPr>
              <w:t xml:space="preserve">Collateral </w:t>
            </w:r>
            <w:ins w:id="69" w:author="Author">
              <w:r w:rsidR="00527920">
                <w:rPr>
                  <w:rFonts w:ascii="Times New Roman" w:hAnsi="Times New Roman"/>
                  <w:b/>
                  <w:sz w:val="24"/>
                  <w:u w:val="single"/>
                  <w:lang w:val="en-US"/>
                </w:rPr>
                <w:t>v</w:t>
              </w:r>
            </w:ins>
            <w:del w:id="70" w:author="Author">
              <w:r w:rsidRPr="00112DAD" w:rsidDel="00527920">
                <w:rPr>
                  <w:rFonts w:ascii="Times New Roman" w:hAnsi="Times New Roman"/>
                  <w:b/>
                  <w:sz w:val="24"/>
                  <w:u w:val="single"/>
                  <w:lang w:val="en-US"/>
                </w:rPr>
                <w:delText>V</w:delText>
              </w:r>
            </w:del>
            <w:r w:rsidRPr="00112DAD">
              <w:rPr>
                <w:rFonts w:ascii="Times New Roman" w:hAnsi="Times New Roman"/>
                <w:b/>
                <w:sz w:val="24"/>
                <w:u w:val="single"/>
                <w:lang w:val="en-US"/>
              </w:rPr>
              <w:t>alue CB-eligible</w:t>
            </w:r>
          </w:p>
          <w:p w:rsidR="00E05204" w:rsidRPr="00112DAD" w:rsidRDefault="00E05204" w:rsidP="00E31CAF">
            <w:pPr>
              <w:rPr>
                <w:rFonts w:ascii="Times New Roman" w:hAnsi="Times New Roman"/>
                <w:b/>
                <w:sz w:val="24"/>
                <w:u w:val="single"/>
                <w:lang w:val="en-US"/>
              </w:rPr>
            </w:pPr>
          </w:p>
          <w:p w:rsidR="00E05204" w:rsidRPr="00112DAD" w:rsidRDefault="00E05204" w:rsidP="00E31CAF">
            <w:pPr>
              <w:rPr>
                <w:rFonts w:ascii="Times New Roman" w:hAnsi="Times New Roman"/>
                <w:sz w:val="24"/>
                <w:lang w:val="en-US"/>
              </w:rPr>
            </w:pPr>
            <w:r w:rsidRPr="00112DAD">
              <w:rPr>
                <w:rFonts w:ascii="Times New Roman" w:hAnsi="Times New Roman"/>
                <w:sz w:val="24"/>
                <w:lang w:val="en-US"/>
              </w:rPr>
              <w:t xml:space="preserve">The collateral value according to the central bank rules for standing facilities for the specific assets if they are used as collateral against credit received from the central bank. </w:t>
            </w:r>
          </w:p>
          <w:p w:rsidR="00BA0551" w:rsidRPr="00112DAD" w:rsidRDefault="00BA0551" w:rsidP="00BA0551">
            <w:pPr>
              <w:rPr>
                <w:rFonts w:ascii="Times New Roman" w:hAnsi="Times New Roman"/>
                <w:sz w:val="24"/>
                <w:lang w:val="en-US"/>
              </w:rPr>
            </w:pPr>
            <w:r w:rsidRPr="00112DAD">
              <w:rPr>
                <w:rFonts w:ascii="Times New Roman" w:hAnsi="Times New Roman"/>
                <w:bCs/>
                <w:sz w:val="24"/>
                <w:lang w:val="en-US"/>
              </w:rPr>
              <w:t>For assets denominated in a currency included in the ITS issued under Article 416 (5) Regulation 575/2013 as a currency with extremely narrow central bank eligibility, institutions shall leave this field blank.</w:t>
            </w:r>
          </w:p>
        </w:tc>
      </w:tr>
    </w:tbl>
    <w:p w:rsidR="00D02FE4" w:rsidRPr="00112DAD" w:rsidRDefault="00D02FE4" w:rsidP="00ED6567">
      <w:pPr>
        <w:pStyle w:val="Instructionsberschrift2"/>
        <w:numPr>
          <w:ilvl w:val="0"/>
          <w:numId w:val="0"/>
        </w:numPr>
        <w:ind w:left="720" w:hanging="360"/>
        <w:rPr>
          <w:rFonts w:ascii="Times New Roman" w:hAnsi="Times New Roman" w:cs="Times New Roman"/>
          <w:sz w:val="24"/>
        </w:rPr>
      </w:pPr>
    </w:p>
    <w:sectPr w:rsidR="00D02FE4" w:rsidRPr="00112DAD" w:rsidSect="001C50E6">
      <w:headerReference w:type="default" r:id="rId10"/>
      <w:footerReference w:type="default" r:id="rId11"/>
      <w:head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329" w:rsidRDefault="00636329">
      <w:r>
        <w:separator/>
      </w:r>
    </w:p>
  </w:endnote>
  <w:endnote w:type="continuationSeparator" w:id="0">
    <w:p w:rsidR="00636329" w:rsidRDefault="00636329">
      <w:r>
        <w:continuationSeparator/>
      </w:r>
    </w:p>
  </w:endnote>
  <w:endnote w:type="continuationNotice" w:id="1">
    <w:p w:rsidR="00636329" w:rsidRDefault="0063632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053" w:rsidRDefault="00B850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329" w:rsidRDefault="00636329">
      <w:r>
        <w:separator/>
      </w:r>
    </w:p>
  </w:footnote>
  <w:footnote w:type="continuationSeparator" w:id="0">
    <w:p w:rsidR="00636329" w:rsidRDefault="00636329">
      <w:r>
        <w:continuationSeparator/>
      </w:r>
    </w:p>
  </w:footnote>
  <w:footnote w:type="continuationNotice" w:id="1">
    <w:p w:rsidR="00636329" w:rsidRDefault="00636329">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053" w:rsidRDefault="00B85053" w:rsidP="00CB3679">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23E2FBC"/>
    <w:multiLevelType w:val="multilevel"/>
    <w:tmpl w:val="DD72019A"/>
    <w:lvl w:ilvl="0">
      <w:start w:val="1"/>
      <w:numFmt w:val="decimal"/>
      <w:lvlText w:val="%1."/>
      <w:lvlJc w:val="left"/>
      <w:pPr>
        <w:ind w:left="720" w:hanging="360"/>
      </w:p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5E839D4"/>
    <w:multiLevelType w:val="multilevel"/>
    <w:tmpl w:val="94C825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C425C1"/>
    <w:multiLevelType w:val="hybridMultilevel"/>
    <w:tmpl w:val="E4C84E2C"/>
    <w:lvl w:ilvl="0" w:tplc="163C578A">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5">
    <w:nsid w:val="22746B01"/>
    <w:multiLevelType w:val="hybridMultilevel"/>
    <w:tmpl w:val="9A0EA950"/>
    <w:lvl w:ilvl="0" w:tplc="163C578A">
      <w:start w:val="1"/>
      <w:numFmt w:val="decimal"/>
      <w:lvlText w:val="%1."/>
      <w:lvlJc w:val="left"/>
      <w:pPr>
        <w:ind w:left="144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240213F8"/>
    <w:multiLevelType w:val="multilevel"/>
    <w:tmpl w:val="7436C004"/>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33057CB8"/>
    <w:multiLevelType w:val="hybridMultilevel"/>
    <w:tmpl w:val="372601F8"/>
    <w:lvl w:ilvl="0" w:tplc="8640B122">
      <w:start w:val="1"/>
      <w:numFmt w:val="decimal"/>
      <w:pStyle w:val="InstructionsText2"/>
      <w:lvlText w:val="%1."/>
      <w:lvlJc w:val="left"/>
      <w:pPr>
        <w:ind w:left="720" w:hanging="360"/>
      </w:pPr>
      <w:rPr>
        <w:sz w:val="24"/>
        <w:szCs w:val="24"/>
      </w:rPr>
    </w:lvl>
    <w:lvl w:ilvl="1" w:tplc="58287F7C">
      <w:start w:val="1"/>
      <w:numFmt w:val="lowerLetter"/>
      <w:lvlText w:val="(%2)"/>
      <w:lvlJc w:val="left"/>
      <w:pPr>
        <w:tabs>
          <w:tab w:val="num" w:pos="1800"/>
        </w:tabs>
        <w:ind w:left="1800" w:hanging="720"/>
      </w:pPr>
      <w:rPr>
        <w:rFonts w:hint="default"/>
      </w:rPr>
    </w:lvl>
    <w:lvl w:ilvl="2" w:tplc="08090003">
      <w:start w:val="1"/>
      <w:numFmt w:val="bullet"/>
      <w:lvlText w:val="o"/>
      <w:lvlJc w:val="left"/>
      <w:pPr>
        <w:tabs>
          <w:tab w:val="num" w:pos="2340"/>
        </w:tabs>
        <w:ind w:left="2340" w:hanging="360"/>
      </w:pPr>
      <w:rPr>
        <w:rFonts w:ascii="Courier New" w:hAnsi="Courier New" w:cs="Courier New" w:hint="default"/>
      </w:rPr>
    </w:lvl>
    <w:lvl w:ilvl="3" w:tplc="21B0A36A">
      <w:start w:val="1"/>
      <w:numFmt w:val="lowerRoman"/>
      <w:lvlText w:val="(%4)"/>
      <w:lvlJc w:val="left"/>
      <w:pPr>
        <w:ind w:left="2880" w:hanging="360"/>
      </w:pPr>
      <w:rPr>
        <w:rFonts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nsid w:val="363838F1"/>
    <w:multiLevelType w:val="hybridMultilevel"/>
    <w:tmpl w:val="C1324640"/>
    <w:lvl w:ilvl="0" w:tplc="E78A429C">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44AC4ADC"/>
    <w:multiLevelType w:val="hybridMultilevel"/>
    <w:tmpl w:val="BF9678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487562D9"/>
    <w:multiLevelType w:val="hybridMultilevel"/>
    <w:tmpl w:val="F0BA8DEA"/>
    <w:lvl w:ilvl="0" w:tplc="E78A429C">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4928567E"/>
    <w:multiLevelType w:val="multilevel"/>
    <w:tmpl w:val="CBCE4B3C"/>
    <w:lvl w:ilvl="0">
      <w:start w:val="4"/>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nsid w:val="5083694F"/>
    <w:multiLevelType w:val="multilevel"/>
    <w:tmpl w:val="51325D0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546918CB"/>
    <w:multiLevelType w:val="hybridMultilevel"/>
    <w:tmpl w:val="6A88770E"/>
    <w:lvl w:ilvl="0" w:tplc="450C695C">
      <w:start w:val="1"/>
      <w:numFmt w:val="decimal"/>
      <w:lvlText w:val="%1."/>
      <w:lvlJc w:val="left"/>
      <w:pPr>
        <w:ind w:left="360" w:hanging="360"/>
      </w:pPr>
      <w:rPr>
        <w:rFonts w:hint="default"/>
        <w:u w:val="single"/>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5A245501"/>
    <w:multiLevelType w:val="multilevel"/>
    <w:tmpl w:val="B4C80860"/>
    <w:lvl w:ilvl="0">
      <w:start w:val="3"/>
      <w:numFmt w:val="decimal"/>
      <w:lvlText w:val="%1"/>
      <w:lvlJc w:val="left"/>
      <w:pPr>
        <w:tabs>
          <w:tab w:val="num" w:pos="705"/>
        </w:tabs>
        <w:ind w:left="705" w:hanging="70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D780373"/>
    <w:multiLevelType w:val="hybridMultilevel"/>
    <w:tmpl w:val="21EA8BC8"/>
    <w:lvl w:ilvl="0" w:tplc="04130001">
      <w:start w:val="1"/>
      <w:numFmt w:val="bullet"/>
      <w:lvlText w:val=""/>
      <w:lvlJc w:val="left"/>
      <w:pPr>
        <w:tabs>
          <w:tab w:val="num" w:pos="1212"/>
        </w:tabs>
        <w:ind w:left="1212" w:hanging="360"/>
      </w:pPr>
      <w:rPr>
        <w:rFonts w:ascii="Symbol" w:hAnsi="Symbol" w:hint="default"/>
      </w:rPr>
    </w:lvl>
    <w:lvl w:ilvl="1" w:tplc="04130003" w:tentative="1">
      <w:start w:val="1"/>
      <w:numFmt w:val="bullet"/>
      <w:lvlText w:val="o"/>
      <w:lvlJc w:val="left"/>
      <w:pPr>
        <w:tabs>
          <w:tab w:val="num" w:pos="1932"/>
        </w:tabs>
        <w:ind w:left="1932" w:hanging="360"/>
      </w:pPr>
      <w:rPr>
        <w:rFonts w:ascii="Courier New" w:hAnsi="Courier New" w:cs="Courier New" w:hint="default"/>
      </w:rPr>
    </w:lvl>
    <w:lvl w:ilvl="2" w:tplc="04130005" w:tentative="1">
      <w:start w:val="1"/>
      <w:numFmt w:val="bullet"/>
      <w:lvlText w:val=""/>
      <w:lvlJc w:val="left"/>
      <w:pPr>
        <w:tabs>
          <w:tab w:val="num" w:pos="2652"/>
        </w:tabs>
        <w:ind w:left="2652" w:hanging="360"/>
      </w:pPr>
      <w:rPr>
        <w:rFonts w:ascii="Wingdings" w:hAnsi="Wingdings" w:hint="default"/>
      </w:rPr>
    </w:lvl>
    <w:lvl w:ilvl="3" w:tplc="04130001" w:tentative="1">
      <w:start w:val="1"/>
      <w:numFmt w:val="bullet"/>
      <w:lvlText w:val=""/>
      <w:lvlJc w:val="left"/>
      <w:pPr>
        <w:tabs>
          <w:tab w:val="num" w:pos="3372"/>
        </w:tabs>
        <w:ind w:left="3372" w:hanging="360"/>
      </w:pPr>
      <w:rPr>
        <w:rFonts w:ascii="Symbol" w:hAnsi="Symbol" w:hint="default"/>
      </w:rPr>
    </w:lvl>
    <w:lvl w:ilvl="4" w:tplc="04130003" w:tentative="1">
      <w:start w:val="1"/>
      <w:numFmt w:val="bullet"/>
      <w:lvlText w:val="o"/>
      <w:lvlJc w:val="left"/>
      <w:pPr>
        <w:tabs>
          <w:tab w:val="num" w:pos="4092"/>
        </w:tabs>
        <w:ind w:left="4092" w:hanging="360"/>
      </w:pPr>
      <w:rPr>
        <w:rFonts w:ascii="Courier New" w:hAnsi="Courier New" w:cs="Courier New" w:hint="default"/>
      </w:rPr>
    </w:lvl>
    <w:lvl w:ilvl="5" w:tplc="04130005" w:tentative="1">
      <w:start w:val="1"/>
      <w:numFmt w:val="bullet"/>
      <w:lvlText w:val=""/>
      <w:lvlJc w:val="left"/>
      <w:pPr>
        <w:tabs>
          <w:tab w:val="num" w:pos="4812"/>
        </w:tabs>
        <w:ind w:left="4812" w:hanging="360"/>
      </w:pPr>
      <w:rPr>
        <w:rFonts w:ascii="Wingdings" w:hAnsi="Wingdings" w:hint="default"/>
      </w:rPr>
    </w:lvl>
    <w:lvl w:ilvl="6" w:tplc="04130001" w:tentative="1">
      <w:start w:val="1"/>
      <w:numFmt w:val="bullet"/>
      <w:lvlText w:val=""/>
      <w:lvlJc w:val="left"/>
      <w:pPr>
        <w:tabs>
          <w:tab w:val="num" w:pos="5532"/>
        </w:tabs>
        <w:ind w:left="5532" w:hanging="360"/>
      </w:pPr>
      <w:rPr>
        <w:rFonts w:ascii="Symbol" w:hAnsi="Symbol" w:hint="default"/>
      </w:rPr>
    </w:lvl>
    <w:lvl w:ilvl="7" w:tplc="04130003" w:tentative="1">
      <w:start w:val="1"/>
      <w:numFmt w:val="bullet"/>
      <w:lvlText w:val="o"/>
      <w:lvlJc w:val="left"/>
      <w:pPr>
        <w:tabs>
          <w:tab w:val="num" w:pos="6252"/>
        </w:tabs>
        <w:ind w:left="6252" w:hanging="360"/>
      </w:pPr>
      <w:rPr>
        <w:rFonts w:ascii="Courier New" w:hAnsi="Courier New" w:cs="Courier New" w:hint="default"/>
      </w:rPr>
    </w:lvl>
    <w:lvl w:ilvl="8" w:tplc="04130005" w:tentative="1">
      <w:start w:val="1"/>
      <w:numFmt w:val="bullet"/>
      <w:lvlText w:val=""/>
      <w:lvlJc w:val="left"/>
      <w:pPr>
        <w:tabs>
          <w:tab w:val="num" w:pos="6972"/>
        </w:tabs>
        <w:ind w:left="6972" w:hanging="360"/>
      </w:pPr>
      <w:rPr>
        <w:rFonts w:ascii="Wingdings" w:hAnsi="Wingdings" w:hint="default"/>
      </w:rPr>
    </w:lvl>
  </w:abstractNum>
  <w:abstractNum w:abstractNumId="16">
    <w:nsid w:val="61680F18"/>
    <w:multiLevelType w:val="multilevel"/>
    <w:tmpl w:val="57D60B9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44B66D8"/>
    <w:multiLevelType w:val="singleLevel"/>
    <w:tmpl w:val="E8B65104"/>
    <w:lvl w:ilvl="0">
      <w:start w:val="1"/>
      <w:numFmt w:val="bullet"/>
      <w:lvlText w:val=""/>
      <w:lvlJc w:val="left"/>
      <w:pPr>
        <w:tabs>
          <w:tab w:val="num" w:pos="851"/>
        </w:tabs>
        <w:ind w:left="851" w:hanging="851"/>
      </w:pPr>
      <w:rPr>
        <w:rFonts w:ascii="Symbol" w:hAnsi="Symbol" w:hint="default"/>
      </w:rPr>
    </w:lvl>
  </w:abstractNum>
  <w:abstractNum w:abstractNumId="18">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7C410AD"/>
    <w:multiLevelType w:val="multilevel"/>
    <w:tmpl w:val="43BA88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796F783C"/>
    <w:multiLevelType w:val="hybridMultilevel"/>
    <w:tmpl w:val="D09460B0"/>
    <w:lvl w:ilvl="0" w:tplc="08090001">
      <w:start w:val="1"/>
      <w:numFmt w:val="bullet"/>
      <w:lvlText w:val=""/>
      <w:lvlJc w:val="left"/>
      <w:pPr>
        <w:tabs>
          <w:tab w:val="num" w:pos="1077"/>
        </w:tabs>
        <w:ind w:left="1077" w:hanging="360"/>
      </w:pPr>
      <w:rPr>
        <w:rFonts w:ascii="Symbol" w:hAnsi="Symbol" w:hint="default"/>
      </w:rPr>
    </w:lvl>
    <w:lvl w:ilvl="1" w:tplc="08090003" w:tentative="1">
      <w:start w:val="1"/>
      <w:numFmt w:val="bullet"/>
      <w:lvlText w:val="o"/>
      <w:lvlJc w:val="left"/>
      <w:pPr>
        <w:tabs>
          <w:tab w:val="num" w:pos="1797"/>
        </w:tabs>
        <w:ind w:left="1797" w:hanging="360"/>
      </w:pPr>
      <w:rPr>
        <w:rFonts w:ascii="Courier New" w:hAnsi="Courier New" w:cs="Courier New" w:hint="default"/>
      </w:rPr>
    </w:lvl>
    <w:lvl w:ilvl="2" w:tplc="08090005" w:tentative="1">
      <w:start w:val="1"/>
      <w:numFmt w:val="bullet"/>
      <w:lvlText w:val=""/>
      <w:lvlJc w:val="left"/>
      <w:pPr>
        <w:tabs>
          <w:tab w:val="num" w:pos="2517"/>
        </w:tabs>
        <w:ind w:left="2517" w:hanging="360"/>
      </w:pPr>
      <w:rPr>
        <w:rFonts w:ascii="Wingdings" w:hAnsi="Wingdings" w:hint="default"/>
      </w:rPr>
    </w:lvl>
    <w:lvl w:ilvl="3" w:tplc="08090001" w:tentative="1">
      <w:start w:val="1"/>
      <w:numFmt w:val="bullet"/>
      <w:lvlText w:val=""/>
      <w:lvlJc w:val="left"/>
      <w:pPr>
        <w:tabs>
          <w:tab w:val="num" w:pos="3237"/>
        </w:tabs>
        <w:ind w:left="3237" w:hanging="360"/>
      </w:pPr>
      <w:rPr>
        <w:rFonts w:ascii="Symbol" w:hAnsi="Symbol" w:hint="default"/>
      </w:rPr>
    </w:lvl>
    <w:lvl w:ilvl="4" w:tplc="08090003" w:tentative="1">
      <w:start w:val="1"/>
      <w:numFmt w:val="bullet"/>
      <w:lvlText w:val="o"/>
      <w:lvlJc w:val="left"/>
      <w:pPr>
        <w:tabs>
          <w:tab w:val="num" w:pos="3957"/>
        </w:tabs>
        <w:ind w:left="3957" w:hanging="360"/>
      </w:pPr>
      <w:rPr>
        <w:rFonts w:ascii="Courier New" w:hAnsi="Courier New" w:cs="Courier New" w:hint="default"/>
      </w:rPr>
    </w:lvl>
    <w:lvl w:ilvl="5" w:tplc="08090005" w:tentative="1">
      <w:start w:val="1"/>
      <w:numFmt w:val="bullet"/>
      <w:lvlText w:val=""/>
      <w:lvlJc w:val="left"/>
      <w:pPr>
        <w:tabs>
          <w:tab w:val="num" w:pos="4677"/>
        </w:tabs>
        <w:ind w:left="4677" w:hanging="360"/>
      </w:pPr>
      <w:rPr>
        <w:rFonts w:ascii="Wingdings" w:hAnsi="Wingdings" w:hint="default"/>
      </w:rPr>
    </w:lvl>
    <w:lvl w:ilvl="6" w:tplc="08090001" w:tentative="1">
      <w:start w:val="1"/>
      <w:numFmt w:val="bullet"/>
      <w:lvlText w:val=""/>
      <w:lvlJc w:val="left"/>
      <w:pPr>
        <w:tabs>
          <w:tab w:val="num" w:pos="5397"/>
        </w:tabs>
        <w:ind w:left="5397" w:hanging="360"/>
      </w:pPr>
      <w:rPr>
        <w:rFonts w:ascii="Symbol" w:hAnsi="Symbol" w:hint="default"/>
      </w:rPr>
    </w:lvl>
    <w:lvl w:ilvl="7" w:tplc="08090003" w:tentative="1">
      <w:start w:val="1"/>
      <w:numFmt w:val="bullet"/>
      <w:lvlText w:val="o"/>
      <w:lvlJc w:val="left"/>
      <w:pPr>
        <w:tabs>
          <w:tab w:val="num" w:pos="6117"/>
        </w:tabs>
        <w:ind w:left="6117" w:hanging="360"/>
      </w:pPr>
      <w:rPr>
        <w:rFonts w:ascii="Courier New" w:hAnsi="Courier New" w:cs="Courier New" w:hint="default"/>
      </w:rPr>
    </w:lvl>
    <w:lvl w:ilvl="8" w:tplc="08090005" w:tentative="1">
      <w:start w:val="1"/>
      <w:numFmt w:val="bullet"/>
      <w:lvlText w:val=""/>
      <w:lvlJc w:val="left"/>
      <w:pPr>
        <w:tabs>
          <w:tab w:val="num" w:pos="6837"/>
        </w:tabs>
        <w:ind w:left="6837" w:hanging="360"/>
      </w:pPr>
      <w:rPr>
        <w:rFonts w:ascii="Wingdings" w:hAnsi="Wingdings" w:hint="default"/>
      </w:rPr>
    </w:lvl>
  </w:abstractNum>
  <w:abstractNum w:abstractNumId="22">
    <w:nsid w:val="79C0114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3">
    <w:nsid w:val="7CE07AFA"/>
    <w:multiLevelType w:val="multilevel"/>
    <w:tmpl w:val="51F244C2"/>
    <w:lvl w:ilvl="0">
      <w:start w:val="2"/>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9"/>
  </w:num>
  <w:num w:numId="2">
    <w:abstractNumId w:val="7"/>
  </w:num>
  <w:num w:numId="3">
    <w:abstractNumId w:val="18"/>
  </w:num>
  <w:num w:numId="4">
    <w:abstractNumId w:val="7"/>
  </w:num>
  <w:num w:numId="5">
    <w:abstractNumId w:val="7"/>
  </w:num>
  <w:num w:numId="6">
    <w:abstractNumId w:val="17"/>
  </w:num>
  <w:num w:numId="7">
    <w:abstractNumId w:val="7"/>
  </w:num>
  <w:num w:numId="8">
    <w:abstractNumId w:val="7"/>
  </w:num>
  <w:num w:numId="9">
    <w:abstractNumId w:val="21"/>
  </w:num>
  <w:num w:numId="10">
    <w:abstractNumId w:val="7"/>
  </w:num>
  <w:num w:numId="11">
    <w:abstractNumId w:val="12"/>
  </w:num>
  <w:num w:numId="12">
    <w:abstractNumId w:val="15"/>
  </w:num>
  <w:num w:numId="13">
    <w:abstractNumId w:val="19"/>
  </w:num>
  <w:num w:numId="14">
    <w:abstractNumId w:val="7"/>
  </w:num>
  <w:num w:numId="15">
    <w:abstractNumId w:val="7"/>
  </w:num>
  <w:num w:numId="16">
    <w:abstractNumId w:val="19"/>
  </w:num>
  <w:num w:numId="17">
    <w:abstractNumId w:val="7"/>
  </w:num>
  <w:num w:numId="18">
    <w:abstractNumId w:val="7"/>
  </w:num>
  <w:num w:numId="19">
    <w:abstractNumId w:val="19"/>
  </w:num>
  <w:num w:numId="20">
    <w:abstractNumId w:val="7"/>
  </w:num>
  <w:num w:numId="21">
    <w:abstractNumId w:val="19"/>
  </w:num>
  <w:num w:numId="22">
    <w:abstractNumId w:val="20"/>
  </w:num>
  <w:num w:numId="23">
    <w:abstractNumId w:val="1"/>
  </w:num>
  <w:num w:numId="24">
    <w:abstractNumId w:val="7"/>
    <w:lvlOverride w:ilvl="0">
      <w:startOverride w:val="1"/>
    </w:lvlOverride>
  </w:num>
  <w:num w:numId="25">
    <w:abstractNumId w:val="16"/>
  </w:num>
  <w:num w:numId="26">
    <w:abstractNumId w:val="2"/>
  </w:num>
  <w:num w:numId="27">
    <w:abstractNumId w:val="6"/>
  </w:num>
  <w:num w:numId="28">
    <w:abstractNumId w:val="7"/>
  </w:num>
  <w:num w:numId="29">
    <w:abstractNumId w:val="7"/>
    <w:lvlOverride w:ilvl="0">
      <w:startOverride w:val="1"/>
    </w:lvlOverride>
  </w:num>
  <w:num w:numId="30">
    <w:abstractNumId w:val="14"/>
  </w:num>
  <w:num w:numId="31">
    <w:abstractNumId w:val="23"/>
  </w:num>
  <w:num w:numId="32">
    <w:abstractNumId w:val="4"/>
  </w:num>
  <w:num w:numId="33">
    <w:abstractNumId w:val="8"/>
  </w:num>
  <w:num w:numId="34">
    <w:abstractNumId w:val="7"/>
  </w:num>
  <w:num w:numId="35">
    <w:abstractNumId w:val="3"/>
  </w:num>
  <w:num w:numId="36">
    <w:abstractNumId w:val="7"/>
  </w:num>
  <w:num w:numId="37">
    <w:abstractNumId w:val="5"/>
  </w:num>
  <w:num w:numId="38">
    <w:abstractNumId w:val="10"/>
  </w:num>
  <w:num w:numId="39">
    <w:abstractNumId w:val="22"/>
  </w:num>
  <w:num w:numId="40">
    <w:abstractNumId w:val="11"/>
  </w:num>
  <w:num w:numId="41">
    <w:abstractNumId w:val="0"/>
  </w:num>
  <w:num w:numId="42">
    <w:abstractNumId w:val="7"/>
  </w:num>
  <w:num w:numId="43">
    <w:abstractNumId w:val="7"/>
  </w:num>
  <w:num w:numId="44">
    <w:abstractNumId w:val="7"/>
  </w:num>
  <w:num w:numId="45">
    <w:abstractNumId w:val="13"/>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02FE4"/>
    <w:rsid w:val="00003323"/>
    <w:rsid w:val="000038B0"/>
    <w:rsid w:val="0000533E"/>
    <w:rsid w:val="000055AF"/>
    <w:rsid w:val="00007F98"/>
    <w:rsid w:val="00010E6E"/>
    <w:rsid w:val="0001317A"/>
    <w:rsid w:val="00014140"/>
    <w:rsid w:val="000147A2"/>
    <w:rsid w:val="00017710"/>
    <w:rsid w:val="00020037"/>
    <w:rsid w:val="00020D35"/>
    <w:rsid w:val="000222A8"/>
    <w:rsid w:val="00024284"/>
    <w:rsid w:val="00025096"/>
    <w:rsid w:val="000305BD"/>
    <w:rsid w:val="000319E0"/>
    <w:rsid w:val="00032985"/>
    <w:rsid w:val="00032AC7"/>
    <w:rsid w:val="00032D38"/>
    <w:rsid w:val="0003410D"/>
    <w:rsid w:val="00036812"/>
    <w:rsid w:val="00037147"/>
    <w:rsid w:val="00045FD6"/>
    <w:rsid w:val="000460CB"/>
    <w:rsid w:val="000473FA"/>
    <w:rsid w:val="000502BD"/>
    <w:rsid w:val="000502EB"/>
    <w:rsid w:val="0005030F"/>
    <w:rsid w:val="000516AE"/>
    <w:rsid w:val="000520B1"/>
    <w:rsid w:val="0005230B"/>
    <w:rsid w:val="00052C04"/>
    <w:rsid w:val="000536F6"/>
    <w:rsid w:val="0005450D"/>
    <w:rsid w:val="00054637"/>
    <w:rsid w:val="000553C2"/>
    <w:rsid w:val="0005541B"/>
    <w:rsid w:val="00055892"/>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74F6"/>
    <w:rsid w:val="000811DC"/>
    <w:rsid w:val="00083FD8"/>
    <w:rsid w:val="000858D4"/>
    <w:rsid w:val="00087DC0"/>
    <w:rsid w:val="000916BF"/>
    <w:rsid w:val="0009355B"/>
    <w:rsid w:val="00094799"/>
    <w:rsid w:val="000A1E8B"/>
    <w:rsid w:val="000A22EF"/>
    <w:rsid w:val="000A265B"/>
    <w:rsid w:val="000A4E47"/>
    <w:rsid w:val="000A65B1"/>
    <w:rsid w:val="000A676C"/>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105C6"/>
    <w:rsid w:val="00110E44"/>
    <w:rsid w:val="00111A31"/>
    <w:rsid w:val="0011243F"/>
    <w:rsid w:val="001126F1"/>
    <w:rsid w:val="001128AA"/>
    <w:rsid w:val="00112DAD"/>
    <w:rsid w:val="00114DCE"/>
    <w:rsid w:val="0011685F"/>
    <w:rsid w:val="00120331"/>
    <w:rsid w:val="00123582"/>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5C19"/>
    <w:rsid w:val="001660A1"/>
    <w:rsid w:val="00166BAD"/>
    <w:rsid w:val="0017040C"/>
    <w:rsid w:val="00170712"/>
    <w:rsid w:val="00174660"/>
    <w:rsid w:val="00174D74"/>
    <w:rsid w:val="0017510B"/>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5C5E"/>
    <w:rsid w:val="00316707"/>
    <w:rsid w:val="00316817"/>
    <w:rsid w:val="00320184"/>
    <w:rsid w:val="00322AD6"/>
    <w:rsid w:val="0032336B"/>
    <w:rsid w:val="003237B6"/>
    <w:rsid w:val="00325272"/>
    <w:rsid w:val="00325C2E"/>
    <w:rsid w:val="00327A13"/>
    <w:rsid w:val="00330661"/>
    <w:rsid w:val="00331259"/>
    <w:rsid w:val="003322E1"/>
    <w:rsid w:val="0033279C"/>
    <w:rsid w:val="00332BEB"/>
    <w:rsid w:val="00332D04"/>
    <w:rsid w:val="003344EC"/>
    <w:rsid w:val="00335698"/>
    <w:rsid w:val="003400BD"/>
    <w:rsid w:val="00340D40"/>
    <w:rsid w:val="003411FB"/>
    <w:rsid w:val="00342A05"/>
    <w:rsid w:val="00342A27"/>
    <w:rsid w:val="00345BBF"/>
    <w:rsid w:val="00346A24"/>
    <w:rsid w:val="00347094"/>
    <w:rsid w:val="00347456"/>
    <w:rsid w:val="0035186E"/>
    <w:rsid w:val="0035467B"/>
    <w:rsid w:val="0035579B"/>
    <w:rsid w:val="003618AD"/>
    <w:rsid w:val="0036247A"/>
    <w:rsid w:val="00365819"/>
    <w:rsid w:val="00365D67"/>
    <w:rsid w:val="003664D2"/>
    <w:rsid w:val="00367F87"/>
    <w:rsid w:val="00370CE1"/>
    <w:rsid w:val="003719B4"/>
    <w:rsid w:val="00372157"/>
    <w:rsid w:val="003727B9"/>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7307"/>
    <w:rsid w:val="003E76E9"/>
    <w:rsid w:val="003E7985"/>
    <w:rsid w:val="003F1434"/>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50530"/>
    <w:rsid w:val="00453058"/>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B0991"/>
    <w:rsid w:val="004B179E"/>
    <w:rsid w:val="004B4EEB"/>
    <w:rsid w:val="004B52C5"/>
    <w:rsid w:val="004C0310"/>
    <w:rsid w:val="004C03B1"/>
    <w:rsid w:val="004C03B6"/>
    <w:rsid w:val="004C067F"/>
    <w:rsid w:val="004C08FE"/>
    <w:rsid w:val="004C0945"/>
    <w:rsid w:val="004C12AE"/>
    <w:rsid w:val="004C2CB2"/>
    <w:rsid w:val="004C3A64"/>
    <w:rsid w:val="004C3B19"/>
    <w:rsid w:val="004C4793"/>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314B"/>
    <w:rsid w:val="00514EBB"/>
    <w:rsid w:val="0051512B"/>
    <w:rsid w:val="005153DA"/>
    <w:rsid w:val="00515597"/>
    <w:rsid w:val="00516D1A"/>
    <w:rsid w:val="00520A83"/>
    <w:rsid w:val="00521019"/>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E64"/>
    <w:rsid w:val="00590747"/>
    <w:rsid w:val="005914BC"/>
    <w:rsid w:val="0059182F"/>
    <w:rsid w:val="00592110"/>
    <w:rsid w:val="00592B97"/>
    <w:rsid w:val="00594112"/>
    <w:rsid w:val="00595525"/>
    <w:rsid w:val="005966B1"/>
    <w:rsid w:val="00597669"/>
    <w:rsid w:val="005A3FC3"/>
    <w:rsid w:val="005A4733"/>
    <w:rsid w:val="005A7661"/>
    <w:rsid w:val="005A771B"/>
    <w:rsid w:val="005A7EC0"/>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3727"/>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6329"/>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C18"/>
    <w:rsid w:val="00663A34"/>
    <w:rsid w:val="006644C7"/>
    <w:rsid w:val="00665B17"/>
    <w:rsid w:val="00667FEE"/>
    <w:rsid w:val="006708BC"/>
    <w:rsid w:val="00671C24"/>
    <w:rsid w:val="00671EF3"/>
    <w:rsid w:val="00672329"/>
    <w:rsid w:val="00672684"/>
    <w:rsid w:val="006761DC"/>
    <w:rsid w:val="00680437"/>
    <w:rsid w:val="00680CBC"/>
    <w:rsid w:val="00681960"/>
    <w:rsid w:val="00683EF0"/>
    <w:rsid w:val="00684617"/>
    <w:rsid w:val="00686B41"/>
    <w:rsid w:val="0069188C"/>
    <w:rsid w:val="00694087"/>
    <w:rsid w:val="006942B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34AA"/>
    <w:rsid w:val="007A3F5F"/>
    <w:rsid w:val="007A5BD8"/>
    <w:rsid w:val="007A5E1D"/>
    <w:rsid w:val="007A6A70"/>
    <w:rsid w:val="007A72DC"/>
    <w:rsid w:val="007B18A5"/>
    <w:rsid w:val="007B2BBD"/>
    <w:rsid w:val="007B3403"/>
    <w:rsid w:val="007B4269"/>
    <w:rsid w:val="007B5A2D"/>
    <w:rsid w:val="007B76FE"/>
    <w:rsid w:val="007B7F2C"/>
    <w:rsid w:val="007C0BEB"/>
    <w:rsid w:val="007C1380"/>
    <w:rsid w:val="007C29FB"/>
    <w:rsid w:val="007C2CF7"/>
    <w:rsid w:val="007C30BA"/>
    <w:rsid w:val="007C3A15"/>
    <w:rsid w:val="007C43CE"/>
    <w:rsid w:val="007D087E"/>
    <w:rsid w:val="007D3E81"/>
    <w:rsid w:val="007D4A44"/>
    <w:rsid w:val="007D4ACE"/>
    <w:rsid w:val="007D6378"/>
    <w:rsid w:val="007D69E0"/>
    <w:rsid w:val="007E0394"/>
    <w:rsid w:val="007E1445"/>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7959"/>
    <w:rsid w:val="00817AF6"/>
    <w:rsid w:val="00822C02"/>
    <w:rsid w:val="00823837"/>
    <w:rsid w:val="0082447C"/>
    <w:rsid w:val="00824565"/>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F84"/>
    <w:rsid w:val="008C12CB"/>
    <w:rsid w:val="008C41A5"/>
    <w:rsid w:val="008C47DC"/>
    <w:rsid w:val="008C4BF9"/>
    <w:rsid w:val="008C4D4B"/>
    <w:rsid w:val="008C6044"/>
    <w:rsid w:val="008C6B6B"/>
    <w:rsid w:val="008C6E36"/>
    <w:rsid w:val="008C71F3"/>
    <w:rsid w:val="008C7508"/>
    <w:rsid w:val="008C7C43"/>
    <w:rsid w:val="008D2CB3"/>
    <w:rsid w:val="008D3C0F"/>
    <w:rsid w:val="008D3FA9"/>
    <w:rsid w:val="008D6ECE"/>
    <w:rsid w:val="008D6ECF"/>
    <w:rsid w:val="008E0656"/>
    <w:rsid w:val="008E12C2"/>
    <w:rsid w:val="008E16F4"/>
    <w:rsid w:val="008E1E6A"/>
    <w:rsid w:val="008E36FC"/>
    <w:rsid w:val="008E6FE1"/>
    <w:rsid w:val="008E7D4F"/>
    <w:rsid w:val="008F1100"/>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16BD1"/>
    <w:rsid w:val="0092203C"/>
    <w:rsid w:val="00922D9F"/>
    <w:rsid w:val="00922DB3"/>
    <w:rsid w:val="0092526B"/>
    <w:rsid w:val="00926380"/>
    <w:rsid w:val="00930C1A"/>
    <w:rsid w:val="00935A4D"/>
    <w:rsid w:val="00936735"/>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7CA7"/>
    <w:rsid w:val="00967FEB"/>
    <w:rsid w:val="0097107C"/>
    <w:rsid w:val="00973AB9"/>
    <w:rsid w:val="00973C6E"/>
    <w:rsid w:val="00977E20"/>
    <w:rsid w:val="00977F19"/>
    <w:rsid w:val="0098084D"/>
    <w:rsid w:val="00983A15"/>
    <w:rsid w:val="00983C01"/>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B0276"/>
    <w:rsid w:val="009B0D78"/>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6974"/>
    <w:rsid w:val="00A700F3"/>
    <w:rsid w:val="00A706E3"/>
    <w:rsid w:val="00A70F42"/>
    <w:rsid w:val="00A72BB4"/>
    <w:rsid w:val="00A737F5"/>
    <w:rsid w:val="00A757C6"/>
    <w:rsid w:val="00A76161"/>
    <w:rsid w:val="00A81EF1"/>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511C"/>
    <w:rsid w:val="00AB628F"/>
    <w:rsid w:val="00AC12B2"/>
    <w:rsid w:val="00AC13F6"/>
    <w:rsid w:val="00AC2E34"/>
    <w:rsid w:val="00AC510A"/>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50B0E"/>
    <w:rsid w:val="00B51971"/>
    <w:rsid w:val="00B51AA7"/>
    <w:rsid w:val="00B5260F"/>
    <w:rsid w:val="00B52AB9"/>
    <w:rsid w:val="00B55713"/>
    <w:rsid w:val="00B55B83"/>
    <w:rsid w:val="00B56743"/>
    <w:rsid w:val="00B61B93"/>
    <w:rsid w:val="00B64167"/>
    <w:rsid w:val="00B70974"/>
    <w:rsid w:val="00B71474"/>
    <w:rsid w:val="00B71EAA"/>
    <w:rsid w:val="00B728E1"/>
    <w:rsid w:val="00B7515F"/>
    <w:rsid w:val="00B75F11"/>
    <w:rsid w:val="00B7763F"/>
    <w:rsid w:val="00B77949"/>
    <w:rsid w:val="00B77BC1"/>
    <w:rsid w:val="00B813EE"/>
    <w:rsid w:val="00B822B1"/>
    <w:rsid w:val="00B82C5D"/>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D3B"/>
    <w:rsid w:val="00BB5F04"/>
    <w:rsid w:val="00BB7DB5"/>
    <w:rsid w:val="00BC11DB"/>
    <w:rsid w:val="00BC32E3"/>
    <w:rsid w:val="00BC41F5"/>
    <w:rsid w:val="00BC572F"/>
    <w:rsid w:val="00BC59C1"/>
    <w:rsid w:val="00BC649D"/>
    <w:rsid w:val="00BC6518"/>
    <w:rsid w:val="00BD05D3"/>
    <w:rsid w:val="00BD3651"/>
    <w:rsid w:val="00BD441A"/>
    <w:rsid w:val="00BD5CAC"/>
    <w:rsid w:val="00BE033D"/>
    <w:rsid w:val="00BE09DA"/>
    <w:rsid w:val="00BE635E"/>
    <w:rsid w:val="00BE65A2"/>
    <w:rsid w:val="00BE677C"/>
    <w:rsid w:val="00BE7A53"/>
    <w:rsid w:val="00BF09B5"/>
    <w:rsid w:val="00BF1A09"/>
    <w:rsid w:val="00BF29E1"/>
    <w:rsid w:val="00BF3B1F"/>
    <w:rsid w:val="00BF4504"/>
    <w:rsid w:val="00BF691C"/>
    <w:rsid w:val="00C01AFA"/>
    <w:rsid w:val="00C026C1"/>
    <w:rsid w:val="00C03983"/>
    <w:rsid w:val="00C0411C"/>
    <w:rsid w:val="00C055B4"/>
    <w:rsid w:val="00C07276"/>
    <w:rsid w:val="00C116F4"/>
    <w:rsid w:val="00C132A8"/>
    <w:rsid w:val="00C1399E"/>
    <w:rsid w:val="00C14D19"/>
    <w:rsid w:val="00C1591A"/>
    <w:rsid w:val="00C16DC7"/>
    <w:rsid w:val="00C1764E"/>
    <w:rsid w:val="00C20ADC"/>
    <w:rsid w:val="00C21AFF"/>
    <w:rsid w:val="00C22F45"/>
    <w:rsid w:val="00C2356E"/>
    <w:rsid w:val="00C2453D"/>
    <w:rsid w:val="00C26AA5"/>
    <w:rsid w:val="00C26C1D"/>
    <w:rsid w:val="00C30EB1"/>
    <w:rsid w:val="00C31512"/>
    <w:rsid w:val="00C334A1"/>
    <w:rsid w:val="00C348B0"/>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25B4"/>
    <w:rsid w:val="00CB3679"/>
    <w:rsid w:val="00CB4404"/>
    <w:rsid w:val="00CB4AB0"/>
    <w:rsid w:val="00CB5174"/>
    <w:rsid w:val="00CB797C"/>
    <w:rsid w:val="00CC03D0"/>
    <w:rsid w:val="00CC3135"/>
    <w:rsid w:val="00CC3BA0"/>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9D6"/>
    <w:rsid w:val="00D21B02"/>
    <w:rsid w:val="00D22724"/>
    <w:rsid w:val="00D257D9"/>
    <w:rsid w:val="00D25E91"/>
    <w:rsid w:val="00D26049"/>
    <w:rsid w:val="00D26909"/>
    <w:rsid w:val="00D27CBC"/>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53E6"/>
    <w:rsid w:val="00DF5B03"/>
    <w:rsid w:val="00DF5D1F"/>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50088"/>
    <w:rsid w:val="00E506E3"/>
    <w:rsid w:val="00E51B5D"/>
    <w:rsid w:val="00E53E59"/>
    <w:rsid w:val="00E54031"/>
    <w:rsid w:val="00E54CC1"/>
    <w:rsid w:val="00E55DE4"/>
    <w:rsid w:val="00E579A7"/>
    <w:rsid w:val="00E60FC1"/>
    <w:rsid w:val="00E61B2A"/>
    <w:rsid w:val="00E62C3D"/>
    <w:rsid w:val="00E64C51"/>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78BD"/>
    <w:rsid w:val="00E97B2F"/>
    <w:rsid w:val="00EA01AC"/>
    <w:rsid w:val="00EA16D9"/>
    <w:rsid w:val="00EA2B25"/>
    <w:rsid w:val="00EA3AE7"/>
    <w:rsid w:val="00EA3C75"/>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C11"/>
    <w:rsid w:val="00F80021"/>
    <w:rsid w:val="00F8034D"/>
    <w:rsid w:val="00F8179F"/>
    <w:rsid w:val="00F823BB"/>
    <w:rsid w:val="00F82821"/>
    <w:rsid w:val="00F83712"/>
    <w:rsid w:val="00F85E35"/>
    <w:rsid w:val="00F930B6"/>
    <w:rsid w:val="00F93F2B"/>
    <w:rsid w:val="00F9633E"/>
    <w:rsid w:val="00F96D23"/>
    <w:rsid w:val="00FA1418"/>
    <w:rsid w:val="00FA2A39"/>
    <w:rsid w:val="00FA3649"/>
    <w:rsid w:val="00FA650E"/>
    <w:rsid w:val="00FA72D9"/>
    <w:rsid w:val="00FB19FD"/>
    <w:rsid w:val="00FB23AA"/>
    <w:rsid w:val="00FB23B6"/>
    <w:rsid w:val="00FB2A54"/>
    <w:rsid w:val="00FB31F6"/>
    <w:rsid w:val="00FB3A2A"/>
    <w:rsid w:val="00FB3C6F"/>
    <w:rsid w:val="00FB793B"/>
    <w:rsid w:val="00FC0AC1"/>
    <w:rsid w:val="00FC1212"/>
    <w:rsid w:val="00FC1FA7"/>
    <w:rsid w:val="00FC491A"/>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1A5D"/>
    <w:pPr>
      <w:spacing w:before="120" w:after="120"/>
      <w:jc w:val="both"/>
    </w:pPr>
    <w:rPr>
      <w:rFonts w:ascii="Verdana" w:hAnsi="Verdana"/>
      <w:szCs w:val="24"/>
      <w:lang w:val="en-GB"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1B5CC0"/>
    <w:rPr>
      <w:szCs w:val="17"/>
      <w:u w:val="single"/>
      <w:lang w:val="en-GB" w:eastAsia="de-DE" w:bidi="ar-SA"/>
    </w:rPr>
  </w:style>
  <w:style w:type="paragraph" w:customStyle="1" w:styleId="InstructionsText2">
    <w:name w:val="Instructions Text 2"/>
    <w:basedOn w:val="InstructionsText"/>
    <w:qFormat/>
    <w:rsid w:val="00D02FE4"/>
    <w:pPr>
      <w:numPr>
        <w:numId w:val="28"/>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rsid w:val="001128AA"/>
    <w:rPr>
      <w:sz w:val="16"/>
      <w:szCs w:val="16"/>
    </w:rPr>
  </w:style>
  <w:style w:type="paragraph" w:styleId="CommentText">
    <w:name w:val="annotation text"/>
    <w:basedOn w:val="Normal"/>
    <w:link w:val="CommentTextChar"/>
    <w:rsid w:val="001128AA"/>
    <w:rPr>
      <w:szCs w:val="20"/>
    </w:rPr>
  </w:style>
  <w:style w:type="character" w:customStyle="1" w:styleId="CommentTextChar">
    <w:name w:val="Comment Text Char"/>
    <w:link w:val="CommentText"/>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rsid w:val="00392C32"/>
    <w:pPr>
      <w:tabs>
        <w:tab w:val="center" w:pos="4536"/>
        <w:tab w:val="right" w:pos="9072"/>
      </w:tabs>
      <w:spacing w:before="0" w:after="0"/>
      <w:jc w:val="left"/>
    </w:pPr>
    <w:rPr>
      <w:rFonts w:ascii="Times New Roman" w:hAnsi="Times New Roman"/>
      <w:sz w:val="24"/>
      <w:lang w:val="de-AT" w:eastAsia="de-AT"/>
    </w:rPr>
  </w:style>
  <w:style w:type="paragraph" w:customStyle="1" w:styleId="Numberedheadinglevel1">
    <w:name w:val="Numbered heading level 1"/>
    <w:basedOn w:val="Normal"/>
    <w:next w:val="Normal"/>
    <w:qFormat/>
    <w:rsid w:val="00BF691C"/>
    <w:pPr>
      <w:numPr>
        <w:numId w:val="3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3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3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n-GB" w:eastAsia="de-DE"/>
    </w:rPr>
  </w:style>
  <w:style w:type="paragraph" w:styleId="Revision">
    <w:name w:val="Revision"/>
    <w:hidden/>
    <w:uiPriority w:val="99"/>
    <w:semiHidden/>
    <w:rsid w:val="0089454F"/>
    <w:rPr>
      <w:rFonts w:ascii="Verdana" w:hAnsi="Verdana"/>
      <w:szCs w:val="24"/>
      <w:lang w:val="en-GB"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41"/>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n-GB"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table" w:styleId="TableGrid">
    <w:name w:val="Table Grid"/>
    <w:basedOn w:val="TableNormal"/>
    <w:uiPriority w:val="59"/>
    <w:rsid w:val="00E05204"/>
    <w:rPr>
      <w:lang w:val="nl-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1A5D"/>
    <w:pPr>
      <w:spacing w:before="120" w:after="120"/>
      <w:jc w:val="both"/>
    </w:pPr>
    <w:rPr>
      <w:rFonts w:ascii="Verdana" w:hAnsi="Verdana"/>
      <w:szCs w:val="24"/>
      <w:lang w:val="en-GB"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n-GB"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1B5CC0"/>
    <w:pPr>
      <w:spacing w:before="0" w:after="0"/>
      <w:ind w:left="33"/>
    </w:pPr>
    <w:rPr>
      <w:rFonts w:ascii="Times New Roman" w:hAnsi="Times New Roman"/>
      <w:szCs w:val="17"/>
      <w:u w:val="single"/>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1B5CC0"/>
    <w:rPr>
      <w:szCs w:val="17"/>
      <w:u w:val="single"/>
      <w:lang w:val="en-GB" w:eastAsia="de-DE" w:bidi="ar-SA"/>
    </w:rPr>
  </w:style>
  <w:style w:type="paragraph" w:customStyle="1" w:styleId="InstructionsText2">
    <w:name w:val="Instructions Text 2"/>
    <w:basedOn w:val="InstructionsText"/>
    <w:qFormat/>
    <w:rsid w:val="00D02FE4"/>
    <w:pPr>
      <w:numPr>
        <w:numId w:val="28"/>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rsid w:val="001128AA"/>
    <w:rPr>
      <w:sz w:val="16"/>
      <w:szCs w:val="16"/>
    </w:rPr>
  </w:style>
  <w:style w:type="paragraph" w:styleId="CommentText">
    <w:name w:val="annotation text"/>
    <w:basedOn w:val="Normal"/>
    <w:link w:val="CommentTextChar"/>
    <w:rsid w:val="001128AA"/>
    <w:rPr>
      <w:szCs w:val="20"/>
    </w:rPr>
  </w:style>
  <w:style w:type="character" w:customStyle="1" w:styleId="CommentTextChar">
    <w:name w:val="Comment Text Char"/>
    <w:link w:val="CommentText"/>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rsid w:val="00392C32"/>
    <w:pPr>
      <w:tabs>
        <w:tab w:val="center" w:pos="4536"/>
        <w:tab w:val="right" w:pos="9072"/>
      </w:tabs>
      <w:spacing w:before="0" w:after="0"/>
      <w:jc w:val="left"/>
    </w:pPr>
    <w:rPr>
      <w:rFonts w:ascii="Times New Roman" w:hAnsi="Times New Roman"/>
      <w:sz w:val="24"/>
      <w:lang w:val="de-AT" w:eastAsia="de-AT"/>
    </w:rPr>
  </w:style>
  <w:style w:type="paragraph" w:customStyle="1" w:styleId="Numberedheadinglevel1">
    <w:name w:val="Numbered heading level 1"/>
    <w:basedOn w:val="Normal"/>
    <w:next w:val="Normal"/>
    <w:qFormat/>
    <w:rsid w:val="00BF691C"/>
    <w:pPr>
      <w:numPr>
        <w:numId w:val="3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3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3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n-GB" w:eastAsia="de-DE"/>
    </w:rPr>
  </w:style>
  <w:style w:type="paragraph" w:styleId="Revision">
    <w:name w:val="Revision"/>
    <w:hidden/>
    <w:uiPriority w:val="99"/>
    <w:semiHidden/>
    <w:rsid w:val="0089454F"/>
    <w:rPr>
      <w:rFonts w:ascii="Verdana" w:hAnsi="Verdana"/>
      <w:szCs w:val="24"/>
      <w:lang w:val="en-GB"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41"/>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n-GB"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en-IE" w:eastAsia="fr-FR"/>
    </w:rPr>
  </w:style>
  <w:style w:type="table" w:styleId="TableGrid">
    <w:name w:val="Table Grid"/>
    <w:basedOn w:val="TableNormal"/>
    <w:uiPriority w:val="59"/>
    <w:rsid w:val="00E05204"/>
    <w:rPr>
      <w:lang w:val="nl-N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7B630-FECF-4FAA-9278-23D04A7E192D}">
  <ds:schemaRefs>
    <ds:schemaRef ds:uri="http://schemas.openxmlformats.org/officeDocument/2006/bibliography"/>
  </ds:schemaRefs>
</ds:datastoreItem>
</file>

<file path=customXml/itemProps2.xml><?xml version="1.0" encoding="utf-8"?>
<ds:datastoreItem xmlns:ds="http://schemas.openxmlformats.org/officeDocument/2006/customXml" ds:itemID="{AF193023-AF29-43FF-843E-2A2FD81ED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601</Words>
  <Characters>3429</Characters>
  <Application>Microsoft Office Word</Application>
  <DocSecurity>0</DocSecurity>
  <Lines>28</Lines>
  <Paragraphs>8</Paragraphs>
  <ScaleCrop>false</ScaleCrop>
  <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2014-07-22T14:39:00Z</dcterms:created>
  <dcterms:modified xsi:type="dcterms:W3CDTF">2014-07-22T14:40:00Z</dcterms:modified>
</cp:coreProperties>
</file>