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EE20D" w14:textId="77777777" w:rsidR="004D4419" w:rsidRPr="000F30A6" w:rsidRDefault="004D4419" w:rsidP="00A33695">
      <w:pPr>
        <w:jc w:val="center"/>
        <w:rPr>
          <w:rFonts w:ascii="Times New Roman" w:hAnsi="Times New Roman"/>
          <w:b/>
          <w:sz w:val="28"/>
          <w:szCs w:val="28"/>
        </w:rPr>
      </w:pPr>
      <w:bookmarkStart w:id="0" w:name="_Toc262568021"/>
      <w:bookmarkStart w:id="1" w:name="_Toc295829847"/>
      <w:r w:rsidRPr="000F30A6">
        <w:rPr>
          <w:rFonts w:ascii="Times New Roman" w:hAnsi="Times New Roman"/>
          <w:b/>
          <w:sz w:val="28"/>
          <w:szCs w:val="28"/>
        </w:rPr>
        <w:t>EN</w:t>
      </w:r>
    </w:p>
    <w:p w14:paraId="2E12D149" w14:textId="77777777"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14:paraId="22F398B7" w14:textId="77777777"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14:paraId="76366AFC" w14:textId="77777777" w:rsidR="00436204" w:rsidRPr="000F30A6" w:rsidRDefault="00436204" w:rsidP="00C87CEE">
      <w:pPr>
        <w:jc w:val="center"/>
        <w:rPr>
          <w:rFonts w:ascii="Times New Roman" w:hAnsi="Times New Roman"/>
          <w:b/>
          <w:sz w:val="24"/>
          <w:lang w:eastAsia="de-DE"/>
        </w:rPr>
      </w:pPr>
    </w:p>
    <w:p w14:paraId="0D551414" w14:textId="56B07724" w:rsidR="004C7E4F" w:rsidRDefault="00745369">
      <w:pPr>
        <w:pStyle w:val="TOC2"/>
        <w:rPr>
          <w:rFonts w:asciiTheme="minorHAnsi" w:eastAsiaTheme="minorEastAsia" w:hAnsiTheme="minorHAnsi" w:cstheme="minorBidi"/>
          <w:b w:val="0"/>
          <w:smallCaps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5720567" w:history="1">
        <w:r w:rsidR="004C7E4F" w:rsidRPr="002D398C">
          <w:rPr>
            <w:rStyle w:val="Hyperlink"/>
            <w:rFonts w:ascii="Times New Roman" w:hAnsi="Times New Roman"/>
          </w:rPr>
          <w:t>DEFINITION OF THE SUPERVISORY BENCHMARK PORTFOLIOS</w:t>
        </w:r>
        <w:r w:rsidR="004C7E4F">
          <w:rPr>
            <w:webHidden/>
          </w:rPr>
          <w:tab/>
        </w:r>
        <w:r w:rsidR="004C7E4F">
          <w:rPr>
            <w:webHidden/>
          </w:rPr>
          <w:fldChar w:fldCharType="begin"/>
        </w:r>
        <w:r w:rsidR="004C7E4F">
          <w:rPr>
            <w:webHidden/>
          </w:rPr>
          <w:instrText xml:space="preserve"> PAGEREF _Toc5720567 \h </w:instrText>
        </w:r>
        <w:r w:rsidR="004C7E4F">
          <w:rPr>
            <w:webHidden/>
          </w:rPr>
        </w:r>
        <w:r w:rsidR="004C7E4F">
          <w:rPr>
            <w:webHidden/>
          </w:rPr>
          <w:fldChar w:fldCharType="separate"/>
        </w:r>
        <w:r w:rsidR="004C7E4F">
          <w:rPr>
            <w:webHidden/>
          </w:rPr>
          <w:t>2</w:t>
        </w:r>
        <w:r w:rsidR="004C7E4F">
          <w:rPr>
            <w:webHidden/>
          </w:rPr>
          <w:fldChar w:fldCharType="end"/>
        </w:r>
      </w:hyperlink>
    </w:p>
    <w:p w14:paraId="13F002E2" w14:textId="73780BCE" w:rsidR="004C7E4F" w:rsidRDefault="00FF4561">
      <w:pPr>
        <w:pStyle w:val="TOC3"/>
        <w:rPr>
          <w:rFonts w:asciiTheme="minorHAnsi" w:eastAsiaTheme="minorEastAsia" w:hAnsiTheme="minorHAnsi" w:cstheme="minorBidi"/>
          <w:smallCaps w:val="0"/>
          <w:sz w:val="22"/>
          <w:szCs w:val="22"/>
          <w:lang w:eastAsia="en-GB"/>
        </w:rPr>
      </w:pPr>
      <w:hyperlink w:anchor="_Toc5720568" w:history="1">
        <w:r w:rsidR="004C7E4F" w:rsidRPr="002D398C">
          <w:rPr>
            <w:rStyle w:val="Hyperlink"/>
          </w:rPr>
          <w:t>C 101 – Definition of Low Default Portfolio counterparties</w:t>
        </w:r>
        <w:r w:rsidR="004C7E4F">
          <w:rPr>
            <w:webHidden/>
          </w:rPr>
          <w:tab/>
        </w:r>
        <w:r w:rsidR="004C7E4F">
          <w:rPr>
            <w:webHidden/>
          </w:rPr>
          <w:fldChar w:fldCharType="begin"/>
        </w:r>
        <w:r w:rsidR="004C7E4F">
          <w:rPr>
            <w:webHidden/>
          </w:rPr>
          <w:instrText xml:space="preserve"> PAGEREF _Toc5720568 \h </w:instrText>
        </w:r>
        <w:r w:rsidR="004C7E4F">
          <w:rPr>
            <w:webHidden/>
          </w:rPr>
        </w:r>
        <w:r w:rsidR="004C7E4F">
          <w:rPr>
            <w:webHidden/>
          </w:rPr>
          <w:fldChar w:fldCharType="separate"/>
        </w:r>
        <w:r w:rsidR="004C7E4F">
          <w:rPr>
            <w:webHidden/>
          </w:rPr>
          <w:t>2</w:t>
        </w:r>
        <w:r w:rsidR="004C7E4F">
          <w:rPr>
            <w:webHidden/>
          </w:rPr>
          <w:fldChar w:fldCharType="end"/>
        </w:r>
      </w:hyperlink>
    </w:p>
    <w:p w14:paraId="79AB53BE" w14:textId="6A9DBB14" w:rsidR="004C7E4F" w:rsidRDefault="00FF4561">
      <w:pPr>
        <w:pStyle w:val="TOC3"/>
        <w:rPr>
          <w:rFonts w:asciiTheme="minorHAnsi" w:eastAsiaTheme="minorEastAsia" w:hAnsiTheme="minorHAnsi" w:cstheme="minorBidi"/>
          <w:smallCaps w:val="0"/>
          <w:sz w:val="22"/>
          <w:szCs w:val="22"/>
          <w:lang w:eastAsia="en-GB"/>
        </w:rPr>
      </w:pPr>
      <w:hyperlink w:anchor="_Toc5720569" w:history="1">
        <w:r w:rsidR="004C7E4F" w:rsidRPr="002D398C">
          <w:rPr>
            <w:rStyle w:val="Hyperlink"/>
          </w:rPr>
          <w:t>C 102 – Definition of Low Default Portfolios</w:t>
        </w:r>
        <w:r w:rsidR="004C7E4F">
          <w:rPr>
            <w:webHidden/>
          </w:rPr>
          <w:tab/>
        </w:r>
        <w:r w:rsidR="004C7E4F">
          <w:rPr>
            <w:webHidden/>
          </w:rPr>
          <w:fldChar w:fldCharType="begin"/>
        </w:r>
        <w:r w:rsidR="004C7E4F">
          <w:rPr>
            <w:webHidden/>
          </w:rPr>
          <w:instrText xml:space="preserve"> PAGEREF _Toc5720569 \h </w:instrText>
        </w:r>
        <w:r w:rsidR="004C7E4F">
          <w:rPr>
            <w:webHidden/>
          </w:rPr>
        </w:r>
        <w:r w:rsidR="004C7E4F">
          <w:rPr>
            <w:webHidden/>
          </w:rPr>
          <w:fldChar w:fldCharType="separate"/>
        </w:r>
        <w:r w:rsidR="004C7E4F">
          <w:rPr>
            <w:webHidden/>
          </w:rPr>
          <w:t>4</w:t>
        </w:r>
        <w:r w:rsidR="004C7E4F">
          <w:rPr>
            <w:webHidden/>
          </w:rPr>
          <w:fldChar w:fldCharType="end"/>
        </w:r>
      </w:hyperlink>
    </w:p>
    <w:p w14:paraId="3CB89057" w14:textId="09C37B8C" w:rsidR="004C7E4F" w:rsidRDefault="00FF4561">
      <w:pPr>
        <w:pStyle w:val="TOC3"/>
        <w:rPr>
          <w:rFonts w:asciiTheme="minorHAnsi" w:eastAsiaTheme="minorEastAsia" w:hAnsiTheme="minorHAnsi" w:cstheme="minorBidi"/>
          <w:smallCaps w:val="0"/>
          <w:sz w:val="22"/>
          <w:szCs w:val="22"/>
          <w:lang w:eastAsia="en-GB"/>
        </w:rPr>
      </w:pPr>
      <w:hyperlink w:anchor="_Toc5720570" w:history="1">
        <w:r w:rsidR="004C7E4F" w:rsidRPr="002D398C">
          <w:rPr>
            <w:rStyle w:val="Hyperlink"/>
          </w:rPr>
          <w:t>C 103 – Definition of High Default Portfolios</w:t>
        </w:r>
        <w:r w:rsidR="004C7E4F">
          <w:rPr>
            <w:webHidden/>
          </w:rPr>
          <w:tab/>
        </w:r>
        <w:r w:rsidR="004C7E4F">
          <w:rPr>
            <w:webHidden/>
          </w:rPr>
          <w:fldChar w:fldCharType="begin"/>
        </w:r>
        <w:r w:rsidR="004C7E4F">
          <w:rPr>
            <w:webHidden/>
          </w:rPr>
          <w:instrText xml:space="preserve"> PAGEREF _Toc5720570 \h </w:instrText>
        </w:r>
        <w:r w:rsidR="004C7E4F">
          <w:rPr>
            <w:webHidden/>
          </w:rPr>
        </w:r>
        <w:r w:rsidR="004C7E4F">
          <w:rPr>
            <w:webHidden/>
          </w:rPr>
          <w:fldChar w:fldCharType="separate"/>
        </w:r>
        <w:r w:rsidR="004C7E4F">
          <w:rPr>
            <w:webHidden/>
          </w:rPr>
          <w:t>11</w:t>
        </w:r>
        <w:r w:rsidR="004C7E4F">
          <w:rPr>
            <w:webHidden/>
          </w:rPr>
          <w:fldChar w:fldCharType="end"/>
        </w:r>
      </w:hyperlink>
    </w:p>
    <w:p w14:paraId="093FB110" w14:textId="77777777" w:rsidR="002648B0" w:rsidRPr="000F30A6" w:rsidRDefault="00745369" w:rsidP="00005FFC">
      <w:pPr>
        <w:rPr>
          <w:rFonts w:ascii="Times New Roman" w:hAnsi="Times New Roman"/>
        </w:rPr>
        <w:sectPr w:rsidR="002648B0" w:rsidRPr="000F30A6" w:rsidSect="004D4419">
          <w:footerReference w:type="defaul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14:paraId="029791FA" w14:textId="278F8217" w:rsidR="002648B0" w:rsidRPr="000F30A6" w:rsidRDefault="0003454D" w:rsidP="0003454D">
      <w:pPr>
        <w:pStyle w:val="Heading2"/>
        <w:rPr>
          <w:rFonts w:ascii="Times New Roman" w:hAnsi="Times New Roman"/>
          <w:lang w:val="en-GB"/>
        </w:rPr>
      </w:pPr>
      <w:bookmarkStart w:id="2" w:name="_Toc360188322"/>
      <w:bookmarkStart w:id="3" w:name="_Toc5720567"/>
      <w:r w:rsidRPr="000F30A6">
        <w:rPr>
          <w:rFonts w:ascii="Times New Roman" w:hAnsi="Times New Roman"/>
          <w:lang w:val="en-GB"/>
        </w:rPr>
        <w:lastRenderedPageBreak/>
        <w:t>DEFINITION OF THE SUPERVISORY BENCHMARK PORTFOLIOS</w:t>
      </w:r>
      <w:bookmarkEnd w:id="2"/>
      <w:bookmarkEnd w:id="3"/>
    </w:p>
    <w:p w14:paraId="0C6227AA" w14:textId="19F8AE42" w:rsidR="00BB7D53" w:rsidRPr="00C57F72" w:rsidRDefault="00636633" w:rsidP="004068CD">
      <w:pPr>
        <w:rPr>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exposures to counterparties and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portfolios defined in Annex I, the </w:t>
      </w:r>
      <w:r w:rsidR="0096168A">
        <w:rPr>
          <w:rStyle w:val="FormatvorlageInstructionsTabelleText"/>
          <w:rFonts w:ascii="Times New Roman" w:hAnsi="Times New Roman"/>
        </w:rPr>
        <w:t>columns, labels, legal references and instructions</w:t>
      </w:r>
      <w:r>
        <w:rPr>
          <w:rStyle w:val="FormatvorlageInstructionsTabelleText"/>
          <w:rFonts w:ascii="Times New Roman" w:hAnsi="Times New Roman"/>
        </w:rPr>
        <w:t xml:space="preserve"> provided in this Annex shall apply. </w:t>
      </w:r>
      <w:r w:rsidR="006A2D7B">
        <w:rPr>
          <w:rFonts w:ascii="Times New Roman" w:hAnsi="Times New Roman"/>
        </w:rPr>
        <w:t>Where ‘</w:t>
      </w:r>
      <w:r w:rsidR="00BB7D53" w:rsidRPr="004068CD">
        <w:rPr>
          <w:rFonts w:ascii="Times New Roman" w:hAnsi="Times New Roman"/>
        </w:rPr>
        <w:t>Not applicable</w:t>
      </w:r>
      <w:r w:rsidR="00BB7D53">
        <w:rPr>
          <w:rFonts w:ascii="Times New Roman" w:hAnsi="Times New Roman"/>
        </w:rPr>
        <w:t>’</w:t>
      </w:r>
      <w:r w:rsidR="00BB7D53" w:rsidRPr="004068CD">
        <w:rPr>
          <w:rFonts w:ascii="Times New Roman" w:hAnsi="Times New Roman"/>
        </w:rPr>
        <w:t xml:space="preserve"> is used </w:t>
      </w:r>
      <w:r w:rsidR="006A2D7B">
        <w:rPr>
          <w:rFonts w:ascii="Times New Roman" w:hAnsi="Times New Roman"/>
        </w:rPr>
        <w:t>in Annex 1,</w:t>
      </w:r>
      <w:r w:rsidR="00BB7D53" w:rsidRPr="004068CD">
        <w:rPr>
          <w:rFonts w:ascii="Times New Roman" w:hAnsi="Times New Roman"/>
        </w:rPr>
        <w:t xml:space="preserve"> no specific </w:t>
      </w:r>
      <w:r>
        <w:rPr>
          <w:rFonts w:ascii="Times New Roman" w:hAnsi="Times New Roman"/>
        </w:rPr>
        <w:t>split</w:t>
      </w:r>
      <w:r w:rsidR="006A2D7B">
        <w:rPr>
          <w:rFonts w:ascii="Times New Roman" w:hAnsi="Times New Roman"/>
        </w:rPr>
        <w:t xml:space="preserve"> is </w:t>
      </w:r>
      <w:r>
        <w:rPr>
          <w:rFonts w:ascii="Times New Roman" w:hAnsi="Times New Roman"/>
        </w:rPr>
        <w:t>required</w:t>
      </w:r>
      <w:r w:rsidR="006A2D7B">
        <w:rPr>
          <w:rFonts w:ascii="Times New Roman" w:hAnsi="Times New Roman"/>
        </w:rPr>
        <w:t xml:space="preserve"> for </w:t>
      </w:r>
      <w:r>
        <w:rPr>
          <w:rFonts w:ascii="Times New Roman" w:hAnsi="Times New Roman"/>
        </w:rPr>
        <w:t>the</w:t>
      </w:r>
      <w:r w:rsidR="006A2D7B">
        <w:rPr>
          <w:rFonts w:ascii="Times New Roman" w:hAnsi="Times New Roman"/>
        </w:rPr>
        <w:t xml:space="preserve"> variable</w:t>
      </w:r>
      <w:r w:rsidR="00EE2FA8">
        <w:rPr>
          <w:rFonts w:ascii="Times New Roman" w:hAnsi="Times New Roman"/>
        </w:rPr>
        <w:t xml:space="preserve"> it relates to.</w:t>
      </w:r>
    </w:p>
    <w:p w14:paraId="2C985411" w14:textId="04B7DA6C" w:rsidR="002648B0" w:rsidRDefault="00327E44" w:rsidP="005130CA">
      <w:pPr>
        <w:pStyle w:val="Heading3"/>
        <w:rPr>
          <w:lang w:val="en-GB"/>
        </w:rPr>
      </w:pPr>
      <w:bookmarkStart w:id="4" w:name="_Toc5720568"/>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4"/>
      <w:r w:rsidR="007711E7" w:rsidRPr="000F30A6">
        <w:rPr>
          <w:lang w:val="en-GB"/>
        </w:rPr>
        <w:t xml:space="preserve"> </w:t>
      </w:r>
    </w:p>
    <w:p w14:paraId="1C43128A" w14:textId="39C7F9D5" w:rsidR="004D2347" w:rsidRDefault="004D2347" w:rsidP="004D2347">
      <w:pPr>
        <w:autoSpaceDE w:val="0"/>
        <w:autoSpaceDN w:val="0"/>
        <w:adjustRightInd w:val="0"/>
        <w:spacing w:before="0" w:after="0"/>
        <w:rPr>
          <w:rFonts w:ascii="Times New Roman" w:eastAsia="Arial" w:hAnsi="Times New Roman"/>
          <w:szCs w:val="20"/>
          <w:lang w:eastAsia="zh-CN"/>
        </w:rPr>
      </w:pPr>
      <w:r w:rsidRPr="002C33F4">
        <w:rPr>
          <w:rFonts w:ascii="Times New Roman" w:eastAsia="Arial" w:hAnsi="Times New Roman"/>
          <w:szCs w:val="20"/>
          <w:lang w:eastAsia="zh-CN"/>
        </w:rPr>
        <w:t xml:space="preserve">Only exposures to the counterparties listed in </w:t>
      </w:r>
      <w:r w:rsidR="0059754C">
        <w:rPr>
          <w:rFonts w:ascii="Times New Roman" w:eastAsia="Arial" w:hAnsi="Times New Roman"/>
          <w:szCs w:val="20"/>
          <w:lang w:eastAsia="zh-CN"/>
        </w:rPr>
        <w:t>t</w:t>
      </w:r>
      <w:r w:rsidR="009137AD">
        <w:rPr>
          <w:rFonts w:ascii="Times New Roman" w:eastAsia="Arial" w:hAnsi="Times New Roman"/>
          <w:szCs w:val="20"/>
          <w:lang w:eastAsia="zh-CN"/>
        </w:rPr>
        <w:t xml:space="preserve">emplate </w:t>
      </w:r>
      <w:r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 xml:space="preserve"> shall be reported in template </w:t>
      </w:r>
      <w:r w:rsidR="00431CB8"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II</w:t>
      </w:r>
      <w:r w:rsidRPr="002C33F4">
        <w:rPr>
          <w:rFonts w:ascii="Times New Roman" w:eastAsia="Arial" w:hAnsi="Times New Roman"/>
          <w:szCs w:val="20"/>
          <w:lang w:eastAsia="zh-CN"/>
        </w:rPr>
        <w:t xml:space="preserve">. Exposures to related entities </w:t>
      </w:r>
      <w:r w:rsidR="00630CBB" w:rsidRPr="00AB48D2">
        <w:rPr>
          <w:rFonts w:ascii="Times New Roman" w:eastAsia="Arial" w:hAnsi="Times New Roman"/>
          <w:szCs w:val="20"/>
          <w:lang w:eastAsia="zh-CN"/>
        </w:rPr>
        <w:t xml:space="preserve">of the counterparties listed in </w:t>
      </w:r>
      <w:r w:rsidR="009137AD">
        <w:rPr>
          <w:rFonts w:ascii="Times New Roman" w:eastAsia="Arial" w:hAnsi="Times New Roman"/>
          <w:szCs w:val="20"/>
          <w:lang w:eastAsia="zh-CN"/>
        </w:rPr>
        <w:t xml:space="preserve">Table C </w:t>
      </w:r>
      <w:r w:rsidR="00630CBB" w:rsidRPr="00AB48D2">
        <w:rPr>
          <w:rFonts w:ascii="Times New Roman" w:eastAsia="Arial" w:hAnsi="Times New Roman"/>
          <w:szCs w:val="20"/>
          <w:lang w:eastAsia="zh-CN"/>
        </w:rPr>
        <w:t>101</w:t>
      </w:r>
      <w:r w:rsidR="009137AD">
        <w:rPr>
          <w:rFonts w:ascii="Times New Roman" w:eastAsia="Arial" w:hAnsi="Times New Roman"/>
          <w:szCs w:val="20"/>
          <w:lang w:eastAsia="zh-CN"/>
        </w:rPr>
        <w:t>.00 of Annex I, including</w:t>
      </w:r>
      <w:r w:rsidRPr="002C33F4">
        <w:rPr>
          <w:rFonts w:ascii="Times New Roman" w:eastAsia="Arial" w:hAnsi="Times New Roman"/>
          <w:szCs w:val="20"/>
          <w:lang w:eastAsia="zh-CN"/>
        </w:rPr>
        <w:t xml:space="preserve"> subsidiaries </w:t>
      </w:r>
      <w:r w:rsidR="009137AD">
        <w:rPr>
          <w:rFonts w:ascii="Times New Roman" w:eastAsia="Arial" w:hAnsi="Times New Roman"/>
          <w:szCs w:val="20"/>
          <w:lang w:eastAsia="zh-CN"/>
        </w:rPr>
        <w:t>and</w:t>
      </w:r>
      <w:r w:rsidRPr="002C33F4">
        <w:rPr>
          <w:rFonts w:ascii="Times New Roman" w:eastAsia="Arial" w:hAnsi="Times New Roman"/>
          <w:szCs w:val="20"/>
          <w:lang w:eastAsia="zh-CN"/>
        </w:rPr>
        <w:t xml:space="preserve"> parent companies</w:t>
      </w:r>
      <w:r w:rsidR="009137AD">
        <w:rPr>
          <w:rFonts w:ascii="Times New Roman" w:eastAsia="Arial" w:hAnsi="Times New Roman"/>
          <w:szCs w:val="20"/>
          <w:lang w:eastAsia="zh-CN"/>
        </w:rPr>
        <w:t>,</w:t>
      </w:r>
      <w:r w:rsidRPr="002C33F4">
        <w:rPr>
          <w:rFonts w:ascii="Times New Roman" w:eastAsia="Arial" w:hAnsi="Times New Roman"/>
          <w:szCs w:val="20"/>
          <w:lang w:eastAsia="zh-CN"/>
        </w:rPr>
        <w:t xml:space="preserve"> shall not be reported.</w:t>
      </w:r>
    </w:p>
    <w:p w14:paraId="1AB5D1C0" w14:textId="77777777" w:rsidR="002C33F4" w:rsidRPr="002C33F4" w:rsidRDefault="002C33F4" w:rsidP="004D2347">
      <w:pPr>
        <w:autoSpaceDE w:val="0"/>
        <w:autoSpaceDN w:val="0"/>
        <w:adjustRightInd w:val="0"/>
        <w:spacing w:before="0" w:after="0"/>
        <w:rPr>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14:paraId="569493E4" w14:textId="77777777" w:rsidTr="00491F92">
        <w:tc>
          <w:tcPr>
            <w:tcW w:w="709" w:type="dxa"/>
            <w:shd w:val="clear" w:color="auto" w:fill="D9D9D9"/>
          </w:tcPr>
          <w:p w14:paraId="6ADDE2A9" w14:textId="77777777" w:rsidR="003B4311" w:rsidRPr="000F30A6" w:rsidRDefault="003B4311" w:rsidP="00F753A0">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14:paraId="5D4D5DD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14:paraId="7C154396"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56CECCD3"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14:paraId="4A67DE67" w14:textId="77777777" w:rsidTr="00491F92">
        <w:tc>
          <w:tcPr>
            <w:tcW w:w="709" w:type="dxa"/>
          </w:tcPr>
          <w:p w14:paraId="1CFA787B" w14:textId="261C2FEA"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010</w:t>
            </w:r>
          </w:p>
        </w:tc>
        <w:tc>
          <w:tcPr>
            <w:tcW w:w="1843" w:type="dxa"/>
          </w:tcPr>
          <w:p w14:paraId="4FECDAA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14:paraId="4C8E1070" w14:textId="77777777" w:rsidR="003B4311" w:rsidRPr="000F30A6" w:rsidRDefault="003B4311">
            <w:pPr>
              <w:pStyle w:val="InstructionsText"/>
              <w:rPr>
                <w:rStyle w:val="InstructionsTabelleText"/>
                <w:rFonts w:ascii="Times New Roman" w:hAnsi="Times New Roman"/>
                <w:bCs w:val="0"/>
              </w:rPr>
            </w:pPr>
          </w:p>
        </w:tc>
        <w:tc>
          <w:tcPr>
            <w:tcW w:w="9639" w:type="dxa"/>
          </w:tcPr>
          <w:p w14:paraId="0119809E" w14:textId="77777777" w:rsidR="003B4311" w:rsidRPr="000F30A6" w:rsidRDefault="00ED222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14:paraId="6458F37D" w14:textId="77777777" w:rsidTr="00491F92">
        <w:tc>
          <w:tcPr>
            <w:tcW w:w="709" w:type="dxa"/>
          </w:tcPr>
          <w:p w14:paraId="0DCBE752" w14:textId="7C25A8E9"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020</w:t>
            </w:r>
          </w:p>
        </w:tc>
        <w:tc>
          <w:tcPr>
            <w:tcW w:w="1843" w:type="dxa"/>
          </w:tcPr>
          <w:p w14:paraId="6275E1D2"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14:paraId="5F65157F" w14:textId="77777777" w:rsidR="003B4311" w:rsidRPr="000F30A6" w:rsidRDefault="003B4311">
            <w:pPr>
              <w:pStyle w:val="InstructionsText"/>
              <w:rPr>
                <w:rStyle w:val="InstructionsTabelleText"/>
                <w:rFonts w:ascii="Times New Roman" w:hAnsi="Times New Roman"/>
                <w:bCs w:val="0"/>
              </w:rPr>
            </w:pPr>
          </w:p>
        </w:tc>
        <w:tc>
          <w:tcPr>
            <w:tcW w:w="9639" w:type="dxa"/>
          </w:tcPr>
          <w:p w14:paraId="43F68BAB"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14:paraId="229CE473" w14:textId="77777777" w:rsidTr="00491F92">
        <w:tc>
          <w:tcPr>
            <w:tcW w:w="709" w:type="dxa"/>
          </w:tcPr>
          <w:p w14:paraId="4381F07B" w14:textId="733681F5"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30</w:t>
            </w:r>
          </w:p>
        </w:tc>
        <w:tc>
          <w:tcPr>
            <w:tcW w:w="1843" w:type="dxa"/>
          </w:tcPr>
          <w:p w14:paraId="6AF3720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14:paraId="1869699B" w14:textId="77777777" w:rsidR="003B4311" w:rsidRPr="000F30A6" w:rsidRDefault="003B4311">
            <w:pPr>
              <w:pStyle w:val="InstructionsText"/>
              <w:rPr>
                <w:rStyle w:val="InstructionsTabelleText"/>
                <w:rFonts w:ascii="Times New Roman" w:hAnsi="Times New Roman"/>
                <w:bCs w:val="0"/>
              </w:rPr>
            </w:pPr>
          </w:p>
        </w:tc>
        <w:tc>
          <w:tcPr>
            <w:tcW w:w="9639" w:type="dxa"/>
          </w:tcPr>
          <w:p w14:paraId="1F051FAD"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14:paraId="72F34870" w14:textId="77777777" w:rsidTr="00491F92">
        <w:tc>
          <w:tcPr>
            <w:tcW w:w="709" w:type="dxa"/>
          </w:tcPr>
          <w:p w14:paraId="77F4D6E2" w14:textId="357B86C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40</w:t>
            </w:r>
          </w:p>
        </w:tc>
        <w:tc>
          <w:tcPr>
            <w:tcW w:w="1843" w:type="dxa"/>
          </w:tcPr>
          <w:p w14:paraId="06E48468"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14:paraId="07B83744" w14:textId="77777777" w:rsidR="003B4311" w:rsidRPr="000F30A6" w:rsidRDefault="003B4311">
            <w:pPr>
              <w:pStyle w:val="InstructionsText"/>
              <w:rPr>
                <w:rStyle w:val="InstructionsTabelleText"/>
                <w:rFonts w:ascii="Times New Roman" w:hAnsi="Times New Roman"/>
                <w:bCs w:val="0"/>
              </w:rPr>
            </w:pPr>
          </w:p>
        </w:tc>
        <w:tc>
          <w:tcPr>
            <w:tcW w:w="9639" w:type="dxa"/>
          </w:tcPr>
          <w:p w14:paraId="412CE8FF"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a counterparty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14:paraId="0357D1BD" w14:textId="77777777" w:rsidTr="00491F92">
        <w:tc>
          <w:tcPr>
            <w:tcW w:w="709" w:type="dxa"/>
          </w:tcPr>
          <w:p w14:paraId="7A2EEDAA" w14:textId="05C6EE33"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50</w:t>
            </w:r>
          </w:p>
        </w:tc>
        <w:tc>
          <w:tcPr>
            <w:tcW w:w="1843" w:type="dxa"/>
          </w:tcPr>
          <w:p w14:paraId="7560920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14:paraId="14D03AAB" w14:textId="77777777" w:rsidR="003B4311" w:rsidRPr="000F30A6" w:rsidRDefault="003B4311">
            <w:pPr>
              <w:pStyle w:val="InstructionsText"/>
              <w:rPr>
                <w:rStyle w:val="InstructionsTabelleText"/>
                <w:rFonts w:ascii="Times New Roman" w:hAnsi="Times New Roman"/>
                <w:bCs w:val="0"/>
              </w:rPr>
            </w:pPr>
          </w:p>
        </w:tc>
        <w:tc>
          <w:tcPr>
            <w:tcW w:w="9639" w:type="dxa"/>
          </w:tcPr>
          <w:p w14:paraId="13677748"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r w:rsidR="00145E8B" w:rsidRPr="000F30A6">
              <w:t xml:space="preserve">a </w:t>
            </w:r>
            <w:r w:rsidR="003B4311" w:rsidRPr="000F30A6">
              <w:t>counterpart</w:t>
            </w:r>
            <w:r w:rsidR="00145E8B" w:rsidRPr="000F30A6">
              <w:t>y</w:t>
            </w:r>
            <w:r w:rsidR="00ED2227" w:rsidRPr="000F30A6">
              <w:t>.</w:t>
            </w:r>
          </w:p>
        </w:tc>
      </w:tr>
      <w:tr w:rsidR="003B4311" w:rsidRPr="000F30A6" w14:paraId="3F194883" w14:textId="77777777" w:rsidTr="00491F92">
        <w:tc>
          <w:tcPr>
            <w:tcW w:w="709" w:type="dxa"/>
          </w:tcPr>
          <w:p w14:paraId="5B15E533" w14:textId="41D19446"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60</w:t>
            </w:r>
          </w:p>
        </w:tc>
        <w:tc>
          <w:tcPr>
            <w:tcW w:w="1843" w:type="dxa"/>
          </w:tcPr>
          <w:p w14:paraId="7206AF7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14:paraId="05855AB2" w14:textId="77777777" w:rsidR="003B4311" w:rsidRPr="000F30A6" w:rsidRDefault="003B4311">
            <w:pPr>
              <w:pStyle w:val="InstructionsText"/>
              <w:rPr>
                <w:rStyle w:val="InstructionsTabelleText"/>
                <w:rFonts w:ascii="Times New Roman" w:hAnsi="Times New Roman"/>
                <w:bCs w:val="0"/>
              </w:rPr>
            </w:pPr>
          </w:p>
        </w:tc>
        <w:tc>
          <w:tcPr>
            <w:tcW w:w="9639" w:type="dxa"/>
          </w:tcPr>
          <w:p w14:paraId="67F50DA4" w14:textId="77777777" w:rsidR="003B4311" w:rsidRPr="000F30A6" w:rsidRDefault="004068CD">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14:paraId="3556047F" w14:textId="77777777" w:rsidTr="00491F92">
        <w:tc>
          <w:tcPr>
            <w:tcW w:w="709" w:type="dxa"/>
          </w:tcPr>
          <w:p w14:paraId="47FF8DB3" w14:textId="3D4EB13A"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70</w:t>
            </w:r>
          </w:p>
        </w:tc>
        <w:tc>
          <w:tcPr>
            <w:tcW w:w="1843" w:type="dxa"/>
          </w:tcPr>
          <w:p w14:paraId="31EBEA2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14:paraId="42821FF3" w14:textId="77777777" w:rsidR="003B4311" w:rsidRPr="000F30A6" w:rsidRDefault="003B4311">
            <w:pPr>
              <w:pStyle w:val="InstructionsText"/>
              <w:rPr>
                <w:rStyle w:val="InstructionsTabelleText"/>
                <w:rFonts w:ascii="Times New Roman" w:hAnsi="Times New Roman"/>
                <w:bCs w:val="0"/>
              </w:rPr>
            </w:pPr>
          </w:p>
        </w:tc>
        <w:tc>
          <w:tcPr>
            <w:tcW w:w="9639" w:type="dxa"/>
          </w:tcPr>
          <w:p w14:paraId="151081F3"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14:paraId="4FC6C91E" w14:textId="77777777" w:rsidTr="00491F92">
        <w:tc>
          <w:tcPr>
            <w:tcW w:w="709" w:type="dxa"/>
          </w:tcPr>
          <w:p w14:paraId="3FF73EF9" w14:textId="1B7273F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80</w:t>
            </w:r>
          </w:p>
        </w:tc>
        <w:tc>
          <w:tcPr>
            <w:tcW w:w="1843" w:type="dxa"/>
          </w:tcPr>
          <w:p w14:paraId="0B37B13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14:paraId="7295A3BA" w14:textId="77777777" w:rsidR="003B4311" w:rsidRPr="000F30A6" w:rsidRDefault="003B4311">
            <w:pPr>
              <w:pStyle w:val="InstructionsText"/>
              <w:rPr>
                <w:rStyle w:val="InstructionsTabelleText"/>
                <w:rFonts w:ascii="Times New Roman" w:hAnsi="Times New Roman"/>
                <w:bCs w:val="0"/>
              </w:rPr>
            </w:pPr>
          </w:p>
        </w:tc>
        <w:tc>
          <w:tcPr>
            <w:tcW w:w="9639" w:type="dxa"/>
          </w:tcPr>
          <w:p w14:paraId="71B70B3B" w14:textId="77777777" w:rsidR="00636633"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636633">
              <w:rPr>
                <w:rStyle w:val="InstructionsTabelleText"/>
                <w:rFonts w:ascii="Times New Roman" w:hAnsi="Times New Roman"/>
                <w:bCs w:val="0"/>
              </w:rPr>
              <w:t xml:space="preserve"> t</w:t>
            </w:r>
            <w:r w:rsidR="003B4311" w:rsidRPr="000F30A6">
              <w:rPr>
                <w:rStyle w:val="InstructionsTabelleText"/>
                <w:rFonts w:ascii="Times New Roman" w:hAnsi="Times New Roman"/>
                <w:bCs w:val="0"/>
              </w:rPr>
              <w:t xml:space="preserve">he country of residence </w:t>
            </w:r>
            <w:r w:rsidR="006A2D7B">
              <w:rPr>
                <w:rStyle w:val="InstructionsTabelleText"/>
                <w:rFonts w:ascii="Times New Roman" w:hAnsi="Times New Roman"/>
                <w:bCs w:val="0"/>
              </w:rPr>
              <w:t>(</w:t>
            </w:r>
            <w:r w:rsidR="006A2D7B" w:rsidRPr="000F30A6">
              <w:rPr>
                <w:rStyle w:val="InstructionsTabelleText"/>
                <w:rFonts w:ascii="Times New Roman" w:hAnsi="Times New Roman"/>
                <w:bCs w:val="0"/>
              </w:rPr>
              <w:t>ISO Code o</w:t>
            </w:r>
            <w:r w:rsidR="006A2D7B">
              <w:rPr>
                <w:rStyle w:val="InstructionsTabelleText"/>
                <w:rFonts w:ascii="Times New Roman" w:hAnsi="Times New Roman"/>
                <w:bCs w:val="0"/>
              </w:rPr>
              <w:t>r ‘Other countries’)</w:t>
            </w:r>
            <w:r w:rsidR="006A2D7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of the counterparty.</w:t>
            </w:r>
          </w:p>
          <w:p w14:paraId="1636CF98" w14:textId="6B223594" w:rsidR="003B4311" w:rsidRPr="000F30A6" w:rsidRDefault="00636633">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For the ‘Retail – </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and ‘Retail – </w:t>
            </w:r>
            <w:r w:rsidR="00665BFA">
              <w:rPr>
                <w:rStyle w:val="FormatvorlageInstructionsTabelleText"/>
                <w:rFonts w:ascii="Times New Roman" w:hAnsi="Times New Roman"/>
              </w:rPr>
              <w:t>No</w:t>
            </w:r>
            <w:r w:rsidR="009137AD">
              <w:rPr>
                <w:rStyle w:val="FormatvorlageInstructionsTabelleText"/>
                <w:rFonts w:ascii="Times New Roman" w:hAnsi="Times New Roman"/>
              </w:rPr>
              <w:t>n-</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portfolios, </w:t>
            </w:r>
            <w:r>
              <w:rPr>
                <w:rStyle w:val="FormatvorlageInstructionsTabelleText"/>
                <w:rFonts w:ascii="Times New Roman" w:hAnsi="Times New Roman"/>
              </w:rPr>
              <w:t xml:space="preserve">exposures shall be split into parts based on the </w:t>
            </w:r>
            <w:r w:rsidRPr="000F30A6">
              <w:rPr>
                <w:rStyle w:val="FormatvorlageInstructionsTabelleText"/>
                <w:rFonts w:ascii="Times New Roman" w:hAnsi="Times New Roman"/>
              </w:rPr>
              <w:t>location of the collateral.</w:t>
            </w:r>
            <w:r w:rsidR="00130210" w:rsidRPr="000F30A6">
              <w:rPr>
                <w:rStyle w:val="InstructionsTabelleText"/>
                <w:rFonts w:ascii="Times New Roman" w:hAnsi="Times New Roman"/>
                <w:bCs w:val="0"/>
              </w:rPr>
              <w:t xml:space="preserve"> </w:t>
            </w:r>
          </w:p>
        </w:tc>
      </w:tr>
      <w:tr w:rsidR="003B4311" w:rsidRPr="000F30A6" w14:paraId="023EBB87" w14:textId="77777777" w:rsidTr="00491F92">
        <w:tc>
          <w:tcPr>
            <w:tcW w:w="709" w:type="dxa"/>
          </w:tcPr>
          <w:p w14:paraId="181E6801" w14:textId="26F8D7C2"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090</w:t>
            </w:r>
          </w:p>
        </w:tc>
        <w:tc>
          <w:tcPr>
            <w:tcW w:w="1843" w:type="dxa"/>
          </w:tcPr>
          <w:p w14:paraId="6188BB9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14:paraId="55925A4A" w14:textId="77777777" w:rsidR="003B4311" w:rsidRPr="000F30A6" w:rsidRDefault="003B4311">
            <w:pPr>
              <w:pStyle w:val="InstructionsText"/>
              <w:rPr>
                <w:rStyle w:val="InstructionsTabelleText"/>
                <w:rFonts w:ascii="Times New Roman" w:hAnsi="Times New Roman"/>
                <w:bCs w:val="0"/>
              </w:rPr>
            </w:pPr>
          </w:p>
        </w:tc>
        <w:tc>
          <w:tcPr>
            <w:tcW w:w="9639" w:type="dxa"/>
          </w:tcPr>
          <w:p w14:paraId="6A9EA411" w14:textId="77777777" w:rsidR="003B4311" w:rsidRPr="000F30A6" w:rsidRDefault="0030628E">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counterpart</w:t>
            </w:r>
            <w:r w:rsidR="00BB7D53">
              <w:rPr>
                <w:rStyle w:val="InstructionsTabelleText"/>
                <w:rFonts w:ascii="Times New Roman" w:hAnsi="Times New Roman"/>
                <w:bCs w:val="0"/>
              </w:rPr>
              <w:t>y</w:t>
            </w:r>
            <w:r w:rsidRPr="000F30A6">
              <w:rPr>
                <w:rStyle w:val="InstructionsTabelleText"/>
                <w:rFonts w:ascii="Times New Roman" w:hAnsi="Times New Roman"/>
                <w:bCs w:val="0"/>
              </w:rPr>
              <w:t xml:space="preserve"> is assigned one of the following names</w:t>
            </w:r>
            <w:r w:rsidR="00ED2227" w:rsidRPr="000F30A6">
              <w:rPr>
                <w:rStyle w:val="InstructionsTabelleText"/>
                <w:rFonts w:ascii="Times New Roman" w:hAnsi="Times New Roman"/>
                <w:bCs w:val="0"/>
              </w:rPr>
              <w:t>:</w:t>
            </w:r>
          </w:p>
          <w:p w14:paraId="6309228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14:paraId="707F5728"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14:paraId="603F94D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14:paraId="3F2BF1AA" w14:textId="77777777" w:rsidTr="00491F92">
        <w:tc>
          <w:tcPr>
            <w:tcW w:w="709" w:type="dxa"/>
          </w:tcPr>
          <w:p w14:paraId="3BACEA55" w14:textId="3BFF9AA6"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100</w:t>
            </w:r>
          </w:p>
        </w:tc>
        <w:tc>
          <w:tcPr>
            <w:tcW w:w="1843" w:type="dxa"/>
          </w:tcPr>
          <w:p w14:paraId="73A692D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14:paraId="585D7D9B" w14:textId="4DE3FC2D" w:rsidR="003B4311" w:rsidRPr="000F30A6" w:rsidRDefault="003B4311">
            <w:pPr>
              <w:pStyle w:val="InstructionsText"/>
              <w:rPr>
                <w:rStyle w:val="InstructionsTabelleText"/>
                <w:rFonts w:ascii="Times New Roman" w:hAnsi="Times New Roman"/>
                <w:bCs w:val="0"/>
              </w:rPr>
            </w:pPr>
          </w:p>
        </w:tc>
        <w:tc>
          <w:tcPr>
            <w:tcW w:w="9639" w:type="dxa"/>
          </w:tcPr>
          <w:p w14:paraId="15A8823F" w14:textId="77777777" w:rsidR="003B4311" w:rsidRPr="000F30A6"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sidRPr="000F30A6">
              <w:rPr>
                <w:rStyle w:val="InstructionsTabelleText"/>
                <w:rFonts w:ascii="Times New Roman" w:hAnsi="Times New Roman"/>
                <w:bCs w:val="0"/>
              </w:rPr>
              <w:t xml:space="preserve"> </w:t>
            </w:r>
            <w:r w:rsidR="0091445D">
              <w:rPr>
                <w:rStyle w:val="InstructionsTabelleText"/>
                <w:rFonts w:ascii="Times New Roman" w:hAnsi="Times New Roman"/>
                <w:bCs w:val="0"/>
              </w:rPr>
              <w:t>the economic sector of the counterparty</w:t>
            </w:r>
            <w:r w:rsidR="003B4311" w:rsidRPr="000F30A6">
              <w:rPr>
                <w:rStyle w:val="InstructionsTabelleText"/>
                <w:rFonts w:ascii="Times New Roman" w:hAnsi="Times New Roman"/>
                <w:bCs w:val="0"/>
              </w:rPr>
              <w:t>:</w:t>
            </w:r>
          </w:p>
          <w:p w14:paraId="7C9963AE" w14:textId="77777777" w:rsidR="005C0823" w:rsidRDefault="005C0823">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Central banks</w:t>
            </w:r>
            <w:r w:rsidR="003A2169">
              <w:rPr>
                <w:rStyle w:val="InstructionsTabelleText"/>
                <w:rFonts w:ascii="Times New Roman" w:hAnsi="Times New Roman"/>
                <w:bCs w:val="0"/>
              </w:rPr>
              <w:t>;</w:t>
            </w:r>
          </w:p>
          <w:p w14:paraId="2391FE47"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General Governments;</w:t>
            </w:r>
          </w:p>
          <w:p w14:paraId="32D4AB35"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Credit institutions;</w:t>
            </w:r>
          </w:p>
          <w:p w14:paraId="23B8D9B0"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p>
          <w:p w14:paraId="0583E8B8" w14:textId="7A26B437"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p>
          <w:p w14:paraId="39DC8F74" w14:textId="2F362BB9" w:rsidR="003469B6" w:rsidRPr="000F30A6" w:rsidRDefault="003469B6">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Households;</w:t>
            </w:r>
          </w:p>
          <w:p w14:paraId="0342BBF2" w14:textId="747194D0"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004068CD" w:rsidRPr="000F30A6">
              <w:rPr>
                <w:rStyle w:val="InstructionsTabelleText"/>
                <w:rFonts w:ascii="Times New Roman" w:hAnsi="Times New Roman"/>
                <w:bCs w:val="0"/>
              </w:rPr>
              <w:t>.</w:t>
            </w:r>
          </w:p>
          <w:p w14:paraId="4466EA38" w14:textId="77777777" w:rsidR="002C33F4" w:rsidRDefault="002C33F4">
            <w:pPr>
              <w:pStyle w:val="InstructionsText"/>
              <w:rPr>
                <w:rStyle w:val="InstructionsTabelleText"/>
                <w:rFonts w:ascii="Times New Roman" w:hAnsi="Times New Roman"/>
                <w:bCs w:val="0"/>
              </w:rPr>
            </w:pPr>
          </w:p>
          <w:p w14:paraId="2AB8DA15" w14:textId="75D8DAF1" w:rsidR="00EC057B" w:rsidRPr="009137AD" w:rsidRDefault="00CE13D9" w:rsidP="007C269F">
            <w:pPr>
              <w:autoSpaceDE w:val="0"/>
              <w:autoSpaceDN w:val="0"/>
              <w:adjustRightInd w:val="0"/>
              <w:spacing w:before="0" w:after="0"/>
              <w:rPr>
                <w:rFonts w:ascii="Times New Roman" w:hAnsi="Times New Roman"/>
                <w:bCs/>
                <w:szCs w:val="20"/>
                <w:lang w:val="en-US" w:eastAsia="de-DE"/>
              </w:rPr>
            </w:pPr>
            <w:r w:rsidRPr="00CE13D9">
              <w:rPr>
                <w:rFonts w:ascii="Times New Roman" w:hAnsi="Times New Roman"/>
                <w:bCs/>
                <w:szCs w:val="20"/>
                <w:lang w:eastAsia="de-DE"/>
              </w:rPr>
              <w:t>The assignment of counterparties to sectors</w:t>
            </w:r>
            <w:r>
              <w:rPr>
                <w:rFonts w:ascii="Times New Roman" w:hAnsi="Times New Roman"/>
                <w:bCs/>
                <w:szCs w:val="20"/>
                <w:lang w:eastAsia="de-DE"/>
              </w:rPr>
              <w:t xml:space="preserve"> </w:t>
            </w:r>
            <w:r w:rsidRPr="00CE13D9">
              <w:rPr>
                <w:rFonts w:ascii="Times New Roman" w:hAnsi="Times New Roman"/>
                <w:bCs/>
                <w:szCs w:val="20"/>
                <w:lang w:eastAsia="de-DE"/>
              </w:rPr>
              <w:t xml:space="preserve">shall be </w:t>
            </w:r>
            <w:r w:rsidR="009137AD">
              <w:rPr>
                <w:rFonts w:ascii="Times New Roman" w:hAnsi="Times New Roman"/>
                <w:bCs/>
                <w:szCs w:val="20"/>
                <w:lang w:eastAsia="de-DE"/>
              </w:rPr>
              <w:t xml:space="preserve">made in accordance with </w:t>
            </w:r>
            <w:r>
              <w:rPr>
                <w:rFonts w:ascii="Times New Roman" w:hAnsi="Times New Roman"/>
                <w:bCs/>
                <w:szCs w:val="20"/>
                <w:lang w:eastAsia="de-DE"/>
              </w:rPr>
              <w:t xml:space="preserve">the instructions in </w:t>
            </w:r>
            <w:r w:rsidRPr="00CE13D9">
              <w:rPr>
                <w:rFonts w:ascii="Times New Roman" w:hAnsi="Times New Roman"/>
                <w:bCs/>
                <w:szCs w:val="20"/>
                <w:lang w:eastAsia="de-DE"/>
              </w:rPr>
              <w:t>Annex V part 1 paragraph 35 of Commission Implementing Regulation (EU)</w:t>
            </w:r>
            <w:r w:rsidR="009137AD">
              <w:rPr>
                <w:rFonts w:ascii="Times New Roman" w:hAnsi="Times New Roman"/>
                <w:bCs/>
                <w:szCs w:val="20"/>
                <w:lang w:eastAsia="de-DE"/>
              </w:rPr>
              <w:t xml:space="preserve"> No </w:t>
            </w:r>
            <w:r w:rsidRPr="00CE13D9">
              <w:rPr>
                <w:rFonts w:ascii="Times New Roman" w:hAnsi="Times New Roman"/>
                <w:bCs/>
                <w:szCs w:val="20"/>
                <w:lang w:eastAsia="de-DE"/>
              </w:rPr>
              <w:t>6</w:t>
            </w:r>
            <w:r w:rsidR="009137AD">
              <w:rPr>
                <w:rFonts w:ascii="Times New Roman" w:hAnsi="Times New Roman"/>
                <w:bCs/>
                <w:szCs w:val="20"/>
                <w:lang w:eastAsia="de-DE"/>
              </w:rPr>
              <w:t>80</w:t>
            </w:r>
            <w:r w:rsidRPr="00CE13D9">
              <w:rPr>
                <w:rFonts w:ascii="Times New Roman" w:hAnsi="Times New Roman"/>
                <w:bCs/>
                <w:szCs w:val="20"/>
                <w:lang w:eastAsia="de-DE"/>
              </w:rPr>
              <w:t>/</w:t>
            </w:r>
            <w:r w:rsidR="009137AD">
              <w:rPr>
                <w:rFonts w:ascii="Times New Roman" w:hAnsi="Times New Roman"/>
                <w:bCs/>
                <w:szCs w:val="20"/>
                <w:lang w:eastAsia="de-DE"/>
              </w:rPr>
              <w:t>2014</w:t>
            </w:r>
            <w:r w:rsidR="009137AD">
              <w:rPr>
                <w:rStyle w:val="FootnoteReference"/>
                <w:bCs/>
                <w:lang w:eastAsia="de-DE"/>
              </w:rPr>
              <w:footnoteReference w:id="1"/>
            </w:r>
            <w:ins w:id="5" w:author="Susanne Roehrig" w:date="2020-10-29T16:14:00Z">
              <w:r w:rsidR="00EC057B">
                <w:rPr>
                  <w:rFonts w:ascii="Times New Roman" w:hAnsi="Times New Roman"/>
                  <w:bCs/>
                  <w:szCs w:val="20"/>
                  <w:lang w:eastAsia="de-DE"/>
                </w:rPr>
                <w:t xml:space="preserve"> for all </w:t>
              </w:r>
            </w:ins>
            <w:ins w:id="6" w:author="Susanne Roehrig" w:date="2020-10-29T16:18:00Z">
              <w:r w:rsidR="00EC057B">
                <w:rPr>
                  <w:rFonts w:ascii="Times New Roman" w:hAnsi="Times New Roman"/>
                  <w:bCs/>
                  <w:szCs w:val="20"/>
                  <w:lang w:eastAsia="de-DE"/>
                </w:rPr>
                <w:t>counterparties</w:t>
              </w:r>
            </w:ins>
            <w:ins w:id="7" w:author="Susanne Roehrig" w:date="2020-10-29T16:14:00Z">
              <w:r w:rsidR="00EC057B">
                <w:rPr>
                  <w:rFonts w:ascii="Times New Roman" w:hAnsi="Times New Roman"/>
                  <w:bCs/>
                  <w:szCs w:val="20"/>
                  <w:lang w:eastAsia="de-DE"/>
                </w:rPr>
                <w:t xml:space="preserve"> </w:t>
              </w:r>
            </w:ins>
            <w:ins w:id="8" w:author="Susanne Roehrig" w:date="2020-10-29T18:28:00Z">
              <w:r w:rsidR="00AE12C8">
                <w:rPr>
                  <w:rFonts w:ascii="Times New Roman" w:hAnsi="Times New Roman"/>
                  <w:bCs/>
                  <w:szCs w:val="20"/>
                  <w:lang w:eastAsia="de-DE"/>
                </w:rPr>
                <w:t>except</w:t>
              </w:r>
            </w:ins>
            <w:bookmarkStart w:id="9" w:name="_GoBack"/>
            <w:bookmarkEnd w:id="9"/>
            <w:ins w:id="10" w:author="Susanne Roehrig" w:date="2020-10-29T16:14:00Z">
              <w:r w:rsidR="00EC057B">
                <w:rPr>
                  <w:rFonts w:ascii="Times New Roman" w:hAnsi="Times New Roman"/>
                  <w:bCs/>
                  <w:szCs w:val="20"/>
                  <w:lang w:eastAsia="de-DE"/>
                </w:rPr>
                <w:t xml:space="preserve"> for</w:t>
              </w:r>
            </w:ins>
            <w:ins w:id="11" w:author="Susanne Roehrig" w:date="2020-10-29T16:16:00Z">
              <w:r w:rsidR="00EC057B">
                <w:rPr>
                  <w:rFonts w:ascii="Times New Roman" w:hAnsi="Times New Roman"/>
                  <w:bCs/>
                  <w:szCs w:val="20"/>
                  <w:lang w:eastAsia="de-DE"/>
                </w:rPr>
                <w:t xml:space="preserve"> the </w:t>
              </w:r>
            </w:ins>
            <w:ins w:id="12" w:author="Susanne Roehrig" w:date="2020-10-29T16:17:00Z">
              <w:r w:rsidR="00EC057B">
                <w:rPr>
                  <w:rFonts w:ascii="Times New Roman" w:hAnsi="Times New Roman"/>
                  <w:bCs/>
                  <w:szCs w:val="20"/>
                  <w:lang w:eastAsia="de-DE"/>
                </w:rPr>
                <w:t>“</w:t>
              </w:r>
              <w:r w:rsidR="00EC057B" w:rsidRPr="00EC057B">
                <w:rPr>
                  <w:rFonts w:ascii="Times New Roman" w:hAnsi="Times New Roman"/>
                  <w:bCs/>
                  <w:szCs w:val="20"/>
                  <w:lang w:eastAsia="de-DE"/>
                </w:rPr>
                <w:t>European Investment Bank</w:t>
              </w:r>
              <w:r w:rsidR="00EC057B">
                <w:rPr>
                  <w:rFonts w:ascii="Times New Roman" w:hAnsi="Times New Roman"/>
                  <w:bCs/>
                  <w:szCs w:val="20"/>
                  <w:lang w:eastAsia="de-DE"/>
                </w:rPr>
                <w:t>”, which shall be assigned to (b) General Governments</w:t>
              </w:r>
            </w:ins>
            <w:ins w:id="13" w:author="Susanne Roehrig" w:date="2020-10-29T16:18:00Z">
              <w:r w:rsidR="00EC057B">
                <w:rPr>
                  <w:rFonts w:ascii="Times New Roman" w:hAnsi="Times New Roman"/>
                  <w:bCs/>
                  <w:szCs w:val="20"/>
                  <w:lang w:eastAsia="de-DE"/>
                </w:rPr>
                <w:t xml:space="preserve"> due to its </w:t>
              </w:r>
            </w:ins>
            <w:ins w:id="14" w:author="Susanne Roehrig" w:date="2020-10-29T16:19:00Z">
              <w:r w:rsidR="00EC057B">
                <w:rPr>
                  <w:rFonts w:ascii="Times New Roman" w:hAnsi="Times New Roman"/>
                  <w:bCs/>
                  <w:szCs w:val="20"/>
                  <w:lang w:eastAsia="de-DE"/>
                </w:rPr>
                <w:t>treatment as multilateral development bank under the SA.</w:t>
              </w:r>
            </w:ins>
            <w:ins w:id="15" w:author="Susanne Roehrig" w:date="2020-10-29T16:17:00Z">
              <w:r w:rsidR="00EC057B">
                <w:rPr>
                  <w:rFonts w:ascii="Times New Roman" w:hAnsi="Times New Roman"/>
                  <w:bCs/>
                  <w:szCs w:val="20"/>
                  <w:lang w:eastAsia="de-DE"/>
                </w:rPr>
                <w:t xml:space="preserve"> </w:t>
              </w:r>
            </w:ins>
          </w:p>
          <w:p w14:paraId="30837BAA" w14:textId="0C6401AB" w:rsidR="007C269F" w:rsidRPr="000F30A6" w:rsidRDefault="007C269F" w:rsidP="0069221A">
            <w:pPr>
              <w:autoSpaceDE w:val="0"/>
              <w:autoSpaceDN w:val="0"/>
              <w:adjustRightInd w:val="0"/>
              <w:spacing w:before="0" w:after="0"/>
              <w:rPr>
                <w:rStyle w:val="InstructionsTabelleText"/>
                <w:rFonts w:ascii="Times New Roman" w:hAnsi="Times New Roman"/>
                <w:bCs/>
              </w:rPr>
            </w:pPr>
          </w:p>
        </w:tc>
      </w:tr>
      <w:tr w:rsidR="003B4311" w:rsidRPr="000F30A6" w14:paraId="3053C745" w14:textId="77777777" w:rsidTr="00491F92">
        <w:tc>
          <w:tcPr>
            <w:tcW w:w="709" w:type="dxa"/>
          </w:tcPr>
          <w:p w14:paraId="13E2D67C" w14:textId="157D5441" w:rsidR="003B4311" w:rsidRPr="000F30A6" w:rsidDel="002352C5" w:rsidRDefault="00C57F72" w:rsidP="00F753A0">
            <w:pPr>
              <w:pStyle w:val="InstructionsText"/>
              <w:rPr>
                <w:rStyle w:val="InstructionsTabelleText"/>
                <w:rFonts w:ascii="Times New Roman" w:hAnsi="Times New Roman"/>
                <w:bCs w:val="0"/>
              </w:rPr>
            </w:pPr>
            <w:r>
              <w:rPr>
                <w:rStyle w:val="FormatvorlageInstructionsTabelleText"/>
                <w:rFonts w:ascii="Times New Roman" w:hAnsi="Times New Roman"/>
              </w:rPr>
              <w:lastRenderedPageBreak/>
              <w:t>0</w:t>
            </w:r>
            <w:r w:rsidR="003B4311" w:rsidRPr="000F30A6">
              <w:rPr>
                <w:rStyle w:val="FormatvorlageInstructionsTabelleText"/>
                <w:rFonts w:ascii="Times New Roman" w:hAnsi="Times New Roman"/>
              </w:rPr>
              <w:t>110</w:t>
            </w:r>
          </w:p>
        </w:tc>
        <w:tc>
          <w:tcPr>
            <w:tcW w:w="1843" w:type="dxa"/>
          </w:tcPr>
          <w:p w14:paraId="004B10B8"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14:paraId="5ACD02C3" w14:textId="1AF5512D" w:rsidR="003B4311" w:rsidRPr="000F30A6" w:rsidRDefault="003B4311">
            <w:pPr>
              <w:pStyle w:val="InstructionsText"/>
              <w:rPr>
                <w:rStyle w:val="InstructionsTabelleText"/>
                <w:rFonts w:ascii="Times New Roman" w:hAnsi="Times New Roman"/>
                <w:bCs w:val="0"/>
              </w:rPr>
            </w:pPr>
          </w:p>
        </w:tc>
        <w:tc>
          <w:tcPr>
            <w:tcW w:w="9639" w:type="dxa"/>
          </w:tcPr>
          <w:p w14:paraId="05EFDB38" w14:textId="3AEA5391" w:rsidR="003B4311" w:rsidRPr="000F30A6" w:rsidRDefault="0043138B">
            <w:pPr>
              <w:pStyle w:val="InstructionsText"/>
              <w:rPr>
                <w:rStyle w:val="FormatvorlageInstructionsTabelleText"/>
                <w:rFonts w:ascii="Times New Roman" w:hAnsi="Times New Roman"/>
              </w:rPr>
            </w:pPr>
            <w:r>
              <w:t xml:space="preserve">Only </w:t>
            </w:r>
            <w:r w:rsidRPr="0043138B">
              <w:t xml:space="preserve">Exposures other than specialised lending </w:t>
            </w:r>
            <w:r>
              <w:t xml:space="preserve">shall be reported </w:t>
            </w:r>
            <w:r>
              <w:rPr>
                <w:rFonts w:eastAsia="Arial"/>
                <w:lang w:eastAsia="zh-CN"/>
              </w:rPr>
              <w:t xml:space="preserve">in template </w:t>
            </w:r>
            <w:r w:rsidRPr="002C33F4">
              <w:rPr>
                <w:rFonts w:eastAsia="Arial"/>
                <w:lang w:eastAsia="zh-CN"/>
              </w:rPr>
              <w:t>C 101.00 of Annex I</w:t>
            </w:r>
            <w:r>
              <w:rPr>
                <w:rFonts w:eastAsia="Arial"/>
                <w:lang w:eastAsia="zh-CN"/>
              </w:rPr>
              <w:t>II.</w:t>
            </w:r>
          </w:p>
          <w:p w14:paraId="5BD25D57" w14:textId="117E3911" w:rsidR="00D02B78" w:rsidRPr="000F30A6" w:rsidRDefault="00D02B78">
            <w:pPr>
              <w:pStyle w:val="InstructionsText"/>
              <w:rPr>
                <w:rStyle w:val="InstructionsTabelleText"/>
                <w:rFonts w:ascii="Times New Roman" w:hAnsi="Times New Roman"/>
                <w:bCs w:val="0"/>
                <w:color w:val="auto"/>
                <w:szCs w:val="24"/>
                <w:lang w:eastAsia="en-US"/>
              </w:rPr>
            </w:pPr>
          </w:p>
        </w:tc>
      </w:tr>
      <w:tr w:rsidR="003B4311" w:rsidRPr="000F30A6" w14:paraId="3960A01E" w14:textId="77777777" w:rsidTr="00491F92">
        <w:tc>
          <w:tcPr>
            <w:tcW w:w="709" w:type="dxa"/>
          </w:tcPr>
          <w:p w14:paraId="191074CA" w14:textId="62CD454B" w:rsidR="003B4311" w:rsidRPr="000F30A6" w:rsidDel="002352C5"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120</w:t>
            </w:r>
          </w:p>
        </w:tc>
        <w:tc>
          <w:tcPr>
            <w:tcW w:w="1843" w:type="dxa"/>
          </w:tcPr>
          <w:p w14:paraId="275D313E"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14:paraId="3D36D26B" w14:textId="764FFAD8" w:rsidR="003B4311" w:rsidRPr="000F30A6" w:rsidRDefault="003B4311">
            <w:pPr>
              <w:pStyle w:val="InstructionsText"/>
              <w:rPr>
                <w:rStyle w:val="InstructionsTabelleText"/>
                <w:rFonts w:ascii="Times New Roman" w:hAnsi="Times New Roman"/>
                <w:bCs w:val="0"/>
              </w:rPr>
            </w:pPr>
          </w:p>
        </w:tc>
        <w:tc>
          <w:tcPr>
            <w:tcW w:w="9639" w:type="dxa"/>
          </w:tcPr>
          <w:p w14:paraId="23498087" w14:textId="56BE8470" w:rsidR="00484F58" w:rsidRDefault="006B150E">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Not applicable</w:t>
            </w:r>
            <w:r w:rsidR="00F66DE8">
              <w:rPr>
                <w:rStyle w:val="FormatvorlageInstructionsTabelleText"/>
                <w:rFonts w:ascii="Times New Roman" w:hAnsi="Times New Roman"/>
              </w:rPr>
              <w:t xml:space="preserve">: exposures </w:t>
            </w:r>
            <w:r w:rsidR="00F66DE8">
              <w:t xml:space="preserve">shall be reported </w:t>
            </w:r>
            <w:r w:rsidR="00F66DE8">
              <w:rPr>
                <w:rFonts w:eastAsia="Arial"/>
                <w:lang w:eastAsia="zh-CN"/>
              </w:rPr>
              <w:t xml:space="preserve">in template </w:t>
            </w:r>
            <w:r w:rsidR="00F66DE8" w:rsidRPr="002C33F4">
              <w:rPr>
                <w:rFonts w:eastAsia="Arial"/>
                <w:lang w:eastAsia="zh-CN"/>
              </w:rPr>
              <w:t>C 101.00 of Annex I</w:t>
            </w:r>
            <w:r w:rsidR="00F66DE8">
              <w:rPr>
                <w:rFonts w:eastAsia="Arial"/>
                <w:lang w:eastAsia="zh-CN"/>
              </w:rPr>
              <w:t>II</w:t>
            </w:r>
            <w:r w:rsidR="00F66DE8">
              <w:rPr>
                <w:rStyle w:val="FormatvorlageInstructionsTabelleText"/>
                <w:rFonts w:ascii="Times New Roman" w:hAnsi="Times New Roman"/>
              </w:rPr>
              <w:t xml:space="preserve"> independently of the type of facility.</w:t>
            </w:r>
          </w:p>
          <w:p w14:paraId="207B6865" w14:textId="0D84B274" w:rsidR="0015072C" w:rsidRPr="000F30A6" w:rsidRDefault="0015072C">
            <w:pPr>
              <w:pStyle w:val="InstructionsText"/>
              <w:rPr>
                <w:rStyle w:val="InstructionsTabelleText"/>
                <w:rFonts w:ascii="Times New Roman" w:hAnsi="Times New Roman"/>
                <w:bCs w:val="0"/>
              </w:rPr>
            </w:pPr>
          </w:p>
        </w:tc>
      </w:tr>
      <w:bookmarkEnd w:id="0"/>
      <w:bookmarkEnd w:id="1"/>
      <w:tr w:rsidR="00EB3B4D" w:rsidRPr="000F30A6" w14:paraId="34A4DC36" w14:textId="77777777" w:rsidTr="00EB3B4D">
        <w:tc>
          <w:tcPr>
            <w:tcW w:w="709" w:type="dxa"/>
            <w:tcBorders>
              <w:top w:val="single" w:sz="4" w:space="0" w:color="auto"/>
              <w:left w:val="single" w:sz="4" w:space="0" w:color="auto"/>
              <w:bottom w:val="single" w:sz="4" w:space="0" w:color="auto"/>
              <w:right w:val="single" w:sz="4" w:space="0" w:color="auto"/>
            </w:tcBorders>
          </w:tcPr>
          <w:p w14:paraId="4AEB65EE" w14:textId="39E0D589"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130</w:t>
            </w:r>
          </w:p>
        </w:tc>
        <w:tc>
          <w:tcPr>
            <w:tcW w:w="1843" w:type="dxa"/>
            <w:tcBorders>
              <w:top w:val="single" w:sz="4" w:space="0" w:color="auto"/>
              <w:left w:val="single" w:sz="4" w:space="0" w:color="auto"/>
              <w:bottom w:val="single" w:sz="4" w:space="0" w:color="auto"/>
              <w:right w:val="single" w:sz="4" w:space="0" w:color="auto"/>
            </w:tcBorders>
          </w:tcPr>
          <w:p w14:paraId="43B23CC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670E9C65" w14:textId="6B673FE1" w:rsidR="00EB3B4D" w:rsidRDefault="009A611C">
            <w:pPr>
              <w:pStyle w:val="InstructionsText"/>
              <w:rPr>
                <w:rStyle w:val="FormatvorlageInstructionsTabelleText"/>
                <w:rFonts w:ascii="Times New Roman" w:hAnsi="Times New Roman"/>
              </w:rPr>
            </w:pPr>
            <w:r>
              <w:t xml:space="preserve">Exposures shall be split into </w:t>
            </w:r>
            <w:r w:rsidR="00F66DE8">
              <w:t xml:space="preserve"> </w:t>
            </w:r>
            <w:r>
              <w:t xml:space="preserve">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B3B4D">
              <w:rPr>
                <w:rStyle w:val="FormatvorlageInstructionsTabelleText"/>
                <w:rFonts w:ascii="Times New Roman" w:hAnsi="Times New Roman"/>
              </w:rPr>
              <w:t>he type of risk:</w:t>
            </w:r>
          </w:p>
          <w:p w14:paraId="3692C262"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14:paraId="3737EE76"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14:paraId="77C3FBEE"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14:paraId="1E01FCA9" w14:textId="77777777" w:rsidTr="00EB3B4D">
        <w:tc>
          <w:tcPr>
            <w:tcW w:w="709" w:type="dxa"/>
            <w:tcBorders>
              <w:top w:val="single" w:sz="4" w:space="0" w:color="auto"/>
              <w:left w:val="single" w:sz="4" w:space="0" w:color="auto"/>
              <w:bottom w:val="single" w:sz="4" w:space="0" w:color="auto"/>
              <w:right w:val="single" w:sz="4" w:space="0" w:color="auto"/>
            </w:tcBorders>
          </w:tcPr>
          <w:p w14:paraId="33A0DC1C" w14:textId="3487739A"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140</w:t>
            </w:r>
          </w:p>
        </w:tc>
        <w:tc>
          <w:tcPr>
            <w:tcW w:w="1843" w:type="dxa"/>
            <w:tcBorders>
              <w:top w:val="single" w:sz="4" w:space="0" w:color="auto"/>
              <w:left w:val="single" w:sz="4" w:space="0" w:color="auto"/>
              <w:bottom w:val="single" w:sz="4" w:space="0" w:color="auto"/>
              <w:right w:val="single" w:sz="4" w:space="0" w:color="auto"/>
            </w:tcBorders>
          </w:tcPr>
          <w:p w14:paraId="3D28E581" w14:textId="77777777" w:rsidR="00EB3B4D" w:rsidRPr="000F30A6" w:rsidRDefault="00EB3B4D">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4D66533C" w14:textId="77777777" w:rsidR="0091445D"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InstructionsTabelleText"/>
                <w:rFonts w:ascii="Times New Roman" w:hAnsi="Times New Roman"/>
                <w:bCs w:val="0"/>
              </w:rPr>
              <w:t xml:space="preserve"> t</w:t>
            </w:r>
            <w:r w:rsidR="00EB3B4D">
              <w:rPr>
                <w:rStyle w:val="InstructionsTabelleText"/>
                <w:rFonts w:ascii="Times New Roman" w:hAnsi="Times New Roman"/>
                <w:bCs w:val="0"/>
              </w:rPr>
              <w:t xml:space="preserve">he regulatory approach </w:t>
            </w:r>
            <w:r w:rsidR="0091445D">
              <w:rPr>
                <w:rStyle w:val="InstructionsTabelleText"/>
                <w:rFonts w:ascii="Times New Roman" w:hAnsi="Times New Roman"/>
                <w:bCs w:val="0"/>
              </w:rPr>
              <w:t>used for the calculation of RWA:</w:t>
            </w:r>
          </w:p>
          <w:p w14:paraId="69940993"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14:paraId="6F403201"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(b) Advanced IRB Approach;</w:t>
            </w:r>
          </w:p>
          <w:p w14:paraId="6EAF9E0D" w14:textId="50BF9EAD" w:rsidR="0027630B"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(c) Specialised lending slotting criteria</w:t>
            </w:r>
            <w:r w:rsidR="0027630B">
              <w:rPr>
                <w:rStyle w:val="InstructionsTabelleText"/>
                <w:rFonts w:ascii="Times New Roman" w:hAnsi="Times New Roman"/>
                <w:bCs w:val="0"/>
              </w:rPr>
              <w:t>;</w:t>
            </w:r>
          </w:p>
          <w:p w14:paraId="0CCB35E5" w14:textId="66F43AB6" w:rsidR="0091445D" w:rsidRDefault="0027630B">
            <w:pPr>
              <w:pStyle w:val="InstructionsText"/>
              <w:rPr>
                <w:rStyle w:val="InstructionsTabelleText"/>
                <w:rFonts w:ascii="Times New Roman" w:hAnsi="Times New Roman"/>
                <w:bCs w:val="0"/>
              </w:rPr>
            </w:pPr>
            <w:r>
              <w:rPr>
                <w:rStyle w:val="InstructionsTabelleText"/>
                <w:rFonts w:ascii="Times New Roman" w:hAnsi="Times New Roman"/>
                <w:bCs w:val="0"/>
              </w:rPr>
              <w:t>(d) Standardised approach</w:t>
            </w:r>
            <w:r w:rsidR="0091445D">
              <w:rPr>
                <w:rStyle w:val="InstructionsTabelleText"/>
                <w:rFonts w:ascii="Times New Roman" w:hAnsi="Times New Roman"/>
                <w:bCs w:val="0"/>
              </w:rPr>
              <w:t>.</w:t>
            </w:r>
          </w:p>
          <w:p w14:paraId="6ADF4A76" w14:textId="77777777" w:rsidR="0091445D" w:rsidRDefault="0091445D">
            <w:pPr>
              <w:pStyle w:val="InstructionsText"/>
              <w:rPr>
                <w:rStyle w:val="InstructionsTabelleText"/>
                <w:rFonts w:ascii="Times New Roman" w:hAnsi="Times New Roman"/>
                <w:bCs w:val="0"/>
              </w:rPr>
            </w:pPr>
          </w:p>
          <w:p w14:paraId="13387A85" w14:textId="2F441746" w:rsidR="0091445D" w:rsidRDefault="0073123A">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RWAs for </w:t>
            </w:r>
            <w:r w:rsidR="0091445D">
              <w:rPr>
                <w:rStyle w:val="InstructionsTabelleText"/>
                <w:rFonts w:ascii="Times New Roman" w:hAnsi="Times New Roman"/>
                <w:bCs w:val="0"/>
              </w:rPr>
              <w:t xml:space="preserve">the exposure class ‘Retail’ </w:t>
            </w:r>
            <w:r w:rsidR="006C5924">
              <w:rPr>
                <w:rStyle w:val="InstructionsTabelleText"/>
                <w:rFonts w:ascii="Times New Roman" w:hAnsi="Times New Roman"/>
                <w:bCs w:val="0"/>
              </w:rPr>
              <w:t xml:space="preserve">shall be </w:t>
            </w:r>
            <w:r>
              <w:rPr>
                <w:rStyle w:val="InstructionsTabelleText"/>
                <w:rFonts w:ascii="Times New Roman" w:hAnsi="Times New Roman"/>
                <w:bCs w:val="0"/>
              </w:rPr>
              <w:t xml:space="preserve">calculated under </w:t>
            </w:r>
            <w:r w:rsidR="0091445D">
              <w:rPr>
                <w:rStyle w:val="InstructionsTabelleText"/>
                <w:rFonts w:ascii="Times New Roman" w:hAnsi="Times New Roman"/>
                <w:bCs w:val="0"/>
              </w:rPr>
              <w:t>the regulatory approach ‘Advanced IRB Approach’.</w:t>
            </w:r>
          </w:p>
          <w:p w14:paraId="754C2179" w14:textId="623DB3EB" w:rsidR="00983C5F" w:rsidRDefault="00983C5F">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Exposures under the regulatory approach ‘Standardised approach’ </w:t>
            </w:r>
            <w:r w:rsidR="006C5924">
              <w:rPr>
                <w:rStyle w:val="InstructionsTabelleText"/>
                <w:rFonts w:ascii="Times New Roman" w:hAnsi="Times New Roman"/>
                <w:bCs w:val="0"/>
              </w:rPr>
              <w:t>referred to in point (d) of the first subparagraph shall</w:t>
            </w:r>
            <w:r>
              <w:rPr>
                <w:rStyle w:val="InstructionsTabelleText"/>
                <w:rFonts w:ascii="Times New Roman" w:hAnsi="Times New Roman"/>
                <w:bCs w:val="0"/>
              </w:rPr>
              <w:t xml:space="preserve"> be reported only in </w:t>
            </w:r>
            <w:r w:rsidRPr="00983C5F">
              <w:rPr>
                <w:rStyle w:val="InstructionsTabelleText"/>
                <w:rFonts w:ascii="Times New Roman" w:hAnsi="Times New Roman"/>
                <w:bCs w:val="0"/>
              </w:rPr>
              <w:t>Annex 8 - IFRS 9 reporting templates</w:t>
            </w:r>
            <w:r>
              <w:rPr>
                <w:rStyle w:val="InstructionsTabelleText"/>
                <w:rFonts w:ascii="Times New Roman" w:hAnsi="Times New Roman"/>
                <w:bCs w:val="0"/>
              </w:rPr>
              <w:t>.</w:t>
            </w:r>
          </w:p>
          <w:p w14:paraId="78C0F849" w14:textId="77777777" w:rsidR="00EB3B4D" w:rsidRPr="000F30A6" w:rsidRDefault="00EB3B4D">
            <w:pPr>
              <w:pStyle w:val="InstructionsText"/>
              <w:rPr>
                <w:rStyle w:val="FormatvorlageInstructionsTabelleText"/>
                <w:rFonts w:ascii="Times New Roman" w:hAnsi="Times New Roman"/>
              </w:rPr>
            </w:pPr>
          </w:p>
        </w:tc>
      </w:tr>
    </w:tbl>
    <w:p w14:paraId="4D46A7DA" w14:textId="77777777"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16" w:name="_Toc5720569"/>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16"/>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14:paraId="5DF8DF41" w14:textId="77777777" w:rsidTr="00491F92">
        <w:tc>
          <w:tcPr>
            <w:tcW w:w="701" w:type="dxa"/>
            <w:shd w:val="clear" w:color="auto" w:fill="D9D9D9"/>
          </w:tcPr>
          <w:p w14:paraId="2AA22279"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14:paraId="2911525A"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14:paraId="18910ABC"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0F557F14"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09908F06" w14:textId="77777777" w:rsidTr="00491F92">
        <w:tc>
          <w:tcPr>
            <w:tcW w:w="701" w:type="dxa"/>
          </w:tcPr>
          <w:p w14:paraId="2F99BB46" w14:textId="44EFA383"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10</w:t>
            </w:r>
          </w:p>
        </w:tc>
        <w:tc>
          <w:tcPr>
            <w:tcW w:w="1851" w:type="dxa"/>
            <w:gridSpan w:val="2"/>
          </w:tcPr>
          <w:p w14:paraId="37B22D2B"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497BA210"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70518AE" w14:textId="77777777" w:rsidR="00491F92" w:rsidRPr="000F30A6" w:rsidRDefault="00836C9E">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14:paraId="5DE6F1F4" w14:textId="77777777" w:rsidTr="00491F92">
        <w:tc>
          <w:tcPr>
            <w:tcW w:w="701" w:type="dxa"/>
          </w:tcPr>
          <w:p w14:paraId="09CB9B6C" w14:textId="4A546728"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20</w:t>
            </w:r>
          </w:p>
        </w:tc>
        <w:tc>
          <w:tcPr>
            <w:tcW w:w="1851" w:type="dxa"/>
            <w:gridSpan w:val="2"/>
          </w:tcPr>
          <w:p w14:paraId="63162139"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6305813D" w14:textId="77777777" w:rsidR="00491F92" w:rsidRPr="000F30A6" w:rsidRDefault="00491F92">
            <w:pPr>
              <w:pStyle w:val="InstructionsText"/>
              <w:rPr>
                <w:rStyle w:val="FormatvorlageInstructionsTabelleText"/>
                <w:rFonts w:ascii="Times New Roman" w:hAnsi="Times New Roman"/>
              </w:rPr>
            </w:pPr>
          </w:p>
        </w:tc>
        <w:tc>
          <w:tcPr>
            <w:tcW w:w="9639" w:type="dxa"/>
          </w:tcPr>
          <w:p w14:paraId="653BF2D3" w14:textId="5C5C0BF4" w:rsidR="00491F92" w:rsidRPr="000F30A6" w:rsidRDefault="005A3F75">
            <w:pPr>
              <w:pStyle w:val="InstructionsText"/>
              <w:rPr>
                <w:rStyle w:val="FormatvorlageInstructionsTabelleText"/>
                <w:rFonts w:ascii="Times New Roman" w:hAnsi="Times New Roman"/>
              </w:rPr>
            </w:pPr>
            <w:r>
              <w:rPr>
                <w:rStyle w:val="FormatvorlageInstructionsTabelleText"/>
                <w:rFonts w:ascii="Times New Roman" w:hAnsi="Times New Roman"/>
              </w:rPr>
              <w:t>The name of e</w:t>
            </w:r>
            <w:r w:rsidR="0030628E" w:rsidRPr="000F30A6">
              <w:rPr>
                <w:rStyle w:val="FormatvorlageInstructionsTabelleText"/>
                <w:rFonts w:ascii="Times New Roman" w:hAnsi="Times New Roman"/>
              </w:rPr>
              <w:t>ach portfolio</w:t>
            </w:r>
            <w:r>
              <w:rPr>
                <w:rStyle w:val="FormatvorlageInstructionsTabelleText"/>
                <w:rFonts w:ascii="Times New Roman" w:hAnsi="Times New Roman"/>
              </w:rPr>
              <w:t>,</w:t>
            </w:r>
            <w:r w:rsidR="0030628E" w:rsidRPr="000F30A6">
              <w:rPr>
                <w:rStyle w:val="FormatvorlageInstructionsTabelleText"/>
                <w:rFonts w:ascii="Times New Roman" w:hAnsi="Times New Roman"/>
              </w:rPr>
              <w:t xml:space="preserve"> assigned </w:t>
            </w:r>
            <w:r>
              <w:rPr>
                <w:rStyle w:val="FormatvorlageInstructionsTabelleText"/>
                <w:rFonts w:ascii="Times New Roman" w:hAnsi="Times New Roman"/>
              </w:rPr>
              <w:t xml:space="preserve">from among </w:t>
            </w:r>
            <w:r w:rsidR="0030628E" w:rsidRPr="000F30A6">
              <w:rPr>
                <w:rStyle w:val="FormatvorlageInstructionsTabelleText"/>
                <w:rFonts w:ascii="Times New Roman" w:hAnsi="Times New Roman"/>
              </w:rPr>
              <w:t>the following</w:t>
            </w:r>
            <w:r w:rsidR="00491F92" w:rsidRPr="000F30A6">
              <w:rPr>
                <w:rStyle w:val="FormatvorlageInstructionsTabelleText"/>
                <w:rFonts w:ascii="Times New Roman" w:hAnsi="Times New Roman"/>
              </w:rPr>
              <w:t xml:space="preserve"> name</w:t>
            </w:r>
            <w:r w:rsidR="0030628E"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14:paraId="47DF778C"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14:paraId="62FA091A"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14:paraId="2D3C2315" w14:textId="7BBB92E4"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r w:rsidR="001736D7">
              <w:rPr>
                <w:rStyle w:val="FormatvorlageInstructionsTabelleText"/>
                <w:rFonts w:ascii="Times New Roman" w:hAnsi="Times New Roman"/>
              </w:rPr>
              <w:t>s;</w:t>
            </w:r>
          </w:p>
          <w:p w14:paraId="53A0D040" w14:textId="725C7175" w:rsidR="00062B36" w:rsidRDefault="003469B6">
            <w:pPr>
              <w:pStyle w:val="InstructionsText"/>
              <w:rPr>
                <w:rStyle w:val="FormatvorlageInstructionsTabelleText"/>
                <w:rFonts w:ascii="Times New Roman" w:hAnsi="Times New Roman"/>
                <w:bCs/>
                <w:color w:val="auto"/>
                <w:szCs w:val="24"/>
                <w:lang w:eastAsia="en-US"/>
              </w:rPr>
            </w:pPr>
            <w:r w:rsidRPr="000F30A6" w:rsidDel="003469B6">
              <w:rPr>
                <w:rStyle w:val="FormatvorlageInstructionsTabelleText"/>
                <w:rFonts w:ascii="Times New Roman" w:hAnsi="Times New Roman"/>
              </w:rPr>
              <w:t xml:space="preserve"> </w:t>
            </w:r>
            <w:r w:rsidR="00A673C9">
              <w:rPr>
                <w:rStyle w:val="FormatvorlageInstructionsTabelleText"/>
                <w:rFonts w:ascii="Times New Roman" w:hAnsi="Times New Roman"/>
              </w:rPr>
              <w:t>(</w:t>
            </w:r>
            <w:r>
              <w:rPr>
                <w:rStyle w:val="FormatvorlageInstructionsTabelleText"/>
                <w:rFonts w:ascii="Times New Roman" w:hAnsi="Times New Roman"/>
              </w:rPr>
              <w:t>d</w:t>
            </w:r>
            <w:r w:rsidR="00A673C9">
              <w:rPr>
                <w:rStyle w:val="FormatvorlageInstructionsTabelleText"/>
                <w:rFonts w:ascii="Times New Roman" w:hAnsi="Times New Roman"/>
              </w:rPr>
              <w:t xml:space="preserve">) </w:t>
            </w:r>
            <w:r w:rsidR="00BE2FB7">
              <w:rPr>
                <w:rStyle w:val="FormatvorlageInstructionsTabelleText"/>
                <w:rFonts w:ascii="Times New Roman" w:hAnsi="Times New Roman"/>
              </w:rPr>
              <w:t>Specialised lending exposures</w:t>
            </w:r>
            <w:r w:rsidR="005A3F75">
              <w:rPr>
                <w:rStyle w:val="FormatvorlageInstructionsTabelleText"/>
                <w:rFonts w:ascii="Times New Roman" w:hAnsi="Times New Roman"/>
              </w:rPr>
              <w:t xml:space="preserve">, which comprises all the exposures defined under Article 147(8) </w:t>
            </w:r>
            <w:r w:rsidR="0059754C">
              <w:rPr>
                <w:rStyle w:val="FormatvorlageInstructionsTabelleText"/>
                <w:rFonts w:ascii="Times New Roman" w:hAnsi="Times New Roman"/>
              </w:rPr>
              <w:t>of Regulation (EU) No 575/2013</w:t>
            </w:r>
            <w:r w:rsidR="00F61A08">
              <w:rPr>
                <w:rStyle w:val="FootnoteReference"/>
                <w:bCs w:val="0"/>
              </w:rPr>
              <w:footnoteReference w:id="2"/>
            </w:r>
            <w:r w:rsidR="0059754C">
              <w:rPr>
                <w:rStyle w:val="FormatvorlageInstructionsTabelleText"/>
                <w:rFonts w:ascii="Times New Roman" w:hAnsi="Times New Roman"/>
              </w:rPr>
              <w:t xml:space="preserve"> (</w:t>
            </w:r>
            <w:r w:rsidR="005A3F75">
              <w:rPr>
                <w:rStyle w:val="FormatvorlageInstructionsTabelleText"/>
                <w:rFonts w:ascii="Times New Roman" w:hAnsi="Times New Roman"/>
              </w:rPr>
              <w:t>CRR</w:t>
            </w:r>
            <w:r w:rsidR="0059754C">
              <w:rPr>
                <w:rStyle w:val="FormatvorlageInstructionsTabelleText"/>
                <w:rFonts w:ascii="Times New Roman" w:hAnsi="Times New Roman"/>
              </w:rPr>
              <w:t>)</w:t>
            </w:r>
            <w:r w:rsidR="005A3F75">
              <w:rPr>
                <w:rStyle w:val="FormatvorlageInstructionsTabelleText"/>
                <w:rFonts w:ascii="Times New Roman" w:hAnsi="Times New Roman"/>
              </w:rPr>
              <w:t>.</w:t>
            </w:r>
          </w:p>
          <w:p w14:paraId="14811979" w14:textId="513CB027" w:rsidR="00860629" w:rsidRDefault="00860629">
            <w:pPr>
              <w:pStyle w:val="InstructionsText"/>
              <w:rPr>
                <w:rStyle w:val="FormatvorlageInstructionsTabelleText"/>
                <w:rFonts w:ascii="Times New Roman" w:hAnsi="Times New Roman"/>
                <w:bCs/>
                <w:color w:val="auto"/>
                <w:szCs w:val="24"/>
                <w:lang w:eastAsia="en-US"/>
              </w:rPr>
            </w:pPr>
          </w:p>
          <w:p w14:paraId="5B621C5D" w14:textId="11385550" w:rsidR="00A673C9" w:rsidRPr="000F30A6" w:rsidRDefault="00A673C9">
            <w:pPr>
              <w:pStyle w:val="InstructionsText"/>
              <w:rPr>
                <w:rStyle w:val="FormatvorlageInstructionsTabelleText"/>
                <w:rFonts w:ascii="Times New Roman" w:hAnsi="Times New Roman"/>
              </w:rPr>
            </w:pPr>
          </w:p>
        </w:tc>
      </w:tr>
      <w:tr w:rsidR="00EB3B4D" w:rsidRPr="000F30A6" w14:paraId="1FBC0BDE" w14:textId="77777777" w:rsidTr="001D22B1">
        <w:tc>
          <w:tcPr>
            <w:tcW w:w="709" w:type="dxa"/>
            <w:gridSpan w:val="2"/>
          </w:tcPr>
          <w:p w14:paraId="7FDCF321" w14:textId="23DCA46E"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030</w:t>
            </w:r>
          </w:p>
        </w:tc>
        <w:tc>
          <w:tcPr>
            <w:tcW w:w="1843" w:type="dxa"/>
          </w:tcPr>
          <w:p w14:paraId="5A6842D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14:paraId="6CD9ADCA" w14:textId="77777777" w:rsidR="00EB3B4D" w:rsidRPr="000F30A6" w:rsidRDefault="00EB3B4D">
            <w:pPr>
              <w:pStyle w:val="InstructionsText"/>
              <w:rPr>
                <w:rStyle w:val="InstructionsTabelleText"/>
                <w:rFonts w:ascii="Times New Roman" w:hAnsi="Times New Roman"/>
                <w:bCs w:val="0"/>
              </w:rPr>
            </w:pPr>
          </w:p>
        </w:tc>
        <w:tc>
          <w:tcPr>
            <w:tcW w:w="9639" w:type="dxa"/>
          </w:tcPr>
          <w:p w14:paraId="75ECFD3D" w14:textId="4050EE04"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101 shall apply.</w:t>
            </w:r>
          </w:p>
        </w:tc>
      </w:tr>
      <w:tr w:rsidR="00EB3B4D" w:rsidRPr="000F30A6" w14:paraId="691E3D57" w14:textId="77777777" w:rsidTr="001D22B1">
        <w:tc>
          <w:tcPr>
            <w:tcW w:w="701" w:type="dxa"/>
          </w:tcPr>
          <w:p w14:paraId="0C1FFD1F" w14:textId="5C8C27EF"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gridSpan w:val="2"/>
          </w:tcPr>
          <w:p w14:paraId="423E4DF3"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6B414C40" w14:textId="77777777" w:rsidR="00EB3B4D" w:rsidRPr="000F30A6" w:rsidRDefault="00EB3B4D">
            <w:pPr>
              <w:pStyle w:val="InstructionsText"/>
              <w:rPr>
                <w:rStyle w:val="FormatvorlageInstructionsTabelleText"/>
                <w:rFonts w:ascii="Times New Roman" w:hAnsi="Times New Roman"/>
              </w:rPr>
            </w:pPr>
          </w:p>
        </w:tc>
        <w:tc>
          <w:tcPr>
            <w:tcW w:w="9639" w:type="dxa"/>
          </w:tcPr>
          <w:p w14:paraId="43171F72" w14:textId="6A5D2AA7" w:rsidR="00EB3B4D" w:rsidRPr="000F30A6" w:rsidRDefault="00EE2FA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101 shall apply.</w:t>
            </w:r>
          </w:p>
        </w:tc>
      </w:tr>
      <w:tr w:rsidR="00EB3B4D" w:rsidRPr="000F30A6" w14:paraId="5F84E555" w14:textId="77777777" w:rsidTr="00491F92">
        <w:tc>
          <w:tcPr>
            <w:tcW w:w="701" w:type="dxa"/>
          </w:tcPr>
          <w:p w14:paraId="48242625" w14:textId="1C234D1E" w:rsidR="00EB3B4D" w:rsidRPr="000F30A6" w:rsidRDefault="00EB3B4D"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gridSpan w:val="2"/>
          </w:tcPr>
          <w:p w14:paraId="2DD836B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5AB85CE1" w14:textId="77777777" w:rsidR="00EB3B4D" w:rsidRPr="000F30A6" w:rsidRDefault="00EB3B4D">
            <w:pPr>
              <w:pStyle w:val="InstructionsText"/>
              <w:rPr>
                <w:rStyle w:val="FormatvorlageInstructionsTabelleText"/>
                <w:rFonts w:ascii="Times New Roman" w:hAnsi="Times New Roman"/>
              </w:rPr>
            </w:pPr>
          </w:p>
        </w:tc>
        <w:tc>
          <w:tcPr>
            <w:tcW w:w="9639" w:type="dxa"/>
          </w:tcPr>
          <w:p w14:paraId="6DCFFF60" w14:textId="61A8C47F"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080 of C 101 shall apply.</w:t>
            </w:r>
          </w:p>
        </w:tc>
      </w:tr>
      <w:tr w:rsidR="00E8659A" w:rsidRPr="000F30A6" w14:paraId="13E86E4F" w14:textId="77777777" w:rsidTr="00CB6BA7">
        <w:tc>
          <w:tcPr>
            <w:tcW w:w="701" w:type="dxa"/>
          </w:tcPr>
          <w:p w14:paraId="085ED79B" w14:textId="058E89F9" w:rsidR="00E8659A" w:rsidRPr="000F30A6" w:rsidRDefault="00E8659A"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C57F72">
              <w:rPr>
                <w:rStyle w:val="FormatvorlageInstructionsTabelleText"/>
                <w:rFonts w:ascii="Times New Roman" w:hAnsi="Times New Roman"/>
              </w:rPr>
              <w:t>0</w:t>
            </w:r>
            <w:r>
              <w:rPr>
                <w:rStyle w:val="FormatvorlageInstructionsTabelleText"/>
                <w:rFonts w:ascii="Times New Roman" w:hAnsi="Times New Roman"/>
              </w:rPr>
              <w:t>60</w:t>
            </w:r>
          </w:p>
        </w:tc>
        <w:tc>
          <w:tcPr>
            <w:tcW w:w="1851" w:type="dxa"/>
            <w:gridSpan w:val="2"/>
          </w:tcPr>
          <w:p w14:paraId="39821419"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50BD259" w14:textId="77777777" w:rsidR="00E8659A" w:rsidRDefault="00160437">
            <w:pPr>
              <w:pStyle w:val="InstructionsText"/>
              <w:rPr>
                <w:rStyle w:val="FormatvorlageInstructionsTabelleText"/>
                <w:rFonts w:ascii="Times New Roman" w:hAnsi="Times New Roman"/>
              </w:rPr>
            </w:pPr>
            <w:r>
              <w:rPr>
                <w:rStyle w:val="FormatvorlageInstructionsTabelleText"/>
                <w:rFonts w:ascii="Times New Roman" w:hAnsi="Times New Roman"/>
              </w:rPr>
              <w:t>CRR article 153(5),</w:t>
            </w:r>
          </w:p>
          <w:p w14:paraId="2850C941" w14:textId="77777777" w:rsidR="00C21F27" w:rsidRDefault="00C21F27">
            <w:pPr>
              <w:pStyle w:val="InstructionsText"/>
              <w:rPr>
                <w:rStyle w:val="FormatvorlageInstructionsTabelleText"/>
                <w:rFonts w:ascii="Times New Roman" w:hAnsi="Times New Roman"/>
              </w:rPr>
            </w:pPr>
          </w:p>
          <w:p w14:paraId="4E49E52A" w14:textId="5F7996D4" w:rsidR="00C21F27" w:rsidRPr="000F30A6"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Template 8.2 of Annex I of Regulation (EU) No 680/2014</w:t>
            </w:r>
          </w:p>
        </w:tc>
        <w:tc>
          <w:tcPr>
            <w:tcW w:w="9639" w:type="dxa"/>
          </w:tcPr>
          <w:p w14:paraId="03E94D2F" w14:textId="77777777" w:rsidR="00E8659A" w:rsidRDefault="009A611C">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C6395A">
              <w:rPr>
                <w:rStyle w:val="FormatvorlageInstructionsTabelleText"/>
                <w:rFonts w:ascii="Times New Roman" w:hAnsi="Times New Roman"/>
              </w:rPr>
              <w:t xml:space="preserve"> t</w:t>
            </w:r>
            <w:r w:rsidR="00E8659A" w:rsidRPr="000F30A6">
              <w:rPr>
                <w:rStyle w:val="FormatvorlageInstructionsTabelleText"/>
                <w:rFonts w:ascii="Times New Roman" w:hAnsi="Times New Roman"/>
              </w:rPr>
              <w:t xml:space="preserve">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 xml:space="preserve"> corresponding to 100%. It takes values from Rating 1, Rating 2 etc.</w:t>
            </w:r>
          </w:p>
          <w:p w14:paraId="2842BE25" w14:textId="77777777" w:rsidR="000E1FC9" w:rsidRDefault="000E1FC9">
            <w:pPr>
              <w:pStyle w:val="InstructionsText"/>
              <w:rPr>
                <w:rStyle w:val="FormatvorlageInstructionsTabelleText"/>
                <w:rFonts w:ascii="Times New Roman" w:hAnsi="Times New Roman"/>
              </w:rPr>
            </w:pPr>
          </w:p>
          <w:p w14:paraId="23856284" w14:textId="70102AF0" w:rsidR="00E8659A" w:rsidRPr="00EA201D" w:rsidRDefault="0045005D" w:rsidP="00CB6BA7">
            <w:pPr>
              <w:spacing w:before="0" w:after="0"/>
              <w:ind w:left="33"/>
              <w:rPr>
                <w:rFonts w:ascii="Times New Roman" w:hAnsi="Times New Roman"/>
                <w:szCs w:val="20"/>
                <w:lang w:eastAsia="de-DE"/>
              </w:rPr>
            </w:pPr>
            <w:r>
              <w:rPr>
                <w:rFonts w:ascii="Times New Roman" w:hAnsi="Times New Roman"/>
                <w:szCs w:val="20"/>
                <w:lang w:eastAsia="de-DE"/>
              </w:rPr>
              <w:t>Where</w:t>
            </w:r>
            <w:r w:rsidR="00E8659A" w:rsidRPr="00EA201D">
              <w:rPr>
                <w:rFonts w:ascii="Times New Roman" w:hAnsi="Times New Roman"/>
                <w:szCs w:val="20"/>
                <w:lang w:eastAsia="de-DE"/>
              </w:rPr>
              <w:t xml:space="preserve"> the reporting institution applies a unique rating system or is able to report according to an internal master scale, this scale shall be used. </w:t>
            </w:r>
            <w:r w:rsidR="0073123A">
              <w:rPr>
                <w:rFonts w:ascii="Times New Roman" w:hAnsi="Times New Roman"/>
                <w:szCs w:val="20"/>
                <w:lang w:eastAsia="de-DE"/>
              </w:rPr>
              <w:t>In all other cases,</w:t>
            </w:r>
            <w:r w:rsidR="00E8659A" w:rsidRPr="00EA201D">
              <w:rPr>
                <w:rFonts w:ascii="Times New Roman" w:hAnsi="Times New Roman"/>
                <w:szCs w:val="20"/>
                <w:lang w:eastAsia="de-DE"/>
              </w:rPr>
              <w:t xml:space="preserve"> the different rating systems shall be merged and ordered according to the following </w:t>
            </w:r>
            <w:r w:rsidR="0073123A">
              <w:rPr>
                <w:rFonts w:ascii="Times New Roman" w:hAnsi="Times New Roman"/>
                <w:szCs w:val="20"/>
                <w:lang w:eastAsia="de-DE"/>
              </w:rPr>
              <w:t>instructions</w:t>
            </w:r>
            <w:r w:rsidR="00E8659A" w:rsidRPr="00EA201D">
              <w:rPr>
                <w:rFonts w:ascii="Times New Roman" w:hAnsi="Times New Roman"/>
                <w:szCs w:val="20"/>
                <w:lang w:eastAsia="de-DE"/>
              </w:rPr>
              <w:t>:</w:t>
            </w:r>
          </w:p>
          <w:p w14:paraId="4F2129F5" w14:textId="77777777"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bligor grades of the different rating systems shall be pooled and ordered from the lower PD assigned to each obligor grade to the higher;</w:t>
            </w:r>
          </w:p>
          <w:p w14:paraId="46538B33" w14:textId="00C4345B" w:rsidR="00E8659A" w:rsidRPr="00EA201D" w:rsidRDefault="00E8659A" w:rsidP="00CB6BA7">
            <w:pPr>
              <w:pStyle w:val="ListParagraph"/>
              <w:numPr>
                <w:ilvl w:val="0"/>
                <w:numId w:val="37"/>
              </w:numPr>
              <w:spacing w:before="0" w:after="0"/>
              <w:rPr>
                <w:rFonts w:ascii="Times New Roman" w:hAnsi="Times New Roman"/>
                <w:szCs w:val="20"/>
                <w:lang w:eastAsia="de-DE"/>
              </w:rPr>
            </w:pPr>
            <w:proofErr w:type="gramStart"/>
            <w:r w:rsidRPr="00EA201D">
              <w:rPr>
                <w:rFonts w:ascii="Times New Roman" w:hAnsi="Times New Roman"/>
                <w:szCs w:val="20"/>
                <w:lang w:eastAsia="de-DE"/>
              </w:rPr>
              <w:t>where</w:t>
            </w:r>
            <w:proofErr w:type="gramEnd"/>
            <w:r w:rsidRPr="00EA201D">
              <w:rPr>
                <w:rFonts w:ascii="Times New Roman" w:hAnsi="Times New Roman"/>
                <w:szCs w:val="20"/>
                <w:lang w:eastAsia="de-DE"/>
              </w:rPr>
              <w:t xml:space="preserve"> a large number of grades or pools</w:t>
            </w:r>
            <w:r w:rsidR="0073123A">
              <w:rPr>
                <w:rFonts w:ascii="Times New Roman" w:hAnsi="Times New Roman"/>
                <w:szCs w:val="20"/>
                <w:lang w:eastAsia="de-DE"/>
              </w:rPr>
              <w:t xml:space="preserve"> is used</w:t>
            </w:r>
            <w:r w:rsidRPr="00EA201D">
              <w:rPr>
                <w:rFonts w:ascii="Times New Roman" w:hAnsi="Times New Roman"/>
                <w:szCs w:val="20"/>
                <w:lang w:eastAsia="de-DE"/>
              </w:rPr>
              <w:t>, a reduced number of grades or pools to be reported may be agreed with the competent authorities.</w:t>
            </w:r>
          </w:p>
          <w:p w14:paraId="303FEDDF" w14:textId="77777777" w:rsidR="00E8659A" w:rsidRDefault="00E8659A" w:rsidP="00F753A0">
            <w:pPr>
              <w:pStyle w:val="InstructionsText"/>
              <w:rPr>
                <w:rStyle w:val="FormatvorlageInstructionsTabelleText"/>
                <w:rFonts w:ascii="Times New Roman" w:hAnsi="Times New Roman"/>
              </w:rPr>
            </w:pPr>
          </w:p>
          <w:p w14:paraId="21437426" w14:textId="7BB48DB5"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For specialised lending exposures risk weighted according to the approach described in </w:t>
            </w:r>
            <w:r w:rsidR="001736D7">
              <w:rPr>
                <w:rStyle w:val="FormatvorlageInstructionsTabelleText"/>
                <w:rFonts w:ascii="Times New Roman" w:hAnsi="Times New Roman"/>
              </w:rPr>
              <w:t>A</w:t>
            </w:r>
            <w:r>
              <w:rPr>
                <w:rStyle w:val="FormatvorlageInstructionsTabelleText"/>
                <w:rFonts w:ascii="Times New Roman" w:hAnsi="Times New Roman"/>
              </w:rPr>
              <w:t>rticle 153(5)</w:t>
            </w:r>
            <w:r w:rsidR="001736D7">
              <w:rPr>
                <w:rStyle w:val="FormatvorlageInstructionsTabelleText"/>
                <w:rFonts w:ascii="Times New Roman" w:hAnsi="Times New Roman"/>
              </w:rPr>
              <w:t xml:space="preserve"> CRR</w:t>
            </w:r>
            <w:r>
              <w:rPr>
                <w:rStyle w:val="FormatvorlageInstructionsTabelleText"/>
                <w:rFonts w:ascii="Times New Roman" w:hAnsi="Times New Roman"/>
              </w:rPr>
              <w:t xml:space="preserve">, the rating split </w:t>
            </w:r>
            <w:r w:rsidR="006C5924">
              <w:rPr>
                <w:rStyle w:val="FormatvorlageInstructionsTabelleText"/>
                <w:rFonts w:ascii="Times New Roman" w:hAnsi="Times New Roman"/>
              </w:rPr>
              <w:t xml:space="preserve">shall </w:t>
            </w:r>
            <w:r>
              <w:rPr>
                <w:rStyle w:val="FormatvorlageInstructionsTabelleText"/>
                <w:rFonts w:ascii="Times New Roman" w:hAnsi="Times New Roman"/>
              </w:rPr>
              <w:t>be based on the supervisory risk weight category described in table 1</w:t>
            </w:r>
            <w:r w:rsidR="0059754C">
              <w:rPr>
                <w:rStyle w:val="FormatvorlageInstructionsTabelleText"/>
                <w:rFonts w:ascii="Times New Roman" w:hAnsi="Times New Roman"/>
              </w:rPr>
              <w:t xml:space="preserve"> of that Article</w:t>
            </w:r>
            <w:r w:rsidR="001736D7">
              <w:rPr>
                <w:rStyle w:val="FormatvorlageInstructionsTabelleText"/>
                <w:rFonts w:ascii="Times New Roman" w:hAnsi="Times New Roman"/>
              </w:rPr>
              <w:t>,</w:t>
            </w:r>
            <w:r>
              <w:rPr>
                <w:rStyle w:val="FormatvorlageInstructionsTabelleText"/>
                <w:rFonts w:ascii="Times New Roman" w:hAnsi="Times New Roman"/>
              </w:rPr>
              <w:t xml:space="preserve"> as follow</w:t>
            </w:r>
            <w:r w:rsidR="001736D7">
              <w:rPr>
                <w:rStyle w:val="FormatvorlageInstructionsTabelleText"/>
                <w:rFonts w:ascii="Times New Roman" w:hAnsi="Times New Roman"/>
              </w:rPr>
              <w:t>s</w:t>
            </w:r>
            <w:r>
              <w:rPr>
                <w:rStyle w:val="FormatvorlageInstructionsTabelleText"/>
                <w:rFonts w:ascii="Times New Roman" w:hAnsi="Times New Roman"/>
              </w:rPr>
              <w:t>:</w:t>
            </w:r>
          </w:p>
          <w:p w14:paraId="42640758" w14:textId="13EB1AC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1: Category 1 with Remaining maturity less than 2,5 years</w:t>
            </w:r>
          </w:p>
          <w:p w14:paraId="590AA40E" w14:textId="78DEABF6"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2: Category 2 with Remaining maturity less than 2,5 years</w:t>
            </w:r>
          </w:p>
          <w:p w14:paraId="11F8E544" w14:textId="1E575F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3: Category 3 with Remaining maturity less than 2,5 years</w:t>
            </w:r>
          </w:p>
          <w:p w14:paraId="10958104" w14:textId="14361244"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4: Category 4 with Remaining maturity less than 2,5 years</w:t>
            </w:r>
          </w:p>
          <w:p w14:paraId="0D248A9F" w14:textId="1BB17E7C"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5: Category 1 with Remaining maturity equal or more than 2,5 years</w:t>
            </w:r>
          </w:p>
          <w:p w14:paraId="6867F526" w14:textId="7E36C018"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Rating 6: Category 2 with Remaining maturity equal or more than 2,5 years</w:t>
            </w:r>
          </w:p>
          <w:p w14:paraId="3F742CA3" w14:textId="6D0F26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7: Category 3 with Remaining maturity equal or more than 2,5 years</w:t>
            </w:r>
          </w:p>
          <w:p w14:paraId="08A13BCD" w14:textId="3428A29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8: Category 4 with Remaining maturity equal or more than 2,5 years</w:t>
            </w:r>
          </w:p>
          <w:p w14:paraId="24E3FDFF" w14:textId="77777777" w:rsidR="00C21F27" w:rsidRDefault="00C21F27">
            <w:pPr>
              <w:pStyle w:val="InstructionsText"/>
              <w:rPr>
                <w:rStyle w:val="FormatvorlageInstructionsTabelleText"/>
                <w:rFonts w:ascii="Times New Roman" w:hAnsi="Times New Roman"/>
              </w:rPr>
            </w:pPr>
          </w:p>
          <w:p w14:paraId="3E9E9ACE" w14:textId="67B3D247" w:rsidR="00587A3C"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 xml:space="preserve">The same rating scale as </w:t>
            </w:r>
            <w:r w:rsidR="001736D7">
              <w:rPr>
                <w:rStyle w:val="FormatvorlageInstructionsTabelleText"/>
                <w:rFonts w:ascii="Times New Roman" w:hAnsi="Times New Roman"/>
              </w:rPr>
              <w:t xml:space="preserve">that used for the </w:t>
            </w:r>
            <w:r w:rsidRPr="00552972">
              <w:rPr>
                <w:rStyle w:val="FormatvorlageInstructionsTabelleText"/>
                <w:rFonts w:ascii="Times New Roman" w:hAnsi="Times New Roman"/>
              </w:rPr>
              <w:t>report</w:t>
            </w:r>
            <w:r w:rsidR="001736D7">
              <w:rPr>
                <w:rStyle w:val="FormatvorlageInstructionsTabelleText"/>
                <w:rFonts w:ascii="Times New Roman" w:hAnsi="Times New Roman"/>
              </w:rPr>
              <w:t>ing</w:t>
            </w:r>
            <w:r w:rsidRPr="00552972">
              <w:rPr>
                <w:rStyle w:val="FormatvorlageInstructionsTabelleText"/>
                <w:rFonts w:ascii="Times New Roman" w:hAnsi="Times New Roman"/>
              </w:rPr>
              <w:t xml:space="preserve"> in template C 08.02 of Annex I of Regulation (EU) No 680/2014 shall be used. </w:t>
            </w:r>
            <w:r w:rsidR="0059754C">
              <w:rPr>
                <w:rStyle w:val="FormatvorlageInstructionsTabelleText"/>
                <w:rFonts w:ascii="Times New Roman" w:hAnsi="Times New Roman"/>
              </w:rPr>
              <w:t>Where</w:t>
            </w:r>
            <w:r w:rsidRPr="00552972">
              <w:rPr>
                <w:rStyle w:val="FormatvorlageInstructionsTabelleText"/>
                <w:rFonts w:ascii="Times New Roman" w:hAnsi="Times New Roman"/>
              </w:rPr>
              <w:t xml:space="preserve"> the Institution uses a group master scale, </w:t>
            </w:r>
            <w:r w:rsidR="0059754C">
              <w:rPr>
                <w:rStyle w:val="FormatvorlageInstructionsTabelleText"/>
                <w:rFonts w:ascii="Times New Roman" w:hAnsi="Times New Roman"/>
              </w:rPr>
              <w:t>that master scale</w:t>
            </w:r>
            <w:r w:rsidRPr="00552972">
              <w:rPr>
                <w:rStyle w:val="FormatvorlageInstructionsTabelleText"/>
                <w:rFonts w:ascii="Times New Roman" w:hAnsi="Times New Roman"/>
              </w:rPr>
              <w:t xml:space="preserve"> </w:t>
            </w:r>
            <w:r w:rsidR="0059754C">
              <w:rPr>
                <w:rStyle w:val="FormatvorlageInstructionsTabelleText"/>
                <w:rFonts w:ascii="Times New Roman" w:hAnsi="Times New Roman"/>
              </w:rPr>
              <w:t xml:space="preserve">shall </w:t>
            </w:r>
            <w:r w:rsidRPr="00552972">
              <w:rPr>
                <w:rStyle w:val="FormatvorlageInstructionsTabelleText"/>
                <w:rFonts w:ascii="Times New Roman" w:hAnsi="Times New Roman"/>
              </w:rPr>
              <w:t>be used.</w:t>
            </w:r>
          </w:p>
          <w:p w14:paraId="0E0FEC49" w14:textId="2B42D97F" w:rsidR="00C21F27" w:rsidRPr="000F30A6" w:rsidRDefault="00C21F27">
            <w:pPr>
              <w:pStyle w:val="InstructionsText"/>
              <w:rPr>
                <w:rStyle w:val="FormatvorlageInstructionsTabelleText"/>
                <w:rFonts w:ascii="Times New Roman" w:hAnsi="Times New Roman"/>
              </w:rPr>
            </w:pPr>
          </w:p>
        </w:tc>
      </w:tr>
      <w:tr w:rsidR="00EB3B4D" w:rsidRPr="000F30A6" w14:paraId="3F904FE0" w14:textId="77777777" w:rsidTr="00491F92">
        <w:tc>
          <w:tcPr>
            <w:tcW w:w="701" w:type="dxa"/>
          </w:tcPr>
          <w:p w14:paraId="56DC929B" w14:textId="3D7E2EBD" w:rsidR="00EB3B4D"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EB3B4D">
              <w:rPr>
                <w:rStyle w:val="InstructionsTabelleText"/>
                <w:rFonts w:ascii="Times New Roman" w:hAnsi="Times New Roman"/>
                <w:bCs w:val="0"/>
              </w:rPr>
              <w:t>0</w:t>
            </w:r>
            <w:r w:rsidR="00E8659A">
              <w:rPr>
                <w:rStyle w:val="InstructionsTabelleText"/>
                <w:rFonts w:ascii="Times New Roman" w:hAnsi="Times New Roman"/>
                <w:bCs w:val="0"/>
              </w:rPr>
              <w:t>7</w:t>
            </w:r>
            <w:r w:rsidR="00EB3B4D">
              <w:rPr>
                <w:rStyle w:val="InstructionsTabelleText"/>
                <w:rFonts w:ascii="Times New Roman" w:hAnsi="Times New Roman"/>
                <w:bCs w:val="0"/>
              </w:rPr>
              <w:t>0</w:t>
            </w:r>
          </w:p>
          <w:p w14:paraId="66F13034" w14:textId="77777777" w:rsidR="00EB3B4D" w:rsidRPr="000F30A6" w:rsidRDefault="00EB3B4D">
            <w:pPr>
              <w:pStyle w:val="InstructionsText"/>
              <w:rPr>
                <w:rStyle w:val="FormatvorlageInstructionsTabelleText"/>
                <w:rFonts w:ascii="Times New Roman" w:hAnsi="Times New Roman"/>
              </w:rPr>
            </w:pPr>
          </w:p>
        </w:tc>
        <w:tc>
          <w:tcPr>
            <w:tcW w:w="1851" w:type="dxa"/>
            <w:gridSpan w:val="2"/>
          </w:tcPr>
          <w:p w14:paraId="4DD32A4F"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390AF65C" w14:textId="7896DDF5" w:rsidR="00EB3B4D" w:rsidRPr="000F30A6" w:rsidRDefault="00A400DA">
            <w:pPr>
              <w:pStyle w:val="InstructionsText"/>
              <w:rPr>
                <w:rStyle w:val="FormatvorlageInstructionsTabelleText"/>
                <w:rFonts w:ascii="Times New Roman" w:hAnsi="Times New Roman"/>
              </w:rPr>
            </w:pPr>
            <w:r>
              <w:rPr>
                <w:rStyle w:val="FormatvorlageInstructionsTabelleText"/>
                <w:rFonts w:ascii="Times New Roman" w:hAnsi="Times New Roman"/>
              </w:rPr>
              <w:t>P</w:t>
            </w:r>
            <w:r w:rsidRPr="00A400DA">
              <w:rPr>
                <w:rStyle w:val="FormatvorlageInstructionsTabelleText"/>
                <w:rFonts w:ascii="Times New Roman" w:hAnsi="Times New Roman"/>
              </w:rPr>
              <w:t xml:space="preserve">aragraph 78 of Annex II of </w:t>
            </w:r>
            <w:r w:rsidR="0059754C">
              <w:rPr>
                <w:rStyle w:val="FormatvorlageInstructionsTabelleText"/>
                <w:rFonts w:ascii="Times New Roman" w:hAnsi="Times New Roman"/>
              </w:rPr>
              <w:t>Regulation (EU) No 680/2014</w:t>
            </w:r>
            <w:r w:rsidRPr="00A400DA">
              <w:rPr>
                <w:rStyle w:val="FormatvorlageInstructionsTabelleText"/>
                <w:rFonts w:ascii="Times New Roman" w:hAnsi="Times New Roman"/>
              </w:rPr>
              <w:t xml:space="preserve"> </w:t>
            </w:r>
          </w:p>
        </w:tc>
        <w:tc>
          <w:tcPr>
            <w:tcW w:w="9639" w:type="dxa"/>
          </w:tcPr>
          <w:p w14:paraId="749A0335" w14:textId="77777777" w:rsidR="00EB3B4D" w:rsidRPr="007C269F" w:rsidRDefault="009A611C">
            <w:pPr>
              <w:pStyle w:val="InstructionsText"/>
            </w:pPr>
            <w:r>
              <w:t xml:space="preserve">Exposures shall be split into parts and </w:t>
            </w:r>
            <w:r w:rsidRPr="007C269F">
              <w:t>assigned to portfolios based on</w:t>
            </w:r>
            <w:r w:rsidR="00636633" w:rsidRPr="007C269F">
              <w:t xml:space="preserve"> the </w:t>
            </w:r>
            <w:r w:rsidR="00EB3B4D" w:rsidRPr="007C269F">
              <w:t>exposure class:</w:t>
            </w:r>
          </w:p>
          <w:p w14:paraId="5379F5A6" w14:textId="77777777" w:rsidR="00EB3B4D" w:rsidRPr="007C269F" w:rsidRDefault="00EB3B4D">
            <w:pPr>
              <w:pStyle w:val="InstructionsText"/>
            </w:pPr>
            <w:r w:rsidRPr="007C269F">
              <w:t>(a) Central governments</w:t>
            </w:r>
            <w:r w:rsidR="006D70C8" w:rsidRPr="007C269F">
              <w:t xml:space="preserve"> and central banks</w:t>
            </w:r>
            <w:r w:rsidRPr="007C269F">
              <w:t>;</w:t>
            </w:r>
          </w:p>
          <w:p w14:paraId="08D1C2A4" w14:textId="77777777" w:rsidR="00EB3B4D" w:rsidRPr="007C269F" w:rsidRDefault="00EB3B4D">
            <w:pPr>
              <w:pStyle w:val="InstructionsText"/>
            </w:pPr>
            <w:r w:rsidRPr="007C269F">
              <w:t>(b) Institutions;</w:t>
            </w:r>
          </w:p>
          <w:p w14:paraId="7224BF2E" w14:textId="183D5893" w:rsidR="00C6395A" w:rsidRPr="007C269F" w:rsidRDefault="00C6395A">
            <w:pPr>
              <w:pStyle w:val="InstructionsText"/>
            </w:pPr>
            <w:r w:rsidRPr="007C269F">
              <w:t>(c) Corporates</w:t>
            </w:r>
            <w:r w:rsidR="0032441C" w:rsidRPr="007C269F">
              <w:t xml:space="preserve"> </w:t>
            </w:r>
            <w:r w:rsidR="00812719">
              <w:t>- O</w:t>
            </w:r>
            <w:r w:rsidR="0032441C" w:rsidRPr="007C269F">
              <w:t>ther</w:t>
            </w:r>
            <w:r w:rsidRPr="007C269F">
              <w:t>:</w:t>
            </w:r>
          </w:p>
          <w:p w14:paraId="06C72AFF" w14:textId="4ECDFCFC" w:rsidR="00C6395A" w:rsidRPr="007C269F" w:rsidRDefault="00C6395A" w:rsidP="00812719">
            <w:pPr>
              <w:pStyle w:val="InstructionsText"/>
              <w:ind w:left="708"/>
            </w:pPr>
            <w:r w:rsidRPr="007C269F">
              <w:t xml:space="preserve">(c.1) Corporates </w:t>
            </w:r>
            <w:r w:rsidR="00714006">
              <w:t>-</w:t>
            </w:r>
            <w:r w:rsidR="00714006" w:rsidRPr="007C269F">
              <w:t xml:space="preserve"> </w:t>
            </w:r>
            <w:r w:rsidRPr="007C269F">
              <w:t>SME;</w:t>
            </w:r>
          </w:p>
          <w:p w14:paraId="7FBB8CB2" w14:textId="4F6F287C" w:rsidR="00A673C9" w:rsidRPr="007C269F" w:rsidRDefault="00C6395A" w:rsidP="00812719">
            <w:pPr>
              <w:pStyle w:val="InstructionsText"/>
              <w:ind w:left="708"/>
            </w:pPr>
            <w:r w:rsidRPr="007C269F">
              <w:t xml:space="preserve">(c.2) Corporates </w:t>
            </w:r>
            <w:r w:rsidR="00714006">
              <w:t>-</w:t>
            </w:r>
            <w:r w:rsidR="00714006" w:rsidRPr="007C269F">
              <w:t xml:space="preserve"> </w:t>
            </w:r>
            <w:r w:rsidRPr="007C269F">
              <w:t>No SME</w:t>
            </w:r>
          </w:p>
          <w:p w14:paraId="21C91FAD" w14:textId="4BD2B3C6" w:rsidR="00C6395A" w:rsidRPr="007C269F" w:rsidRDefault="0032441C">
            <w:pPr>
              <w:pStyle w:val="InstructionsText"/>
            </w:pPr>
            <w:r w:rsidRPr="007C269F">
              <w:t>(d</w:t>
            </w:r>
            <w:r w:rsidR="00A673C9" w:rsidRPr="007C269F">
              <w:t>) Corporates - Specialised Lending Exposures</w:t>
            </w:r>
            <w:r w:rsidR="00C6395A" w:rsidRPr="007C269F">
              <w:t>;</w:t>
            </w:r>
          </w:p>
          <w:p w14:paraId="3BD0FBAD" w14:textId="02192CAD" w:rsidR="00C6395A" w:rsidRPr="007C269F" w:rsidRDefault="00C6395A">
            <w:pPr>
              <w:pStyle w:val="InstructionsText"/>
            </w:pPr>
            <w:r w:rsidRPr="007C269F">
              <w:t>(</w:t>
            </w:r>
            <w:r w:rsidR="0032441C" w:rsidRPr="007C269F">
              <w:t>e</w:t>
            </w:r>
            <w:r w:rsidRPr="007C269F">
              <w:t>) Retail:</w:t>
            </w:r>
          </w:p>
          <w:p w14:paraId="5B53EECB" w14:textId="76710E30" w:rsidR="00C6395A" w:rsidRPr="007C269F" w:rsidRDefault="00C6395A" w:rsidP="00812719">
            <w:pPr>
              <w:pStyle w:val="InstructionsText"/>
              <w:ind w:left="708"/>
            </w:pPr>
            <w:r w:rsidRPr="007C269F">
              <w:t>(</w:t>
            </w:r>
            <w:r w:rsidR="0032441C" w:rsidRPr="007C269F">
              <w:t>e</w:t>
            </w:r>
            <w:r w:rsidRPr="007C269F">
              <w:t xml:space="preserve">.1) Retail </w:t>
            </w:r>
            <w:r w:rsidR="00714006">
              <w:t>-</w:t>
            </w:r>
            <w:r w:rsidR="00714006" w:rsidRPr="007C269F">
              <w:t xml:space="preserve"> </w:t>
            </w:r>
            <w:r w:rsidRPr="007C269F">
              <w:t>SME;</w:t>
            </w:r>
          </w:p>
          <w:p w14:paraId="3DFCBE82" w14:textId="6A3A2BEA" w:rsidR="00C6395A" w:rsidRPr="007C269F" w:rsidRDefault="00C6395A" w:rsidP="00812719">
            <w:pPr>
              <w:pStyle w:val="InstructionsText"/>
              <w:ind w:left="1416"/>
            </w:pPr>
            <w:r w:rsidRPr="007C269F">
              <w:t>(</w:t>
            </w:r>
            <w:r w:rsidR="0032441C" w:rsidRPr="007C269F">
              <w:t>e</w:t>
            </w:r>
            <w:r w:rsidRPr="007C269F">
              <w:t xml:space="preserve">.1.1) Retail </w:t>
            </w:r>
            <w:r w:rsidR="00714006">
              <w:t>-</w:t>
            </w:r>
            <w:r w:rsidR="00714006" w:rsidRPr="007C269F">
              <w:t xml:space="preserve"> </w:t>
            </w:r>
            <w:r w:rsidRPr="007C269F">
              <w:t>SME - Secured by real estate;</w:t>
            </w:r>
          </w:p>
          <w:p w14:paraId="2425561F" w14:textId="54B3A02D" w:rsidR="00C6395A" w:rsidRPr="007C269F" w:rsidRDefault="00C6395A" w:rsidP="00812719">
            <w:pPr>
              <w:pStyle w:val="InstructionsText"/>
              <w:ind w:left="1416"/>
            </w:pPr>
            <w:r w:rsidRPr="007C269F">
              <w:t>(</w:t>
            </w:r>
            <w:r w:rsidR="0032441C" w:rsidRPr="007C269F">
              <w:t>e</w:t>
            </w:r>
            <w:r w:rsidRPr="007C269F">
              <w:t xml:space="preserve">.1.2) Retail </w:t>
            </w:r>
            <w:r w:rsidR="00714006">
              <w:t>-</w:t>
            </w:r>
            <w:r w:rsidR="00714006" w:rsidRPr="007C269F">
              <w:t xml:space="preserve"> </w:t>
            </w:r>
            <w:r w:rsidRPr="007C269F">
              <w:t>SME - Other;</w:t>
            </w:r>
          </w:p>
          <w:p w14:paraId="4765B562" w14:textId="0A14B4F8" w:rsidR="00C6395A" w:rsidRPr="007C269F" w:rsidRDefault="00C6395A" w:rsidP="00812719">
            <w:pPr>
              <w:pStyle w:val="InstructionsText"/>
              <w:ind w:left="708"/>
            </w:pPr>
            <w:r w:rsidRPr="007C269F">
              <w:t>(</w:t>
            </w:r>
            <w:r w:rsidR="0032441C" w:rsidRPr="007C269F">
              <w:t>e</w:t>
            </w:r>
            <w:r w:rsidRPr="007C269F">
              <w:t xml:space="preserve">.2) Retail </w:t>
            </w:r>
            <w:r w:rsidR="00714006">
              <w:t>-</w:t>
            </w:r>
            <w:r w:rsidR="00714006" w:rsidRPr="007C269F">
              <w:t xml:space="preserve"> </w:t>
            </w:r>
            <w:r w:rsidRPr="007C269F">
              <w:t>No SME;</w:t>
            </w:r>
          </w:p>
          <w:p w14:paraId="23EC4D71" w14:textId="576F40AB" w:rsidR="00C6395A" w:rsidRPr="007C269F" w:rsidRDefault="00C6395A" w:rsidP="00812719">
            <w:pPr>
              <w:pStyle w:val="InstructionsText"/>
              <w:ind w:left="1416"/>
            </w:pPr>
            <w:r w:rsidRPr="007C269F">
              <w:t>(</w:t>
            </w:r>
            <w:r w:rsidR="0032441C" w:rsidRPr="007C269F">
              <w:t>e</w:t>
            </w:r>
            <w:r w:rsidRPr="007C269F">
              <w:t xml:space="preserve">.2.1) Retail </w:t>
            </w:r>
            <w:r w:rsidR="00714006">
              <w:t>-</w:t>
            </w:r>
            <w:r w:rsidR="00714006" w:rsidRPr="007C269F">
              <w:t xml:space="preserve"> </w:t>
            </w:r>
            <w:r w:rsidRPr="007C269F">
              <w:t>No SME - Other;</w:t>
            </w:r>
          </w:p>
          <w:p w14:paraId="3B639D8D" w14:textId="6210D143" w:rsidR="00C6395A" w:rsidRPr="007C269F" w:rsidRDefault="00C6395A" w:rsidP="00812719">
            <w:pPr>
              <w:pStyle w:val="InstructionsText"/>
              <w:ind w:left="1416"/>
            </w:pPr>
            <w:r w:rsidRPr="007C269F">
              <w:t>(</w:t>
            </w:r>
            <w:r w:rsidR="0032441C" w:rsidRPr="007C269F">
              <w:t>e</w:t>
            </w:r>
            <w:r w:rsidRPr="007C269F">
              <w:t xml:space="preserve">.2.2) Retail </w:t>
            </w:r>
            <w:r w:rsidR="00714006">
              <w:t>-</w:t>
            </w:r>
            <w:r w:rsidR="00714006" w:rsidRPr="007C269F">
              <w:t xml:space="preserve"> </w:t>
            </w:r>
            <w:r w:rsidRPr="007C269F">
              <w:t>No SME - Secured by real estate;</w:t>
            </w:r>
          </w:p>
          <w:p w14:paraId="779FF838" w14:textId="3A38DBD2" w:rsidR="00C6395A" w:rsidRPr="007C269F" w:rsidRDefault="00C6395A" w:rsidP="00812719">
            <w:pPr>
              <w:pStyle w:val="InstructionsText"/>
              <w:ind w:left="708"/>
            </w:pPr>
            <w:r w:rsidRPr="007C269F">
              <w:t>(</w:t>
            </w:r>
            <w:r w:rsidR="0032441C" w:rsidRPr="007C269F">
              <w:t>e</w:t>
            </w:r>
            <w:r w:rsidRPr="007C269F">
              <w:t xml:space="preserve">.3) Retail </w:t>
            </w:r>
            <w:r w:rsidR="00714006">
              <w:t>-</w:t>
            </w:r>
            <w:r w:rsidR="00714006" w:rsidRPr="007C269F">
              <w:t xml:space="preserve"> </w:t>
            </w:r>
            <w:r w:rsidRPr="007C269F">
              <w:t>Qualifying revolving;</w:t>
            </w:r>
          </w:p>
          <w:p w14:paraId="4F027FEB" w14:textId="55C9ABBC" w:rsidR="00EB3B4D" w:rsidRPr="007C269F" w:rsidRDefault="005A42EE">
            <w:pPr>
              <w:pStyle w:val="InstructionsText"/>
            </w:pPr>
            <w:r w:rsidRPr="007C269F">
              <w:t>(</w:t>
            </w:r>
            <w:r w:rsidR="0032441C" w:rsidRPr="007C269F">
              <w:t>f</w:t>
            </w:r>
            <w:r w:rsidRPr="007C269F">
              <w:t>) Not applicable</w:t>
            </w:r>
          </w:p>
          <w:p w14:paraId="33BBE08A" w14:textId="77777777" w:rsidR="005A42EE" w:rsidRPr="007C269F" w:rsidRDefault="005A42EE">
            <w:pPr>
              <w:pStyle w:val="InstructionsText"/>
            </w:pPr>
          </w:p>
          <w:p w14:paraId="25A2A03F" w14:textId="21407C78" w:rsidR="007C269F" w:rsidRDefault="007C269F" w:rsidP="007C269F">
            <w:pPr>
              <w:autoSpaceDE w:val="0"/>
              <w:autoSpaceDN w:val="0"/>
              <w:adjustRightInd w:val="0"/>
              <w:spacing w:before="0" w:after="0"/>
              <w:rPr>
                <w:rFonts w:ascii="Times New Roman" w:hAnsi="Times New Roman"/>
                <w:bCs/>
                <w:szCs w:val="20"/>
                <w:lang w:eastAsia="de-DE"/>
              </w:rPr>
            </w:pPr>
            <w:r w:rsidRPr="007C269F">
              <w:rPr>
                <w:rFonts w:ascii="Times New Roman" w:hAnsi="Times New Roman"/>
                <w:bCs/>
                <w:szCs w:val="20"/>
                <w:lang w:eastAsia="de-DE"/>
              </w:rPr>
              <w:t>In accordance with Article 147(4</w:t>
            </w:r>
            <w:proofErr w:type="gramStart"/>
            <w:r w:rsidRPr="007C269F">
              <w:rPr>
                <w:rFonts w:ascii="Times New Roman" w:hAnsi="Times New Roman"/>
                <w:bCs/>
                <w:szCs w:val="20"/>
                <w:lang w:eastAsia="de-DE"/>
              </w:rPr>
              <w:t>)</w:t>
            </w:r>
            <w:r w:rsidR="0059754C">
              <w:rPr>
                <w:rFonts w:ascii="Times New Roman" w:hAnsi="Times New Roman"/>
                <w:bCs/>
                <w:szCs w:val="20"/>
                <w:lang w:eastAsia="de-DE"/>
              </w:rPr>
              <w:t>(</w:t>
            </w:r>
            <w:proofErr w:type="gramEnd"/>
            <w:r w:rsidRPr="007C269F">
              <w:rPr>
                <w:rFonts w:ascii="Times New Roman" w:hAnsi="Times New Roman"/>
                <w:bCs/>
                <w:szCs w:val="20"/>
                <w:lang w:eastAsia="de-DE"/>
              </w:rPr>
              <w:t>a</w:t>
            </w:r>
            <w:r w:rsidR="0059754C">
              <w:rPr>
                <w:rFonts w:ascii="Times New Roman" w:hAnsi="Times New Roman"/>
                <w:bCs/>
                <w:szCs w:val="20"/>
                <w:lang w:eastAsia="de-DE"/>
              </w:rPr>
              <w:t>)</w:t>
            </w:r>
            <w:r w:rsidRPr="007C269F">
              <w:rPr>
                <w:rFonts w:ascii="Times New Roman" w:hAnsi="Times New Roman"/>
                <w:bCs/>
                <w:szCs w:val="20"/>
                <w:lang w:eastAsia="de-DE"/>
              </w:rPr>
              <w:t xml:space="preserve"> CRR exposures to regional governments and</w:t>
            </w:r>
            <w:r>
              <w:rPr>
                <w:rFonts w:ascii="Times New Roman" w:hAnsi="Times New Roman"/>
                <w:bCs/>
                <w:szCs w:val="20"/>
                <w:lang w:eastAsia="de-DE"/>
              </w:rPr>
              <w:t xml:space="preserve"> </w:t>
            </w:r>
            <w:r w:rsidRPr="007C269F">
              <w:rPr>
                <w:rFonts w:ascii="Times New Roman" w:hAnsi="Times New Roman"/>
                <w:bCs/>
                <w:szCs w:val="20"/>
                <w:lang w:eastAsia="de-DE"/>
              </w:rPr>
              <w:t>local authorities which are not treated as exposures to central governments shall be assigned to the exposure class 'exposures to institutions'.</w:t>
            </w:r>
          </w:p>
          <w:p w14:paraId="794B00A8" w14:textId="77777777" w:rsidR="00160437" w:rsidRDefault="00160437" w:rsidP="007C269F">
            <w:pPr>
              <w:autoSpaceDE w:val="0"/>
              <w:autoSpaceDN w:val="0"/>
              <w:adjustRightInd w:val="0"/>
              <w:spacing w:before="0" w:after="0"/>
              <w:rPr>
                <w:rFonts w:ascii="Times New Roman" w:hAnsi="Times New Roman"/>
                <w:bCs/>
                <w:szCs w:val="20"/>
                <w:lang w:eastAsia="de-DE"/>
              </w:rPr>
            </w:pPr>
          </w:p>
          <w:p w14:paraId="6934BCCC" w14:textId="63BEBEF3" w:rsidR="00160437" w:rsidRDefault="00160437" w:rsidP="00160437">
            <w:pPr>
              <w:autoSpaceDE w:val="0"/>
              <w:autoSpaceDN w:val="0"/>
              <w:adjustRightInd w:val="0"/>
              <w:spacing w:before="0" w:after="0"/>
              <w:jc w:val="left"/>
              <w:rPr>
                <w:rFonts w:ascii="Times New Roman" w:hAnsi="Times New Roman"/>
                <w:bCs/>
                <w:szCs w:val="20"/>
                <w:lang w:eastAsia="de-DE"/>
              </w:rPr>
            </w:pPr>
            <w:r>
              <w:rPr>
                <w:rFonts w:ascii="Times New Roman" w:hAnsi="Times New Roman"/>
                <w:bCs/>
                <w:szCs w:val="20"/>
                <w:lang w:eastAsia="de-DE"/>
              </w:rPr>
              <w:t>T</w:t>
            </w:r>
            <w:r w:rsidRPr="00160437">
              <w:rPr>
                <w:rFonts w:ascii="Times New Roman" w:hAnsi="Times New Roman"/>
                <w:bCs/>
                <w:szCs w:val="20"/>
                <w:lang w:eastAsia="de-DE"/>
              </w:rPr>
              <w:t>he exposure classes of Article 147 of Regulation (EU) No. 575/2013</w:t>
            </w:r>
            <w:r>
              <w:rPr>
                <w:rFonts w:ascii="Times New Roman" w:hAnsi="Times New Roman"/>
                <w:bCs/>
                <w:szCs w:val="20"/>
                <w:lang w:eastAsia="de-DE"/>
              </w:rPr>
              <w:t xml:space="preserve"> </w:t>
            </w:r>
            <w:r w:rsidRPr="00160437">
              <w:rPr>
                <w:rFonts w:ascii="Times New Roman" w:hAnsi="Times New Roman"/>
                <w:bCs/>
                <w:szCs w:val="20"/>
                <w:lang w:eastAsia="de-DE"/>
              </w:rPr>
              <w:t xml:space="preserve">(CRR) "equity exposures" and "items representing securitisation positions" </w:t>
            </w:r>
            <w:r w:rsidR="00431CB8" w:rsidRPr="00431CB8">
              <w:rPr>
                <w:rFonts w:ascii="Times New Roman" w:hAnsi="Times New Roman"/>
                <w:bCs/>
                <w:szCs w:val="20"/>
                <w:lang w:eastAsia="de-DE"/>
              </w:rPr>
              <w:t>shall not be reported</w:t>
            </w:r>
            <w:r w:rsidRPr="00160437">
              <w:rPr>
                <w:rFonts w:ascii="Times New Roman" w:hAnsi="Times New Roman"/>
                <w:bCs/>
                <w:szCs w:val="20"/>
                <w:lang w:eastAsia="de-DE"/>
              </w:rPr>
              <w:t>.</w:t>
            </w:r>
          </w:p>
          <w:p w14:paraId="2DF232B7" w14:textId="2B90B321" w:rsidR="00EE5545" w:rsidRPr="007C269F" w:rsidRDefault="00EE5545" w:rsidP="00160437">
            <w:pPr>
              <w:autoSpaceDE w:val="0"/>
              <w:autoSpaceDN w:val="0"/>
              <w:adjustRightInd w:val="0"/>
              <w:spacing w:before="0" w:after="0"/>
              <w:jc w:val="left"/>
              <w:rPr>
                <w:szCs w:val="20"/>
                <w:lang w:eastAsia="de-DE"/>
              </w:rPr>
            </w:pPr>
          </w:p>
        </w:tc>
      </w:tr>
      <w:tr w:rsidR="00E8659A" w:rsidRPr="000F30A6" w14:paraId="40B19D60" w14:textId="77777777" w:rsidTr="00CB6BA7">
        <w:tc>
          <w:tcPr>
            <w:tcW w:w="701" w:type="dxa"/>
          </w:tcPr>
          <w:p w14:paraId="1E552376" w14:textId="10942046" w:rsidR="00E8659A"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8659A">
              <w:rPr>
                <w:rStyle w:val="InstructionsTabelleText"/>
                <w:rFonts w:ascii="Times New Roman" w:hAnsi="Times New Roman"/>
                <w:bCs w:val="0"/>
              </w:rPr>
              <w:t>08</w:t>
            </w:r>
            <w:r w:rsidR="00E8659A" w:rsidRPr="000F30A6">
              <w:rPr>
                <w:rStyle w:val="InstructionsTabelleText"/>
                <w:rFonts w:ascii="Times New Roman" w:hAnsi="Times New Roman"/>
                <w:bCs w:val="0"/>
              </w:rPr>
              <w:t>0</w:t>
            </w:r>
          </w:p>
        </w:tc>
        <w:tc>
          <w:tcPr>
            <w:tcW w:w="1851" w:type="dxa"/>
            <w:gridSpan w:val="2"/>
          </w:tcPr>
          <w:p w14:paraId="433E2C9A"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4341D567" w14:textId="77777777" w:rsidR="00E8659A" w:rsidRPr="000F30A6" w:rsidRDefault="00E8659A">
            <w:pPr>
              <w:pStyle w:val="InstructionsText"/>
              <w:rPr>
                <w:rStyle w:val="FormatvorlageInstructionsTabelleText"/>
                <w:rFonts w:ascii="Times New Roman" w:hAnsi="Times New Roman"/>
              </w:rPr>
            </w:pPr>
          </w:p>
        </w:tc>
        <w:tc>
          <w:tcPr>
            <w:tcW w:w="9639" w:type="dxa"/>
          </w:tcPr>
          <w:p w14:paraId="4FA4B8DE" w14:textId="741EAB6D"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101 shall apply.</w:t>
            </w:r>
          </w:p>
          <w:p w14:paraId="7D54FE6D" w14:textId="77777777" w:rsidR="00E8659A" w:rsidRPr="000F30A6" w:rsidRDefault="00FC6053">
            <w:pPr>
              <w:pStyle w:val="InstructionsText"/>
              <w:rPr>
                <w:rStyle w:val="FormatvorlageInstructionsTabelleText"/>
                <w:rFonts w:ascii="Times New Roman" w:hAnsi="Times New Roman"/>
              </w:rPr>
            </w:pPr>
            <w:r w:rsidRPr="000F30A6" w:rsidDel="00FC6053">
              <w:rPr>
                <w:rStyle w:val="FormatvorlageInstructionsTabelleText"/>
                <w:rFonts w:ascii="Times New Roman" w:hAnsi="Times New Roman"/>
              </w:rPr>
              <w:t xml:space="preserve"> </w:t>
            </w:r>
          </w:p>
        </w:tc>
      </w:tr>
      <w:tr w:rsidR="00EB3B4D" w:rsidRPr="000F30A6" w14:paraId="51196611" w14:textId="77777777" w:rsidTr="00491F92">
        <w:tc>
          <w:tcPr>
            <w:tcW w:w="701" w:type="dxa"/>
          </w:tcPr>
          <w:p w14:paraId="78EF366D" w14:textId="0C824ED2" w:rsidR="00EB3B4D"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B3B4D">
              <w:rPr>
                <w:rStyle w:val="InstructionsTabelleText"/>
                <w:rFonts w:ascii="Times New Roman" w:hAnsi="Times New Roman"/>
                <w:bCs w:val="0"/>
              </w:rPr>
              <w:t>0</w:t>
            </w:r>
            <w:r w:rsidR="00E8659A">
              <w:rPr>
                <w:rStyle w:val="InstructionsTabelleText"/>
                <w:rFonts w:ascii="Times New Roman" w:hAnsi="Times New Roman"/>
                <w:bCs w:val="0"/>
              </w:rPr>
              <w:t>9</w:t>
            </w:r>
            <w:r w:rsidR="00EB3B4D">
              <w:rPr>
                <w:rStyle w:val="InstructionsTabelleText"/>
                <w:rFonts w:ascii="Times New Roman" w:hAnsi="Times New Roman"/>
                <w:bCs w:val="0"/>
              </w:rPr>
              <w:t>0</w:t>
            </w:r>
          </w:p>
        </w:tc>
        <w:tc>
          <w:tcPr>
            <w:tcW w:w="1851" w:type="dxa"/>
            <w:gridSpan w:val="2"/>
          </w:tcPr>
          <w:p w14:paraId="0C07E98A"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26970304" w14:textId="77777777" w:rsidR="00EB3B4D" w:rsidRPr="000F30A6" w:rsidRDefault="00EB3B4D">
            <w:pPr>
              <w:pStyle w:val="InstructionsText"/>
              <w:rPr>
                <w:rStyle w:val="FormatvorlageInstructionsTabelleText"/>
                <w:rFonts w:ascii="Times New Roman" w:hAnsi="Times New Roman"/>
              </w:rPr>
            </w:pPr>
          </w:p>
        </w:tc>
        <w:tc>
          <w:tcPr>
            <w:tcW w:w="9639" w:type="dxa"/>
          </w:tcPr>
          <w:p w14:paraId="0A5B668E" w14:textId="77777777" w:rsidR="00EB3B4D" w:rsidRPr="000F30A6" w:rsidRDefault="009E2ED1">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C68BE">
              <w:rPr>
                <w:rStyle w:val="FormatvorlageInstructionsTabelleText"/>
                <w:rFonts w:ascii="Times New Roman" w:hAnsi="Times New Roman"/>
              </w:rPr>
              <w:t xml:space="preserve"> t</w:t>
            </w:r>
            <w:r w:rsidR="00EB3B4D" w:rsidRPr="000F30A6">
              <w:rPr>
                <w:rStyle w:val="FormatvorlageInstructionsTabelleText"/>
                <w:rFonts w:ascii="Times New Roman" w:hAnsi="Times New Roman"/>
              </w:rPr>
              <w:t>he default status:</w:t>
            </w:r>
          </w:p>
          <w:p w14:paraId="6F7A0E9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exposures assigned to the rating grade(s) with a PD of 100%;</w:t>
            </w:r>
          </w:p>
          <w:p w14:paraId="388F32EA" w14:textId="77777777" w:rsidR="00EB3B4D"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exposures assigned to rating grades with a PD lower than 100%.</w:t>
            </w:r>
          </w:p>
          <w:p w14:paraId="68A11658" w14:textId="34CE1C72" w:rsidR="005A42EE" w:rsidRDefault="005A42EE">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53681">
              <w:rPr>
                <w:rStyle w:val="FormatvorlageInstructionsTabelleText"/>
                <w:rFonts w:ascii="Times New Roman" w:hAnsi="Times New Roman"/>
              </w:rPr>
              <w:t>c</w:t>
            </w:r>
            <w:r>
              <w:rPr>
                <w:rStyle w:val="FormatvorlageInstructionsTabelleText"/>
                <w:rFonts w:ascii="Times New Roman" w:hAnsi="Times New Roman"/>
              </w:rPr>
              <w:t>) Not applicable</w:t>
            </w:r>
          </w:p>
          <w:p w14:paraId="06E317EC" w14:textId="77777777" w:rsidR="005A42EE" w:rsidRPr="000F30A6" w:rsidRDefault="005A42EE">
            <w:pPr>
              <w:pStyle w:val="InstructionsText"/>
              <w:rPr>
                <w:rStyle w:val="FormatvorlageInstructionsTabelleText"/>
                <w:rFonts w:ascii="Times New Roman" w:hAnsi="Times New Roman"/>
              </w:rPr>
            </w:pPr>
          </w:p>
        </w:tc>
      </w:tr>
      <w:tr w:rsidR="00630CBB" w:rsidRPr="000F30A6" w14:paraId="12A5CCBA" w14:textId="77777777" w:rsidTr="00491F92">
        <w:tc>
          <w:tcPr>
            <w:tcW w:w="701" w:type="dxa"/>
          </w:tcPr>
          <w:p w14:paraId="566D6FE5" w14:textId="455C90B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100</w:t>
            </w:r>
          </w:p>
        </w:tc>
        <w:tc>
          <w:tcPr>
            <w:tcW w:w="1851" w:type="dxa"/>
            <w:gridSpan w:val="2"/>
          </w:tcPr>
          <w:p w14:paraId="3F6A763D"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7246D806" w14:textId="0190814F" w:rsidR="00630CBB" w:rsidRPr="000F30A6" w:rsidRDefault="00630CBB">
            <w:pPr>
              <w:pStyle w:val="InstructionsText"/>
              <w:rPr>
                <w:rStyle w:val="FormatvorlageInstructionsTabelleText"/>
                <w:rFonts w:ascii="Times New Roman" w:hAnsi="Times New Roman"/>
              </w:rPr>
            </w:pPr>
            <w:r w:rsidRPr="00160437">
              <w:rPr>
                <w:rStyle w:val="InstructionsTabelleText"/>
                <w:rFonts w:ascii="Times New Roman" w:hAnsi="Times New Roman"/>
                <w:bCs w:val="0"/>
              </w:rPr>
              <w:t>Article 166 (8)</w:t>
            </w:r>
            <w:r>
              <w:rPr>
                <w:rStyle w:val="InstructionsTabelleText"/>
                <w:rFonts w:ascii="Times New Roman" w:hAnsi="Times New Roman"/>
                <w:bCs w:val="0"/>
              </w:rPr>
              <w:t xml:space="preserve"> </w:t>
            </w:r>
            <w:r w:rsidR="0059754C">
              <w:rPr>
                <w:rStyle w:val="InstructionsTabelleText"/>
                <w:rFonts w:ascii="Times New Roman" w:hAnsi="Times New Roman"/>
                <w:bCs w:val="0"/>
              </w:rPr>
              <w:t>and</w:t>
            </w:r>
            <w:r>
              <w:rPr>
                <w:rStyle w:val="InstructionsTabelleText"/>
                <w:rFonts w:ascii="Times New Roman" w:hAnsi="Times New Roman"/>
                <w:bCs w:val="0"/>
              </w:rPr>
              <w:t xml:space="preserve"> (10) </w:t>
            </w:r>
            <w:r w:rsidRPr="00160437">
              <w:rPr>
                <w:rStyle w:val="InstructionsTabelleText"/>
                <w:rFonts w:ascii="Times New Roman" w:hAnsi="Times New Roman"/>
                <w:bCs w:val="0"/>
              </w:rPr>
              <w:t>of CRR</w:t>
            </w:r>
          </w:p>
        </w:tc>
        <w:tc>
          <w:tcPr>
            <w:tcW w:w="9639" w:type="dxa"/>
          </w:tcPr>
          <w:p w14:paraId="0A7199C1" w14:textId="4ACAA526"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w:t>
            </w:r>
            <w:r w:rsidRPr="00EB63CE">
              <w:rPr>
                <w:rStyle w:val="FormatvorlageInstructionsTabelleText"/>
                <w:rFonts w:ascii="Times New Roman" w:hAnsi="Times New Roman"/>
              </w:rPr>
              <w:t xml:space="preserve"> the </w:t>
            </w:r>
            <w:r>
              <w:rPr>
                <w:rStyle w:val="FormatvorlageInstructionsTabelleText"/>
                <w:rFonts w:ascii="Times New Roman" w:hAnsi="Times New Roman"/>
              </w:rPr>
              <w:t>type of facility.</w:t>
            </w:r>
            <w:r w:rsidRPr="00BE6268">
              <w:rPr>
                <w:rStyle w:val="FormatvorlageInstructionsTabelleText"/>
                <w:rFonts w:ascii="Times New Roman" w:hAnsi="Times New Roman"/>
              </w:rPr>
              <w:t xml:space="preserve"> </w:t>
            </w:r>
            <w:r w:rsidR="0059754C">
              <w:rPr>
                <w:rStyle w:val="FormatvorlageInstructionsTabelleText"/>
                <w:rFonts w:ascii="Times New Roman" w:hAnsi="Times New Roman"/>
              </w:rPr>
              <w:t>Where</w:t>
            </w:r>
            <w:r w:rsidRPr="00BE6268">
              <w:rPr>
                <w:rStyle w:val="FormatvorlageInstructionsTabelleText"/>
                <w:rFonts w:ascii="Times New Roman" w:hAnsi="Times New Roman"/>
              </w:rPr>
              <w:t xml:space="preserve"> more than one facility type value applies to the credit product, the exposure value </w:t>
            </w:r>
            <w:r w:rsidR="0059754C">
              <w:rPr>
                <w:rStyle w:val="FormatvorlageInstructionsTabelleText"/>
                <w:rFonts w:ascii="Times New Roman" w:hAnsi="Times New Roman"/>
              </w:rPr>
              <w:t xml:space="preserve">shall </w:t>
            </w:r>
            <w:r w:rsidRPr="00BE6268">
              <w:rPr>
                <w:rStyle w:val="FormatvorlageInstructionsTabelleText"/>
                <w:rFonts w:ascii="Times New Roman" w:hAnsi="Times New Roman"/>
              </w:rPr>
              <w:t xml:space="preserve">be split </w:t>
            </w:r>
            <w:r w:rsidR="0059754C">
              <w:rPr>
                <w:rStyle w:val="FormatvorlageInstructionsTabelleText"/>
                <w:rFonts w:ascii="Times New Roman" w:hAnsi="Times New Roman"/>
              </w:rPr>
              <w:t xml:space="preserve">on the basis of </w:t>
            </w:r>
            <w:r w:rsidRPr="00BE6268">
              <w:rPr>
                <w:rStyle w:val="FormatvorlageInstructionsTabelleText"/>
                <w:rFonts w:ascii="Times New Roman" w:hAnsi="Times New Roman"/>
              </w:rPr>
              <w:t>the facility type values.</w:t>
            </w:r>
          </w:p>
          <w:p w14:paraId="43242800" w14:textId="7FCFD64F" w:rsidR="00630CBB" w:rsidRDefault="00630CBB">
            <w:pPr>
              <w:pStyle w:val="InstructionsText"/>
              <w:rPr>
                <w:rStyle w:val="FormatvorlageInstructionsTabelleText"/>
                <w:rFonts w:ascii="Times New Roman" w:hAnsi="Times New Roman"/>
                <w:bCs/>
                <w:color w:val="auto"/>
                <w:szCs w:val="24"/>
                <w:lang w:eastAsia="en-US"/>
              </w:rPr>
            </w:pPr>
          </w:p>
          <w:p w14:paraId="5D1F6C41" w14:textId="635D9666" w:rsidR="00630CBB" w:rsidRPr="000F30A6" w:rsidRDefault="00630CBB">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The type of facility is one of the following:</w:t>
            </w:r>
          </w:p>
          <w:p w14:paraId="1988D4CE" w14:textId="5B2E6FD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proofErr w:type="gramStart"/>
            <w:r w:rsidR="0059754C">
              <w:rPr>
                <w:rStyle w:val="FormatvorlageInstructionsTabelleText"/>
                <w:rFonts w:ascii="Times New Roman" w:hAnsi="Times New Roman"/>
              </w:rPr>
              <w:t>f</w:t>
            </w:r>
            <w:r w:rsidRPr="000F30A6">
              <w:rPr>
                <w:rStyle w:val="FormatvorlageInstructionsTabelleText"/>
                <w:rFonts w:ascii="Times New Roman" w:hAnsi="Times New Roman"/>
              </w:rPr>
              <w:t>ull</w:t>
            </w:r>
            <w:proofErr w:type="gramEnd"/>
            <w:r w:rsidRPr="000F30A6">
              <w:rPr>
                <w:rStyle w:val="FormatvorlageInstructionsTabelleText"/>
                <w:rFonts w:ascii="Times New Roman" w:hAnsi="Times New Roman"/>
              </w:rPr>
              <w:t xml:space="preserve"> risk (100%);</w:t>
            </w:r>
          </w:p>
          <w:p w14:paraId="3158987C" w14:textId="1F850DB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ote issuance facility and revolving underwriting facility (Medium risk);</w:t>
            </w:r>
          </w:p>
          <w:p w14:paraId="2EDEA8FC" w14:textId="09C1E0C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warranties and indemnities, guarantees, irrevocable stand-by letters of credit, documentary credit and other medium risk off-balance sheet items (Medium risk)</w:t>
            </w:r>
            <w:r w:rsidR="0069221A">
              <w:rPr>
                <w:rStyle w:val="FormatvorlageInstructionsTabelleText"/>
                <w:rFonts w:ascii="Times New Roman" w:hAnsi="Times New Roman"/>
              </w:rPr>
              <w:t>,</w:t>
            </w:r>
            <w:r w:rsidRPr="000F30A6">
              <w:rPr>
                <w:rStyle w:val="FormatvorlageInstructionsTabelleText"/>
                <w:rFonts w:ascii="Times New Roman" w:hAnsi="Times New Roman"/>
              </w:rPr>
              <w:t>including tender, performance, customs and tax bonds, guarantees, irrevocable standby letters of credit not having the character of credit substitutes and other medium risk off-balance sheet items;</w:t>
            </w:r>
          </w:p>
          <w:p w14:paraId="2F05A084" w14:textId="28B095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(d)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revolving credit facility (Medium-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revolving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05EBC10C" w14:textId="7ACA42C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term credit facility (Medium-low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term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40599BB6" w14:textId="3B2E9308"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sidR="0059754C">
              <w:rPr>
                <w:rStyle w:val="FormatvorlageInstructionsTabelleText"/>
                <w:rFonts w:ascii="Times New Roman" w:hAnsi="Times New Roman"/>
              </w:rPr>
              <w:t>u</w:t>
            </w:r>
            <w:r w:rsidRPr="000F30A6">
              <w:rPr>
                <w:rStyle w:val="FormatvorlageInstructionsTabelleText"/>
                <w:rFonts w:ascii="Times New Roman" w:hAnsi="Times New Roman"/>
              </w:rPr>
              <w:t xml:space="preserve">ndrawn committed other credit facility (Medium-low risk) </w:t>
            </w:r>
            <w:r w:rsidR="0069221A">
              <w:rPr>
                <w:rStyle w:val="FormatvorlageInstructionsTabelleText"/>
                <w:rFonts w:ascii="Times New Roman" w:hAnsi="Times New Roman"/>
              </w:rPr>
              <w:t xml:space="preserve">including </w:t>
            </w:r>
            <w:r w:rsidRPr="000F30A6">
              <w:rPr>
                <w:rStyle w:val="FormatvorlageInstructionsTabelleText"/>
                <w:rFonts w:ascii="Times New Roman" w:hAnsi="Times New Roman"/>
              </w:rPr>
              <w:t xml:space="preserve">lending commitments, other than revolving and term, that are undrawn and that may not be cancelled unconditionally at any time without notice or that do not provide for automatic cancellation due to </w:t>
            </w:r>
            <w:r>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creditworthiness;</w:t>
            </w:r>
          </w:p>
          <w:p w14:paraId="48B7715B" w14:textId="04CB6E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(g)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short-term letters of credit and other medium-low risk off-balance sheet items (Medium-low risk);</w:t>
            </w:r>
          </w:p>
          <w:p w14:paraId="40847A8A" w14:textId="50D677EF"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uncommitted credit lines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lending facilities that are undrawn and that may be cancelled unconditionally at any time without notice or that do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borrower’s creditworthiness;</w:t>
            </w:r>
          </w:p>
          <w:p w14:paraId="355DC8BD" w14:textId="4D2BD279"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proofErr w:type="spellStart"/>
            <w:r w:rsidRPr="000F30A6">
              <w:rPr>
                <w:rStyle w:val="FormatvorlageInstructionsTabelleText"/>
                <w:rFonts w:ascii="Times New Roman" w:hAnsi="Times New Roman"/>
              </w:rPr>
              <w:t>i</w:t>
            </w:r>
            <w:proofErr w:type="spellEnd"/>
            <w:r w:rsidRPr="000F30A6">
              <w:rPr>
                <w:rStyle w:val="FormatvorlageInstructionsTabelleText"/>
                <w:rFonts w:ascii="Times New Roman" w:hAnsi="Times New Roman"/>
              </w:rPr>
              <w:t xml:space="preserve">) </w:t>
            </w:r>
            <w:r w:rsidR="0059754C">
              <w:rPr>
                <w:rStyle w:val="FormatvorlageInstructionsTabelleText"/>
                <w:rFonts w:ascii="Times New Roman" w:hAnsi="Times New Roman"/>
              </w:rPr>
              <w:t>i</w:t>
            </w:r>
            <w:r w:rsidRPr="000F30A6">
              <w:rPr>
                <w:rStyle w:val="FormatvorlageInstructionsTabelleText"/>
                <w:rFonts w:ascii="Times New Roman" w:hAnsi="Times New Roman"/>
              </w:rPr>
              <w:t>ndrawn purchase commitments for revolving purchased receivables and other low-risk off-balance sheet items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c</w:t>
            </w:r>
            <w:r w:rsidRPr="000F30A6">
              <w:rPr>
                <w:rStyle w:val="FormatvorlageInstructionsTabelleText"/>
                <w:rFonts w:ascii="Times New Roman" w:hAnsi="Times New Roman"/>
              </w:rPr>
              <w:t>ommitments that are able to be unconditionally cancelled or that effectively provide for automatic cancellation at any time by the institution without prior notice;</w:t>
            </w:r>
          </w:p>
          <w:p w14:paraId="69EAD4DF" w14:textId="25363AEF"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j</w:t>
            </w:r>
            <w:r w:rsidRPr="000F30A6">
              <w:rPr>
                <w:rStyle w:val="FormatvorlageInstructionsTabelleText"/>
                <w:rFonts w:ascii="Times New Roman" w:hAnsi="Times New Roman"/>
              </w:rPr>
              <w:t xml:space="preserve">) </w:t>
            </w:r>
            <w:proofErr w:type="gramStart"/>
            <w:r w:rsidR="0059754C">
              <w:rPr>
                <w:rStyle w:val="FormatvorlageInstructionsTabelleText"/>
                <w:rFonts w:ascii="Times New Roman" w:hAnsi="Times New Roman"/>
              </w:rPr>
              <w:t>n</w:t>
            </w:r>
            <w:r w:rsidRPr="000F30A6">
              <w:rPr>
                <w:rStyle w:val="FormatvorlageInstructionsTabelleText"/>
                <w:rFonts w:ascii="Times New Roman" w:hAnsi="Times New Roman"/>
              </w:rPr>
              <w:t>ot</w:t>
            </w:r>
            <w:proofErr w:type="gramEnd"/>
            <w:r w:rsidRPr="000F30A6">
              <w:rPr>
                <w:rStyle w:val="FormatvorlageInstructionsTabelleText"/>
                <w:rFonts w:ascii="Times New Roman" w:hAnsi="Times New Roman"/>
              </w:rPr>
              <w:t xml:space="preserve"> applicable</w:t>
            </w:r>
            <w:r w:rsidR="0059754C">
              <w:rPr>
                <w:rStyle w:val="FormatvorlageInstructionsTabelleText"/>
                <w:rFonts w:ascii="Times New Roman" w:hAnsi="Times New Roman"/>
              </w:rPr>
              <w:t>.</w:t>
            </w:r>
          </w:p>
          <w:p w14:paraId="2F4F5CBF" w14:textId="384AFBE6"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4B15DBD3" w14:textId="77777777" w:rsidTr="00491F92">
        <w:tc>
          <w:tcPr>
            <w:tcW w:w="701" w:type="dxa"/>
          </w:tcPr>
          <w:p w14:paraId="7DABBE07" w14:textId="03C2790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630CBB">
              <w:rPr>
                <w:rStyle w:val="InstructionsTabelleText"/>
                <w:rFonts w:ascii="Times New Roman" w:hAnsi="Times New Roman"/>
                <w:bCs w:val="0"/>
              </w:rPr>
              <w:t>110</w:t>
            </w:r>
          </w:p>
        </w:tc>
        <w:tc>
          <w:tcPr>
            <w:tcW w:w="1851" w:type="dxa"/>
            <w:gridSpan w:val="2"/>
          </w:tcPr>
          <w:p w14:paraId="40A6172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3ED39394" w14:textId="561E61BD" w:rsidR="00630CBB" w:rsidRPr="000F30A6" w:rsidRDefault="00630CBB" w:rsidP="0069221A">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Columns 150 to 2</w:t>
            </w:r>
            <w:r>
              <w:rPr>
                <w:rStyle w:val="FormatvorlageInstructionsTabelleText"/>
                <w:rFonts w:ascii="Times New Roman" w:hAnsi="Times New Roman"/>
                <w:bCs w:val="0"/>
                <w:szCs w:val="20"/>
                <w:lang w:eastAsia="de-DE"/>
              </w:rPr>
              <w:t>2</w:t>
            </w:r>
            <w:r w:rsidRPr="000F30A6">
              <w:rPr>
                <w:rStyle w:val="FormatvorlageInstructionsTabelleText"/>
                <w:rFonts w:ascii="Times New Roman" w:hAnsi="Times New Roman"/>
                <w:bCs w:val="0"/>
                <w:szCs w:val="20"/>
                <w:lang w:eastAsia="de-DE"/>
              </w:rPr>
              <w:t xml:space="preserve">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Pr>
                <w:rStyle w:val="FormatvorlageInstructionsTabelleText"/>
                <w:rFonts w:ascii="Times New Roman" w:hAnsi="Times New Roman"/>
                <w:bCs w:val="0"/>
                <w:szCs w:val="20"/>
                <w:lang w:eastAsia="de-DE"/>
              </w:rPr>
              <w:t xml:space="preserve">Annex I to Commission </w:t>
            </w:r>
            <w:r w:rsidRPr="000F30A6">
              <w:rPr>
                <w:rStyle w:val="FormatvorlageInstructionsTabelleText"/>
                <w:rFonts w:ascii="Times New Roman" w:hAnsi="Times New Roman"/>
              </w:rPr>
              <w:t>Implementing Regulation (EU) No 680/2014</w:t>
            </w:r>
          </w:p>
        </w:tc>
        <w:tc>
          <w:tcPr>
            <w:tcW w:w="9639" w:type="dxa"/>
          </w:tcPr>
          <w:p w14:paraId="55D16F21" w14:textId="7940524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 xml:space="preserve">and assigned to portfolios based on </w:t>
            </w:r>
            <w:r w:rsidRPr="00EB63CE">
              <w:rPr>
                <w:rStyle w:val="FormatvorlageInstructionsTabelleText"/>
                <w:rFonts w:ascii="Times New Roman" w:hAnsi="Times New Roman"/>
              </w:rPr>
              <w:t>the collateralisation status</w:t>
            </w:r>
            <w:r w:rsidR="0069221A">
              <w:rPr>
                <w:rStyle w:val="FormatvorlageInstructionsTabelleText"/>
                <w:rFonts w:ascii="Times New Roman" w:hAnsi="Times New Roman"/>
              </w:rPr>
              <w:t xml:space="preserve"> of each part</w:t>
            </w:r>
            <w:r w:rsidRPr="000F30A6">
              <w:rPr>
                <w:rStyle w:val="FormatvorlageInstructionsTabelleText"/>
                <w:rFonts w:ascii="Times New Roman" w:hAnsi="Times New Roman"/>
              </w:rPr>
              <w:t>:</w:t>
            </w:r>
          </w:p>
          <w:p w14:paraId="5EA12113" w14:textId="66987D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 credit protection;</w:t>
            </w:r>
          </w:p>
          <w:p w14:paraId="667EB8CE" w14:textId="0310C2C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without credit protection;</w:t>
            </w:r>
          </w:p>
          <w:p w14:paraId="0B46DEC4" w14:textId="350CE94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proofErr w:type="gramStart"/>
            <w:r w:rsidR="0069221A">
              <w:rPr>
                <w:rStyle w:val="FormatvorlageInstructionsTabelleText"/>
                <w:rFonts w:ascii="Times New Roman" w:hAnsi="Times New Roman"/>
              </w:rPr>
              <w:t>n</w:t>
            </w:r>
            <w:r w:rsidRPr="000F30A6">
              <w:rPr>
                <w:rStyle w:val="FormatvorlageInstructionsTabelleText"/>
                <w:rFonts w:ascii="Times New Roman" w:hAnsi="Times New Roman"/>
              </w:rPr>
              <w:t>ot</w:t>
            </w:r>
            <w:proofErr w:type="gramEnd"/>
            <w:r w:rsidRPr="000F30A6">
              <w:rPr>
                <w:rStyle w:val="FormatvorlageInstructionsTabelleText"/>
                <w:rFonts w:ascii="Times New Roman" w:hAnsi="Times New Roman"/>
              </w:rPr>
              <w:t xml:space="preserve"> applicable.</w:t>
            </w:r>
          </w:p>
          <w:p w14:paraId="4F9C6507" w14:textId="77777777" w:rsidR="00630CBB" w:rsidRDefault="00630CBB">
            <w:pPr>
              <w:pStyle w:val="InstructionsText"/>
              <w:rPr>
                <w:rStyle w:val="FormatvorlageInstructionsTabelleText"/>
                <w:rFonts w:ascii="Times New Roman" w:hAnsi="Times New Roman"/>
              </w:rPr>
            </w:pPr>
          </w:p>
          <w:p w14:paraId="3917CEAD" w14:textId="7FCD30B2" w:rsidR="00630CBB" w:rsidRPr="00F66DE8" w:rsidRDefault="00630CBB">
            <w:pPr>
              <w:pStyle w:val="InstructionsText"/>
              <w:rPr>
                <w:rStyle w:val="FormatvorlageInstructionsTabelleText"/>
                <w:rFonts w:ascii="Times New Roman" w:hAnsi="Times New Roman"/>
              </w:rPr>
            </w:pPr>
            <w:r w:rsidRPr="00F66DE8">
              <w:t xml:space="preserve">The part of the exposure </w:t>
            </w:r>
            <w:r w:rsidR="0069221A" w:rsidRPr="00F66DE8">
              <w:rPr>
                <w:rStyle w:val="FormatvorlageInstructionsTabelleText"/>
                <w:rFonts w:ascii="Times New Roman" w:hAnsi="Times New Roman"/>
              </w:rPr>
              <w:t>with credit protection shall</w:t>
            </w:r>
            <w:r w:rsidRPr="00F66DE8">
              <w:rPr>
                <w:rStyle w:val="FormatvorlageInstructionsTabelleText"/>
                <w:rFonts w:ascii="Times New Roman" w:hAnsi="Times New Roman"/>
              </w:rPr>
              <w:t xml:space="preserve"> be determined by the value of the collateral after haircuts </w:t>
            </w:r>
            <w:r w:rsidR="0069221A" w:rsidRPr="00F66DE8">
              <w:rPr>
                <w:rStyle w:val="FormatvorlageInstructionsTabelleText"/>
                <w:rFonts w:ascii="Times New Roman" w:hAnsi="Times New Roman"/>
              </w:rPr>
              <w:t>applied</w:t>
            </w:r>
            <w:r w:rsidRPr="00F66DE8">
              <w:rPr>
                <w:rStyle w:val="FormatvorlageInstructionsTabelleText"/>
                <w:rFonts w:ascii="Times New Roman" w:hAnsi="Times New Roman"/>
              </w:rPr>
              <w:t xml:space="preserve"> in accordance </w:t>
            </w:r>
            <w:proofErr w:type="gramStart"/>
            <w:r w:rsidRPr="00F66DE8">
              <w:rPr>
                <w:rStyle w:val="FormatvorlageInstructionsTabelleText"/>
                <w:rFonts w:ascii="Times New Roman" w:hAnsi="Times New Roman"/>
              </w:rPr>
              <w:t xml:space="preserve">with </w:t>
            </w:r>
            <w:r w:rsidR="0069221A" w:rsidRPr="00F66DE8">
              <w:rPr>
                <w:rStyle w:val="FormatvorlageInstructionsTabelleText"/>
                <w:rFonts w:ascii="Times New Roman" w:hAnsi="Times New Roman"/>
              </w:rPr>
              <w:t xml:space="preserve"> the</w:t>
            </w:r>
            <w:proofErr w:type="gramEnd"/>
            <w:r w:rsidR="0069221A"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CRR</w:t>
            </w:r>
            <w:r w:rsidR="004246E2"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 xml:space="preserve"> and, where applicable, institutions’ internal guidelines.</w:t>
            </w:r>
          </w:p>
          <w:p w14:paraId="2684AE0C" w14:textId="2ECE3D70" w:rsidR="00630CBB" w:rsidRPr="000F30A6" w:rsidRDefault="00630CBB">
            <w:pPr>
              <w:pStyle w:val="InstructionsText"/>
              <w:rPr>
                <w:rStyle w:val="FormatvorlageInstructionsTabelleText"/>
                <w:rFonts w:ascii="Times New Roman" w:hAnsi="Times New Roman"/>
              </w:rPr>
            </w:pPr>
          </w:p>
        </w:tc>
      </w:tr>
      <w:tr w:rsidR="00630CBB" w:rsidRPr="000F30A6" w14:paraId="5040F8BA" w14:textId="77777777" w:rsidTr="00CB6BA7">
        <w:tc>
          <w:tcPr>
            <w:tcW w:w="701" w:type="dxa"/>
          </w:tcPr>
          <w:p w14:paraId="209F02D9" w14:textId="3C254BD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120</w:t>
            </w:r>
          </w:p>
        </w:tc>
        <w:tc>
          <w:tcPr>
            <w:tcW w:w="1851" w:type="dxa"/>
            <w:gridSpan w:val="2"/>
          </w:tcPr>
          <w:p w14:paraId="0F3D067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332DCF95" w14:textId="057FE6F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Columns 150 to 2</w:t>
            </w:r>
            <w:r>
              <w:rPr>
                <w:rStyle w:val="FormatvorlageInstructionsTabelleText"/>
                <w:rFonts w:ascii="Times New Roman" w:hAnsi="Times New Roman"/>
              </w:rPr>
              <w:t>2</w:t>
            </w:r>
            <w:r w:rsidRPr="000F30A6">
              <w:rPr>
                <w:rStyle w:val="FormatvorlageInstructionsTabelleText"/>
                <w:rFonts w:ascii="Times New Roman" w:hAnsi="Times New Roman"/>
              </w:rPr>
              <w:t xml:space="preserve">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o Implementing Regulation (EU) No 680/2014</w:t>
            </w:r>
          </w:p>
          <w:p w14:paraId="7F81647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1F8F5B0"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 the collateral type</w:t>
            </w:r>
            <w:r w:rsidRPr="000F30A6">
              <w:rPr>
                <w:rStyle w:val="FormatvorlageInstructionsTabelleText"/>
                <w:rFonts w:ascii="Times New Roman" w:hAnsi="Times New Roman"/>
              </w:rPr>
              <w:t>:</w:t>
            </w:r>
          </w:p>
          <w:p w14:paraId="66F6388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bookmarkStart w:id="17" w:name="OLE_LINK1"/>
            <w:r w:rsidRPr="000F30A6">
              <w:rPr>
                <w:rStyle w:val="FormatvorlageInstructionsTabelleText"/>
                <w:rFonts w:ascii="Times New Roman" w:hAnsi="Times New Roman"/>
              </w:rPr>
              <w:t>a) Eligible financial collateral;</w:t>
            </w:r>
          </w:p>
          <w:p w14:paraId="0EE379D9"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14:paraId="47C63566"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14:paraId="19FB736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 Other eligible collateral: Commercial real estate;</w:t>
            </w:r>
          </w:p>
          <w:p w14:paraId="5E871F1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(e) Other eligible collateral: Physical collateral;</w:t>
            </w:r>
          </w:p>
          <w:p w14:paraId="00C0AC0C" w14:textId="77777777" w:rsidR="00630CBB" w:rsidRPr="00FB3D53"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14:paraId="7A94F10B"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(g) Credit derivatives;</w:t>
            </w:r>
          </w:p>
          <w:p w14:paraId="3EF0250A"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(h) Guarantees;</w:t>
            </w:r>
          </w:p>
          <w:p w14:paraId="1DC9C12F" w14:textId="16CCDD2A" w:rsidR="00630CBB" w:rsidRPr="00FB3D53" w:rsidRDefault="00630CBB">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w:t>
            </w:r>
            <w:proofErr w:type="spellStart"/>
            <w:r w:rsidRPr="00FB3D53">
              <w:rPr>
                <w:rStyle w:val="FormatvorlageInstructionsTabelleText"/>
                <w:rFonts w:ascii="Times New Roman" w:hAnsi="Times New Roman"/>
              </w:rPr>
              <w:t>i</w:t>
            </w:r>
            <w:proofErr w:type="spellEnd"/>
            <w:r w:rsidRPr="00FB3D53">
              <w:rPr>
                <w:rStyle w:val="FormatvorlageInstructionsTabelleText"/>
                <w:rFonts w:ascii="Times New Roman" w:hAnsi="Times New Roman"/>
              </w:rPr>
              <w:t xml:space="preserve">) </w:t>
            </w:r>
            <w:r>
              <w:rPr>
                <w:rStyle w:val="FormatvorlageInstructionsTabelleText"/>
                <w:rFonts w:ascii="Times New Roman" w:hAnsi="Times New Roman"/>
              </w:rPr>
              <w:t>Other u</w:t>
            </w:r>
            <w:r w:rsidRPr="00FB3D53">
              <w:rPr>
                <w:rStyle w:val="FormatvorlageInstructionsTabelleText"/>
                <w:rFonts w:ascii="Times New Roman" w:hAnsi="Times New Roman"/>
              </w:rPr>
              <w:t>nfunded credit protection</w:t>
            </w:r>
            <w:r>
              <w:rPr>
                <w:rStyle w:val="FormatvorlageInstructionsTabelleText"/>
                <w:rFonts w:ascii="Times New Roman" w:hAnsi="Times New Roman"/>
              </w:rPr>
              <w:t>: exposures subject to double default</w:t>
            </w:r>
            <w:r w:rsidRPr="00FB3D53">
              <w:rPr>
                <w:rStyle w:val="FormatvorlageInstructionsTabelleText"/>
                <w:rFonts w:ascii="Times New Roman" w:hAnsi="Times New Roman"/>
              </w:rPr>
              <w:t>;</w:t>
            </w:r>
          </w:p>
          <w:p w14:paraId="6004E5AA" w14:textId="58F6C3F8"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bookmarkEnd w:id="17"/>
          <w:p w14:paraId="36EB9070" w14:textId="5B5970DE" w:rsidR="00630CBB" w:rsidRPr="00743535" w:rsidRDefault="00630CBB">
            <w:pPr>
              <w:pStyle w:val="InstructionsText"/>
              <w:rPr>
                <w:rStyle w:val="FormatvorlageInstructionsTabelleText"/>
                <w:rFonts w:ascii="Times New Roman" w:hAnsi="Times New Roman"/>
              </w:rPr>
            </w:pPr>
          </w:p>
          <w:p w14:paraId="114BD349" w14:textId="6B598A9A" w:rsidR="00630CBB" w:rsidRPr="00743535" w:rsidRDefault="00630CBB">
            <w:pPr>
              <w:pStyle w:val="InstructionsText"/>
              <w:rPr>
                <w:rStyle w:val="FormatvorlageInstructionsTabelleText"/>
                <w:rFonts w:ascii="Times New Roman" w:hAnsi="Times New Roman"/>
              </w:rPr>
            </w:pPr>
            <w:r w:rsidRPr="00743535">
              <w:rPr>
                <w:sz w:val="18"/>
              </w:rPr>
              <w:t xml:space="preserve">The part of the exposure secured by a specific type of collateral </w:t>
            </w:r>
            <w:r w:rsidR="00126F05" w:rsidRPr="00743535">
              <w:rPr>
                <w:rStyle w:val="FormatvorlageInstructionsTabelleText"/>
                <w:rFonts w:ascii="Times New Roman" w:hAnsi="Times New Roman"/>
              </w:rPr>
              <w:t>shall</w:t>
            </w:r>
            <w:r w:rsidRPr="00743535">
              <w:rPr>
                <w:rStyle w:val="FormatvorlageInstructionsTabelleText"/>
                <w:rFonts w:ascii="Times New Roman" w:hAnsi="Times New Roman"/>
              </w:rPr>
              <w:t xml:space="preserve"> be determined by the value of that specific type of the collateral after </w:t>
            </w:r>
            <w:r w:rsidR="00126F05" w:rsidRPr="00743535">
              <w:rPr>
                <w:rStyle w:val="FormatvorlageInstructionsTabelleText"/>
                <w:rFonts w:ascii="Times New Roman" w:hAnsi="Times New Roman"/>
              </w:rPr>
              <w:t xml:space="preserve">the </w:t>
            </w:r>
            <w:r w:rsidRPr="00743535">
              <w:rPr>
                <w:rStyle w:val="FormatvorlageInstructionsTabelleText"/>
                <w:rFonts w:ascii="Times New Roman" w:hAnsi="Times New Roman"/>
              </w:rPr>
              <w:t>haircuts required in accordance with the CRR and, where applicable, institutions’ internal guidelines</w:t>
            </w:r>
            <w:r w:rsidR="00126F05" w:rsidRPr="00743535">
              <w:rPr>
                <w:rStyle w:val="FormatvorlageInstructionsTabelleText"/>
                <w:rFonts w:ascii="Times New Roman" w:hAnsi="Times New Roman"/>
              </w:rPr>
              <w:t>.</w:t>
            </w:r>
          </w:p>
          <w:p w14:paraId="426AF918" w14:textId="77777777" w:rsidR="00630CBB" w:rsidRDefault="00630CBB">
            <w:pPr>
              <w:pStyle w:val="InstructionsText"/>
              <w:rPr>
                <w:rStyle w:val="FormatvorlageInstructionsTabelleText"/>
                <w:rFonts w:ascii="Times New Roman" w:hAnsi="Times New Roman"/>
              </w:rPr>
            </w:pPr>
          </w:p>
          <w:p w14:paraId="0610DED3" w14:textId="6527202F" w:rsidR="00630CBB" w:rsidRPr="000F30A6" w:rsidRDefault="00F61A08">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630CBB" w:rsidRPr="001A10AB">
              <w:rPr>
                <w:rStyle w:val="FormatvorlageInstructionsTabelleText"/>
                <w:rFonts w:ascii="Times New Roman" w:hAnsi="Times New Roman"/>
              </w:rPr>
              <w:t xml:space="preserve">xposures </w:t>
            </w:r>
            <w:r w:rsidR="00743535">
              <w:rPr>
                <w:rStyle w:val="FormatvorlageInstructionsTabelleText"/>
                <w:rFonts w:ascii="Times New Roman" w:hAnsi="Times New Roman"/>
              </w:rPr>
              <w:t xml:space="preserve">with unfunded credit protections </w:t>
            </w:r>
            <w:r w:rsidR="00630CBB" w:rsidRPr="001A10AB">
              <w:rPr>
                <w:rStyle w:val="FormatvorlageInstructionsTabelleText"/>
                <w:rFonts w:ascii="Times New Roman" w:hAnsi="Times New Roman"/>
              </w:rPr>
              <w:t xml:space="preserve">treated under the substitution approach are already shifted to the corresponding exposures classes and </w:t>
            </w:r>
            <w:r w:rsidR="00630CBB">
              <w:rPr>
                <w:rStyle w:val="FormatvorlageInstructionsTabelleText"/>
                <w:rFonts w:ascii="Times New Roman" w:hAnsi="Times New Roman"/>
              </w:rPr>
              <w:t>shall</w:t>
            </w:r>
            <w:r w:rsidR="00630CBB" w:rsidRPr="001A10AB">
              <w:rPr>
                <w:rStyle w:val="FormatvorlageInstructionsTabelleText"/>
                <w:rFonts w:ascii="Times New Roman" w:hAnsi="Times New Roman"/>
              </w:rPr>
              <w:t xml:space="preserve"> thus not be reported under (g), (h) or (</w:t>
            </w:r>
            <w:proofErr w:type="spellStart"/>
            <w:r w:rsidR="00630CBB" w:rsidRPr="001A10AB">
              <w:rPr>
                <w:rStyle w:val="FormatvorlageInstructionsTabelleText"/>
                <w:rFonts w:ascii="Times New Roman" w:hAnsi="Times New Roman"/>
              </w:rPr>
              <w:t>i</w:t>
            </w:r>
            <w:proofErr w:type="spellEnd"/>
            <w:r w:rsidR="00630CBB" w:rsidRPr="001A10AB">
              <w:rPr>
                <w:rStyle w:val="FormatvorlageInstructionsTabelleText"/>
                <w:rFonts w:ascii="Times New Roman" w:hAnsi="Times New Roman"/>
              </w:rPr>
              <w:t>).</w:t>
            </w:r>
          </w:p>
        </w:tc>
      </w:tr>
      <w:tr w:rsidR="00630CBB" w:rsidRPr="000F30A6" w14:paraId="2B347898" w14:textId="77777777" w:rsidTr="001D22B1">
        <w:tc>
          <w:tcPr>
            <w:tcW w:w="701" w:type="dxa"/>
          </w:tcPr>
          <w:p w14:paraId="6792DAA0" w14:textId="7FB92F2D"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130</w:t>
            </w:r>
          </w:p>
        </w:tc>
        <w:tc>
          <w:tcPr>
            <w:tcW w:w="1851" w:type="dxa"/>
            <w:gridSpan w:val="2"/>
          </w:tcPr>
          <w:p w14:paraId="07DA0AEA"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52E15DDE"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ADAE398" w14:textId="4425E12A" w:rsidR="00630CBB" w:rsidRDefault="00630CBB">
            <w:pPr>
              <w:pStyle w:val="InstructionsText"/>
            </w:pPr>
            <w:r>
              <w:t xml:space="preserve">Exposures shall be split into parts and </w:t>
            </w:r>
            <w:r>
              <w:rPr>
                <w:rStyle w:val="FormatvorlageInstructionsTabelleText"/>
                <w:rFonts w:ascii="Times New Roman" w:hAnsi="Times New Roman"/>
              </w:rPr>
              <w:t xml:space="preserve">assigned to portfolios </w:t>
            </w:r>
            <w:r>
              <w:t xml:space="preserve">based on the </w:t>
            </w:r>
            <w:r w:rsidR="00F61A08">
              <w:t xml:space="preserve">type of </w:t>
            </w:r>
            <w:r>
              <w:t>counterparty:</w:t>
            </w:r>
          </w:p>
          <w:p w14:paraId="2A59FECF" w14:textId="39E7D968" w:rsidR="00630CBB" w:rsidRDefault="00630CBB">
            <w:pPr>
              <w:pStyle w:val="InstructionsText"/>
              <w:numPr>
                <w:ilvl w:val="0"/>
                <w:numId w:val="36"/>
              </w:numPr>
            </w:pPr>
            <w:r>
              <w:t>Public sector entities (</w:t>
            </w:r>
            <w:r w:rsidRPr="00BF3E12">
              <w:t xml:space="preserve">according to Article 112 </w:t>
            </w:r>
            <w:r>
              <w:t>(</w:t>
            </w:r>
            <w:r w:rsidRPr="00BF3E12">
              <w:t xml:space="preserve">c) </w:t>
            </w:r>
            <w:r w:rsidR="00F61A08">
              <w:t>CRR)</w:t>
            </w:r>
            <w:r w:rsidRPr="001221F5">
              <w:t>;</w:t>
            </w:r>
          </w:p>
          <w:p w14:paraId="599114B4" w14:textId="0E8C47B2" w:rsidR="00630CBB" w:rsidRDefault="00630CBB">
            <w:pPr>
              <w:pStyle w:val="InstructionsText"/>
              <w:numPr>
                <w:ilvl w:val="0"/>
                <w:numId w:val="36"/>
              </w:numPr>
            </w:pPr>
            <w:r>
              <w:t>Counterparties other than public sector entities</w:t>
            </w:r>
            <w:r w:rsidR="00F61A08">
              <w:t>;</w:t>
            </w:r>
          </w:p>
          <w:p w14:paraId="2DD41E80" w14:textId="77777777" w:rsidR="00630CBB" w:rsidRDefault="00630CBB">
            <w:pPr>
              <w:pStyle w:val="InstructionsText"/>
              <w:numPr>
                <w:ilvl w:val="0"/>
                <w:numId w:val="36"/>
              </w:numPr>
            </w:pPr>
            <w:r>
              <w:t>Not applicable</w:t>
            </w:r>
          </w:p>
          <w:p w14:paraId="3DA2D790" w14:textId="77777777" w:rsidR="00630CBB" w:rsidRPr="000F30A6" w:rsidRDefault="00630CBB">
            <w:pPr>
              <w:pStyle w:val="InstructionsText"/>
              <w:rPr>
                <w:rStyle w:val="FormatvorlageInstructionsTabelleText"/>
                <w:rFonts w:ascii="Times New Roman" w:hAnsi="Times New Roman"/>
                <w:bCs/>
                <w:szCs w:val="24"/>
                <w:lang w:eastAsia="en-US"/>
              </w:rPr>
            </w:pPr>
          </w:p>
        </w:tc>
      </w:tr>
      <w:tr w:rsidR="00630CBB" w:rsidRPr="000F30A6" w14:paraId="67487AA1" w14:textId="77777777" w:rsidTr="00491F92">
        <w:tc>
          <w:tcPr>
            <w:tcW w:w="701" w:type="dxa"/>
          </w:tcPr>
          <w:p w14:paraId="17032B6C" w14:textId="2D094D9C"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140</w:t>
            </w:r>
          </w:p>
        </w:tc>
        <w:tc>
          <w:tcPr>
            <w:tcW w:w="1851" w:type="dxa"/>
            <w:gridSpan w:val="2"/>
          </w:tcPr>
          <w:p w14:paraId="6FA59DA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3F9E248D" w14:textId="77777777" w:rsidR="00630CBB" w:rsidRPr="000F30A6" w:rsidRDefault="00630CBB">
            <w:pPr>
              <w:pStyle w:val="InstructionsText"/>
              <w:rPr>
                <w:rStyle w:val="FormatvorlageInstructionsTabelleText"/>
                <w:rFonts w:ascii="Times New Roman" w:hAnsi="Times New Roman"/>
              </w:rPr>
            </w:pPr>
          </w:p>
        </w:tc>
        <w:tc>
          <w:tcPr>
            <w:tcW w:w="9639" w:type="dxa"/>
          </w:tcPr>
          <w:p w14:paraId="30ED0C1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size of the counterparty which shall be determined based on the</w:t>
            </w:r>
            <w:r w:rsidRPr="000F30A6">
              <w:rPr>
                <w:rStyle w:val="FormatvorlageInstructionsTabelleText"/>
                <w:rFonts w:ascii="Times New Roman" w:hAnsi="Times New Roman"/>
              </w:rPr>
              <w:t xml:space="preserve"> total annual </w:t>
            </w:r>
            <w:r>
              <w:rPr>
                <w:rStyle w:val="FormatvorlageInstructionsTabelleText"/>
                <w:rFonts w:ascii="Times New Roman" w:hAnsi="Times New Roman"/>
              </w:rPr>
              <w:t>turnover</w:t>
            </w:r>
            <w:r w:rsidRPr="000F30A6">
              <w:rPr>
                <w:rStyle w:val="FormatvorlageInstructionsTabelleText"/>
                <w:rFonts w:ascii="Times New Roman" w:hAnsi="Times New Roman"/>
              </w:rPr>
              <w:t xml:space="preserve"> for the consolidated group of which the counterparty is a part:</w:t>
            </w:r>
          </w:p>
          <w:p w14:paraId="10F4AFA9"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(a) &lt;=EUR 50 million;</w:t>
            </w:r>
          </w:p>
          <w:p w14:paraId="1603A4D0"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(b) &gt;EUR 50 million and &lt;=EUR 200 million;</w:t>
            </w:r>
          </w:p>
          <w:p w14:paraId="228D05D7" w14:textId="6CBC3A5B"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(c) &gt;EUR 200 million;</w:t>
            </w:r>
          </w:p>
          <w:p w14:paraId="0C179532" w14:textId="44626170"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(d) &gt;EUR 20</w:t>
            </w:r>
            <w:r w:rsidR="00CE149E" w:rsidRPr="00AA5EA4">
              <w:rPr>
                <w:rStyle w:val="FormatvorlageInstructionsTabelleText"/>
                <w:rFonts w:ascii="Times New Roman" w:hAnsi="Times New Roman"/>
              </w:rPr>
              <w:t>0</w:t>
            </w:r>
            <w:r w:rsidRPr="00AA5EA4">
              <w:rPr>
                <w:rStyle w:val="FormatvorlageInstructionsTabelleText"/>
                <w:rFonts w:ascii="Times New Roman" w:hAnsi="Times New Roman"/>
              </w:rPr>
              <w:t xml:space="preserve"> million and &lt;=EUR 500 million;</w:t>
            </w:r>
          </w:p>
          <w:p w14:paraId="7D9B330B" w14:textId="047BCC48"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 xml:space="preserve">(e) </w:t>
            </w:r>
            <w:r w:rsidR="001E7622" w:rsidRPr="00AA5EA4">
              <w:rPr>
                <w:rStyle w:val="FormatvorlageInstructionsTabelleText"/>
                <w:rFonts w:ascii="Times New Roman" w:hAnsi="Times New Roman"/>
              </w:rPr>
              <w:t xml:space="preserve">&gt; </w:t>
            </w:r>
            <w:r w:rsidRPr="00AA5EA4">
              <w:rPr>
                <w:rStyle w:val="FormatvorlageInstructionsTabelleText"/>
                <w:rFonts w:ascii="Times New Roman" w:hAnsi="Times New Roman"/>
              </w:rPr>
              <w:t>EUR 500 million;</w:t>
            </w:r>
          </w:p>
          <w:p w14:paraId="24D67ECE" w14:textId="36A73422"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f</w:t>
            </w:r>
            <w:r w:rsidRPr="000F30A6">
              <w:rPr>
                <w:rStyle w:val="FormatvorlageInstructionsTabelleText"/>
                <w:rFonts w:ascii="Times New Roman" w:hAnsi="Times New Roman"/>
              </w:rPr>
              <w:t>) Not applicable.</w:t>
            </w:r>
          </w:p>
          <w:p w14:paraId="53CB6400" w14:textId="77777777" w:rsidR="00630CBB" w:rsidRPr="000F30A6" w:rsidRDefault="00630CBB">
            <w:pPr>
              <w:pStyle w:val="InstructionsText"/>
              <w:rPr>
                <w:rStyle w:val="FormatvorlageInstructionsTabelleText"/>
                <w:rFonts w:ascii="Times New Roman" w:hAnsi="Times New Roman"/>
              </w:rPr>
            </w:pPr>
          </w:p>
          <w:p w14:paraId="3CC8328F" w14:textId="3ECCA30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total annual </w:t>
            </w:r>
            <w:r>
              <w:rPr>
                <w:rStyle w:val="FormatvorlageInstructionsTabelleText"/>
                <w:rFonts w:ascii="Times New Roman" w:hAnsi="Times New Roman"/>
              </w:rPr>
              <w:t xml:space="preserve">turnover </w:t>
            </w:r>
            <w:r w:rsidR="00F61A08">
              <w:rPr>
                <w:rStyle w:val="FormatvorlageInstructionsTabelleText"/>
                <w:rFonts w:ascii="Times New Roman" w:hAnsi="Times New Roman"/>
              </w:rPr>
              <w:t>shall be</w:t>
            </w:r>
            <w:r w:rsidR="00F61A08"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calculated in accordance with Article 4 of the Annex to Commission Recommendation 2003/361/EC</w:t>
            </w:r>
            <w:r w:rsidRPr="000F30A6">
              <w:rPr>
                <w:rStyle w:val="FootnoteReference"/>
                <w:bCs w:val="0"/>
              </w:rPr>
              <w:footnoteReference w:id="3"/>
            </w:r>
            <w:r>
              <w:rPr>
                <w:rStyle w:val="FormatvorlageInstructionsTabelleText"/>
                <w:rFonts w:ascii="Times New Roman" w:hAnsi="Times New Roman"/>
              </w:rPr>
              <w:t xml:space="preserve"> </w:t>
            </w:r>
            <w:r w:rsidRPr="00672919">
              <w:rPr>
                <w:rStyle w:val="FormatvorlageInstructionsTabelleText"/>
                <w:rFonts w:ascii="Times New Roman" w:hAnsi="Times New Roman"/>
              </w:rPr>
              <w:t>and shall refer to the year ending one year before the reporting reference date</w:t>
            </w:r>
            <w:r w:rsidRPr="000F30A6">
              <w:rPr>
                <w:rStyle w:val="FormatvorlageInstructionsTabelleText"/>
                <w:rFonts w:ascii="Times New Roman" w:hAnsi="Times New Roman"/>
              </w:rPr>
              <w:t>.</w:t>
            </w:r>
          </w:p>
        </w:tc>
      </w:tr>
      <w:tr w:rsidR="00630CBB" w:rsidRPr="000F30A6" w14:paraId="2F6C7BF9" w14:textId="77777777" w:rsidTr="00CB6BA7">
        <w:tc>
          <w:tcPr>
            <w:tcW w:w="701" w:type="dxa"/>
          </w:tcPr>
          <w:p w14:paraId="629554CB" w14:textId="5F34C27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150</w:t>
            </w:r>
          </w:p>
        </w:tc>
        <w:tc>
          <w:tcPr>
            <w:tcW w:w="1851" w:type="dxa"/>
            <w:gridSpan w:val="2"/>
          </w:tcPr>
          <w:p w14:paraId="15E2D594"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3A283C79" w14:textId="77777777" w:rsidR="00630CBB" w:rsidRPr="000F30A6" w:rsidRDefault="00630CBB">
            <w:pPr>
              <w:pStyle w:val="InstructionsText"/>
              <w:rPr>
                <w:rStyle w:val="FormatvorlageInstructionsTabelleText"/>
                <w:rFonts w:ascii="Times New Roman" w:hAnsi="Times New Roman"/>
              </w:rPr>
            </w:pPr>
          </w:p>
        </w:tc>
        <w:tc>
          <w:tcPr>
            <w:tcW w:w="9639" w:type="dxa"/>
          </w:tcPr>
          <w:p w14:paraId="6D617FF1" w14:textId="4CA8DEC0"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the economic activity of the counterparty determined by </w:t>
            </w:r>
            <w:r w:rsidRPr="000F30A6">
              <w:rPr>
                <w:rStyle w:val="FormatvorlageInstructionsTabelleText"/>
                <w:rFonts w:ascii="Times New Roman" w:hAnsi="Times New Roman"/>
              </w:rPr>
              <w:t>the NACE codes (Statistical Classification of Economic Activities of the EU)</w:t>
            </w:r>
            <w:r>
              <w:rPr>
                <w:rStyle w:val="FormatvorlageInstructionsTabelleText"/>
                <w:rFonts w:ascii="Times New Roman" w:hAnsi="Times New Roman"/>
              </w:rPr>
              <w:t>:</w:t>
            </w:r>
          </w:p>
          <w:p w14:paraId="398BD78F" w14:textId="21165A53"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1: </w:t>
            </w:r>
            <w:r>
              <w:t>C Manufacturing</w:t>
            </w:r>
            <w:r w:rsidR="00F61A08">
              <w:t>;</w:t>
            </w:r>
          </w:p>
          <w:p w14:paraId="51F1D449" w14:textId="09F6883E"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2: </w:t>
            </w:r>
            <w:r>
              <w:t>G Wholesale and retail trade</w:t>
            </w:r>
            <w:r w:rsidR="00F61A08">
              <w:t>;</w:t>
            </w:r>
          </w:p>
          <w:p w14:paraId="5C27C040" w14:textId="2317DFE6"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3: </w:t>
            </w:r>
            <w:r>
              <w:t>F Construction</w:t>
            </w:r>
            <w:r w:rsidR="00F61A08">
              <w:t>;</w:t>
            </w:r>
          </w:p>
          <w:p w14:paraId="7DD2519C" w14:textId="4355C2B0"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4: </w:t>
            </w:r>
            <w:r>
              <w:t>H Transport and storage</w:t>
            </w:r>
            <w:r w:rsidR="00F61A08">
              <w:t>;</w:t>
            </w:r>
          </w:p>
          <w:p w14:paraId="00FDB7A7" w14:textId="710A2935" w:rsidR="00630CBB"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5: </w:t>
            </w:r>
            <w:r>
              <w:t>D Electricity, gas, steam and air conditioning supply</w:t>
            </w:r>
            <w:r w:rsidR="00F61A08">
              <w:t>;</w:t>
            </w:r>
          </w:p>
          <w:p w14:paraId="40A2215E" w14:textId="1F1A7E5F" w:rsidR="00630CBB" w:rsidRPr="000D75E9" w:rsidRDefault="00630CBB">
            <w:pPr>
              <w:pStyle w:val="InstructionsText"/>
              <w:numPr>
                <w:ilvl w:val="0"/>
                <w:numId w:val="44"/>
              </w:numPr>
            </w:pPr>
            <w:proofErr w:type="spellStart"/>
            <w:r>
              <w:rPr>
                <w:rStyle w:val="FormatvorlageInstructionsTabelleText"/>
                <w:rFonts w:ascii="Times New Roman" w:hAnsi="Times New Roman"/>
              </w:rPr>
              <w:lastRenderedPageBreak/>
              <w:t>Nace</w:t>
            </w:r>
            <w:proofErr w:type="spellEnd"/>
            <w:r>
              <w:rPr>
                <w:rStyle w:val="FormatvorlageInstructionsTabelleText"/>
                <w:rFonts w:ascii="Times New Roman" w:hAnsi="Times New Roman"/>
              </w:rPr>
              <w:t xml:space="preserve"> 6: </w:t>
            </w:r>
            <w:r>
              <w:t>A Agriculture, forestry and fishing</w:t>
            </w:r>
            <w:r w:rsidR="00F61A08">
              <w:t>;</w:t>
            </w:r>
          </w:p>
          <w:p w14:paraId="7F47829A" w14:textId="226E9547" w:rsidR="00630CBB" w:rsidRPr="00484F58"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7</w:t>
            </w:r>
            <w:r w:rsidRPr="000D75E9">
              <w:t>: L real estate activities</w:t>
            </w:r>
            <w:r w:rsidR="00F61A08">
              <w:t>;</w:t>
            </w:r>
          </w:p>
          <w:p w14:paraId="39499508" w14:textId="0E68531A" w:rsidR="00630CBB" w:rsidRPr="00484F58" w:rsidRDefault="00630CBB">
            <w:pPr>
              <w:pStyle w:val="InstructionsText"/>
              <w:numPr>
                <w:ilvl w:val="0"/>
                <w:numId w:val="44"/>
              </w:numPr>
              <w:rPr>
                <w:rStyle w:val="FormatvorlageInstructionsTabelleText"/>
                <w:rFonts w:ascii="Times New Roman" w:hAnsi="Times New Roman"/>
              </w:rPr>
            </w:pPr>
            <w:proofErr w:type="spellStart"/>
            <w:r>
              <w:rPr>
                <w:rStyle w:val="FormatvorlageInstructionsTabelleText"/>
                <w:rFonts w:ascii="Times New Roman" w:hAnsi="Times New Roman"/>
              </w:rPr>
              <w:t>Nace</w:t>
            </w:r>
            <w:proofErr w:type="spellEnd"/>
            <w:r>
              <w:rPr>
                <w:rStyle w:val="FormatvorlageInstructionsTabelleText"/>
                <w:rFonts w:ascii="Times New Roman" w:hAnsi="Times New Roman"/>
              </w:rPr>
              <w:t xml:space="preserve"> 8: All other exposures </w:t>
            </w:r>
            <w:r w:rsidR="00F61A08">
              <w:rPr>
                <w:rStyle w:val="FormatvorlageInstructionsTabelleText"/>
                <w:rFonts w:ascii="Times New Roman" w:hAnsi="Times New Roman"/>
              </w:rPr>
              <w:t xml:space="preserve">than those </w:t>
            </w:r>
            <w:r>
              <w:rPr>
                <w:rStyle w:val="FormatvorlageInstructionsTabelleText"/>
                <w:rFonts w:ascii="Times New Roman" w:hAnsi="Times New Roman"/>
              </w:rPr>
              <w:t xml:space="preserve">included </w:t>
            </w:r>
            <w:r w:rsidR="00F61A08">
              <w:rPr>
                <w:rStyle w:val="FormatvorlageInstructionsTabelleText"/>
                <w:rFonts w:ascii="Times New Roman" w:hAnsi="Times New Roman"/>
              </w:rPr>
              <w:t>in points (a) to (</w:t>
            </w:r>
            <w:r w:rsidR="006B316A">
              <w:rPr>
                <w:rStyle w:val="FormatvorlageInstructionsTabelleText"/>
                <w:rFonts w:ascii="Times New Roman" w:hAnsi="Times New Roman"/>
              </w:rPr>
              <w:t>g</w:t>
            </w:r>
            <w:r w:rsidR="00F61A08">
              <w:rPr>
                <w:rStyle w:val="FormatvorlageInstructionsTabelleText"/>
                <w:rFonts w:ascii="Times New Roman" w:hAnsi="Times New Roman"/>
              </w:rPr>
              <w:t xml:space="preserve">) </w:t>
            </w:r>
            <w:r>
              <w:rPr>
                <w:rStyle w:val="FormatvorlageInstructionsTabelleText"/>
                <w:rFonts w:ascii="Times New Roman" w:hAnsi="Times New Roman"/>
              </w:rPr>
              <w:t>above</w:t>
            </w:r>
            <w:r w:rsidR="00F61A08">
              <w:rPr>
                <w:rStyle w:val="FormatvorlageInstructionsTabelleText"/>
                <w:rFonts w:ascii="Times New Roman" w:hAnsi="Times New Roman"/>
              </w:rPr>
              <w:t>;</w:t>
            </w:r>
          </w:p>
          <w:p w14:paraId="5E80AD37" w14:textId="03A0059F" w:rsidR="00630CBB" w:rsidRPr="00C53681"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Not applicable</w:t>
            </w:r>
            <w:r w:rsidR="00F61A08">
              <w:rPr>
                <w:rStyle w:val="FormatvorlageInstructionsTabelleText"/>
                <w:rFonts w:ascii="Times New Roman" w:hAnsi="Times New Roman"/>
              </w:rPr>
              <w:t>.</w:t>
            </w:r>
          </w:p>
          <w:p w14:paraId="34A4C028" w14:textId="730EF75D"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61848F31" w14:textId="77777777" w:rsidTr="00491F92">
        <w:tc>
          <w:tcPr>
            <w:tcW w:w="701" w:type="dxa"/>
          </w:tcPr>
          <w:p w14:paraId="6FDCD732" w14:textId="0007FA0A"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160</w:t>
            </w:r>
          </w:p>
        </w:tc>
        <w:tc>
          <w:tcPr>
            <w:tcW w:w="1851" w:type="dxa"/>
            <w:gridSpan w:val="2"/>
          </w:tcPr>
          <w:p w14:paraId="06388DE8"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14:paraId="42A8B0C2" w14:textId="7155A1DF"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[Instructions to the OJ: insert a reference to Article 2 of the Delegated Regulation adopting the EBA Draft RTS on the slotting approach, (submitted by the EBA to the European Commission pursuant to Article </w:t>
            </w:r>
            <w:r w:rsidRPr="00743535">
              <w:t xml:space="preserve">153(9) </w:t>
            </w:r>
            <w:r w:rsidR="00824F0F">
              <w:t>CRR</w:t>
            </w:r>
            <w:r>
              <w:rPr>
                <w:rStyle w:val="InstructionsTabelleText"/>
                <w:rFonts w:ascii="Times New Roman" w:hAnsi="Times New Roman"/>
                <w:bCs w:val="0"/>
              </w:rPr>
              <w:t xml:space="preserve">), if that Delegated Regulation has been published at the time of publication of this Implementing Regulation. </w:t>
            </w:r>
            <w:r w:rsidR="00824F0F">
              <w:rPr>
                <w:rStyle w:val="InstructionsTabelleText"/>
                <w:rFonts w:ascii="Times New Roman" w:hAnsi="Times New Roman"/>
                <w:bCs w:val="0"/>
              </w:rPr>
              <w:t>Where</w:t>
            </w:r>
            <w:r>
              <w:rPr>
                <w:rStyle w:val="InstructionsTabelleText"/>
                <w:rFonts w:ascii="Times New Roman" w:hAnsi="Times New Roman"/>
                <w:bCs w:val="0"/>
              </w:rPr>
              <w:t xml:space="preserve"> that Delegated Regulation has not yet been published at the time of publication of this Implementing Regulation, please leave this cell blank]</w:t>
            </w:r>
          </w:p>
        </w:tc>
        <w:tc>
          <w:tcPr>
            <w:tcW w:w="9639" w:type="dxa"/>
          </w:tcPr>
          <w:p w14:paraId="22A89BE5"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type of exposure:</w:t>
            </w:r>
          </w:p>
          <w:p w14:paraId="3971608E" w14:textId="7D2FD195"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a</w:t>
            </w:r>
            <w:r w:rsidRPr="000F30A6">
              <w:rPr>
                <w:rStyle w:val="FormatvorlageInstructionsTabelleText"/>
                <w:rFonts w:ascii="Times New Roman" w:hAnsi="Times New Roman"/>
              </w:rPr>
              <w:t>) Not applicable</w:t>
            </w:r>
            <w:r w:rsidR="00824F0F">
              <w:rPr>
                <w:rStyle w:val="FormatvorlageInstructionsTabelleText"/>
                <w:rFonts w:ascii="Times New Roman" w:hAnsi="Times New Roman"/>
              </w:rPr>
              <w:t>;</w:t>
            </w:r>
          </w:p>
          <w:p w14:paraId="4D92028C" w14:textId="3B0C514E"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A34641">
              <w:rPr>
                <w:rStyle w:val="FormatvorlageInstructionsTabelleText"/>
                <w:rFonts w:ascii="Times New Roman" w:hAnsi="Times New Roman"/>
              </w:rPr>
              <w:t>Specialised lending exposures - Project finance</w:t>
            </w:r>
            <w:r w:rsidR="00824F0F">
              <w:rPr>
                <w:rStyle w:val="FormatvorlageInstructionsTabelleText"/>
                <w:rFonts w:ascii="Times New Roman" w:hAnsi="Times New Roman"/>
              </w:rPr>
              <w:t>;</w:t>
            </w:r>
          </w:p>
          <w:p w14:paraId="2FF858D1" w14:textId="386DF7A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A34641">
              <w:rPr>
                <w:rStyle w:val="FormatvorlageInstructionsTabelleText"/>
                <w:rFonts w:ascii="Times New Roman" w:hAnsi="Times New Roman"/>
              </w:rPr>
              <w:t>Specialised lending exposures - Income-producing real estate and high-volatility</w:t>
            </w:r>
            <w:r w:rsidR="00885C9E">
              <w:rPr>
                <w:rStyle w:val="FormatvorlageInstructionsTabelleText"/>
                <w:rFonts w:ascii="Times New Roman" w:hAnsi="Times New Roman"/>
              </w:rPr>
              <w:t xml:space="preserve"> </w:t>
            </w:r>
            <w:r w:rsidRPr="00A34641">
              <w:rPr>
                <w:rStyle w:val="FormatvorlageInstructionsTabelleText"/>
                <w:rFonts w:ascii="Times New Roman" w:hAnsi="Times New Roman"/>
              </w:rPr>
              <w:t>commercial real estate</w:t>
            </w:r>
            <w:r w:rsidR="00824F0F">
              <w:rPr>
                <w:rStyle w:val="FormatvorlageInstructionsTabelleText"/>
                <w:rFonts w:ascii="Times New Roman" w:hAnsi="Times New Roman"/>
              </w:rPr>
              <w:t>;</w:t>
            </w:r>
          </w:p>
          <w:p w14:paraId="65741DC5" w14:textId="35270392"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(d) </w:t>
            </w:r>
            <w:r w:rsidRPr="00A34641">
              <w:rPr>
                <w:rStyle w:val="FormatvorlageInstructionsTabelleText"/>
                <w:rFonts w:ascii="Times New Roman" w:hAnsi="Times New Roman"/>
              </w:rPr>
              <w:t>Specialised lending exposures - Object finance</w:t>
            </w:r>
            <w:r w:rsidR="00824F0F">
              <w:rPr>
                <w:rStyle w:val="FormatvorlageInstructionsTabelleText"/>
                <w:rFonts w:ascii="Times New Roman" w:hAnsi="Times New Roman"/>
              </w:rPr>
              <w:t>;</w:t>
            </w:r>
          </w:p>
          <w:p w14:paraId="32A6F239" w14:textId="395E76A0"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(e) </w:t>
            </w:r>
            <w:r w:rsidRPr="00A34641">
              <w:rPr>
                <w:rStyle w:val="FormatvorlageInstructionsTabelleText"/>
                <w:rFonts w:ascii="Times New Roman" w:hAnsi="Times New Roman"/>
              </w:rPr>
              <w:t xml:space="preserve">Specialised lending exposures - </w:t>
            </w:r>
            <w:r w:rsidR="00885C9E">
              <w:rPr>
                <w:rStyle w:val="FormatvorlageInstructionsTabelleText"/>
                <w:rFonts w:ascii="Times New Roman" w:hAnsi="Times New Roman"/>
              </w:rPr>
              <w:t>C</w:t>
            </w:r>
            <w:r w:rsidRPr="00A34641">
              <w:rPr>
                <w:rStyle w:val="FormatvorlageInstructionsTabelleText"/>
                <w:rFonts w:ascii="Times New Roman" w:hAnsi="Times New Roman"/>
              </w:rPr>
              <w:t>ommodities finance</w:t>
            </w:r>
            <w:r w:rsidR="00824F0F">
              <w:rPr>
                <w:rStyle w:val="FormatvorlageInstructionsTabelleText"/>
                <w:rFonts w:ascii="Times New Roman" w:hAnsi="Times New Roman"/>
              </w:rPr>
              <w:t>;</w:t>
            </w:r>
          </w:p>
          <w:p w14:paraId="49A73E83" w14:textId="2E883EC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(f) Eligible covered bonds that meet the requirements of Article 129(1) of Regulation (EU) No 575/2013 (Capital Requirements Regulation - CRR)</w:t>
            </w:r>
            <w:r w:rsidR="00824F0F">
              <w:rPr>
                <w:rStyle w:val="FormatvorlageInstructionsTabelleText"/>
                <w:rFonts w:ascii="Times New Roman" w:hAnsi="Times New Roman"/>
              </w:rPr>
              <w:t>;</w:t>
            </w:r>
          </w:p>
          <w:p w14:paraId="3015FE35"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(g) </w:t>
            </w:r>
            <w:proofErr w:type="gramStart"/>
            <w:r>
              <w:rPr>
                <w:rStyle w:val="FormatvorlageInstructionsTabelleText"/>
                <w:rFonts w:ascii="Times New Roman" w:hAnsi="Times New Roman"/>
              </w:rPr>
              <w:t>other</w:t>
            </w:r>
            <w:proofErr w:type="gramEnd"/>
            <w:r>
              <w:rPr>
                <w:rStyle w:val="FormatvorlageInstructionsTabelleText"/>
                <w:rFonts w:ascii="Times New Roman" w:hAnsi="Times New Roman"/>
              </w:rPr>
              <w:t xml:space="preserve"> exposures than those referred to in point (f)</w:t>
            </w:r>
            <w:r w:rsidRPr="000F30A6">
              <w:rPr>
                <w:rStyle w:val="FormatvorlageInstructionsTabelleText"/>
                <w:rFonts w:ascii="Times New Roman" w:hAnsi="Times New Roman"/>
              </w:rPr>
              <w:t>.</w:t>
            </w:r>
          </w:p>
          <w:p w14:paraId="5C91D426" w14:textId="3BDD7006" w:rsidR="00630CBB" w:rsidRPr="000F30A6" w:rsidRDefault="00630CBB">
            <w:pPr>
              <w:pStyle w:val="InstructionsText"/>
              <w:rPr>
                <w:rStyle w:val="FormatvorlageInstructionsTabelleText"/>
                <w:rFonts w:ascii="Times New Roman" w:hAnsi="Times New Roman"/>
              </w:rPr>
            </w:pPr>
          </w:p>
        </w:tc>
      </w:tr>
      <w:tr w:rsidR="00630CBB" w:rsidRPr="00DC5A72" w14:paraId="624276EC" w14:textId="77777777" w:rsidTr="00491F92">
        <w:tc>
          <w:tcPr>
            <w:tcW w:w="701" w:type="dxa"/>
          </w:tcPr>
          <w:p w14:paraId="35763F64" w14:textId="15979B39"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170</w:t>
            </w:r>
          </w:p>
        </w:tc>
        <w:tc>
          <w:tcPr>
            <w:tcW w:w="1851" w:type="dxa"/>
            <w:gridSpan w:val="2"/>
          </w:tcPr>
          <w:p w14:paraId="146AAB15"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5B32109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14:paraId="2AB3EB3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size of the exposure expressed in terms of exposure value (i.e. </w:t>
            </w:r>
            <w:r>
              <w:rPr>
                <w:rStyle w:val="FormatvorlageInstructionsTabelleText"/>
                <w:rFonts w:ascii="Times New Roman" w:hAnsi="Times New Roman"/>
              </w:rPr>
              <w:t>exposure at default (‘</w:t>
            </w:r>
            <w:r w:rsidRPr="000F30A6">
              <w:rPr>
                <w:rStyle w:val="FormatvorlageInstructionsTabelleText"/>
                <w:rFonts w:ascii="Times New Roman" w:hAnsi="Times New Roman"/>
              </w:rPr>
              <w:t>EAD</w:t>
            </w:r>
            <w:r>
              <w:rPr>
                <w:rStyle w:val="FormatvorlageInstructionsTabelleText"/>
                <w:rFonts w:ascii="Times New Roman" w:hAnsi="Times New Roman"/>
              </w:rPr>
              <w:t>’)</w:t>
            </w:r>
            <w:r w:rsidRPr="000F30A6">
              <w:rPr>
                <w:rStyle w:val="FormatvorlageInstructionsTabelleText"/>
                <w:rFonts w:ascii="Times New Roman" w:hAnsi="Times New Roman"/>
              </w:rPr>
              <w:t>):</w:t>
            </w:r>
          </w:p>
          <w:p w14:paraId="6EFFB152" w14:textId="65E3D0FA" w:rsidR="00630CBB" w:rsidRPr="000D75E9" w:rsidRDefault="00630CBB">
            <w:pPr>
              <w:pStyle w:val="InstructionsText"/>
              <w:rPr>
                <w:rStyle w:val="FormatvorlageInstructionsTabelleText"/>
                <w:rFonts w:ascii="Times New Roman" w:hAnsi="Times New Roman"/>
              </w:rPr>
            </w:pPr>
            <w:r w:rsidRPr="000D75E9" w:rsidDel="00A673C9">
              <w:rPr>
                <w:rStyle w:val="FormatvorlageInstructionsTabelleText"/>
                <w:rFonts w:ascii="Times New Roman" w:hAnsi="Times New Roman"/>
                <w:bCs/>
              </w:rPr>
              <w:t xml:space="preserve"> </w:t>
            </w:r>
            <w:r w:rsidRPr="000D75E9">
              <w:rPr>
                <w:rStyle w:val="FormatvorlageInstructionsTabelleText"/>
                <w:rFonts w:ascii="Times New Roman" w:hAnsi="Times New Roman"/>
              </w:rPr>
              <w:t>(</w:t>
            </w:r>
            <w:r>
              <w:rPr>
                <w:rStyle w:val="FormatvorlageInstructionsTabelleText"/>
                <w:rFonts w:ascii="Times New Roman" w:hAnsi="Times New Roman"/>
              </w:rPr>
              <w:t>a</w:t>
            </w:r>
            <w:r w:rsidRPr="000D75E9">
              <w:rPr>
                <w:rStyle w:val="FormatvorlageInstructionsTabelleText"/>
                <w:rFonts w:ascii="Times New Roman" w:hAnsi="Times New Roman"/>
              </w:rPr>
              <w:t>) Not applicable.</w:t>
            </w:r>
          </w:p>
        </w:tc>
      </w:tr>
      <w:tr w:rsidR="00630CBB" w:rsidRPr="00DC5A72" w14:paraId="5878FD91" w14:textId="77777777" w:rsidTr="00491F92">
        <w:tc>
          <w:tcPr>
            <w:tcW w:w="701" w:type="dxa"/>
          </w:tcPr>
          <w:p w14:paraId="184CFE06" w14:textId="52205A62"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180</w:t>
            </w:r>
          </w:p>
        </w:tc>
        <w:tc>
          <w:tcPr>
            <w:tcW w:w="1851" w:type="dxa"/>
            <w:gridSpan w:val="2"/>
          </w:tcPr>
          <w:p w14:paraId="5CB9ECD7" w14:textId="04A2028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63BFEAF1" w14:textId="77777777" w:rsidR="00630CBB" w:rsidRPr="000F30A6" w:rsidRDefault="00630CBB">
            <w:pPr>
              <w:pStyle w:val="InstructionsText"/>
              <w:rPr>
                <w:rStyle w:val="FormatvorlageInstructionsTabelleText"/>
                <w:rFonts w:ascii="Times New Roman" w:hAnsi="Times New Roman"/>
              </w:rPr>
            </w:pPr>
          </w:p>
        </w:tc>
        <w:tc>
          <w:tcPr>
            <w:tcW w:w="9639" w:type="dxa"/>
          </w:tcPr>
          <w:p w14:paraId="79D8A0EC" w14:textId="77777777"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range </w:t>
            </w:r>
            <w:r>
              <w:rPr>
                <w:rStyle w:val="FormatvorlageInstructionsTabelleText"/>
                <w:rFonts w:ascii="Times New Roman" w:hAnsi="Times New Roman"/>
              </w:rPr>
              <w:t>which shall be</w:t>
            </w:r>
            <w:r w:rsidRPr="000F30A6">
              <w:rPr>
                <w:rStyle w:val="FormatvorlageInstructionsTabelleText"/>
                <w:rFonts w:ascii="Times New Roman" w:hAnsi="Times New Roman"/>
              </w:rPr>
              <w:t xml:space="preserve"> the ratio between the current loan amount and the current value of the property</w:t>
            </w:r>
            <w:r>
              <w:rPr>
                <w:rStyle w:val="FormatvorlageInstructionsTabelleText"/>
                <w:rFonts w:ascii="Times New Roman" w:hAnsi="Times New Roman"/>
              </w:rPr>
              <w:t>:</w:t>
            </w:r>
          </w:p>
          <w:p w14:paraId="06A26464" w14:textId="7777777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1: </w:t>
            </w:r>
            <w:r w:rsidRPr="000F30A6">
              <w:rPr>
                <w:rStyle w:val="FormatvorlageInstructionsTabelleText"/>
                <w:rFonts w:ascii="Times New Roman" w:hAnsi="Times New Roman"/>
              </w:rPr>
              <w:t>&lt;=</w:t>
            </w:r>
            <w:r>
              <w:rPr>
                <w:rStyle w:val="FormatvorlageInstructionsTabelleText"/>
                <w:rFonts w:ascii="Times New Roman" w:hAnsi="Times New Roman"/>
              </w:rPr>
              <w:t>55</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r>
              <w:rPr>
                <w:rStyle w:val="FormatvorlageInstructionsTabelleText"/>
                <w:rFonts w:ascii="Times New Roman" w:hAnsi="Times New Roman"/>
              </w:rPr>
              <w:t xml:space="preserve"> </w:t>
            </w:r>
          </w:p>
          <w:p w14:paraId="1EF1FE1D" w14:textId="77777777"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&lt;=</w:t>
            </w:r>
            <w:r>
              <w:rPr>
                <w:rStyle w:val="FormatvorlageInstructionsTabelleText"/>
                <w:rFonts w:ascii="Times New Roman" w:hAnsi="Times New Roman"/>
              </w:rPr>
              <w:t>60</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commercial immovable property</w:t>
            </w:r>
          </w:p>
          <w:p w14:paraId="44AE5156" w14:textId="2F27081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2: </w:t>
            </w:r>
            <w:r w:rsidRPr="000F30A6">
              <w:rPr>
                <w:rStyle w:val="FormatvorlageInstructionsTabelleText"/>
                <w:rFonts w:ascii="Times New Roman" w:hAnsi="Times New Roman"/>
              </w:rPr>
              <w:t>&gt;</w:t>
            </w:r>
            <w:r>
              <w:rPr>
                <w:rStyle w:val="FormatvorlageInstructionsTabelleText"/>
                <w:rFonts w:ascii="Times New Roman" w:hAnsi="Times New Roman"/>
              </w:rPr>
              <w:t>5</w:t>
            </w:r>
            <w:r w:rsidRPr="000F30A6">
              <w:rPr>
                <w:rStyle w:val="FormatvorlageInstructionsTabelleText"/>
                <w:rFonts w:ascii="Times New Roman" w:hAnsi="Times New Roman"/>
              </w:rPr>
              <w:t>5%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p>
          <w:p w14:paraId="4863852B" w14:textId="77571CBE"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lastRenderedPageBreak/>
              <w:t xml:space="preserve">                </w:t>
            </w:r>
            <w:r w:rsidRPr="000F30A6">
              <w:rPr>
                <w:rStyle w:val="FormatvorlageInstructionsTabelleText"/>
                <w:rFonts w:ascii="Times New Roman" w:hAnsi="Times New Roman"/>
              </w:rPr>
              <w:t>&gt;</w:t>
            </w:r>
            <w:r>
              <w:rPr>
                <w:rStyle w:val="FormatvorlageInstructionsTabelleText"/>
                <w:rFonts w:ascii="Times New Roman" w:hAnsi="Times New Roman"/>
              </w:rPr>
              <w:t>60</w:t>
            </w:r>
            <w:r w:rsidRPr="000F30A6">
              <w:rPr>
                <w:rStyle w:val="FormatvorlageInstructionsTabelleText"/>
                <w:rFonts w:ascii="Times New Roman" w:hAnsi="Times New Roman"/>
              </w:rPr>
              <w:t>%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commercial immovable property</w:t>
            </w:r>
          </w:p>
          <w:p w14:paraId="6E732FEC" w14:textId="77777777" w:rsidR="00630CBB" w:rsidRPr="00AE12C8" w:rsidRDefault="00630CBB">
            <w:pPr>
              <w:pStyle w:val="InstructionsText"/>
              <w:rPr>
                <w:rStyle w:val="FormatvorlageInstructionsTabelleText"/>
                <w:rFonts w:ascii="Times New Roman" w:hAnsi="Times New Roman"/>
                <w:bCs/>
                <w:szCs w:val="24"/>
                <w:lang w:val="de-DE" w:eastAsia="en-US"/>
                <w:rPrChange w:id="18" w:author="Susanne Roehrig" w:date="2020-10-29T16:28:00Z">
                  <w:rPr>
                    <w:rStyle w:val="FormatvorlageInstructionsTabelleText"/>
                    <w:rFonts w:ascii="Times New Roman" w:hAnsi="Times New Roman"/>
                    <w:bCs/>
                    <w:szCs w:val="24"/>
                    <w:lang w:eastAsia="en-US"/>
                  </w:rPr>
                </w:rPrChange>
              </w:rPr>
            </w:pPr>
            <w:r w:rsidRPr="00AE12C8">
              <w:rPr>
                <w:rStyle w:val="FormatvorlageInstructionsTabelleText"/>
                <w:rFonts w:ascii="Times New Roman" w:hAnsi="Times New Roman"/>
                <w:lang w:val="de-DE"/>
                <w:rPrChange w:id="19" w:author="Susanne Roehrig" w:date="2020-10-29T16:28:00Z">
                  <w:rPr>
                    <w:rStyle w:val="FormatvorlageInstructionsTabelleText"/>
                    <w:rFonts w:ascii="Times New Roman" w:hAnsi="Times New Roman"/>
                  </w:rPr>
                </w:rPrChange>
              </w:rPr>
              <w:t>(c) bucket 3: &gt;70% &lt;=80%;</w:t>
            </w:r>
          </w:p>
          <w:p w14:paraId="54026F36" w14:textId="77777777" w:rsidR="00630CBB" w:rsidRPr="00AE12C8" w:rsidRDefault="00630CBB">
            <w:pPr>
              <w:pStyle w:val="InstructionsText"/>
              <w:rPr>
                <w:rStyle w:val="FormatvorlageInstructionsTabelleText"/>
                <w:rFonts w:ascii="Times New Roman" w:hAnsi="Times New Roman"/>
                <w:bCs/>
                <w:szCs w:val="24"/>
                <w:lang w:val="de-DE" w:eastAsia="en-US"/>
                <w:rPrChange w:id="20" w:author="Susanne Roehrig" w:date="2020-10-29T16:28:00Z">
                  <w:rPr>
                    <w:rStyle w:val="FormatvorlageInstructionsTabelleText"/>
                    <w:rFonts w:ascii="Times New Roman" w:hAnsi="Times New Roman"/>
                    <w:bCs/>
                    <w:szCs w:val="24"/>
                    <w:lang w:eastAsia="en-US"/>
                  </w:rPr>
                </w:rPrChange>
              </w:rPr>
            </w:pPr>
            <w:r w:rsidRPr="00AE12C8">
              <w:rPr>
                <w:rStyle w:val="FormatvorlageInstructionsTabelleText"/>
                <w:rFonts w:ascii="Times New Roman" w:hAnsi="Times New Roman"/>
                <w:lang w:val="de-DE"/>
                <w:rPrChange w:id="21" w:author="Susanne Roehrig" w:date="2020-10-29T16:28:00Z">
                  <w:rPr>
                    <w:rStyle w:val="FormatvorlageInstructionsTabelleText"/>
                    <w:rFonts w:ascii="Times New Roman" w:hAnsi="Times New Roman"/>
                  </w:rPr>
                </w:rPrChange>
              </w:rPr>
              <w:t>(d) bucket 4: &gt;80% &lt;=90%;</w:t>
            </w:r>
          </w:p>
          <w:p w14:paraId="7C715BD5" w14:textId="77777777" w:rsidR="00630CBB" w:rsidRPr="00AE12C8" w:rsidRDefault="00630CBB">
            <w:pPr>
              <w:pStyle w:val="InstructionsText"/>
              <w:rPr>
                <w:rStyle w:val="FormatvorlageInstructionsTabelleText"/>
                <w:rFonts w:ascii="Times New Roman" w:hAnsi="Times New Roman"/>
                <w:lang w:val="de-DE"/>
                <w:rPrChange w:id="22" w:author="Susanne Roehrig" w:date="2020-10-29T16:28:00Z">
                  <w:rPr>
                    <w:rStyle w:val="FormatvorlageInstructionsTabelleText"/>
                    <w:rFonts w:ascii="Times New Roman" w:hAnsi="Times New Roman"/>
                  </w:rPr>
                </w:rPrChange>
              </w:rPr>
            </w:pPr>
            <w:r w:rsidRPr="00AE12C8">
              <w:rPr>
                <w:rStyle w:val="FormatvorlageInstructionsTabelleText"/>
                <w:rFonts w:ascii="Times New Roman" w:hAnsi="Times New Roman"/>
                <w:lang w:val="de-DE"/>
                <w:rPrChange w:id="23" w:author="Susanne Roehrig" w:date="2020-10-29T16:28:00Z">
                  <w:rPr>
                    <w:rStyle w:val="FormatvorlageInstructionsTabelleText"/>
                    <w:rFonts w:ascii="Times New Roman" w:hAnsi="Times New Roman"/>
                  </w:rPr>
                </w:rPrChange>
              </w:rPr>
              <w:t>(e) bucket 5: &gt;90% &lt;= 100%;</w:t>
            </w:r>
          </w:p>
          <w:p w14:paraId="23DCE5D4"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Pr>
                <w:rStyle w:val="FormatvorlageInstructionsTabelleText"/>
                <w:rFonts w:ascii="Times New Roman" w:hAnsi="Times New Roman"/>
              </w:rPr>
              <w:t xml:space="preserve">bucket 6: </w:t>
            </w:r>
            <w:r w:rsidRPr="000F30A6">
              <w:rPr>
                <w:rStyle w:val="FormatvorlageInstructionsTabelleText"/>
                <w:rFonts w:ascii="Times New Roman" w:hAnsi="Times New Roman"/>
              </w:rPr>
              <w:t>&gt;</w:t>
            </w:r>
            <w:r>
              <w:rPr>
                <w:rStyle w:val="FormatvorlageInstructionsTabelleText"/>
                <w:rFonts w:ascii="Times New Roman" w:hAnsi="Times New Roman"/>
              </w:rPr>
              <w:t>100</w:t>
            </w:r>
            <w:r w:rsidRPr="000F30A6">
              <w:rPr>
                <w:rStyle w:val="FormatvorlageInstructionsTabelleText"/>
                <w:rFonts w:ascii="Times New Roman" w:hAnsi="Times New Roman"/>
              </w:rPr>
              <w:t>% &lt;= 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6C69BBC5" w14:textId="77777777"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bucket 7: </w:t>
            </w:r>
            <w:r w:rsidRPr="000F30A6">
              <w:rPr>
                <w:rStyle w:val="FormatvorlageInstructionsTabelleText"/>
                <w:rFonts w:ascii="Times New Roman" w:hAnsi="Times New Roman"/>
              </w:rPr>
              <w:t>&gt;1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2F5578E4"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(h</w:t>
            </w:r>
            <w:r w:rsidRPr="000F30A6">
              <w:rPr>
                <w:rStyle w:val="FormatvorlageInstructionsTabelleText"/>
                <w:rFonts w:ascii="Times New Roman" w:hAnsi="Times New Roman"/>
              </w:rPr>
              <w:t>) Not applicable.</w:t>
            </w:r>
          </w:p>
          <w:p w14:paraId="7D0B9446" w14:textId="77777777" w:rsidR="00630CBB" w:rsidRPr="000F30A6" w:rsidRDefault="00630CBB" w:rsidP="00630CBB">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14:paraId="40442C47" w14:textId="77777777" w:rsidR="00630CBB" w:rsidRPr="000F30A6" w:rsidRDefault="00630CBB" w:rsidP="00630CBB">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 xml:space="preserve">he loan amount shall be calculated gross of 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those provided by other financial institutions that are known to the institution) secured with liens of equal or higher ranking on the same residential property with respect to the lien securing the loan. </w:t>
            </w:r>
            <w:r>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w:t>
            </w:r>
            <w:proofErr w:type="spellStart"/>
            <w:r w:rsidRPr="000F30A6">
              <w:rPr>
                <w:rStyle w:val="FormatvorlageInstructionsTabelleText"/>
                <w:rFonts w:ascii="Times New Roman" w:hAnsi="Times New Roman"/>
                <w:bCs w:val="0"/>
                <w:lang w:eastAsia="de-DE"/>
              </w:rPr>
              <w:t>pari</w:t>
            </w:r>
            <w:proofErr w:type="spellEnd"/>
            <w:r w:rsidRPr="000F30A6">
              <w:rPr>
                <w:rStyle w:val="FormatvorlageInstructionsTabelleText"/>
                <w:rFonts w:ascii="Times New Roman" w:hAnsi="Times New Roman"/>
                <w:bCs w:val="0"/>
                <w:lang w:eastAsia="de-DE"/>
              </w:rPr>
              <w:t xml:space="preserve"> </w:t>
            </w:r>
            <w:proofErr w:type="spellStart"/>
            <w:r w:rsidRPr="000F30A6">
              <w:rPr>
                <w:rStyle w:val="FormatvorlageInstructionsTabelleText"/>
                <w:rFonts w:ascii="Times New Roman" w:hAnsi="Times New Roman"/>
                <w:bCs w:val="0"/>
                <w:lang w:eastAsia="de-DE"/>
              </w:rPr>
              <w:t>passu</w:t>
            </w:r>
            <w:proofErr w:type="spellEnd"/>
            <w:r w:rsidRPr="000F30A6">
              <w:rPr>
                <w:rStyle w:val="FormatvorlageInstructionsTabelleText"/>
                <w:rFonts w:ascii="Times New Roman" w:hAnsi="Times New Roman"/>
                <w:bCs w:val="0"/>
                <w:lang w:eastAsia="de-DE"/>
              </w:rPr>
              <w:t xml:space="preserve"> with the lien securing the loan.</w:t>
            </w:r>
          </w:p>
          <w:p w14:paraId="12637A89" w14:textId="5348B4C2" w:rsidR="00630CBB" w:rsidRPr="000F30A6" w:rsidRDefault="00630CBB" w:rsidP="00630CBB">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w:t>
            </w:r>
            <w:r w:rsidR="006C5924">
              <w:rPr>
                <w:rStyle w:val="FormatvorlageInstructionsTabelleText"/>
                <w:rFonts w:ascii="Times New Roman" w:hAnsi="Times New Roman"/>
                <w:bCs w:val="0"/>
                <w:szCs w:val="20"/>
                <w:lang w:eastAsia="de-DE"/>
              </w:rPr>
              <w:t>shall</w:t>
            </w:r>
            <w:r w:rsidR="006C5924" w:rsidRPr="000F30A6">
              <w:rPr>
                <w:rStyle w:val="FormatvorlageInstructionsTabelleText"/>
                <w:rFonts w:ascii="Times New Roman" w:hAnsi="Times New Roman"/>
                <w:bCs w:val="0"/>
                <w:szCs w:val="20"/>
                <w:lang w:eastAsia="de-DE"/>
              </w:rPr>
              <w:t xml:space="preserve"> </w:t>
            </w:r>
            <w:r w:rsidRPr="000F30A6">
              <w:rPr>
                <w:rStyle w:val="FormatvorlageInstructionsTabelleText"/>
                <w:rFonts w:ascii="Times New Roman" w:hAnsi="Times New Roman"/>
                <w:bCs w:val="0"/>
                <w:szCs w:val="20"/>
                <w:lang w:eastAsia="de-DE"/>
              </w:rPr>
              <w:t>be performed in an independent way and by appraisers that meet specific qualification requirements. Qualifying requirements and minimum appraisal standards shall comply with the following conditions:</w:t>
            </w:r>
          </w:p>
          <w:p w14:paraId="0D608BFA"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14:paraId="4BE69DC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Pr="000F30A6">
              <w:rPr>
                <w:rStyle w:val="FormatvorlageInstructionsTabelleText"/>
                <w:rFonts w:ascii="Times New Roman" w:hAnsi="Times New Roman"/>
                <w:bCs w:val="0"/>
                <w:szCs w:val="20"/>
                <w:lang w:eastAsia="de-DE"/>
              </w:rPr>
              <w:t xml:space="preserve"> a market value can be determined, the valuation is not higher than market value;</w:t>
            </w:r>
          </w:p>
          <w:p w14:paraId="693EEE3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proofErr w:type="gramStart"/>
            <w:r w:rsidRPr="000F30A6">
              <w:rPr>
                <w:rStyle w:val="FormatvorlageInstructionsTabelleText"/>
                <w:rFonts w:ascii="Times New Roman" w:hAnsi="Times New Roman"/>
                <w:bCs w:val="0"/>
                <w:szCs w:val="20"/>
                <w:lang w:eastAsia="de-DE"/>
              </w:rPr>
              <w:t>the</w:t>
            </w:r>
            <w:proofErr w:type="gramEnd"/>
            <w:r w:rsidRPr="000F30A6">
              <w:rPr>
                <w:rStyle w:val="FormatvorlageInstructionsTabelleText"/>
                <w:rFonts w:ascii="Times New Roman" w:hAnsi="Times New Roman"/>
                <w:bCs w:val="0"/>
                <w:szCs w:val="20"/>
                <w:lang w:eastAsia="de-DE"/>
              </w:rPr>
              <w:t xml:space="preserve"> valuation is supported by adequate appraisal documentation.</w:t>
            </w:r>
          </w:p>
          <w:p w14:paraId="2E44E263"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Institutions </w:t>
            </w:r>
            <w:r>
              <w:rPr>
                <w:rStyle w:val="FormatvorlageInstructionsTabelleText"/>
                <w:rFonts w:ascii="Times New Roman" w:hAnsi="Times New Roman"/>
              </w:rPr>
              <w:t>shall</w:t>
            </w:r>
            <w:r w:rsidRPr="000F30A6">
              <w:rPr>
                <w:rStyle w:val="FormatvorlageInstructionsTabelleText"/>
                <w:rFonts w:ascii="Times New Roman" w:hAnsi="Times New Roman"/>
              </w:rPr>
              <w:t xml:space="preserve">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and provide this documentation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14:paraId="23ADAADC" w14:textId="77777777" w:rsidR="00630CBB" w:rsidRPr="000F30A6" w:rsidRDefault="00630CBB">
            <w:pPr>
              <w:pStyle w:val="InstructionsText"/>
              <w:rPr>
                <w:rStyle w:val="FormatvorlageInstructionsTabelleText"/>
                <w:rFonts w:ascii="Times New Roman" w:hAnsi="Times New Roman"/>
              </w:rPr>
            </w:pPr>
          </w:p>
          <w:p w14:paraId="54A4FC89" w14:textId="58808AEB" w:rsidR="00630CBB" w:rsidRDefault="00630CBB">
            <w:pPr>
              <w:pStyle w:val="InstructionsText"/>
            </w:pPr>
            <w:r w:rsidRPr="000F30A6" w:rsidDel="009E2ED1">
              <w:rPr>
                <w:rStyle w:val="FormatvorlageInstructionsTabelleText"/>
                <w:rFonts w:ascii="Times New Roman" w:hAnsi="Times New Roman"/>
              </w:rPr>
              <w:t xml:space="preserve"> </w:t>
            </w:r>
          </w:p>
        </w:tc>
      </w:tr>
      <w:tr w:rsidR="00630CBB" w:rsidRPr="00DC5A72" w14:paraId="03174A37" w14:textId="77777777" w:rsidTr="00491F92">
        <w:tc>
          <w:tcPr>
            <w:tcW w:w="701" w:type="dxa"/>
          </w:tcPr>
          <w:p w14:paraId="2AD91760" w14:textId="0F9D8E70"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190</w:t>
            </w:r>
          </w:p>
        </w:tc>
        <w:tc>
          <w:tcPr>
            <w:tcW w:w="1851" w:type="dxa"/>
            <w:gridSpan w:val="2"/>
          </w:tcPr>
          <w:p w14:paraId="656276F8"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Pr>
          <w:p w14:paraId="0D7AF1A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40960457"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balance sheet recognition</w:t>
            </w:r>
            <w:r w:rsidRPr="000F30A6">
              <w:rPr>
                <w:rStyle w:val="FormatvorlageInstructionsTabelleText"/>
                <w:rFonts w:ascii="Times New Roman" w:hAnsi="Times New Roman"/>
              </w:rPr>
              <w:t>:</w:t>
            </w:r>
          </w:p>
          <w:p w14:paraId="56314190"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Pr>
                <w:rStyle w:val="FormatvorlageInstructionsTabelleText"/>
                <w:rFonts w:ascii="Times New Roman" w:hAnsi="Times New Roman"/>
              </w:rPr>
              <w:t>On-balance sheet items</w:t>
            </w:r>
            <w:r w:rsidRPr="000F30A6">
              <w:rPr>
                <w:rStyle w:val="FormatvorlageInstructionsTabelleText"/>
                <w:rFonts w:ascii="Times New Roman" w:hAnsi="Times New Roman"/>
              </w:rPr>
              <w:t>;</w:t>
            </w:r>
          </w:p>
          <w:p w14:paraId="3AAD27DA"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Pr>
                <w:rStyle w:val="FormatvorlageInstructionsTabelleText"/>
                <w:rFonts w:ascii="Times New Roman" w:hAnsi="Times New Roman"/>
              </w:rPr>
              <w:t>Off-balance sheet items</w:t>
            </w:r>
            <w:r w:rsidRPr="000F30A6">
              <w:rPr>
                <w:rStyle w:val="FormatvorlageInstructionsTabelleText"/>
                <w:rFonts w:ascii="Times New Roman" w:hAnsi="Times New Roman"/>
              </w:rPr>
              <w:t>;</w:t>
            </w:r>
          </w:p>
          <w:p w14:paraId="1FDE974F"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 Other</w:t>
            </w:r>
          </w:p>
          <w:p w14:paraId="395F859F" w14:textId="6BEDAA7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d</w:t>
            </w:r>
            <w:r w:rsidRPr="000F30A6">
              <w:rPr>
                <w:rStyle w:val="FormatvorlageInstructionsTabelleText"/>
                <w:rFonts w:ascii="Times New Roman" w:hAnsi="Times New Roman"/>
              </w:rPr>
              <w:t>) Not applicable.</w:t>
            </w:r>
          </w:p>
          <w:p w14:paraId="2095E906" w14:textId="77777777" w:rsidR="00630CBB" w:rsidRDefault="00630CBB">
            <w:pPr>
              <w:pStyle w:val="InstructionsText"/>
              <w:rPr>
                <w:rStyle w:val="FormatvorlageInstructionsTabelleText"/>
                <w:rFonts w:ascii="Times New Roman" w:hAnsi="Times New Roman"/>
              </w:rPr>
            </w:pPr>
          </w:p>
          <w:p w14:paraId="321950DD" w14:textId="13BE2914" w:rsidR="00630CBB" w:rsidRPr="00F36192" w:rsidRDefault="00630CBB">
            <w:pPr>
              <w:pStyle w:val="InstructionsText"/>
            </w:pPr>
            <w:r>
              <w:lastRenderedPageBreak/>
              <w:t>Exposures</w:t>
            </w:r>
            <w:r w:rsidRPr="00267CBE">
              <w:t xml:space="preserve"> </w:t>
            </w:r>
            <w:r>
              <w:t xml:space="preserve">representing </w:t>
            </w:r>
            <w:r w:rsidRPr="00267CBE">
              <w:t>Securities Financing Transactions, Derivatives &amp; Long Settlement Transactions or Contractual Cross Product Netting</w:t>
            </w:r>
            <w:r>
              <w:t xml:space="preserve"> and which are subject to counterparty credit risk shall be assigned to (c) other. These Exposure shall not be reported in (a) or (b).</w:t>
            </w:r>
          </w:p>
          <w:p w14:paraId="10400548" w14:textId="77777777" w:rsidR="00630CBB" w:rsidRPr="000F30A6" w:rsidRDefault="00630CBB">
            <w:pPr>
              <w:pStyle w:val="InstructionsText"/>
              <w:rPr>
                <w:rStyle w:val="FormatvorlageInstructionsTabelleText"/>
                <w:rFonts w:ascii="Times New Roman" w:hAnsi="Times New Roman"/>
              </w:rPr>
            </w:pPr>
          </w:p>
        </w:tc>
      </w:tr>
    </w:tbl>
    <w:p w14:paraId="2F86D628" w14:textId="77777777" w:rsidR="000D163C" w:rsidRPr="000F30A6" w:rsidRDefault="00D2128B" w:rsidP="005130CA">
      <w:pPr>
        <w:pStyle w:val="Heading3"/>
        <w:rPr>
          <w:lang w:val="en-GB"/>
        </w:rPr>
      </w:pPr>
      <w:r w:rsidRPr="00DC5A72">
        <w:rPr>
          <w:rStyle w:val="InstructionsTabelleText"/>
          <w:rFonts w:ascii="Times New Roman" w:hAnsi="Times New Roman"/>
          <w:lang w:val="en-GB"/>
        </w:rPr>
        <w:lastRenderedPageBreak/>
        <w:br w:type="page"/>
      </w:r>
      <w:bookmarkStart w:id="24" w:name="_Toc5720570"/>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24"/>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14:paraId="71E33B33" w14:textId="77777777" w:rsidTr="00491F92">
        <w:tc>
          <w:tcPr>
            <w:tcW w:w="701" w:type="dxa"/>
            <w:shd w:val="clear" w:color="auto" w:fill="D9D9D9"/>
          </w:tcPr>
          <w:p w14:paraId="62D27C85"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14:paraId="3FFFEFCE" w14:textId="77777777" w:rsidR="00491F92" w:rsidRPr="000F30A6" w:rsidRDefault="00491F92">
            <w:pPr>
              <w:pStyle w:val="InstructionsText"/>
              <w:rPr>
                <w:rStyle w:val="FormatvorlageInstructionsTabelleText"/>
                <w:rFonts w:ascii="Times New Roman" w:hAnsi="Times New Roman"/>
              </w:rPr>
            </w:pPr>
          </w:p>
        </w:tc>
        <w:tc>
          <w:tcPr>
            <w:tcW w:w="2126" w:type="dxa"/>
            <w:shd w:val="clear" w:color="auto" w:fill="D9D9D9"/>
          </w:tcPr>
          <w:p w14:paraId="589F847B"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7AAA49EE"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4AAD548D" w14:textId="77777777" w:rsidTr="00491F92">
        <w:tc>
          <w:tcPr>
            <w:tcW w:w="701" w:type="dxa"/>
          </w:tcPr>
          <w:p w14:paraId="35630A97" w14:textId="1EE5CCB4"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010</w:t>
            </w:r>
          </w:p>
        </w:tc>
        <w:tc>
          <w:tcPr>
            <w:tcW w:w="1851" w:type="dxa"/>
          </w:tcPr>
          <w:p w14:paraId="339A0E76"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382982E9"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B8FE768" w14:textId="77777777" w:rsidR="00491F92" w:rsidRPr="000F30A6" w:rsidRDefault="009B55A7">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10789C" w14:paraId="4F56463B" w14:textId="77777777" w:rsidTr="00491F92">
        <w:tc>
          <w:tcPr>
            <w:tcW w:w="701" w:type="dxa"/>
          </w:tcPr>
          <w:p w14:paraId="769181E8" w14:textId="59298F6A"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020</w:t>
            </w:r>
          </w:p>
        </w:tc>
        <w:tc>
          <w:tcPr>
            <w:tcW w:w="1851" w:type="dxa"/>
          </w:tcPr>
          <w:p w14:paraId="47319592"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5443D848" w14:textId="77777777" w:rsidR="00491F92" w:rsidRPr="000F30A6" w:rsidRDefault="00491F92">
            <w:pPr>
              <w:pStyle w:val="InstructionsText"/>
              <w:rPr>
                <w:rStyle w:val="FormatvorlageInstructionsTabelleText"/>
                <w:rFonts w:ascii="Times New Roman" w:hAnsi="Times New Roman"/>
              </w:rPr>
            </w:pPr>
          </w:p>
        </w:tc>
        <w:tc>
          <w:tcPr>
            <w:tcW w:w="9639" w:type="dxa"/>
          </w:tcPr>
          <w:p w14:paraId="49CD1E9E" w14:textId="77777777" w:rsidR="00491F92" w:rsidRPr="000F30A6" w:rsidRDefault="009B55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EBA</w:t>
            </w:r>
            <w:r w:rsidRPr="000F30A6">
              <w:rPr>
                <w:rStyle w:val="FormatvorlageInstructionsTabelleText"/>
                <w:rFonts w:ascii="Times New Roman" w:hAnsi="Times New Roman"/>
              </w:rPr>
              <w:t>:</w:t>
            </w:r>
          </w:p>
          <w:p w14:paraId="7DE4D220" w14:textId="568C7DBF" w:rsidR="001663D7" w:rsidRDefault="001663D7" w:rsidP="00BF2288">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1.0 CORP</w:t>
            </w:r>
          </w:p>
          <w:p w14:paraId="5D1C72C8" w14:textId="484E461E"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14:paraId="276C4544" w14:textId="77777777"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14:paraId="4AF4DF59" w14:textId="034C34EF" w:rsidR="00491F92" w:rsidRDefault="00491F92" w:rsidP="002A28A0">
            <w:pPr>
              <w:spacing w:before="0" w:after="0"/>
              <w:ind w:firstLineChars="200" w:firstLine="400"/>
              <w:rPr>
                <w:rFonts w:ascii="Times New Roman" w:hAnsi="Times New Roman"/>
                <w:color w:val="000000"/>
                <w:szCs w:val="22"/>
                <w:lang w:eastAsia="en-GB"/>
              </w:rPr>
            </w:pPr>
          </w:p>
          <w:p w14:paraId="1D9775DD" w14:textId="5D67FEC1"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2.0 SMEC</w:t>
            </w:r>
          </w:p>
          <w:p w14:paraId="2F2924DC"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14:paraId="5877E95B"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14:paraId="4B1D9FB6" w14:textId="44D24347" w:rsidR="00491F92" w:rsidRDefault="00491F92" w:rsidP="002A28A0">
            <w:pPr>
              <w:spacing w:before="0" w:after="0"/>
              <w:ind w:firstLineChars="200" w:firstLine="400"/>
              <w:rPr>
                <w:rFonts w:ascii="Times New Roman" w:hAnsi="Times New Roman"/>
                <w:color w:val="000000"/>
                <w:szCs w:val="22"/>
                <w:lang w:eastAsia="en-GB"/>
              </w:rPr>
            </w:pPr>
          </w:p>
          <w:p w14:paraId="516BCF29" w14:textId="301D7A69"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3.0 Other retail SME</w:t>
            </w:r>
          </w:p>
          <w:p w14:paraId="4A84E25B" w14:textId="11B05415"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0058679E">
              <w:rPr>
                <w:rFonts w:ascii="Times New Roman" w:hAnsi="Times New Roman"/>
                <w:color w:val="000000"/>
                <w:szCs w:val="22"/>
                <w:lang w:eastAsia="en-GB"/>
              </w:rPr>
              <w:t>Other retail SME</w:t>
            </w:r>
            <w:r w:rsidR="0058679E" w:rsidRPr="000F30A6">
              <w:rPr>
                <w:rFonts w:ascii="Times New Roman" w:hAnsi="Times New Roman"/>
                <w:color w:val="000000"/>
                <w:szCs w:val="22"/>
                <w:lang w:eastAsia="en-GB"/>
              </w:rPr>
              <w:t xml:space="preserve"> </w:t>
            </w:r>
            <w:r w:rsidRPr="000F30A6">
              <w:rPr>
                <w:rFonts w:ascii="Times New Roman" w:hAnsi="Times New Roman"/>
                <w:color w:val="000000"/>
                <w:szCs w:val="22"/>
                <w:lang w:eastAsia="en-GB"/>
              </w:rPr>
              <w:t>Defaulted</w:t>
            </w:r>
          </w:p>
          <w:p w14:paraId="66ECA3B5" w14:textId="34966B6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3.2.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SME</w:t>
            </w:r>
            <w:r w:rsidRPr="00AA5EA4">
              <w:rPr>
                <w:rFonts w:ascii="Times New Roman" w:hAnsi="Times New Roman"/>
                <w:color w:val="000000"/>
                <w:szCs w:val="22"/>
                <w:lang w:eastAsia="en-GB"/>
              </w:rPr>
              <w:t xml:space="preserve"> Non-Defaulted</w:t>
            </w:r>
          </w:p>
          <w:p w14:paraId="3A620A20" w14:textId="2E022131" w:rsidR="00491F92" w:rsidRPr="00AA5EA4" w:rsidRDefault="00491F92" w:rsidP="002A28A0">
            <w:pPr>
              <w:spacing w:before="0" w:after="0"/>
              <w:ind w:firstLineChars="200" w:firstLine="400"/>
              <w:rPr>
                <w:rFonts w:ascii="Times New Roman" w:hAnsi="Times New Roman"/>
                <w:color w:val="000000"/>
                <w:szCs w:val="22"/>
                <w:lang w:eastAsia="en-GB"/>
              </w:rPr>
            </w:pPr>
          </w:p>
          <w:p w14:paraId="22C031A4" w14:textId="62A7E2D2" w:rsidR="001663D7" w:rsidRPr="00AA5EA4" w:rsidRDefault="001663D7"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4.0 Mortgages non SME</w:t>
            </w:r>
          </w:p>
          <w:p w14:paraId="5E2B3A80" w14:textId="064D6C04"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Defaulted</w:t>
            </w:r>
          </w:p>
          <w:p w14:paraId="3B702847" w14:textId="2F0198A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Non-defaulted</w:t>
            </w:r>
          </w:p>
          <w:p w14:paraId="72D4A58D" w14:textId="77777777" w:rsidR="00824F0F" w:rsidRPr="00AA5EA4" w:rsidRDefault="00824F0F" w:rsidP="0073123A">
            <w:pPr>
              <w:spacing w:before="0" w:after="0"/>
              <w:ind w:firstLineChars="200" w:firstLine="400"/>
              <w:rPr>
                <w:rFonts w:ascii="Times New Roman" w:hAnsi="Times New Roman"/>
                <w:color w:val="000000"/>
                <w:szCs w:val="22"/>
                <w:lang w:eastAsia="en-GB"/>
              </w:rPr>
            </w:pPr>
          </w:p>
          <w:p w14:paraId="403314D6" w14:textId="680A6BC0"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Mortgages SME</w:t>
            </w:r>
          </w:p>
          <w:p w14:paraId="0590E604" w14:textId="658BD339"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Defaulted</w:t>
            </w:r>
          </w:p>
          <w:p w14:paraId="22D4E8A5" w14:textId="2DE4546E"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Non-defaulted</w:t>
            </w:r>
          </w:p>
          <w:p w14:paraId="169DA449" w14:textId="1A12954B" w:rsidR="0073123A" w:rsidRPr="00AA5EA4" w:rsidRDefault="0073123A" w:rsidP="00F753A0">
            <w:pPr>
              <w:pStyle w:val="InstructionsText"/>
            </w:pPr>
          </w:p>
          <w:p w14:paraId="0CF74960" w14:textId="6A67B14A"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Other retail non-SME</w:t>
            </w:r>
          </w:p>
          <w:p w14:paraId="5B20812E" w14:textId="57705EF2"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6.1.</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non-SME</w:t>
            </w:r>
            <w:r w:rsidRPr="00AA5EA4">
              <w:rPr>
                <w:rFonts w:ascii="Times New Roman" w:hAnsi="Times New Roman"/>
                <w:color w:val="000000"/>
                <w:szCs w:val="22"/>
                <w:lang w:eastAsia="en-GB"/>
              </w:rPr>
              <w:t xml:space="preserve"> Defaulted</w:t>
            </w:r>
          </w:p>
          <w:p w14:paraId="0908ABF7" w14:textId="196D3830"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 xml:space="preserve">Other retail non-SME </w:t>
            </w:r>
            <w:r w:rsidRPr="00AA5EA4">
              <w:rPr>
                <w:rFonts w:ascii="Times New Roman" w:hAnsi="Times New Roman"/>
                <w:color w:val="000000"/>
                <w:szCs w:val="22"/>
                <w:lang w:eastAsia="en-GB"/>
              </w:rPr>
              <w:t>Non-defaulted</w:t>
            </w:r>
          </w:p>
          <w:p w14:paraId="10C2A24E" w14:textId="2F49358D" w:rsidR="0073123A" w:rsidRPr="00AA5EA4" w:rsidRDefault="0073123A" w:rsidP="00F753A0">
            <w:pPr>
              <w:pStyle w:val="InstructionsText"/>
            </w:pPr>
          </w:p>
          <w:p w14:paraId="5D38A27B" w14:textId="04BFFDBF" w:rsidR="001663D7" w:rsidRPr="00AA5EA4" w:rsidRDefault="001663D7" w:rsidP="001663D7">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QRRE</w:t>
            </w:r>
          </w:p>
          <w:p w14:paraId="1DAC6154" w14:textId="3C948ACB" w:rsidR="0073123A" w:rsidRPr="00EC2D81"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w:t>
            </w:r>
            <w:r w:rsidR="0073123A" w:rsidRPr="00AA5EA4">
              <w:rPr>
                <w:rFonts w:ascii="Times New Roman" w:hAnsi="Times New Roman"/>
                <w:color w:val="000000"/>
                <w:szCs w:val="22"/>
                <w:lang w:eastAsia="en-GB"/>
              </w:rPr>
              <w:t>.1.</w:t>
            </w:r>
            <w:r w:rsidR="0073123A" w:rsidRPr="00AA5EA4">
              <w:rPr>
                <w:rFonts w:ascii="Times New Roman" w:hAnsi="Times New Roman"/>
                <w:color w:val="000000"/>
                <w:sz w:val="14"/>
                <w:szCs w:val="14"/>
                <w:lang w:eastAsia="en-GB"/>
              </w:rPr>
              <w:t xml:space="preserve">  </w:t>
            </w:r>
            <w:r w:rsidR="0073123A" w:rsidRPr="00EC2D81">
              <w:rPr>
                <w:rFonts w:ascii="Times New Roman" w:hAnsi="Times New Roman"/>
                <w:color w:val="000000"/>
                <w:szCs w:val="22"/>
                <w:lang w:eastAsia="en-GB"/>
              </w:rPr>
              <w:t>QRRE Defaulted</w:t>
            </w:r>
          </w:p>
          <w:p w14:paraId="791E8E68" w14:textId="23BAEF34"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.2.</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Non-</w:t>
            </w:r>
            <w:proofErr w:type="spellStart"/>
            <w:r w:rsidR="0073123A" w:rsidRPr="0010789C">
              <w:rPr>
                <w:rFonts w:ascii="Times New Roman" w:hAnsi="Times New Roman"/>
                <w:color w:val="000000"/>
                <w:szCs w:val="22"/>
                <w:lang w:val="fr-FR" w:eastAsia="en-GB"/>
              </w:rPr>
              <w:t>defaulted</w:t>
            </w:r>
            <w:proofErr w:type="spellEnd"/>
          </w:p>
          <w:p w14:paraId="53250C50" w14:textId="1D6BC228" w:rsidR="0073123A" w:rsidRPr="0010789C" w:rsidRDefault="0073123A">
            <w:pPr>
              <w:pStyle w:val="InstructionsText"/>
              <w:rPr>
                <w:rStyle w:val="FormatvorlageInstructionsTabelleText"/>
                <w:rFonts w:ascii="Times New Roman" w:hAnsi="Times New Roman"/>
                <w:bCs/>
                <w:color w:val="auto"/>
                <w:szCs w:val="24"/>
                <w:lang w:val="fr-FR" w:eastAsia="en-US"/>
              </w:rPr>
            </w:pPr>
          </w:p>
        </w:tc>
      </w:tr>
      <w:tr w:rsidR="00993BB1" w:rsidRPr="000F30A6" w14:paraId="549C26B9" w14:textId="77777777" w:rsidTr="00372729">
        <w:tc>
          <w:tcPr>
            <w:tcW w:w="701" w:type="dxa"/>
          </w:tcPr>
          <w:p w14:paraId="3BD13839" w14:textId="25CA8D30" w:rsidR="00993BB1" w:rsidRPr="000F30A6" w:rsidRDefault="00993BB1"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30</w:t>
            </w:r>
          </w:p>
        </w:tc>
        <w:tc>
          <w:tcPr>
            <w:tcW w:w="1851" w:type="dxa"/>
          </w:tcPr>
          <w:p w14:paraId="6466C709" w14:textId="77777777" w:rsidR="00993BB1" w:rsidRPr="000F30A6" w:rsidRDefault="00993BB1">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14:paraId="55EE866D" w14:textId="77777777" w:rsidR="00993BB1" w:rsidRPr="000F30A6" w:rsidRDefault="00993BB1">
            <w:pPr>
              <w:pStyle w:val="InstructionsText"/>
              <w:rPr>
                <w:rStyle w:val="FormatvorlageInstructionsTabelleText"/>
                <w:rFonts w:ascii="Times New Roman" w:hAnsi="Times New Roman"/>
              </w:rPr>
            </w:pPr>
          </w:p>
        </w:tc>
        <w:tc>
          <w:tcPr>
            <w:tcW w:w="9639" w:type="dxa"/>
          </w:tcPr>
          <w:p w14:paraId="3AA7DB7D" w14:textId="5E675F3E" w:rsidR="00993BB1"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sidR="00636633">
              <w:rPr>
                <w:rStyle w:val="InstructionsTabelleText"/>
                <w:rFonts w:ascii="Times New Roman" w:hAnsi="Times New Roman"/>
                <w:bCs w:val="0"/>
              </w:rPr>
              <w:t>130</w:t>
            </w:r>
            <w:r>
              <w:rPr>
                <w:rStyle w:val="InstructionsTabelleText"/>
                <w:rFonts w:ascii="Times New Roman" w:hAnsi="Times New Roman"/>
                <w:bCs w:val="0"/>
              </w:rPr>
              <w:t xml:space="preserve"> of C 101 shall apply.</w:t>
            </w:r>
          </w:p>
        </w:tc>
      </w:tr>
      <w:tr w:rsidR="001D22B1" w:rsidRPr="000F30A6" w14:paraId="1537242C" w14:textId="77777777" w:rsidTr="00491F92">
        <w:tc>
          <w:tcPr>
            <w:tcW w:w="701" w:type="dxa"/>
          </w:tcPr>
          <w:p w14:paraId="058658A8" w14:textId="772F132B" w:rsidR="001D22B1" w:rsidRPr="000F30A6" w:rsidRDefault="001D22B1"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tcPr>
          <w:p w14:paraId="0E03E985" w14:textId="77777777"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4722478B" w14:textId="77777777" w:rsidR="001D22B1" w:rsidRPr="000F30A6" w:rsidRDefault="001D22B1">
            <w:pPr>
              <w:pStyle w:val="InstructionsText"/>
              <w:rPr>
                <w:rStyle w:val="FormatvorlageInstructionsTabelleText"/>
                <w:rFonts w:ascii="Times New Roman" w:hAnsi="Times New Roman"/>
              </w:rPr>
            </w:pPr>
          </w:p>
        </w:tc>
        <w:tc>
          <w:tcPr>
            <w:tcW w:w="9639" w:type="dxa"/>
          </w:tcPr>
          <w:p w14:paraId="091F6A21" w14:textId="577430DF" w:rsidR="001D22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101 shall apply.</w:t>
            </w:r>
          </w:p>
        </w:tc>
      </w:tr>
      <w:tr w:rsidR="00993BB1" w:rsidRPr="000F30A6" w14:paraId="08FBCC2F" w14:textId="77777777" w:rsidTr="00372729">
        <w:tc>
          <w:tcPr>
            <w:tcW w:w="701" w:type="dxa"/>
          </w:tcPr>
          <w:p w14:paraId="7F735797" w14:textId="3A8125EC" w:rsidR="00993B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tcPr>
          <w:p w14:paraId="06F4311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610D3013" w14:textId="77777777" w:rsidR="00993BB1" w:rsidRPr="000F30A6" w:rsidRDefault="00993BB1">
            <w:pPr>
              <w:pStyle w:val="InstructionsText"/>
              <w:rPr>
                <w:rStyle w:val="FormatvorlageInstructionsTabelleText"/>
                <w:rFonts w:ascii="Times New Roman" w:hAnsi="Times New Roman"/>
              </w:rPr>
            </w:pPr>
          </w:p>
        </w:tc>
        <w:tc>
          <w:tcPr>
            <w:tcW w:w="9639" w:type="dxa"/>
          </w:tcPr>
          <w:p w14:paraId="51FA437C" w14:textId="1DD34074" w:rsidR="00993B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80 of C 101 shall apply.</w:t>
            </w:r>
            <w:r w:rsidR="00993BB1" w:rsidRPr="000F30A6">
              <w:rPr>
                <w:rStyle w:val="InstructionsTabelleText"/>
                <w:rFonts w:ascii="Times New Roman" w:hAnsi="Times New Roman"/>
                <w:bCs w:val="0"/>
              </w:rPr>
              <w:t xml:space="preserve"> </w:t>
            </w:r>
          </w:p>
        </w:tc>
      </w:tr>
      <w:tr w:rsidR="00993BB1" w:rsidRPr="000F30A6" w14:paraId="789CD04B" w14:textId="77777777" w:rsidTr="00372729">
        <w:tc>
          <w:tcPr>
            <w:tcW w:w="701" w:type="dxa"/>
          </w:tcPr>
          <w:p w14:paraId="3ED4DC46" w14:textId="21BA9F74" w:rsidR="00993B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060</w:t>
            </w:r>
          </w:p>
        </w:tc>
        <w:tc>
          <w:tcPr>
            <w:tcW w:w="1851" w:type="dxa"/>
          </w:tcPr>
          <w:p w14:paraId="071341EC"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8D4C212" w14:textId="77777777" w:rsidR="00993BB1" w:rsidRPr="000F30A6" w:rsidRDefault="00993BB1">
            <w:pPr>
              <w:pStyle w:val="InstructionsText"/>
              <w:rPr>
                <w:rStyle w:val="FormatvorlageInstructionsTabelleText"/>
                <w:rFonts w:ascii="Times New Roman" w:hAnsi="Times New Roman"/>
              </w:rPr>
            </w:pPr>
          </w:p>
        </w:tc>
        <w:tc>
          <w:tcPr>
            <w:tcW w:w="9639" w:type="dxa"/>
          </w:tcPr>
          <w:p w14:paraId="6525DD04" w14:textId="498E5813" w:rsidR="00993B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60 of C 102 shall apply.</w:t>
            </w:r>
          </w:p>
        </w:tc>
      </w:tr>
      <w:tr w:rsidR="001D22B1" w:rsidRPr="000F30A6" w14:paraId="2CAB72AA" w14:textId="77777777" w:rsidTr="00491F92">
        <w:tc>
          <w:tcPr>
            <w:tcW w:w="701" w:type="dxa"/>
          </w:tcPr>
          <w:p w14:paraId="32EFD864" w14:textId="636794A7"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E15BDA">
              <w:rPr>
                <w:rStyle w:val="InstructionsTabelleText"/>
                <w:rFonts w:ascii="Times New Roman" w:hAnsi="Times New Roman"/>
                <w:bCs w:val="0"/>
              </w:rPr>
              <w:t>070</w:t>
            </w:r>
          </w:p>
        </w:tc>
        <w:tc>
          <w:tcPr>
            <w:tcW w:w="1851" w:type="dxa"/>
          </w:tcPr>
          <w:p w14:paraId="364D33A5"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4AC30713" w14:textId="77777777" w:rsidR="001D22B1" w:rsidRPr="000F30A6" w:rsidRDefault="001D22B1">
            <w:pPr>
              <w:pStyle w:val="InstructionsText"/>
              <w:rPr>
                <w:rStyle w:val="FormatvorlageInstructionsTabelleText"/>
                <w:rFonts w:ascii="Times New Roman" w:hAnsi="Times New Roman"/>
              </w:rPr>
            </w:pPr>
          </w:p>
        </w:tc>
        <w:tc>
          <w:tcPr>
            <w:tcW w:w="9639" w:type="dxa"/>
          </w:tcPr>
          <w:p w14:paraId="36F33E57" w14:textId="5A94C218"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070 of C 102 shall apply.</w:t>
            </w:r>
          </w:p>
        </w:tc>
      </w:tr>
      <w:tr w:rsidR="00993BB1" w:rsidRPr="000F30A6" w14:paraId="1175071F" w14:textId="77777777" w:rsidTr="00372729">
        <w:tc>
          <w:tcPr>
            <w:tcW w:w="701" w:type="dxa"/>
          </w:tcPr>
          <w:p w14:paraId="485A9C2E" w14:textId="3652B984" w:rsidR="00993BB1"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E15BDA">
              <w:rPr>
                <w:rStyle w:val="FormatvorlageInstructionsTabelleText"/>
                <w:rFonts w:ascii="Times New Roman" w:hAnsi="Times New Roman"/>
              </w:rPr>
              <w:t>080</w:t>
            </w:r>
          </w:p>
        </w:tc>
        <w:tc>
          <w:tcPr>
            <w:tcW w:w="1851" w:type="dxa"/>
          </w:tcPr>
          <w:p w14:paraId="572661E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7687E3C4" w14:textId="77777777" w:rsidR="00993BB1" w:rsidRPr="000F30A6" w:rsidRDefault="00993BB1">
            <w:pPr>
              <w:pStyle w:val="InstructionsText"/>
              <w:rPr>
                <w:rStyle w:val="FormatvorlageInstructionsTabelleText"/>
                <w:rFonts w:ascii="Times New Roman" w:hAnsi="Times New Roman"/>
              </w:rPr>
            </w:pPr>
          </w:p>
        </w:tc>
        <w:tc>
          <w:tcPr>
            <w:tcW w:w="9639" w:type="dxa"/>
          </w:tcPr>
          <w:p w14:paraId="001A7131" w14:textId="26F59D34" w:rsidR="00993B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101 shall apply.</w:t>
            </w:r>
          </w:p>
        </w:tc>
      </w:tr>
      <w:tr w:rsidR="001D22B1" w:rsidRPr="000F30A6" w14:paraId="3C5A6684" w14:textId="77777777" w:rsidTr="00491F92">
        <w:tc>
          <w:tcPr>
            <w:tcW w:w="701" w:type="dxa"/>
          </w:tcPr>
          <w:p w14:paraId="519EEB15" w14:textId="12325D66"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090</w:t>
            </w:r>
          </w:p>
        </w:tc>
        <w:tc>
          <w:tcPr>
            <w:tcW w:w="1851" w:type="dxa"/>
          </w:tcPr>
          <w:p w14:paraId="58AD5D06"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0DD69DC7" w14:textId="77777777" w:rsidR="001D22B1" w:rsidRPr="000F30A6" w:rsidRDefault="001D22B1">
            <w:pPr>
              <w:pStyle w:val="InstructionsText"/>
              <w:rPr>
                <w:rStyle w:val="FormatvorlageInstructionsTabelleText"/>
                <w:rFonts w:ascii="Times New Roman" w:hAnsi="Times New Roman"/>
              </w:rPr>
            </w:pPr>
          </w:p>
        </w:tc>
        <w:tc>
          <w:tcPr>
            <w:tcW w:w="9639" w:type="dxa"/>
          </w:tcPr>
          <w:p w14:paraId="7D6F92A9" w14:textId="4808AA99"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90 of C 102 shall apply.</w:t>
            </w:r>
          </w:p>
        </w:tc>
      </w:tr>
      <w:tr w:rsidR="001D22B1" w:rsidRPr="000F30A6" w14:paraId="5739F4C9" w14:textId="77777777" w:rsidTr="00491F92">
        <w:tc>
          <w:tcPr>
            <w:tcW w:w="701" w:type="dxa"/>
          </w:tcPr>
          <w:p w14:paraId="731B9903" w14:textId="3134E103"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100</w:t>
            </w:r>
          </w:p>
        </w:tc>
        <w:tc>
          <w:tcPr>
            <w:tcW w:w="1851" w:type="dxa"/>
          </w:tcPr>
          <w:p w14:paraId="04C9F7BD"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5331B3A6" w14:textId="77777777" w:rsidR="001D22B1" w:rsidRPr="000F30A6" w:rsidRDefault="001D22B1">
            <w:pPr>
              <w:pStyle w:val="InstructionsText"/>
              <w:rPr>
                <w:rStyle w:val="FormatvorlageInstructionsTabelleText"/>
                <w:rFonts w:ascii="Times New Roman" w:hAnsi="Times New Roman"/>
              </w:rPr>
            </w:pPr>
          </w:p>
        </w:tc>
        <w:tc>
          <w:tcPr>
            <w:tcW w:w="9639" w:type="dxa"/>
          </w:tcPr>
          <w:p w14:paraId="22169409" w14:textId="65257402" w:rsidR="001D22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101 shall apply.</w:t>
            </w:r>
          </w:p>
        </w:tc>
      </w:tr>
      <w:tr w:rsidR="001D22B1" w:rsidRPr="000F30A6" w14:paraId="7C242FD3" w14:textId="77777777" w:rsidTr="00491F92">
        <w:tc>
          <w:tcPr>
            <w:tcW w:w="701" w:type="dxa"/>
          </w:tcPr>
          <w:p w14:paraId="6570A2DA" w14:textId="1FA7ACAA"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110</w:t>
            </w:r>
          </w:p>
        </w:tc>
        <w:tc>
          <w:tcPr>
            <w:tcW w:w="1851" w:type="dxa"/>
          </w:tcPr>
          <w:p w14:paraId="2D246B40"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693338DC" w14:textId="77777777" w:rsidR="001D22B1" w:rsidRPr="000F30A6" w:rsidRDefault="001D22B1" w:rsidP="003E6323">
            <w:pPr>
              <w:rPr>
                <w:rStyle w:val="FormatvorlageInstructionsTabelleText"/>
                <w:rFonts w:ascii="Times New Roman" w:hAnsi="Times New Roman"/>
              </w:rPr>
            </w:pPr>
          </w:p>
        </w:tc>
        <w:tc>
          <w:tcPr>
            <w:tcW w:w="9639" w:type="dxa"/>
          </w:tcPr>
          <w:p w14:paraId="6D193C1E" w14:textId="6CF97063" w:rsidR="001D22B1" w:rsidRPr="000F30A6" w:rsidRDefault="009C68BE"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102 shall apply.</w:t>
            </w:r>
          </w:p>
        </w:tc>
      </w:tr>
      <w:tr w:rsidR="00FE0AE0" w:rsidRPr="000F30A6" w14:paraId="75E65889" w14:textId="77777777" w:rsidTr="00372729">
        <w:tc>
          <w:tcPr>
            <w:tcW w:w="701" w:type="dxa"/>
          </w:tcPr>
          <w:p w14:paraId="134BA545" w14:textId="4DFC0A6A" w:rsidR="00FE0AE0"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FE0AE0">
              <w:rPr>
                <w:rStyle w:val="FormatvorlageInstructionsTabelleText"/>
                <w:rFonts w:ascii="Times New Roman" w:hAnsi="Times New Roman"/>
              </w:rPr>
              <w:t>120</w:t>
            </w:r>
          </w:p>
        </w:tc>
        <w:tc>
          <w:tcPr>
            <w:tcW w:w="1851" w:type="dxa"/>
          </w:tcPr>
          <w:p w14:paraId="58100608" w14:textId="77777777" w:rsidR="00FE0AE0" w:rsidRPr="000F30A6" w:rsidRDefault="00FE0AE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79C4430F" w14:textId="77777777" w:rsidR="00FE0AE0" w:rsidRPr="000F30A6" w:rsidRDefault="00FE0AE0">
            <w:pPr>
              <w:pStyle w:val="InstructionsText"/>
              <w:rPr>
                <w:rStyle w:val="FormatvorlageInstructionsTabelleText"/>
                <w:rFonts w:ascii="Times New Roman" w:hAnsi="Times New Roman"/>
              </w:rPr>
            </w:pPr>
          </w:p>
        </w:tc>
        <w:tc>
          <w:tcPr>
            <w:tcW w:w="9639" w:type="dxa"/>
          </w:tcPr>
          <w:p w14:paraId="6A91C959" w14:textId="0A38A110" w:rsidR="00FE0AE0" w:rsidRPr="000F30A6" w:rsidRDefault="00FE0AE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102 shall apply.</w:t>
            </w:r>
          </w:p>
        </w:tc>
      </w:tr>
      <w:tr w:rsidR="00445FEB" w:rsidRPr="000F30A6" w14:paraId="5A9375F5" w14:textId="77777777" w:rsidTr="00372729">
        <w:tc>
          <w:tcPr>
            <w:tcW w:w="701" w:type="dxa"/>
          </w:tcPr>
          <w:p w14:paraId="650D8FE2" w14:textId="1A4A541A"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130</w:t>
            </w:r>
          </w:p>
        </w:tc>
        <w:tc>
          <w:tcPr>
            <w:tcW w:w="1851" w:type="dxa"/>
          </w:tcPr>
          <w:p w14:paraId="5455B521" w14:textId="5F439A25"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77129FA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2082F23B" w14:textId="35083393"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102 shall apply.</w:t>
            </w:r>
          </w:p>
        </w:tc>
      </w:tr>
      <w:tr w:rsidR="00445FEB" w:rsidRPr="000F30A6" w14:paraId="38C78428" w14:textId="77777777" w:rsidTr="00372729">
        <w:tc>
          <w:tcPr>
            <w:tcW w:w="701" w:type="dxa"/>
          </w:tcPr>
          <w:p w14:paraId="7E58787B" w14:textId="10E8C4D9" w:rsidR="00445FEB"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140</w:t>
            </w:r>
          </w:p>
        </w:tc>
        <w:tc>
          <w:tcPr>
            <w:tcW w:w="1851" w:type="dxa"/>
          </w:tcPr>
          <w:p w14:paraId="23130AB6" w14:textId="317133DD"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2C8E9DB1" w14:textId="77777777" w:rsidR="00445FEB" w:rsidRPr="000F30A6" w:rsidRDefault="00445FEB">
            <w:pPr>
              <w:pStyle w:val="InstructionsText"/>
              <w:rPr>
                <w:rStyle w:val="FormatvorlageInstructionsTabelleText"/>
                <w:rFonts w:ascii="Times New Roman" w:hAnsi="Times New Roman"/>
              </w:rPr>
            </w:pPr>
          </w:p>
        </w:tc>
        <w:tc>
          <w:tcPr>
            <w:tcW w:w="9639" w:type="dxa"/>
          </w:tcPr>
          <w:p w14:paraId="76446444" w14:textId="6D3E3D8E"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102 shall apply.</w:t>
            </w:r>
          </w:p>
        </w:tc>
      </w:tr>
      <w:tr w:rsidR="00445FEB" w:rsidRPr="000F30A6" w14:paraId="65E4D121" w14:textId="77777777" w:rsidTr="004C7E4F">
        <w:trPr>
          <w:trHeight w:val="443"/>
        </w:trPr>
        <w:tc>
          <w:tcPr>
            <w:tcW w:w="701" w:type="dxa"/>
          </w:tcPr>
          <w:p w14:paraId="20DF6D9E" w14:textId="0155001B"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150</w:t>
            </w:r>
          </w:p>
        </w:tc>
        <w:tc>
          <w:tcPr>
            <w:tcW w:w="1851" w:type="dxa"/>
          </w:tcPr>
          <w:p w14:paraId="367D04F7"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753444E7"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5937B0F" w14:textId="47D090A8"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150 of C 102 shall apply.</w:t>
            </w:r>
          </w:p>
        </w:tc>
      </w:tr>
      <w:tr w:rsidR="00445FEB" w:rsidRPr="000F30A6" w14:paraId="6B478F29" w14:textId="77777777" w:rsidTr="00491F92">
        <w:tc>
          <w:tcPr>
            <w:tcW w:w="701" w:type="dxa"/>
          </w:tcPr>
          <w:p w14:paraId="6E55C6CE" w14:textId="3F063FCC"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160</w:t>
            </w:r>
          </w:p>
        </w:tc>
        <w:tc>
          <w:tcPr>
            <w:tcW w:w="1851" w:type="dxa"/>
          </w:tcPr>
          <w:p w14:paraId="6BB8D15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14:paraId="2C4412FB" w14:textId="77777777" w:rsidR="00445FEB" w:rsidRPr="000F30A6" w:rsidRDefault="00445FEB">
            <w:pPr>
              <w:pStyle w:val="InstructionsText"/>
              <w:rPr>
                <w:rStyle w:val="FormatvorlageInstructionsTabelleText"/>
                <w:rFonts w:ascii="Times New Roman" w:hAnsi="Times New Roman"/>
              </w:rPr>
            </w:pPr>
          </w:p>
        </w:tc>
        <w:tc>
          <w:tcPr>
            <w:tcW w:w="9639" w:type="dxa"/>
          </w:tcPr>
          <w:p w14:paraId="4A990452" w14:textId="5615DD42"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101 shall apply.</w:t>
            </w:r>
          </w:p>
        </w:tc>
      </w:tr>
      <w:tr w:rsidR="00445FEB" w:rsidRPr="00DC5A72" w14:paraId="409458E8" w14:textId="77777777" w:rsidTr="00491F92">
        <w:tc>
          <w:tcPr>
            <w:tcW w:w="701" w:type="dxa"/>
          </w:tcPr>
          <w:p w14:paraId="334BFBC6" w14:textId="40D7F073" w:rsidR="00445FE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170</w:t>
            </w:r>
          </w:p>
        </w:tc>
        <w:tc>
          <w:tcPr>
            <w:tcW w:w="1851" w:type="dxa"/>
          </w:tcPr>
          <w:p w14:paraId="0506B9B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6E0F72B3"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1B03955" w14:textId="075BEACD" w:rsidR="00445FEB" w:rsidRPr="000D75E9" w:rsidRDefault="00445FEB">
            <w:pPr>
              <w:pStyle w:val="InstructionsText"/>
              <w:rPr>
                <w:rStyle w:val="FormatvorlageInstructionsTabelleText"/>
                <w:rFonts w:ascii="Times New Roman" w:hAnsi="Times New Roman"/>
                <w:bCs/>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170 of C 102 shall apply.</w:t>
            </w:r>
          </w:p>
        </w:tc>
      </w:tr>
      <w:tr w:rsidR="00445FEB" w:rsidRPr="000F30A6" w14:paraId="4ACACF4C" w14:textId="77777777" w:rsidTr="00491F92">
        <w:tc>
          <w:tcPr>
            <w:tcW w:w="701" w:type="dxa"/>
          </w:tcPr>
          <w:p w14:paraId="16238CC2" w14:textId="71CF355F"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180</w:t>
            </w:r>
          </w:p>
        </w:tc>
        <w:tc>
          <w:tcPr>
            <w:tcW w:w="1851" w:type="dxa"/>
          </w:tcPr>
          <w:p w14:paraId="6CDBA519"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415999E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327843B9" w14:textId="29245992"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180 of C 102 shall apply</w:t>
            </w:r>
            <w:r>
              <w:t xml:space="preserve"> </w:t>
            </w:r>
          </w:p>
        </w:tc>
      </w:tr>
      <w:tr w:rsidR="00445FEB" w:rsidRPr="00DC5A72" w14:paraId="48A70463" w14:textId="77777777" w:rsidTr="001F6E25">
        <w:tc>
          <w:tcPr>
            <w:tcW w:w="701" w:type="dxa"/>
            <w:tcBorders>
              <w:top w:val="single" w:sz="4" w:space="0" w:color="auto"/>
              <w:left w:val="single" w:sz="4" w:space="0" w:color="auto"/>
              <w:bottom w:val="single" w:sz="4" w:space="0" w:color="auto"/>
              <w:right w:val="single" w:sz="4" w:space="0" w:color="auto"/>
            </w:tcBorders>
          </w:tcPr>
          <w:p w14:paraId="617F6E33" w14:textId="3DEAD792"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190</w:t>
            </w:r>
          </w:p>
        </w:tc>
        <w:tc>
          <w:tcPr>
            <w:tcW w:w="1851" w:type="dxa"/>
            <w:tcBorders>
              <w:top w:val="single" w:sz="4" w:space="0" w:color="auto"/>
              <w:left w:val="single" w:sz="4" w:space="0" w:color="auto"/>
              <w:bottom w:val="single" w:sz="4" w:space="0" w:color="auto"/>
              <w:right w:val="single" w:sz="4" w:space="0" w:color="auto"/>
            </w:tcBorders>
          </w:tcPr>
          <w:p w14:paraId="70B38154" w14:textId="77777777"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1755573" w14:textId="77777777" w:rsidR="00445FEB" w:rsidRPr="000F30A6" w:rsidRDefault="00445FEB">
            <w:pPr>
              <w:pStyle w:val="InstructionsText"/>
              <w:rPr>
                <w:rStyle w:val="FormatvorlageInstructionsTabelleText"/>
                <w:rFonts w:ascii="Times New Roman" w:hAnsi="Times New Roman"/>
              </w:rPr>
            </w:pPr>
          </w:p>
        </w:tc>
        <w:tc>
          <w:tcPr>
            <w:tcW w:w="9639" w:type="dxa"/>
            <w:tcBorders>
              <w:top w:val="single" w:sz="4" w:space="0" w:color="auto"/>
              <w:left w:val="single" w:sz="4" w:space="0" w:color="auto"/>
              <w:bottom w:val="single" w:sz="4" w:space="0" w:color="auto"/>
              <w:right w:val="single" w:sz="4" w:space="0" w:color="auto"/>
            </w:tcBorders>
          </w:tcPr>
          <w:p w14:paraId="7D5BDFD6" w14:textId="7376F6D0"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190 of C 102 shall apply.</w:t>
            </w:r>
          </w:p>
        </w:tc>
      </w:tr>
    </w:tbl>
    <w:p w14:paraId="4A601651" w14:textId="77777777" w:rsidR="00F33297" w:rsidRPr="000F30A6" w:rsidRDefault="00F33297" w:rsidP="009E7EEC">
      <w:pPr>
        <w:pStyle w:val="Heading3"/>
        <w:rPr>
          <w:rStyle w:val="InstructionsTabelleText"/>
          <w:rFonts w:ascii="Times New Roman" w:hAnsi="Times New Roman"/>
        </w:rPr>
      </w:pPr>
    </w:p>
    <w:sectPr w:rsidR="00F33297" w:rsidRPr="000F30A6" w:rsidSect="003B4311">
      <w:footerReference w:type="even" r:id="rId14"/>
      <w:footerReference w:type="default" r:id="rId15"/>
      <w:headerReference w:type="first" r:id="rId16"/>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5716F" w14:textId="77777777" w:rsidR="00B24C95" w:rsidRDefault="00B24C95" w:rsidP="00D946DB">
      <w:pPr>
        <w:spacing w:before="0" w:after="0"/>
      </w:pPr>
      <w:r>
        <w:separator/>
      </w:r>
    </w:p>
  </w:endnote>
  <w:endnote w:type="continuationSeparator" w:id="0">
    <w:p w14:paraId="57CE7E72" w14:textId="77777777" w:rsidR="00B24C95" w:rsidRDefault="00B24C9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B2CC" w14:textId="77777777"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B24C95" w:rsidRDefault="00B24C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870991"/>
      <w:docPartObj>
        <w:docPartGallery w:val="Page Numbers (Bottom of Page)"/>
        <w:docPartUnique/>
      </w:docPartObj>
    </w:sdtPr>
    <w:sdtEndPr>
      <w:rPr>
        <w:noProof/>
      </w:rPr>
    </w:sdtEndPr>
    <w:sdtContent>
      <w:p w14:paraId="699A3FE5" w14:textId="4EF90A28" w:rsidR="00B24C95" w:rsidRDefault="00B24C95">
        <w:pPr>
          <w:pStyle w:val="Footer"/>
          <w:jc w:val="right"/>
        </w:pPr>
        <w:r>
          <w:fldChar w:fldCharType="begin"/>
        </w:r>
        <w:r>
          <w:instrText xml:space="preserve"> PAGE   \* MERGEFORMAT </w:instrText>
        </w:r>
        <w:r>
          <w:fldChar w:fldCharType="separate"/>
        </w:r>
        <w:r w:rsidR="00FF4561">
          <w:rPr>
            <w:noProof/>
          </w:rPr>
          <w:t>1</w:t>
        </w:r>
        <w:r>
          <w:rPr>
            <w:noProof/>
          </w:rPr>
          <w:fldChar w:fldCharType="end"/>
        </w:r>
      </w:p>
    </w:sdtContent>
  </w:sdt>
  <w:p w14:paraId="5D9214EC" w14:textId="77777777" w:rsidR="00B24C95" w:rsidRDefault="00B24C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718" w14:textId="77777777" w:rsidR="00B24C95" w:rsidRDefault="00B24C9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B24C95" w:rsidRDefault="00B24C9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DDCD" w14:textId="3667901C"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F4561">
      <w:rPr>
        <w:rFonts w:ascii="Times New Roman" w:hAnsi="Times New Roman"/>
        <w:noProof/>
      </w:rPr>
      <w:t>2</w:t>
    </w:r>
    <w:r w:rsidRPr="00A772B4">
      <w:rPr>
        <w:rFonts w:ascii="Times New Roman" w:hAnsi="Times New Roman"/>
      </w:rPr>
      <w:fldChar w:fldCharType="end"/>
    </w:r>
  </w:p>
  <w:p w14:paraId="6019F53C" w14:textId="77777777" w:rsidR="00B24C95" w:rsidRPr="00A772B4" w:rsidRDefault="00B24C9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3D05" w14:textId="77777777" w:rsidR="00B24C95" w:rsidRDefault="00B24C95" w:rsidP="00D946DB">
      <w:pPr>
        <w:spacing w:before="0" w:after="0"/>
      </w:pPr>
      <w:r>
        <w:separator/>
      </w:r>
    </w:p>
  </w:footnote>
  <w:footnote w:type="continuationSeparator" w:id="0">
    <w:p w14:paraId="0C6FB7D1" w14:textId="77777777" w:rsidR="00B24C95" w:rsidRDefault="00B24C95" w:rsidP="00D946DB">
      <w:pPr>
        <w:spacing w:before="0" w:after="0"/>
      </w:pPr>
      <w:r>
        <w:continuationSeparator/>
      </w:r>
    </w:p>
  </w:footnote>
  <w:footnote w:id="1">
    <w:p w14:paraId="454686A1" w14:textId="3DCECAF4" w:rsidR="00B24C95" w:rsidRPr="009137AD" w:rsidRDefault="00B24C95" w:rsidP="009137AD">
      <w:pPr>
        <w:pStyle w:val="FootnoteText"/>
        <w:rPr>
          <w:b/>
          <w:bCs/>
          <w:lang w:val="en-GB"/>
        </w:rPr>
      </w:pPr>
      <w:r>
        <w:rPr>
          <w:rStyle w:val="FootnoteReference"/>
        </w:rPr>
        <w:footnoteRef/>
      </w:r>
      <w:r>
        <w:t xml:space="preserve"> </w:t>
      </w:r>
      <w:r w:rsidRPr="009137AD">
        <w:rPr>
          <w:bCs/>
          <w:lang w:val="en-GB"/>
        </w:rPr>
        <w:t>Commission Implementing Regulation (EU) No 680/2014 of 16 April 2014 laying down implementing technical standards with regard to supervisory reporting of institutions according to Regulation (EU) No 575/2013 of the European Parliament and of the Council</w:t>
      </w:r>
      <w:r>
        <w:rPr>
          <w:bCs/>
          <w:lang w:val="en-GB"/>
        </w:rPr>
        <w:t xml:space="preserve"> (OJ L 191, 28.06.2014, p. 1).</w:t>
      </w:r>
    </w:p>
    <w:p w14:paraId="4EDE5D4D" w14:textId="0BFFCFFB" w:rsidR="00B24C95" w:rsidRPr="009137AD" w:rsidRDefault="00B24C95">
      <w:pPr>
        <w:pStyle w:val="FootnoteText"/>
        <w:rPr>
          <w:lang w:val="en-GB"/>
        </w:rPr>
      </w:pPr>
    </w:p>
  </w:footnote>
  <w:footnote w:id="2">
    <w:p w14:paraId="20C3D6B1" w14:textId="01075AE6" w:rsidR="00B24C95" w:rsidRPr="00F61A08" w:rsidRDefault="00B24C95">
      <w:pPr>
        <w:pStyle w:val="FootnoteText"/>
        <w:rPr>
          <w:lang w:val="en-GB"/>
        </w:rPr>
      </w:pPr>
      <w:r>
        <w:rPr>
          <w:rStyle w:val="FootnoteReference"/>
        </w:rPr>
        <w:footnoteRef/>
      </w:r>
      <w:r>
        <w:t xml:space="preserve"> </w:t>
      </w:r>
      <w:r w:rsidRPr="002F0B68">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w:t>
      </w:r>
      <w:r w:rsidRPr="002F0B68">
        <w:rPr>
          <w:rStyle w:val="Strong"/>
          <w:rFonts w:ascii="Times New Roman" w:hAnsi="Times New Roman"/>
          <w:b w:val="0"/>
          <w:lang w:val="en-GB"/>
        </w:rPr>
        <w:t xml:space="preserve"> (</w:t>
      </w:r>
      <w:r w:rsidRPr="00306859">
        <w:rPr>
          <w:rStyle w:val="Strong"/>
          <w:rFonts w:ascii="Times New Roman" w:hAnsi="Times New Roman"/>
          <w:b w:val="0"/>
          <w:lang w:val="en-GB"/>
        </w:rPr>
        <w:t>OJ L 176, 27.6.2013, p. 1</w:t>
      </w:r>
      <w:r w:rsidRPr="002F0B68">
        <w:rPr>
          <w:rStyle w:val="Strong"/>
          <w:rFonts w:ascii="Times New Roman" w:hAnsi="Times New Roman"/>
          <w:b w:val="0"/>
          <w:lang w:val="en-GB"/>
        </w:rPr>
        <w:t>).</w:t>
      </w:r>
    </w:p>
  </w:footnote>
  <w:footnote w:id="3">
    <w:p w14:paraId="0CF12BB3" w14:textId="77777777" w:rsidR="00B24C95" w:rsidRPr="004243EB" w:rsidRDefault="00B24C95">
      <w:pPr>
        <w:pStyle w:val="FootnoteText"/>
        <w:rPr>
          <w:rFonts w:ascii="Times New Roman" w:hAnsi="Times New Roman"/>
        </w:rPr>
      </w:pPr>
      <w:r w:rsidRPr="00467D48">
        <w:rPr>
          <w:rStyle w:val="FootnoteReference"/>
          <w:rFonts w:ascii="Times New Roman" w:hAnsi="Times New Roman"/>
        </w:rPr>
        <w:footnoteRef/>
      </w:r>
      <w:r>
        <w:t xml:space="preserve"> </w:t>
      </w:r>
      <w:r>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CDC" w14:textId="77777777" w:rsidR="00B24C95" w:rsidRDefault="00B24C9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6"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591C6D"/>
    <w:multiLevelType w:val="multilevel"/>
    <w:tmpl w:val="D29C4EFC"/>
    <w:numStyleLink w:val="Formatvorlage4"/>
  </w:abstractNum>
  <w:abstractNum w:abstractNumId="18" w15:restartNumberingAfterBreak="0">
    <w:nsid w:val="42F618A0"/>
    <w:multiLevelType w:val="hybridMultilevel"/>
    <w:tmpl w:val="A6E06A24"/>
    <w:lvl w:ilvl="0" w:tplc="C78AB4D4">
      <w:start w:val="99"/>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6"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9"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4"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1"/>
  </w:num>
  <w:num w:numId="3">
    <w:abstractNumId w:val="41"/>
  </w:num>
  <w:num w:numId="4">
    <w:abstractNumId w:val="24"/>
  </w:num>
  <w:num w:numId="5">
    <w:abstractNumId w:val="37"/>
  </w:num>
  <w:num w:numId="6">
    <w:abstractNumId w:val="16"/>
  </w:num>
  <w:num w:numId="7">
    <w:abstractNumId w:val="40"/>
  </w:num>
  <w:num w:numId="8">
    <w:abstractNumId w:val="7"/>
  </w:num>
  <w:num w:numId="9">
    <w:abstractNumId w:val="33"/>
  </w:num>
  <w:num w:numId="10">
    <w:abstractNumId w:val="14"/>
  </w:num>
  <w:num w:numId="11">
    <w:abstractNumId w:val="27"/>
  </w:num>
  <w:num w:numId="12">
    <w:abstractNumId w:val="11"/>
  </w:num>
  <w:num w:numId="13">
    <w:abstractNumId w:val="35"/>
  </w:num>
  <w:num w:numId="14">
    <w:abstractNumId w:val="30"/>
  </w:num>
  <w:num w:numId="15">
    <w:abstractNumId w:val="13"/>
  </w:num>
  <w:num w:numId="16">
    <w:abstractNumId w:val="26"/>
  </w:num>
  <w:num w:numId="17">
    <w:abstractNumId w:val="12"/>
  </w:num>
  <w:num w:numId="18">
    <w:abstractNumId w:val="38"/>
  </w:num>
  <w:num w:numId="19">
    <w:abstractNumId w:val="4"/>
  </w:num>
  <w:num w:numId="20">
    <w:abstractNumId w:val="34"/>
  </w:num>
  <w:num w:numId="21">
    <w:abstractNumId w:val="5"/>
  </w:num>
  <w:num w:numId="22">
    <w:abstractNumId w:val="28"/>
  </w:num>
  <w:num w:numId="23">
    <w:abstractNumId w:val="3"/>
  </w:num>
  <w:num w:numId="24">
    <w:abstractNumId w:val="43"/>
  </w:num>
  <w:num w:numId="25">
    <w:abstractNumId w:val="9"/>
  </w:num>
  <w:num w:numId="26">
    <w:abstractNumId w:val="35"/>
  </w:num>
  <w:num w:numId="27">
    <w:abstractNumId w:val="21"/>
  </w:num>
  <w:num w:numId="28">
    <w:abstractNumId w:val="36"/>
  </w:num>
  <w:num w:numId="29">
    <w:abstractNumId w:val="19"/>
  </w:num>
  <w:num w:numId="30">
    <w:abstractNumId w:val="1"/>
  </w:num>
  <w:num w:numId="31">
    <w:abstractNumId w:val="29"/>
  </w:num>
  <w:num w:numId="32">
    <w:abstractNumId w:val="32"/>
  </w:num>
  <w:num w:numId="33">
    <w:abstractNumId w:val="42"/>
  </w:num>
  <w:num w:numId="34">
    <w:abstractNumId w:val="44"/>
  </w:num>
  <w:num w:numId="35">
    <w:abstractNumId w:val="8"/>
  </w:num>
  <w:num w:numId="36">
    <w:abstractNumId w:val="23"/>
  </w:num>
  <w:num w:numId="37">
    <w:abstractNumId w:val="10"/>
  </w:num>
  <w:num w:numId="38">
    <w:abstractNumId w:val="6"/>
  </w:num>
  <w:num w:numId="39">
    <w:abstractNumId w:val="17"/>
  </w:num>
  <w:num w:numId="40">
    <w:abstractNumId w:val="39"/>
  </w:num>
  <w:num w:numId="41">
    <w:abstractNumId w:val="45"/>
  </w:num>
  <w:num w:numId="42">
    <w:abstractNumId w:val="2"/>
  </w:num>
  <w:num w:numId="43">
    <w:abstractNumId w:val="20"/>
  </w:num>
  <w:num w:numId="44">
    <w:abstractNumId w:val="15"/>
  </w:num>
  <w:num w:numId="45">
    <w:abstractNumId w:val="22"/>
  </w:num>
  <w:num w:numId="46">
    <w:abstractNumId w:val="25"/>
  </w:num>
  <w:num w:numId="47">
    <w:abstractNumId w:val="1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ne Roehrig">
    <w15:presenceInfo w15:providerId="AD" w15:userId="S-1-5-21-478066561-997687466-227603032-17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170"/>
  <w:drawingGridHorizontalSpacing w:val="100"/>
  <w:displayHorizontalDrawingGridEvery w:val="2"/>
  <w:characterSpacingControl w:val="doNotCompress"/>
  <w:hdrShapeDefaults>
    <o:shapedefaults v:ext="edit" spidmax="1761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5DF7"/>
    <w:rsid w:val="000F5EBB"/>
    <w:rsid w:val="000F6A80"/>
    <w:rsid w:val="000F6B25"/>
    <w:rsid w:val="0010177C"/>
    <w:rsid w:val="00102C6F"/>
    <w:rsid w:val="00104274"/>
    <w:rsid w:val="00104370"/>
    <w:rsid w:val="0010455D"/>
    <w:rsid w:val="0010559F"/>
    <w:rsid w:val="00106709"/>
    <w:rsid w:val="0010789C"/>
    <w:rsid w:val="00107BB2"/>
    <w:rsid w:val="00113EA5"/>
    <w:rsid w:val="00120055"/>
    <w:rsid w:val="0012049B"/>
    <w:rsid w:val="001219C2"/>
    <w:rsid w:val="00123295"/>
    <w:rsid w:val="00124A44"/>
    <w:rsid w:val="00124B85"/>
    <w:rsid w:val="001250CC"/>
    <w:rsid w:val="0012561A"/>
    <w:rsid w:val="00125D44"/>
    <w:rsid w:val="00126F05"/>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072C"/>
    <w:rsid w:val="00151071"/>
    <w:rsid w:val="00151D8A"/>
    <w:rsid w:val="00156555"/>
    <w:rsid w:val="001570C4"/>
    <w:rsid w:val="00157B19"/>
    <w:rsid w:val="00160437"/>
    <w:rsid w:val="0016072E"/>
    <w:rsid w:val="001628F4"/>
    <w:rsid w:val="00162CCF"/>
    <w:rsid w:val="00163DBA"/>
    <w:rsid w:val="00164970"/>
    <w:rsid w:val="001663D7"/>
    <w:rsid w:val="00167E59"/>
    <w:rsid w:val="001721BD"/>
    <w:rsid w:val="001734AB"/>
    <w:rsid w:val="001736D7"/>
    <w:rsid w:val="0017440D"/>
    <w:rsid w:val="00175957"/>
    <w:rsid w:val="00176F06"/>
    <w:rsid w:val="00181174"/>
    <w:rsid w:val="001822DF"/>
    <w:rsid w:val="00183B7A"/>
    <w:rsid w:val="00184E8A"/>
    <w:rsid w:val="0018533B"/>
    <w:rsid w:val="001854F6"/>
    <w:rsid w:val="00185877"/>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622"/>
    <w:rsid w:val="001E7AE4"/>
    <w:rsid w:val="001E7EA7"/>
    <w:rsid w:val="001F0111"/>
    <w:rsid w:val="001F2920"/>
    <w:rsid w:val="001F3B99"/>
    <w:rsid w:val="001F5AC3"/>
    <w:rsid w:val="001F6E25"/>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30B"/>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3F4"/>
    <w:rsid w:val="002C347B"/>
    <w:rsid w:val="002C37D9"/>
    <w:rsid w:val="002C41F1"/>
    <w:rsid w:val="002C4CAE"/>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68D"/>
    <w:rsid w:val="003137B9"/>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9B6"/>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1931"/>
    <w:rsid w:val="003B25F0"/>
    <w:rsid w:val="003B27E6"/>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38C"/>
    <w:rsid w:val="003D56DE"/>
    <w:rsid w:val="003D7F50"/>
    <w:rsid w:val="003E5145"/>
    <w:rsid w:val="003E6323"/>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37B1"/>
    <w:rsid w:val="004243EB"/>
    <w:rsid w:val="004246E2"/>
    <w:rsid w:val="0042766A"/>
    <w:rsid w:val="0043001B"/>
    <w:rsid w:val="004304C0"/>
    <w:rsid w:val="00430E06"/>
    <w:rsid w:val="0043138B"/>
    <w:rsid w:val="00431CB8"/>
    <w:rsid w:val="0043231D"/>
    <w:rsid w:val="004350F2"/>
    <w:rsid w:val="004357B9"/>
    <w:rsid w:val="00436204"/>
    <w:rsid w:val="00436490"/>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55CAF"/>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4EB6"/>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C7E4F"/>
    <w:rsid w:val="004D0951"/>
    <w:rsid w:val="004D0B54"/>
    <w:rsid w:val="004D0C15"/>
    <w:rsid w:val="004D18BF"/>
    <w:rsid w:val="004D2031"/>
    <w:rsid w:val="004D2347"/>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2087"/>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23E9"/>
    <w:rsid w:val="00572C82"/>
    <w:rsid w:val="00573DB4"/>
    <w:rsid w:val="00585466"/>
    <w:rsid w:val="0058575D"/>
    <w:rsid w:val="0058679E"/>
    <w:rsid w:val="00587A3C"/>
    <w:rsid w:val="005911AC"/>
    <w:rsid w:val="00593E1F"/>
    <w:rsid w:val="00594693"/>
    <w:rsid w:val="0059754C"/>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C0823"/>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CBB"/>
    <w:rsid w:val="00630F2C"/>
    <w:rsid w:val="006317A9"/>
    <w:rsid w:val="0063337F"/>
    <w:rsid w:val="00633D3C"/>
    <w:rsid w:val="00633DEB"/>
    <w:rsid w:val="006364E5"/>
    <w:rsid w:val="00636633"/>
    <w:rsid w:val="00643011"/>
    <w:rsid w:val="006455B0"/>
    <w:rsid w:val="00647F9C"/>
    <w:rsid w:val="00650D5A"/>
    <w:rsid w:val="00650DB8"/>
    <w:rsid w:val="00651C18"/>
    <w:rsid w:val="00652DF7"/>
    <w:rsid w:val="00652F11"/>
    <w:rsid w:val="006534EB"/>
    <w:rsid w:val="00656BF0"/>
    <w:rsid w:val="0066173C"/>
    <w:rsid w:val="00662545"/>
    <w:rsid w:val="00665BFA"/>
    <w:rsid w:val="00666996"/>
    <w:rsid w:val="006746DB"/>
    <w:rsid w:val="006750B8"/>
    <w:rsid w:val="00676B98"/>
    <w:rsid w:val="006771CE"/>
    <w:rsid w:val="006778A2"/>
    <w:rsid w:val="00681382"/>
    <w:rsid w:val="00682161"/>
    <w:rsid w:val="00683DE2"/>
    <w:rsid w:val="00684D9E"/>
    <w:rsid w:val="00685182"/>
    <w:rsid w:val="006916DC"/>
    <w:rsid w:val="00691F9C"/>
    <w:rsid w:val="0069221A"/>
    <w:rsid w:val="00692A55"/>
    <w:rsid w:val="00693129"/>
    <w:rsid w:val="00695513"/>
    <w:rsid w:val="006966FF"/>
    <w:rsid w:val="00696F12"/>
    <w:rsid w:val="006972E8"/>
    <w:rsid w:val="006A01F5"/>
    <w:rsid w:val="006A14F6"/>
    <w:rsid w:val="006A20A0"/>
    <w:rsid w:val="006A2D7B"/>
    <w:rsid w:val="006A3201"/>
    <w:rsid w:val="006A4B1B"/>
    <w:rsid w:val="006A6CCF"/>
    <w:rsid w:val="006A7ED9"/>
    <w:rsid w:val="006B150E"/>
    <w:rsid w:val="006B19A0"/>
    <w:rsid w:val="006B2A31"/>
    <w:rsid w:val="006B316A"/>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5924"/>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13357"/>
    <w:rsid w:val="00714006"/>
    <w:rsid w:val="00720ADC"/>
    <w:rsid w:val="00721A22"/>
    <w:rsid w:val="00721CEA"/>
    <w:rsid w:val="0072265E"/>
    <w:rsid w:val="007233B1"/>
    <w:rsid w:val="007247ED"/>
    <w:rsid w:val="007248BD"/>
    <w:rsid w:val="00727756"/>
    <w:rsid w:val="0073123A"/>
    <w:rsid w:val="0073242B"/>
    <w:rsid w:val="007349FA"/>
    <w:rsid w:val="0073581C"/>
    <w:rsid w:val="00736AD5"/>
    <w:rsid w:val="00736D27"/>
    <w:rsid w:val="007420C6"/>
    <w:rsid w:val="007434D0"/>
    <w:rsid w:val="00743535"/>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69F"/>
    <w:rsid w:val="007C2BBA"/>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2421"/>
    <w:rsid w:val="008024B2"/>
    <w:rsid w:val="00805255"/>
    <w:rsid w:val="00810F87"/>
    <w:rsid w:val="0081176B"/>
    <w:rsid w:val="00812582"/>
    <w:rsid w:val="00812719"/>
    <w:rsid w:val="00816B32"/>
    <w:rsid w:val="00816F2D"/>
    <w:rsid w:val="00820E23"/>
    <w:rsid w:val="0082105B"/>
    <w:rsid w:val="008248E0"/>
    <w:rsid w:val="00824F0F"/>
    <w:rsid w:val="008272EF"/>
    <w:rsid w:val="00827F10"/>
    <w:rsid w:val="00834100"/>
    <w:rsid w:val="0083444D"/>
    <w:rsid w:val="008352B2"/>
    <w:rsid w:val="00836845"/>
    <w:rsid w:val="00836851"/>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5C9E"/>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528B"/>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37AD"/>
    <w:rsid w:val="0091445D"/>
    <w:rsid w:val="0091471E"/>
    <w:rsid w:val="00917C32"/>
    <w:rsid w:val="00923236"/>
    <w:rsid w:val="00924EEF"/>
    <w:rsid w:val="009270FE"/>
    <w:rsid w:val="00927A8B"/>
    <w:rsid w:val="00931528"/>
    <w:rsid w:val="009339C1"/>
    <w:rsid w:val="00934F04"/>
    <w:rsid w:val="0093629A"/>
    <w:rsid w:val="009371BA"/>
    <w:rsid w:val="0094162B"/>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3C5F"/>
    <w:rsid w:val="00984A5C"/>
    <w:rsid w:val="00985397"/>
    <w:rsid w:val="00985527"/>
    <w:rsid w:val="00986FA9"/>
    <w:rsid w:val="0098778D"/>
    <w:rsid w:val="00991C37"/>
    <w:rsid w:val="00991D59"/>
    <w:rsid w:val="009921F0"/>
    <w:rsid w:val="0099270E"/>
    <w:rsid w:val="00993BB1"/>
    <w:rsid w:val="0099694B"/>
    <w:rsid w:val="009A1317"/>
    <w:rsid w:val="009A220B"/>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68BE"/>
    <w:rsid w:val="009C7899"/>
    <w:rsid w:val="009C7D6A"/>
    <w:rsid w:val="009D3244"/>
    <w:rsid w:val="009D5D1A"/>
    <w:rsid w:val="009D7A90"/>
    <w:rsid w:val="009E283E"/>
    <w:rsid w:val="009E2ED1"/>
    <w:rsid w:val="009E563E"/>
    <w:rsid w:val="009E5AD1"/>
    <w:rsid w:val="009E7EEC"/>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3002B"/>
    <w:rsid w:val="00A31125"/>
    <w:rsid w:val="00A320B1"/>
    <w:rsid w:val="00A325F5"/>
    <w:rsid w:val="00A33695"/>
    <w:rsid w:val="00A34026"/>
    <w:rsid w:val="00A34641"/>
    <w:rsid w:val="00A400DA"/>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5EA4"/>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2C8"/>
    <w:rsid w:val="00AE1CD7"/>
    <w:rsid w:val="00AE1E0D"/>
    <w:rsid w:val="00AE3D79"/>
    <w:rsid w:val="00AE40D3"/>
    <w:rsid w:val="00AE6B21"/>
    <w:rsid w:val="00AF003B"/>
    <w:rsid w:val="00AF1037"/>
    <w:rsid w:val="00AF1E50"/>
    <w:rsid w:val="00AF1F57"/>
    <w:rsid w:val="00AF2513"/>
    <w:rsid w:val="00AF3C10"/>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5280"/>
    <w:rsid w:val="00B17100"/>
    <w:rsid w:val="00B171C0"/>
    <w:rsid w:val="00B17999"/>
    <w:rsid w:val="00B20E5D"/>
    <w:rsid w:val="00B22110"/>
    <w:rsid w:val="00B23005"/>
    <w:rsid w:val="00B23999"/>
    <w:rsid w:val="00B24C95"/>
    <w:rsid w:val="00B26927"/>
    <w:rsid w:val="00B31B0F"/>
    <w:rsid w:val="00B35F80"/>
    <w:rsid w:val="00B36890"/>
    <w:rsid w:val="00B36BA6"/>
    <w:rsid w:val="00B37ECE"/>
    <w:rsid w:val="00B41082"/>
    <w:rsid w:val="00B4177D"/>
    <w:rsid w:val="00B437A4"/>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400B"/>
    <w:rsid w:val="00BC5128"/>
    <w:rsid w:val="00BD1379"/>
    <w:rsid w:val="00BD36DE"/>
    <w:rsid w:val="00BD4641"/>
    <w:rsid w:val="00BD551A"/>
    <w:rsid w:val="00BD687C"/>
    <w:rsid w:val="00BE0A45"/>
    <w:rsid w:val="00BE1311"/>
    <w:rsid w:val="00BE19C2"/>
    <w:rsid w:val="00BE2FB7"/>
    <w:rsid w:val="00BE358B"/>
    <w:rsid w:val="00BE447B"/>
    <w:rsid w:val="00BE6DFE"/>
    <w:rsid w:val="00BF2288"/>
    <w:rsid w:val="00BF540A"/>
    <w:rsid w:val="00BF6EC1"/>
    <w:rsid w:val="00BF7257"/>
    <w:rsid w:val="00C017D1"/>
    <w:rsid w:val="00C029BC"/>
    <w:rsid w:val="00C04828"/>
    <w:rsid w:val="00C04D37"/>
    <w:rsid w:val="00C074C4"/>
    <w:rsid w:val="00C10CD4"/>
    <w:rsid w:val="00C12AE0"/>
    <w:rsid w:val="00C12FEB"/>
    <w:rsid w:val="00C13CB1"/>
    <w:rsid w:val="00C140C6"/>
    <w:rsid w:val="00C144EF"/>
    <w:rsid w:val="00C21F27"/>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125E"/>
    <w:rsid w:val="00C53681"/>
    <w:rsid w:val="00C53B22"/>
    <w:rsid w:val="00C542A9"/>
    <w:rsid w:val="00C54763"/>
    <w:rsid w:val="00C55649"/>
    <w:rsid w:val="00C563A1"/>
    <w:rsid w:val="00C57F07"/>
    <w:rsid w:val="00C57F72"/>
    <w:rsid w:val="00C61625"/>
    <w:rsid w:val="00C61FF5"/>
    <w:rsid w:val="00C62CD3"/>
    <w:rsid w:val="00C635CF"/>
    <w:rsid w:val="00C6395A"/>
    <w:rsid w:val="00C707EE"/>
    <w:rsid w:val="00C717C8"/>
    <w:rsid w:val="00C7187C"/>
    <w:rsid w:val="00C723EA"/>
    <w:rsid w:val="00C73A74"/>
    <w:rsid w:val="00C747F9"/>
    <w:rsid w:val="00C80731"/>
    <w:rsid w:val="00C84BAF"/>
    <w:rsid w:val="00C84C64"/>
    <w:rsid w:val="00C8571F"/>
    <w:rsid w:val="00C87CEE"/>
    <w:rsid w:val="00C906BF"/>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3A0"/>
    <w:rsid w:val="00CC2508"/>
    <w:rsid w:val="00CC4F4F"/>
    <w:rsid w:val="00CC6811"/>
    <w:rsid w:val="00CD351B"/>
    <w:rsid w:val="00CD385E"/>
    <w:rsid w:val="00CD6321"/>
    <w:rsid w:val="00CD7239"/>
    <w:rsid w:val="00CD7D5B"/>
    <w:rsid w:val="00CD7ED8"/>
    <w:rsid w:val="00CE0365"/>
    <w:rsid w:val="00CE13D9"/>
    <w:rsid w:val="00CE149E"/>
    <w:rsid w:val="00CE2AF0"/>
    <w:rsid w:val="00CE2B78"/>
    <w:rsid w:val="00CE31F7"/>
    <w:rsid w:val="00CE5ACF"/>
    <w:rsid w:val="00CE7F91"/>
    <w:rsid w:val="00CF6D85"/>
    <w:rsid w:val="00D024BD"/>
    <w:rsid w:val="00D02770"/>
    <w:rsid w:val="00D02B78"/>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50CB6"/>
    <w:rsid w:val="00D5285D"/>
    <w:rsid w:val="00D52FEA"/>
    <w:rsid w:val="00D533D1"/>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5186"/>
    <w:rsid w:val="00DF70AE"/>
    <w:rsid w:val="00E01656"/>
    <w:rsid w:val="00E0175F"/>
    <w:rsid w:val="00E02F76"/>
    <w:rsid w:val="00E050F3"/>
    <w:rsid w:val="00E052A9"/>
    <w:rsid w:val="00E0639C"/>
    <w:rsid w:val="00E06628"/>
    <w:rsid w:val="00E07C8E"/>
    <w:rsid w:val="00E100F9"/>
    <w:rsid w:val="00E1159D"/>
    <w:rsid w:val="00E11F7B"/>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42"/>
    <w:rsid w:val="00EA3FEF"/>
    <w:rsid w:val="00EA4108"/>
    <w:rsid w:val="00EA419C"/>
    <w:rsid w:val="00EB154B"/>
    <w:rsid w:val="00EB3B4D"/>
    <w:rsid w:val="00EB4FF2"/>
    <w:rsid w:val="00EB5013"/>
    <w:rsid w:val="00EB5804"/>
    <w:rsid w:val="00EB5C9A"/>
    <w:rsid w:val="00EB63CE"/>
    <w:rsid w:val="00EB6DEA"/>
    <w:rsid w:val="00EC057B"/>
    <w:rsid w:val="00EC193F"/>
    <w:rsid w:val="00EC19AE"/>
    <w:rsid w:val="00EC2BCF"/>
    <w:rsid w:val="00EC2D81"/>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2FA8"/>
    <w:rsid w:val="00EE3233"/>
    <w:rsid w:val="00EE5545"/>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1A08"/>
    <w:rsid w:val="00F620A2"/>
    <w:rsid w:val="00F63080"/>
    <w:rsid w:val="00F63BA7"/>
    <w:rsid w:val="00F66830"/>
    <w:rsid w:val="00F66DE8"/>
    <w:rsid w:val="00F67634"/>
    <w:rsid w:val="00F753A0"/>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561"/>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6129"/>
    <o:shapelayout v:ext="edit">
      <o:idmap v:ext="edit" data="1"/>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53A0"/>
    <w:pPr>
      <w:spacing w:before="0" w:after="0"/>
      <w:ind w:left="33"/>
    </w:pPr>
    <w:rPr>
      <w:rFonts w:ascii="Times New Roman" w:hAnsi="Times New Roman"/>
      <w:bCs/>
      <w:color w:val="303A40"/>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53A0"/>
    <w:rPr>
      <w:rFonts w:ascii="Times New Roman" w:eastAsia="Times New Roman" w:hAnsi="Times New Roman"/>
      <w:bCs/>
      <w:color w:val="303A40"/>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24090926">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45009697">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D0DD14-6B67-422B-99E1-BC4AC1A1FBB5}">
  <ds:schemaRefs>
    <ds:schemaRef ds:uri="http://schemas.openxmlformats.org/officeDocument/2006/bibliography"/>
  </ds:schemaRefs>
</ds:datastoreItem>
</file>

<file path=customXml/itemProps2.xml><?xml version="1.0" encoding="utf-8"?>
<ds:datastoreItem xmlns:ds="http://schemas.openxmlformats.org/officeDocument/2006/customXml" ds:itemID="{F9AFCAB4-75F1-4FF0-86D4-1E6AD1A31DC6}">
  <ds:schemaRefs>
    <ds:schemaRef ds:uri="http://schemas.openxmlformats.org/officeDocument/2006/bibliography"/>
  </ds:schemaRefs>
</ds:datastoreItem>
</file>

<file path=customXml/itemProps3.xml><?xml version="1.0" encoding="utf-8"?>
<ds:datastoreItem xmlns:ds="http://schemas.openxmlformats.org/officeDocument/2006/customXml" ds:itemID="{1B3BC472-1556-4ED3-9419-FC37E37E7BEA}">
  <ds:schemaRefs>
    <ds:schemaRef ds:uri="http://schemas.openxmlformats.org/officeDocument/2006/bibliography"/>
  </ds:schemaRefs>
</ds:datastoreItem>
</file>

<file path=customXml/itemProps4.xml><?xml version="1.0" encoding="utf-8"?>
<ds:datastoreItem xmlns:ds="http://schemas.openxmlformats.org/officeDocument/2006/customXml" ds:itemID="{14012DD3-F204-4816-B529-1CB9D6848A3E}">
  <ds:schemaRefs>
    <ds:schemaRef ds:uri="http://schemas.openxmlformats.org/officeDocument/2006/bibliography"/>
  </ds:schemaRefs>
</ds:datastoreItem>
</file>

<file path=customXml/itemProps5.xml><?xml version="1.0" encoding="utf-8"?>
<ds:datastoreItem xmlns:ds="http://schemas.openxmlformats.org/officeDocument/2006/customXml" ds:itemID="{608FCC70-0803-4F96-8AC3-633BEA9E1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3198</Words>
  <Characters>17626</Characters>
  <Application>Microsoft Office Word</Application>
  <DocSecurity>4</DocSecurity>
  <Lines>146</Lines>
  <Paragraphs>41</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20783</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Susanne Roehrig</cp:lastModifiedBy>
  <cp:revision>2</cp:revision>
  <cp:lastPrinted>2019-04-09T12:19:00Z</cp:lastPrinted>
  <dcterms:created xsi:type="dcterms:W3CDTF">2020-10-29T21:37:00Z</dcterms:created>
  <dcterms:modified xsi:type="dcterms:W3CDTF">2020-10-29T21:37:00Z</dcterms:modified>
</cp:coreProperties>
</file>