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CA4B72" w14:textId="77777777" w:rsidR="00F874F9" w:rsidRPr="00E10F1A" w:rsidRDefault="00F874F9" w:rsidP="00A15D28">
      <w:pPr>
        <w:jc w:val="center"/>
        <w:rPr>
          <w:rFonts w:ascii="Times New Roman" w:hAnsi="Times New Roman"/>
          <w:b/>
          <w:color w:val="auto"/>
          <w:sz w:val="28"/>
          <w:szCs w:val="28"/>
        </w:rPr>
      </w:pPr>
      <w:r w:rsidRPr="00E10F1A">
        <w:rPr>
          <w:rFonts w:ascii="Times New Roman" w:hAnsi="Times New Roman"/>
          <w:b/>
          <w:color w:val="auto"/>
          <w:sz w:val="28"/>
          <w:szCs w:val="28"/>
        </w:rPr>
        <w:t>EN</w:t>
      </w:r>
    </w:p>
    <w:p w14:paraId="17BD190D" w14:textId="4000A794" w:rsidR="00F874F9" w:rsidRPr="00F874F9" w:rsidRDefault="00F874F9" w:rsidP="00A15D28">
      <w:pPr>
        <w:jc w:val="center"/>
        <w:rPr>
          <w:rFonts w:ascii="Times New Roman" w:hAnsi="Times New Roman"/>
          <w:b/>
          <w:color w:val="auto"/>
          <w:sz w:val="28"/>
          <w:szCs w:val="28"/>
        </w:rPr>
      </w:pPr>
      <w:r w:rsidRPr="00E10F1A">
        <w:rPr>
          <w:rFonts w:ascii="Times New Roman" w:hAnsi="Times New Roman"/>
          <w:b/>
          <w:color w:val="auto"/>
          <w:sz w:val="28"/>
          <w:szCs w:val="28"/>
        </w:rPr>
        <w:t xml:space="preserve">ANNEX </w:t>
      </w:r>
      <w:r w:rsidR="00E10F1A" w:rsidRPr="00E10F1A">
        <w:rPr>
          <w:rFonts w:ascii="Times New Roman" w:hAnsi="Times New Roman"/>
          <w:b/>
          <w:color w:val="auto"/>
          <w:sz w:val="28"/>
          <w:szCs w:val="28"/>
        </w:rPr>
        <w:t>I</w:t>
      </w:r>
      <w:r w:rsidRPr="00E10F1A">
        <w:rPr>
          <w:rFonts w:ascii="Times New Roman" w:hAnsi="Times New Roman"/>
          <w:b/>
          <w:color w:val="auto"/>
          <w:sz w:val="28"/>
          <w:szCs w:val="28"/>
        </w:rPr>
        <w:t>X</w:t>
      </w:r>
    </w:p>
    <w:p w14:paraId="4C76C9E2" w14:textId="77777777" w:rsidR="00F874F9" w:rsidRPr="00E10F1A" w:rsidRDefault="00F874F9" w:rsidP="00A15D28">
      <w:pPr>
        <w:jc w:val="center"/>
        <w:rPr>
          <w:rFonts w:ascii="Times New Roman" w:hAnsi="Times New Roman"/>
          <w:b/>
          <w:color w:val="auto"/>
          <w:sz w:val="28"/>
          <w:szCs w:val="28"/>
        </w:rPr>
      </w:pPr>
    </w:p>
    <w:p w14:paraId="0079D5D4" w14:textId="77777777" w:rsidR="00E10F1A" w:rsidRPr="00E10F1A" w:rsidRDefault="00E10F1A" w:rsidP="00A15D28">
      <w:pPr>
        <w:jc w:val="center"/>
        <w:rPr>
          <w:rFonts w:ascii="Times New Roman" w:hAnsi="Times New Roman"/>
          <w:b/>
          <w:color w:val="auto"/>
          <w:sz w:val="28"/>
          <w:szCs w:val="28"/>
        </w:rPr>
      </w:pPr>
    </w:p>
    <w:p w14:paraId="5D0CD3F2" w14:textId="77777777" w:rsidR="00E10F1A" w:rsidRPr="00E10F1A" w:rsidRDefault="00E10F1A" w:rsidP="00A15D28">
      <w:pPr>
        <w:jc w:val="center"/>
        <w:rPr>
          <w:rFonts w:ascii="Times New Roman" w:hAnsi="Times New Roman"/>
          <w:b/>
          <w:color w:val="auto"/>
          <w:sz w:val="28"/>
          <w:szCs w:val="28"/>
        </w:rPr>
      </w:pPr>
    </w:p>
    <w:p w14:paraId="042BCBDB" w14:textId="7B61D1A6" w:rsidR="00A15D28" w:rsidRPr="00E10F1A" w:rsidRDefault="00E10F1A" w:rsidP="00A15D28">
      <w:pPr>
        <w:jc w:val="center"/>
        <w:rPr>
          <w:rFonts w:ascii="Times New Roman" w:hAnsi="Times New Roman"/>
          <w:b/>
          <w:color w:val="auto"/>
          <w:sz w:val="28"/>
          <w:szCs w:val="28"/>
        </w:rPr>
      </w:pPr>
      <w:ins w:id="0" w:author="EBA staff" w:date="2018-01-17T13:36:00Z">
        <w:r>
          <w:rPr>
            <w:rFonts w:ascii="Times New Roman" w:hAnsi="Times New Roman"/>
            <w:b/>
            <w:color w:val="auto"/>
            <w:sz w:val="28"/>
            <w:szCs w:val="28"/>
          </w:rPr>
          <w:t>‘</w:t>
        </w:r>
      </w:ins>
      <w:r w:rsidR="00A15D28" w:rsidRPr="00E10F1A">
        <w:rPr>
          <w:rFonts w:ascii="Times New Roman" w:hAnsi="Times New Roman"/>
          <w:b/>
          <w:color w:val="auto"/>
          <w:sz w:val="28"/>
          <w:szCs w:val="28"/>
        </w:rPr>
        <w:t>ANNEX X</w:t>
      </w:r>
      <w:r w:rsidR="003A5275" w:rsidRPr="00E10F1A">
        <w:rPr>
          <w:rFonts w:ascii="Times New Roman" w:hAnsi="Times New Roman"/>
          <w:b/>
          <w:color w:val="auto"/>
          <w:sz w:val="28"/>
          <w:szCs w:val="28"/>
        </w:rPr>
        <w:t>X</w:t>
      </w:r>
      <w:r w:rsidR="003754F2" w:rsidRPr="00E10F1A">
        <w:rPr>
          <w:rFonts w:ascii="Times New Roman" w:hAnsi="Times New Roman"/>
          <w:b/>
          <w:color w:val="auto"/>
          <w:sz w:val="28"/>
          <w:szCs w:val="28"/>
        </w:rPr>
        <w:t>III</w:t>
      </w:r>
    </w:p>
    <w:p w14:paraId="502BD204" w14:textId="77777777" w:rsidR="00E10F1A" w:rsidRPr="00E10F1A" w:rsidRDefault="00E10F1A" w:rsidP="00A15D28">
      <w:pPr>
        <w:jc w:val="center"/>
        <w:rPr>
          <w:rFonts w:ascii="Times New Roman" w:hAnsi="Times New Roman"/>
          <w:b/>
          <w:sz w:val="24"/>
          <w:lang w:eastAsia="de-DE"/>
        </w:rPr>
      </w:pPr>
    </w:p>
    <w:p w14:paraId="1F38417D" w14:textId="77777777" w:rsidR="00A15D28" w:rsidRPr="00FE002E" w:rsidRDefault="003A5275" w:rsidP="00A15D28">
      <w:pPr>
        <w:jc w:val="center"/>
        <w:rPr>
          <w:rFonts w:ascii="Times New Roman" w:hAnsi="Times New Roman"/>
        </w:rPr>
      </w:pPr>
      <w:r>
        <w:rPr>
          <w:rFonts w:ascii="Times New Roman" w:hAnsi="Times New Roman"/>
          <w:b/>
          <w:sz w:val="24"/>
          <w:lang w:eastAsia="de-DE"/>
        </w:rPr>
        <w:t>INSTRUCTIONS FOR COMPLETING THE MATURITY LADDER TEMPLATE OF ANNEX XXI</w:t>
      </w:r>
      <w:r w:rsidR="003754F2">
        <w:rPr>
          <w:rFonts w:ascii="Times New Roman" w:hAnsi="Times New Roman"/>
          <w:b/>
          <w:sz w:val="24"/>
          <w:lang w:eastAsia="de-DE"/>
        </w:rPr>
        <w:t>I</w:t>
      </w:r>
    </w:p>
    <w:p w14:paraId="4C352357" w14:textId="77777777" w:rsidR="00F4754B" w:rsidRPr="00FE002E" w:rsidRDefault="00F4754B" w:rsidP="00F4754B">
      <w:pPr>
        <w:pStyle w:val="BodyText1"/>
        <w:rPr>
          <w:rFonts w:ascii="Times New Roman" w:hAnsi="Times New Roman"/>
        </w:rPr>
      </w:pPr>
    </w:p>
    <w:p w14:paraId="2D998CA9" w14:textId="77777777" w:rsidR="00A15D28" w:rsidRPr="00FE002E" w:rsidRDefault="00A15D28" w:rsidP="00F4754B">
      <w:pPr>
        <w:pStyle w:val="BodyText1"/>
        <w:rPr>
          <w:rFonts w:ascii="Times New Roman" w:hAnsi="Times New Roman"/>
        </w:rPr>
      </w:pPr>
    </w:p>
    <w:p w14:paraId="76B5F0E1" w14:textId="77777777" w:rsidR="00F4754B" w:rsidRPr="00FE002E" w:rsidRDefault="00F4754B" w:rsidP="00F4754B">
      <w:pPr>
        <w:pStyle w:val="BodyText1"/>
        <w:rPr>
          <w:rFonts w:ascii="Times New Roman" w:hAnsi="Times New Roman"/>
        </w:rPr>
      </w:pPr>
    </w:p>
    <w:p w14:paraId="3CE6DE80" w14:textId="77777777" w:rsidR="009112BB" w:rsidRPr="00FE002E" w:rsidRDefault="009112BB" w:rsidP="009112BB">
      <w:pPr>
        <w:pStyle w:val="BodyText1"/>
        <w:ind w:left="720"/>
        <w:rPr>
          <w:rFonts w:ascii="Times New Roman" w:hAnsi="Times New Roman"/>
        </w:rPr>
      </w:pPr>
    </w:p>
    <w:p w14:paraId="7FF2AA97" w14:textId="77777777" w:rsidR="00907416" w:rsidRDefault="00391EF9">
      <w:pPr>
        <w:pStyle w:val="TOC1"/>
        <w:rPr>
          <w:rFonts w:asciiTheme="minorHAnsi" w:eastAsiaTheme="minorEastAsia" w:hAnsiTheme="minorHAnsi" w:cstheme="minorBidi"/>
          <w:color w:val="auto"/>
          <w:sz w:val="22"/>
          <w:szCs w:val="22"/>
          <w:lang w:eastAsia="en-GB"/>
        </w:rPr>
      </w:pPr>
      <w:r w:rsidRPr="00FE002E">
        <w:rPr>
          <w:rFonts w:ascii="Times New Roman" w:hAnsi="Times New Roman"/>
          <w:b/>
        </w:rPr>
        <w:fldChar w:fldCharType="begin"/>
      </w:r>
      <w:r w:rsidR="00F4754B" w:rsidRPr="00FE002E">
        <w:rPr>
          <w:rFonts w:ascii="Times New Roman" w:hAnsi="Times New Roman"/>
          <w:b/>
        </w:rPr>
        <w:instrText xml:space="preserve"> TOC \o "1-3" \h \z \u </w:instrText>
      </w:r>
      <w:r w:rsidRPr="00FE002E">
        <w:rPr>
          <w:rFonts w:ascii="Times New Roman" w:hAnsi="Times New Roman"/>
          <w:b/>
        </w:rPr>
        <w:fldChar w:fldCharType="separate"/>
      </w:r>
      <w:hyperlink w:anchor="_Toc475440398" w:history="1">
        <w:r w:rsidR="00907416" w:rsidRPr="006506EE">
          <w:rPr>
            <w:rStyle w:val="Hyperlink"/>
            <w:rFonts w:ascii="Times New Roman" w:hAnsi="Times New Roman"/>
            <w:b/>
          </w:rPr>
          <w:t>PART I: GENERAL INSTRUCTIONS</w:t>
        </w:r>
        <w:r w:rsidR="00907416">
          <w:rPr>
            <w:webHidden/>
          </w:rPr>
          <w:tab/>
        </w:r>
        <w:r w:rsidR="00907416">
          <w:rPr>
            <w:webHidden/>
          </w:rPr>
          <w:fldChar w:fldCharType="begin"/>
        </w:r>
        <w:r w:rsidR="00907416">
          <w:rPr>
            <w:webHidden/>
          </w:rPr>
          <w:instrText xml:space="preserve"> PAGEREF _Toc475440398 \h </w:instrText>
        </w:r>
        <w:r w:rsidR="00907416">
          <w:rPr>
            <w:webHidden/>
          </w:rPr>
        </w:r>
        <w:r w:rsidR="00907416">
          <w:rPr>
            <w:webHidden/>
          </w:rPr>
          <w:fldChar w:fldCharType="separate"/>
        </w:r>
        <w:r w:rsidR="00907416">
          <w:rPr>
            <w:webHidden/>
          </w:rPr>
          <w:t>1</w:t>
        </w:r>
        <w:r w:rsidR="00907416">
          <w:rPr>
            <w:webHidden/>
          </w:rPr>
          <w:fldChar w:fldCharType="end"/>
        </w:r>
      </w:hyperlink>
    </w:p>
    <w:p w14:paraId="1B8757BF" w14:textId="77777777" w:rsidR="00907416" w:rsidRDefault="002F4F26">
      <w:pPr>
        <w:pStyle w:val="TOC1"/>
        <w:rPr>
          <w:rFonts w:asciiTheme="minorHAnsi" w:eastAsiaTheme="minorEastAsia" w:hAnsiTheme="minorHAnsi" w:cstheme="minorBidi"/>
          <w:color w:val="auto"/>
          <w:sz w:val="22"/>
          <w:szCs w:val="22"/>
          <w:lang w:eastAsia="en-GB"/>
        </w:rPr>
      </w:pPr>
      <w:hyperlink w:anchor="_Toc475440399" w:history="1">
        <w:r w:rsidR="00907416" w:rsidRPr="006506EE">
          <w:rPr>
            <w:rStyle w:val="Hyperlink"/>
            <w:rFonts w:ascii="Times New Roman" w:hAnsi="Times New Roman"/>
            <w:b/>
          </w:rPr>
          <w:t>PART II: INSTRUCTIONS CONCERNING SPECIFIC ROWS</w:t>
        </w:r>
        <w:r w:rsidR="00907416">
          <w:rPr>
            <w:webHidden/>
          </w:rPr>
          <w:tab/>
        </w:r>
        <w:r w:rsidR="00907416">
          <w:rPr>
            <w:webHidden/>
          </w:rPr>
          <w:fldChar w:fldCharType="begin"/>
        </w:r>
        <w:r w:rsidR="00907416">
          <w:rPr>
            <w:webHidden/>
          </w:rPr>
          <w:instrText xml:space="preserve"> PAGEREF _Toc475440399 \h </w:instrText>
        </w:r>
        <w:r w:rsidR="00907416">
          <w:rPr>
            <w:webHidden/>
          </w:rPr>
        </w:r>
        <w:r w:rsidR="00907416">
          <w:rPr>
            <w:webHidden/>
          </w:rPr>
          <w:fldChar w:fldCharType="separate"/>
        </w:r>
        <w:r w:rsidR="00907416">
          <w:rPr>
            <w:webHidden/>
          </w:rPr>
          <w:t>4</w:t>
        </w:r>
        <w:r w:rsidR="00907416">
          <w:rPr>
            <w:webHidden/>
          </w:rPr>
          <w:fldChar w:fldCharType="end"/>
        </w:r>
      </w:hyperlink>
    </w:p>
    <w:p w14:paraId="323DFBA7" w14:textId="1839622D" w:rsidR="000D338D" w:rsidRDefault="00391EF9" w:rsidP="00F4754B">
      <w:pPr>
        <w:pStyle w:val="BodyText1"/>
        <w:rPr>
          <w:rFonts w:ascii="Times New Roman" w:hAnsi="Times New Roman"/>
        </w:rPr>
      </w:pPr>
      <w:r w:rsidRPr="00FE002E">
        <w:rPr>
          <w:rFonts w:ascii="Times New Roman" w:hAnsi="Times New Roman"/>
        </w:rPr>
        <w:fldChar w:fldCharType="end"/>
      </w:r>
    </w:p>
    <w:p w14:paraId="0EEBF12A" w14:textId="77777777" w:rsidR="000D338D" w:rsidRDefault="000D338D">
      <w:pPr>
        <w:rPr>
          <w:rFonts w:ascii="Times New Roman" w:hAnsi="Times New Roman"/>
          <w:sz w:val="20"/>
        </w:rPr>
      </w:pPr>
      <w:r>
        <w:rPr>
          <w:rFonts w:ascii="Times New Roman" w:hAnsi="Times New Roman"/>
        </w:rPr>
        <w:br w:type="page"/>
      </w:r>
    </w:p>
    <w:p w14:paraId="0C8F9447" w14:textId="77777777" w:rsidR="00F4754B" w:rsidRPr="00FE002E" w:rsidRDefault="00F4754B" w:rsidP="00F4754B">
      <w:pPr>
        <w:pStyle w:val="BodyText1"/>
        <w:rPr>
          <w:rFonts w:ascii="Times New Roman" w:hAnsi="Times New Roman"/>
        </w:rPr>
      </w:pPr>
    </w:p>
    <w:p w14:paraId="7B382E39" w14:textId="77777777" w:rsidR="00217D1F" w:rsidRPr="00FE002E" w:rsidRDefault="00F4754B" w:rsidP="00217D1F">
      <w:pPr>
        <w:pStyle w:val="BodyText1"/>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475440398"/>
      <w:r w:rsidRPr="00FE002E">
        <w:rPr>
          <w:rFonts w:ascii="Times New Roman" w:hAnsi="Times New Roman"/>
          <w:b/>
          <w:sz w:val="24"/>
          <w:szCs w:val="24"/>
        </w:rPr>
        <w:t>PART I:</w:t>
      </w:r>
      <w:bookmarkEnd w:id="1"/>
      <w:r w:rsidRPr="00FE002E">
        <w:rPr>
          <w:rFonts w:ascii="Times New Roman" w:hAnsi="Times New Roman"/>
          <w:b/>
          <w:sz w:val="24"/>
          <w:szCs w:val="24"/>
        </w:rPr>
        <w:t xml:space="preserve"> GENERAL INSTRUCTIONS</w:t>
      </w:r>
      <w:bookmarkEnd w:id="2"/>
      <w:bookmarkEnd w:id="3"/>
      <w:bookmarkEnd w:id="4"/>
      <w:bookmarkEnd w:id="5"/>
    </w:p>
    <w:p w14:paraId="35523705" w14:textId="77777777" w:rsidR="00FF2091" w:rsidRPr="00CF306A" w:rsidRDefault="00FF2091" w:rsidP="00A860E1">
      <w:pPr>
        <w:pStyle w:val="BodyText1"/>
      </w:pPr>
      <w:bookmarkStart w:id="6" w:name="_Toc351048500"/>
    </w:p>
    <w:p w14:paraId="2E158D77" w14:textId="77777777" w:rsidR="003A5275" w:rsidRPr="003A5275" w:rsidRDefault="003A5275" w:rsidP="003A5275">
      <w:pPr>
        <w:pStyle w:val="InstructionsText2"/>
        <w:ind w:left="720" w:hanging="360"/>
        <w:rPr>
          <w:rFonts w:eastAsia="Times New Roman"/>
          <w:bCs/>
          <w:szCs w:val="17"/>
          <w:lang w:eastAsia="de-DE"/>
        </w:rPr>
      </w:pPr>
      <w:bookmarkStart w:id="7" w:name="_Toc264038399"/>
      <w:bookmarkStart w:id="8" w:name="_Toc294018834"/>
      <w:bookmarkEnd w:id="6"/>
      <w:r w:rsidRPr="003A5275">
        <w:rPr>
          <w:rFonts w:eastAsia="Times New Roman"/>
          <w:bCs/>
          <w:szCs w:val="17"/>
          <w:lang w:eastAsia="de-DE"/>
        </w:rPr>
        <w:t>1.</w:t>
      </w:r>
      <w:r w:rsidRPr="003A5275">
        <w:rPr>
          <w:rFonts w:eastAsia="Times New Roman"/>
          <w:bCs/>
          <w:szCs w:val="17"/>
          <w:lang w:eastAsia="de-DE"/>
        </w:rPr>
        <w:tab/>
        <w:t>In order to capture the maturity mismatch of an institution’s activities (‘maturity ladder’) in the template of Annex XXI</w:t>
      </w:r>
      <w:r w:rsidR="003754F2">
        <w:rPr>
          <w:rFonts w:eastAsia="Times New Roman"/>
          <w:bCs/>
          <w:szCs w:val="17"/>
          <w:lang w:eastAsia="de-DE"/>
        </w:rPr>
        <w:t>I</w:t>
      </w:r>
      <w:r w:rsidRPr="003A5275">
        <w:rPr>
          <w:rFonts w:eastAsia="Times New Roman"/>
          <w:bCs/>
          <w:szCs w:val="17"/>
          <w:lang w:eastAsia="de-DE"/>
        </w:rPr>
        <w:t>, institutions shall apply the instructions contained in this Annex.</w:t>
      </w:r>
    </w:p>
    <w:p w14:paraId="0BE0CF1F"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2.</w:t>
      </w:r>
      <w:r w:rsidRPr="003A5275">
        <w:rPr>
          <w:rFonts w:eastAsia="Times New Roman"/>
          <w:bCs/>
          <w:szCs w:val="17"/>
          <w:lang w:eastAsia="de-DE"/>
        </w:rPr>
        <w:tab/>
        <w:t>The maturity ladder monitoring tool shall cover contractual flows and contingent outflows. The contractual flows resulting from legally binding agreements and the residual maturity from the reporting date shall be reported according to the provisions of those legal agreements.</w:t>
      </w:r>
    </w:p>
    <w:p w14:paraId="4A769747"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3.</w:t>
      </w:r>
      <w:r w:rsidRPr="003A5275">
        <w:rPr>
          <w:rFonts w:eastAsia="Times New Roman"/>
          <w:bCs/>
          <w:szCs w:val="17"/>
          <w:lang w:eastAsia="de-DE"/>
        </w:rPr>
        <w:tab/>
        <w:t>Institutions shall not double count inflows.</w:t>
      </w:r>
    </w:p>
    <w:p w14:paraId="42964F6A"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4.</w:t>
      </w:r>
      <w:r w:rsidRPr="003A5275">
        <w:rPr>
          <w:rFonts w:eastAsia="Times New Roman"/>
          <w:bCs/>
          <w:szCs w:val="17"/>
          <w:lang w:eastAsia="de-DE"/>
        </w:rPr>
        <w:tab/>
        <w:t>In the column ‘initial stock’, the stock of items at the reporting date shall be reported.</w:t>
      </w:r>
    </w:p>
    <w:p w14:paraId="1B71806F"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5.</w:t>
      </w:r>
      <w:r w:rsidRPr="003A5275">
        <w:rPr>
          <w:rFonts w:eastAsia="Times New Roman"/>
          <w:bCs/>
          <w:szCs w:val="17"/>
          <w:lang w:eastAsia="de-DE"/>
        </w:rPr>
        <w:tab/>
        <w:t>Only the blank white cells of the template in Annex XX</w:t>
      </w:r>
      <w:r w:rsidR="003754F2">
        <w:rPr>
          <w:rFonts w:eastAsia="Times New Roman"/>
          <w:bCs/>
          <w:szCs w:val="17"/>
          <w:lang w:eastAsia="de-DE"/>
        </w:rPr>
        <w:t>I</w:t>
      </w:r>
      <w:r w:rsidRPr="003A5275">
        <w:rPr>
          <w:rFonts w:eastAsia="Times New Roman"/>
          <w:bCs/>
          <w:szCs w:val="17"/>
          <w:lang w:eastAsia="de-DE"/>
        </w:rPr>
        <w:t>I shall be completed.</w:t>
      </w:r>
    </w:p>
    <w:p w14:paraId="6C58DD84"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6.</w:t>
      </w:r>
      <w:r w:rsidRPr="003A5275">
        <w:rPr>
          <w:rFonts w:eastAsia="Times New Roman"/>
          <w:bCs/>
          <w:szCs w:val="17"/>
          <w:lang w:eastAsia="de-DE"/>
        </w:rPr>
        <w:tab/>
        <w:t>The section of the maturity ladder template entitled ‘Outflows and inflows’ shall cover future contractual cash flows from all on- and off- balance sheet items. Only outflows and inflows pursuant to contracts valid at the reporting date shall be reported.</w:t>
      </w:r>
    </w:p>
    <w:p w14:paraId="2836FDD3"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7.</w:t>
      </w:r>
      <w:r w:rsidRPr="003A5275">
        <w:rPr>
          <w:rFonts w:eastAsia="Times New Roman"/>
          <w:bCs/>
          <w:szCs w:val="17"/>
          <w:lang w:eastAsia="de-DE"/>
        </w:rPr>
        <w:tab/>
        <w:t xml:space="preserve">The section of the maturity ladder template entitled ‘Counterbalancing capacity’ shall represent the stock of unencumbered assets or other funding sources which are legally and practically available to the institution at the reporting date to cover potential </w:t>
      </w:r>
      <w:r w:rsidR="00713998">
        <w:rPr>
          <w:rFonts w:eastAsia="Times New Roman"/>
          <w:bCs/>
          <w:szCs w:val="17"/>
          <w:lang w:eastAsia="de-DE"/>
        </w:rPr>
        <w:t>contractual</w:t>
      </w:r>
      <w:r w:rsidRPr="003A5275">
        <w:rPr>
          <w:rFonts w:eastAsia="Times New Roman"/>
          <w:bCs/>
          <w:szCs w:val="17"/>
          <w:lang w:eastAsia="de-DE"/>
        </w:rPr>
        <w:t xml:space="preserve"> gaps. Only outflows and inflows pursuant to contracts existing at the reporting date shall be reported.</w:t>
      </w:r>
    </w:p>
    <w:p w14:paraId="60B45EA4"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8.</w:t>
      </w:r>
      <w:r w:rsidRPr="003A5275">
        <w:rPr>
          <w:rFonts w:eastAsia="Times New Roman"/>
          <w:bCs/>
          <w:szCs w:val="17"/>
          <w:lang w:eastAsia="de-DE"/>
        </w:rPr>
        <w:tab/>
        <w:t>Cash outflows and inflows in the respective sections ‘outflows’ and ‘inflows’ shall be reported on a gross basis with a positive sign. Amounts due to be paid and received shall be reported respectively in the outflow and inflow sections.</w:t>
      </w:r>
    </w:p>
    <w:p w14:paraId="029FB55D" w14:textId="77777777" w:rsidR="003A5275" w:rsidRPr="003A5275" w:rsidRDefault="003A5275" w:rsidP="00C54FC2">
      <w:pPr>
        <w:pStyle w:val="InstructionsText2"/>
        <w:ind w:left="720" w:hanging="360"/>
        <w:rPr>
          <w:rFonts w:eastAsia="Times New Roman"/>
          <w:bCs/>
          <w:szCs w:val="17"/>
          <w:lang w:eastAsia="de-DE"/>
        </w:rPr>
      </w:pPr>
      <w:r w:rsidRPr="003A5275">
        <w:rPr>
          <w:rFonts w:eastAsia="Times New Roman"/>
          <w:bCs/>
          <w:szCs w:val="17"/>
          <w:lang w:eastAsia="de-DE"/>
        </w:rPr>
        <w:t>9.</w:t>
      </w:r>
      <w:r w:rsidRPr="003A5275">
        <w:rPr>
          <w:rFonts w:eastAsia="Times New Roman"/>
          <w:bCs/>
          <w:szCs w:val="17"/>
          <w:lang w:eastAsia="de-DE"/>
        </w:rPr>
        <w:tab/>
        <w:t>For the section of the maturity ladder template entitled ‘counterbalancing capacity’ outflows and inflows shall be reported on a net basis with a positive sign if they represent inflows and with a negative sign if they represent outflows. For cash flows, amounts due shall be reported. Securities flows shall</w:t>
      </w:r>
      <w:r w:rsidR="00C54FC2">
        <w:rPr>
          <w:rFonts w:eastAsia="Times New Roman"/>
          <w:bCs/>
          <w:szCs w:val="17"/>
          <w:lang w:eastAsia="de-DE"/>
        </w:rPr>
        <w:t xml:space="preserve"> </w:t>
      </w:r>
      <w:r w:rsidRPr="003A5275">
        <w:rPr>
          <w:rFonts w:eastAsia="Times New Roman"/>
          <w:bCs/>
          <w:szCs w:val="17"/>
          <w:lang w:eastAsia="de-DE"/>
        </w:rPr>
        <w:t>be reported at current market value. Flows arising on credit and liquidity lines shall be reported at the contractual available amounts.</w:t>
      </w:r>
    </w:p>
    <w:p w14:paraId="43FD66F5" w14:textId="330F804C"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10.</w:t>
      </w:r>
      <w:r w:rsidRPr="003A5275">
        <w:rPr>
          <w:rFonts w:eastAsia="Times New Roman"/>
          <w:bCs/>
          <w:szCs w:val="17"/>
          <w:lang w:eastAsia="de-DE"/>
        </w:rPr>
        <w:tab/>
        <w:t>Contractual flows shall be allocated across the twenty-two time buckets according to their residual maturity, with days referring to calend</w:t>
      </w:r>
      <w:ins w:id="9" w:author="EBA staff" w:date="2018-02-06T14:52:00Z">
        <w:r w:rsidR="00AF649C">
          <w:rPr>
            <w:rFonts w:eastAsia="Times New Roman"/>
            <w:bCs/>
            <w:szCs w:val="17"/>
            <w:lang w:eastAsia="de-DE"/>
          </w:rPr>
          <w:t>a</w:t>
        </w:r>
      </w:ins>
      <w:del w:id="10" w:author="EBA staff" w:date="2018-02-06T14:52:00Z">
        <w:r w:rsidRPr="003A5275" w:rsidDel="00AF649C">
          <w:rPr>
            <w:rFonts w:eastAsia="Times New Roman"/>
            <w:bCs/>
            <w:szCs w:val="17"/>
            <w:lang w:eastAsia="de-DE"/>
          </w:rPr>
          <w:delText>e</w:delText>
        </w:r>
      </w:del>
      <w:r w:rsidRPr="003A5275">
        <w:rPr>
          <w:rFonts w:eastAsia="Times New Roman"/>
          <w:bCs/>
          <w:szCs w:val="17"/>
          <w:lang w:eastAsia="de-DE"/>
        </w:rPr>
        <w:t>r days.</w:t>
      </w:r>
    </w:p>
    <w:p w14:paraId="6B63AB5B"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11.</w:t>
      </w:r>
      <w:r w:rsidRPr="003A5275">
        <w:rPr>
          <w:rFonts w:eastAsia="Times New Roman"/>
          <w:bCs/>
          <w:szCs w:val="17"/>
          <w:lang w:eastAsia="de-DE"/>
        </w:rPr>
        <w:tab/>
        <w:t>All contractual flows shall be reported, including all material cash-flows from non-financial activities such as taxes, bonuses, dividends and rents.</w:t>
      </w:r>
    </w:p>
    <w:p w14:paraId="69B1B78B"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12.</w:t>
      </w:r>
      <w:r w:rsidRPr="003A5275">
        <w:rPr>
          <w:rFonts w:eastAsia="Times New Roman"/>
          <w:bCs/>
          <w:szCs w:val="17"/>
          <w:lang w:eastAsia="de-DE"/>
        </w:rPr>
        <w:tab/>
        <w:t>In order for institutions to apply a conservative approach in determining contractual maturities of flows, they shall ensure all of the following:</w:t>
      </w:r>
    </w:p>
    <w:p w14:paraId="61DB4881" w14:textId="77777777" w:rsidR="003A5275" w:rsidRPr="003A5275" w:rsidRDefault="003A5275" w:rsidP="003A5275">
      <w:pPr>
        <w:pStyle w:val="BodyText1"/>
        <w:ind w:left="720"/>
        <w:rPr>
          <w:rFonts w:ascii="Times New Roman" w:hAnsi="Times New Roman"/>
        </w:rPr>
      </w:pPr>
    </w:p>
    <w:p w14:paraId="3479641E"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(a)</w:t>
      </w:r>
      <w:r w:rsidRPr="003A5275">
        <w:rPr>
          <w:rFonts w:eastAsia="Times New Roman"/>
          <w:bCs/>
          <w:szCs w:val="17"/>
          <w:lang w:eastAsia="de-DE"/>
        </w:rPr>
        <w:tab/>
        <w:t>where an option to defer payment or receive an advance payment exists, the option shall be presumed to be exercised where it would advance outflows from the institution or defer inflows to the institution;</w:t>
      </w:r>
    </w:p>
    <w:p w14:paraId="300291EA"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(b)</w:t>
      </w:r>
      <w:r w:rsidRPr="003A5275">
        <w:rPr>
          <w:rFonts w:eastAsia="Times New Roman"/>
          <w:bCs/>
          <w:szCs w:val="17"/>
          <w:lang w:eastAsia="de-DE"/>
        </w:rPr>
        <w:tab/>
        <w:t>where the option to advance outflows from the institution is solely at the discretion of the institution, the option shall be presumed to be exercised only where there is a market expectation that the institution will do so. The option shall be presumed not to be exercised where it would advance inflows to the institution or defer outflows from the institution. Any cash outflow that would be contractually triggered by this inflow – as in pass-through financing – shall be reported at the same date as this inflow;</w:t>
      </w:r>
    </w:p>
    <w:p w14:paraId="6DA48EA1"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lastRenderedPageBreak/>
        <w:t>(c)</w:t>
      </w:r>
      <w:r w:rsidRPr="003A5275">
        <w:rPr>
          <w:rFonts w:eastAsia="Times New Roman"/>
          <w:bCs/>
          <w:szCs w:val="17"/>
          <w:lang w:eastAsia="de-DE"/>
        </w:rPr>
        <w:tab/>
        <w:t>all sight and non-maturing deposits shall be reported as overnight in column 020;</w:t>
      </w:r>
    </w:p>
    <w:p w14:paraId="5D00A169"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(d)</w:t>
      </w:r>
      <w:r w:rsidRPr="003A5275">
        <w:rPr>
          <w:rFonts w:eastAsia="Times New Roman"/>
          <w:bCs/>
          <w:szCs w:val="17"/>
          <w:lang w:eastAsia="de-DE"/>
        </w:rPr>
        <w:tab/>
        <w:t>open repos or reverse repos and similar transactions which can be terminated by either party on any day shall be considered to mature overnight unless the notice period is longer than one day in which case they shall be reported in the relevant time bucket according to the notice period;</w:t>
      </w:r>
    </w:p>
    <w:p w14:paraId="7C3D1AC6" w14:textId="6C7803F4"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(e)</w:t>
      </w:r>
      <w:r w:rsidRPr="003A5275">
        <w:rPr>
          <w:rFonts w:eastAsia="Times New Roman"/>
          <w:bCs/>
          <w:szCs w:val="17"/>
          <w:lang w:eastAsia="de-DE"/>
        </w:rPr>
        <w:tab/>
        <w:t xml:space="preserve">retail term deposits with an early withdrawal option shall be considered to mature in the time period during which the early withdrawal of the deposit would not incur a penalty according to Article 25 (4) (b) of Regulation (EU) 2015/61. </w:t>
      </w:r>
    </w:p>
    <w:p w14:paraId="4F3911C5"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(f)</w:t>
      </w:r>
      <w:r w:rsidRPr="003A5275">
        <w:rPr>
          <w:rFonts w:eastAsia="Times New Roman"/>
          <w:bCs/>
          <w:szCs w:val="17"/>
          <w:lang w:eastAsia="de-DE"/>
        </w:rPr>
        <w:tab/>
        <w:t>where the institution is not able to establish a minimum contractual payment schedule for a particular item or part thereof following the rules set out in this paragraph, it shall report the item or part thereof as greater than 5 years in column 220.</w:t>
      </w:r>
    </w:p>
    <w:p w14:paraId="5B6B855C" w14:textId="77777777" w:rsidR="003A5275" w:rsidRPr="003A5275" w:rsidRDefault="003A5275" w:rsidP="003A5275">
      <w:pPr>
        <w:pStyle w:val="BodyText1"/>
        <w:ind w:left="720"/>
        <w:rPr>
          <w:rFonts w:ascii="Times New Roman" w:hAnsi="Times New Roman"/>
        </w:rPr>
      </w:pPr>
    </w:p>
    <w:p w14:paraId="46E80F9C"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13.</w:t>
      </w:r>
      <w:r w:rsidRPr="003A5275">
        <w:rPr>
          <w:rFonts w:eastAsia="Times New Roman"/>
          <w:bCs/>
          <w:szCs w:val="17"/>
          <w:lang w:eastAsia="de-DE"/>
        </w:rPr>
        <w:tab/>
        <w:t>Interest outflows and inflows from all on and off balance sheet instruments shall be included in all relevant items of the ‘outflows’ and ‘inflows’ sections.</w:t>
      </w:r>
    </w:p>
    <w:p w14:paraId="4FABB0CF"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14.</w:t>
      </w:r>
      <w:r w:rsidRPr="003A5275">
        <w:rPr>
          <w:rFonts w:eastAsia="Times New Roman"/>
          <w:bCs/>
          <w:szCs w:val="17"/>
          <w:lang w:eastAsia="de-DE"/>
        </w:rPr>
        <w:tab/>
        <w:t>Foreign Exchange (‘FX’) swaps maturing shall reflect the maturing notional value of cross-currency swaps, FX forward transactions and unsettled FX spot agreements in the applicable time buckets of the template.</w:t>
      </w:r>
    </w:p>
    <w:p w14:paraId="08AAC693"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15.</w:t>
      </w:r>
      <w:r w:rsidRPr="003A5275">
        <w:rPr>
          <w:rFonts w:eastAsia="Times New Roman"/>
          <w:bCs/>
          <w:szCs w:val="17"/>
          <w:lang w:eastAsia="de-DE"/>
        </w:rPr>
        <w:tab/>
        <w:t>Cash flows from unsettled transactions shall be reported, in the short period before settlement, in the appropriate rows and buckets.</w:t>
      </w:r>
    </w:p>
    <w:p w14:paraId="1A90B2EC"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16.</w:t>
      </w:r>
      <w:r w:rsidRPr="003A5275">
        <w:rPr>
          <w:rFonts w:eastAsia="Times New Roman"/>
          <w:bCs/>
          <w:szCs w:val="17"/>
          <w:lang w:eastAsia="de-DE"/>
        </w:rPr>
        <w:tab/>
        <w:t>Items where the institution has no underlying business, such as where it has no deposits of a certain category, shall be left blank.</w:t>
      </w:r>
    </w:p>
    <w:p w14:paraId="3C2CC015"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17.</w:t>
      </w:r>
      <w:r w:rsidRPr="003A5275">
        <w:rPr>
          <w:rFonts w:eastAsia="Times New Roman"/>
          <w:bCs/>
          <w:szCs w:val="17"/>
          <w:lang w:eastAsia="de-DE"/>
        </w:rPr>
        <w:tab/>
        <w:t>Past due items and items for which the institution has a reason to expect non- performance shall not be reported.</w:t>
      </w:r>
    </w:p>
    <w:p w14:paraId="1BD1AFE3"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18.</w:t>
      </w:r>
      <w:r w:rsidRPr="003A5275">
        <w:rPr>
          <w:rFonts w:eastAsia="Times New Roman"/>
          <w:bCs/>
          <w:szCs w:val="17"/>
          <w:lang w:eastAsia="de-DE"/>
        </w:rPr>
        <w:tab/>
        <w:t>Where the collateral received is re-hypothecated in a transaction that matures beyond the transaction in which the institution received the collateral, a securities outflow in the amount of the fair value of the collateral received shall be reported in the counterbalancing capacity section in the relevant bucket according to the maturity of the transaction that generated the reception of the collateral.</w:t>
      </w:r>
    </w:p>
    <w:p w14:paraId="56554B2A" w14:textId="77777777" w:rsidR="00E22856"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19.</w:t>
      </w:r>
      <w:r w:rsidRPr="003A5275">
        <w:rPr>
          <w:rFonts w:eastAsia="Times New Roman"/>
          <w:bCs/>
          <w:szCs w:val="17"/>
          <w:lang w:eastAsia="de-DE"/>
        </w:rPr>
        <w:tab/>
        <w:t>Intragroup items shall not affect the reporting on a consolidated basis</w:t>
      </w:r>
    </w:p>
    <w:p w14:paraId="213170D6" w14:textId="77777777" w:rsidR="003A5275" w:rsidRPr="00FE002E" w:rsidRDefault="003A5275" w:rsidP="003A5275">
      <w:pPr>
        <w:pStyle w:val="BodyText1"/>
        <w:ind w:left="720"/>
        <w:rPr>
          <w:rFonts w:ascii="Times New Roman" w:hAnsi="Times New Roman"/>
        </w:rPr>
      </w:pPr>
    </w:p>
    <w:p w14:paraId="00C28EC6" w14:textId="77777777" w:rsidR="00FC2664" w:rsidRPr="00FE002E" w:rsidRDefault="00FC2664" w:rsidP="007E2A41">
      <w:pPr>
        <w:pStyle w:val="BodyText1"/>
        <w:spacing w:line="240" w:lineRule="auto"/>
        <w:ind w:left="720"/>
        <w:rPr>
          <w:rFonts w:ascii="Times New Roman" w:hAnsi="Times New Roman"/>
        </w:rPr>
      </w:pPr>
    </w:p>
    <w:p w14:paraId="42EBEAEA" w14:textId="77777777" w:rsidR="00217D1F" w:rsidRPr="00FE002E" w:rsidRDefault="00F4754B" w:rsidP="00217D1F">
      <w:pPr>
        <w:pStyle w:val="BodyText1"/>
        <w:outlineLvl w:val="0"/>
        <w:rPr>
          <w:rFonts w:ascii="Times New Roman" w:hAnsi="Times New Roman"/>
          <w:b/>
          <w:sz w:val="24"/>
          <w:szCs w:val="24"/>
        </w:rPr>
      </w:pPr>
      <w:bookmarkStart w:id="11" w:name="_Toc359414277"/>
      <w:bookmarkStart w:id="12" w:name="_Toc322687869"/>
      <w:bookmarkEnd w:id="7"/>
      <w:bookmarkEnd w:id="8"/>
      <w:bookmarkEnd w:id="11"/>
      <w:r w:rsidRPr="00FE002E">
        <w:rPr>
          <w:rFonts w:ascii="Times New Roman" w:hAnsi="Times New Roman"/>
          <w:b/>
        </w:rPr>
        <w:br w:type="page"/>
      </w:r>
      <w:bookmarkStart w:id="13" w:name="_Toc351048504"/>
      <w:bookmarkStart w:id="14" w:name="_Toc359414281"/>
      <w:bookmarkStart w:id="15" w:name="_Toc475440399"/>
      <w:r w:rsidRPr="00FE002E">
        <w:rPr>
          <w:rFonts w:ascii="Times New Roman" w:hAnsi="Times New Roman"/>
          <w:b/>
          <w:sz w:val="24"/>
          <w:szCs w:val="24"/>
        </w:rPr>
        <w:lastRenderedPageBreak/>
        <w:t>PART II: INSTRUCTION</w:t>
      </w:r>
      <w:r w:rsidR="003A5275">
        <w:rPr>
          <w:rFonts w:ascii="Times New Roman" w:hAnsi="Times New Roman"/>
          <w:b/>
          <w:sz w:val="24"/>
          <w:szCs w:val="24"/>
        </w:rPr>
        <w:t>S CONCERNING SPECIFIC ROW</w:t>
      </w:r>
      <w:r w:rsidRPr="00FE002E">
        <w:rPr>
          <w:rFonts w:ascii="Times New Roman" w:hAnsi="Times New Roman"/>
          <w:b/>
          <w:sz w:val="24"/>
          <w:szCs w:val="24"/>
        </w:rPr>
        <w:t>S</w:t>
      </w:r>
      <w:bookmarkEnd w:id="12"/>
      <w:bookmarkEnd w:id="13"/>
      <w:bookmarkEnd w:id="14"/>
      <w:bookmarkEnd w:id="15"/>
    </w:p>
    <w:p w14:paraId="6F9FFA8F" w14:textId="77777777" w:rsidR="00D91BC3" w:rsidRPr="00CF306A" w:rsidRDefault="00D91BC3" w:rsidP="00217B44">
      <w:pPr>
        <w:pStyle w:val="BodyText1"/>
      </w:pPr>
    </w:p>
    <w:p w14:paraId="675C264D" w14:textId="7CE6A61A" w:rsidR="00720503" w:rsidRPr="00FE002E" w:rsidDel="00740184" w:rsidRDefault="00720503" w:rsidP="00FD2C06">
      <w:pPr>
        <w:pStyle w:val="BodyText1"/>
        <w:spacing w:line="240" w:lineRule="auto"/>
        <w:ind w:left="720"/>
        <w:rPr>
          <w:del w:id="16" w:author="EBA staff" w:date="2018-01-09T11:04:00Z"/>
          <w:rFonts w:ascii="Times New Roman" w:hAnsi="Times New Roman"/>
        </w:rPr>
      </w:pPr>
      <w:bookmarkStart w:id="17" w:name="_Toc322687879"/>
      <w:bookmarkStart w:id="18" w:name="_Toc315961853"/>
    </w:p>
    <w:p w14:paraId="55363675" w14:textId="377F1CA5" w:rsidR="00AE2798" w:rsidRPr="00FE002E" w:rsidDel="00740184" w:rsidRDefault="00AE2798" w:rsidP="00AE2798">
      <w:pPr>
        <w:pStyle w:val="BodyText1"/>
        <w:rPr>
          <w:del w:id="19" w:author="EBA staff" w:date="2018-01-09T11:04:00Z"/>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740184" w14:paraId="7212213B" w14:textId="77777777" w:rsidTr="00C54FC2">
        <w:trPr>
          <w:trHeight w:val="304"/>
        </w:trPr>
        <w:tc>
          <w:tcPr>
            <w:tcW w:w="1418" w:type="dxa"/>
            <w:shd w:val="clear" w:color="auto" w:fill="E5E5E6" w:themeFill="accent2" w:themeFillTint="33"/>
          </w:tcPr>
          <w:p w14:paraId="1BD40238" w14:textId="77777777" w:rsidR="00AE2798" w:rsidRPr="00740184" w:rsidRDefault="003A5275" w:rsidP="00740184">
            <w:pPr>
              <w:pStyle w:val="TableParagraph"/>
              <w:spacing w:before="117" w:after="120"/>
              <w:ind w:left="102"/>
              <w:rPr>
                <w:rFonts w:ascii="Times New Roman" w:hAnsi="Times New Roman"/>
                <w:sz w:val="20"/>
                <w:szCs w:val="20"/>
              </w:rPr>
            </w:pPr>
            <w:r w:rsidRPr="00740184">
              <w:rPr>
                <w:rFonts w:ascii="Times New Roman"/>
                <w:spacing w:val="-1"/>
                <w:sz w:val="20"/>
                <w:szCs w:val="20"/>
              </w:rPr>
              <w:t>Row</w:t>
            </w:r>
          </w:p>
        </w:tc>
        <w:tc>
          <w:tcPr>
            <w:tcW w:w="7590" w:type="dxa"/>
            <w:shd w:val="clear" w:color="auto" w:fill="E5E5E6" w:themeFill="accent2" w:themeFillTint="33"/>
          </w:tcPr>
          <w:p w14:paraId="2F65DE69" w14:textId="77777777" w:rsidR="00AE2798" w:rsidRPr="00740184" w:rsidRDefault="00AE2798" w:rsidP="00740184">
            <w:pPr>
              <w:pStyle w:val="TableParagraph"/>
              <w:spacing w:before="117" w:after="120"/>
              <w:ind w:left="102"/>
              <w:rPr>
                <w:rFonts w:ascii="Times New Roman" w:hAnsi="Times New Roman"/>
                <w:bCs/>
                <w:sz w:val="20"/>
                <w:szCs w:val="20"/>
                <w:u w:val="single"/>
              </w:rPr>
            </w:pPr>
            <w:r w:rsidRPr="00740184">
              <w:rPr>
                <w:rFonts w:ascii="Times New Roman" w:hAnsi="Times New Roman"/>
                <w:sz w:val="20"/>
                <w:szCs w:val="20"/>
              </w:rPr>
              <w:t xml:space="preserve">Legal </w:t>
            </w:r>
            <w:r w:rsidRPr="00740184">
              <w:rPr>
                <w:rFonts w:ascii="Times New Roman"/>
                <w:spacing w:val="-1"/>
                <w:sz w:val="20"/>
                <w:szCs w:val="20"/>
              </w:rPr>
              <w:t>references</w:t>
            </w:r>
            <w:r w:rsidRPr="00740184">
              <w:rPr>
                <w:rFonts w:ascii="Times New Roman" w:hAnsi="Times New Roman"/>
                <w:sz w:val="20"/>
                <w:szCs w:val="20"/>
              </w:rPr>
              <w:t xml:space="preserve"> and instructions</w:t>
            </w:r>
          </w:p>
        </w:tc>
      </w:tr>
      <w:tr w:rsidR="00AE2798" w:rsidRPr="00FE002E" w14:paraId="7CF763F3" w14:textId="77777777" w:rsidTr="00C54FC2">
        <w:trPr>
          <w:trHeight w:val="304"/>
        </w:trPr>
        <w:tc>
          <w:tcPr>
            <w:tcW w:w="1418" w:type="dxa"/>
            <w:shd w:val="clear" w:color="auto" w:fill="E5E5E6" w:themeFill="accent2" w:themeFillTint="33"/>
          </w:tcPr>
          <w:p w14:paraId="3C91D263" w14:textId="77777777" w:rsidR="003A5275" w:rsidRPr="00AE380B" w:rsidRDefault="003A5275" w:rsidP="00AE380B">
            <w:pPr>
              <w:pStyle w:val="TableParagraph"/>
              <w:spacing w:before="118"/>
              <w:ind w:left="57" w:right="96"/>
              <w:jc w:val="both"/>
              <w:rPr>
                <w:rFonts w:ascii="Times New Roman"/>
                <w:b/>
                <w:sz w:val="24"/>
              </w:rPr>
            </w:pPr>
            <w:r w:rsidRPr="00AE380B">
              <w:rPr>
                <w:rFonts w:ascii="Times New Roman"/>
                <w:b/>
                <w:sz w:val="24"/>
              </w:rPr>
              <w:t>010 to</w:t>
            </w:r>
          </w:p>
          <w:p w14:paraId="414106D7" w14:textId="77777777" w:rsidR="00AE2798" w:rsidRPr="00FE002E" w:rsidRDefault="003A5275" w:rsidP="00AE380B">
            <w:pPr>
              <w:pStyle w:val="TableParagraph"/>
              <w:spacing w:before="118"/>
              <w:ind w:left="57" w:right="96"/>
              <w:jc w:val="both"/>
              <w:rPr>
                <w:rFonts w:ascii="Times New Roman" w:hAnsi="Times New Roman"/>
                <w:b/>
              </w:rPr>
            </w:pPr>
            <w:r w:rsidRPr="00AE380B">
              <w:rPr>
                <w:rFonts w:ascii="Times New Roman"/>
                <w:b/>
                <w:sz w:val="24"/>
              </w:rPr>
              <w:t>380</w:t>
            </w:r>
          </w:p>
        </w:tc>
        <w:tc>
          <w:tcPr>
            <w:tcW w:w="7590" w:type="dxa"/>
            <w:shd w:val="clear" w:color="auto" w:fill="E5E5E6" w:themeFill="accent2" w:themeFillTint="33"/>
          </w:tcPr>
          <w:p w14:paraId="76B04F01" w14:textId="77777777" w:rsidR="003A5275" w:rsidRPr="00740184" w:rsidRDefault="003A5275" w:rsidP="00740184">
            <w:pPr>
              <w:pStyle w:val="TableParagraph"/>
              <w:spacing w:before="119"/>
              <w:ind w:left="102"/>
              <w:rPr>
                <w:rFonts w:ascii="Times New Roman"/>
                <w:b/>
                <w:sz w:val="24"/>
              </w:rPr>
            </w:pPr>
            <w:r w:rsidRPr="00740184">
              <w:rPr>
                <w:rFonts w:ascii="Times New Roman"/>
                <w:b/>
                <w:sz w:val="24"/>
              </w:rPr>
              <w:t>1 OUTFLOWS</w:t>
            </w:r>
          </w:p>
          <w:p w14:paraId="2A438FFB" w14:textId="2AEB5D58" w:rsidR="003A5275" w:rsidRPr="003A5275" w:rsidRDefault="003A5275" w:rsidP="00AE380B">
            <w:pPr>
              <w:pStyle w:val="TableParagraph"/>
              <w:spacing w:before="117"/>
              <w:ind w:left="102"/>
              <w:rPr>
                <w:rFonts w:ascii="Times New Roman" w:hAnsi="Times New Roman"/>
                <w:bCs/>
              </w:rPr>
            </w:pPr>
            <w:r w:rsidRPr="003A5275">
              <w:rPr>
                <w:rFonts w:ascii="Times New Roman" w:hAnsi="Times New Roman"/>
                <w:bCs/>
              </w:rPr>
              <w:t xml:space="preserve">The </w:t>
            </w:r>
            <w:r w:rsidRPr="00AE380B">
              <w:rPr>
                <w:rFonts w:ascii="Times New Roman"/>
                <w:spacing w:val="-1"/>
                <w:sz w:val="24"/>
              </w:rPr>
              <w:t>total</w:t>
            </w:r>
            <w:r w:rsidRPr="003A5275">
              <w:rPr>
                <w:rFonts w:ascii="Times New Roman" w:hAnsi="Times New Roman"/>
                <w:bCs/>
              </w:rPr>
              <w:t xml:space="preserve"> amount of cash outflows shall be reported in the following sub- categories below:</w:t>
            </w:r>
          </w:p>
        </w:tc>
      </w:tr>
      <w:tr w:rsidR="003A5275" w:rsidRPr="00FE002E" w14:paraId="584F4DB0" w14:textId="77777777" w:rsidTr="00FE0FF1">
        <w:trPr>
          <w:trHeight w:val="304"/>
        </w:trPr>
        <w:tc>
          <w:tcPr>
            <w:tcW w:w="1418" w:type="dxa"/>
          </w:tcPr>
          <w:p w14:paraId="718FB883"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010</w:t>
            </w:r>
          </w:p>
        </w:tc>
        <w:tc>
          <w:tcPr>
            <w:tcW w:w="7590" w:type="dxa"/>
          </w:tcPr>
          <w:p w14:paraId="31A67D2A" w14:textId="77777777" w:rsidR="003A5275" w:rsidRDefault="003A5275" w:rsidP="003A5275">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1.1 </w:t>
            </w:r>
            <w:r>
              <w:rPr>
                <w:rFonts w:ascii="Times New Roman"/>
                <w:b/>
                <w:spacing w:val="-1"/>
                <w:sz w:val="24"/>
                <w:u w:val="thick" w:color="000000"/>
              </w:rPr>
              <w:t>Liabilities</w:t>
            </w:r>
            <w:r>
              <w:rPr>
                <w:rFonts w:ascii="Times New Roman"/>
                <w:b/>
                <w:sz w:val="24"/>
                <w:u w:val="thick" w:color="000000"/>
              </w:rPr>
              <w:t xml:space="preserve"> </w:t>
            </w:r>
            <w:r>
              <w:rPr>
                <w:rFonts w:ascii="Times New Roman"/>
                <w:b/>
                <w:spacing w:val="-1"/>
                <w:sz w:val="24"/>
                <w:u w:val="thick" w:color="000000"/>
              </w:rPr>
              <w:t>resulting</w:t>
            </w:r>
            <w:r>
              <w:rPr>
                <w:rFonts w:ascii="Times New Roman"/>
                <w:b/>
                <w:spacing w:val="-2"/>
                <w:sz w:val="24"/>
                <w:u w:val="thick" w:color="000000"/>
              </w:rPr>
              <w:t xml:space="preserve"> </w:t>
            </w:r>
            <w:r>
              <w:rPr>
                <w:rFonts w:ascii="Times New Roman"/>
                <w:b/>
                <w:sz w:val="24"/>
                <w:u w:val="thick" w:color="000000"/>
              </w:rPr>
              <w:t xml:space="preserve">from </w:t>
            </w:r>
            <w:r>
              <w:rPr>
                <w:rFonts w:ascii="Times New Roman"/>
                <w:b/>
                <w:spacing w:val="-1"/>
                <w:sz w:val="24"/>
                <w:u w:val="thick" w:color="000000"/>
              </w:rPr>
              <w:t>securities</w:t>
            </w:r>
            <w:r>
              <w:rPr>
                <w:rFonts w:ascii="Times New Roman"/>
                <w:b/>
                <w:spacing w:val="-2"/>
                <w:sz w:val="24"/>
                <w:u w:val="thick" w:color="000000"/>
              </w:rPr>
              <w:t xml:space="preserve"> </w:t>
            </w:r>
            <w:r>
              <w:rPr>
                <w:rFonts w:ascii="Times New Roman"/>
                <w:b/>
                <w:spacing w:val="-1"/>
                <w:sz w:val="24"/>
                <w:u w:val="thick" w:color="000000"/>
              </w:rPr>
              <w:t>issued</w:t>
            </w:r>
          </w:p>
          <w:p w14:paraId="5B1C8C99" w14:textId="77777777" w:rsidR="003A5275" w:rsidRDefault="003A5275" w:rsidP="003A5275">
            <w:pPr>
              <w:pStyle w:val="TableParagraph"/>
              <w:spacing w:before="117"/>
              <w:ind w:left="102"/>
              <w:rPr>
                <w:rFonts w:ascii="Times New Roman" w:eastAsia="Times New Roman" w:hAnsi="Times New Roman" w:cs="Times New Roman"/>
                <w:sz w:val="24"/>
                <w:szCs w:val="24"/>
              </w:rPr>
            </w:pPr>
            <w:r>
              <w:rPr>
                <w:rFonts w:ascii="Times New Roman"/>
                <w:spacing w:val="-1"/>
                <w:sz w:val="24"/>
              </w:rPr>
              <w:t>Cash</w:t>
            </w:r>
            <w:r>
              <w:rPr>
                <w:rFonts w:ascii="Times New Roman"/>
                <w:spacing w:val="20"/>
                <w:sz w:val="24"/>
              </w:rPr>
              <w:t xml:space="preserve"> </w:t>
            </w:r>
            <w:r>
              <w:rPr>
                <w:rFonts w:ascii="Times New Roman"/>
                <w:spacing w:val="-1"/>
                <w:sz w:val="24"/>
              </w:rPr>
              <w:t>outflows</w:t>
            </w:r>
            <w:r>
              <w:rPr>
                <w:rFonts w:ascii="Times New Roman"/>
                <w:spacing w:val="20"/>
                <w:sz w:val="24"/>
              </w:rPr>
              <w:t xml:space="preserve"> </w:t>
            </w:r>
            <w:r>
              <w:rPr>
                <w:rFonts w:ascii="Times New Roman"/>
                <w:sz w:val="24"/>
              </w:rPr>
              <w:t>arising</w:t>
            </w:r>
            <w:r>
              <w:rPr>
                <w:rFonts w:ascii="Times New Roman"/>
                <w:spacing w:val="20"/>
                <w:sz w:val="24"/>
              </w:rPr>
              <w:t xml:space="preserve"> </w:t>
            </w:r>
            <w:r>
              <w:rPr>
                <w:rFonts w:ascii="Times New Roman"/>
                <w:spacing w:val="-1"/>
                <w:sz w:val="24"/>
              </w:rPr>
              <w:t>from</w:t>
            </w:r>
            <w:r>
              <w:rPr>
                <w:rFonts w:ascii="Times New Roman"/>
                <w:spacing w:val="18"/>
                <w:sz w:val="24"/>
              </w:rPr>
              <w:t xml:space="preserve"> </w:t>
            </w:r>
            <w:r>
              <w:rPr>
                <w:rFonts w:ascii="Times New Roman"/>
                <w:sz w:val="24"/>
              </w:rPr>
              <w:t>debt</w:t>
            </w:r>
            <w:r>
              <w:rPr>
                <w:rFonts w:ascii="Times New Roman"/>
                <w:spacing w:val="20"/>
                <w:sz w:val="24"/>
              </w:rPr>
              <w:t xml:space="preserve"> </w:t>
            </w:r>
            <w:r>
              <w:rPr>
                <w:rFonts w:ascii="Times New Roman"/>
                <w:spacing w:val="-1"/>
                <w:sz w:val="24"/>
              </w:rPr>
              <w:t>securities</w:t>
            </w:r>
            <w:r>
              <w:rPr>
                <w:rFonts w:ascii="Times New Roman"/>
                <w:spacing w:val="19"/>
                <w:sz w:val="24"/>
              </w:rPr>
              <w:t xml:space="preserve"> </w:t>
            </w:r>
            <w:r>
              <w:rPr>
                <w:rFonts w:ascii="Times New Roman"/>
                <w:spacing w:val="-1"/>
                <w:sz w:val="24"/>
              </w:rPr>
              <w:t>issued</w:t>
            </w:r>
            <w:r>
              <w:rPr>
                <w:rFonts w:ascii="Times New Roman"/>
                <w:spacing w:val="20"/>
                <w:sz w:val="24"/>
              </w:rPr>
              <w:t xml:space="preserve"> </w:t>
            </w:r>
            <w:r>
              <w:rPr>
                <w:rFonts w:ascii="Times New Roman"/>
                <w:sz w:val="24"/>
              </w:rPr>
              <w:t>by</w:t>
            </w:r>
            <w:r>
              <w:rPr>
                <w:rFonts w:ascii="Times New Roman"/>
                <w:spacing w:val="20"/>
                <w:sz w:val="24"/>
              </w:rPr>
              <w:t xml:space="preserve"> </w:t>
            </w:r>
            <w:r>
              <w:rPr>
                <w:rFonts w:ascii="Times New Roman"/>
                <w:sz w:val="24"/>
              </w:rPr>
              <w:t>the</w:t>
            </w:r>
            <w:r>
              <w:rPr>
                <w:rFonts w:ascii="Times New Roman"/>
                <w:spacing w:val="20"/>
                <w:sz w:val="24"/>
              </w:rPr>
              <w:t xml:space="preserve"> </w:t>
            </w:r>
            <w:r>
              <w:rPr>
                <w:rFonts w:ascii="Times New Roman"/>
                <w:spacing w:val="-1"/>
                <w:sz w:val="24"/>
              </w:rPr>
              <w:t>reporting</w:t>
            </w:r>
            <w:r>
              <w:rPr>
                <w:rFonts w:ascii="Times New Roman"/>
                <w:spacing w:val="19"/>
                <w:sz w:val="24"/>
              </w:rPr>
              <w:t xml:space="preserve"> </w:t>
            </w:r>
            <w:r>
              <w:rPr>
                <w:rFonts w:ascii="Times New Roman"/>
                <w:spacing w:val="-1"/>
                <w:sz w:val="24"/>
              </w:rPr>
              <w:t>institution</w:t>
            </w:r>
          </w:p>
          <w:p w14:paraId="714AA956" w14:textId="77777777" w:rsidR="003A5275" w:rsidRDefault="003A5275" w:rsidP="003A5275">
            <w:pPr>
              <w:pStyle w:val="TableParagraph"/>
              <w:ind w:left="102"/>
              <w:rPr>
                <w:rFonts w:ascii="Times New Roman" w:eastAsia="Times New Roman" w:hAnsi="Times New Roman" w:cs="Times New Roman"/>
                <w:sz w:val="24"/>
                <w:szCs w:val="24"/>
              </w:rPr>
            </w:pPr>
            <w:r>
              <w:rPr>
                <w:rFonts w:ascii="Times New Roman"/>
                <w:sz w:val="24"/>
              </w:rPr>
              <w:t xml:space="preserve">i.e. </w:t>
            </w:r>
            <w:r>
              <w:rPr>
                <w:rFonts w:ascii="Times New Roman"/>
                <w:spacing w:val="-1"/>
                <w:sz w:val="24"/>
              </w:rPr>
              <w:t>own issuances.</w:t>
            </w:r>
          </w:p>
        </w:tc>
      </w:tr>
      <w:tr w:rsidR="003A5275" w:rsidRPr="00FE002E" w14:paraId="5A08E15D" w14:textId="77777777" w:rsidTr="00FE0FF1">
        <w:trPr>
          <w:trHeight w:val="304"/>
        </w:trPr>
        <w:tc>
          <w:tcPr>
            <w:tcW w:w="1418" w:type="dxa"/>
          </w:tcPr>
          <w:p w14:paraId="22E26C9A"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sidRPr="00AE380B">
              <w:rPr>
                <w:rFonts w:ascii="Times New Roman" w:eastAsia="Times New Roman" w:hAnsi="Times New Roman" w:cs="Times New Roman"/>
                <w:sz w:val="24"/>
                <w:szCs w:val="24"/>
              </w:rPr>
              <w:t>020</w:t>
            </w:r>
          </w:p>
        </w:tc>
        <w:tc>
          <w:tcPr>
            <w:tcW w:w="7590" w:type="dxa"/>
          </w:tcPr>
          <w:p w14:paraId="636D0DE9" w14:textId="77777777" w:rsidR="003A5275" w:rsidRDefault="003A5275" w:rsidP="003A5275">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1.1.1 </w:t>
            </w:r>
            <w:r>
              <w:rPr>
                <w:rFonts w:ascii="Times New Roman"/>
                <w:b/>
                <w:spacing w:val="-1"/>
                <w:sz w:val="24"/>
                <w:u w:val="thick" w:color="000000"/>
              </w:rPr>
              <w:t>unsecured bonds</w:t>
            </w:r>
            <w:r>
              <w:rPr>
                <w:rFonts w:ascii="Times New Roman"/>
                <w:b/>
                <w:sz w:val="24"/>
                <w:u w:val="thick" w:color="000000"/>
              </w:rPr>
              <w:t xml:space="preserve"> </w:t>
            </w:r>
            <w:r>
              <w:rPr>
                <w:rFonts w:ascii="Times New Roman"/>
                <w:b/>
                <w:spacing w:val="-1"/>
                <w:sz w:val="24"/>
                <w:u w:val="thick" w:color="000000"/>
              </w:rPr>
              <w:t>due</w:t>
            </w:r>
          </w:p>
          <w:p w14:paraId="69BB85CC" w14:textId="77777777" w:rsidR="003A5275" w:rsidRDefault="003A5275" w:rsidP="003A5275">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4"/>
                <w:sz w:val="24"/>
              </w:rPr>
              <w:t xml:space="preserve"> </w:t>
            </w:r>
            <w:r>
              <w:rPr>
                <w:rFonts w:ascii="Times New Roman"/>
                <w:sz w:val="24"/>
              </w:rPr>
              <w:t>cash</w:t>
            </w:r>
            <w:r>
              <w:rPr>
                <w:rFonts w:ascii="Times New Roman"/>
                <w:spacing w:val="15"/>
                <w:sz w:val="24"/>
              </w:rPr>
              <w:t xml:space="preserve"> </w:t>
            </w:r>
            <w:r>
              <w:rPr>
                <w:rFonts w:ascii="Times New Roman"/>
                <w:spacing w:val="-1"/>
                <w:sz w:val="24"/>
              </w:rPr>
              <w:t>outflows</w:t>
            </w:r>
            <w:r>
              <w:rPr>
                <w:rFonts w:ascii="Times New Roman"/>
                <w:spacing w:val="15"/>
                <w:sz w:val="24"/>
              </w:rPr>
              <w:t xml:space="preserve"> </w:t>
            </w:r>
            <w:r>
              <w:rPr>
                <w:rFonts w:ascii="Times New Roman"/>
                <w:spacing w:val="-1"/>
                <w:sz w:val="24"/>
              </w:rPr>
              <w:t>resulting</w:t>
            </w:r>
            <w:r>
              <w:rPr>
                <w:rFonts w:ascii="Times New Roman"/>
                <w:spacing w:val="15"/>
                <w:sz w:val="24"/>
              </w:rPr>
              <w:t xml:space="preserve"> </w:t>
            </w:r>
            <w:r>
              <w:rPr>
                <w:rFonts w:ascii="Times New Roman"/>
                <w:sz w:val="24"/>
              </w:rPr>
              <w:t>from</w:t>
            </w:r>
            <w:r>
              <w:rPr>
                <w:rFonts w:ascii="Times New Roman"/>
                <w:spacing w:val="13"/>
                <w:sz w:val="24"/>
              </w:rPr>
              <w:t xml:space="preserve"> </w:t>
            </w:r>
            <w:r>
              <w:rPr>
                <w:rFonts w:ascii="Times New Roman"/>
                <w:spacing w:val="-1"/>
                <w:sz w:val="24"/>
              </w:rPr>
              <w:t>securities</w:t>
            </w:r>
            <w:r>
              <w:rPr>
                <w:rFonts w:ascii="Times New Roman"/>
                <w:spacing w:val="14"/>
                <w:sz w:val="24"/>
              </w:rPr>
              <w:t xml:space="preserve"> </w:t>
            </w:r>
            <w:r>
              <w:rPr>
                <w:rFonts w:ascii="Times New Roman"/>
                <w:spacing w:val="-1"/>
                <w:sz w:val="24"/>
              </w:rPr>
              <w:t>issued</w:t>
            </w:r>
            <w:r>
              <w:rPr>
                <w:rFonts w:ascii="Times New Roman"/>
                <w:spacing w:val="15"/>
                <w:sz w:val="24"/>
              </w:rPr>
              <w:t xml:space="preserve"> </w:t>
            </w:r>
            <w:r>
              <w:rPr>
                <w:rFonts w:ascii="Times New Roman"/>
                <w:spacing w:val="-1"/>
                <w:sz w:val="24"/>
              </w:rPr>
              <w:t>reported</w:t>
            </w:r>
            <w:r>
              <w:rPr>
                <w:rFonts w:ascii="Times New Roman"/>
                <w:spacing w:val="15"/>
                <w:sz w:val="24"/>
              </w:rPr>
              <w:t xml:space="preserve"> </w:t>
            </w:r>
            <w:r>
              <w:rPr>
                <w:rFonts w:ascii="Times New Roman"/>
                <w:spacing w:val="-1"/>
                <w:sz w:val="24"/>
              </w:rPr>
              <w:t>in</w:t>
            </w:r>
            <w:r>
              <w:rPr>
                <w:rFonts w:ascii="Times New Roman"/>
                <w:spacing w:val="15"/>
                <w:sz w:val="24"/>
              </w:rPr>
              <w:t xml:space="preserve"> </w:t>
            </w:r>
            <w:r>
              <w:rPr>
                <w:rFonts w:ascii="Times New Roman"/>
                <w:sz w:val="24"/>
              </w:rPr>
              <w:t>line</w:t>
            </w:r>
            <w:r>
              <w:rPr>
                <w:rFonts w:ascii="Times New Roman"/>
                <w:spacing w:val="83"/>
                <w:sz w:val="24"/>
              </w:rPr>
              <w:t xml:space="preserve"> </w:t>
            </w:r>
            <w:r>
              <w:rPr>
                <w:rFonts w:ascii="Times New Roman"/>
                <w:sz w:val="24"/>
              </w:rPr>
              <w:t xml:space="preserve">1.1, </w:t>
            </w:r>
            <w:r>
              <w:rPr>
                <w:rFonts w:ascii="Times New Roman"/>
                <w:spacing w:val="-1"/>
                <w:sz w:val="24"/>
              </w:rPr>
              <w:t>which</w:t>
            </w:r>
            <w:r>
              <w:rPr>
                <w:rFonts w:ascii="Times New Roman"/>
                <w:sz w:val="24"/>
              </w:rPr>
              <w:t xml:space="preserve"> is</w:t>
            </w:r>
            <w:r>
              <w:rPr>
                <w:rFonts w:ascii="Times New Roman"/>
                <w:spacing w:val="-1"/>
                <w:sz w:val="24"/>
              </w:rPr>
              <w:t xml:space="preserve"> </w:t>
            </w:r>
            <w:r>
              <w:rPr>
                <w:rFonts w:ascii="Times New Roman"/>
                <w:sz w:val="24"/>
              </w:rPr>
              <w:t xml:space="preserve">unsecured </w:t>
            </w:r>
            <w:r>
              <w:rPr>
                <w:rFonts w:ascii="Times New Roman"/>
                <w:spacing w:val="-1"/>
                <w:sz w:val="24"/>
              </w:rPr>
              <w:t>debt</w:t>
            </w:r>
            <w:r>
              <w:rPr>
                <w:rFonts w:ascii="Times New Roman"/>
                <w:sz w:val="24"/>
              </w:rPr>
              <w:t xml:space="preserve"> </w:t>
            </w:r>
            <w:r>
              <w:rPr>
                <w:rFonts w:ascii="Times New Roman"/>
                <w:spacing w:val="-1"/>
                <w:sz w:val="24"/>
              </w:rPr>
              <w:t>issued</w:t>
            </w:r>
            <w:r>
              <w:rPr>
                <w:rFonts w:ascii="Times New Roman"/>
                <w:sz w:val="24"/>
              </w:rPr>
              <w:t xml:space="preserve"> </w:t>
            </w:r>
            <w:r>
              <w:rPr>
                <w:rFonts w:ascii="Times New Roman"/>
                <w:spacing w:val="-1"/>
                <w:sz w:val="24"/>
              </w:rPr>
              <w:t>by</w:t>
            </w:r>
            <w:r>
              <w:rPr>
                <w:rFonts w:ascii="Times New Roman"/>
                <w:sz w:val="24"/>
              </w:rPr>
              <w:t xml:space="preserve"> the </w:t>
            </w:r>
            <w:r>
              <w:rPr>
                <w:rFonts w:ascii="Times New Roman"/>
                <w:spacing w:val="-1"/>
                <w:sz w:val="24"/>
              </w:rPr>
              <w:t>reporting</w:t>
            </w:r>
            <w:r>
              <w:rPr>
                <w:rFonts w:ascii="Times New Roman"/>
                <w:sz w:val="24"/>
              </w:rPr>
              <w:t xml:space="preserve"> </w:t>
            </w:r>
            <w:r>
              <w:rPr>
                <w:rFonts w:ascii="Times New Roman"/>
                <w:spacing w:val="-1"/>
                <w:sz w:val="24"/>
              </w:rPr>
              <w:t>institution</w:t>
            </w:r>
            <w:r>
              <w:rPr>
                <w:rFonts w:ascii="Times New Roman"/>
                <w:sz w:val="24"/>
              </w:rPr>
              <w:t xml:space="preserve"> to </w:t>
            </w:r>
            <w:r>
              <w:rPr>
                <w:rFonts w:ascii="Times New Roman"/>
                <w:spacing w:val="-1"/>
                <w:sz w:val="24"/>
              </w:rPr>
              <w:t>third</w:t>
            </w:r>
            <w:r>
              <w:rPr>
                <w:rFonts w:ascii="Times New Roman"/>
                <w:sz w:val="24"/>
              </w:rPr>
              <w:t xml:space="preserve"> </w:t>
            </w:r>
            <w:r>
              <w:rPr>
                <w:rFonts w:ascii="Times New Roman"/>
                <w:spacing w:val="-1"/>
                <w:sz w:val="24"/>
              </w:rPr>
              <w:t>parties.</w:t>
            </w:r>
          </w:p>
        </w:tc>
      </w:tr>
      <w:tr w:rsidR="003A5275" w:rsidRPr="00FE002E" w14:paraId="07D6B70C" w14:textId="77777777" w:rsidTr="00FE0FF1">
        <w:trPr>
          <w:trHeight w:val="304"/>
        </w:trPr>
        <w:tc>
          <w:tcPr>
            <w:tcW w:w="1418" w:type="dxa"/>
          </w:tcPr>
          <w:p w14:paraId="4F2006E4"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030</w:t>
            </w:r>
          </w:p>
        </w:tc>
        <w:tc>
          <w:tcPr>
            <w:tcW w:w="7590" w:type="dxa"/>
          </w:tcPr>
          <w:p w14:paraId="1AB5336B"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1.1.2 </w:t>
            </w:r>
            <w:r>
              <w:rPr>
                <w:rFonts w:ascii="Times New Roman"/>
                <w:b/>
                <w:spacing w:val="-1"/>
                <w:sz w:val="24"/>
                <w:u w:val="thick" w:color="000000"/>
              </w:rPr>
              <w:t xml:space="preserve">regulated </w:t>
            </w:r>
            <w:r>
              <w:rPr>
                <w:rFonts w:ascii="Times New Roman"/>
                <w:b/>
                <w:sz w:val="24"/>
                <w:u w:val="thick" w:color="000000"/>
              </w:rPr>
              <w:t>covered</w:t>
            </w:r>
            <w:r>
              <w:rPr>
                <w:rFonts w:ascii="Times New Roman"/>
                <w:b/>
                <w:spacing w:val="-2"/>
                <w:sz w:val="24"/>
                <w:u w:val="thick" w:color="000000"/>
              </w:rPr>
              <w:t xml:space="preserve"> </w:t>
            </w:r>
            <w:r>
              <w:rPr>
                <w:rFonts w:ascii="Times New Roman"/>
                <w:b/>
                <w:spacing w:val="-1"/>
                <w:sz w:val="24"/>
                <w:u w:val="thick" w:color="000000"/>
              </w:rPr>
              <w:t>bonds</w:t>
            </w:r>
          </w:p>
          <w:p w14:paraId="34825A80" w14:textId="77777777"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0"/>
                <w:sz w:val="24"/>
              </w:rPr>
              <w:t xml:space="preserve"> </w:t>
            </w:r>
            <w:r>
              <w:rPr>
                <w:rFonts w:ascii="Times New Roman"/>
                <w:sz w:val="24"/>
              </w:rPr>
              <w:t>of</w:t>
            </w:r>
            <w:r>
              <w:rPr>
                <w:rFonts w:ascii="Times New Roman"/>
                <w:spacing w:val="10"/>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resulting</w:t>
            </w:r>
            <w:r>
              <w:rPr>
                <w:rFonts w:ascii="Times New Roman"/>
                <w:spacing w:val="9"/>
                <w:sz w:val="24"/>
              </w:rPr>
              <w:t xml:space="preserve"> </w:t>
            </w:r>
            <w:r>
              <w:rPr>
                <w:rFonts w:ascii="Times New Roman"/>
                <w:sz w:val="24"/>
              </w:rPr>
              <w:t>from</w:t>
            </w:r>
            <w:r>
              <w:rPr>
                <w:rFonts w:ascii="Times New Roman"/>
                <w:spacing w:val="8"/>
                <w:sz w:val="24"/>
              </w:rPr>
              <w:t xml:space="preserve"> </w:t>
            </w:r>
            <w:r>
              <w:rPr>
                <w:rFonts w:ascii="Times New Roman"/>
                <w:spacing w:val="-1"/>
                <w:sz w:val="24"/>
              </w:rPr>
              <w:t>securities</w:t>
            </w:r>
            <w:r>
              <w:rPr>
                <w:rFonts w:ascii="Times New Roman"/>
                <w:spacing w:val="9"/>
                <w:sz w:val="24"/>
              </w:rPr>
              <w:t xml:space="preserve"> </w:t>
            </w:r>
            <w:r>
              <w:rPr>
                <w:rFonts w:ascii="Times New Roman"/>
                <w:spacing w:val="-1"/>
                <w:sz w:val="24"/>
              </w:rPr>
              <w:t>issued,</w:t>
            </w:r>
            <w:r>
              <w:rPr>
                <w:rFonts w:ascii="Times New Roman"/>
                <w:spacing w:val="9"/>
                <w:sz w:val="24"/>
              </w:rPr>
              <w:t xml:space="preserve"> </w:t>
            </w:r>
            <w:r>
              <w:rPr>
                <w:rFonts w:ascii="Times New Roman"/>
                <w:sz w:val="24"/>
              </w:rPr>
              <w:t>reported</w:t>
            </w:r>
            <w:r>
              <w:rPr>
                <w:rFonts w:ascii="Times New Roman"/>
                <w:spacing w:val="9"/>
                <w:sz w:val="24"/>
              </w:rPr>
              <w:t xml:space="preserve"> </w:t>
            </w:r>
            <w:r>
              <w:rPr>
                <w:rFonts w:ascii="Times New Roman"/>
                <w:spacing w:val="-1"/>
                <w:sz w:val="24"/>
              </w:rPr>
              <w:t>in</w:t>
            </w:r>
            <w:r>
              <w:rPr>
                <w:rFonts w:ascii="Times New Roman"/>
                <w:spacing w:val="9"/>
                <w:sz w:val="24"/>
              </w:rPr>
              <w:t xml:space="preserve"> </w:t>
            </w:r>
            <w:r>
              <w:rPr>
                <w:rFonts w:ascii="Times New Roman"/>
                <w:sz w:val="24"/>
              </w:rPr>
              <w:t>line</w:t>
            </w:r>
            <w:r>
              <w:rPr>
                <w:rFonts w:ascii="Times New Roman"/>
                <w:spacing w:val="71"/>
                <w:sz w:val="24"/>
              </w:rPr>
              <w:t xml:space="preserve"> </w:t>
            </w:r>
            <w:r>
              <w:rPr>
                <w:rFonts w:ascii="Times New Roman"/>
                <w:sz w:val="24"/>
              </w:rPr>
              <w:t>1.1,</w:t>
            </w:r>
            <w:r>
              <w:rPr>
                <w:rFonts w:ascii="Times New Roman"/>
                <w:spacing w:val="1"/>
                <w:sz w:val="24"/>
              </w:rPr>
              <w:t xml:space="preserve"> </w:t>
            </w:r>
            <w:r>
              <w:rPr>
                <w:rFonts w:ascii="Times New Roman"/>
                <w:spacing w:val="-1"/>
                <w:sz w:val="24"/>
              </w:rPr>
              <w:t>which</w:t>
            </w:r>
            <w:r>
              <w:rPr>
                <w:rFonts w:ascii="Times New Roman"/>
                <w:spacing w:val="1"/>
                <w:sz w:val="24"/>
              </w:rPr>
              <w:t xml:space="preserve"> </w:t>
            </w:r>
            <w:r>
              <w:rPr>
                <w:rFonts w:ascii="Times New Roman"/>
                <w:sz w:val="24"/>
              </w:rPr>
              <w:t>is</w:t>
            </w:r>
            <w:r>
              <w:rPr>
                <w:rFonts w:ascii="Times New Roman"/>
                <w:spacing w:val="1"/>
                <w:sz w:val="24"/>
              </w:rPr>
              <w:t xml:space="preserve"> </w:t>
            </w:r>
            <w:r>
              <w:rPr>
                <w:rFonts w:ascii="Times New Roman"/>
                <w:sz w:val="24"/>
              </w:rPr>
              <w:t>bonds</w:t>
            </w:r>
            <w:r>
              <w:rPr>
                <w:rFonts w:ascii="Times New Roman"/>
                <w:spacing w:val="1"/>
                <w:sz w:val="24"/>
              </w:rPr>
              <w:t xml:space="preserve"> </w:t>
            </w:r>
            <w:r>
              <w:rPr>
                <w:rFonts w:ascii="Times New Roman"/>
                <w:spacing w:val="-1"/>
                <w:sz w:val="24"/>
              </w:rPr>
              <w:t>eligible</w:t>
            </w:r>
            <w:r>
              <w:rPr>
                <w:rFonts w:ascii="Times New Roman"/>
                <w:spacing w:val="1"/>
                <w:sz w:val="24"/>
              </w:rPr>
              <w:t xml:space="preserve"> </w:t>
            </w:r>
            <w:r>
              <w:rPr>
                <w:rFonts w:ascii="Times New Roman"/>
                <w:spacing w:val="-1"/>
                <w:sz w:val="24"/>
              </w:rPr>
              <w:t>for</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pacing w:val="-1"/>
                <w:sz w:val="24"/>
              </w:rPr>
              <w:t>treatment</w:t>
            </w:r>
            <w:r>
              <w:rPr>
                <w:rFonts w:ascii="Times New Roman"/>
                <w:spacing w:val="1"/>
                <w:sz w:val="24"/>
              </w:rPr>
              <w:t xml:space="preserve"> </w:t>
            </w:r>
            <w:r>
              <w:rPr>
                <w:rFonts w:ascii="Times New Roman"/>
                <w:sz w:val="24"/>
              </w:rPr>
              <w:t>set</w:t>
            </w:r>
            <w:r>
              <w:rPr>
                <w:rFonts w:ascii="Times New Roman"/>
                <w:spacing w:val="1"/>
                <w:sz w:val="24"/>
              </w:rPr>
              <w:t xml:space="preserve"> </w:t>
            </w:r>
            <w:r>
              <w:rPr>
                <w:rFonts w:ascii="Times New Roman"/>
                <w:sz w:val="24"/>
              </w:rPr>
              <w:t>out</w:t>
            </w:r>
            <w:r>
              <w:rPr>
                <w:rFonts w:ascii="Times New Roman"/>
                <w:spacing w:val="1"/>
                <w:sz w:val="24"/>
              </w:rPr>
              <w:t xml:space="preserve"> </w:t>
            </w:r>
            <w:r>
              <w:rPr>
                <w:rFonts w:ascii="Times New Roman"/>
                <w:sz w:val="24"/>
              </w:rPr>
              <w:t>in</w:t>
            </w:r>
            <w:r>
              <w:rPr>
                <w:rFonts w:ascii="Times New Roman"/>
                <w:spacing w:val="1"/>
                <w:sz w:val="24"/>
              </w:rPr>
              <w:t xml:space="preserve"> </w:t>
            </w:r>
            <w:r>
              <w:rPr>
                <w:rFonts w:ascii="Times New Roman"/>
                <w:spacing w:val="-1"/>
                <w:sz w:val="24"/>
              </w:rPr>
              <w:t>Article</w:t>
            </w:r>
            <w:r>
              <w:rPr>
                <w:rFonts w:ascii="Times New Roman"/>
                <w:spacing w:val="1"/>
                <w:sz w:val="24"/>
              </w:rPr>
              <w:t xml:space="preserve"> </w:t>
            </w:r>
            <w:r>
              <w:rPr>
                <w:rFonts w:ascii="Times New Roman"/>
                <w:sz w:val="24"/>
              </w:rPr>
              <w:t>129(4)</w:t>
            </w:r>
            <w:r>
              <w:rPr>
                <w:rFonts w:ascii="Times New Roman"/>
                <w:spacing w:val="1"/>
                <w:sz w:val="24"/>
              </w:rPr>
              <w:t xml:space="preserve"> </w:t>
            </w:r>
            <w:r>
              <w:rPr>
                <w:rFonts w:ascii="Times New Roman"/>
                <w:sz w:val="24"/>
              </w:rPr>
              <w:t>or</w:t>
            </w:r>
            <w:r>
              <w:rPr>
                <w:rFonts w:ascii="Times New Roman"/>
                <w:spacing w:val="1"/>
                <w:sz w:val="24"/>
              </w:rPr>
              <w:t xml:space="preserve"> </w:t>
            </w:r>
            <w:r>
              <w:rPr>
                <w:rFonts w:ascii="Times New Roman"/>
                <w:spacing w:val="-1"/>
                <w:sz w:val="24"/>
              </w:rPr>
              <w:t>(5)</w:t>
            </w:r>
            <w:r>
              <w:rPr>
                <w:rFonts w:ascii="Times New Roman"/>
                <w:spacing w:val="1"/>
                <w:sz w:val="24"/>
              </w:rPr>
              <w:t xml:space="preserve"> </w:t>
            </w:r>
            <w:r>
              <w:rPr>
                <w:rFonts w:ascii="Times New Roman"/>
                <w:sz w:val="24"/>
              </w:rPr>
              <w:t>of</w:t>
            </w:r>
            <w:r>
              <w:rPr>
                <w:rFonts w:ascii="Times New Roman"/>
                <w:spacing w:val="53"/>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z w:val="24"/>
              </w:rPr>
              <w:t xml:space="preserve"> </w:t>
            </w:r>
            <w:r>
              <w:rPr>
                <w:rFonts w:ascii="Times New Roman"/>
                <w:spacing w:val="-1"/>
                <w:sz w:val="24"/>
              </w:rPr>
              <w:t>No</w:t>
            </w:r>
            <w:r>
              <w:rPr>
                <w:rFonts w:ascii="Times New Roman"/>
                <w:sz w:val="24"/>
              </w:rPr>
              <w:t xml:space="preserve"> 575/2013 or </w:t>
            </w:r>
            <w:r>
              <w:rPr>
                <w:rFonts w:ascii="Times New Roman"/>
                <w:spacing w:val="-1"/>
                <w:sz w:val="24"/>
              </w:rPr>
              <w:t>Art.</w:t>
            </w:r>
            <w:r>
              <w:rPr>
                <w:rFonts w:ascii="Times New Roman"/>
                <w:sz w:val="24"/>
              </w:rPr>
              <w:t xml:space="preserve"> 52(4) of</w:t>
            </w:r>
            <w:r>
              <w:rPr>
                <w:rFonts w:ascii="Times New Roman"/>
                <w:spacing w:val="-1"/>
                <w:sz w:val="24"/>
              </w:rPr>
              <w:t xml:space="preserve"> Directive</w:t>
            </w:r>
            <w:r>
              <w:rPr>
                <w:rFonts w:ascii="Times New Roman"/>
                <w:sz w:val="24"/>
              </w:rPr>
              <w:t xml:space="preserve"> </w:t>
            </w:r>
            <w:r>
              <w:rPr>
                <w:rFonts w:ascii="Times New Roman"/>
                <w:spacing w:val="-1"/>
                <w:sz w:val="24"/>
              </w:rPr>
              <w:t>2009/65/EC.</w:t>
            </w:r>
          </w:p>
        </w:tc>
      </w:tr>
      <w:tr w:rsidR="003A5275" w:rsidRPr="00FE002E" w14:paraId="62D3E3F2" w14:textId="77777777" w:rsidTr="00FE0FF1">
        <w:trPr>
          <w:trHeight w:val="304"/>
        </w:trPr>
        <w:tc>
          <w:tcPr>
            <w:tcW w:w="1418" w:type="dxa"/>
          </w:tcPr>
          <w:p w14:paraId="578A0E60"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040</w:t>
            </w:r>
          </w:p>
        </w:tc>
        <w:tc>
          <w:tcPr>
            <w:tcW w:w="7590" w:type="dxa"/>
          </w:tcPr>
          <w:p w14:paraId="66566C7D"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1.1.3 </w:t>
            </w:r>
            <w:r>
              <w:rPr>
                <w:rFonts w:ascii="Times New Roman"/>
                <w:b/>
                <w:spacing w:val="-1"/>
                <w:sz w:val="24"/>
                <w:u w:val="thick" w:color="000000"/>
              </w:rPr>
              <w:t>securitisations</w:t>
            </w:r>
            <w:r>
              <w:rPr>
                <w:rFonts w:ascii="Times New Roman"/>
                <w:b/>
                <w:sz w:val="24"/>
                <w:u w:val="thick" w:color="000000"/>
              </w:rPr>
              <w:t xml:space="preserve"> </w:t>
            </w:r>
            <w:r>
              <w:rPr>
                <w:rFonts w:ascii="Times New Roman"/>
                <w:b/>
                <w:spacing w:val="-1"/>
                <w:sz w:val="24"/>
                <w:u w:val="thick" w:color="000000"/>
              </w:rPr>
              <w:t>due</w:t>
            </w:r>
          </w:p>
          <w:p w14:paraId="1C8CDBAB" w14:textId="10C9F78F" w:rsidR="003A5275" w:rsidRDefault="003A5275" w:rsidP="003A5275">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0"/>
                <w:sz w:val="24"/>
              </w:rPr>
              <w:t xml:space="preserve"> </w:t>
            </w:r>
            <w:r>
              <w:rPr>
                <w:rFonts w:ascii="Times New Roman"/>
                <w:sz w:val="24"/>
              </w:rPr>
              <w:t>of</w:t>
            </w:r>
            <w:r>
              <w:rPr>
                <w:rFonts w:ascii="Times New Roman"/>
                <w:spacing w:val="10"/>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resulting</w:t>
            </w:r>
            <w:r>
              <w:rPr>
                <w:rFonts w:ascii="Times New Roman"/>
                <w:spacing w:val="9"/>
                <w:sz w:val="24"/>
              </w:rPr>
              <w:t xml:space="preserve"> </w:t>
            </w:r>
            <w:r>
              <w:rPr>
                <w:rFonts w:ascii="Times New Roman"/>
                <w:sz w:val="24"/>
              </w:rPr>
              <w:t>from</w:t>
            </w:r>
            <w:r>
              <w:rPr>
                <w:rFonts w:ascii="Times New Roman"/>
                <w:spacing w:val="8"/>
                <w:sz w:val="24"/>
              </w:rPr>
              <w:t xml:space="preserve"> </w:t>
            </w:r>
            <w:r>
              <w:rPr>
                <w:rFonts w:ascii="Times New Roman"/>
                <w:spacing w:val="-1"/>
                <w:sz w:val="24"/>
              </w:rPr>
              <w:t>securities</w:t>
            </w:r>
            <w:r>
              <w:rPr>
                <w:rFonts w:ascii="Times New Roman"/>
                <w:spacing w:val="9"/>
                <w:sz w:val="24"/>
              </w:rPr>
              <w:t xml:space="preserve"> </w:t>
            </w:r>
            <w:r>
              <w:rPr>
                <w:rFonts w:ascii="Times New Roman"/>
                <w:spacing w:val="-1"/>
                <w:sz w:val="24"/>
              </w:rPr>
              <w:t>issued,</w:t>
            </w:r>
            <w:r>
              <w:rPr>
                <w:rFonts w:ascii="Times New Roman"/>
                <w:spacing w:val="9"/>
                <w:sz w:val="24"/>
              </w:rPr>
              <w:t xml:space="preserve"> </w:t>
            </w:r>
            <w:r>
              <w:rPr>
                <w:rFonts w:ascii="Times New Roman"/>
                <w:sz w:val="24"/>
              </w:rPr>
              <w:t>reported</w:t>
            </w:r>
            <w:r>
              <w:rPr>
                <w:rFonts w:ascii="Times New Roman"/>
                <w:spacing w:val="9"/>
                <w:sz w:val="24"/>
              </w:rPr>
              <w:t xml:space="preserve"> </w:t>
            </w:r>
            <w:r>
              <w:rPr>
                <w:rFonts w:ascii="Times New Roman"/>
                <w:spacing w:val="-1"/>
                <w:sz w:val="24"/>
              </w:rPr>
              <w:t>in</w:t>
            </w:r>
            <w:r>
              <w:rPr>
                <w:rFonts w:ascii="Times New Roman"/>
                <w:spacing w:val="9"/>
                <w:sz w:val="24"/>
              </w:rPr>
              <w:t xml:space="preserve"> </w:t>
            </w:r>
            <w:r>
              <w:rPr>
                <w:rFonts w:ascii="Times New Roman"/>
                <w:sz w:val="24"/>
              </w:rPr>
              <w:t>line</w:t>
            </w:r>
            <w:r>
              <w:rPr>
                <w:rFonts w:ascii="Times New Roman"/>
                <w:spacing w:val="71"/>
                <w:sz w:val="24"/>
              </w:rPr>
              <w:t xml:space="preserve"> </w:t>
            </w:r>
            <w:r>
              <w:rPr>
                <w:rFonts w:ascii="Times New Roman"/>
                <w:sz w:val="24"/>
              </w:rPr>
              <w:t>1.1,</w:t>
            </w:r>
            <w:r>
              <w:rPr>
                <w:rFonts w:ascii="Times New Roman"/>
                <w:spacing w:val="14"/>
                <w:sz w:val="24"/>
              </w:rPr>
              <w:t xml:space="preserve"> </w:t>
            </w:r>
            <w:r>
              <w:rPr>
                <w:rFonts w:ascii="Times New Roman"/>
                <w:spacing w:val="-1"/>
                <w:sz w:val="24"/>
              </w:rPr>
              <w:t>which</w:t>
            </w:r>
            <w:r>
              <w:rPr>
                <w:rFonts w:ascii="Times New Roman"/>
                <w:spacing w:val="14"/>
                <w:sz w:val="24"/>
              </w:rPr>
              <w:t xml:space="preserve"> </w:t>
            </w:r>
            <w:r>
              <w:rPr>
                <w:rFonts w:ascii="Times New Roman"/>
                <w:sz w:val="24"/>
              </w:rPr>
              <w:t>is</w:t>
            </w:r>
            <w:r>
              <w:rPr>
                <w:rFonts w:ascii="Times New Roman"/>
                <w:spacing w:val="14"/>
                <w:sz w:val="24"/>
              </w:rPr>
              <w:t xml:space="preserve"> </w:t>
            </w:r>
            <w:r>
              <w:rPr>
                <w:rFonts w:ascii="Times New Roman"/>
                <w:spacing w:val="-1"/>
                <w:sz w:val="24"/>
              </w:rPr>
              <w:t>securitisation</w:t>
            </w:r>
            <w:r>
              <w:rPr>
                <w:rFonts w:ascii="Times New Roman"/>
                <w:spacing w:val="14"/>
                <w:sz w:val="24"/>
              </w:rPr>
              <w:t xml:space="preserve"> </w:t>
            </w:r>
            <w:r>
              <w:rPr>
                <w:rFonts w:ascii="Times New Roman"/>
                <w:spacing w:val="-1"/>
                <w:sz w:val="24"/>
              </w:rPr>
              <w:t>transactions</w:t>
            </w:r>
            <w:r>
              <w:rPr>
                <w:rFonts w:ascii="Times New Roman"/>
                <w:spacing w:val="14"/>
                <w:sz w:val="24"/>
              </w:rPr>
              <w:t xml:space="preserve"> </w:t>
            </w:r>
            <w:r>
              <w:rPr>
                <w:rFonts w:ascii="Times New Roman"/>
                <w:spacing w:val="-1"/>
                <w:sz w:val="24"/>
              </w:rPr>
              <w:t>with</w:t>
            </w:r>
            <w:r>
              <w:rPr>
                <w:rFonts w:ascii="Times New Roman"/>
                <w:spacing w:val="14"/>
                <w:sz w:val="24"/>
              </w:rPr>
              <w:t xml:space="preserve"> </w:t>
            </w:r>
            <w:r>
              <w:rPr>
                <w:rFonts w:ascii="Times New Roman"/>
                <w:spacing w:val="-1"/>
                <w:sz w:val="24"/>
              </w:rPr>
              <w:t>third</w:t>
            </w:r>
            <w:r>
              <w:rPr>
                <w:rFonts w:ascii="Times New Roman"/>
                <w:spacing w:val="14"/>
                <w:sz w:val="24"/>
              </w:rPr>
              <w:t xml:space="preserve"> </w:t>
            </w:r>
            <w:r>
              <w:rPr>
                <w:rFonts w:ascii="Times New Roman"/>
                <w:spacing w:val="-1"/>
                <w:sz w:val="24"/>
              </w:rPr>
              <w:t>parties,</w:t>
            </w:r>
            <w:r>
              <w:rPr>
                <w:rFonts w:ascii="Times New Roman"/>
                <w:spacing w:val="13"/>
                <w:sz w:val="24"/>
              </w:rPr>
              <w:t xml:space="preserve"> </w:t>
            </w:r>
            <w:r>
              <w:rPr>
                <w:rFonts w:ascii="Times New Roman"/>
                <w:spacing w:val="-1"/>
                <w:sz w:val="24"/>
              </w:rPr>
              <w:t>in</w:t>
            </w:r>
            <w:r>
              <w:rPr>
                <w:rFonts w:ascii="Times New Roman"/>
                <w:spacing w:val="14"/>
                <w:sz w:val="24"/>
              </w:rPr>
              <w:t xml:space="preserve"> </w:t>
            </w:r>
            <w:r>
              <w:rPr>
                <w:rFonts w:ascii="Times New Roman"/>
                <w:spacing w:val="-1"/>
                <w:sz w:val="24"/>
              </w:rPr>
              <w:t>accordance</w:t>
            </w:r>
            <w:r>
              <w:rPr>
                <w:rFonts w:ascii="Times New Roman"/>
                <w:spacing w:val="14"/>
                <w:sz w:val="24"/>
              </w:rPr>
              <w:t xml:space="preserve"> </w:t>
            </w:r>
            <w:r>
              <w:rPr>
                <w:rFonts w:ascii="Times New Roman"/>
                <w:spacing w:val="-1"/>
                <w:sz w:val="24"/>
              </w:rPr>
              <w:t>with</w:t>
            </w:r>
            <w:r>
              <w:rPr>
                <w:rFonts w:ascii="Times New Roman"/>
                <w:spacing w:val="101"/>
                <w:sz w:val="24"/>
              </w:rPr>
              <w:t xml:space="preserve"> </w:t>
            </w:r>
            <w:r>
              <w:rPr>
                <w:rFonts w:ascii="Times New Roman"/>
                <w:spacing w:val="-1"/>
                <w:sz w:val="24"/>
              </w:rPr>
              <w:t>Article</w:t>
            </w:r>
            <w:r>
              <w:rPr>
                <w:rFonts w:ascii="Times New Roman"/>
                <w:sz w:val="24"/>
              </w:rPr>
              <w:t xml:space="preserve"> </w:t>
            </w:r>
            <w:r>
              <w:rPr>
                <w:rFonts w:ascii="Times New Roman"/>
                <w:spacing w:val="-1"/>
                <w:sz w:val="24"/>
              </w:rPr>
              <w:t>4</w:t>
            </w:r>
            <w:r w:rsidR="008F3A96">
              <w:rPr>
                <w:rFonts w:ascii="Times New Roman"/>
                <w:spacing w:val="-1"/>
                <w:sz w:val="24"/>
              </w:rPr>
              <w:t xml:space="preserve"> (1) point </w:t>
            </w:r>
            <w:r>
              <w:rPr>
                <w:rFonts w:ascii="Times New Roman"/>
                <w:spacing w:val="-1"/>
                <w:sz w:val="24"/>
              </w:rPr>
              <w:t>61</w:t>
            </w:r>
            <w:r>
              <w:rPr>
                <w:rFonts w:ascii="Times New Roman"/>
                <w:sz w:val="24"/>
              </w:rPr>
              <w:t xml:space="preserve"> of</w:t>
            </w:r>
            <w:r>
              <w:rPr>
                <w:rFonts w:ascii="Times New Roman"/>
                <w:spacing w:val="-1"/>
                <w:sz w:val="24"/>
              </w:rPr>
              <w:t xml:space="preserve"> Regulation</w:t>
            </w:r>
            <w:r>
              <w:rPr>
                <w:rFonts w:ascii="Times New Roman"/>
                <w:sz w:val="24"/>
              </w:rPr>
              <w:t xml:space="preserve"> </w:t>
            </w:r>
            <w:r w:rsidR="008F3A96">
              <w:rPr>
                <w:rFonts w:ascii="Times New Roman"/>
                <w:sz w:val="24"/>
              </w:rPr>
              <w:t xml:space="preserve">(EU) No </w:t>
            </w:r>
            <w:r>
              <w:rPr>
                <w:rFonts w:ascii="Times New Roman"/>
                <w:sz w:val="24"/>
              </w:rPr>
              <w:t>575/2013.</w:t>
            </w:r>
          </w:p>
        </w:tc>
      </w:tr>
      <w:tr w:rsidR="003A5275" w:rsidRPr="00FE002E" w14:paraId="586236DB" w14:textId="77777777" w:rsidTr="00FE0FF1">
        <w:trPr>
          <w:trHeight w:val="304"/>
        </w:trPr>
        <w:tc>
          <w:tcPr>
            <w:tcW w:w="1418" w:type="dxa"/>
          </w:tcPr>
          <w:p w14:paraId="2A96DE09"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050</w:t>
            </w:r>
          </w:p>
        </w:tc>
        <w:tc>
          <w:tcPr>
            <w:tcW w:w="7590" w:type="dxa"/>
          </w:tcPr>
          <w:p w14:paraId="78D0D44F" w14:textId="77777777" w:rsidR="003A5275" w:rsidRDefault="003A5275" w:rsidP="003A5275">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1.1.4 </w:t>
            </w:r>
            <w:r>
              <w:rPr>
                <w:rFonts w:ascii="Times New Roman"/>
                <w:b/>
                <w:spacing w:val="-1"/>
                <w:sz w:val="24"/>
                <w:u w:val="thick" w:color="000000"/>
              </w:rPr>
              <w:t>other</w:t>
            </w:r>
          </w:p>
          <w:p w14:paraId="7E6DE11E" w14:textId="77777777" w:rsidR="003A5275" w:rsidRDefault="003A5275" w:rsidP="003A5275">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4"/>
                <w:sz w:val="24"/>
              </w:rPr>
              <w:t xml:space="preserve"> </w:t>
            </w:r>
            <w:r>
              <w:rPr>
                <w:rFonts w:ascii="Times New Roman"/>
                <w:sz w:val="24"/>
              </w:rPr>
              <w:t>cash</w:t>
            </w:r>
            <w:r>
              <w:rPr>
                <w:rFonts w:ascii="Times New Roman"/>
                <w:spacing w:val="15"/>
                <w:sz w:val="24"/>
              </w:rPr>
              <w:t xml:space="preserve"> </w:t>
            </w:r>
            <w:r>
              <w:rPr>
                <w:rFonts w:ascii="Times New Roman"/>
                <w:spacing w:val="-1"/>
                <w:sz w:val="24"/>
              </w:rPr>
              <w:t>outflows</w:t>
            </w:r>
            <w:r>
              <w:rPr>
                <w:rFonts w:ascii="Times New Roman"/>
                <w:spacing w:val="15"/>
                <w:sz w:val="24"/>
              </w:rPr>
              <w:t xml:space="preserve"> </w:t>
            </w:r>
            <w:r>
              <w:rPr>
                <w:rFonts w:ascii="Times New Roman"/>
                <w:spacing w:val="-1"/>
                <w:sz w:val="24"/>
              </w:rPr>
              <w:t>resulting</w:t>
            </w:r>
            <w:r>
              <w:rPr>
                <w:rFonts w:ascii="Times New Roman"/>
                <w:spacing w:val="15"/>
                <w:sz w:val="24"/>
              </w:rPr>
              <w:t xml:space="preserve"> </w:t>
            </w:r>
            <w:r>
              <w:rPr>
                <w:rFonts w:ascii="Times New Roman"/>
                <w:sz w:val="24"/>
              </w:rPr>
              <w:t>from</w:t>
            </w:r>
            <w:r>
              <w:rPr>
                <w:rFonts w:ascii="Times New Roman"/>
                <w:spacing w:val="13"/>
                <w:sz w:val="24"/>
              </w:rPr>
              <w:t xml:space="preserve"> </w:t>
            </w:r>
            <w:r>
              <w:rPr>
                <w:rFonts w:ascii="Times New Roman"/>
                <w:spacing w:val="-1"/>
                <w:sz w:val="24"/>
              </w:rPr>
              <w:t>securities</w:t>
            </w:r>
            <w:r>
              <w:rPr>
                <w:rFonts w:ascii="Times New Roman"/>
                <w:spacing w:val="14"/>
                <w:sz w:val="24"/>
              </w:rPr>
              <w:t xml:space="preserve"> </w:t>
            </w:r>
            <w:r>
              <w:rPr>
                <w:rFonts w:ascii="Times New Roman"/>
                <w:spacing w:val="-1"/>
                <w:sz w:val="24"/>
              </w:rPr>
              <w:t>issued</w:t>
            </w:r>
            <w:r>
              <w:rPr>
                <w:rFonts w:ascii="Times New Roman"/>
                <w:spacing w:val="15"/>
                <w:sz w:val="24"/>
              </w:rPr>
              <w:t xml:space="preserve"> </w:t>
            </w:r>
            <w:r>
              <w:rPr>
                <w:rFonts w:ascii="Times New Roman"/>
                <w:spacing w:val="-1"/>
                <w:sz w:val="24"/>
              </w:rPr>
              <w:t>reported</w:t>
            </w:r>
            <w:r>
              <w:rPr>
                <w:rFonts w:ascii="Times New Roman"/>
                <w:spacing w:val="15"/>
                <w:sz w:val="24"/>
              </w:rPr>
              <w:t xml:space="preserve"> </w:t>
            </w:r>
            <w:r>
              <w:rPr>
                <w:rFonts w:ascii="Times New Roman"/>
                <w:spacing w:val="-1"/>
                <w:sz w:val="24"/>
              </w:rPr>
              <w:t>in</w:t>
            </w:r>
            <w:r>
              <w:rPr>
                <w:rFonts w:ascii="Times New Roman"/>
                <w:spacing w:val="15"/>
                <w:sz w:val="24"/>
              </w:rPr>
              <w:t xml:space="preserve"> </w:t>
            </w:r>
            <w:r>
              <w:rPr>
                <w:rFonts w:ascii="Times New Roman"/>
                <w:sz w:val="24"/>
              </w:rPr>
              <w:t>line</w:t>
            </w:r>
            <w:r>
              <w:rPr>
                <w:rFonts w:ascii="Times New Roman"/>
                <w:spacing w:val="81"/>
                <w:sz w:val="24"/>
              </w:rPr>
              <w:t xml:space="preserve"> </w:t>
            </w:r>
            <w:r>
              <w:rPr>
                <w:rFonts w:ascii="Times New Roman"/>
                <w:sz w:val="24"/>
              </w:rPr>
              <w:t>1.1, other</w:t>
            </w:r>
            <w:r>
              <w:rPr>
                <w:rFonts w:ascii="Times New Roman"/>
                <w:spacing w:val="-1"/>
                <w:sz w:val="24"/>
              </w:rPr>
              <w:t xml:space="preserve"> than</w:t>
            </w:r>
            <w:r>
              <w:rPr>
                <w:rFonts w:ascii="Times New Roman"/>
                <w:sz w:val="24"/>
              </w:rPr>
              <w:t xml:space="preserve"> those </w:t>
            </w:r>
            <w:r>
              <w:rPr>
                <w:rFonts w:ascii="Times New Roman"/>
                <w:spacing w:val="-1"/>
                <w:sz w:val="24"/>
              </w:rPr>
              <w:t>reported</w:t>
            </w:r>
            <w:r>
              <w:rPr>
                <w:rFonts w:ascii="Times New Roman"/>
                <w:spacing w:val="-2"/>
                <w:sz w:val="24"/>
              </w:rPr>
              <w:t xml:space="preserve"> </w:t>
            </w:r>
            <w:r>
              <w:rPr>
                <w:rFonts w:ascii="Times New Roman"/>
                <w:sz w:val="24"/>
              </w:rPr>
              <w:t>in the</w:t>
            </w:r>
            <w:r>
              <w:rPr>
                <w:rFonts w:ascii="Times New Roman"/>
                <w:spacing w:val="-1"/>
                <w:sz w:val="24"/>
              </w:rPr>
              <w:t xml:space="preserve"> </w:t>
            </w:r>
            <w:r>
              <w:rPr>
                <w:rFonts w:ascii="Times New Roman"/>
                <w:sz w:val="24"/>
              </w:rPr>
              <w:t xml:space="preserve">above </w:t>
            </w:r>
            <w:r>
              <w:rPr>
                <w:rFonts w:ascii="Times New Roman"/>
                <w:spacing w:val="-1"/>
                <w:sz w:val="24"/>
              </w:rPr>
              <w:t>subcategories.</w:t>
            </w:r>
          </w:p>
        </w:tc>
      </w:tr>
      <w:tr w:rsidR="003A5275" w:rsidRPr="00FE002E" w14:paraId="669868A2" w14:textId="77777777" w:rsidTr="00FE0FF1">
        <w:trPr>
          <w:trHeight w:val="304"/>
        </w:trPr>
        <w:tc>
          <w:tcPr>
            <w:tcW w:w="1418" w:type="dxa"/>
          </w:tcPr>
          <w:p w14:paraId="02CA1CDE"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060</w:t>
            </w:r>
          </w:p>
        </w:tc>
        <w:tc>
          <w:tcPr>
            <w:tcW w:w="7590" w:type="dxa"/>
          </w:tcPr>
          <w:p w14:paraId="1EC228C6" w14:textId="77777777" w:rsidR="003A5275" w:rsidRDefault="003A5275" w:rsidP="003A5275">
            <w:pPr>
              <w:pStyle w:val="TableParagraph"/>
              <w:spacing w:before="118"/>
              <w:ind w:left="102" w:right="101"/>
              <w:jc w:val="both"/>
              <w:rPr>
                <w:rFonts w:ascii="Times New Roman" w:eastAsia="Times New Roman" w:hAnsi="Times New Roman" w:cs="Times New Roman"/>
                <w:sz w:val="24"/>
                <w:szCs w:val="24"/>
              </w:rPr>
            </w:pPr>
            <w:r>
              <w:rPr>
                <w:rFonts w:ascii="Times New Roman"/>
                <w:b/>
                <w:sz w:val="24"/>
                <w:u w:val="thick" w:color="000000"/>
              </w:rPr>
              <w:t>1.2</w:t>
            </w:r>
            <w:r>
              <w:rPr>
                <w:rFonts w:ascii="Times New Roman"/>
                <w:b/>
                <w:spacing w:val="25"/>
                <w:sz w:val="24"/>
                <w:u w:val="thick" w:color="000000"/>
              </w:rPr>
              <w:t xml:space="preserve"> </w:t>
            </w:r>
            <w:r>
              <w:rPr>
                <w:rFonts w:ascii="Times New Roman"/>
                <w:b/>
                <w:spacing w:val="-1"/>
                <w:sz w:val="24"/>
                <w:u w:val="thick" w:color="000000"/>
              </w:rPr>
              <w:t>Liabilities</w:t>
            </w:r>
            <w:r>
              <w:rPr>
                <w:rFonts w:ascii="Times New Roman"/>
                <w:b/>
                <w:spacing w:val="25"/>
                <w:sz w:val="24"/>
                <w:u w:val="thick" w:color="000000"/>
              </w:rPr>
              <w:t xml:space="preserve"> </w:t>
            </w:r>
            <w:r>
              <w:rPr>
                <w:rFonts w:ascii="Times New Roman"/>
                <w:b/>
                <w:spacing w:val="-1"/>
                <w:sz w:val="24"/>
                <w:u w:val="thick" w:color="000000"/>
              </w:rPr>
              <w:t>resulting</w:t>
            </w:r>
            <w:r>
              <w:rPr>
                <w:rFonts w:ascii="Times New Roman"/>
                <w:b/>
                <w:spacing w:val="24"/>
                <w:sz w:val="24"/>
                <w:u w:val="thick" w:color="000000"/>
              </w:rPr>
              <w:t xml:space="preserve"> </w:t>
            </w:r>
            <w:r>
              <w:rPr>
                <w:rFonts w:ascii="Times New Roman"/>
                <w:b/>
                <w:sz w:val="24"/>
                <w:u w:val="thick" w:color="000000"/>
              </w:rPr>
              <w:t>from</w:t>
            </w:r>
            <w:r>
              <w:rPr>
                <w:rFonts w:ascii="Times New Roman"/>
                <w:b/>
                <w:spacing w:val="25"/>
                <w:sz w:val="24"/>
                <w:u w:val="thick" w:color="000000"/>
              </w:rPr>
              <w:t xml:space="preserve"> </w:t>
            </w:r>
            <w:r>
              <w:rPr>
                <w:rFonts w:ascii="Times New Roman"/>
                <w:b/>
                <w:spacing w:val="-1"/>
                <w:sz w:val="24"/>
                <w:u w:val="thick" w:color="000000"/>
              </w:rPr>
              <w:t>secured</w:t>
            </w:r>
            <w:r>
              <w:rPr>
                <w:rFonts w:ascii="Times New Roman"/>
                <w:b/>
                <w:spacing w:val="24"/>
                <w:sz w:val="24"/>
                <w:u w:val="thick" w:color="000000"/>
              </w:rPr>
              <w:t xml:space="preserve"> </w:t>
            </w:r>
            <w:r>
              <w:rPr>
                <w:rFonts w:ascii="Times New Roman"/>
                <w:b/>
                <w:spacing w:val="-1"/>
                <w:sz w:val="24"/>
                <w:u w:val="thick" w:color="000000"/>
              </w:rPr>
              <w:t>lending</w:t>
            </w:r>
            <w:r>
              <w:rPr>
                <w:rFonts w:ascii="Times New Roman"/>
                <w:b/>
                <w:spacing w:val="25"/>
                <w:sz w:val="24"/>
                <w:u w:val="thick" w:color="000000"/>
              </w:rPr>
              <w:t xml:space="preserve"> </w:t>
            </w:r>
            <w:r>
              <w:rPr>
                <w:rFonts w:ascii="Times New Roman"/>
                <w:b/>
                <w:spacing w:val="-1"/>
                <w:sz w:val="24"/>
                <w:u w:val="thick" w:color="000000"/>
              </w:rPr>
              <w:t>and</w:t>
            </w:r>
            <w:r>
              <w:rPr>
                <w:rFonts w:ascii="Times New Roman"/>
                <w:b/>
                <w:spacing w:val="25"/>
                <w:sz w:val="24"/>
                <w:u w:val="thick" w:color="000000"/>
              </w:rPr>
              <w:t xml:space="preserve"> </w:t>
            </w:r>
            <w:r>
              <w:rPr>
                <w:rFonts w:ascii="Times New Roman"/>
                <w:b/>
                <w:spacing w:val="-1"/>
                <w:sz w:val="24"/>
                <w:u w:val="thick" w:color="000000"/>
              </w:rPr>
              <w:t>capital</w:t>
            </w:r>
            <w:r>
              <w:rPr>
                <w:rFonts w:ascii="Times New Roman"/>
                <w:b/>
                <w:spacing w:val="24"/>
                <w:sz w:val="24"/>
                <w:u w:val="thick" w:color="000000"/>
              </w:rPr>
              <w:t xml:space="preserve"> </w:t>
            </w:r>
            <w:r>
              <w:rPr>
                <w:rFonts w:ascii="Times New Roman"/>
                <w:b/>
                <w:sz w:val="24"/>
                <w:u w:val="thick" w:color="000000"/>
              </w:rPr>
              <w:t>market</w:t>
            </w:r>
            <w:r>
              <w:rPr>
                <w:rFonts w:ascii="Times New Roman"/>
                <w:b/>
                <w:spacing w:val="25"/>
                <w:sz w:val="24"/>
                <w:u w:val="thick" w:color="000000"/>
              </w:rPr>
              <w:t xml:space="preserve"> </w:t>
            </w:r>
            <w:r>
              <w:rPr>
                <w:rFonts w:ascii="Times New Roman"/>
                <w:b/>
                <w:spacing w:val="-1"/>
                <w:sz w:val="24"/>
                <w:u w:val="thick" w:color="000000"/>
              </w:rPr>
              <w:t>driven</w:t>
            </w:r>
            <w:r>
              <w:rPr>
                <w:rFonts w:ascii="Times New Roman"/>
                <w:b/>
                <w:spacing w:val="67"/>
                <w:sz w:val="24"/>
              </w:rPr>
              <w:t xml:space="preserve"> </w:t>
            </w:r>
            <w:r>
              <w:rPr>
                <w:rFonts w:ascii="Times New Roman"/>
                <w:b/>
                <w:spacing w:val="-1"/>
                <w:sz w:val="24"/>
                <w:u w:val="thick" w:color="000000"/>
              </w:rPr>
              <w:t>transactions,</w:t>
            </w:r>
            <w:r>
              <w:rPr>
                <w:rFonts w:ascii="Times New Roman"/>
                <w:b/>
                <w:sz w:val="24"/>
                <w:u w:val="thick" w:color="000000"/>
              </w:rPr>
              <w:t xml:space="preserve"> </w:t>
            </w:r>
            <w:r>
              <w:rPr>
                <w:rFonts w:ascii="Times New Roman"/>
                <w:b/>
                <w:spacing w:val="-1"/>
                <w:sz w:val="24"/>
                <w:u w:val="thick" w:color="000000"/>
              </w:rPr>
              <w:t>collateralised by:</w:t>
            </w:r>
          </w:p>
          <w:p w14:paraId="19A30048" w14:textId="77777777" w:rsidR="003A5275" w:rsidRDefault="003A5275" w:rsidP="003A5275">
            <w:pPr>
              <w:pStyle w:val="TableParagraph"/>
              <w:spacing w:before="117"/>
              <w:ind w:left="102" w:right="98"/>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36"/>
                <w:sz w:val="24"/>
              </w:rPr>
              <w:t xml:space="preserve"> </w:t>
            </w:r>
            <w:r>
              <w:rPr>
                <w:rFonts w:ascii="Times New Roman"/>
                <w:spacing w:val="-1"/>
                <w:sz w:val="24"/>
              </w:rPr>
              <w:t>amount</w:t>
            </w:r>
            <w:r>
              <w:rPr>
                <w:rFonts w:ascii="Times New Roman"/>
                <w:spacing w:val="36"/>
                <w:sz w:val="24"/>
              </w:rPr>
              <w:t xml:space="preserve"> </w:t>
            </w:r>
            <w:r>
              <w:rPr>
                <w:rFonts w:ascii="Times New Roman"/>
                <w:sz w:val="24"/>
              </w:rPr>
              <w:t>of</w:t>
            </w:r>
            <w:r>
              <w:rPr>
                <w:rFonts w:ascii="Times New Roman"/>
                <w:spacing w:val="35"/>
                <w:sz w:val="24"/>
              </w:rPr>
              <w:t xml:space="preserve"> </w:t>
            </w:r>
            <w:r>
              <w:rPr>
                <w:rFonts w:ascii="Times New Roman"/>
                <w:sz w:val="24"/>
              </w:rPr>
              <w:t>all</w:t>
            </w:r>
            <w:r>
              <w:rPr>
                <w:rFonts w:ascii="Times New Roman"/>
                <w:spacing w:val="36"/>
                <w:sz w:val="24"/>
              </w:rPr>
              <w:t xml:space="preserve"> </w:t>
            </w:r>
            <w:r>
              <w:rPr>
                <w:rFonts w:ascii="Times New Roman"/>
                <w:spacing w:val="-1"/>
                <w:sz w:val="24"/>
              </w:rPr>
              <w:t>cash</w:t>
            </w:r>
            <w:r>
              <w:rPr>
                <w:rFonts w:ascii="Times New Roman"/>
                <w:spacing w:val="36"/>
                <w:sz w:val="24"/>
              </w:rPr>
              <w:t xml:space="preserve"> </w:t>
            </w:r>
            <w:r>
              <w:rPr>
                <w:rFonts w:ascii="Times New Roman"/>
                <w:spacing w:val="-1"/>
                <w:sz w:val="24"/>
              </w:rPr>
              <w:t>outflows</w:t>
            </w:r>
            <w:r>
              <w:rPr>
                <w:rFonts w:ascii="Times New Roman"/>
                <w:spacing w:val="36"/>
                <w:sz w:val="24"/>
              </w:rPr>
              <w:t xml:space="preserve"> </w:t>
            </w:r>
            <w:r>
              <w:rPr>
                <w:rFonts w:ascii="Times New Roman"/>
                <w:spacing w:val="-1"/>
                <w:sz w:val="24"/>
              </w:rPr>
              <w:t>arising</w:t>
            </w:r>
            <w:r>
              <w:rPr>
                <w:rFonts w:ascii="Times New Roman"/>
                <w:spacing w:val="36"/>
                <w:sz w:val="24"/>
              </w:rPr>
              <w:t xml:space="preserve"> </w:t>
            </w:r>
            <w:r>
              <w:rPr>
                <w:rFonts w:ascii="Times New Roman"/>
                <w:spacing w:val="-1"/>
                <w:sz w:val="24"/>
              </w:rPr>
              <w:t>from</w:t>
            </w:r>
            <w:r>
              <w:rPr>
                <w:rFonts w:ascii="Times New Roman"/>
                <w:spacing w:val="35"/>
                <w:sz w:val="24"/>
              </w:rPr>
              <w:t xml:space="preserve"> </w:t>
            </w:r>
            <w:r>
              <w:rPr>
                <w:rFonts w:ascii="Times New Roman"/>
                <w:sz w:val="24"/>
              </w:rPr>
              <w:t>secured</w:t>
            </w:r>
            <w:r>
              <w:rPr>
                <w:rFonts w:ascii="Times New Roman"/>
                <w:spacing w:val="36"/>
                <w:sz w:val="24"/>
              </w:rPr>
              <w:t xml:space="preserve"> </w:t>
            </w:r>
            <w:r>
              <w:rPr>
                <w:rFonts w:ascii="Times New Roman"/>
                <w:spacing w:val="-1"/>
                <w:sz w:val="24"/>
              </w:rPr>
              <w:t>lending</w:t>
            </w:r>
            <w:r>
              <w:rPr>
                <w:rFonts w:ascii="Times New Roman"/>
                <w:spacing w:val="36"/>
                <w:sz w:val="24"/>
              </w:rPr>
              <w:t xml:space="preserve"> </w:t>
            </w:r>
            <w:r>
              <w:rPr>
                <w:rFonts w:ascii="Times New Roman"/>
                <w:sz w:val="24"/>
              </w:rPr>
              <w:t>and</w:t>
            </w:r>
            <w:r>
              <w:rPr>
                <w:rFonts w:ascii="Times New Roman"/>
                <w:spacing w:val="36"/>
                <w:sz w:val="24"/>
              </w:rPr>
              <w:t xml:space="preserve"> </w:t>
            </w:r>
            <w:r>
              <w:rPr>
                <w:rFonts w:ascii="Times New Roman"/>
                <w:spacing w:val="-1"/>
                <w:sz w:val="24"/>
              </w:rPr>
              <w:t>capital</w:t>
            </w:r>
            <w:r>
              <w:rPr>
                <w:rFonts w:ascii="Times New Roman"/>
                <w:spacing w:val="73"/>
                <w:sz w:val="24"/>
              </w:rPr>
              <w:t xml:space="preserve"> </w:t>
            </w:r>
            <w:r>
              <w:rPr>
                <w:rFonts w:ascii="Times New Roman"/>
                <w:spacing w:val="-1"/>
                <w:sz w:val="24"/>
              </w:rPr>
              <w:t>market</w:t>
            </w:r>
            <w:r>
              <w:rPr>
                <w:rFonts w:ascii="Times New Roman"/>
                <w:sz w:val="24"/>
              </w:rPr>
              <w:t xml:space="preserve"> </w:t>
            </w:r>
            <w:r>
              <w:rPr>
                <w:rFonts w:ascii="Times New Roman"/>
                <w:spacing w:val="-1"/>
                <w:sz w:val="24"/>
              </w:rPr>
              <w:t>driven</w:t>
            </w:r>
            <w:r>
              <w:rPr>
                <w:rFonts w:ascii="Times New Roman"/>
                <w:sz w:val="24"/>
              </w:rPr>
              <w:t xml:space="preserve"> </w:t>
            </w:r>
            <w:r>
              <w:rPr>
                <w:rFonts w:ascii="Times New Roman"/>
                <w:spacing w:val="-1"/>
                <w:sz w:val="24"/>
              </w:rPr>
              <w:t>transactions</w:t>
            </w:r>
            <w:r>
              <w:rPr>
                <w:rFonts w:ascii="Times New Roman"/>
                <w:sz w:val="24"/>
              </w:rPr>
              <w:t xml:space="preserve"> as </w:t>
            </w:r>
            <w:r>
              <w:rPr>
                <w:rFonts w:ascii="Times New Roman"/>
                <w:spacing w:val="-1"/>
                <w:sz w:val="24"/>
              </w:rPr>
              <w:t>defined</w:t>
            </w:r>
            <w:r>
              <w:rPr>
                <w:rFonts w:ascii="Times New Roman"/>
                <w:sz w:val="24"/>
              </w:rPr>
              <w:t xml:space="preserve"> in </w:t>
            </w:r>
            <w:r>
              <w:rPr>
                <w:rFonts w:ascii="Times New Roman"/>
                <w:spacing w:val="-1"/>
                <w:sz w:val="24"/>
              </w:rPr>
              <w:t xml:space="preserve">Article </w:t>
            </w:r>
            <w:r>
              <w:rPr>
                <w:rFonts w:ascii="Times New Roman"/>
                <w:sz w:val="24"/>
              </w:rPr>
              <w:t>192 of</w:t>
            </w:r>
            <w:r>
              <w:rPr>
                <w:rFonts w:ascii="Times New Roman"/>
                <w:spacing w:val="-1"/>
                <w:sz w:val="24"/>
              </w:rPr>
              <w:t xml:space="preserve"> Regulation</w:t>
            </w:r>
            <w:r>
              <w:rPr>
                <w:rFonts w:ascii="Times New Roman"/>
                <w:sz w:val="24"/>
              </w:rPr>
              <w:t xml:space="preserve"> (EU) No </w:t>
            </w:r>
            <w:r>
              <w:rPr>
                <w:rFonts w:ascii="Times New Roman"/>
                <w:spacing w:val="-1"/>
                <w:sz w:val="24"/>
              </w:rPr>
              <w:t>575/2013.</w:t>
            </w:r>
          </w:p>
          <w:p w14:paraId="1D4E7983" w14:textId="77777777" w:rsidR="003A5275" w:rsidRDefault="003A5275" w:rsidP="003A5275">
            <w:pPr>
              <w:pStyle w:val="TableParagraph"/>
              <w:spacing w:before="120"/>
              <w:ind w:left="102" w:right="98"/>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Note:</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Only</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cash</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shall be</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here,</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securities</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relating</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secured</w:t>
            </w:r>
            <w:r>
              <w:rPr>
                <w:rFonts w:ascii="Times New Roman" w:eastAsia="Times New Roman" w:hAnsi="Times New Roman" w:cs="Times New Roman"/>
                <w:spacing w:val="75"/>
                <w:sz w:val="24"/>
                <w:szCs w:val="24"/>
              </w:rPr>
              <w:t xml:space="preserve"> </w:t>
            </w:r>
            <w:r>
              <w:rPr>
                <w:rFonts w:ascii="Times New Roman" w:eastAsia="Times New Roman" w:hAnsi="Times New Roman" w:cs="Times New Roman"/>
                <w:sz w:val="24"/>
                <w:szCs w:val="24"/>
              </w:rPr>
              <w:t>lending</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capital</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market</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driven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transactions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be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5"/>
                <w:sz w:val="24"/>
                <w:szCs w:val="24"/>
              </w:rPr>
              <w:t xml:space="preserve"> </w:t>
            </w:r>
            <w:r>
              <w:rPr>
                <w:rFonts w:ascii="Times New Roman" w:eastAsia="Times New Roman" w:hAnsi="Times New Roman" w:cs="Times New Roman"/>
                <w:spacing w:val="-1"/>
                <w:sz w:val="24"/>
                <w:szCs w:val="24"/>
              </w:rPr>
              <w:t>‘counterbalancing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capacity’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section.</w:t>
            </w:r>
          </w:p>
        </w:tc>
      </w:tr>
      <w:tr w:rsidR="003A5275" w:rsidRPr="00FE002E" w14:paraId="58523919" w14:textId="77777777" w:rsidTr="00FE0FF1">
        <w:trPr>
          <w:trHeight w:val="304"/>
        </w:trPr>
        <w:tc>
          <w:tcPr>
            <w:tcW w:w="1418" w:type="dxa"/>
          </w:tcPr>
          <w:p w14:paraId="288C0E77"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070</w:t>
            </w:r>
          </w:p>
        </w:tc>
        <w:tc>
          <w:tcPr>
            <w:tcW w:w="7590" w:type="dxa"/>
          </w:tcPr>
          <w:p w14:paraId="2013A321" w14:textId="77777777" w:rsidR="003A5275" w:rsidRDefault="003A5275" w:rsidP="003A5275">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2C65EFCC" w14:textId="1D1473B7"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pacing w:val="32"/>
                <w:sz w:val="24"/>
              </w:rPr>
              <w:t xml:space="preserve"> </w:t>
            </w:r>
            <w:r>
              <w:rPr>
                <w:rFonts w:ascii="Times New Roman"/>
                <w:spacing w:val="-1"/>
                <w:sz w:val="24"/>
              </w:rPr>
              <w:t>assets</w:t>
            </w:r>
            <w:r>
              <w:rPr>
                <w:rFonts w:ascii="Times New Roman"/>
                <w:spacing w:val="32"/>
                <w:sz w:val="24"/>
              </w:rPr>
              <w:t xml:space="preserve"> </w:t>
            </w:r>
            <w:r>
              <w:rPr>
                <w:rFonts w:ascii="Times New Roman"/>
                <w:spacing w:val="-1"/>
                <w:sz w:val="24"/>
              </w:rPr>
              <w:t>that</w:t>
            </w:r>
            <w:r>
              <w:rPr>
                <w:rFonts w:ascii="Times New Roman"/>
                <w:spacing w:val="32"/>
                <w:sz w:val="24"/>
              </w:rPr>
              <w:t xml:space="preserve"> </w:t>
            </w:r>
            <w:r>
              <w:rPr>
                <w:rFonts w:ascii="Times New Roman"/>
                <w:spacing w:val="-1"/>
                <w:sz w:val="24"/>
              </w:rPr>
              <w:t>would</w:t>
            </w:r>
            <w:r>
              <w:rPr>
                <w:rFonts w:ascii="Times New Roman"/>
                <w:spacing w:val="32"/>
                <w:sz w:val="24"/>
              </w:rPr>
              <w:t xml:space="preserve"> </w:t>
            </w:r>
            <w:r>
              <w:rPr>
                <w:rFonts w:ascii="Times New Roman"/>
                <w:spacing w:val="-1"/>
                <w:sz w:val="24"/>
              </w:rPr>
              <w:t>meet</w:t>
            </w:r>
            <w:r>
              <w:rPr>
                <w:rFonts w:ascii="Times New Roman"/>
                <w:spacing w:val="32"/>
                <w:sz w:val="24"/>
              </w:rPr>
              <w:t xml:space="preserve"> </w:t>
            </w:r>
            <w:r>
              <w:rPr>
                <w:rFonts w:ascii="Times New Roman"/>
                <w:sz w:val="24"/>
              </w:rPr>
              <w:t>the</w:t>
            </w:r>
            <w:r>
              <w:rPr>
                <w:rFonts w:ascii="Times New Roman"/>
                <w:spacing w:val="31"/>
                <w:sz w:val="24"/>
              </w:rPr>
              <w:t xml:space="preserve"> </w:t>
            </w:r>
            <w:r>
              <w:rPr>
                <w:rFonts w:ascii="Times New Roman"/>
                <w:spacing w:val="-1"/>
                <w:sz w:val="24"/>
              </w:rPr>
              <w:t>requirements</w:t>
            </w:r>
            <w:r>
              <w:rPr>
                <w:rFonts w:ascii="Times New Roman"/>
                <w:spacing w:val="32"/>
                <w:sz w:val="24"/>
              </w:rPr>
              <w:t xml:space="preserve"> </w:t>
            </w:r>
            <w:r>
              <w:rPr>
                <w:rFonts w:ascii="Times New Roman"/>
                <w:sz w:val="24"/>
              </w:rPr>
              <w:t>of</w:t>
            </w:r>
            <w:r>
              <w:rPr>
                <w:rFonts w:ascii="Times New Roman"/>
                <w:spacing w:val="31"/>
                <w:sz w:val="24"/>
              </w:rPr>
              <w:t xml:space="preserve"> </w:t>
            </w:r>
            <w:r>
              <w:rPr>
                <w:rFonts w:ascii="Times New Roman"/>
                <w:spacing w:val="-1"/>
                <w:sz w:val="24"/>
              </w:rPr>
              <w:t>Articles</w:t>
            </w:r>
            <w:r>
              <w:rPr>
                <w:rFonts w:ascii="Times New Roman"/>
                <w:spacing w:val="32"/>
                <w:sz w:val="24"/>
              </w:rPr>
              <w:t xml:space="preserve"> </w:t>
            </w:r>
            <w:r>
              <w:rPr>
                <w:rFonts w:ascii="Times New Roman"/>
                <w:sz w:val="24"/>
              </w:rPr>
              <w:t>7,</w:t>
            </w:r>
            <w:r>
              <w:rPr>
                <w:rFonts w:ascii="Times New Roman"/>
                <w:spacing w:val="32"/>
                <w:sz w:val="24"/>
              </w:rPr>
              <w:t xml:space="preserve"> </w:t>
            </w:r>
            <w:r>
              <w:rPr>
                <w:rFonts w:ascii="Times New Roman"/>
                <w:sz w:val="24"/>
              </w:rPr>
              <w:t>8</w:t>
            </w:r>
            <w:r>
              <w:rPr>
                <w:rFonts w:ascii="Times New Roman"/>
                <w:spacing w:val="32"/>
                <w:sz w:val="24"/>
              </w:rPr>
              <w:t xml:space="preserve"> </w:t>
            </w:r>
            <w:r>
              <w:rPr>
                <w:rFonts w:ascii="Times New Roman"/>
                <w:sz w:val="24"/>
              </w:rPr>
              <w:t>and</w:t>
            </w:r>
            <w:r>
              <w:rPr>
                <w:rFonts w:ascii="Times New Roman"/>
                <w:spacing w:val="31"/>
                <w:sz w:val="24"/>
              </w:rPr>
              <w:t xml:space="preserve"> </w:t>
            </w:r>
            <w:r>
              <w:rPr>
                <w:rFonts w:ascii="Times New Roman"/>
                <w:sz w:val="24"/>
              </w:rPr>
              <w:t>10</w:t>
            </w:r>
            <w:r>
              <w:rPr>
                <w:rFonts w:ascii="Times New Roman"/>
                <w:spacing w:val="32"/>
                <w:sz w:val="24"/>
              </w:rPr>
              <w:t xml:space="preserve"> </w:t>
            </w:r>
            <w:r>
              <w:rPr>
                <w:rFonts w:ascii="Times New Roman"/>
                <w:sz w:val="24"/>
              </w:rPr>
              <w:t>of</w:t>
            </w:r>
            <w:r>
              <w:rPr>
                <w:rFonts w:ascii="Times New Roman"/>
                <w:spacing w:val="63"/>
                <w:sz w:val="24"/>
              </w:rPr>
              <w:t xml:space="preserve"> </w:t>
            </w:r>
            <w:r>
              <w:rPr>
                <w:rFonts w:ascii="Times New Roman"/>
                <w:spacing w:val="-1"/>
                <w:sz w:val="24"/>
              </w:rPr>
              <w:t>Regulation</w:t>
            </w:r>
            <w:r>
              <w:rPr>
                <w:rFonts w:ascii="Times New Roman"/>
                <w:spacing w:val="36"/>
                <w:sz w:val="24"/>
              </w:rPr>
              <w:t xml:space="preserve"> </w:t>
            </w:r>
            <w:r>
              <w:rPr>
                <w:rFonts w:ascii="Times New Roman"/>
                <w:spacing w:val="-1"/>
                <w:sz w:val="24"/>
              </w:rPr>
              <w:t>(EU)</w:t>
            </w:r>
            <w:r>
              <w:rPr>
                <w:rFonts w:ascii="Times New Roman"/>
                <w:spacing w:val="38"/>
                <w:sz w:val="24"/>
              </w:rPr>
              <w:t xml:space="preserve"> </w:t>
            </w:r>
            <w:r>
              <w:rPr>
                <w:rFonts w:ascii="Times New Roman"/>
                <w:spacing w:val="-1"/>
                <w:sz w:val="24"/>
              </w:rPr>
              <w:t>2015/61</w:t>
            </w:r>
            <w:r>
              <w:rPr>
                <w:rFonts w:ascii="Times New Roman"/>
                <w:spacing w:val="38"/>
                <w:sz w:val="24"/>
              </w:rPr>
              <w:t xml:space="preserve"> </w:t>
            </w:r>
            <w:r>
              <w:rPr>
                <w:rFonts w:ascii="Times New Roman"/>
                <w:sz w:val="24"/>
              </w:rPr>
              <w:t>if</w:t>
            </w:r>
            <w:r>
              <w:rPr>
                <w:rFonts w:ascii="Times New Roman"/>
                <w:spacing w:val="36"/>
                <w:sz w:val="24"/>
              </w:rPr>
              <w:t xml:space="preserve"> </w:t>
            </w:r>
            <w:r>
              <w:rPr>
                <w:rFonts w:ascii="Times New Roman"/>
                <w:spacing w:val="-1"/>
                <w:sz w:val="24"/>
              </w:rPr>
              <w:t>they</w:t>
            </w:r>
            <w:r>
              <w:rPr>
                <w:rFonts w:ascii="Times New Roman"/>
                <w:spacing w:val="38"/>
                <w:sz w:val="24"/>
              </w:rPr>
              <w:t xml:space="preserve"> </w:t>
            </w:r>
            <w:r>
              <w:rPr>
                <w:rFonts w:ascii="Times New Roman"/>
                <w:spacing w:val="-1"/>
                <w:sz w:val="24"/>
              </w:rPr>
              <w:t>were</w:t>
            </w:r>
            <w:r>
              <w:rPr>
                <w:rFonts w:ascii="Times New Roman"/>
                <w:spacing w:val="36"/>
                <w:sz w:val="24"/>
              </w:rPr>
              <w:t xml:space="preserve"> </w:t>
            </w:r>
            <w:r>
              <w:rPr>
                <w:rFonts w:ascii="Times New Roman"/>
                <w:sz w:val="24"/>
              </w:rPr>
              <w:t>not</w:t>
            </w:r>
            <w:r>
              <w:rPr>
                <w:rFonts w:ascii="Times New Roman"/>
                <w:spacing w:val="38"/>
                <w:sz w:val="24"/>
              </w:rPr>
              <w:t xml:space="preserve"> </w:t>
            </w:r>
            <w:r>
              <w:rPr>
                <w:rFonts w:ascii="Times New Roman"/>
                <w:spacing w:val="-1"/>
                <w:sz w:val="24"/>
              </w:rPr>
              <w:t>securing</w:t>
            </w:r>
            <w:r>
              <w:rPr>
                <w:rFonts w:ascii="Times New Roman"/>
                <w:spacing w:val="38"/>
                <w:sz w:val="24"/>
              </w:rPr>
              <w:t xml:space="preserve"> </w:t>
            </w:r>
            <w:r>
              <w:rPr>
                <w:rFonts w:ascii="Times New Roman"/>
                <w:sz w:val="24"/>
              </w:rPr>
              <w:t>the</w:t>
            </w:r>
            <w:r>
              <w:rPr>
                <w:rFonts w:ascii="Times New Roman"/>
                <w:spacing w:val="37"/>
                <w:sz w:val="24"/>
              </w:rPr>
              <w:t xml:space="preserve"> </w:t>
            </w:r>
            <w:r>
              <w:rPr>
                <w:rFonts w:ascii="Times New Roman"/>
                <w:spacing w:val="-1"/>
                <w:sz w:val="24"/>
              </w:rPr>
              <w:t>particular</w:t>
            </w:r>
            <w:r>
              <w:rPr>
                <w:rFonts w:ascii="Times New Roman"/>
                <w:spacing w:val="73"/>
                <w:sz w:val="24"/>
              </w:rPr>
              <w:t xml:space="preserve"> </w:t>
            </w:r>
            <w:r>
              <w:rPr>
                <w:rFonts w:ascii="Times New Roman"/>
                <w:spacing w:val="-1"/>
                <w:sz w:val="24"/>
              </w:rPr>
              <w:t>transaction.</w:t>
            </w:r>
          </w:p>
          <w:p w14:paraId="5DAD3189" w14:textId="2CCC2335" w:rsidR="003A5275" w:rsidRDefault="003A5275" w:rsidP="003A5275">
            <w:pPr>
              <w:pStyle w:val="TableParagraph"/>
              <w:spacing w:before="119"/>
              <w:ind w:left="102" w:right="99"/>
              <w:jc w:val="both"/>
              <w:rPr>
                <w:rFonts w:ascii="Times New Roman" w:eastAsia="Times New Roman" w:hAnsi="Times New Roman" w:cs="Times New Roman"/>
                <w:sz w:val="24"/>
                <w:szCs w:val="24"/>
              </w:rPr>
            </w:pPr>
            <w:r>
              <w:rPr>
                <w:rFonts w:ascii="Times New Roman"/>
                <w:spacing w:val="-1"/>
                <w:sz w:val="24"/>
              </w:rPr>
              <w:lastRenderedPageBreak/>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Regulation</w:t>
            </w:r>
            <w:r>
              <w:rPr>
                <w:rFonts w:ascii="Times New Roman"/>
                <w:spacing w:val="49"/>
                <w:sz w:val="24"/>
              </w:rPr>
              <w:t xml:space="preserve"> </w:t>
            </w:r>
            <w:r>
              <w:rPr>
                <w:rFonts w:ascii="Times New Roman"/>
                <w:spacing w:val="-1"/>
                <w:sz w:val="24"/>
              </w:rPr>
              <w:t>(EU)</w:t>
            </w:r>
            <w:r>
              <w:rPr>
                <w:rFonts w:ascii="Times New Roman"/>
                <w:spacing w:val="49"/>
                <w:sz w:val="24"/>
              </w:rPr>
              <w:t xml:space="preserve"> </w:t>
            </w:r>
            <w:r>
              <w:rPr>
                <w:rFonts w:ascii="Times New Roman"/>
                <w:sz w:val="24"/>
              </w:rPr>
              <w:t>2015/61</w:t>
            </w:r>
            <w:r>
              <w:rPr>
                <w:rFonts w:ascii="Times New Roman"/>
                <w:spacing w:val="26"/>
                <w:sz w:val="24"/>
              </w:rPr>
              <w:t xml:space="preserve"> </w:t>
            </w:r>
            <w:r>
              <w:rPr>
                <w:rFonts w:ascii="Times New Roman"/>
                <w:spacing w:val="-1"/>
                <w:sz w:val="24"/>
              </w:rPr>
              <w:t>that</w:t>
            </w:r>
            <w:r>
              <w:rPr>
                <w:rFonts w:ascii="Times New Roman"/>
                <w:spacing w:val="26"/>
                <w:sz w:val="24"/>
              </w:rPr>
              <w:t xml:space="preserve"> </w:t>
            </w:r>
            <w:r>
              <w:rPr>
                <w:rFonts w:ascii="Times New Roman"/>
                <w:spacing w:val="-1"/>
                <w:sz w:val="24"/>
              </w:rPr>
              <w:t>qualify</w:t>
            </w:r>
            <w:r>
              <w:rPr>
                <w:rFonts w:ascii="Times New Roman"/>
                <w:spacing w:val="26"/>
                <w:sz w:val="24"/>
              </w:rPr>
              <w:t xml:space="preserve"> </w:t>
            </w:r>
            <w:r>
              <w:rPr>
                <w:rFonts w:ascii="Times New Roman"/>
                <w:spacing w:val="-1"/>
                <w:sz w:val="24"/>
              </w:rPr>
              <w:t>as</w:t>
            </w:r>
            <w:r>
              <w:rPr>
                <w:rFonts w:ascii="Times New Roman"/>
                <w:spacing w:val="26"/>
                <w:sz w:val="24"/>
              </w:rPr>
              <w:t xml:space="preserve"> </w:t>
            </w:r>
            <w:r>
              <w:rPr>
                <w:rFonts w:ascii="Times New Roman"/>
                <w:spacing w:val="-1"/>
                <w:sz w:val="24"/>
              </w:rPr>
              <w:t>Level</w:t>
            </w:r>
            <w:r>
              <w:rPr>
                <w:rFonts w:ascii="Times New Roman"/>
                <w:spacing w:val="25"/>
                <w:sz w:val="24"/>
              </w:rPr>
              <w:t xml:space="preserve"> </w:t>
            </w:r>
            <w:r>
              <w:rPr>
                <w:rFonts w:ascii="Times New Roman"/>
                <w:sz w:val="24"/>
              </w:rPr>
              <w:t>1</w:t>
            </w:r>
            <w:r>
              <w:rPr>
                <w:rFonts w:ascii="Times New Roman"/>
                <w:spacing w:val="25"/>
                <w:sz w:val="24"/>
              </w:rPr>
              <w:t xml:space="preserve"> </w:t>
            </w:r>
            <w:r>
              <w:rPr>
                <w:rFonts w:ascii="Times New Roman"/>
                <w:sz w:val="24"/>
              </w:rPr>
              <w:t>assets</w:t>
            </w:r>
            <w:r>
              <w:rPr>
                <w:rFonts w:ascii="Times New Roman"/>
                <w:spacing w:val="25"/>
                <w:sz w:val="24"/>
              </w:rPr>
              <w:t xml:space="preserve"> </w:t>
            </w:r>
            <w:r>
              <w:rPr>
                <w:rFonts w:ascii="Times New Roman"/>
                <w:spacing w:val="-1"/>
                <w:sz w:val="24"/>
              </w:rPr>
              <w:t>shall</w:t>
            </w:r>
            <w:r>
              <w:rPr>
                <w:rFonts w:ascii="Times New Roman"/>
                <w:spacing w:val="25"/>
                <w:sz w:val="24"/>
              </w:rPr>
              <w:t xml:space="preserve"> </w:t>
            </w:r>
            <w:r>
              <w:rPr>
                <w:rFonts w:ascii="Times New Roman"/>
                <w:sz w:val="24"/>
              </w:rPr>
              <w:t>be</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the</w:t>
            </w:r>
            <w:r>
              <w:rPr>
                <w:rFonts w:ascii="Times New Roman"/>
                <w:spacing w:val="26"/>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3A5275" w:rsidRPr="00FE002E" w14:paraId="5DA04254" w14:textId="77777777" w:rsidTr="00FE0FF1">
        <w:trPr>
          <w:trHeight w:val="304"/>
        </w:trPr>
        <w:tc>
          <w:tcPr>
            <w:tcW w:w="1418" w:type="dxa"/>
          </w:tcPr>
          <w:p w14:paraId="7BAA3A0C"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lastRenderedPageBreak/>
              <w:t>080</w:t>
            </w:r>
          </w:p>
        </w:tc>
        <w:tc>
          <w:tcPr>
            <w:tcW w:w="7590" w:type="dxa"/>
          </w:tcPr>
          <w:p w14:paraId="4C81E109" w14:textId="77777777" w:rsidR="003A5275" w:rsidRDefault="003A5275" w:rsidP="003A5275">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excluding</w:t>
            </w:r>
            <w:r>
              <w:rPr>
                <w:rFonts w:ascii="Times New Roman"/>
                <w:b/>
                <w:sz w:val="24"/>
                <w:u w:val="thick" w:color="000000"/>
              </w:rPr>
              <w:t xml:space="preserve"> covered</w:t>
            </w:r>
            <w:r>
              <w:rPr>
                <w:rFonts w:ascii="Times New Roman"/>
                <w:b/>
                <w:spacing w:val="-1"/>
                <w:sz w:val="24"/>
                <w:u w:val="thick" w:color="000000"/>
              </w:rPr>
              <w:t xml:space="preserve"> bonds</w:t>
            </w:r>
          </w:p>
          <w:p w14:paraId="2DA2E7B8" w14:textId="77777777" w:rsidR="003A5275" w:rsidRDefault="003A5275" w:rsidP="003A5275">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1.2.1</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1"/>
                <w:sz w:val="24"/>
              </w:rPr>
              <w:t xml:space="preserve"> that</w:t>
            </w:r>
            <w:r>
              <w:rPr>
                <w:rFonts w:ascii="Times New Roman"/>
                <w:sz w:val="24"/>
              </w:rPr>
              <w:t xml:space="preserve"> </w:t>
            </w:r>
            <w:r>
              <w:rPr>
                <w:rFonts w:ascii="Times New Roman"/>
                <w:spacing w:val="-1"/>
                <w:sz w:val="24"/>
              </w:rPr>
              <w:t>are</w:t>
            </w:r>
            <w:r>
              <w:rPr>
                <w:rFonts w:ascii="Times New Roman"/>
                <w:sz w:val="24"/>
              </w:rPr>
              <w:t xml:space="preserve"> not </w:t>
            </w:r>
            <w:r>
              <w:rPr>
                <w:rFonts w:ascii="Times New Roman"/>
                <w:spacing w:val="-1"/>
                <w:sz w:val="24"/>
              </w:rPr>
              <w:t>covered</w:t>
            </w:r>
            <w:r>
              <w:rPr>
                <w:rFonts w:ascii="Times New Roman"/>
                <w:sz w:val="24"/>
              </w:rPr>
              <w:t xml:space="preserve"> bonds.</w:t>
            </w:r>
          </w:p>
        </w:tc>
      </w:tr>
      <w:tr w:rsidR="003A5275" w:rsidRPr="00FE002E" w14:paraId="394B29AE" w14:textId="77777777" w:rsidTr="00FE0FF1">
        <w:trPr>
          <w:trHeight w:val="304"/>
        </w:trPr>
        <w:tc>
          <w:tcPr>
            <w:tcW w:w="1418" w:type="dxa"/>
          </w:tcPr>
          <w:p w14:paraId="4BA2B570"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090</w:t>
            </w:r>
          </w:p>
        </w:tc>
        <w:tc>
          <w:tcPr>
            <w:tcW w:w="7590" w:type="dxa"/>
          </w:tcPr>
          <w:p w14:paraId="3C17603B" w14:textId="77777777" w:rsidR="003A5275" w:rsidRDefault="003A5275" w:rsidP="003A5275">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1.2.1.1.1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p>
          <w:p w14:paraId="67D38967" w14:textId="77777777" w:rsidR="003A5275" w:rsidRDefault="003A5275" w:rsidP="003A5275">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2"/>
                <w:sz w:val="24"/>
              </w:rPr>
              <w:t xml:space="preserve"> </w:t>
            </w:r>
            <w:r>
              <w:rPr>
                <w:rFonts w:ascii="Times New Roman"/>
                <w:sz w:val="24"/>
              </w:rPr>
              <w:t>of</w:t>
            </w:r>
            <w:r>
              <w:rPr>
                <w:rFonts w:ascii="Times New Roman"/>
                <w:spacing w:val="20"/>
                <w:sz w:val="24"/>
              </w:rPr>
              <w:t xml:space="preserve"> </w:t>
            </w:r>
            <w:r>
              <w:rPr>
                <w:rFonts w:ascii="Times New Roman"/>
                <w:sz w:val="24"/>
              </w:rPr>
              <w:t>cash</w:t>
            </w:r>
            <w:r>
              <w:rPr>
                <w:rFonts w:ascii="Times New Roman"/>
                <w:spacing w:val="21"/>
                <w:sz w:val="24"/>
              </w:rPr>
              <w:t xml:space="preserve"> </w:t>
            </w:r>
            <w:r>
              <w:rPr>
                <w:rFonts w:ascii="Times New Roman"/>
                <w:spacing w:val="-1"/>
                <w:sz w:val="24"/>
              </w:rPr>
              <w:t>outflows</w:t>
            </w:r>
            <w:r>
              <w:rPr>
                <w:rFonts w:ascii="Times New Roman"/>
                <w:spacing w:val="21"/>
                <w:sz w:val="24"/>
              </w:rPr>
              <w:t xml:space="preserve"> </w:t>
            </w:r>
            <w:r>
              <w:rPr>
                <w:rFonts w:ascii="Times New Roman"/>
                <w:spacing w:val="-1"/>
                <w:sz w:val="24"/>
              </w:rPr>
              <w:t>reported</w:t>
            </w:r>
            <w:r>
              <w:rPr>
                <w:rFonts w:ascii="Times New Roman"/>
                <w:spacing w:val="21"/>
                <w:sz w:val="24"/>
              </w:rPr>
              <w:t xml:space="preserve"> </w:t>
            </w:r>
            <w:r>
              <w:rPr>
                <w:rFonts w:ascii="Times New Roman"/>
                <w:sz w:val="24"/>
              </w:rPr>
              <w:t>in</w:t>
            </w:r>
            <w:r>
              <w:rPr>
                <w:rFonts w:ascii="Times New Roman"/>
                <w:spacing w:val="20"/>
                <w:sz w:val="24"/>
              </w:rPr>
              <w:t xml:space="preserve"> </w:t>
            </w:r>
            <w:r>
              <w:rPr>
                <w:rFonts w:ascii="Times New Roman"/>
                <w:spacing w:val="-1"/>
                <w:sz w:val="24"/>
              </w:rPr>
              <w:t>item</w:t>
            </w:r>
            <w:r>
              <w:rPr>
                <w:rFonts w:ascii="Times New Roman"/>
                <w:spacing w:val="19"/>
                <w:sz w:val="24"/>
              </w:rPr>
              <w:t xml:space="preserve"> </w:t>
            </w:r>
            <w:r>
              <w:rPr>
                <w:rFonts w:ascii="Times New Roman"/>
                <w:sz w:val="24"/>
              </w:rPr>
              <w:t>1.2.1.1</w:t>
            </w:r>
            <w:r>
              <w:rPr>
                <w:rFonts w:ascii="Times New Roman"/>
                <w:spacing w:val="21"/>
                <w:sz w:val="24"/>
              </w:rPr>
              <w:t xml:space="preserve"> </w:t>
            </w:r>
            <w:r>
              <w:rPr>
                <w:rFonts w:ascii="Times New Roman"/>
                <w:spacing w:val="-1"/>
                <w:sz w:val="24"/>
              </w:rPr>
              <w:t>which</w:t>
            </w:r>
            <w:r>
              <w:rPr>
                <w:rFonts w:ascii="Times New Roman"/>
                <w:spacing w:val="20"/>
                <w:sz w:val="24"/>
              </w:rPr>
              <w:t xml:space="preserve"> </w:t>
            </w:r>
            <w:r>
              <w:rPr>
                <w:rFonts w:ascii="Times New Roman"/>
                <w:sz w:val="24"/>
              </w:rPr>
              <w:t>is</w:t>
            </w:r>
            <w:r>
              <w:rPr>
                <w:rFonts w:ascii="Times New Roman"/>
                <w:spacing w:val="20"/>
                <w:sz w:val="24"/>
              </w:rPr>
              <w:t xml:space="preserve"> </w:t>
            </w:r>
            <w:r>
              <w:rPr>
                <w:rFonts w:ascii="Times New Roman"/>
                <w:spacing w:val="-1"/>
                <w:sz w:val="24"/>
              </w:rPr>
              <w:t>collateralised</w:t>
            </w:r>
            <w:r>
              <w:rPr>
                <w:rFonts w:ascii="Times New Roman"/>
                <w:spacing w:val="67"/>
                <w:sz w:val="24"/>
              </w:rPr>
              <w:t xml:space="preserve"> </w:t>
            </w:r>
            <w:r>
              <w:rPr>
                <w:rFonts w:ascii="Times New Roman"/>
                <w:sz w:val="24"/>
              </w:rPr>
              <w:t>by assets</w:t>
            </w:r>
            <w:r>
              <w:rPr>
                <w:rFonts w:ascii="Times New Roman"/>
                <w:spacing w:val="-1"/>
                <w:sz w:val="24"/>
              </w:rPr>
              <w:t xml:space="preserve"> representing</w:t>
            </w:r>
            <w:r>
              <w:rPr>
                <w:rFonts w:ascii="Times New Roman"/>
                <w:sz w:val="24"/>
              </w:rPr>
              <w:t xml:space="preserve"> </w:t>
            </w:r>
            <w:r>
              <w:rPr>
                <w:rFonts w:ascii="Times New Roman"/>
                <w:spacing w:val="-1"/>
                <w:sz w:val="24"/>
              </w:rPr>
              <w:t>claims</w:t>
            </w:r>
            <w:r>
              <w:rPr>
                <w:rFonts w:ascii="Times New Roman"/>
                <w:sz w:val="24"/>
              </w:rPr>
              <w:t xml:space="preserve"> on or guaranteed by</w:t>
            </w:r>
            <w:r>
              <w:rPr>
                <w:rFonts w:ascii="Times New Roman"/>
                <w:spacing w:val="-2"/>
                <w:sz w:val="24"/>
              </w:rPr>
              <w:t xml:space="preserve"> </w:t>
            </w:r>
            <w:r>
              <w:rPr>
                <w:rFonts w:ascii="Times New Roman"/>
                <w:spacing w:val="-1"/>
                <w:sz w:val="24"/>
              </w:rPr>
              <w:t>central</w:t>
            </w:r>
            <w:r>
              <w:rPr>
                <w:rFonts w:ascii="Times New Roman"/>
                <w:sz w:val="24"/>
              </w:rPr>
              <w:t xml:space="preserve"> </w:t>
            </w:r>
            <w:r>
              <w:rPr>
                <w:rFonts w:ascii="Times New Roman"/>
                <w:spacing w:val="-1"/>
                <w:sz w:val="24"/>
              </w:rPr>
              <w:t>banks.</w:t>
            </w:r>
          </w:p>
        </w:tc>
      </w:tr>
      <w:tr w:rsidR="003A5275" w:rsidRPr="00FE002E" w14:paraId="37B1C539" w14:textId="77777777" w:rsidTr="00FE0FF1">
        <w:trPr>
          <w:trHeight w:val="304"/>
        </w:trPr>
        <w:tc>
          <w:tcPr>
            <w:tcW w:w="1418" w:type="dxa"/>
          </w:tcPr>
          <w:p w14:paraId="2748BD1B"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100</w:t>
            </w:r>
          </w:p>
        </w:tc>
        <w:tc>
          <w:tcPr>
            <w:tcW w:w="7590" w:type="dxa"/>
          </w:tcPr>
          <w:p w14:paraId="2C8B69A2"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1.2.1.1.2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1)</w:t>
            </w:r>
          </w:p>
          <w:p w14:paraId="7B6047DC" w14:textId="77777777"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6"/>
                <w:sz w:val="24"/>
              </w:rPr>
              <w:t xml:space="preserve"> </w:t>
            </w:r>
            <w:r>
              <w:rPr>
                <w:rFonts w:ascii="Times New Roman"/>
                <w:spacing w:val="-1"/>
                <w:sz w:val="24"/>
              </w:rPr>
              <w:t>item</w:t>
            </w:r>
            <w:r>
              <w:rPr>
                <w:rFonts w:ascii="Times New Roman"/>
                <w:spacing w:val="16"/>
                <w:sz w:val="24"/>
              </w:rPr>
              <w:t xml:space="preserve"> </w:t>
            </w:r>
            <w:r>
              <w:rPr>
                <w:rFonts w:ascii="Times New Roman"/>
                <w:sz w:val="24"/>
              </w:rPr>
              <w:t>1.2.1.1</w:t>
            </w:r>
            <w:r>
              <w:rPr>
                <w:rFonts w:ascii="Times New Roman"/>
                <w:spacing w:val="18"/>
                <w:sz w:val="24"/>
              </w:rPr>
              <w:t xml:space="preserve"> </w:t>
            </w:r>
            <w:r>
              <w:rPr>
                <w:rFonts w:ascii="Times New Roman"/>
                <w:sz w:val="24"/>
              </w:rPr>
              <w:t>other</w:t>
            </w:r>
            <w:r>
              <w:rPr>
                <w:rFonts w:ascii="Times New Roman"/>
                <w:spacing w:val="16"/>
                <w:sz w:val="24"/>
              </w:rPr>
              <w:t xml:space="preserve"> </w:t>
            </w:r>
            <w:r>
              <w:rPr>
                <w:rFonts w:ascii="Times New Roman"/>
                <w:sz w:val="24"/>
              </w:rPr>
              <w:t>than</w:t>
            </w:r>
            <w:r>
              <w:rPr>
                <w:rFonts w:ascii="Times New Roman"/>
                <w:spacing w:val="15"/>
                <w:sz w:val="24"/>
              </w:rPr>
              <w:t xml:space="preserve"> </w:t>
            </w:r>
            <w:r>
              <w:rPr>
                <w:rFonts w:ascii="Times New Roman"/>
                <w:sz w:val="24"/>
              </w:rPr>
              <w:t>those</w:t>
            </w:r>
            <w:r>
              <w:rPr>
                <w:rFonts w:ascii="Times New Roman"/>
                <w:spacing w:val="43"/>
                <w:sz w:val="24"/>
              </w:rPr>
              <w:t xml:space="preserve"> </w:t>
            </w:r>
            <w:r>
              <w:rPr>
                <w:rFonts w:ascii="Times New Roman"/>
                <w:spacing w:val="-1"/>
                <w:sz w:val="24"/>
              </w:rPr>
              <w:t>reported</w:t>
            </w:r>
            <w:r>
              <w:rPr>
                <w:rFonts w:ascii="Times New Roman"/>
                <w:spacing w:val="6"/>
                <w:sz w:val="24"/>
              </w:rPr>
              <w:t xml:space="preserve"> </w:t>
            </w:r>
            <w:r>
              <w:rPr>
                <w:rFonts w:ascii="Times New Roman"/>
                <w:sz w:val="24"/>
              </w:rPr>
              <w:t>in</w:t>
            </w:r>
            <w:r>
              <w:rPr>
                <w:rFonts w:ascii="Times New Roman"/>
                <w:spacing w:val="4"/>
                <w:sz w:val="24"/>
              </w:rPr>
              <w:t xml:space="preserve"> </w:t>
            </w:r>
            <w:r>
              <w:rPr>
                <w:rFonts w:ascii="Times New Roman"/>
                <w:spacing w:val="-1"/>
                <w:sz w:val="24"/>
              </w:rPr>
              <w:t>item</w:t>
            </w:r>
            <w:r>
              <w:rPr>
                <w:rFonts w:ascii="Times New Roman"/>
                <w:spacing w:val="4"/>
                <w:sz w:val="24"/>
              </w:rPr>
              <w:t xml:space="preserve"> </w:t>
            </w:r>
            <w:r>
              <w:rPr>
                <w:rFonts w:ascii="Times New Roman"/>
                <w:sz w:val="24"/>
              </w:rPr>
              <w:t>1.2.1.1.1</w:t>
            </w:r>
            <w:r>
              <w:rPr>
                <w:rFonts w:ascii="Times New Roman"/>
                <w:spacing w:val="6"/>
                <w:sz w:val="24"/>
              </w:rPr>
              <w:t xml:space="preserve"> </w:t>
            </w:r>
            <w:r>
              <w:rPr>
                <w:rFonts w:ascii="Times New Roman"/>
                <w:spacing w:val="-1"/>
                <w:sz w:val="24"/>
              </w:rPr>
              <w:t>which</w:t>
            </w:r>
            <w:r>
              <w:rPr>
                <w:rFonts w:ascii="Times New Roman"/>
                <w:spacing w:val="6"/>
                <w:sz w:val="24"/>
              </w:rPr>
              <w:t xml:space="preserve"> </w:t>
            </w:r>
            <w:r>
              <w:rPr>
                <w:rFonts w:ascii="Times New Roman"/>
                <w:sz w:val="24"/>
              </w:rPr>
              <w:t>is</w:t>
            </w:r>
            <w:r>
              <w:rPr>
                <w:rFonts w:ascii="Times New Roman"/>
                <w:spacing w:val="6"/>
                <w:sz w:val="24"/>
              </w:rPr>
              <w:t xml:space="preserve"> </w:t>
            </w:r>
            <w:r>
              <w:rPr>
                <w:rFonts w:ascii="Times New Roman"/>
                <w:spacing w:val="-1"/>
                <w:sz w:val="24"/>
              </w:rPr>
              <w:t>collateralised</w:t>
            </w:r>
            <w:r>
              <w:rPr>
                <w:rFonts w:ascii="Times New Roman"/>
                <w:spacing w:val="4"/>
                <w:sz w:val="24"/>
              </w:rPr>
              <w:t xml:space="preserve"> </w:t>
            </w:r>
            <w:r>
              <w:rPr>
                <w:rFonts w:ascii="Times New Roman"/>
                <w:sz w:val="24"/>
              </w:rPr>
              <w:t>by</w:t>
            </w:r>
            <w:r>
              <w:rPr>
                <w:rFonts w:ascii="Times New Roman"/>
                <w:spacing w:val="6"/>
                <w:sz w:val="24"/>
              </w:rPr>
              <w:t xml:space="preserve"> </w:t>
            </w:r>
            <w:r>
              <w:rPr>
                <w:rFonts w:ascii="Times New Roman"/>
                <w:spacing w:val="-1"/>
                <w:sz w:val="24"/>
              </w:rPr>
              <w:t>assets</w:t>
            </w:r>
            <w:r>
              <w:rPr>
                <w:rFonts w:ascii="Times New Roman"/>
                <w:spacing w:val="6"/>
                <w:sz w:val="24"/>
              </w:rPr>
              <w:t xml:space="preserve"> </w:t>
            </w:r>
            <w:r>
              <w:rPr>
                <w:rFonts w:ascii="Times New Roman"/>
                <w:spacing w:val="-1"/>
                <w:sz w:val="24"/>
              </w:rPr>
              <w:t>representing</w:t>
            </w:r>
            <w:r>
              <w:rPr>
                <w:rFonts w:ascii="Times New Roman"/>
                <w:spacing w:val="6"/>
                <w:sz w:val="24"/>
              </w:rPr>
              <w:t xml:space="preserve"> </w:t>
            </w:r>
            <w:r>
              <w:rPr>
                <w:rFonts w:ascii="Times New Roman"/>
                <w:spacing w:val="-1"/>
                <w:sz w:val="24"/>
              </w:rPr>
              <w:t>claims</w:t>
            </w:r>
            <w:r>
              <w:rPr>
                <w:rFonts w:ascii="Times New Roman"/>
                <w:spacing w:val="85"/>
                <w:sz w:val="24"/>
              </w:rPr>
              <w:t xml:space="preserve"> </w:t>
            </w:r>
            <w:r>
              <w:rPr>
                <w:rFonts w:ascii="Times New Roman"/>
                <w:sz w:val="24"/>
              </w:rPr>
              <w:t>on</w:t>
            </w:r>
            <w:r>
              <w:rPr>
                <w:rFonts w:ascii="Times New Roman"/>
                <w:spacing w:val="22"/>
                <w:sz w:val="24"/>
              </w:rPr>
              <w:t xml:space="preserve"> </w:t>
            </w:r>
            <w:r>
              <w:rPr>
                <w:rFonts w:ascii="Times New Roman"/>
                <w:sz w:val="24"/>
              </w:rPr>
              <w:t>or</w:t>
            </w:r>
            <w:r>
              <w:rPr>
                <w:rFonts w:ascii="Times New Roman"/>
                <w:spacing w:val="23"/>
                <w:sz w:val="24"/>
              </w:rPr>
              <w:t xml:space="preserve"> </w:t>
            </w:r>
            <w:r>
              <w:rPr>
                <w:rFonts w:ascii="Times New Roman"/>
                <w:spacing w:val="-1"/>
                <w:sz w:val="24"/>
              </w:rPr>
              <w:t>guaranteed</w:t>
            </w:r>
            <w:r>
              <w:rPr>
                <w:rFonts w:ascii="Times New Roman"/>
                <w:spacing w:val="22"/>
                <w:sz w:val="24"/>
              </w:rPr>
              <w:t xml:space="preserve"> </w:t>
            </w:r>
            <w:r>
              <w:rPr>
                <w:rFonts w:ascii="Times New Roman"/>
                <w:sz w:val="24"/>
              </w:rPr>
              <w:t>by</w:t>
            </w:r>
            <w:r>
              <w:rPr>
                <w:rFonts w:ascii="Times New Roman"/>
                <w:spacing w:val="21"/>
                <w:sz w:val="24"/>
              </w:rPr>
              <w:t xml:space="preserve"> </w:t>
            </w:r>
            <w:r>
              <w:rPr>
                <w:rFonts w:ascii="Times New Roman"/>
                <w:spacing w:val="-1"/>
                <w:sz w:val="24"/>
              </w:rPr>
              <w:t>issuer</w:t>
            </w:r>
            <w:r>
              <w:rPr>
                <w:rFonts w:ascii="Times New Roman"/>
                <w:spacing w:val="23"/>
                <w:sz w:val="24"/>
              </w:rPr>
              <w:t xml:space="preserve"> </w:t>
            </w:r>
            <w:r>
              <w:rPr>
                <w:rFonts w:ascii="Times New Roman"/>
                <w:sz w:val="24"/>
              </w:rPr>
              <w:t>or</w:t>
            </w:r>
            <w:r>
              <w:rPr>
                <w:rFonts w:ascii="Times New Roman"/>
                <w:spacing w:val="22"/>
                <w:sz w:val="24"/>
              </w:rPr>
              <w:t xml:space="preserve"> </w:t>
            </w:r>
            <w:r>
              <w:rPr>
                <w:rFonts w:ascii="Times New Roman"/>
                <w:spacing w:val="-1"/>
                <w:sz w:val="24"/>
              </w:rPr>
              <w:t>guarantor</w:t>
            </w:r>
            <w:r>
              <w:rPr>
                <w:rFonts w:ascii="Times New Roman"/>
                <w:spacing w:val="22"/>
                <w:sz w:val="24"/>
              </w:rPr>
              <w:t xml:space="preserve"> </w:t>
            </w:r>
            <w:r>
              <w:rPr>
                <w:rFonts w:ascii="Times New Roman"/>
                <w:sz w:val="24"/>
              </w:rPr>
              <w:t>that</w:t>
            </w:r>
            <w:r>
              <w:rPr>
                <w:rFonts w:ascii="Times New Roman"/>
                <w:spacing w:val="22"/>
                <w:sz w:val="24"/>
              </w:rPr>
              <w:t xml:space="preserve"> </w:t>
            </w:r>
            <w:r>
              <w:rPr>
                <w:rFonts w:ascii="Times New Roman"/>
                <w:sz w:val="24"/>
              </w:rPr>
              <w:t>is</w:t>
            </w:r>
            <w:r>
              <w:rPr>
                <w:rFonts w:ascii="Times New Roman"/>
                <w:spacing w:val="21"/>
                <w:sz w:val="24"/>
              </w:rPr>
              <w:t xml:space="preserve"> </w:t>
            </w:r>
            <w:r>
              <w:rPr>
                <w:rFonts w:ascii="Times New Roman"/>
                <w:sz w:val="24"/>
              </w:rPr>
              <w:t>assigned</w:t>
            </w:r>
            <w:r>
              <w:rPr>
                <w:rFonts w:ascii="Times New Roman"/>
                <w:spacing w:val="21"/>
                <w:sz w:val="24"/>
              </w:rPr>
              <w:t xml:space="preserve"> </w:t>
            </w:r>
            <w:r>
              <w:rPr>
                <w:rFonts w:ascii="Times New Roman"/>
                <w:spacing w:val="-1"/>
                <w:sz w:val="24"/>
              </w:rPr>
              <w:t>credit</w:t>
            </w:r>
            <w:r>
              <w:rPr>
                <w:rFonts w:ascii="Times New Roman"/>
                <w:spacing w:val="23"/>
                <w:sz w:val="24"/>
              </w:rPr>
              <w:t xml:space="preserve"> </w:t>
            </w:r>
            <w:r>
              <w:rPr>
                <w:rFonts w:ascii="Times New Roman"/>
                <w:spacing w:val="-1"/>
                <w:sz w:val="24"/>
              </w:rPr>
              <w:t>quality</w:t>
            </w:r>
            <w:r>
              <w:rPr>
                <w:rFonts w:ascii="Times New Roman"/>
                <w:spacing w:val="22"/>
                <w:sz w:val="24"/>
              </w:rPr>
              <w:t xml:space="preserve"> </w:t>
            </w:r>
            <w:r>
              <w:rPr>
                <w:rFonts w:ascii="Times New Roman"/>
                <w:spacing w:val="-1"/>
                <w:sz w:val="24"/>
              </w:rPr>
              <w:t>step</w:t>
            </w:r>
            <w:r>
              <w:rPr>
                <w:rFonts w:ascii="Times New Roman"/>
                <w:spacing w:val="21"/>
                <w:sz w:val="24"/>
              </w:rPr>
              <w:t xml:space="preserve"> </w:t>
            </w:r>
            <w:r>
              <w:rPr>
                <w:rFonts w:ascii="Times New Roman"/>
                <w:sz w:val="24"/>
              </w:rPr>
              <w:t>1</w:t>
            </w:r>
            <w:r>
              <w:rPr>
                <w:rFonts w:ascii="Times New Roman"/>
                <w:spacing w:val="69"/>
                <w:sz w:val="24"/>
              </w:rPr>
              <w:t xml:space="preserve"> </w:t>
            </w:r>
            <w:r>
              <w:rPr>
                <w:rFonts w:ascii="Times New Roman"/>
                <w:sz w:val="24"/>
              </w:rPr>
              <w:t xml:space="preserve">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3A5275" w:rsidRPr="00FE002E" w14:paraId="29045D9B" w14:textId="77777777" w:rsidTr="00FE0FF1">
        <w:trPr>
          <w:trHeight w:val="304"/>
        </w:trPr>
        <w:tc>
          <w:tcPr>
            <w:tcW w:w="1418" w:type="dxa"/>
          </w:tcPr>
          <w:p w14:paraId="6B163ACA"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110</w:t>
            </w:r>
          </w:p>
        </w:tc>
        <w:tc>
          <w:tcPr>
            <w:tcW w:w="7590" w:type="dxa"/>
          </w:tcPr>
          <w:p w14:paraId="4EDA5A5B" w14:textId="77777777" w:rsidR="003A5275" w:rsidRDefault="003A5275" w:rsidP="003A5275">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1.2.1.1.3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 xml:space="preserve">2, </w:t>
            </w:r>
            <w:r>
              <w:rPr>
                <w:rFonts w:ascii="Times New Roman"/>
                <w:b/>
                <w:spacing w:val="-1"/>
                <w:sz w:val="24"/>
                <w:u w:val="thick" w:color="000000"/>
              </w:rPr>
              <w:t>CQS3)</w:t>
            </w:r>
          </w:p>
          <w:p w14:paraId="29C94261" w14:textId="2A5188C1"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6"/>
                <w:sz w:val="24"/>
              </w:rPr>
              <w:t xml:space="preserve"> </w:t>
            </w:r>
            <w:r>
              <w:rPr>
                <w:rFonts w:ascii="Times New Roman"/>
                <w:spacing w:val="-1"/>
                <w:sz w:val="24"/>
              </w:rPr>
              <w:t>item</w:t>
            </w:r>
            <w:r>
              <w:rPr>
                <w:rFonts w:ascii="Times New Roman"/>
                <w:spacing w:val="16"/>
                <w:sz w:val="24"/>
              </w:rPr>
              <w:t xml:space="preserve"> </w:t>
            </w:r>
            <w:r>
              <w:rPr>
                <w:rFonts w:ascii="Times New Roman"/>
                <w:sz w:val="24"/>
              </w:rPr>
              <w:t>1.2.1.1</w:t>
            </w:r>
            <w:r>
              <w:rPr>
                <w:rFonts w:ascii="Times New Roman"/>
                <w:spacing w:val="18"/>
                <w:sz w:val="24"/>
              </w:rPr>
              <w:t xml:space="preserve"> </w:t>
            </w:r>
            <w:r>
              <w:rPr>
                <w:rFonts w:ascii="Times New Roman"/>
                <w:sz w:val="24"/>
              </w:rPr>
              <w:t>other</w:t>
            </w:r>
            <w:r>
              <w:rPr>
                <w:rFonts w:ascii="Times New Roman"/>
                <w:spacing w:val="16"/>
                <w:sz w:val="24"/>
              </w:rPr>
              <w:t xml:space="preserve"> </w:t>
            </w:r>
            <w:r>
              <w:rPr>
                <w:rFonts w:ascii="Times New Roman"/>
                <w:sz w:val="24"/>
              </w:rPr>
              <w:t>than</w:t>
            </w:r>
            <w:r>
              <w:rPr>
                <w:rFonts w:ascii="Times New Roman"/>
                <w:spacing w:val="15"/>
                <w:sz w:val="24"/>
              </w:rPr>
              <w:t xml:space="preserve"> </w:t>
            </w:r>
            <w:r>
              <w:rPr>
                <w:rFonts w:ascii="Times New Roman"/>
                <w:sz w:val="24"/>
              </w:rPr>
              <w:t>those</w:t>
            </w:r>
            <w:r>
              <w:rPr>
                <w:rFonts w:ascii="Times New Roman"/>
                <w:spacing w:val="43"/>
                <w:sz w:val="24"/>
              </w:rPr>
              <w:t xml:space="preserve"> </w:t>
            </w:r>
            <w:r>
              <w:rPr>
                <w:rFonts w:ascii="Times New Roman"/>
                <w:spacing w:val="-1"/>
                <w:sz w:val="24"/>
              </w:rPr>
              <w:t>reported</w:t>
            </w:r>
            <w:r>
              <w:rPr>
                <w:rFonts w:ascii="Times New Roman"/>
                <w:spacing w:val="10"/>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8"/>
                <w:sz w:val="24"/>
              </w:rPr>
              <w:t xml:space="preserve"> </w:t>
            </w:r>
            <w:r>
              <w:rPr>
                <w:rFonts w:ascii="Times New Roman"/>
                <w:sz w:val="24"/>
              </w:rPr>
              <w:t>1.2.1.1.1</w:t>
            </w:r>
            <w:r>
              <w:rPr>
                <w:rFonts w:ascii="Times New Roman"/>
                <w:spacing w:val="10"/>
                <w:sz w:val="24"/>
              </w:rPr>
              <w:t xml:space="preserve"> </w:t>
            </w:r>
            <w:r>
              <w:rPr>
                <w:rFonts w:ascii="Times New Roman"/>
                <w:spacing w:val="-1"/>
                <w:sz w:val="24"/>
              </w:rPr>
              <w:t>which</w:t>
            </w:r>
            <w:r>
              <w:rPr>
                <w:rFonts w:ascii="Times New Roman"/>
                <w:spacing w:val="10"/>
                <w:sz w:val="24"/>
              </w:rPr>
              <w:t xml:space="preserve"> </w:t>
            </w:r>
            <w:r>
              <w:rPr>
                <w:rFonts w:ascii="Times New Roman"/>
                <w:sz w:val="24"/>
              </w:rPr>
              <w:t>is</w:t>
            </w:r>
            <w:r>
              <w:rPr>
                <w:rFonts w:ascii="Times New Roman"/>
                <w:spacing w:val="11"/>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10"/>
                <w:sz w:val="24"/>
              </w:rPr>
              <w:t xml:space="preserve"> </w:t>
            </w:r>
            <w:r w:rsidR="007F0A6E">
              <w:rPr>
                <w:rFonts w:ascii="Times New Roman"/>
                <w:spacing w:val="10"/>
                <w:sz w:val="24"/>
              </w:rPr>
              <w:t xml:space="preserve">assets </w:t>
            </w:r>
            <w:r>
              <w:rPr>
                <w:rFonts w:ascii="Times New Roman"/>
                <w:spacing w:val="-1"/>
                <w:sz w:val="24"/>
              </w:rPr>
              <w:t>representing</w:t>
            </w:r>
            <w:r>
              <w:rPr>
                <w:rFonts w:ascii="Times New Roman"/>
                <w:spacing w:val="10"/>
                <w:sz w:val="24"/>
              </w:rPr>
              <w:t xml:space="preserve"> </w:t>
            </w:r>
            <w:r>
              <w:rPr>
                <w:rFonts w:ascii="Times New Roman"/>
                <w:spacing w:val="-1"/>
                <w:sz w:val="24"/>
              </w:rPr>
              <w:t>claims</w:t>
            </w:r>
            <w:r>
              <w:rPr>
                <w:rFonts w:ascii="Times New Roman"/>
                <w:spacing w:val="11"/>
                <w:sz w:val="24"/>
              </w:rPr>
              <w:t xml:space="preserve"> </w:t>
            </w:r>
            <w:r>
              <w:rPr>
                <w:rFonts w:ascii="Times New Roman"/>
                <w:sz w:val="24"/>
              </w:rPr>
              <w:t>on</w:t>
            </w:r>
            <w:r>
              <w:rPr>
                <w:rFonts w:ascii="Times New Roman"/>
                <w:spacing w:val="10"/>
                <w:sz w:val="24"/>
              </w:rPr>
              <w:t xml:space="preserve"> </w:t>
            </w:r>
            <w:r>
              <w:rPr>
                <w:rFonts w:ascii="Times New Roman"/>
                <w:sz w:val="24"/>
              </w:rPr>
              <w:t>or</w:t>
            </w:r>
            <w:r>
              <w:rPr>
                <w:rFonts w:ascii="Times New Roman"/>
                <w:spacing w:val="75"/>
                <w:sz w:val="24"/>
              </w:rPr>
              <w:t xml:space="preserve"> </w:t>
            </w:r>
            <w:r>
              <w:rPr>
                <w:rFonts w:ascii="Times New Roman"/>
                <w:spacing w:val="-1"/>
                <w:sz w:val="24"/>
              </w:rPr>
              <w:t>guaranteed</w:t>
            </w:r>
            <w:r>
              <w:rPr>
                <w:rFonts w:ascii="Times New Roman"/>
                <w:spacing w:val="7"/>
                <w:sz w:val="24"/>
              </w:rPr>
              <w:t xml:space="preserve"> </w:t>
            </w:r>
            <w:r>
              <w:rPr>
                <w:rFonts w:ascii="Times New Roman"/>
                <w:sz w:val="24"/>
              </w:rPr>
              <w:t>by</w:t>
            </w:r>
            <w:r>
              <w:rPr>
                <w:rFonts w:ascii="Times New Roman"/>
                <w:spacing w:val="8"/>
                <w:sz w:val="24"/>
              </w:rPr>
              <w:t xml:space="preserve"> </w:t>
            </w:r>
            <w:r>
              <w:rPr>
                <w:rFonts w:ascii="Times New Roman"/>
                <w:spacing w:val="-1"/>
                <w:sz w:val="24"/>
              </w:rPr>
              <w:t>issuer</w:t>
            </w:r>
            <w:r>
              <w:rPr>
                <w:rFonts w:ascii="Times New Roman"/>
                <w:spacing w:val="8"/>
                <w:sz w:val="24"/>
              </w:rPr>
              <w:t xml:space="preserve"> </w:t>
            </w:r>
            <w:r>
              <w:rPr>
                <w:rFonts w:ascii="Times New Roman"/>
                <w:sz w:val="24"/>
              </w:rPr>
              <w:t>or</w:t>
            </w:r>
            <w:r>
              <w:rPr>
                <w:rFonts w:ascii="Times New Roman"/>
                <w:spacing w:val="6"/>
                <w:sz w:val="24"/>
              </w:rPr>
              <w:t xml:space="preserve"> </w:t>
            </w:r>
            <w:r>
              <w:rPr>
                <w:rFonts w:ascii="Times New Roman"/>
                <w:spacing w:val="-1"/>
                <w:sz w:val="24"/>
              </w:rPr>
              <w:t>guarantor</w:t>
            </w:r>
            <w:r>
              <w:rPr>
                <w:rFonts w:ascii="Times New Roman"/>
                <w:spacing w:val="8"/>
                <w:sz w:val="24"/>
              </w:rPr>
              <w:t xml:space="preserve"> </w:t>
            </w:r>
            <w:r>
              <w:rPr>
                <w:rFonts w:ascii="Times New Roman"/>
                <w:spacing w:val="-1"/>
                <w:sz w:val="24"/>
              </w:rPr>
              <w:t>that</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pacing w:val="-1"/>
                <w:sz w:val="24"/>
              </w:rPr>
              <w:t>assigned</w:t>
            </w:r>
            <w:r>
              <w:rPr>
                <w:rFonts w:ascii="Times New Roman"/>
                <w:spacing w:val="8"/>
                <w:sz w:val="24"/>
              </w:rPr>
              <w:t xml:space="preserve"> </w:t>
            </w:r>
            <w:r>
              <w:rPr>
                <w:rFonts w:ascii="Times New Roman"/>
                <w:spacing w:val="-1"/>
                <w:sz w:val="24"/>
              </w:rPr>
              <w:t>credit</w:t>
            </w:r>
            <w:r>
              <w:rPr>
                <w:rFonts w:ascii="Times New Roman"/>
                <w:spacing w:val="8"/>
                <w:sz w:val="24"/>
              </w:rPr>
              <w:t xml:space="preserve"> </w:t>
            </w:r>
            <w:r>
              <w:rPr>
                <w:rFonts w:ascii="Times New Roman"/>
                <w:spacing w:val="-1"/>
                <w:sz w:val="24"/>
              </w:rPr>
              <w:t>quality</w:t>
            </w:r>
            <w:r>
              <w:rPr>
                <w:rFonts w:ascii="Times New Roman"/>
                <w:spacing w:val="8"/>
                <w:sz w:val="24"/>
              </w:rPr>
              <w:t xml:space="preserve"> </w:t>
            </w:r>
            <w:r>
              <w:rPr>
                <w:rFonts w:ascii="Times New Roman"/>
                <w:spacing w:val="-1"/>
                <w:sz w:val="24"/>
              </w:rPr>
              <w:t>step</w:t>
            </w:r>
            <w:r>
              <w:rPr>
                <w:rFonts w:ascii="Times New Roman"/>
                <w:spacing w:val="8"/>
                <w:sz w:val="24"/>
              </w:rPr>
              <w:t xml:space="preserve"> </w:t>
            </w:r>
            <w:r>
              <w:rPr>
                <w:rFonts w:ascii="Times New Roman"/>
                <w:sz w:val="24"/>
              </w:rPr>
              <w:t>2</w:t>
            </w:r>
            <w:r>
              <w:rPr>
                <w:rFonts w:ascii="Times New Roman"/>
                <w:spacing w:val="7"/>
                <w:sz w:val="24"/>
              </w:rPr>
              <w:t xml:space="preserve"> </w:t>
            </w:r>
            <w:r>
              <w:rPr>
                <w:rFonts w:ascii="Times New Roman"/>
                <w:sz w:val="24"/>
              </w:rPr>
              <w:t>or</w:t>
            </w:r>
            <w:r>
              <w:rPr>
                <w:rFonts w:ascii="Times New Roman"/>
                <w:spacing w:val="7"/>
                <w:sz w:val="24"/>
              </w:rPr>
              <w:t xml:space="preserve"> </w:t>
            </w:r>
            <w:r>
              <w:rPr>
                <w:rFonts w:ascii="Times New Roman"/>
                <w:sz w:val="24"/>
              </w:rPr>
              <w:t>3</w:t>
            </w:r>
            <w:r>
              <w:rPr>
                <w:rFonts w:ascii="Times New Roman"/>
                <w:spacing w:val="8"/>
                <w:sz w:val="24"/>
              </w:rPr>
              <w:t xml:space="preserve"> </w:t>
            </w:r>
            <w:r>
              <w:rPr>
                <w:rFonts w:ascii="Times New Roman"/>
                <w:sz w:val="24"/>
              </w:rPr>
              <w:t>by</w:t>
            </w:r>
            <w:r>
              <w:rPr>
                <w:rFonts w:ascii="Times New Roman"/>
                <w:spacing w:val="83"/>
                <w:sz w:val="24"/>
              </w:rPr>
              <w:t xml:space="preserve"> </w:t>
            </w:r>
            <w:r>
              <w:rPr>
                <w:rFonts w:ascii="Times New Roman"/>
                <w:sz w:val="24"/>
              </w:rPr>
              <w:t xml:space="preserve">a </w:t>
            </w:r>
            <w:r>
              <w:rPr>
                <w:rFonts w:ascii="Times New Roman"/>
                <w:spacing w:val="-1"/>
                <w:sz w:val="24"/>
              </w:rPr>
              <w:t>nominated</w:t>
            </w:r>
            <w:r>
              <w:rPr>
                <w:rFonts w:ascii="Times New Roman"/>
                <w:sz w:val="24"/>
              </w:rPr>
              <w:t xml:space="preserve"> </w:t>
            </w:r>
            <w:r>
              <w:rPr>
                <w:rFonts w:ascii="Times New Roman"/>
                <w:spacing w:val="-1"/>
                <w:sz w:val="24"/>
              </w:rPr>
              <w:t>ECAI.</w:t>
            </w:r>
          </w:p>
        </w:tc>
      </w:tr>
      <w:tr w:rsidR="003A5275" w:rsidRPr="00FE002E" w14:paraId="61D5A047" w14:textId="77777777" w:rsidTr="00FE0FF1">
        <w:trPr>
          <w:trHeight w:val="304"/>
        </w:trPr>
        <w:tc>
          <w:tcPr>
            <w:tcW w:w="1418" w:type="dxa"/>
          </w:tcPr>
          <w:p w14:paraId="4A8CDE69"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120</w:t>
            </w:r>
          </w:p>
        </w:tc>
        <w:tc>
          <w:tcPr>
            <w:tcW w:w="7590" w:type="dxa"/>
          </w:tcPr>
          <w:p w14:paraId="193D3B9D" w14:textId="28EAB697" w:rsidR="003A5275" w:rsidRDefault="003A5275" w:rsidP="003A5275">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1.2.1.1.4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 xml:space="preserve">(CQS </w:t>
            </w:r>
            <w:r>
              <w:rPr>
                <w:rFonts w:ascii="Times New Roman"/>
                <w:b/>
                <w:sz w:val="24"/>
                <w:u w:val="thick" w:color="000000"/>
              </w:rPr>
              <w:t>4+)</w:t>
            </w:r>
          </w:p>
          <w:p w14:paraId="5D24A4DD" w14:textId="77777777" w:rsidR="003A5275" w:rsidRDefault="003A5275" w:rsidP="003A5275">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6"/>
                <w:sz w:val="24"/>
              </w:rPr>
              <w:t xml:space="preserve"> </w:t>
            </w:r>
            <w:r>
              <w:rPr>
                <w:rFonts w:ascii="Times New Roman"/>
                <w:spacing w:val="-1"/>
                <w:sz w:val="24"/>
              </w:rPr>
              <w:t>item</w:t>
            </w:r>
            <w:r>
              <w:rPr>
                <w:rFonts w:ascii="Times New Roman"/>
                <w:spacing w:val="16"/>
                <w:sz w:val="24"/>
              </w:rPr>
              <w:t xml:space="preserve"> </w:t>
            </w:r>
            <w:r>
              <w:rPr>
                <w:rFonts w:ascii="Times New Roman"/>
                <w:sz w:val="24"/>
              </w:rPr>
              <w:t>1.2.1.1</w:t>
            </w:r>
            <w:r>
              <w:rPr>
                <w:rFonts w:ascii="Times New Roman"/>
                <w:spacing w:val="18"/>
                <w:sz w:val="24"/>
              </w:rPr>
              <w:t xml:space="preserve"> </w:t>
            </w:r>
            <w:r>
              <w:rPr>
                <w:rFonts w:ascii="Times New Roman"/>
                <w:sz w:val="24"/>
              </w:rPr>
              <w:t>other</w:t>
            </w:r>
            <w:r>
              <w:rPr>
                <w:rFonts w:ascii="Times New Roman"/>
                <w:spacing w:val="16"/>
                <w:sz w:val="24"/>
              </w:rPr>
              <w:t xml:space="preserve"> </w:t>
            </w:r>
            <w:r>
              <w:rPr>
                <w:rFonts w:ascii="Times New Roman"/>
                <w:sz w:val="24"/>
              </w:rPr>
              <w:t>than</w:t>
            </w:r>
            <w:r>
              <w:rPr>
                <w:rFonts w:ascii="Times New Roman"/>
                <w:spacing w:val="15"/>
                <w:sz w:val="24"/>
              </w:rPr>
              <w:t xml:space="preserve"> </w:t>
            </w:r>
            <w:r>
              <w:rPr>
                <w:rFonts w:ascii="Times New Roman"/>
                <w:sz w:val="24"/>
              </w:rPr>
              <w:t>those</w:t>
            </w:r>
            <w:r>
              <w:rPr>
                <w:rFonts w:ascii="Times New Roman"/>
                <w:spacing w:val="43"/>
                <w:sz w:val="24"/>
              </w:rPr>
              <w:t xml:space="preserve"> </w:t>
            </w:r>
            <w:r>
              <w:rPr>
                <w:rFonts w:ascii="Times New Roman"/>
                <w:spacing w:val="-1"/>
                <w:sz w:val="24"/>
              </w:rPr>
              <w:t>reported</w:t>
            </w:r>
            <w:r>
              <w:rPr>
                <w:rFonts w:ascii="Times New Roman"/>
                <w:spacing w:val="6"/>
                <w:sz w:val="24"/>
              </w:rPr>
              <w:t xml:space="preserve"> </w:t>
            </w:r>
            <w:r>
              <w:rPr>
                <w:rFonts w:ascii="Times New Roman"/>
                <w:sz w:val="24"/>
              </w:rPr>
              <w:t>in</w:t>
            </w:r>
            <w:r>
              <w:rPr>
                <w:rFonts w:ascii="Times New Roman"/>
                <w:spacing w:val="4"/>
                <w:sz w:val="24"/>
              </w:rPr>
              <w:t xml:space="preserve"> </w:t>
            </w:r>
            <w:r>
              <w:rPr>
                <w:rFonts w:ascii="Times New Roman"/>
                <w:spacing w:val="-1"/>
                <w:sz w:val="24"/>
              </w:rPr>
              <w:t>item</w:t>
            </w:r>
            <w:r>
              <w:rPr>
                <w:rFonts w:ascii="Times New Roman"/>
                <w:spacing w:val="4"/>
                <w:sz w:val="24"/>
              </w:rPr>
              <w:t xml:space="preserve"> </w:t>
            </w:r>
            <w:r>
              <w:rPr>
                <w:rFonts w:ascii="Times New Roman"/>
                <w:sz w:val="24"/>
              </w:rPr>
              <w:t>1.2.1.1.1</w:t>
            </w:r>
            <w:r>
              <w:rPr>
                <w:rFonts w:ascii="Times New Roman"/>
                <w:spacing w:val="6"/>
                <w:sz w:val="24"/>
              </w:rPr>
              <w:t xml:space="preserve"> </w:t>
            </w:r>
            <w:r>
              <w:rPr>
                <w:rFonts w:ascii="Times New Roman"/>
                <w:spacing w:val="-1"/>
                <w:sz w:val="24"/>
              </w:rPr>
              <w:t>which</w:t>
            </w:r>
            <w:r>
              <w:rPr>
                <w:rFonts w:ascii="Times New Roman"/>
                <w:spacing w:val="6"/>
                <w:sz w:val="24"/>
              </w:rPr>
              <w:t xml:space="preserve"> </w:t>
            </w:r>
            <w:r>
              <w:rPr>
                <w:rFonts w:ascii="Times New Roman"/>
                <w:sz w:val="24"/>
              </w:rPr>
              <w:t>is</w:t>
            </w:r>
            <w:r>
              <w:rPr>
                <w:rFonts w:ascii="Times New Roman"/>
                <w:spacing w:val="6"/>
                <w:sz w:val="24"/>
              </w:rPr>
              <w:t xml:space="preserve"> </w:t>
            </w:r>
            <w:r>
              <w:rPr>
                <w:rFonts w:ascii="Times New Roman"/>
                <w:spacing w:val="-1"/>
                <w:sz w:val="24"/>
              </w:rPr>
              <w:t>collateralised</w:t>
            </w:r>
            <w:r>
              <w:rPr>
                <w:rFonts w:ascii="Times New Roman"/>
                <w:spacing w:val="4"/>
                <w:sz w:val="24"/>
              </w:rPr>
              <w:t xml:space="preserve"> </w:t>
            </w:r>
            <w:r>
              <w:rPr>
                <w:rFonts w:ascii="Times New Roman"/>
                <w:sz w:val="24"/>
              </w:rPr>
              <w:t>by</w:t>
            </w:r>
            <w:r>
              <w:rPr>
                <w:rFonts w:ascii="Times New Roman"/>
                <w:spacing w:val="6"/>
                <w:sz w:val="24"/>
              </w:rPr>
              <w:t xml:space="preserve"> </w:t>
            </w:r>
            <w:r>
              <w:rPr>
                <w:rFonts w:ascii="Times New Roman"/>
                <w:spacing w:val="-1"/>
                <w:sz w:val="24"/>
              </w:rPr>
              <w:t>assets</w:t>
            </w:r>
            <w:r>
              <w:rPr>
                <w:rFonts w:ascii="Times New Roman"/>
                <w:spacing w:val="6"/>
                <w:sz w:val="24"/>
              </w:rPr>
              <w:t xml:space="preserve"> </w:t>
            </w:r>
            <w:r>
              <w:rPr>
                <w:rFonts w:ascii="Times New Roman"/>
                <w:spacing w:val="-1"/>
                <w:sz w:val="24"/>
              </w:rPr>
              <w:t>representing</w:t>
            </w:r>
            <w:r>
              <w:rPr>
                <w:rFonts w:ascii="Times New Roman"/>
                <w:spacing w:val="6"/>
                <w:sz w:val="24"/>
              </w:rPr>
              <w:t xml:space="preserve"> </w:t>
            </w:r>
            <w:r>
              <w:rPr>
                <w:rFonts w:ascii="Times New Roman"/>
                <w:spacing w:val="-1"/>
                <w:sz w:val="24"/>
              </w:rPr>
              <w:t>claims</w:t>
            </w:r>
            <w:r>
              <w:rPr>
                <w:rFonts w:ascii="Times New Roman"/>
                <w:spacing w:val="87"/>
                <w:sz w:val="24"/>
              </w:rPr>
              <w:t xml:space="preserve"> </w:t>
            </w:r>
            <w:r>
              <w:rPr>
                <w:rFonts w:ascii="Times New Roman"/>
                <w:sz w:val="24"/>
              </w:rPr>
              <w:t>on</w:t>
            </w:r>
            <w:r>
              <w:rPr>
                <w:rFonts w:ascii="Times New Roman"/>
                <w:spacing w:val="2"/>
                <w:sz w:val="24"/>
              </w:rPr>
              <w:t xml:space="preserve"> </w:t>
            </w:r>
            <w:r>
              <w:rPr>
                <w:rFonts w:ascii="Times New Roman"/>
                <w:sz w:val="24"/>
              </w:rPr>
              <w:t>or</w:t>
            </w:r>
            <w:r>
              <w:rPr>
                <w:rFonts w:ascii="Times New Roman"/>
                <w:spacing w:val="2"/>
                <w:sz w:val="24"/>
              </w:rPr>
              <w:t xml:space="preserve"> </w:t>
            </w:r>
            <w:r>
              <w:rPr>
                <w:rFonts w:ascii="Times New Roman"/>
                <w:spacing w:val="-1"/>
                <w:sz w:val="24"/>
              </w:rPr>
              <w:t>guaranteed</w:t>
            </w:r>
            <w:r>
              <w:rPr>
                <w:rFonts w:ascii="Times New Roman"/>
                <w:spacing w:val="2"/>
                <w:sz w:val="24"/>
              </w:rPr>
              <w:t xml:space="preserve"> </w:t>
            </w:r>
            <w:r>
              <w:rPr>
                <w:rFonts w:ascii="Times New Roman"/>
                <w:sz w:val="24"/>
              </w:rPr>
              <w:t>by</w:t>
            </w:r>
            <w:r>
              <w:rPr>
                <w:rFonts w:ascii="Times New Roman"/>
                <w:spacing w:val="1"/>
                <w:sz w:val="24"/>
              </w:rPr>
              <w:t xml:space="preserve"> </w:t>
            </w:r>
            <w:r>
              <w:rPr>
                <w:rFonts w:ascii="Times New Roman"/>
                <w:spacing w:val="-1"/>
                <w:sz w:val="24"/>
              </w:rPr>
              <w:t>issuer</w:t>
            </w:r>
            <w:r>
              <w:rPr>
                <w:rFonts w:ascii="Times New Roman"/>
                <w:spacing w:val="2"/>
                <w:sz w:val="24"/>
              </w:rPr>
              <w:t xml:space="preserve"> </w:t>
            </w:r>
            <w:r>
              <w:rPr>
                <w:rFonts w:ascii="Times New Roman"/>
                <w:sz w:val="24"/>
              </w:rPr>
              <w:t>or</w:t>
            </w:r>
            <w:r>
              <w:rPr>
                <w:rFonts w:ascii="Times New Roman"/>
                <w:spacing w:val="2"/>
                <w:sz w:val="24"/>
              </w:rPr>
              <w:t xml:space="preserve"> </w:t>
            </w:r>
            <w:r>
              <w:rPr>
                <w:rFonts w:ascii="Times New Roman"/>
                <w:spacing w:val="-1"/>
                <w:sz w:val="24"/>
              </w:rPr>
              <w:t>guarantor</w:t>
            </w:r>
            <w:r>
              <w:rPr>
                <w:rFonts w:ascii="Times New Roman"/>
                <w:spacing w:val="2"/>
                <w:sz w:val="24"/>
              </w:rPr>
              <w:t xml:space="preserve"> </w:t>
            </w:r>
            <w:r>
              <w:rPr>
                <w:rFonts w:ascii="Times New Roman"/>
                <w:spacing w:val="-1"/>
                <w:sz w:val="24"/>
              </w:rPr>
              <w:t>that</w:t>
            </w:r>
            <w:r>
              <w:rPr>
                <w:rFonts w:ascii="Times New Roman"/>
                <w:spacing w:val="1"/>
                <w:sz w:val="24"/>
              </w:rPr>
              <w:t xml:space="preserve"> </w:t>
            </w:r>
            <w:r>
              <w:rPr>
                <w:rFonts w:ascii="Times New Roman"/>
                <w:sz w:val="24"/>
              </w:rPr>
              <w:t>is</w:t>
            </w:r>
            <w:r>
              <w:rPr>
                <w:rFonts w:ascii="Times New Roman"/>
                <w:spacing w:val="2"/>
                <w:sz w:val="24"/>
              </w:rPr>
              <w:t xml:space="preserve"> </w:t>
            </w:r>
            <w:r>
              <w:rPr>
                <w:rFonts w:ascii="Times New Roman"/>
                <w:spacing w:val="-1"/>
                <w:sz w:val="24"/>
              </w:rPr>
              <w:t>assigned</w:t>
            </w:r>
            <w:r>
              <w:rPr>
                <w:rFonts w:ascii="Times New Roman"/>
                <w:spacing w:val="2"/>
                <w:sz w:val="24"/>
              </w:rPr>
              <w:t xml:space="preserve"> </w:t>
            </w:r>
            <w:r>
              <w:rPr>
                <w:rFonts w:ascii="Times New Roman"/>
                <w:spacing w:val="-1"/>
                <w:sz w:val="24"/>
              </w:rPr>
              <w:t>credit</w:t>
            </w:r>
            <w:r>
              <w:rPr>
                <w:rFonts w:ascii="Times New Roman"/>
                <w:spacing w:val="2"/>
                <w:sz w:val="24"/>
              </w:rPr>
              <w:t xml:space="preserve"> </w:t>
            </w:r>
            <w:r>
              <w:rPr>
                <w:rFonts w:ascii="Times New Roman"/>
                <w:spacing w:val="-1"/>
                <w:sz w:val="24"/>
              </w:rPr>
              <w:t>quality</w:t>
            </w:r>
            <w:r>
              <w:rPr>
                <w:rFonts w:ascii="Times New Roman"/>
                <w:spacing w:val="2"/>
                <w:sz w:val="24"/>
              </w:rPr>
              <w:t xml:space="preserve"> </w:t>
            </w:r>
            <w:r>
              <w:rPr>
                <w:rFonts w:ascii="Times New Roman"/>
                <w:spacing w:val="-1"/>
                <w:sz w:val="24"/>
              </w:rPr>
              <w:t>step</w:t>
            </w:r>
            <w:r>
              <w:rPr>
                <w:rFonts w:ascii="Times New Roman"/>
                <w:spacing w:val="2"/>
                <w:sz w:val="24"/>
              </w:rPr>
              <w:t xml:space="preserve"> </w:t>
            </w:r>
            <w:r>
              <w:rPr>
                <w:rFonts w:ascii="Times New Roman"/>
                <w:sz w:val="24"/>
              </w:rPr>
              <w:t>4</w:t>
            </w:r>
            <w:r>
              <w:rPr>
                <w:rFonts w:ascii="Times New Roman"/>
                <w:spacing w:val="2"/>
                <w:sz w:val="24"/>
              </w:rPr>
              <w:t xml:space="preserve"> </w:t>
            </w:r>
            <w:r>
              <w:rPr>
                <w:rFonts w:ascii="Times New Roman"/>
                <w:sz w:val="24"/>
              </w:rPr>
              <w:t>or</w:t>
            </w:r>
            <w:r>
              <w:rPr>
                <w:rFonts w:ascii="Times New Roman"/>
                <w:spacing w:val="79"/>
                <w:sz w:val="24"/>
              </w:rPr>
              <w:t xml:space="preserve"> </w:t>
            </w:r>
            <w:r>
              <w:rPr>
                <w:rFonts w:ascii="Times New Roman"/>
                <w:spacing w:val="-1"/>
                <w:sz w:val="24"/>
              </w:rPr>
              <w:t>worse</w:t>
            </w:r>
            <w:r>
              <w:rPr>
                <w:rFonts w:ascii="Times New Roman"/>
                <w:sz w:val="24"/>
              </w:rPr>
              <w:t xml:space="preserve">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3A5275" w:rsidRPr="00FE002E" w14:paraId="5CF5A0FE" w14:textId="77777777" w:rsidTr="00FE0FF1">
        <w:trPr>
          <w:trHeight w:val="304"/>
        </w:trPr>
        <w:tc>
          <w:tcPr>
            <w:tcW w:w="1418" w:type="dxa"/>
          </w:tcPr>
          <w:p w14:paraId="0A623EC6"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130</w:t>
            </w:r>
          </w:p>
        </w:tc>
        <w:tc>
          <w:tcPr>
            <w:tcW w:w="7590" w:type="dxa"/>
          </w:tcPr>
          <w:p w14:paraId="760EE314"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covered</w:t>
            </w:r>
            <w:r>
              <w:rPr>
                <w:rFonts w:ascii="Times New Roman"/>
                <w:b/>
                <w:spacing w:val="-2"/>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(CQS1)</w:t>
            </w:r>
          </w:p>
          <w:p w14:paraId="342A7C77" w14:textId="694D0A32"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1.2.1</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pacing w:val="-1"/>
                <w:sz w:val="24"/>
              </w:rPr>
              <w:t>are</w:t>
            </w:r>
            <w:r>
              <w:rPr>
                <w:rFonts w:ascii="Times New Roman"/>
                <w:spacing w:val="7"/>
                <w:sz w:val="24"/>
              </w:rPr>
              <w:t xml:space="preserve"> </w:t>
            </w:r>
            <w:r>
              <w:rPr>
                <w:rFonts w:ascii="Times New Roman"/>
                <w:spacing w:val="-1"/>
                <w:sz w:val="24"/>
              </w:rPr>
              <w:t>covered</w:t>
            </w:r>
            <w:r>
              <w:rPr>
                <w:rFonts w:ascii="Times New Roman"/>
                <w:spacing w:val="6"/>
                <w:sz w:val="24"/>
              </w:rPr>
              <w:t xml:space="preserve"> </w:t>
            </w:r>
            <w:r>
              <w:rPr>
                <w:rFonts w:ascii="Times New Roman"/>
                <w:spacing w:val="-1"/>
                <w:sz w:val="24"/>
              </w:rPr>
              <w:t>bonds.</w:t>
            </w:r>
            <w:r>
              <w:rPr>
                <w:rFonts w:ascii="Times New Roman"/>
                <w:spacing w:val="7"/>
                <w:sz w:val="24"/>
              </w:rPr>
              <w:t xml:space="preserve"> </w:t>
            </w:r>
            <w:r>
              <w:rPr>
                <w:rFonts w:ascii="Times New Roman"/>
                <w:spacing w:val="-1"/>
                <w:sz w:val="24"/>
              </w:rPr>
              <w:t>Note</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z w:val="24"/>
              </w:rPr>
              <w:t>in</w:t>
            </w:r>
            <w:r>
              <w:rPr>
                <w:rFonts w:ascii="Times New Roman"/>
                <w:spacing w:val="7"/>
                <w:sz w:val="24"/>
              </w:rPr>
              <w:t xml:space="preserve"> </w:t>
            </w:r>
            <w:r>
              <w:rPr>
                <w:rFonts w:ascii="Times New Roman"/>
                <w:spacing w:val="-1"/>
                <w:sz w:val="24"/>
              </w:rPr>
              <w:t>accordance</w:t>
            </w:r>
            <w:r>
              <w:rPr>
                <w:rFonts w:ascii="Times New Roman"/>
                <w:spacing w:val="7"/>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w:t>
            </w:r>
            <w:r>
              <w:rPr>
                <w:rFonts w:ascii="Times New Roman"/>
                <w:spacing w:val="7"/>
                <w:sz w:val="24"/>
              </w:rPr>
              <w:t xml:space="preserve"> </w:t>
            </w:r>
            <w:r>
              <w:rPr>
                <w:rFonts w:ascii="Times New Roman"/>
                <w:spacing w:val="-1"/>
                <w:sz w:val="24"/>
              </w:rPr>
              <w:t>10(1)(f)</w:t>
            </w:r>
            <w:r>
              <w:rPr>
                <w:rFonts w:ascii="Times New Roman"/>
                <w:spacing w:val="7"/>
                <w:sz w:val="24"/>
              </w:rPr>
              <w:t xml:space="preserve"> </w:t>
            </w:r>
            <w:r>
              <w:rPr>
                <w:rFonts w:ascii="Times New Roman"/>
                <w:sz w:val="24"/>
              </w:rPr>
              <w:t>of</w:t>
            </w:r>
            <w:r>
              <w:rPr>
                <w:rFonts w:ascii="Times New Roman"/>
                <w:spacing w:val="73"/>
                <w:sz w:val="24"/>
              </w:rPr>
              <w:t xml:space="preserve"> </w:t>
            </w:r>
            <w:r>
              <w:rPr>
                <w:rFonts w:ascii="Times New Roman"/>
                <w:spacing w:val="-1"/>
                <w:sz w:val="24"/>
              </w:rPr>
              <w:t>Regulation</w:t>
            </w:r>
            <w:r>
              <w:rPr>
                <w:rFonts w:ascii="Times New Roman"/>
                <w:spacing w:val="8"/>
                <w:sz w:val="24"/>
              </w:rPr>
              <w:t xml:space="preserve"> </w:t>
            </w:r>
            <w:r>
              <w:rPr>
                <w:rFonts w:ascii="Times New Roman"/>
                <w:spacing w:val="-1"/>
                <w:sz w:val="24"/>
              </w:rPr>
              <w:t>(EU)</w:t>
            </w:r>
            <w:r>
              <w:rPr>
                <w:rFonts w:ascii="Times New Roman"/>
                <w:spacing w:val="10"/>
                <w:sz w:val="24"/>
              </w:rPr>
              <w:t xml:space="preserve"> </w:t>
            </w:r>
            <w:r>
              <w:rPr>
                <w:rFonts w:ascii="Times New Roman"/>
                <w:sz w:val="24"/>
              </w:rPr>
              <w:t>2015/61</w:t>
            </w:r>
            <w:r>
              <w:rPr>
                <w:rFonts w:ascii="Times New Roman"/>
                <w:spacing w:val="9"/>
                <w:sz w:val="24"/>
              </w:rPr>
              <w:t xml:space="preserve"> </w:t>
            </w:r>
            <w:r>
              <w:rPr>
                <w:rFonts w:ascii="Times New Roman"/>
                <w:sz w:val="24"/>
              </w:rPr>
              <w:t>only</w:t>
            </w:r>
            <w:r>
              <w:rPr>
                <w:rFonts w:ascii="Times New Roman"/>
                <w:spacing w:val="9"/>
                <w:sz w:val="24"/>
              </w:rPr>
              <w:t xml:space="preserve"> </w:t>
            </w:r>
            <w:r>
              <w:rPr>
                <w:rFonts w:ascii="Times New Roman"/>
                <w:spacing w:val="-1"/>
                <w:sz w:val="24"/>
              </w:rPr>
              <w:t>CQS</w:t>
            </w:r>
            <w:r>
              <w:rPr>
                <w:rFonts w:ascii="Times New Roman"/>
                <w:spacing w:val="9"/>
                <w:sz w:val="24"/>
              </w:rPr>
              <w:t xml:space="preserve"> </w:t>
            </w:r>
            <w:r>
              <w:rPr>
                <w:rFonts w:ascii="Times New Roman"/>
                <w:sz w:val="24"/>
              </w:rPr>
              <w:t>1</w:t>
            </w:r>
            <w:r>
              <w:rPr>
                <w:rFonts w:ascii="Times New Roman"/>
                <w:spacing w:val="9"/>
                <w:sz w:val="24"/>
              </w:rPr>
              <w:t xml:space="preserve"> </w:t>
            </w:r>
            <w:r>
              <w:rPr>
                <w:rFonts w:ascii="Times New Roman"/>
                <w:spacing w:val="-1"/>
                <w:sz w:val="24"/>
              </w:rPr>
              <w:t>covered</w:t>
            </w:r>
            <w:r>
              <w:rPr>
                <w:rFonts w:ascii="Times New Roman"/>
                <w:spacing w:val="9"/>
                <w:sz w:val="24"/>
              </w:rPr>
              <w:t xml:space="preserve"> </w:t>
            </w:r>
            <w:r>
              <w:rPr>
                <w:rFonts w:ascii="Times New Roman"/>
                <w:sz w:val="24"/>
              </w:rPr>
              <w:t>bonds</w:t>
            </w:r>
            <w:r>
              <w:rPr>
                <w:rFonts w:ascii="Times New Roman"/>
                <w:spacing w:val="9"/>
                <w:sz w:val="24"/>
              </w:rPr>
              <w:t xml:space="preserve"> </w:t>
            </w:r>
            <w:r>
              <w:rPr>
                <w:rFonts w:ascii="Times New Roman"/>
                <w:spacing w:val="-1"/>
                <w:sz w:val="24"/>
              </w:rPr>
              <w:t>are</w:t>
            </w:r>
            <w:r>
              <w:rPr>
                <w:rFonts w:ascii="Times New Roman"/>
                <w:spacing w:val="8"/>
                <w:sz w:val="24"/>
              </w:rPr>
              <w:t xml:space="preserve"> </w:t>
            </w:r>
            <w:r>
              <w:rPr>
                <w:rFonts w:ascii="Times New Roman"/>
                <w:spacing w:val="-1"/>
                <w:sz w:val="24"/>
              </w:rPr>
              <w:t>eligible</w:t>
            </w:r>
            <w:r>
              <w:rPr>
                <w:rFonts w:ascii="Times New Roman"/>
                <w:spacing w:val="8"/>
                <w:sz w:val="24"/>
              </w:rPr>
              <w:t xml:space="preserve"> </w:t>
            </w:r>
            <w:r>
              <w:rPr>
                <w:rFonts w:ascii="Times New Roman"/>
                <w:sz w:val="24"/>
              </w:rPr>
              <w:t>as</w:t>
            </w:r>
            <w:r>
              <w:rPr>
                <w:rFonts w:ascii="Times New Roman"/>
                <w:spacing w:val="9"/>
                <w:sz w:val="24"/>
              </w:rPr>
              <w:t xml:space="preserve"> </w:t>
            </w:r>
            <w:r>
              <w:rPr>
                <w:rFonts w:ascii="Times New Roman"/>
                <w:spacing w:val="-1"/>
                <w:sz w:val="24"/>
              </w:rPr>
              <w:t>Level</w:t>
            </w:r>
            <w:r>
              <w:rPr>
                <w:rFonts w:ascii="Times New Roman"/>
                <w:spacing w:val="57"/>
                <w:sz w:val="24"/>
              </w:rPr>
              <w:t xml:space="preserve"> </w:t>
            </w:r>
            <w:r>
              <w:rPr>
                <w:rFonts w:ascii="Times New Roman"/>
                <w:sz w:val="24"/>
              </w:rPr>
              <w:t>1 assets.</w:t>
            </w:r>
          </w:p>
        </w:tc>
      </w:tr>
      <w:tr w:rsidR="003A5275" w:rsidRPr="00FE002E" w14:paraId="13A96706" w14:textId="77777777" w:rsidTr="00FE0FF1">
        <w:trPr>
          <w:trHeight w:val="304"/>
        </w:trPr>
        <w:tc>
          <w:tcPr>
            <w:tcW w:w="1418" w:type="dxa"/>
          </w:tcPr>
          <w:p w14:paraId="2F74693B"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140</w:t>
            </w:r>
          </w:p>
        </w:tc>
        <w:tc>
          <w:tcPr>
            <w:tcW w:w="7590" w:type="dxa"/>
          </w:tcPr>
          <w:p w14:paraId="1FF5B741" w14:textId="77777777" w:rsidR="003A5275" w:rsidRDefault="003A5275" w:rsidP="003A5275">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1.2.2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tradable</w:t>
            </w:r>
            <w:r>
              <w:rPr>
                <w:rFonts w:ascii="Times New Roman"/>
                <w:b/>
                <w:sz w:val="24"/>
                <w:u w:val="thick" w:color="000000"/>
              </w:rPr>
              <w:t xml:space="preserve"> assets</w:t>
            </w:r>
          </w:p>
          <w:p w14:paraId="308402A5" w14:textId="7ABEA5C4" w:rsidR="003A5275" w:rsidRDefault="003A5275" w:rsidP="003A5275">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pacing w:val="25"/>
                <w:sz w:val="24"/>
              </w:rPr>
              <w:t xml:space="preserve"> </w:t>
            </w:r>
            <w:r>
              <w:rPr>
                <w:rFonts w:ascii="Times New Roman"/>
                <w:spacing w:val="-1"/>
                <w:sz w:val="24"/>
              </w:rPr>
              <w:t>assets</w:t>
            </w:r>
            <w:r>
              <w:rPr>
                <w:rFonts w:ascii="Times New Roman"/>
                <w:spacing w:val="25"/>
                <w:sz w:val="24"/>
              </w:rPr>
              <w:t xml:space="preserve"> </w:t>
            </w:r>
            <w:r>
              <w:rPr>
                <w:rFonts w:ascii="Times New Roman"/>
                <w:sz w:val="24"/>
              </w:rPr>
              <w:t>that</w:t>
            </w:r>
            <w:r>
              <w:rPr>
                <w:rFonts w:ascii="Times New Roman"/>
                <w:spacing w:val="25"/>
                <w:sz w:val="24"/>
              </w:rPr>
              <w:t xml:space="preserve"> </w:t>
            </w:r>
            <w:r>
              <w:rPr>
                <w:rFonts w:ascii="Times New Roman"/>
                <w:spacing w:val="-1"/>
                <w:sz w:val="24"/>
              </w:rPr>
              <w:t>would</w:t>
            </w:r>
            <w:r>
              <w:rPr>
                <w:rFonts w:ascii="Times New Roman"/>
                <w:spacing w:val="26"/>
                <w:sz w:val="24"/>
              </w:rPr>
              <w:t xml:space="preserve"> </w:t>
            </w:r>
            <w:r>
              <w:rPr>
                <w:rFonts w:ascii="Times New Roman"/>
                <w:spacing w:val="-1"/>
                <w:sz w:val="24"/>
              </w:rPr>
              <w:t>meet</w:t>
            </w:r>
            <w:r>
              <w:rPr>
                <w:rFonts w:ascii="Times New Roman"/>
                <w:spacing w:val="25"/>
                <w:sz w:val="24"/>
              </w:rPr>
              <w:t xml:space="preserve"> </w:t>
            </w:r>
            <w:r>
              <w:rPr>
                <w:rFonts w:ascii="Times New Roman"/>
                <w:sz w:val="24"/>
              </w:rPr>
              <w:t>the</w:t>
            </w:r>
            <w:r>
              <w:rPr>
                <w:rFonts w:ascii="Times New Roman"/>
                <w:spacing w:val="25"/>
                <w:sz w:val="24"/>
              </w:rPr>
              <w:t xml:space="preserve"> </w:t>
            </w:r>
            <w:r>
              <w:rPr>
                <w:rFonts w:ascii="Times New Roman"/>
                <w:spacing w:val="-1"/>
                <w:sz w:val="24"/>
              </w:rPr>
              <w:t>requirements</w:t>
            </w:r>
            <w:r>
              <w:rPr>
                <w:rFonts w:ascii="Times New Roman"/>
                <w:spacing w:val="24"/>
                <w:sz w:val="24"/>
              </w:rPr>
              <w:t xml:space="preserve"> </w:t>
            </w:r>
            <w:r>
              <w:rPr>
                <w:rFonts w:ascii="Times New Roman"/>
                <w:sz w:val="24"/>
              </w:rPr>
              <w:t>of</w:t>
            </w:r>
            <w:r>
              <w:rPr>
                <w:rFonts w:ascii="Times New Roman"/>
                <w:spacing w:val="24"/>
                <w:sz w:val="24"/>
              </w:rPr>
              <w:t xml:space="preserve"> </w:t>
            </w:r>
            <w:r>
              <w:rPr>
                <w:rFonts w:ascii="Times New Roman"/>
                <w:spacing w:val="-1"/>
                <w:sz w:val="24"/>
              </w:rPr>
              <w:t>Articles</w:t>
            </w:r>
            <w:r>
              <w:rPr>
                <w:rFonts w:ascii="Times New Roman"/>
                <w:spacing w:val="24"/>
                <w:sz w:val="24"/>
              </w:rPr>
              <w:t xml:space="preserve"> </w:t>
            </w:r>
            <w:r>
              <w:rPr>
                <w:rFonts w:ascii="Times New Roman"/>
                <w:sz w:val="24"/>
              </w:rPr>
              <w:t>7,</w:t>
            </w:r>
            <w:r>
              <w:rPr>
                <w:rFonts w:ascii="Times New Roman"/>
                <w:spacing w:val="25"/>
                <w:sz w:val="24"/>
              </w:rPr>
              <w:t xml:space="preserve"> </w:t>
            </w:r>
            <w:r>
              <w:rPr>
                <w:rFonts w:ascii="Times New Roman"/>
                <w:sz w:val="24"/>
              </w:rPr>
              <w:t>8</w:t>
            </w:r>
            <w:r>
              <w:rPr>
                <w:rFonts w:ascii="Times New Roman"/>
                <w:spacing w:val="79"/>
                <w:sz w:val="24"/>
              </w:rPr>
              <w:t xml:space="preserve"> </w:t>
            </w:r>
            <w:r>
              <w:rPr>
                <w:rFonts w:ascii="Times New Roman"/>
                <w:sz w:val="24"/>
              </w:rPr>
              <w:t>and</w:t>
            </w:r>
            <w:r>
              <w:rPr>
                <w:rFonts w:ascii="Times New Roman"/>
                <w:spacing w:val="1"/>
                <w:sz w:val="24"/>
              </w:rPr>
              <w:t xml:space="preserve"> </w:t>
            </w:r>
            <w:r>
              <w:rPr>
                <w:rFonts w:ascii="Times New Roman"/>
                <w:sz w:val="24"/>
              </w:rPr>
              <w:t>11</w:t>
            </w:r>
            <w:r>
              <w:rPr>
                <w:rFonts w:ascii="Times New Roman"/>
                <w:spacing w:val="1"/>
                <w:sz w:val="24"/>
              </w:rPr>
              <w:t xml:space="preserve"> </w:t>
            </w:r>
            <w:r>
              <w:rPr>
                <w:rFonts w:ascii="Times New Roman"/>
                <w:sz w:val="24"/>
              </w:rPr>
              <w:t xml:space="preserve">of </w:t>
            </w:r>
            <w:r>
              <w:rPr>
                <w:rFonts w:ascii="Times New Roman"/>
                <w:spacing w:val="-1"/>
                <w:sz w:val="24"/>
              </w:rPr>
              <w:t>Regulation</w:t>
            </w:r>
            <w:r>
              <w:rPr>
                <w:rFonts w:ascii="Times New Roman"/>
                <w:spacing w:val="1"/>
                <w:sz w:val="24"/>
              </w:rPr>
              <w:t xml:space="preserve"> </w:t>
            </w:r>
            <w:r>
              <w:rPr>
                <w:rFonts w:ascii="Times New Roman"/>
                <w:spacing w:val="-1"/>
                <w:sz w:val="24"/>
              </w:rPr>
              <w:t>(EU)</w:t>
            </w:r>
            <w:r>
              <w:rPr>
                <w:rFonts w:ascii="Times New Roman"/>
                <w:spacing w:val="1"/>
                <w:sz w:val="24"/>
              </w:rPr>
              <w:t xml:space="preserve"> </w:t>
            </w:r>
            <w:r>
              <w:rPr>
                <w:rFonts w:ascii="Times New Roman"/>
                <w:sz w:val="24"/>
              </w:rPr>
              <w:t>2015/61</w:t>
            </w:r>
            <w:r>
              <w:rPr>
                <w:rFonts w:ascii="Times New Roman"/>
                <w:spacing w:val="1"/>
                <w:sz w:val="24"/>
              </w:rPr>
              <w:t xml:space="preserve"> </w:t>
            </w:r>
            <w:r>
              <w:rPr>
                <w:rFonts w:ascii="Times New Roman"/>
                <w:sz w:val="24"/>
              </w:rPr>
              <w:t>if they</w:t>
            </w:r>
            <w:r>
              <w:rPr>
                <w:rFonts w:ascii="Times New Roman"/>
                <w:spacing w:val="1"/>
                <w:sz w:val="24"/>
              </w:rPr>
              <w:t xml:space="preserve"> </w:t>
            </w:r>
            <w:r>
              <w:rPr>
                <w:rFonts w:ascii="Times New Roman"/>
                <w:spacing w:val="-1"/>
                <w:sz w:val="24"/>
              </w:rPr>
              <w:t>were</w:t>
            </w:r>
            <w:r>
              <w:rPr>
                <w:rFonts w:ascii="Times New Roman"/>
                <w:spacing w:val="1"/>
                <w:sz w:val="24"/>
              </w:rPr>
              <w:t xml:space="preserve"> </w:t>
            </w:r>
            <w:r>
              <w:rPr>
                <w:rFonts w:ascii="Times New Roman"/>
                <w:spacing w:val="-1"/>
                <w:sz w:val="24"/>
              </w:rPr>
              <w:t>not</w:t>
            </w:r>
            <w:r>
              <w:rPr>
                <w:rFonts w:ascii="Times New Roman"/>
                <w:spacing w:val="1"/>
                <w:sz w:val="24"/>
              </w:rPr>
              <w:t xml:space="preserve"> </w:t>
            </w:r>
            <w:r>
              <w:rPr>
                <w:rFonts w:ascii="Times New Roman"/>
                <w:spacing w:val="-1"/>
                <w:sz w:val="24"/>
              </w:rPr>
              <w:t>securing</w:t>
            </w:r>
            <w:r>
              <w:rPr>
                <w:rFonts w:ascii="Times New Roman"/>
                <w:spacing w:val="1"/>
                <w:sz w:val="24"/>
              </w:rPr>
              <w:t xml:space="preserve"> </w:t>
            </w:r>
            <w:r>
              <w:rPr>
                <w:rFonts w:ascii="Times New Roman"/>
                <w:sz w:val="24"/>
              </w:rPr>
              <w:t xml:space="preserve">the </w:t>
            </w:r>
            <w:r>
              <w:rPr>
                <w:rFonts w:ascii="Times New Roman"/>
                <w:spacing w:val="-1"/>
                <w:sz w:val="24"/>
              </w:rPr>
              <w:t>particular</w:t>
            </w:r>
            <w:r>
              <w:rPr>
                <w:rFonts w:ascii="Times New Roman"/>
                <w:spacing w:val="53"/>
                <w:sz w:val="24"/>
              </w:rPr>
              <w:t xml:space="preserve"> </w:t>
            </w:r>
            <w:r>
              <w:rPr>
                <w:rFonts w:ascii="Times New Roman"/>
                <w:spacing w:val="-1"/>
                <w:sz w:val="24"/>
              </w:rPr>
              <w:t>transaction.</w:t>
            </w:r>
          </w:p>
          <w:p w14:paraId="53663919" w14:textId="7AE83C4F" w:rsidR="003A5275" w:rsidRDefault="003A5275" w:rsidP="003A5275">
            <w:pPr>
              <w:pStyle w:val="TableParagraph"/>
              <w:spacing w:before="120"/>
              <w:ind w:left="102" w:right="100"/>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Regulation</w:t>
            </w:r>
            <w:r>
              <w:rPr>
                <w:rFonts w:ascii="Times New Roman"/>
                <w:spacing w:val="49"/>
                <w:sz w:val="24"/>
              </w:rPr>
              <w:t xml:space="preserve"> </w:t>
            </w:r>
            <w:r>
              <w:rPr>
                <w:rFonts w:ascii="Times New Roman"/>
                <w:spacing w:val="-1"/>
                <w:sz w:val="24"/>
              </w:rPr>
              <w:t>(EU)</w:t>
            </w:r>
            <w:r>
              <w:rPr>
                <w:rFonts w:ascii="Times New Roman"/>
                <w:spacing w:val="49"/>
                <w:sz w:val="24"/>
              </w:rPr>
              <w:t xml:space="preserve"> </w:t>
            </w:r>
            <w:r>
              <w:rPr>
                <w:rFonts w:ascii="Times New Roman"/>
                <w:sz w:val="24"/>
              </w:rPr>
              <w:t>2015/61</w:t>
            </w:r>
            <w:r>
              <w:rPr>
                <w:rFonts w:ascii="Times New Roman"/>
                <w:spacing w:val="12"/>
                <w:sz w:val="24"/>
              </w:rPr>
              <w:t xml:space="preserve"> </w:t>
            </w:r>
            <w:r>
              <w:rPr>
                <w:rFonts w:ascii="Times New Roman"/>
                <w:spacing w:val="-1"/>
                <w:sz w:val="24"/>
              </w:rPr>
              <w:t>that</w:t>
            </w:r>
            <w:r>
              <w:rPr>
                <w:rFonts w:ascii="Times New Roman"/>
                <w:spacing w:val="12"/>
                <w:sz w:val="24"/>
              </w:rPr>
              <w:t xml:space="preserve"> </w:t>
            </w:r>
            <w:r>
              <w:rPr>
                <w:rFonts w:ascii="Times New Roman"/>
                <w:spacing w:val="-1"/>
                <w:sz w:val="24"/>
              </w:rPr>
              <w:t>qualify</w:t>
            </w:r>
            <w:r>
              <w:rPr>
                <w:rFonts w:ascii="Times New Roman"/>
                <w:spacing w:val="12"/>
                <w:sz w:val="24"/>
              </w:rPr>
              <w:t xml:space="preserve"> </w:t>
            </w:r>
            <w:r>
              <w:rPr>
                <w:rFonts w:ascii="Times New Roman"/>
                <w:sz w:val="24"/>
              </w:rPr>
              <w:t>as</w:t>
            </w:r>
            <w:r>
              <w:rPr>
                <w:rFonts w:ascii="Times New Roman"/>
                <w:spacing w:val="11"/>
                <w:sz w:val="24"/>
              </w:rPr>
              <w:t xml:space="preserve"> </w:t>
            </w:r>
            <w:r>
              <w:rPr>
                <w:rFonts w:ascii="Times New Roman"/>
                <w:spacing w:val="-1"/>
                <w:sz w:val="24"/>
              </w:rPr>
              <w:t>Level</w:t>
            </w:r>
            <w:r>
              <w:rPr>
                <w:rFonts w:ascii="Times New Roman"/>
                <w:spacing w:val="11"/>
                <w:sz w:val="24"/>
              </w:rPr>
              <w:t xml:space="preserve"> </w:t>
            </w:r>
            <w:r>
              <w:rPr>
                <w:rFonts w:ascii="Times New Roman"/>
                <w:sz w:val="24"/>
              </w:rPr>
              <w:t>2A</w:t>
            </w:r>
            <w:r>
              <w:rPr>
                <w:rFonts w:ascii="Times New Roman"/>
                <w:spacing w:val="11"/>
                <w:sz w:val="24"/>
              </w:rPr>
              <w:t xml:space="preserve"> </w:t>
            </w:r>
            <w:r>
              <w:rPr>
                <w:rFonts w:ascii="Times New Roman"/>
                <w:spacing w:val="-1"/>
                <w:sz w:val="24"/>
              </w:rPr>
              <w:t>assets</w:t>
            </w:r>
            <w:r>
              <w:rPr>
                <w:rFonts w:ascii="Times New Roman"/>
                <w:spacing w:val="12"/>
                <w:sz w:val="24"/>
              </w:rPr>
              <w:t xml:space="preserve"> </w:t>
            </w:r>
            <w:r>
              <w:rPr>
                <w:rFonts w:ascii="Times New Roman"/>
                <w:spacing w:val="-1"/>
                <w:sz w:val="24"/>
              </w:rPr>
              <w:t>shall</w:t>
            </w:r>
            <w:r>
              <w:rPr>
                <w:rFonts w:ascii="Times New Roman"/>
                <w:spacing w:val="12"/>
                <w:sz w:val="24"/>
              </w:rPr>
              <w:t xml:space="preserve"> </w:t>
            </w:r>
            <w:r>
              <w:rPr>
                <w:rFonts w:ascii="Times New Roman"/>
                <w:sz w:val="24"/>
              </w:rPr>
              <w:t>be</w:t>
            </w:r>
            <w:r>
              <w:rPr>
                <w:rFonts w:ascii="Times New Roman"/>
                <w:spacing w:val="11"/>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3A5275" w:rsidRPr="00FE002E" w14:paraId="068BF627" w14:textId="77777777" w:rsidTr="00FE0FF1">
        <w:trPr>
          <w:trHeight w:val="304"/>
        </w:trPr>
        <w:tc>
          <w:tcPr>
            <w:tcW w:w="1418" w:type="dxa"/>
          </w:tcPr>
          <w:p w14:paraId="5182888B"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150</w:t>
            </w:r>
          </w:p>
        </w:tc>
        <w:tc>
          <w:tcPr>
            <w:tcW w:w="7590" w:type="dxa"/>
          </w:tcPr>
          <w:p w14:paraId="17BD1524" w14:textId="77777777" w:rsidR="003A5275" w:rsidRDefault="003A5275" w:rsidP="003A5275">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1.2.2.1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 xml:space="preserve">bond (CQS </w:t>
            </w:r>
            <w:r>
              <w:rPr>
                <w:rFonts w:ascii="Times New Roman"/>
                <w:b/>
                <w:sz w:val="24"/>
                <w:u w:val="thick" w:color="000000"/>
              </w:rPr>
              <w:t>1)</w:t>
            </w:r>
          </w:p>
          <w:p w14:paraId="4BE0B4FC" w14:textId="77777777" w:rsidR="003A5275" w:rsidRDefault="003A5275" w:rsidP="003A5275">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1.2.2</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lastRenderedPageBreak/>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bonds</w:t>
            </w:r>
            <w:r>
              <w:rPr>
                <w:rFonts w:ascii="Times New Roman"/>
                <w:sz w:val="24"/>
              </w:rPr>
              <w:t xml:space="preserve"> that</w:t>
            </w:r>
            <w:r>
              <w:rPr>
                <w:rFonts w:ascii="Times New Roman"/>
                <w:spacing w:val="-1"/>
                <w:sz w:val="24"/>
              </w:rPr>
              <w:t xml:space="preserve"> </w:t>
            </w:r>
            <w:r>
              <w:rPr>
                <w:rFonts w:ascii="Times New Roman"/>
                <w:sz w:val="24"/>
              </w:rPr>
              <w:t>are</w:t>
            </w:r>
            <w:r>
              <w:rPr>
                <w:rFonts w:ascii="Times New Roman"/>
                <w:spacing w:val="-1"/>
                <w:sz w:val="24"/>
              </w:rPr>
              <w:t xml:space="preserve"> </w:t>
            </w:r>
            <w:r>
              <w:rPr>
                <w:rFonts w:ascii="Times New Roman"/>
                <w:sz w:val="24"/>
              </w:rPr>
              <w:t xml:space="preserve">assigned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pacing w:val="-2"/>
                <w:sz w:val="24"/>
              </w:rPr>
              <w:t xml:space="preserve"> </w:t>
            </w:r>
            <w:r>
              <w:rPr>
                <w:rFonts w:ascii="Times New Roman"/>
                <w:spacing w:val="-1"/>
                <w:sz w:val="24"/>
              </w:rPr>
              <w:t>step</w:t>
            </w:r>
            <w:r>
              <w:rPr>
                <w:rFonts w:ascii="Times New Roman"/>
                <w:sz w:val="24"/>
              </w:rPr>
              <w:t xml:space="preserve"> 1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3A5275" w:rsidRPr="00FE002E" w14:paraId="0EE603C0" w14:textId="77777777" w:rsidTr="00FE0FF1">
        <w:trPr>
          <w:trHeight w:val="304"/>
        </w:trPr>
        <w:tc>
          <w:tcPr>
            <w:tcW w:w="1418" w:type="dxa"/>
          </w:tcPr>
          <w:p w14:paraId="31E09C1F"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lastRenderedPageBreak/>
              <w:t>160</w:t>
            </w:r>
          </w:p>
        </w:tc>
        <w:tc>
          <w:tcPr>
            <w:tcW w:w="7590" w:type="dxa"/>
          </w:tcPr>
          <w:p w14:paraId="10D2142D"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1.2.2.2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covered bonds</w:t>
            </w:r>
            <w:r>
              <w:rPr>
                <w:rFonts w:ascii="Times New Roman"/>
                <w:b/>
                <w:sz w:val="24"/>
                <w:u w:val="thick" w:color="000000"/>
              </w:rPr>
              <w:t xml:space="preserve"> </w:t>
            </w:r>
            <w:r>
              <w:rPr>
                <w:rFonts w:ascii="Times New Roman"/>
                <w:b/>
                <w:spacing w:val="-1"/>
                <w:sz w:val="24"/>
                <w:u w:val="thick" w:color="000000"/>
              </w:rPr>
              <w:t>(CQS1,</w:t>
            </w:r>
            <w:r>
              <w:rPr>
                <w:rFonts w:ascii="Times New Roman"/>
                <w:b/>
                <w:sz w:val="24"/>
                <w:u w:val="thick" w:color="000000"/>
              </w:rPr>
              <w:t xml:space="preserve"> </w:t>
            </w:r>
            <w:r>
              <w:rPr>
                <w:rFonts w:ascii="Times New Roman"/>
                <w:b/>
                <w:spacing w:val="-1"/>
                <w:sz w:val="24"/>
                <w:u w:val="thick" w:color="000000"/>
              </w:rPr>
              <w:t>CQS2)</w:t>
            </w:r>
          </w:p>
          <w:p w14:paraId="665CBDB0" w14:textId="77777777"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1.2.2</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covered</w:t>
            </w:r>
            <w:r>
              <w:rPr>
                <w:rFonts w:ascii="Times New Roman"/>
                <w:spacing w:val="43"/>
                <w:sz w:val="24"/>
              </w:rPr>
              <w:t xml:space="preserve"> </w:t>
            </w:r>
            <w:r>
              <w:rPr>
                <w:rFonts w:ascii="Times New Roman"/>
                <w:spacing w:val="-1"/>
                <w:sz w:val="24"/>
              </w:rPr>
              <w:t>bonds</w:t>
            </w:r>
            <w:r>
              <w:rPr>
                <w:rFonts w:ascii="Times New Roman"/>
                <w:spacing w:val="43"/>
                <w:sz w:val="24"/>
              </w:rPr>
              <w:t xml:space="preserve"> </w:t>
            </w:r>
            <w:r>
              <w:rPr>
                <w:rFonts w:ascii="Times New Roman"/>
                <w:sz w:val="24"/>
              </w:rPr>
              <w:t>that</w:t>
            </w:r>
            <w:r>
              <w:rPr>
                <w:rFonts w:ascii="Times New Roman"/>
                <w:spacing w:val="42"/>
                <w:sz w:val="24"/>
              </w:rPr>
              <w:t xml:space="preserve"> </w:t>
            </w:r>
            <w:r>
              <w:rPr>
                <w:rFonts w:ascii="Times New Roman"/>
                <w:spacing w:val="-1"/>
                <w:sz w:val="24"/>
              </w:rPr>
              <w:t>are</w:t>
            </w:r>
            <w:r>
              <w:rPr>
                <w:rFonts w:ascii="Times New Roman"/>
                <w:spacing w:val="42"/>
                <w:sz w:val="24"/>
              </w:rPr>
              <w:t xml:space="preserve"> </w:t>
            </w:r>
            <w:r>
              <w:rPr>
                <w:rFonts w:ascii="Times New Roman"/>
                <w:sz w:val="24"/>
              </w:rPr>
              <w:t>assigned</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pacing w:val="43"/>
                <w:sz w:val="24"/>
              </w:rPr>
              <w:t xml:space="preserve"> </w:t>
            </w:r>
            <w:r>
              <w:rPr>
                <w:rFonts w:ascii="Times New Roman"/>
                <w:spacing w:val="-1"/>
                <w:sz w:val="24"/>
              </w:rPr>
              <w:t>step</w:t>
            </w:r>
            <w:r>
              <w:rPr>
                <w:rFonts w:ascii="Times New Roman"/>
                <w:spacing w:val="43"/>
                <w:sz w:val="24"/>
              </w:rPr>
              <w:t xml:space="preserve"> </w:t>
            </w:r>
            <w:r>
              <w:rPr>
                <w:rFonts w:ascii="Times New Roman"/>
                <w:sz w:val="24"/>
              </w:rPr>
              <w:t>1</w:t>
            </w:r>
            <w:r>
              <w:rPr>
                <w:rFonts w:ascii="Times New Roman"/>
                <w:spacing w:val="43"/>
                <w:sz w:val="24"/>
              </w:rPr>
              <w:t xml:space="preserve"> </w:t>
            </w:r>
            <w:r>
              <w:rPr>
                <w:rFonts w:ascii="Times New Roman"/>
                <w:sz w:val="24"/>
              </w:rPr>
              <w:t>or</w:t>
            </w:r>
            <w:r>
              <w:rPr>
                <w:rFonts w:ascii="Times New Roman"/>
                <w:spacing w:val="42"/>
                <w:sz w:val="24"/>
              </w:rPr>
              <w:t xml:space="preserve"> </w:t>
            </w:r>
            <w:r>
              <w:rPr>
                <w:rFonts w:ascii="Times New Roman"/>
                <w:sz w:val="24"/>
              </w:rPr>
              <w:t>2</w:t>
            </w:r>
            <w:r>
              <w:rPr>
                <w:rFonts w:ascii="Times New Roman"/>
                <w:spacing w:val="42"/>
                <w:sz w:val="24"/>
              </w:rPr>
              <w:t xml:space="preserve"> </w:t>
            </w:r>
            <w:r>
              <w:rPr>
                <w:rFonts w:ascii="Times New Roman"/>
                <w:sz w:val="24"/>
              </w:rPr>
              <w:t>by</w:t>
            </w:r>
            <w:r>
              <w:rPr>
                <w:rFonts w:ascii="Times New Roman"/>
                <w:spacing w:val="43"/>
                <w:sz w:val="24"/>
              </w:rPr>
              <w:t xml:space="preserve"> </w:t>
            </w:r>
            <w:r>
              <w:rPr>
                <w:rFonts w:ascii="Times New Roman"/>
                <w:sz w:val="24"/>
              </w:rPr>
              <w:t>a</w:t>
            </w:r>
            <w:r>
              <w:rPr>
                <w:rFonts w:ascii="Times New Roman"/>
                <w:spacing w:val="43"/>
                <w:sz w:val="24"/>
              </w:rPr>
              <w:t xml:space="preserve"> </w:t>
            </w:r>
            <w:r>
              <w:rPr>
                <w:rFonts w:ascii="Times New Roman"/>
                <w:spacing w:val="-1"/>
                <w:sz w:val="24"/>
              </w:rPr>
              <w:t>nominated</w:t>
            </w:r>
            <w:r>
              <w:rPr>
                <w:rFonts w:ascii="Times New Roman"/>
                <w:spacing w:val="51"/>
                <w:sz w:val="24"/>
              </w:rPr>
              <w:t xml:space="preserve"> </w:t>
            </w:r>
            <w:r>
              <w:rPr>
                <w:rFonts w:ascii="Times New Roman"/>
                <w:spacing w:val="-1"/>
                <w:sz w:val="24"/>
              </w:rPr>
              <w:t>ECAI.</w:t>
            </w:r>
          </w:p>
        </w:tc>
      </w:tr>
      <w:tr w:rsidR="003A5275" w:rsidRPr="00FE002E" w14:paraId="493866E5" w14:textId="77777777" w:rsidTr="00FE0FF1">
        <w:trPr>
          <w:trHeight w:val="304"/>
        </w:trPr>
        <w:tc>
          <w:tcPr>
            <w:tcW w:w="1418" w:type="dxa"/>
          </w:tcPr>
          <w:p w14:paraId="1112AE86"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170</w:t>
            </w:r>
          </w:p>
        </w:tc>
        <w:tc>
          <w:tcPr>
            <w:tcW w:w="7590" w:type="dxa"/>
          </w:tcPr>
          <w:p w14:paraId="14BE0A12" w14:textId="77777777" w:rsidR="003A5275" w:rsidRDefault="003A5275" w:rsidP="003A5275">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1.2.2.3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(CQS1,</w:t>
            </w:r>
            <w:r>
              <w:rPr>
                <w:rFonts w:ascii="Times New Roman"/>
                <w:b/>
                <w:sz w:val="24"/>
                <w:u w:val="thick" w:color="000000"/>
              </w:rPr>
              <w:t xml:space="preserve"> </w:t>
            </w:r>
            <w:r>
              <w:rPr>
                <w:rFonts w:ascii="Times New Roman"/>
                <w:b/>
                <w:spacing w:val="-1"/>
                <w:sz w:val="24"/>
                <w:u w:val="thick" w:color="000000"/>
              </w:rPr>
              <w:t>CQS2)</w:t>
            </w:r>
          </w:p>
          <w:p w14:paraId="599521A4" w14:textId="5957A3CA" w:rsidR="003A5275" w:rsidRDefault="003A5275" w:rsidP="003A5275">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1.2.2</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32"/>
                <w:sz w:val="24"/>
              </w:rPr>
              <w:t xml:space="preserve"> </w:t>
            </w:r>
            <w:r>
              <w:rPr>
                <w:rFonts w:ascii="Times New Roman"/>
                <w:spacing w:val="-1"/>
                <w:sz w:val="24"/>
              </w:rPr>
              <w:t>representing</w:t>
            </w:r>
            <w:r>
              <w:rPr>
                <w:rFonts w:ascii="Times New Roman"/>
                <w:spacing w:val="32"/>
                <w:sz w:val="24"/>
              </w:rPr>
              <w:t xml:space="preserve"> </w:t>
            </w:r>
            <w:r>
              <w:rPr>
                <w:rFonts w:ascii="Times New Roman"/>
                <w:spacing w:val="-1"/>
                <w:sz w:val="24"/>
              </w:rPr>
              <w:t>claims</w:t>
            </w:r>
            <w:r>
              <w:rPr>
                <w:rFonts w:ascii="Times New Roman"/>
                <w:spacing w:val="33"/>
                <w:sz w:val="24"/>
              </w:rPr>
              <w:t xml:space="preserve"> </w:t>
            </w:r>
            <w:r>
              <w:rPr>
                <w:rFonts w:ascii="Times New Roman"/>
                <w:sz w:val="24"/>
              </w:rPr>
              <w:t>on</w:t>
            </w:r>
            <w:r>
              <w:rPr>
                <w:rFonts w:ascii="Times New Roman"/>
                <w:spacing w:val="33"/>
                <w:sz w:val="24"/>
              </w:rPr>
              <w:t xml:space="preserve"> </w:t>
            </w:r>
            <w:r>
              <w:rPr>
                <w:rFonts w:ascii="Times New Roman"/>
                <w:sz w:val="24"/>
              </w:rPr>
              <w:t>or</w:t>
            </w:r>
            <w:r>
              <w:rPr>
                <w:rFonts w:ascii="Times New Roman"/>
                <w:spacing w:val="34"/>
                <w:sz w:val="24"/>
              </w:rPr>
              <w:t xml:space="preserve"> </w:t>
            </w:r>
            <w:r>
              <w:rPr>
                <w:rFonts w:ascii="Times New Roman"/>
                <w:spacing w:val="-1"/>
                <w:sz w:val="24"/>
              </w:rPr>
              <w:t>guaranteed</w:t>
            </w:r>
            <w:r>
              <w:rPr>
                <w:rFonts w:ascii="Times New Roman"/>
                <w:spacing w:val="33"/>
                <w:sz w:val="24"/>
              </w:rPr>
              <w:t xml:space="preserve"> </w:t>
            </w:r>
            <w:r>
              <w:rPr>
                <w:rFonts w:ascii="Times New Roman"/>
                <w:spacing w:val="-1"/>
                <w:sz w:val="24"/>
              </w:rPr>
              <w:t>by</w:t>
            </w:r>
            <w:r>
              <w:rPr>
                <w:rFonts w:ascii="Times New Roman"/>
                <w:spacing w:val="33"/>
                <w:sz w:val="24"/>
              </w:rPr>
              <w:t xml:space="preserve"> </w:t>
            </w:r>
            <w:r>
              <w:rPr>
                <w:rFonts w:ascii="Times New Roman"/>
                <w:spacing w:val="-1"/>
                <w:sz w:val="24"/>
              </w:rPr>
              <w:t>central</w:t>
            </w:r>
            <w:r>
              <w:rPr>
                <w:rFonts w:ascii="Times New Roman"/>
                <w:spacing w:val="32"/>
                <w:sz w:val="24"/>
              </w:rPr>
              <w:t xml:space="preserve"> </w:t>
            </w:r>
            <w:r>
              <w:rPr>
                <w:rFonts w:ascii="Times New Roman"/>
                <w:spacing w:val="-1"/>
                <w:sz w:val="24"/>
              </w:rPr>
              <w:t>governments,</w:t>
            </w:r>
            <w:r>
              <w:rPr>
                <w:rFonts w:ascii="Times New Roman"/>
                <w:spacing w:val="33"/>
                <w:sz w:val="24"/>
              </w:rPr>
              <w:t xml:space="preserve"> </w:t>
            </w:r>
            <w:r>
              <w:rPr>
                <w:rFonts w:ascii="Times New Roman"/>
                <w:spacing w:val="-1"/>
                <w:sz w:val="24"/>
              </w:rPr>
              <w:t>central</w:t>
            </w:r>
            <w:r>
              <w:rPr>
                <w:rFonts w:ascii="Times New Roman"/>
                <w:spacing w:val="81"/>
                <w:sz w:val="24"/>
              </w:rPr>
              <w:t xml:space="preserve"> </w:t>
            </w:r>
            <w:r>
              <w:rPr>
                <w:rFonts w:ascii="Times New Roman"/>
                <w:sz w:val="24"/>
              </w:rPr>
              <w:t>banks,</w:t>
            </w:r>
            <w:r>
              <w:rPr>
                <w:rFonts w:ascii="Times New Roman"/>
                <w:spacing w:val="25"/>
                <w:sz w:val="24"/>
              </w:rPr>
              <w:t xml:space="preserve"> </w:t>
            </w:r>
            <w:r>
              <w:rPr>
                <w:rFonts w:ascii="Times New Roman"/>
                <w:spacing w:val="-1"/>
                <w:sz w:val="24"/>
              </w:rPr>
              <w:t>regional</w:t>
            </w:r>
            <w:r>
              <w:rPr>
                <w:rFonts w:ascii="Times New Roman"/>
                <w:spacing w:val="25"/>
                <w:sz w:val="24"/>
              </w:rPr>
              <w:t xml:space="preserve"> </w:t>
            </w:r>
            <w:r>
              <w:rPr>
                <w:rFonts w:ascii="Times New Roman"/>
                <w:spacing w:val="-1"/>
                <w:sz w:val="24"/>
              </w:rPr>
              <w:t>governments,</w:t>
            </w:r>
            <w:r>
              <w:rPr>
                <w:rFonts w:ascii="Times New Roman"/>
                <w:spacing w:val="25"/>
                <w:sz w:val="24"/>
              </w:rPr>
              <w:t xml:space="preserve"> </w:t>
            </w:r>
            <w:r>
              <w:rPr>
                <w:rFonts w:ascii="Times New Roman"/>
                <w:sz w:val="24"/>
              </w:rPr>
              <w:t>local</w:t>
            </w:r>
            <w:r>
              <w:rPr>
                <w:rFonts w:ascii="Times New Roman"/>
                <w:spacing w:val="25"/>
                <w:sz w:val="24"/>
              </w:rPr>
              <w:t xml:space="preserve"> </w:t>
            </w:r>
            <w:r>
              <w:rPr>
                <w:rFonts w:ascii="Times New Roman"/>
                <w:spacing w:val="-1"/>
                <w:sz w:val="24"/>
              </w:rPr>
              <w:t>authorities</w:t>
            </w:r>
            <w:r>
              <w:rPr>
                <w:rFonts w:ascii="Times New Roman"/>
                <w:spacing w:val="24"/>
                <w:sz w:val="24"/>
              </w:rPr>
              <w:t xml:space="preserve"> </w:t>
            </w:r>
            <w:r>
              <w:rPr>
                <w:rFonts w:ascii="Times New Roman"/>
                <w:sz w:val="24"/>
              </w:rPr>
              <w:t>or</w:t>
            </w:r>
            <w:r>
              <w:rPr>
                <w:rFonts w:ascii="Times New Roman"/>
                <w:spacing w:val="25"/>
                <w:sz w:val="24"/>
              </w:rPr>
              <w:t xml:space="preserve"> </w:t>
            </w:r>
            <w:r>
              <w:rPr>
                <w:rFonts w:ascii="Times New Roman"/>
                <w:sz w:val="24"/>
              </w:rPr>
              <w:t>public</w:t>
            </w:r>
            <w:r>
              <w:rPr>
                <w:rFonts w:ascii="Times New Roman"/>
                <w:spacing w:val="25"/>
                <w:sz w:val="24"/>
              </w:rPr>
              <w:t xml:space="preserve"> </w:t>
            </w:r>
            <w:r>
              <w:rPr>
                <w:rFonts w:ascii="Times New Roman"/>
                <w:spacing w:val="-1"/>
                <w:sz w:val="24"/>
              </w:rPr>
              <w:t>sector</w:t>
            </w:r>
            <w:r>
              <w:rPr>
                <w:rFonts w:ascii="Times New Roman"/>
                <w:spacing w:val="25"/>
                <w:sz w:val="24"/>
              </w:rPr>
              <w:t xml:space="preserve"> </w:t>
            </w:r>
            <w:r>
              <w:rPr>
                <w:rFonts w:ascii="Times New Roman"/>
                <w:spacing w:val="-1"/>
                <w:sz w:val="24"/>
              </w:rPr>
              <w:t>entities.</w:t>
            </w:r>
            <w:r>
              <w:rPr>
                <w:rFonts w:ascii="Times New Roman"/>
                <w:spacing w:val="24"/>
                <w:sz w:val="24"/>
              </w:rPr>
              <w:t xml:space="preserve"> </w:t>
            </w:r>
            <w:r>
              <w:rPr>
                <w:rFonts w:ascii="Times New Roman"/>
                <w:spacing w:val="-1"/>
                <w:sz w:val="24"/>
              </w:rPr>
              <w:t>Note</w:t>
            </w:r>
            <w:r>
              <w:rPr>
                <w:rFonts w:ascii="Times New Roman"/>
                <w:spacing w:val="79"/>
                <w:sz w:val="24"/>
              </w:rPr>
              <w:t xml:space="preserve"> </w:t>
            </w:r>
            <w:r>
              <w:rPr>
                <w:rFonts w:ascii="Times New Roman"/>
                <w:sz w:val="24"/>
              </w:rPr>
              <w:t>that</w:t>
            </w:r>
            <w:r>
              <w:rPr>
                <w:rFonts w:ascii="Times New Roman"/>
                <w:spacing w:val="6"/>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w:t>
            </w:r>
            <w:r>
              <w:rPr>
                <w:rFonts w:ascii="Times New Roman"/>
                <w:spacing w:val="6"/>
                <w:sz w:val="24"/>
              </w:rPr>
              <w:t xml:space="preserve"> </w:t>
            </w:r>
            <w:r>
              <w:rPr>
                <w:rFonts w:ascii="Times New Roman"/>
                <w:spacing w:val="-1"/>
                <w:sz w:val="24"/>
              </w:rPr>
              <w:t>11(1)(a)</w:t>
            </w:r>
            <w:r>
              <w:rPr>
                <w:rFonts w:ascii="Times New Roman"/>
                <w:spacing w:val="6"/>
                <w:sz w:val="24"/>
              </w:rPr>
              <w:t xml:space="preserve"> </w:t>
            </w:r>
            <w:r>
              <w:rPr>
                <w:rFonts w:ascii="Times New Roman"/>
                <w:sz w:val="24"/>
              </w:rPr>
              <w:t>and</w:t>
            </w:r>
            <w:r>
              <w:rPr>
                <w:rFonts w:ascii="Times New Roman"/>
                <w:spacing w:val="4"/>
                <w:sz w:val="24"/>
              </w:rPr>
              <w:t xml:space="preserve"> </w:t>
            </w:r>
            <w:r>
              <w:rPr>
                <w:rFonts w:ascii="Times New Roman"/>
                <w:sz w:val="24"/>
              </w:rPr>
              <w:t>(b)</w:t>
            </w:r>
            <w:r>
              <w:rPr>
                <w:rFonts w:ascii="Times New Roman"/>
                <w:spacing w:val="6"/>
                <w:sz w:val="24"/>
              </w:rPr>
              <w:t xml:space="preserve"> </w:t>
            </w:r>
            <w:r>
              <w:rPr>
                <w:rFonts w:ascii="Times New Roman"/>
                <w:sz w:val="24"/>
              </w:rPr>
              <w:t>of</w:t>
            </w:r>
            <w:r>
              <w:rPr>
                <w:rFonts w:ascii="Times New Roman"/>
                <w:spacing w:val="6"/>
                <w:sz w:val="24"/>
              </w:rPr>
              <w:t xml:space="preserve"> </w:t>
            </w:r>
            <w:r>
              <w:rPr>
                <w:rFonts w:ascii="Times New Roman"/>
                <w:spacing w:val="-1"/>
                <w:sz w:val="24"/>
              </w:rPr>
              <w:t>Regulation</w:t>
            </w:r>
            <w:r>
              <w:rPr>
                <w:rFonts w:ascii="Times New Roman"/>
                <w:spacing w:val="6"/>
                <w:sz w:val="24"/>
              </w:rPr>
              <w:t xml:space="preserve"> </w:t>
            </w:r>
            <w:r>
              <w:rPr>
                <w:rFonts w:ascii="Times New Roman"/>
                <w:spacing w:val="-1"/>
                <w:sz w:val="24"/>
              </w:rPr>
              <w:t>(EU)</w:t>
            </w:r>
            <w:r>
              <w:rPr>
                <w:rFonts w:ascii="Times New Roman"/>
                <w:spacing w:val="6"/>
                <w:sz w:val="24"/>
              </w:rPr>
              <w:t xml:space="preserve"> </w:t>
            </w:r>
            <w:r>
              <w:rPr>
                <w:rFonts w:ascii="Times New Roman"/>
                <w:sz w:val="24"/>
              </w:rPr>
              <w:t>2015/61</w:t>
            </w:r>
            <w:r>
              <w:rPr>
                <w:rFonts w:ascii="Times New Roman"/>
                <w:spacing w:val="43"/>
                <w:sz w:val="24"/>
              </w:rPr>
              <w:t xml:space="preserve"> </w:t>
            </w:r>
            <w:r>
              <w:rPr>
                <w:rFonts w:ascii="Times New Roman"/>
                <w:sz w:val="24"/>
              </w:rPr>
              <w:t>all</w:t>
            </w:r>
            <w:r>
              <w:rPr>
                <w:rFonts w:ascii="Times New Roman"/>
                <w:spacing w:val="42"/>
                <w:sz w:val="24"/>
              </w:rPr>
              <w:t xml:space="preserve"> </w:t>
            </w:r>
            <w:r>
              <w:rPr>
                <w:rFonts w:ascii="Times New Roman"/>
                <w:sz w:val="24"/>
              </w:rPr>
              <w:t>public</w:t>
            </w:r>
            <w:r>
              <w:rPr>
                <w:rFonts w:ascii="Times New Roman"/>
                <w:spacing w:val="43"/>
                <w:sz w:val="24"/>
              </w:rPr>
              <w:t xml:space="preserve"> </w:t>
            </w:r>
            <w:r>
              <w:rPr>
                <w:rFonts w:ascii="Times New Roman"/>
                <w:spacing w:val="-1"/>
                <w:sz w:val="24"/>
              </w:rPr>
              <w:t>sector</w:t>
            </w:r>
            <w:r>
              <w:rPr>
                <w:rFonts w:ascii="Times New Roman"/>
                <w:spacing w:val="43"/>
                <w:sz w:val="24"/>
              </w:rPr>
              <w:t xml:space="preserve"> </w:t>
            </w:r>
            <w:r>
              <w:rPr>
                <w:rFonts w:ascii="Times New Roman"/>
                <w:sz w:val="24"/>
              </w:rPr>
              <w:t>assets</w:t>
            </w:r>
            <w:r>
              <w:rPr>
                <w:rFonts w:ascii="Times New Roman"/>
                <w:spacing w:val="43"/>
                <w:sz w:val="24"/>
              </w:rPr>
              <w:t xml:space="preserve"> </w:t>
            </w:r>
            <w:r>
              <w:rPr>
                <w:rFonts w:ascii="Times New Roman"/>
                <w:spacing w:val="-1"/>
                <w:sz w:val="24"/>
              </w:rPr>
              <w:t>eligible</w:t>
            </w:r>
            <w:r>
              <w:rPr>
                <w:rFonts w:ascii="Times New Roman"/>
                <w:spacing w:val="43"/>
                <w:sz w:val="24"/>
              </w:rPr>
              <w:t xml:space="preserve"> </w:t>
            </w:r>
            <w:r>
              <w:rPr>
                <w:rFonts w:ascii="Times New Roman"/>
                <w:sz w:val="24"/>
              </w:rPr>
              <w:t>as</w:t>
            </w:r>
            <w:r>
              <w:rPr>
                <w:rFonts w:ascii="Times New Roman"/>
                <w:spacing w:val="43"/>
                <w:sz w:val="24"/>
              </w:rPr>
              <w:t xml:space="preserve"> </w:t>
            </w:r>
            <w:r>
              <w:rPr>
                <w:rFonts w:ascii="Times New Roman"/>
                <w:spacing w:val="-1"/>
                <w:sz w:val="24"/>
              </w:rPr>
              <w:t>Level</w:t>
            </w:r>
            <w:r>
              <w:rPr>
                <w:rFonts w:ascii="Times New Roman"/>
                <w:spacing w:val="43"/>
                <w:sz w:val="24"/>
              </w:rPr>
              <w:t xml:space="preserve"> </w:t>
            </w:r>
            <w:r>
              <w:rPr>
                <w:rFonts w:ascii="Times New Roman"/>
                <w:sz w:val="24"/>
              </w:rPr>
              <w:t>2A</w:t>
            </w:r>
            <w:r>
              <w:rPr>
                <w:rFonts w:ascii="Times New Roman"/>
                <w:spacing w:val="43"/>
                <w:sz w:val="24"/>
              </w:rPr>
              <w:t xml:space="preserve"> </w:t>
            </w:r>
            <w:r>
              <w:rPr>
                <w:rFonts w:ascii="Times New Roman"/>
                <w:spacing w:val="-1"/>
                <w:sz w:val="24"/>
              </w:rPr>
              <w:t>must</w:t>
            </w:r>
            <w:r>
              <w:rPr>
                <w:rFonts w:ascii="Times New Roman"/>
                <w:spacing w:val="43"/>
                <w:sz w:val="24"/>
              </w:rPr>
              <w:t xml:space="preserve"> </w:t>
            </w:r>
            <w:r>
              <w:rPr>
                <w:rFonts w:ascii="Times New Roman"/>
                <w:sz w:val="24"/>
              </w:rPr>
              <w:t>be</w:t>
            </w:r>
            <w:r>
              <w:rPr>
                <w:rFonts w:ascii="Times New Roman"/>
                <w:spacing w:val="43"/>
                <w:sz w:val="24"/>
              </w:rPr>
              <w:t xml:space="preserve"> </w:t>
            </w:r>
            <w:r>
              <w:rPr>
                <w:rFonts w:ascii="Times New Roman"/>
                <w:sz w:val="24"/>
              </w:rPr>
              <w:t>either</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z w:val="24"/>
              </w:rPr>
              <w:t xml:space="preserve"> step</w:t>
            </w:r>
            <w:r>
              <w:rPr>
                <w:rFonts w:ascii="Times New Roman"/>
                <w:spacing w:val="-2"/>
                <w:sz w:val="24"/>
              </w:rPr>
              <w:t xml:space="preserve"> </w:t>
            </w:r>
            <w:r>
              <w:rPr>
                <w:rFonts w:ascii="Times New Roman"/>
                <w:sz w:val="24"/>
              </w:rPr>
              <w:t xml:space="preserve">1 or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w:t>
            </w:r>
            <w:r>
              <w:rPr>
                <w:rFonts w:ascii="Times New Roman"/>
                <w:spacing w:val="-1"/>
                <w:sz w:val="24"/>
              </w:rPr>
              <w:t>2.</w:t>
            </w:r>
          </w:p>
        </w:tc>
      </w:tr>
      <w:tr w:rsidR="003A5275" w:rsidRPr="00FE002E" w14:paraId="11A498C9" w14:textId="77777777" w:rsidTr="00FE0FF1">
        <w:trPr>
          <w:trHeight w:val="304"/>
        </w:trPr>
        <w:tc>
          <w:tcPr>
            <w:tcW w:w="1418" w:type="dxa"/>
          </w:tcPr>
          <w:p w14:paraId="49B0C576"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180</w:t>
            </w:r>
          </w:p>
        </w:tc>
        <w:tc>
          <w:tcPr>
            <w:tcW w:w="7590" w:type="dxa"/>
          </w:tcPr>
          <w:p w14:paraId="1D941583" w14:textId="77777777" w:rsidR="003A5275" w:rsidRPr="003A5275" w:rsidRDefault="003A5275" w:rsidP="003A5275">
            <w:pPr>
              <w:widowControl w:val="0"/>
              <w:spacing w:before="119"/>
              <w:ind w:left="102"/>
              <w:jc w:val="both"/>
              <w:rPr>
                <w:rFonts w:ascii="Times New Roman" w:hAnsi="Times New Roman"/>
                <w:color w:val="auto"/>
                <w:sz w:val="24"/>
                <w:szCs w:val="24"/>
                <w:lang w:val="en-US"/>
              </w:rPr>
            </w:pPr>
            <w:r w:rsidRPr="003A5275">
              <w:rPr>
                <w:rFonts w:ascii="Times New Roman" w:eastAsia="Calibri" w:hAnsi="Calibri"/>
                <w:b/>
                <w:color w:val="auto"/>
                <w:sz w:val="24"/>
                <w:szCs w:val="22"/>
                <w:u w:val="thick" w:color="000000"/>
                <w:lang w:val="en-US"/>
              </w:rPr>
              <w:t xml:space="preserve">1.2.3 </w:t>
            </w:r>
            <w:r w:rsidRPr="003A5275">
              <w:rPr>
                <w:rFonts w:ascii="Times New Roman" w:eastAsia="Calibri" w:hAnsi="Calibri"/>
                <w:b/>
                <w:color w:val="auto"/>
                <w:spacing w:val="-1"/>
                <w:sz w:val="24"/>
                <w:szCs w:val="22"/>
                <w:u w:val="thick" w:color="000000"/>
                <w:lang w:val="en-US"/>
              </w:rPr>
              <w:t xml:space="preserve">Level </w:t>
            </w:r>
            <w:r w:rsidRPr="003A5275">
              <w:rPr>
                <w:rFonts w:ascii="Times New Roman" w:eastAsia="Calibri" w:hAnsi="Calibri"/>
                <w:b/>
                <w:color w:val="auto"/>
                <w:sz w:val="24"/>
                <w:szCs w:val="22"/>
                <w:u w:val="thick" w:color="000000"/>
                <w:lang w:val="en-US"/>
              </w:rPr>
              <w:t>2B</w:t>
            </w:r>
            <w:r w:rsidRPr="003A5275">
              <w:rPr>
                <w:rFonts w:ascii="Times New Roman" w:eastAsia="Calibri" w:hAnsi="Calibri"/>
                <w:b/>
                <w:color w:val="auto"/>
                <w:spacing w:val="-1"/>
                <w:sz w:val="24"/>
                <w:szCs w:val="22"/>
                <w:u w:val="thick" w:color="000000"/>
                <w:lang w:val="en-US"/>
              </w:rPr>
              <w:t xml:space="preserve"> tradable</w:t>
            </w:r>
            <w:r w:rsidRPr="003A5275">
              <w:rPr>
                <w:rFonts w:ascii="Times New Roman" w:eastAsia="Calibri" w:hAnsi="Calibri"/>
                <w:b/>
                <w:color w:val="auto"/>
                <w:sz w:val="24"/>
                <w:szCs w:val="22"/>
                <w:u w:val="thick" w:color="000000"/>
                <w:lang w:val="en-US"/>
              </w:rPr>
              <w:t xml:space="preserve"> </w:t>
            </w:r>
            <w:r w:rsidRPr="003A5275">
              <w:rPr>
                <w:rFonts w:ascii="Times New Roman" w:eastAsia="Calibri" w:hAnsi="Calibri"/>
                <w:b/>
                <w:color w:val="auto"/>
                <w:spacing w:val="-1"/>
                <w:sz w:val="24"/>
                <w:szCs w:val="22"/>
                <w:u w:val="thick" w:color="000000"/>
                <w:lang w:val="en-US"/>
              </w:rPr>
              <w:t>assets</w:t>
            </w:r>
          </w:p>
          <w:p w14:paraId="550A0DAB" w14:textId="55BF030B" w:rsidR="003A5275" w:rsidRPr="003A5275" w:rsidRDefault="003A5275" w:rsidP="003A5275">
            <w:pPr>
              <w:widowControl w:val="0"/>
              <w:spacing w:before="117"/>
              <w:ind w:left="102" w:right="100"/>
              <w:jc w:val="both"/>
              <w:rPr>
                <w:rFonts w:ascii="Times New Roman" w:hAnsi="Times New Roman"/>
                <w:color w:val="auto"/>
                <w:sz w:val="24"/>
                <w:szCs w:val="24"/>
                <w:lang w:val="en-US"/>
              </w:rPr>
            </w:pPr>
            <w:r w:rsidRPr="003A5275">
              <w:rPr>
                <w:rFonts w:ascii="Times New Roman" w:eastAsia="Calibri" w:hAnsi="Calibri"/>
                <w:color w:val="auto"/>
                <w:spacing w:val="-1"/>
                <w:sz w:val="24"/>
                <w:szCs w:val="22"/>
                <w:lang w:val="en-US"/>
              </w:rPr>
              <w:t>The</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amount</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23"/>
                <w:sz w:val="24"/>
                <w:szCs w:val="22"/>
                <w:lang w:val="en-US"/>
              </w:rPr>
              <w:t xml:space="preserve"> </w:t>
            </w:r>
            <w:r w:rsidRPr="003A5275">
              <w:rPr>
                <w:rFonts w:ascii="Times New Roman" w:eastAsia="Calibri" w:hAnsi="Calibri"/>
                <w:color w:val="auto"/>
                <w:sz w:val="24"/>
                <w:szCs w:val="22"/>
                <w:lang w:val="en-US"/>
              </w:rPr>
              <w:t>cash</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outflows</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reported</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in</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item</w:t>
            </w:r>
            <w:r w:rsidRPr="003A5275">
              <w:rPr>
                <w:rFonts w:ascii="Times New Roman" w:eastAsia="Calibri" w:hAnsi="Calibri"/>
                <w:color w:val="auto"/>
                <w:spacing w:val="22"/>
                <w:sz w:val="24"/>
                <w:szCs w:val="22"/>
                <w:lang w:val="en-US"/>
              </w:rPr>
              <w:t xml:space="preserve"> </w:t>
            </w:r>
            <w:r w:rsidRPr="003A5275">
              <w:rPr>
                <w:rFonts w:ascii="Times New Roman" w:eastAsia="Calibri" w:hAnsi="Calibri"/>
                <w:color w:val="auto"/>
                <w:sz w:val="24"/>
                <w:szCs w:val="22"/>
                <w:lang w:val="en-US"/>
              </w:rPr>
              <w:t>1.2</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which</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is</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collateralised</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by</w:t>
            </w:r>
            <w:r w:rsidRPr="003A5275">
              <w:rPr>
                <w:rFonts w:ascii="Times New Roman" w:eastAsia="Calibri" w:hAnsi="Calibri"/>
                <w:color w:val="auto"/>
                <w:spacing w:val="71"/>
                <w:sz w:val="24"/>
                <w:szCs w:val="22"/>
                <w:lang w:val="en-US"/>
              </w:rPr>
              <w:t xml:space="preserve"> </w:t>
            </w:r>
            <w:r w:rsidRPr="003A5275">
              <w:rPr>
                <w:rFonts w:ascii="Times New Roman" w:eastAsia="Calibri" w:hAnsi="Calibri"/>
                <w:color w:val="auto"/>
                <w:spacing w:val="-1"/>
                <w:sz w:val="24"/>
                <w:szCs w:val="22"/>
                <w:lang w:val="en-US"/>
              </w:rPr>
              <w:t>tradable</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assets</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z w:val="24"/>
                <w:szCs w:val="22"/>
                <w:lang w:val="en-US"/>
              </w:rPr>
              <w:t>that</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would</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meet</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the</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requirements</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Articles</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7,</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z w:val="24"/>
                <w:szCs w:val="22"/>
                <w:lang w:val="en-US"/>
              </w:rPr>
              <w:t>8</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and</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12</w:t>
            </w:r>
            <w:r w:rsidRPr="003A5275">
              <w:rPr>
                <w:rFonts w:ascii="Times New Roman" w:eastAsia="Calibri" w:hAnsi="Calibri"/>
                <w:color w:val="auto"/>
                <w:spacing w:val="73"/>
                <w:sz w:val="24"/>
                <w:szCs w:val="22"/>
                <w:lang w:val="en-US"/>
              </w:rPr>
              <w:t xml:space="preserve"> </w:t>
            </w:r>
            <w:r w:rsidRPr="003A5275">
              <w:rPr>
                <w:rFonts w:ascii="Times New Roman" w:eastAsia="Calibri" w:hAnsi="Calibri"/>
                <w:color w:val="auto"/>
                <w:sz w:val="24"/>
                <w:szCs w:val="22"/>
                <w:lang w:val="en-US"/>
              </w:rPr>
              <w:t>or</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13</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11"/>
                <w:sz w:val="24"/>
                <w:szCs w:val="22"/>
                <w:lang w:val="en-US"/>
              </w:rPr>
              <w:t xml:space="preserve"> </w:t>
            </w:r>
            <w:r w:rsidRPr="003A5275">
              <w:rPr>
                <w:rFonts w:ascii="Times New Roman" w:eastAsia="Calibri" w:hAnsi="Calibri"/>
                <w:color w:val="auto"/>
                <w:spacing w:val="-1"/>
                <w:sz w:val="24"/>
                <w:szCs w:val="22"/>
                <w:lang w:val="en-US"/>
              </w:rPr>
              <w:t>Regulation</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(EU)</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2015/61</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if</w:t>
            </w:r>
            <w:r w:rsidRPr="003A5275">
              <w:rPr>
                <w:rFonts w:ascii="Times New Roman" w:eastAsia="Calibri" w:hAnsi="Calibri"/>
                <w:color w:val="auto"/>
                <w:spacing w:val="11"/>
                <w:sz w:val="24"/>
                <w:szCs w:val="22"/>
                <w:lang w:val="en-US"/>
              </w:rPr>
              <w:t xml:space="preserve"> </w:t>
            </w:r>
            <w:r w:rsidRPr="003A5275">
              <w:rPr>
                <w:rFonts w:ascii="Times New Roman" w:eastAsia="Calibri" w:hAnsi="Calibri"/>
                <w:color w:val="auto"/>
                <w:sz w:val="24"/>
                <w:szCs w:val="22"/>
                <w:lang w:val="en-US"/>
              </w:rPr>
              <w:t>they</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were</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not</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securing</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the</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particular</w:t>
            </w:r>
            <w:r w:rsidRPr="003A5275">
              <w:rPr>
                <w:rFonts w:ascii="Times New Roman" w:eastAsia="Calibri" w:hAnsi="Calibri"/>
                <w:color w:val="auto"/>
                <w:spacing w:val="59"/>
                <w:sz w:val="24"/>
                <w:szCs w:val="22"/>
                <w:lang w:val="en-US"/>
              </w:rPr>
              <w:t xml:space="preserve"> </w:t>
            </w:r>
            <w:r w:rsidRPr="003A5275">
              <w:rPr>
                <w:rFonts w:ascii="Times New Roman" w:eastAsia="Calibri" w:hAnsi="Calibri"/>
                <w:color w:val="auto"/>
                <w:spacing w:val="-1"/>
                <w:sz w:val="24"/>
                <w:szCs w:val="22"/>
                <w:lang w:val="en-US"/>
              </w:rPr>
              <w:t>transaction.</w:t>
            </w:r>
          </w:p>
          <w:p w14:paraId="7DBB331B" w14:textId="2C8C7521" w:rsidR="003A5275" w:rsidRDefault="003A5275" w:rsidP="003A5275">
            <w:pPr>
              <w:pStyle w:val="TableParagraph"/>
              <w:spacing w:before="118"/>
              <w:ind w:left="102"/>
              <w:jc w:val="both"/>
              <w:rPr>
                <w:rFonts w:ascii="Times New Roman"/>
                <w:b/>
                <w:sz w:val="24"/>
                <w:u w:val="thick" w:color="000000"/>
              </w:rPr>
            </w:pPr>
            <w:r w:rsidRPr="003A5275">
              <w:rPr>
                <w:rFonts w:ascii="Times New Roman" w:eastAsia="Calibri" w:hAnsi="Calibri" w:cs="Times New Roman"/>
                <w:spacing w:val="-1"/>
                <w:sz w:val="24"/>
              </w:rPr>
              <w:t>CIU</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shares</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or</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units</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48"/>
                <w:sz w:val="24"/>
              </w:rPr>
              <w:t xml:space="preserve"> </w:t>
            </w:r>
            <w:r w:rsidRPr="003A5275">
              <w:rPr>
                <w:rFonts w:ascii="Times New Roman" w:eastAsia="Calibri" w:hAnsi="Calibri" w:cs="Times New Roman"/>
                <w:spacing w:val="-1"/>
                <w:sz w:val="24"/>
              </w:rPr>
              <w:t>accordance</w:t>
            </w:r>
            <w:r w:rsidRPr="003A5275">
              <w:rPr>
                <w:rFonts w:ascii="Times New Roman" w:eastAsia="Calibri" w:hAnsi="Calibri" w:cs="Times New Roman"/>
                <w:spacing w:val="48"/>
                <w:sz w:val="24"/>
              </w:rPr>
              <w:t xml:space="preserve"> </w:t>
            </w:r>
            <w:r w:rsidRPr="003A5275">
              <w:rPr>
                <w:rFonts w:ascii="Times New Roman" w:eastAsia="Calibri" w:hAnsi="Calibri" w:cs="Times New Roman"/>
                <w:spacing w:val="-1"/>
                <w:sz w:val="24"/>
              </w:rPr>
              <w:t>with</w:t>
            </w:r>
            <w:r w:rsidRPr="003A5275">
              <w:rPr>
                <w:rFonts w:ascii="Times New Roman" w:eastAsia="Calibri" w:hAnsi="Calibri" w:cs="Times New Roman"/>
                <w:spacing w:val="49"/>
                <w:sz w:val="24"/>
              </w:rPr>
              <w:t xml:space="preserve"> </w:t>
            </w:r>
            <w:r w:rsidRPr="003A5275">
              <w:rPr>
                <w:rFonts w:ascii="Times New Roman" w:eastAsia="Calibri" w:hAnsi="Calibri" w:cs="Times New Roman"/>
                <w:spacing w:val="-1"/>
                <w:sz w:val="24"/>
              </w:rPr>
              <w:t>article</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15</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of</w:t>
            </w:r>
            <w:r w:rsidRPr="003A5275">
              <w:rPr>
                <w:rFonts w:ascii="Times New Roman" w:eastAsia="Calibri" w:hAnsi="Calibri" w:cs="Times New Roman"/>
                <w:spacing w:val="48"/>
                <w:sz w:val="24"/>
              </w:rPr>
              <w:t xml:space="preserve"> </w:t>
            </w:r>
            <w:r w:rsidRPr="003A5275">
              <w:rPr>
                <w:rFonts w:ascii="Times New Roman" w:eastAsia="Calibri" w:hAnsi="Calibri" w:cs="Times New Roman"/>
                <w:spacing w:val="-1"/>
                <w:sz w:val="24"/>
              </w:rPr>
              <w:t>Regulation</w:t>
            </w:r>
            <w:r w:rsidRPr="003A5275">
              <w:rPr>
                <w:rFonts w:ascii="Times New Roman" w:eastAsia="Calibri" w:hAnsi="Calibri" w:cs="Times New Roman"/>
                <w:spacing w:val="49"/>
                <w:sz w:val="24"/>
              </w:rPr>
              <w:t xml:space="preserve"> </w:t>
            </w:r>
            <w:r w:rsidRPr="003A5275">
              <w:rPr>
                <w:rFonts w:ascii="Times New Roman" w:eastAsia="Calibri" w:hAnsi="Calibri" w:cs="Times New Roman"/>
                <w:spacing w:val="-1"/>
                <w:sz w:val="24"/>
              </w:rPr>
              <w:t>(EU)</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2015/61</w:t>
            </w:r>
            <w:r w:rsidRPr="003A5275">
              <w:rPr>
                <w:rFonts w:ascii="Times New Roman" w:eastAsia="Calibri" w:hAnsi="Calibri" w:cs="Times New Roman"/>
                <w:spacing w:val="13"/>
                <w:sz w:val="24"/>
              </w:rPr>
              <w:t xml:space="preserve"> </w:t>
            </w:r>
            <w:r w:rsidRPr="003A5275">
              <w:rPr>
                <w:rFonts w:ascii="Times New Roman" w:eastAsia="Calibri" w:hAnsi="Calibri" w:cs="Times New Roman"/>
                <w:spacing w:val="-1"/>
                <w:sz w:val="24"/>
              </w:rPr>
              <w:t>that</w:t>
            </w:r>
            <w:r w:rsidRPr="003A5275">
              <w:rPr>
                <w:rFonts w:ascii="Times New Roman" w:eastAsia="Calibri" w:hAnsi="Calibri" w:cs="Times New Roman"/>
                <w:spacing w:val="13"/>
                <w:sz w:val="24"/>
              </w:rPr>
              <w:t xml:space="preserve"> </w:t>
            </w:r>
            <w:r w:rsidRPr="003A5275">
              <w:rPr>
                <w:rFonts w:ascii="Times New Roman" w:eastAsia="Calibri" w:hAnsi="Calibri" w:cs="Times New Roman"/>
                <w:spacing w:val="-1"/>
                <w:sz w:val="24"/>
              </w:rPr>
              <w:t>qualify</w:t>
            </w:r>
            <w:r w:rsidRPr="003A5275">
              <w:rPr>
                <w:rFonts w:ascii="Times New Roman" w:eastAsia="Calibri" w:hAnsi="Calibri" w:cs="Times New Roman"/>
                <w:spacing w:val="13"/>
                <w:sz w:val="24"/>
              </w:rPr>
              <w:t xml:space="preserve"> </w:t>
            </w:r>
            <w:r w:rsidRPr="003A5275">
              <w:rPr>
                <w:rFonts w:ascii="Times New Roman" w:eastAsia="Calibri" w:hAnsi="Calibri" w:cs="Times New Roman"/>
                <w:sz w:val="24"/>
              </w:rPr>
              <w:t>as</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Level</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2B</w:t>
            </w:r>
            <w:r w:rsidRPr="003A5275">
              <w:rPr>
                <w:rFonts w:ascii="Times New Roman" w:eastAsia="Calibri" w:hAnsi="Calibri" w:cs="Times New Roman"/>
                <w:spacing w:val="11"/>
                <w:sz w:val="24"/>
              </w:rPr>
              <w:t xml:space="preserve"> </w:t>
            </w:r>
            <w:r w:rsidRPr="003A5275">
              <w:rPr>
                <w:rFonts w:ascii="Times New Roman" w:eastAsia="Calibri" w:hAnsi="Calibri" w:cs="Times New Roman"/>
                <w:sz w:val="24"/>
              </w:rPr>
              <w:t>assets</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shall</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be</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reported</w:t>
            </w:r>
            <w:r w:rsidRPr="003A5275">
              <w:rPr>
                <w:rFonts w:ascii="Times New Roman" w:eastAsia="Calibri" w:hAnsi="Calibri" w:cs="Times New Roman"/>
                <w:spacing w:val="13"/>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the</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below</w:t>
            </w:r>
            <w:r w:rsidRPr="003A5275">
              <w:rPr>
                <w:rFonts w:ascii="Times New Roman" w:eastAsia="Calibri" w:hAnsi="Calibri" w:cs="Times New Roman"/>
                <w:spacing w:val="49"/>
                <w:sz w:val="24"/>
              </w:rPr>
              <w:t xml:space="preserve"> </w:t>
            </w:r>
            <w:r w:rsidRPr="003A5275">
              <w:rPr>
                <w:rFonts w:ascii="Times New Roman" w:eastAsia="Calibri" w:hAnsi="Calibri" w:cs="Times New Roman"/>
                <w:spacing w:val="-1"/>
                <w:sz w:val="24"/>
              </w:rPr>
              <w:t>subcategories</w:t>
            </w:r>
            <w:r w:rsidRPr="003A5275">
              <w:rPr>
                <w:rFonts w:ascii="Times New Roman" w:eastAsia="Calibri" w:hAnsi="Calibri" w:cs="Times New Roman"/>
                <w:sz w:val="24"/>
              </w:rPr>
              <w:t xml:space="preserve"> </w:t>
            </w:r>
            <w:r w:rsidRPr="003A5275">
              <w:rPr>
                <w:rFonts w:ascii="Times New Roman" w:eastAsia="Calibri" w:hAnsi="Calibri" w:cs="Times New Roman"/>
                <w:spacing w:val="-1"/>
                <w:sz w:val="24"/>
              </w:rPr>
              <w:t>corresponding</w:t>
            </w:r>
            <w:r w:rsidRPr="003A5275">
              <w:rPr>
                <w:rFonts w:ascii="Times New Roman" w:eastAsia="Calibri" w:hAnsi="Calibri" w:cs="Times New Roman"/>
                <w:sz w:val="24"/>
              </w:rPr>
              <w:t xml:space="preserve"> to </w:t>
            </w:r>
            <w:r w:rsidRPr="003A5275">
              <w:rPr>
                <w:rFonts w:ascii="Times New Roman" w:eastAsia="Calibri" w:hAnsi="Calibri" w:cs="Times New Roman"/>
                <w:spacing w:val="-1"/>
                <w:sz w:val="24"/>
              </w:rPr>
              <w:t>their underlying</w:t>
            </w:r>
            <w:r w:rsidRPr="003A5275">
              <w:rPr>
                <w:rFonts w:ascii="Times New Roman" w:eastAsia="Calibri" w:hAnsi="Calibri" w:cs="Times New Roman"/>
                <w:sz w:val="24"/>
              </w:rPr>
              <w:t xml:space="preserve"> </w:t>
            </w:r>
            <w:r w:rsidRPr="003A5275">
              <w:rPr>
                <w:rFonts w:ascii="Times New Roman" w:eastAsia="Calibri" w:hAnsi="Calibri" w:cs="Times New Roman"/>
                <w:spacing w:val="-1"/>
                <w:sz w:val="24"/>
              </w:rPr>
              <w:t>assets.</w:t>
            </w:r>
          </w:p>
        </w:tc>
      </w:tr>
      <w:tr w:rsidR="003A5275" w:rsidRPr="00FE002E" w14:paraId="047A6295" w14:textId="77777777" w:rsidTr="00FE0FF1">
        <w:trPr>
          <w:trHeight w:val="304"/>
        </w:trPr>
        <w:tc>
          <w:tcPr>
            <w:tcW w:w="1418" w:type="dxa"/>
          </w:tcPr>
          <w:p w14:paraId="1A000AD0" w14:textId="77777777"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190</w:t>
            </w:r>
          </w:p>
        </w:tc>
        <w:tc>
          <w:tcPr>
            <w:tcW w:w="7590" w:type="dxa"/>
          </w:tcPr>
          <w:p w14:paraId="0EAB9246" w14:textId="77777777" w:rsidR="003A5275" w:rsidRPr="003A5275" w:rsidRDefault="003A5275" w:rsidP="003A5275">
            <w:pPr>
              <w:widowControl w:val="0"/>
              <w:spacing w:before="119"/>
              <w:ind w:left="102"/>
              <w:rPr>
                <w:rFonts w:ascii="Times New Roman" w:hAnsi="Times New Roman"/>
                <w:color w:val="auto"/>
                <w:sz w:val="24"/>
                <w:szCs w:val="24"/>
                <w:lang w:val="en-US"/>
              </w:rPr>
            </w:pPr>
            <w:r w:rsidRPr="003A5275">
              <w:rPr>
                <w:rFonts w:ascii="Times New Roman" w:eastAsia="Calibri" w:hAnsi="Calibri"/>
                <w:b/>
                <w:color w:val="auto"/>
                <w:sz w:val="24"/>
                <w:szCs w:val="22"/>
                <w:u w:val="thick" w:color="000000"/>
                <w:lang w:val="en-US"/>
              </w:rPr>
              <w:t xml:space="preserve">1.2.3.1 </w:t>
            </w:r>
            <w:r w:rsidRPr="003A5275">
              <w:rPr>
                <w:rFonts w:ascii="Times New Roman" w:eastAsia="Calibri" w:hAnsi="Calibri"/>
                <w:b/>
                <w:color w:val="auto"/>
                <w:spacing w:val="-1"/>
                <w:sz w:val="24"/>
                <w:szCs w:val="22"/>
                <w:u w:val="thick" w:color="000000"/>
                <w:lang w:val="en-US"/>
              </w:rPr>
              <w:t>Level</w:t>
            </w:r>
            <w:r w:rsidRPr="003A5275">
              <w:rPr>
                <w:rFonts w:ascii="Times New Roman" w:eastAsia="Calibri" w:hAnsi="Calibri"/>
                <w:b/>
                <w:color w:val="auto"/>
                <w:sz w:val="24"/>
                <w:szCs w:val="22"/>
                <w:u w:val="thick" w:color="000000"/>
                <w:lang w:val="en-US"/>
              </w:rPr>
              <w:t xml:space="preserve"> 2B</w:t>
            </w:r>
            <w:r w:rsidRPr="003A5275">
              <w:rPr>
                <w:rFonts w:ascii="Times New Roman" w:eastAsia="Calibri" w:hAnsi="Calibri"/>
                <w:b/>
                <w:color w:val="auto"/>
                <w:spacing w:val="-1"/>
                <w:sz w:val="24"/>
                <w:szCs w:val="22"/>
                <w:u w:val="thick" w:color="000000"/>
                <w:lang w:val="en-US"/>
              </w:rPr>
              <w:t xml:space="preserve"> Asset Backed Securities-ABS </w:t>
            </w:r>
            <w:r w:rsidRPr="003A5275">
              <w:rPr>
                <w:rFonts w:ascii="Times New Roman" w:eastAsia="Calibri" w:hAnsi="Calibri"/>
                <w:b/>
                <w:color w:val="auto"/>
                <w:sz w:val="24"/>
                <w:szCs w:val="22"/>
                <w:u w:val="thick" w:color="000000"/>
                <w:lang w:val="en-US"/>
              </w:rPr>
              <w:t>(CQS</w:t>
            </w:r>
            <w:r w:rsidRPr="003A5275">
              <w:rPr>
                <w:rFonts w:ascii="Times New Roman" w:eastAsia="Calibri" w:hAnsi="Calibri"/>
                <w:b/>
                <w:color w:val="auto"/>
                <w:spacing w:val="-1"/>
                <w:sz w:val="24"/>
                <w:szCs w:val="22"/>
                <w:u w:val="thick" w:color="000000"/>
                <w:lang w:val="en-US"/>
              </w:rPr>
              <w:t xml:space="preserve"> </w:t>
            </w:r>
            <w:r w:rsidRPr="003A5275">
              <w:rPr>
                <w:rFonts w:ascii="Times New Roman" w:eastAsia="Calibri" w:hAnsi="Calibri"/>
                <w:b/>
                <w:color w:val="auto"/>
                <w:sz w:val="24"/>
                <w:szCs w:val="22"/>
                <w:u w:val="thick" w:color="000000"/>
                <w:lang w:val="en-US"/>
              </w:rPr>
              <w:t>1)</w:t>
            </w:r>
          </w:p>
          <w:p w14:paraId="6717508F" w14:textId="23764483" w:rsidR="003A5275" w:rsidRDefault="003A5275" w:rsidP="003A5275">
            <w:pPr>
              <w:pStyle w:val="TableParagraph"/>
              <w:spacing w:before="118"/>
              <w:ind w:left="102"/>
              <w:jc w:val="both"/>
              <w:rPr>
                <w:rFonts w:ascii="Times New Roman"/>
                <w:b/>
                <w:sz w:val="24"/>
                <w:u w:val="thick" w:color="000000"/>
              </w:rPr>
            </w:pPr>
            <w:r w:rsidRPr="003A5275">
              <w:rPr>
                <w:rFonts w:ascii="Times New Roman" w:eastAsia="Calibri" w:hAnsi="Calibri" w:cs="Times New Roman"/>
                <w:spacing w:val="-1"/>
                <w:sz w:val="24"/>
              </w:rPr>
              <w:t>The</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amount</w:t>
            </w:r>
            <w:r w:rsidRPr="003A5275">
              <w:rPr>
                <w:rFonts w:ascii="Times New Roman" w:eastAsia="Calibri" w:hAnsi="Calibri" w:cs="Times New Roman"/>
                <w:spacing w:val="11"/>
                <w:sz w:val="24"/>
              </w:rPr>
              <w:t xml:space="preserve"> </w:t>
            </w:r>
            <w:r w:rsidRPr="003A5275">
              <w:rPr>
                <w:rFonts w:ascii="Times New Roman" w:eastAsia="Calibri" w:hAnsi="Calibri" w:cs="Times New Roman"/>
                <w:sz w:val="24"/>
              </w:rPr>
              <w:t>of</w:t>
            </w:r>
            <w:r w:rsidRPr="003A5275">
              <w:rPr>
                <w:rFonts w:ascii="Times New Roman" w:eastAsia="Calibri" w:hAnsi="Calibri" w:cs="Times New Roman"/>
                <w:spacing w:val="8"/>
                <w:sz w:val="24"/>
              </w:rPr>
              <w:t xml:space="preserve"> </w:t>
            </w:r>
            <w:r w:rsidRPr="003A5275">
              <w:rPr>
                <w:rFonts w:ascii="Times New Roman" w:eastAsia="Calibri" w:hAnsi="Calibri" w:cs="Times New Roman"/>
                <w:sz w:val="24"/>
              </w:rPr>
              <w:t>cash</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outflows</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reported</w:t>
            </w:r>
            <w:r w:rsidRPr="003A5275">
              <w:rPr>
                <w:rFonts w:ascii="Times New Roman" w:eastAsia="Calibri" w:hAnsi="Calibri" w:cs="Times New Roman"/>
                <w:spacing w:val="9"/>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item</w:t>
            </w:r>
            <w:r w:rsidRPr="003A5275">
              <w:rPr>
                <w:rFonts w:ascii="Times New Roman" w:eastAsia="Calibri" w:hAnsi="Calibri" w:cs="Times New Roman"/>
                <w:spacing w:val="7"/>
                <w:sz w:val="24"/>
              </w:rPr>
              <w:t xml:space="preserve"> </w:t>
            </w:r>
            <w:r w:rsidRPr="003A5275">
              <w:rPr>
                <w:rFonts w:ascii="Times New Roman" w:eastAsia="Calibri" w:hAnsi="Calibri" w:cs="Times New Roman"/>
                <w:sz w:val="24"/>
              </w:rPr>
              <w:t>1.2.3</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which</w:t>
            </w:r>
            <w:r w:rsidRPr="003A5275">
              <w:rPr>
                <w:rFonts w:ascii="Times New Roman" w:eastAsia="Calibri" w:hAnsi="Calibri" w:cs="Times New Roman"/>
                <w:spacing w:val="9"/>
                <w:sz w:val="24"/>
              </w:rPr>
              <w:t xml:space="preserve"> </w:t>
            </w:r>
            <w:r w:rsidRPr="003A5275">
              <w:rPr>
                <w:rFonts w:ascii="Times New Roman" w:eastAsia="Calibri" w:hAnsi="Calibri" w:cs="Times New Roman"/>
                <w:sz w:val="24"/>
              </w:rPr>
              <w:t>is</w:t>
            </w:r>
            <w:r w:rsidRPr="003A5275">
              <w:rPr>
                <w:rFonts w:ascii="Times New Roman" w:eastAsia="Calibri" w:hAnsi="Calibri" w:cs="Times New Roman"/>
                <w:spacing w:val="8"/>
                <w:sz w:val="24"/>
              </w:rPr>
              <w:t xml:space="preserve"> </w:t>
            </w:r>
            <w:r w:rsidRPr="003A5275">
              <w:rPr>
                <w:rFonts w:ascii="Times New Roman" w:eastAsia="Calibri" w:hAnsi="Calibri" w:cs="Times New Roman"/>
                <w:spacing w:val="-1"/>
                <w:sz w:val="24"/>
              </w:rPr>
              <w:t>collateralised</w:t>
            </w:r>
            <w:r w:rsidRPr="003A5275">
              <w:rPr>
                <w:rFonts w:ascii="Times New Roman" w:eastAsia="Calibri" w:hAnsi="Calibri" w:cs="Times New Roman"/>
                <w:spacing w:val="9"/>
                <w:sz w:val="24"/>
              </w:rPr>
              <w:t xml:space="preserve"> </w:t>
            </w:r>
            <w:r w:rsidRPr="003A5275">
              <w:rPr>
                <w:rFonts w:ascii="Times New Roman" w:eastAsia="Calibri" w:hAnsi="Calibri" w:cs="Times New Roman"/>
                <w:sz w:val="24"/>
              </w:rPr>
              <w:t>by</w:t>
            </w:r>
            <w:r>
              <w:t xml:space="preserve"> </w:t>
            </w:r>
            <w:r w:rsidRPr="003A5275">
              <w:rPr>
                <w:rFonts w:ascii="Times New Roman" w:eastAsia="Calibri" w:hAnsi="Calibri" w:cs="Times New Roman"/>
                <w:sz w:val="24"/>
              </w:rPr>
              <w:t>asset backed securities, including RMBS. Note that in accordance with Article 13(2)(a) of Regulation (EU) 2015/61 all asset backed securities qualifying as Level 2B shall be required to have credit quality step 1.</w:t>
            </w:r>
          </w:p>
        </w:tc>
      </w:tr>
      <w:tr w:rsidR="001820FB" w:rsidRPr="00FE002E" w14:paraId="09E9358B" w14:textId="77777777" w:rsidTr="00FE0FF1">
        <w:trPr>
          <w:trHeight w:val="304"/>
        </w:trPr>
        <w:tc>
          <w:tcPr>
            <w:tcW w:w="1418" w:type="dxa"/>
          </w:tcPr>
          <w:p w14:paraId="26052CBC" w14:textId="77777777" w:rsidR="001820FB" w:rsidRDefault="001820FB"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200</w:t>
            </w:r>
          </w:p>
        </w:tc>
        <w:tc>
          <w:tcPr>
            <w:tcW w:w="7590" w:type="dxa"/>
          </w:tcPr>
          <w:p w14:paraId="2F91DFBF"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1.2.3.2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covered bonds</w:t>
            </w:r>
            <w:r>
              <w:rPr>
                <w:rFonts w:ascii="Times New Roman"/>
                <w:b/>
                <w:sz w:val="24"/>
                <w:u w:val="thick" w:color="000000"/>
              </w:rPr>
              <w:t xml:space="preserve"> (CQS</w:t>
            </w:r>
            <w:r>
              <w:rPr>
                <w:rFonts w:ascii="Times New Roman"/>
                <w:b/>
                <w:spacing w:val="-1"/>
                <w:sz w:val="24"/>
                <w:u w:val="thick" w:color="000000"/>
              </w:rPr>
              <w:t xml:space="preserve"> </w:t>
            </w:r>
            <w:r>
              <w:rPr>
                <w:rFonts w:ascii="Times New Roman"/>
                <w:b/>
                <w:sz w:val="24"/>
                <w:u w:val="thick" w:color="000000"/>
              </w:rPr>
              <w:t>1-6)</w:t>
            </w:r>
          </w:p>
          <w:p w14:paraId="0A4165C0"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1.2.3</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 xml:space="preserve">covered </w:t>
            </w:r>
            <w:r>
              <w:rPr>
                <w:rFonts w:ascii="Times New Roman"/>
                <w:spacing w:val="-1"/>
                <w:sz w:val="24"/>
              </w:rPr>
              <w:t>bonds.</w:t>
            </w:r>
          </w:p>
        </w:tc>
      </w:tr>
      <w:tr w:rsidR="001820FB" w:rsidRPr="00FE002E" w14:paraId="66FAFB71" w14:textId="77777777" w:rsidTr="00FE0FF1">
        <w:trPr>
          <w:trHeight w:val="304"/>
        </w:trPr>
        <w:tc>
          <w:tcPr>
            <w:tcW w:w="1418" w:type="dxa"/>
          </w:tcPr>
          <w:p w14:paraId="70E1FBE6" w14:textId="77777777" w:rsidR="001820FB" w:rsidRDefault="001820FB"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210</w:t>
            </w:r>
          </w:p>
        </w:tc>
        <w:tc>
          <w:tcPr>
            <w:tcW w:w="7590" w:type="dxa"/>
          </w:tcPr>
          <w:p w14:paraId="2889AD5A"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1.2.3.3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1-3)</w:t>
            </w:r>
          </w:p>
          <w:p w14:paraId="44CC26D8"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1.2.3</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r>
              <w:rPr>
                <w:rFonts w:ascii="Times New Roman"/>
                <w:spacing w:val="-1"/>
                <w:sz w:val="24"/>
              </w:rPr>
              <w:t>collateralised</w:t>
            </w:r>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debt</w:t>
            </w:r>
            <w:r>
              <w:rPr>
                <w:rFonts w:ascii="Times New Roman"/>
                <w:sz w:val="24"/>
              </w:rPr>
              <w:t xml:space="preserve"> </w:t>
            </w:r>
            <w:r>
              <w:rPr>
                <w:rFonts w:ascii="Times New Roman"/>
                <w:spacing w:val="-1"/>
                <w:sz w:val="24"/>
              </w:rPr>
              <w:t>securities.</w:t>
            </w:r>
          </w:p>
        </w:tc>
      </w:tr>
      <w:tr w:rsidR="001820FB" w:rsidRPr="00FE002E" w14:paraId="6328EAB5" w14:textId="77777777" w:rsidTr="00FE0FF1">
        <w:trPr>
          <w:trHeight w:val="304"/>
        </w:trPr>
        <w:tc>
          <w:tcPr>
            <w:tcW w:w="1418" w:type="dxa"/>
          </w:tcPr>
          <w:p w14:paraId="4EA3D9C1" w14:textId="77777777" w:rsidR="001820FB" w:rsidRDefault="001820FB"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220</w:t>
            </w:r>
          </w:p>
        </w:tc>
        <w:tc>
          <w:tcPr>
            <w:tcW w:w="7590" w:type="dxa"/>
          </w:tcPr>
          <w:p w14:paraId="7EE5A5BD"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1.2.3.4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shares</w:t>
            </w:r>
          </w:p>
          <w:p w14:paraId="4B1441B0" w14:textId="14F81694"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 xml:space="preserve">cash </w:t>
            </w:r>
            <w:r>
              <w:rPr>
                <w:rFonts w:ascii="Times New Roman"/>
                <w:spacing w:val="-1"/>
                <w:sz w:val="24"/>
              </w:rPr>
              <w:t>outflows</w:t>
            </w:r>
            <w:r>
              <w:rPr>
                <w:rFonts w:ascii="Times New Roman"/>
                <w:sz w:val="24"/>
              </w:rPr>
              <w:t xml:space="preserve"> </w:t>
            </w:r>
            <w:r>
              <w:rPr>
                <w:rFonts w:ascii="Times New Roman"/>
                <w:spacing w:val="-1"/>
                <w:sz w:val="24"/>
              </w:rPr>
              <w:t>reported</w:t>
            </w:r>
            <w:r>
              <w:rPr>
                <w:rFonts w:ascii="Times New Roman"/>
                <w:sz w:val="24"/>
              </w:rPr>
              <w:t xml:space="preserve"> in </w:t>
            </w:r>
            <w:r>
              <w:rPr>
                <w:rFonts w:ascii="Times New Roman"/>
                <w:spacing w:val="-1"/>
                <w:sz w:val="24"/>
              </w:rPr>
              <w:t>item</w:t>
            </w:r>
            <w:r>
              <w:rPr>
                <w:rFonts w:ascii="Times New Roman"/>
                <w:spacing w:val="-2"/>
                <w:sz w:val="24"/>
              </w:rPr>
              <w:t xml:space="preserve"> </w:t>
            </w:r>
            <w:r>
              <w:rPr>
                <w:rFonts w:ascii="Times New Roman"/>
                <w:sz w:val="24"/>
              </w:rPr>
              <w:t xml:space="preserve">1.2.3 </w:t>
            </w:r>
            <w:r>
              <w:rPr>
                <w:rFonts w:ascii="Times New Roman"/>
                <w:spacing w:val="-1"/>
                <w:sz w:val="24"/>
              </w:rPr>
              <w:t>which</w:t>
            </w:r>
            <w:r>
              <w:rPr>
                <w:rFonts w:ascii="Times New Roman"/>
                <w:sz w:val="24"/>
              </w:rPr>
              <w:t xml:space="preserve"> is </w:t>
            </w:r>
            <w:r w:rsidR="00222AE7">
              <w:rPr>
                <w:rFonts w:ascii="Times New Roman"/>
                <w:sz w:val="24"/>
              </w:rPr>
              <w:t xml:space="preserve">collateralised by </w:t>
            </w:r>
            <w:r>
              <w:rPr>
                <w:rFonts w:ascii="Times New Roman"/>
                <w:spacing w:val="-1"/>
                <w:sz w:val="24"/>
              </w:rPr>
              <w:t>shares.</w:t>
            </w:r>
          </w:p>
        </w:tc>
      </w:tr>
      <w:tr w:rsidR="001820FB" w:rsidRPr="00FE002E" w14:paraId="6468746C" w14:textId="77777777" w:rsidTr="00FE0FF1">
        <w:trPr>
          <w:trHeight w:val="304"/>
        </w:trPr>
        <w:tc>
          <w:tcPr>
            <w:tcW w:w="1418" w:type="dxa"/>
          </w:tcPr>
          <w:p w14:paraId="0E19210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230</w:t>
            </w:r>
          </w:p>
        </w:tc>
        <w:tc>
          <w:tcPr>
            <w:tcW w:w="7590" w:type="dxa"/>
          </w:tcPr>
          <w:p w14:paraId="75153B6B"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1.2.3.5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 </w:t>
            </w:r>
            <w:r>
              <w:rPr>
                <w:rFonts w:ascii="Times New Roman"/>
                <w:b/>
                <w:sz w:val="24"/>
                <w:u w:val="thick" w:color="000000"/>
              </w:rPr>
              <w:t>3-5)</w:t>
            </w:r>
          </w:p>
          <w:p w14:paraId="4A958051" w14:textId="0C86E3AA" w:rsidR="001820FB" w:rsidRDefault="001820FB" w:rsidP="00AE380B">
            <w:pPr>
              <w:pStyle w:val="TableParagraph"/>
              <w:spacing w:before="116"/>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4"/>
                <w:sz w:val="24"/>
              </w:rPr>
              <w:t xml:space="preserve"> </w:t>
            </w:r>
            <w:r>
              <w:rPr>
                <w:rFonts w:ascii="Times New Roman"/>
                <w:spacing w:val="-1"/>
                <w:sz w:val="24"/>
              </w:rPr>
              <w:t>amount</w:t>
            </w:r>
            <w:r>
              <w:rPr>
                <w:rFonts w:ascii="Times New Roman"/>
                <w:spacing w:val="16"/>
                <w:sz w:val="24"/>
              </w:rPr>
              <w:t xml:space="preserve"> </w:t>
            </w:r>
            <w:r>
              <w:rPr>
                <w:rFonts w:ascii="Times New Roman"/>
                <w:sz w:val="24"/>
              </w:rPr>
              <w:t>of</w:t>
            </w:r>
            <w:r>
              <w:rPr>
                <w:rFonts w:ascii="Times New Roman"/>
                <w:spacing w:val="13"/>
                <w:sz w:val="24"/>
              </w:rPr>
              <w:t xml:space="preserve"> </w:t>
            </w:r>
            <w:r>
              <w:rPr>
                <w:rFonts w:ascii="Times New Roman"/>
                <w:sz w:val="24"/>
              </w:rPr>
              <w:t>cash</w:t>
            </w:r>
            <w:r>
              <w:rPr>
                <w:rFonts w:ascii="Times New Roman"/>
                <w:spacing w:val="14"/>
                <w:sz w:val="24"/>
              </w:rPr>
              <w:t xml:space="preserve"> </w:t>
            </w:r>
            <w:r>
              <w:rPr>
                <w:rFonts w:ascii="Times New Roman"/>
                <w:spacing w:val="-1"/>
                <w:sz w:val="24"/>
              </w:rPr>
              <w:t>outflows</w:t>
            </w:r>
            <w:r>
              <w:rPr>
                <w:rFonts w:ascii="Times New Roman"/>
                <w:spacing w:val="14"/>
                <w:sz w:val="24"/>
              </w:rPr>
              <w:t xml:space="preserve"> </w:t>
            </w:r>
            <w:r>
              <w:rPr>
                <w:rFonts w:ascii="Times New Roman"/>
                <w:spacing w:val="-1"/>
                <w:sz w:val="24"/>
              </w:rPr>
              <w:t>reported</w:t>
            </w:r>
            <w:r>
              <w:rPr>
                <w:rFonts w:ascii="Times New Roman"/>
                <w:spacing w:val="14"/>
                <w:sz w:val="24"/>
              </w:rPr>
              <w:t xml:space="preserve"> </w:t>
            </w:r>
            <w:r>
              <w:rPr>
                <w:rFonts w:ascii="Times New Roman"/>
                <w:sz w:val="24"/>
              </w:rPr>
              <w:t>in</w:t>
            </w:r>
            <w:r>
              <w:rPr>
                <w:rFonts w:ascii="Times New Roman"/>
                <w:spacing w:val="14"/>
                <w:sz w:val="24"/>
              </w:rPr>
              <w:t xml:space="preserve"> </w:t>
            </w:r>
            <w:r>
              <w:rPr>
                <w:rFonts w:ascii="Times New Roman"/>
                <w:spacing w:val="-1"/>
                <w:sz w:val="24"/>
              </w:rPr>
              <w:t>item</w:t>
            </w:r>
            <w:r>
              <w:rPr>
                <w:rFonts w:ascii="Times New Roman"/>
                <w:spacing w:val="12"/>
                <w:sz w:val="24"/>
              </w:rPr>
              <w:t xml:space="preserve"> </w:t>
            </w:r>
            <w:r>
              <w:rPr>
                <w:rFonts w:ascii="Times New Roman"/>
                <w:sz w:val="24"/>
              </w:rPr>
              <w:t>1.2.3</w:t>
            </w:r>
            <w:r>
              <w:rPr>
                <w:rFonts w:ascii="Times New Roman"/>
                <w:spacing w:val="14"/>
                <w:sz w:val="24"/>
              </w:rPr>
              <w:t xml:space="preserve"> </w:t>
            </w:r>
            <w:r>
              <w:rPr>
                <w:rFonts w:ascii="Times New Roman"/>
                <w:spacing w:val="-1"/>
                <w:sz w:val="24"/>
              </w:rPr>
              <w:t>which</w:t>
            </w:r>
            <w:r>
              <w:rPr>
                <w:rFonts w:ascii="Times New Roman"/>
                <w:spacing w:val="14"/>
                <w:sz w:val="24"/>
              </w:rPr>
              <w:t xml:space="preserve"> </w:t>
            </w:r>
            <w:r>
              <w:rPr>
                <w:rFonts w:ascii="Times New Roman"/>
                <w:spacing w:val="-1"/>
                <w:sz w:val="24"/>
              </w:rPr>
              <w:t>is</w:t>
            </w:r>
            <w:r>
              <w:rPr>
                <w:rFonts w:ascii="Times New Roman"/>
                <w:spacing w:val="14"/>
                <w:sz w:val="24"/>
              </w:rPr>
              <w:t xml:space="preserve"> </w:t>
            </w:r>
            <w:r w:rsidR="00222AE7">
              <w:rPr>
                <w:rFonts w:ascii="Times New Roman"/>
                <w:sz w:val="24"/>
              </w:rPr>
              <w:t xml:space="preserve">collateralised by </w:t>
            </w:r>
            <w:r>
              <w:rPr>
                <w:rFonts w:ascii="Times New Roman"/>
                <w:spacing w:val="-1"/>
                <w:sz w:val="24"/>
              </w:rPr>
              <w:t>Level</w:t>
            </w:r>
            <w:r>
              <w:rPr>
                <w:rFonts w:ascii="Times New Roman"/>
                <w:spacing w:val="14"/>
                <w:sz w:val="24"/>
              </w:rPr>
              <w:t xml:space="preserve"> </w:t>
            </w:r>
            <w:r>
              <w:rPr>
                <w:rFonts w:ascii="Times New Roman"/>
                <w:sz w:val="24"/>
              </w:rPr>
              <w:t>2B</w:t>
            </w:r>
            <w:r>
              <w:rPr>
                <w:rFonts w:ascii="Times New Roman"/>
                <w:spacing w:val="12"/>
                <w:sz w:val="24"/>
              </w:rPr>
              <w:t xml:space="preserve"> </w:t>
            </w:r>
            <w:r>
              <w:rPr>
                <w:rFonts w:ascii="Times New Roman"/>
                <w:sz w:val="24"/>
              </w:rPr>
              <w:t>assets</w:t>
            </w:r>
            <w:r>
              <w:rPr>
                <w:rFonts w:ascii="Times New Roman"/>
                <w:spacing w:val="61"/>
                <w:sz w:val="24"/>
              </w:rPr>
              <w:t xml:space="preserve"> </w:t>
            </w:r>
            <w:r>
              <w:rPr>
                <w:rFonts w:ascii="Times New Roman"/>
                <w:sz w:val="24"/>
              </w:rPr>
              <w:t xml:space="preserve">not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1.2.3.1 to 1.2.3.4.</w:t>
            </w:r>
          </w:p>
        </w:tc>
      </w:tr>
      <w:tr w:rsidR="001820FB" w:rsidRPr="00FE002E" w14:paraId="172B0600" w14:textId="77777777" w:rsidTr="00FE0FF1">
        <w:trPr>
          <w:trHeight w:val="304"/>
        </w:trPr>
        <w:tc>
          <w:tcPr>
            <w:tcW w:w="1418" w:type="dxa"/>
          </w:tcPr>
          <w:p w14:paraId="45A14C2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240</w:t>
            </w:r>
          </w:p>
        </w:tc>
        <w:tc>
          <w:tcPr>
            <w:tcW w:w="7590" w:type="dxa"/>
          </w:tcPr>
          <w:p w14:paraId="57F3D600"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1.2.4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4065A9AC"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z w:val="24"/>
              </w:rPr>
              <w:t xml:space="preserve"> </w:t>
            </w:r>
            <w:r>
              <w:rPr>
                <w:rFonts w:ascii="Times New Roman"/>
                <w:spacing w:val="-1"/>
                <w:sz w:val="24"/>
              </w:rPr>
              <w:t>assets</w:t>
            </w:r>
            <w:r>
              <w:rPr>
                <w:rFonts w:ascii="Times New Roman"/>
                <w:sz w:val="24"/>
              </w:rPr>
              <w:t xml:space="preserve"> not</w:t>
            </w:r>
            <w:r>
              <w:rPr>
                <w:rFonts w:ascii="Times New Roman"/>
                <w:spacing w:val="-1"/>
                <w:sz w:val="24"/>
              </w:rPr>
              <w:t xml:space="preserve"> reported</w:t>
            </w:r>
            <w:r>
              <w:rPr>
                <w:rFonts w:ascii="Times New Roman"/>
                <w:sz w:val="24"/>
              </w:rPr>
              <w:t xml:space="preserve"> in</w:t>
            </w:r>
            <w:r>
              <w:rPr>
                <w:rFonts w:ascii="Times New Roman"/>
                <w:spacing w:val="-2"/>
                <w:sz w:val="24"/>
              </w:rPr>
              <w:t xml:space="preserve"> </w:t>
            </w:r>
            <w:r>
              <w:rPr>
                <w:rFonts w:ascii="Times New Roman"/>
                <w:spacing w:val="-1"/>
                <w:sz w:val="24"/>
              </w:rPr>
              <w:t>items</w:t>
            </w:r>
            <w:r>
              <w:rPr>
                <w:rFonts w:ascii="Times New Roman"/>
                <w:sz w:val="24"/>
              </w:rPr>
              <w:t xml:space="preserve"> 1.2.1, 1.2.2 or 1.2.3.</w:t>
            </w:r>
          </w:p>
        </w:tc>
      </w:tr>
      <w:tr w:rsidR="001820FB" w:rsidRPr="00FE002E" w14:paraId="251B3101" w14:textId="77777777" w:rsidTr="00FE0FF1">
        <w:trPr>
          <w:trHeight w:val="304"/>
        </w:trPr>
        <w:tc>
          <w:tcPr>
            <w:tcW w:w="1418" w:type="dxa"/>
          </w:tcPr>
          <w:p w14:paraId="41F0BB0F"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250</w:t>
            </w:r>
          </w:p>
        </w:tc>
        <w:tc>
          <w:tcPr>
            <w:tcW w:w="7590" w:type="dxa"/>
          </w:tcPr>
          <w:p w14:paraId="4B45000C"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1.2.5 </w:t>
            </w:r>
            <w:r>
              <w:rPr>
                <w:rFonts w:ascii="Times New Roman"/>
                <w:b/>
                <w:spacing w:val="-1"/>
                <w:sz w:val="24"/>
                <w:u w:val="thick" w:color="000000"/>
              </w:rPr>
              <w:t xml:space="preserve">other </w:t>
            </w:r>
            <w:r>
              <w:rPr>
                <w:rFonts w:ascii="Times New Roman"/>
                <w:b/>
                <w:sz w:val="24"/>
                <w:u w:val="thick" w:color="000000"/>
              </w:rPr>
              <w:t>assets</w:t>
            </w:r>
          </w:p>
          <w:p w14:paraId="311F9EC8"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collateralised</w:t>
            </w:r>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z w:val="24"/>
              </w:rPr>
              <w:t xml:space="preserve">assets </w:t>
            </w:r>
            <w:r>
              <w:rPr>
                <w:rFonts w:ascii="Times New Roman"/>
                <w:spacing w:val="-1"/>
                <w:sz w:val="24"/>
              </w:rPr>
              <w:t>not</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1.2.1, 1.2.2. 1.2.3 or 1.2.4.</w:t>
            </w:r>
          </w:p>
        </w:tc>
      </w:tr>
      <w:tr w:rsidR="001820FB" w:rsidRPr="00FE002E" w14:paraId="6FC73F4F" w14:textId="77777777" w:rsidTr="00FE0FF1">
        <w:trPr>
          <w:trHeight w:val="304"/>
        </w:trPr>
        <w:tc>
          <w:tcPr>
            <w:tcW w:w="1418" w:type="dxa"/>
          </w:tcPr>
          <w:p w14:paraId="6342AD3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260</w:t>
            </w:r>
          </w:p>
        </w:tc>
        <w:tc>
          <w:tcPr>
            <w:tcW w:w="7590" w:type="dxa"/>
          </w:tcPr>
          <w:p w14:paraId="0FFB7484" w14:textId="77777777" w:rsidR="001820FB" w:rsidRDefault="001820FB" w:rsidP="00AE380B">
            <w:pPr>
              <w:pStyle w:val="TableParagraph"/>
              <w:spacing w:before="118"/>
              <w:ind w:left="102" w:right="99"/>
              <w:jc w:val="both"/>
              <w:rPr>
                <w:rFonts w:ascii="Times New Roman" w:eastAsia="Times New Roman" w:hAnsi="Times New Roman" w:cs="Times New Roman"/>
                <w:sz w:val="24"/>
                <w:szCs w:val="24"/>
              </w:rPr>
            </w:pPr>
            <w:r>
              <w:rPr>
                <w:rFonts w:ascii="Times New Roman"/>
                <w:b/>
                <w:sz w:val="24"/>
                <w:u w:val="thick" w:color="000000"/>
              </w:rPr>
              <w:t>1.3</w:t>
            </w:r>
            <w:r>
              <w:rPr>
                <w:rFonts w:ascii="Times New Roman"/>
                <w:b/>
                <w:spacing w:val="28"/>
                <w:sz w:val="24"/>
                <w:u w:val="thick" w:color="000000"/>
              </w:rPr>
              <w:t xml:space="preserve"> </w:t>
            </w:r>
            <w:r>
              <w:rPr>
                <w:rFonts w:ascii="Times New Roman"/>
                <w:b/>
                <w:spacing w:val="-1"/>
                <w:sz w:val="24"/>
                <w:u w:val="thick" w:color="000000"/>
              </w:rPr>
              <w:t>Liabilities</w:t>
            </w:r>
            <w:r>
              <w:rPr>
                <w:rFonts w:ascii="Times New Roman"/>
                <w:b/>
                <w:spacing w:val="29"/>
                <w:sz w:val="24"/>
                <w:u w:val="thick" w:color="000000"/>
              </w:rPr>
              <w:t xml:space="preserve"> </w:t>
            </w:r>
            <w:r>
              <w:rPr>
                <w:rFonts w:ascii="Times New Roman"/>
                <w:b/>
                <w:spacing w:val="-1"/>
                <w:sz w:val="24"/>
                <w:u w:val="thick" w:color="000000"/>
              </w:rPr>
              <w:t>not</w:t>
            </w:r>
            <w:r>
              <w:rPr>
                <w:rFonts w:ascii="Times New Roman"/>
                <w:b/>
                <w:spacing w:val="29"/>
                <w:sz w:val="24"/>
                <w:u w:val="thick" w:color="000000"/>
              </w:rPr>
              <w:t xml:space="preserve"> </w:t>
            </w:r>
            <w:r>
              <w:rPr>
                <w:rFonts w:ascii="Times New Roman"/>
                <w:b/>
                <w:spacing w:val="-1"/>
                <w:sz w:val="24"/>
                <w:u w:val="thick" w:color="000000"/>
              </w:rPr>
              <w:t>reported</w:t>
            </w:r>
            <w:r>
              <w:rPr>
                <w:rFonts w:ascii="Times New Roman"/>
                <w:b/>
                <w:spacing w:val="28"/>
                <w:sz w:val="24"/>
                <w:u w:val="thick" w:color="000000"/>
              </w:rPr>
              <w:t xml:space="preserve"> </w:t>
            </w:r>
            <w:r>
              <w:rPr>
                <w:rFonts w:ascii="Times New Roman"/>
                <w:b/>
                <w:sz w:val="24"/>
                <w:u w:val="thick" w:color="000000"/>
              </w:rPr>
              <w:t>in</w:t>
            </w:r>
            <w:r>
              <w:rPr>
                <w:rFonts w:ascii="Times New Roman"/>
                <w:b/>
                <w:spacing w:val="28"/>
                <w:sz w:val="24"/>
                <w:u w:val="thick" w:color="000000"/>
              </w:rPr>
              <w:t xml:space="preserve"> </w:t>
            </w:r>
            <w:r>
              <w:rPr>
                <w:rFonts w:ascii="Times New Roman"/>
                <w:b/>
                <w:sz w:val="24"/>
                <w:u w:val="thick" w:color="000000"/>
              </w:rPr>
              <w:t>1.2,</w:t>
            </w:r>
            <w:r>
              <w:rPr>
                <w:rFonts w:ascii="Times New Roman"/>
                <w:b/>
                <w:spacing w:val="28"/>
                <w:sz w:val="24"/>
                <w:u w:val="thick" w:color="000000"/>
              </w:rPr>
              <w:t xml:space="preserve"> </w:t>
            </w:r>
            <w:r>
              <w:rPr>
                <w:rFonts w:ascii="Times New Roman"/>
                <w:b/>
                <w:spacing w:val="-1"/>
                <w:sz w:val="24"/>
                <w:u w:val="thick" w:color="000000"/>
              </w:rPr>
              <w:t>resulting</w:t>
            </w:r>
            <w:r>
              <w:rPr>
                <w:rFonts w:ascii="Times New Roman"/>
                <w:b/>
                <w:spacing w:val="28"/>
                <w:sz w:val="24"/>
                <w:u w:val="thick" w:color="000000"/>
              </w:rPr>
              <w:t xml:space="preserve"> </w:t>
            </w:r>
            <w:r>
              <w:rPr>
                <w:rFonts w:ascii="Times New Roman"/>
                <w:b/>
                <w:sz w:val="24"/>
                <w:u w:val="thick" w:color="000000"/>
              </w:rPr>
              <w:t>from</w:t>
            </w:r>
            <w:r>
              <w:rPr>
                <w:rFonts w:ascii="Times New Roman"/>
                <w:b/>
                <w:spacing w:val="29"/>
                <w:sz w:val="24"/>
                <w:u w:val="thick" w:color="000000"/>
              </w:rPr>
              <w:t xml:space="preserve"> </w:t>
            </w:r>
            <w:r>
              <w:rPr>
                <w:rFonts w:ascii="Times New Roman"/>
                <w:b/>
                <w:spacing w:val="-1"/>
                <w:sz w:val="24"/>
                <w:u w:val="thick" w:color="000000"/>
              </w:rPr>
              <w:t>deposits</w:t>
            </w:r>
            <w:r>
              <w:rPr>
                <w:rFonts w:ascii="Times New Roman"/>
                <w:b/>
                <w:spacing w:val="28"/>
                <w:sz w:val="24"/>
                <w:u w:val="thick" w:color="000000"/>
              </w:rPr>
              <w:t xml:space="preserve"> </w:t>
            </w:r>
            <w:r>
              <w:rPr>
                <w:rFonts w:ascii="Times New Roman"/>
                <w:b/>
                <w:spacing w:val="-1"/>
                <w:sz w:val="24"/>
                <w:u w:val="thick" w:color="000000"/>
              </w:rPr>
              <w:t>received</w:t>
            </w:r>
            <w:r>
              <w:rPr>
                <w:rFonts w:ascii="Times New Roman"/>
                <w:b/>
                <w:spacing w:val="71"/>
                <w:sz w:val="24"/>
              </w:rPr>
              <w:t xml:space="preserve"> </w:t>
            </w:r>
            <w:r>
              <w:rPr>
                <w:rFonts w:ascii="Times New Roman"/>
                <w:b/>
                <w:spacing w:val="-1"/>
                <w:sz w:val="24"/>
                <w:u w:val="thick" w:color="000000"/>
              </w:rPr>
              <w:t>excluding</w:t>
            </w:r>
            <w:r>
              <w:rPr>
                <w:rFonts w:ascii="Times New Roman"/>
                <w:b/>
                <w:sz w:val="24"/>
                <w:u w:val="thick" w:color="000000"/>
              </w:rPr>
              <w:t xml:space="preserve"> </w:t>
            </w:r>
            <w:r>
              <w:rPr>
                <w:rFonts w:ascii="Times New Roman"/>
                <w:b/>
                <w:spacing w:val="-1"/>
                <w:sz w:val="24"/>
                <w:u w:val="thick" w:color="000000"/>
              </w:rPr>
              <w:t>deposits</w:t>
            </w:r>
            <w:r>
              <w:rPr>
                <w:rFonts w:ascii="Times New Roman"/>
                <w:b/>
                <w:sz w:val="24"/>
                <w:u w:val="thick" w:color="000000"/>
              </w:rPr>
              <w:t xml:space="preserve"> </w:t>
            </w:r>
            <w:r>
              <w:rPr>
                <w:rFonts w:ascii="Times New Roman"/>
                <w:b/>
                <w:spacing w:val="-1"/>
                <w:sz w:val="24"/>
                <w:u w:val="thick" w:color="000000"/>
              </w:rPr>
              <w:t xml:space="preserve">received </w:t>
            </w:r>
            <w:r>
              <w:rPr>
                <w:rFonts w:ascii="Times New Roman"/>
                <w:b/>
                <w:sz w:val="24"/>
                <w:u w:val="thick" w:color="000000"/>
              </w:rPr>
              <w:t xml:space="preserve">as </w:t>
            </w:r>
            <w:r>
              <w:rPr>
                <w:rFonts w:ascii="Times New Roman"/>
                <w:b/>
                <w:spacing w:val="-1"/>
                <w:sz w:val="24"/>
                <w:u w:val="thick" w:color="000000"/>
              </w:rPr>
              <w:t>collateral</w:t>
            </w:r>
          </w:p>
          <w:p w14:paraId="3CB1B083" w14:textId="77777777" w:rsidR="001820FB" w:rsidRDefault="001820FB" w:rsidP="00AE380B">
            <w:pPr>
              <w:pStyle w:val="TableParagraph"/>
              <w:spacing w:before="117"/>
              <w:ind w:left="102" w:right="98"/>
              <w:jc w:val="both"/>
              <w:rPr>
                <w:rFonts w:ascii="Times New Roman" w:eastAsia="Times New Roman" w:hAnsi="Times New Roman" w:cs="Times New Roman"/>
                <w:sz w:val="24"/>
                <w:szCs w:val="24"/>
              </w:rPr>
            </w:pPr>
            <w:r>
              <w:rPr>
                <w:rFonts w:ascii="Times New Roman"/>
                <w:spacing w:val="-1"/>
                <w:sz w:val="24"/>
              </w:rPr>
              <w:t>Cash</w:t>
            </w:r>
            <w:r>
              <w:rPr>
                <w:rFonts w:ascii="Times New Roman"/>
                <w:spacing w:val="21"/>
                <w:sz w:val="24"/>
              </w:rPr>
              <w:t xml:space="preserve"> </w:t>
            </w:r>
            <w:r>
              <w:rPr>
                <w:rFonts w:ascii="Times New Roman"/>
                <w:spacing w:val="-1"/>
                <w:sz w:val="24"/>
              </w:rPr>
              <w:t>outflows</w:t>
            </w:r>
            <w:r>
              <w:rPr>
                <w:rFonts w:ascii="Times New Roman"/>
                <w:spacing w:val="21"/>
                <w:sz w:val="24"/>
              </w:rPr>
              <w:t xml:space="preserve"> </w:t>
            </w:r>
            <w:r>
              <w:rPr>
                <w:rFonts w:ascii="Times New Roman"/>
                <w:sz w:val="24"/>
              </w:rPr>
              <w:t>arising</w:t>
            </w:r>
            <w:r>
              <w:rPr>
                <w:rFonts w:ascii="Times New Roman"/>
                <w:spacing w:val="20"/>
                <w:sz w:val="24"/>
              </w:rPr>
              <w:t xml:space="preserve"> </w:t>
            </w:r>
            <w:r>
              <w:rPr>
                <w:rFonts w:ascii="Times New Roman"/>
                <w:sz w:val="24"/>
              </w:rPr>
              <w:t>from</w:t>
            </w:r>
            <w:r>
              <w:rPr>
                <w:rFonts w:ascii="Times New Roman"/>
                <w:spacing w:val="19"/>
                <w:sz w:val="24"/>
              </w:rPr>
              <w:t xml:space="preserve"> </w:t>
            </w:r>
            <w:r>
              <w:rPr>
                <w:rFonts w:ascii="Times New Roman"/>
                <w:sz w:val="24"/>
              </w:rPr>
              <w:t>all</w:t>
            </w:r>
            <w:r>
              <w:rPr>
                <w:rFonts w:ascii="Times New Roman"/>
                <w:spacing w:val="22"/>
                <w:sz w:val="24"/>
              </w:rPr>
              <w:t xml:space="preserve"> </w:t>
            </w:r>
            <w:r>
              <w:rPr>
                <w:rFonts w:ascii="Times New Roman"/>
                <w:sz w:val="24"/>
              </w:rPr>
              <w:t>deposits</w:t>
            </w:r>
            <w:r>
              <w:rPr>
                <w:rFonts w:ascii="Times New Roman"/>
                <w:spacing w:val="21"/>
                <w:sz w:val="24"/>
              </w:rPr>
              <w:t xml:space="preserve"> </w:t>
            </w:r>
            <w:r>
              <w:rPr>
                <w:rFonts w:ascii="Times New Roman"/>
                <w:spacing w:val="-1"/>
                <w:sz w:val="24"/>
              </w:rPr>
              <w:t>received</w:t>
            </w:r>
            <w:r>
              <w:rPr>
                <w:rFonts w:ascii="Times New Roman"/>
                <w:spacing w:val="21"/>
                <w:sz w:val="24"/>
              </w:rPr>
              <w:t xml:space="preserve"> </w:t>
            </w:r>
            <w:r>
              <w:rPr>
                <w:rFonts w:ascii="Times New Roman"/>
                <w:spacing w:val="-1"/>
                <w:sz w:val="24"/>
              </w:rPr>
              <w:t>with</w:t>
            </w:r>
            <w:r>
              <w:rPr>
                <w:rFonts w:ascii="Times New Roman"/>
                <w:spacing w:val="21"/>
                <w:sz w:val="24"/>
              </w:rPr>
              <w:t xml:space="preserve"> </w:t>
            </w:r>
            <w:r>
              <w:rPr>
                <w:rFonts w:ascii="Times New Roman"/>
                <w:spacing w:val="-1"/>
                <w:sz w:val="24"/>
              </w:rPr>
              <w:t>the</w:t>
            </w:r>
            <w:r>
              <w:rPr>
                <w:rFonts w:ascii="Times New Roman"/>
                <w:spacing w:val="21"/>
                <w:sz w:val="24"/>
              </w:rPr>
              <w:t xml:space="preserve"> </w:t>
            </w:r>
            <w:r>
              <w:rPr>
                <w:rFonts w:ascii="Times New Roman"/>
                <w:spacing w:val="-1"/>
                <w:sz w:val="24"/>
              </w:rPr>
              <w:t>exception</w:t>
            </w:r>
            <w:r>
              <w:rPr>
                <w:rFonts w:ascii="Times New Roman"/>
                <w:spacing w:val="21"/>
                <w:sz w:val="24"/>
              </w:rPr>
              <w:t xml:space="preserve"> </w:t>
            </w:r>
            <w:r>
              <w:rPr>
                <w:rFonts w:ascii="Times New Roman"/>
                <w:sz w:val="24"/>
              </w:rPr>
              <w:t>of</w:t>
            </w:r>
            <w:r>
              <w:rPr>
                <w:rFonts w:ascii="Times New Roman"/>
                <w:spacing w:val="53"/>
                <w:sz w:val="24"/>
              </w:rPr>
              <w:t xml:space="preserve"> </w:t>
            </w:r>
            <w:r>
              <w:rPr>
                <w:rFonts w:ascii="Times New Roman"/>
                <w:spacing w:val="-1"/>
                <w:sz w:val="24"/>
              </w:rPr>
              <w:t>outflows</w:t>
            </w:r>
            <w:r>
              <w:rPr>
                <w:rFonts w:ascii="Times New Roman"/>
                <w:spacing w:val="21"/>
                <w:sz w:val="24"/>
              </w:rPr>
              <w:t xml:space="preserve"> </w:t>
            </w:r>
            <w:r>
              <w:rPr>
                <w:rFonts w:ascii="Times New Roman"/>
                <w:sz w:val="24"/>
              </w:rPr>
              <w:t>reported</w:t>
            </w:r>
            <w:r>
              <w:rPr>
                <w:rFonts w:ascii="Times New Roman"/>
                <w:spacing w:val="21"/>
                <w:sz w:val="24"/>
              </w:rPr>
              <w:t xml:space="preserve"> </w:t>
            </w:r>
            <w:r>
              <w:rPr>
                <w:rFonts w:ascii="Times New Roman"/>
                <w:sz w:val="24"/>
              </w:rPr>
              <w:t>in</w:t>
            </w:r>
            <w:r>
              <w:rPr>
                <w:rFonts w:ascii="Times New Roman"/>
                <w:spacing w:val="20"/>
                <w:sz w:val="24"/>
              </w:rPr>
              <w:t xml:space="preserve"> </w:t>
            </w:r>
            <w:r>
              <w:rPr>
                <w:rFonts w:ascii="Times New Roman"/>
                <w:spacing w:val="-1"/>
                <w:sz w:val="24"/>
              </w:rPr>
              <w:t>item</w:t>
            </w:r>
            <w:r>
              <w:rPr>
                <w:rFonts w:ascii="Times New Roman"/>
                <w:spacing w:val="20"/>
                <w:sz w:val="24"/>
              </w:rPr>
              <w:t xml:space="preserve"> </w:t>
            </w:r>
            <w:r>
              <w:rPr>
                <w:rFonts w:ascii="Times New Roman"/>
                <w:sz w:val="24"/>
              </w:rPr>
              <w:t>1.2</w:t>
            </w:r>
            <w:r>
              <w:rPr>
                <w:rFonts w:ascii="Times New Roman"/>
                <w:spacing w:val="21"/>
                <w:sz w:val="24"/>
              </w:rPr>
              <w:t xml:space="preserve"> </w:t>
            </w:r>
            <w:r>
              <w:rPr>
                <w:rFonts w:ascii="Times New Roman"/>
                <w:sz w:val="24"/>
              </w:rPr>
              <w:t>and</w:t>
            </w:r>
            <w:r>
              <w:rPr>
                <w:rFonts w:ascii="Times New Roman"/>
                <w:spacing w:val="22"/>
                <w:sz w:val="24"/>
              </w:rPr>
              <w:t xml:space="preserve"> </w:t>
            </w:r>
            <w:r>
              <w:rPr>
                <w:rFonts w:ascii="Times New Roman"/>
                <w:sz w:val="24"/>
              </w:rPr>
              <w:t>deposits</w:t>
            </w:r>
            <w:r>
              <w:rPr>
                <w:rFonts w:ascii="Times New Roman"/>
                <w:spacing w:val="21"/>
                <w:sz w:val="24"/>
              </w:rPr>
              <w:t xml:space="preserve"> </w:t>
            </w:r>
            <w:r>
              <w:rPr>
                <w:rFonts w:ascii="Times New Roman"/>
                <w:spacing w:val="-1"/>
                <w:sz w:val="24"/>
              </w:rPr>
              <w:t>received</w:t>
            </w:r>
            <w:r>
              <w:rPr>
                <w:rFonts w:ascii="Times New Roman"/>
                <w:spacing w:val="21"/>
                <w:sz w:val="24"/>
              </w:rPr>
              <w:t xml:space="preserve"> </w:t>
            </w:r>
            <w:r>
              <w:rPr>
                <w:rFonts w:ascii="Times New Roman"/>
                <w:spacing w:val="-1"/>
                <w:sz w:val="24"/>
              </w:rPr>
              <w:t>as</w:t>
            </w:r>
            <w:r>
              <w:rPr>
                <w:rFonts w:ascii="Times New Roman"/>
                <w:spacing w:val="21"/>
                <w:sz w:val="24"/>
              </w:rPr>
              <w:t xml:space="preserve"> </w:t>
            </w:r>
            <w:r>
              <w:rPr>
                <w:rFonts w:ascii="Times New Roman"/>
                <w:spacing w:val="-1"/>
                <w:sz w:val="24"/>
              </w:rPr>
              <w:t>collateral.</w:t>
            </w:r>
            <w:r>
              <w:rPr>
                <w:rFonts w:ascii="Times New Roman"/>
                <w:spacing w:val="20"/>
                <w:sz w:val="24"/>
              </w:rPr>
              <w:t xml:space="preserve"> </w:t>
            </w:r>
            <w:r>
              <w:rPr>
                <w:rFonts w:ascii="Times New Roman"/>
                <w:spacing w:val="-1"/>
                <w:sz w:val="24"/>
              </w:rPr>
              <w:t>Cash</w:t>
            </w:r>
            <w:r>
              <w:rPr>
                <w:rFonts w:ascii="Times New Roman"/>
                <w:spacing w:val="59"/>
                <w:sz w:val="24"/>
              </w:rPr>
              <w:t xml:space="preserve"> </w:t>
            </w:r>
            <w:r>
              <w:rPr>
                <w:rFonts w:ascii="Times New Roman"/>
                <w:spacing w:val="-1"/>
                <w:sz w:val="24"/>
              </w:rPr>
              <w:t>outflows</w:t>
            </w:r>
            <w:r>
              <w:rPr>
                <w:rFonts w:ascii="Times New Roman"/>
                <w:spacing w:val="12"/>
                <w:sz w:val="24"/>
              </w:rPr>
              <w:t xml:space="preserve"> </w:t>
            </w:r>
            <w:r>
              <w:rPr>
                <w:rFonts w:ascii="Times New Roman"/>
                <w:spacing w:val="-1"/>
                <w:sz w:val="24"/>
              </w:rPr>
              <w:t>arising</w:t>
            </w:r>
            <w:r>
              <w:rPr>
                <w:rFonts w:ascii="Times New Roman"/>
                <w:spacing w:val="12"/>
                <w:sz w:val="24"/>
              </w:rPr>
              <w:t xml:space="preserve"> </w:t>
            </w:r>
            <w:r>
              <w:rPr>
                <w:rFonts w:ascii="Times New Roman"/>
                <w:sz w:val="24"/>
              </w:rPr>
              <w:t>from</w:t>
            </w:r>
            <w:r>
              <w:rPr>
                <w:rFonts w:ascii="Times New Roman"/>
                <w:spacing w:val="10"/>
                <w:sz w:val="24"/>
              </w:rPr>
              <w:t xml:space="preserve"> </w:t>
            </w:r>
            <w:r>
              <w:rPr>
                <w:rFonts w:ascii="Times New Roman"/>
                <w:sz w:val="24"/>
              </w:rPr>
              <w:t>derivative</w:t>
            </w:r>
            <w:r>
              <w:rPr>
                <w:rFonts w:ascii="Times New Roman"/>
                <w:spacing w:val="12"/>
                <w:sz w:val="24"/>
              </w:rPr>
              <w:t xml:space="preserve"> </w:t>
            </w:r>
            <w:r>
              <w:rPr>
                <w:rFonts w:ascii="Times New Roman"/>
                <w:spacing w:val="-1"/>
                <w:sz w:val="24"/>
              </w:rPr>
              <w:t>transactions</w:t>
            </w:r>
            <w:r>
              <w:rPr>
                <w:rFonts w:ascii="Times New Roman"/>
                <w:spacing w:val="12"/>
                <w:sz w:val="24"/>
              </w:rPr>
              <w:t xml:space="preserve"> </w:t>
            </w:r>
            <w:r>
              <w:rPr>
                <w:rFonts w:ascii="Times New Roman"/>
                <w:sz w:val="24"/>
              </w:rPr>
              <w:t>shall</w:t>
            </w:r>
            <w:r>
              <w:rPr>
                <w:rFonts w:ascii="Times New Roman"/>
                <w:spacing w:val="12"/>
                <w:sz w:val="24"/>
              </w:rPr>
              <w:t xml:space="preserve"> </w:t>
            </w:r>
            <w:r>
              <w:rPr>
                <w:rFonts w:ascii="Times New Roman"/>
                <w:sz w:val="24"/>
              </w:rPr>
              <w:t>be</w:t>
            </w:r>
            <w:r>
              <w:rPr>
                <w:rFonts w:ascii="Times New Roman"/>
                <w:spacing w:val="12"/>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2"/>
                <w:sz w:val="24"/>
              </w:rPr>
              <w:t xml:space="preserve"> </w:t>
            </w:r>
            <w:r>
              <w:rPr>
                <w:rFonts w:ascii="Times New Roman"/>
                <w:spacing w:val="-1"/>
                <w:sz w:val="24"/>
              </w:rPr>
              <w:t>items</w:t>
            </w:r>
            <w:r>
              <w:rPr>
                <w:rFonts w:ascii="Times New Roman"/>
                <w:spacing w:val="13"/>
                <w:sz w:val="24"/>
              </w:rPr>
              <w:t xml:space="preserve"> </w:t>
            </w:r>
            <w:r>
              <w:rPr>
                <w:rFonts w:ascii="Times New Roman"/>
                <w:sz w:val="24"/>
              </w:rPr>
              <w:t>1.4</w:t>
            </w:r>
            <w:r>
              <w:rPr>
                <w:rFonts w:ascii="Times New Roman"/>
                <w:spacing w:val="12"/>
                <w:sz w:val="24"/>
              </w:rPr>
              <w:t xml:space="preserve"> </w:t>
            </w:r>
            <w:r>
              <w:rPr>
                <w:rFonts w:ascii="Times New Roman"/>
                <w:sz w:val="24"/>
              </w:rPr>
              <w:t>or</w:t>
            </w:r>
            <w:r>
              <w:rPr>
                <w:rFonts w:ascii="Times New Roman"/>
                <w:spacing w:val="61"/>
                <w:sz w:val="24"/>
              </w:rPr>
              <w:t xml:space="preserve"> </w:t>
            </w:r>
            <w:r>
              <w:rPr>
                <w:rFonts w:ascii="Times New Roman"/>
                <w:sz w:val="24"/>
              </w:rPr>
              <w:t>1.5.</w:t>
            </w:r>
          </w:p>
          <w:p w14:paraId="07CD7326" w14:textId="6C2158B1" w:rsidR="001820FB" w:rsidRDefault="001820FB" w:rsidP="00847F52">
            <w:pPr>
              <w:pStyle w:val="TableParagraph"/>
              <w:spacing w:before="120"/>
              <w:ind w:left="102" w:right="99"/>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according</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their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earliest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possible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contractual</w:t>
            </w:r>
            <w:r>
              <w:rPr>
                <w:rFonts w:ascii="Times New Roman" w:eastAsia="Times New Roman" w:hAnsi="Times New Roman" w:cs="Times New Roman"/>
                <w:spacing w:val="93"/>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date.</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can</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pacing w:val="-1"/>
                <w:sz w:val="24"/>
                <w:szCs w:val="24"/>
              </w:rPr>
              <w:t>withdrawn</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pacing w:val="-1"/>
                <w:sz w:val="24"/>
                <w:szCs w:val="24"/>
              </w:rPr>
              <w:t>immediately</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without</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notice</w:t>
            </w:r>
            <w:r>
              <w:rPr>
                <w:rFonts w:ascii="Times New Roman" w:eastAsia="Times New Roman" w:hAnsi="Times New Roman" w:cs="Times New Roman"/>
                <w:spacing w:val="87"/>
                <w:sz w:val="24"/>
                <w:szCs w:val="24"/>
              </w:rPr>
              <w:t xml:space="preserve"> </w:t>
            </w:r>
            <w:r>
              <w:rPr>
                <w:rFonts w:ascii="Times New Roman" w:eastAsia="Times New Roman" w:hAnsi="Times New Roman" w:cs="Times New Roman"/>
                <w:spacing w:val="-1"/>
                <w:sz w:val="24"/>
                <w:szCs w:val="24"/>
              </w:rPr>
              <w:t>(‘sight</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1"/>
                <w:sz w:val="24"/>
                <w:szCs w:val="24"/>
              </w:rPr>
              <w:t>non-maturi</w:t>
            </w:r>
            <w:del w:id="20" w:author="EBA staff" w:date="2018-01-18T12:21:00Z">
              <w:r w:rsidDel="00847F52">
                <w:rPr>
                  <w:rFonts w:ascii="Times New Roman" w:eastAsia="Times New Roman" w:hAnsi="Times New Roman" w:cs="Times New Roman"/>
                  <w:spacing w:val="-1"/>
                  <w:sz w:val="24"/>
                  <w:szCs w:val="24"/>
                </w:rPr>
                <w:delText>ty</w:delText>
              </w:r>
            </w:del>
            <w:ins w:id="21" w:author="EBA staff" w:date="2018-01-18T12:21:00Z">
              <w:r w:rsidR="00847F52">
                <w:rPr>
                  <w:rFonts w:ascii="Times New Roman" w:eastAsia="Times New Roman" w:hAnsi="Times New Roman" w:cs="Times New Roman"/>
                  <w:spacing w:val="-1"/>
                  <w:sz w:val="24"/>
                  <w:szCs w:val="24"/>
                </w:rPr>
                <w:t>ng</w:t>
              </w:r>
            </w:ins>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‘overnight’</w:t>
            </w:r>
            <w:r>
              <w:rPr>
                <w:rFonts w:ascii="Times New Roman" w:eastAsia="Times New Roman" w:hAnsi="Times New Roman" w:cs="Times New Roman"/>
                <w:spacing w:val="95"/>
                <w:sz w:val="24"/>
                <w:szCs w:val="24"/>
              </w:rPr>
              <w:t xml:space="preserve"> </w:t>
            </w:r>
            <w:r>
              <w:rPr>
                <w:rFonts w:ascii="Times New Roman" w:eastAsia="Times New Roman" w:hAnsi="Times New Roman" w:cs="Times New Roman"/>
                <w:sz w:val="24"/>
                <w:szCs w:val="24"/>
              </w:rPr>
              <w:t>bucket.</w:t>
            </w:r>
          </w:p>
        </w:tc>
      </w:tr>
      <w:tr w:rsidR="001820FB" w:rsidRPr="00FE002E" w14:paraId="6BF74EB8" w14:textId="77777777" w:rsidTr="00FE0FF1">
        <w:trPr>
          <w:trHeight w:val="304"/>
        </w:trPr>
        <w:tc>
          <w:tcPr>
            <w:tcW w:w="1418" w:type="dxa"/>
          </w:tcPr>
          <w:p w14:paraId="44B8EC82"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270</w:t>
            </w:r>
          </w:p>
        </w:tc>
        <w:tc>
          <w:tcPr>
            <w:tcW w:w="7590" w:type="dxa"/>
          </w:tcPr>
          <w:p w14:paraId="05561D36" w14:textId="77777777" w:rsidR="001820FB" w:rsidRPr="001820FB" w:rsidRDefault="001820FB" w:rsidP="001820FB">
            <w:pPr>
              <w:widowControl w:val="0"/>
              <w:spacing w:before="118"/>
              <w:ind w:left="102"/>
              <w:jc w:val="both"/>
              <w:rPr>
                <w:rFonts w:ascii="Times New Roman" w:hAnsi="Times New Roman"/>
                <w:color w:val="auto"/>
                <w:sz w:val="24"/>
                <w:szCs w:val="24"/>
                <w:lang w:val="en-US"/>
              </w:rPr>
            </w:pPr>
            <w:r w:rsidRPr="001820FB">
              <w:rPr>
                <w:rFonts w:ascii="Times New Roman" w:eastAsia="Calibri" w:hAnsi="Calibri"/>
                <w:b/>
                <w:color w:val="auto"/>
                <w:sz w:val="24"/>
                <w:szCs w:val="22"/>
                <w:u w:val="thick" w:color="000000"/>
                <w:lang w:val="en-US"/>
              </w:rPr>
              <w:t xml:space="preserve">1.3.1 </w:t>
            </w:r>
            <w:r w:rsidRPr="001820FB">
              <w:rPr>
                <w:rFonts w:ascii="Times New Roman" w:eastAsia="Calibri" w:hAnsi="Calibri"/>
                <w:b/>
                <w:color w:val="auto"/>
                <w:spacing w:val="-1"/>
                <w:sz w:val="24"/>
                <w:szCs w:val="22"/>
                <w:u w:val="thick" w:color="000000"/>
                <w:lang w:val="en-US"/>
              </w:rPr>
              <w:t>stable retail</w:t>
            </w:r>
            <w:r w:rsidRPr="001820FB">
              <w:rPr>
                <w:rFonts w:ascii="Times New Roman" w:eastAsia="Calibri" w:hAnsi="Calibri"/>
                <w:b/>
                <w:color w:val="auto"/>
                <w:sz w:val="24"/>
                <w:szCs w:val="22"/>
                <w:u w:val="thick" w:color="000000"/>
                <w:lang w:val="en-US"/>
              </w:rPr>
              <w:t xml:space="preserve"> </w:t>
            </w:r>
            <w:r w:rsidRPr="001820FB">
              <w:rPr>
                <w:rFonts w:ascii="Times New Roman" w:eastAsia="Calibri" w:hAnsi="Calibri"/>
                <w:b/>
                <w:color w:val="auto"/>
                <w:spacing w:val="-1"/>
                <w:sz w:val="24"/>
                <w:szCs w:val="22"/>
                <w:u w:val="thick" w:color="000000"/>
                <w:lang w:val="en-US"/>
              </w:rPr>
              <w:t>deposits</w:t>
            </w:r>
          </w:p>
          <w:p w14:paraId="53AB415C" w14:textId="2A137977" w:rsidR="001820FB" w:rsidRDefault="001820FB" w:rsidP="001820FB">
            <w:pPr>
              <w:pStyle w:val="TableParagraph"/>
              <w:spacing w:before="118"/>
              <w:ind w:left="102"/>
              <w:jc w:val="both"/>
              <w:rPr>
                <w:rFonts w:ascii="Times New Roman"/>
                <w:b/>
                <w:sz w:val="24"/>
                <w:u w:val="thick" w:color="000000"/>
              </w:rPr>
            </w:pPr>
            <w:r w:rsidRPr="001820FB">
              <w:rPr>
                <w:rFonts w:ascii="Times New Roman" w:eastAsia="Calibri" w:hAnsi="Calibri" w:cs="Times New Roman"/>
                <w:spacing w:val="-1"/>
                <w:sz w:val="24"/>
              </w:rPr>
              <w:t>The</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amount</w:t>
            </w:r>
            <w:r w:rsidRPr="001820FB">
              <w:rPr>
                <w:rFonts w:ascii="Times New Roman" w:eastAsia="Calibri" w:hAnsi="Calibri" w:cs="Times New Roman"/>
                <w:spacing w:val="23"/>
                <w:sz w:val="24"/>
              </w:rPr>
              <w:t xml:space="preserve"> </w:t>
            </w:r>
            <w:r w:rsidRPr="001820FB">
              <w:rPr>
                <w:rFonts w:ascii="Times New Roman" w:eastAsia="Calibri" w:hAnsi="Calibri" w:cs="Times New Roman"/>
                <w:sz w:val="24"/>
              </w:rPr>
              <w:t>of</w:t>
            </w:r>
            <w:r w:rsidRPr="001820FB">
              <w:rPr>
                <w:rFonts w:ascii="Times New Roman" w:eastAsia="Calibri" w:hAnsi="Calibri" w:cs="Times New Roman"/>
                <w:spacing w:val="20"/>
                <w:sz w:val="24"/>
              </w:rPr>
              <w:t xml:space="preserve"> </w:t>
            </w:r>
            <w:r w:rsidRPr="001820FB">
              <w:rPr>
                <w:rFonts w:ascii="Times New Roman" w:eastAsia="Calibri" w:hAnsi="Calibri" w:cs="Times New Roman"/>
                <w:sz w:val="24"/>
              </w:rPr>
              <w:t>cash</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outflows</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reported</w:t>
            </w:r>
            <w:r w:rsidRPr="001820FB">
              <w:rPr>
                <w:rFonts w:ascii="Times New Roman" w:eastAsia="Calibri" w:hAnsi="Calibri" w:cs="Times New Roman"/>
                <w:spacing w:val="21"/>
                <w:sz w:val="24"/>
              </w:rPr>
              <w:t xml:space="preserve"> </w:t>
            </w:r>
            <w:r w:rsidRPr="001820FB">
              <w:rPr>
                <w:rFonts w:ascii="Times New Roman" w:eastAsia="Calibri" w:hAnsi="Calibri" w:cs="Times New Roman"/>
                <w:sz w:val="24"/>
              </w:rPr>
              <w:t>in</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item</w:t>
            </w:r>
            <w:r w:rsidRPr="001820FB">
              <w:rPr>
                <w:rFonts w:ascii="Times New Roman" w:eastAsia="Calibri" w:hAnsi="Calibri" w:cs="Times New Roman"/>
                <w:spacing w:val="19"/>
                <w:sz w:val="24"/>
              </w:rPr>
              <w:t xml:space="preserve"> </w:t>
            </w:r>
            <w:r w:rsidRPr="001820FB">
              <w:rPr>
                <w:rFonts w:ascii="Times New Roman" w:eastAsia="Calibri" w:hAnsi="Calibri" w:cs="Times New Roman"/>
                <w:sz w:val="24"/>
              </w:rPr>
              <w:t>1.3,</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which</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derives</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from</w:t>
            </w:r>
            <w:r w:rsidRPr="001820FB">
              <w:rPr>
                <w:rFonts w:ascii="Times New Roman" w:eastAsia="Calibri" w:hAnsi="Calibri" w:cs="Times New Roman"/>
                <w:spacing w:val="19"/>
                <w:sz w:val="24"/>
              </w:rPr>
              <w:t xml:space="preserve"> </w:t>
            </w:r>
            <w:r w:rsidRPr="001820FB">
              <w:rPr>
                <w:rFonts w:ascii="Times New Roman" w:eastAsia="Calibri" w:hAnsi="Calibri" w:cs="Times New Roman"/>
                <w:spacing w:val="-1"/>
                <w:sz w:val="24"/>
              </w:rPr>
              <w:t>retail</w:t>
            </w:r>
            <w:r w:rsidRPr="001820FB">
              <w:rPr>
                <w:rFonts w:ascii="Times New Roman" w:eastAsia="Calibri" w:hAnsi="Calibri" w:cs="Times New Roman"/>
                <w:spacing w:val="81"/>
                <w:sz w:val="24"/>
              </w:rPr>
              <w:t xml:space="preserve"> </w:t>
            </w:r>
            <w:r w:rsidRPr="001820FB">
              <w:rPr>
                <w:rFonts w:ascii="Times New Roman" w:eastAsia="Calibri" w:hAnsi="Calibri" w:cs="Times New Roman"/>
                <w:sz w:val="24"/>
              </w:rPr>
              <w:t xml:space="preserve">deposits </w:t>
            </w:r>
            <w:r w:rsidRPr="001820FB">
              <w:rPr>
                <w:rFonts w:ascii="Times New Roman" w:eastAsia="Calibri" w:hAnsi="Calibri" w:cs="Times New Roman"/>
                <w:spacing w:val="-1"/>
                <w:sz w:val="24"/>
              </w:rPr>
              <w:t>in</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accordance</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with</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Article</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3(8)</w:t>
            </w:r>
            <w:r w:rsidRPr="001820FB">
              <w:rPr>
                <w:rFonts w:ascii="Times New Roman" w:eastAsia="Calibri" w:hAnsi="Calibri" w:cs="Times New Roman"/>
                <w:sz w:val="24"/>
              </w:rPr>
              <w:t xml:space="preserve"> and </w:t>
            </w:r>
            <w:r w:rsidRPr="001820FB">
              <w:rPr>
                <w:rFonts w:ascii="Times New Roman" w:eastAsia="Calibri" w:hAnsi="Calibri" w:cs="Times New Roman"/>
                <w:spacing w:val="-1"/>
                <w:sz w:val="24"/>
              </w:rPr>
              <w:t>Article</w:t>
            </w:r>
            <w:r w:rsidRPr="001820FB">
              <w:rPr>
                <w:rFonts w:ascii="Times New Roman" w:eastAsia="Calibri" w:hAnsi="Calibri" w:cs="Times New Roman"/>
                <w:sz w:val="24"/>
              </w:rPr>
              <w:t xml:space="preserve"> 24 of</w:t>
            </w:r>
            <w:r w:rsidRPr="001820FB">
              <w:rPr>
                <w:rFonts w:ascii="Times New Roman" w:eastAsia="Calibri" w:hAnsi="Calibri" w:cs="Times New Roman"/>
                <w:spacing w:val="-1"/>
                <w:sz w:val="24"/>
              </w:rPr>
              <w:t xml:space="preserve"> Regulation</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(EU)</w:t>
            </w:r>
            <w:r w:rsidRPr="001820FB">
              <w:rPr>
                <w:rFonts w:ascii="Times New Roman" w:eastAsia="Calibri" w:hAnsi="Calibri" w:cs="Times New Roman"/>
                <w:sz w:val="24"/>
              </w:rPr>
              <w:t xml:space="preserve"> 2015/61.</w:t>
            </w:r>
          </w:p>
        </w:tc>
      </w:tr>
      <w:tr w:rsidR="001820FB" w:rsidRPr="00FE002E" w14:paraId="334373F8" w14:textId="77777777" w:rsidTr="00FE0FF1">
        <w:trPr>
          <w:trHeight w:val="304"/>
        </w:trPr>
        <w:tc>
          <w:tcPr>
            <w:tcW w:w="1418" w:type="dxa"/>
          </w:tcPr>
          <w:p w14:paraId="33FA2BE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280</w:t>
            </w:r>
          </w:p>
        </w:tc>
        <w:tc>
          <w:tcPr>
            <w:tcW w:w="7590" w:type="dxa"/>
          </w:tcPr>
          <w:p w14:paraId="1F738282"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1.3.2 </w:t>
            </w:r>
            <w:r>
              <w:rPr>
                <w:rFonts w:ascii="Times New Roman"/>
                <w:b/>
                <w:spacing w:val="-1"/>
                <w:sz w:val="24"/>
                <w:u w:val="thick" w:color="000000"/>
              </w:rPr>
              <w:t>other</w:t>
            </w:r>
            <w:r>
              <w:rPr>
                <w:rFonts w:ascii="Times New Roman"/>
                <w:b/>
                <w:spacing w:val="-2"/>
                <w:sz w:val="24"/>
                <w:u w:val="thick" w:color="000000"/>
              </w:rPr>
              <w:t xml:space="preserve"> </w:t>
            </w:r>
            <w:r>
              <w:rPr>
                <w:rFonts w:ascii="Times New Roman"/>
                <w:b/>
                <w:spacing w:val="-1"/>
                <w:sz w:val="24"/>
                <w:u w:val="thick" w:color="000000"/>
              </w:rPr>
              <w:t>retail</w:t>
            </w:r>
            <w:r>
              <w:rPr>
                <w:rFonts w:ascii="Times New Roman"/>
                <w:b/>
                <w:sz w:val="24"/>
                <w:u w:val="thick" w:color="000000"/>
              </w:rPr>
              <w:t xml:space="preserve"> </w:t>
            </w:r>
            <w:r>
              <w:rPr>
                <w:rFonts w:ascii="Times New Roman"/>
                <w:b/>
                <w:spacing w:val="-1"/>
                <w:sz w:val="24"/>
                <w:u w:val="thick" w:color="000000"/>
              </w:rPr>
              <w:t>deposits</w:t>
            </w:r>
          </w:p>
          <w:p w14:paraId="2D62682E" w14:textId="3194F1D2"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3"/>
                <w:sz w:val="24"/>
              </w:rPr>
              <w:t xml:space="preserve"> </w:t>
            </w:r>
            <w:r>
              <w:rPr>
                <w:rFonts w:ascii="Times New Roman"/>
                <w:sz w:val="24"/>
              </w:rPr>
              <w:t>of</w:t>
            </w:r>
            <w:r>
              <w:rPr>
                <w:rFonts w:ascii="Times New Roman"/>
                <w:spacing w:val="20"/>
                <w:sz w:val="24"/>
              </w:rPr>
              <w:t xml:space="preserve"> </w:t>
            </w:r>
            <w:r>
              <w:rPr>
                <w:rFonts w:ascii="Times New Roman"/>
                <w:sz w:val="24"/>
              </w:rPr>
              <w:t>cash</w:t>
            </w:r>
            <w:r>
              <w:rPr>
                <w:rFonts w:ascii="Times New Roman"/>
                <w:spacing w:val="21"/>
                <w:sz w:val="24"/>
              </w:rPr>
              <w:t xml:space="preserve"> </w:t>
            </w:r>
            <w:r>
              <w:rPr>
                <w:rFonts w:ascii="Times New Roman"/>
                <w:spacing w:val="-1"/>
                <w:sz w:val="24"/>
              </w:rPr>
              <w:t>outflows</w:t>
            </w:r>
            <w:r>
              <w:rPr>
                <w:rFonts w:ascii="Times New Roman"/>
                <w:spacing w:val="21"/>
                <w:sz w:val="24"/>
              </w:rPr>
              <w:t xml:space="preserve"> </w:t>
            </w:r>
            <w:r>
              <w:rPr>
                <w:rFonts w:ascii="Times New Roman"/>
                <w:spacing w:val="-1"/>
                <w:sz w:val="24"/>
              </w:rPr>
              <w:t>reported</w:t>
            </w:r>
            <w:r>
              <w:rPr>
                <w:rFonts w:ascii="Times New Roman"/>
                <w:spacing w:val="21"/>
                <w:sz w:val="24"/>
              </w:rPr>
              <w:t xml:space="preserve"> </w:t>
            </w:r>
            <w:r>
              <w:rPr>
                <w:rFonts w:ascii="Times New Roman"/>
                <w:sz w:val="24"/>
              </w:rPr>
              <w:t>in</w:t>
            </w:r>
            <w:r>
              <w:rPr>
                <w:rFonts w:ascii="Times New Roman"/>
                <w:spacing w:val="21"/>
                <w:sz w:val="24"/>
              </w:rPr>
              <w:t xml:space="preserve"> </w:t>
            </w:r>
            <w:r>
              <w:rPr>
                <w:rFonts w:ascii="Times New Roman"/>
                <w:spacing w:val="-1"/>
                <w:sz w:val="24"/>
              </w:rPr>
              <w:t>item</w:t>
            </w:r>
            <w:r>
              <w:rPr>
                <w:rFonts w:ascii="Times New Roman"/>
                <w:spacing w:val="19"/>
                <w:sz w:val="24"/>
              </w:rPr>
              <w:t xml:space="preserve"> </w:t>
            </w:r>
            <w:r>
              <w:rPr>
                <w:rFonts w:ascii="Times New Roman"/>
                <w:sz w:val="24"/>
              </w:rPr>
              <w:t>1.3,</w:t>
            </w:r>
            <w:r>
              <w:rPr>
                <w:rFonts w:ascii="Times New Roman"/>
                <w:spacing w:val="21"/>
                <w:sz w:val="24"/>
              </w:rPr>
              <w:t xml:space="preserve"> </w:t>
            </w:r>
            <w:r>
              <w:rPr>
                <w:rFonts w:ascii="Times New Roman"/>
                <w:spacing w:val="-1"/>
                <w:sz w:val="24"/>
              </w:rPr>
              <w:t>which</w:t>
            </w:r>
            <w:r>
              <w:rPr>
                <w:rFonts w:ascii="Times New Roman"/>
                <w:spacing w:val="21"/>
                <w:sz w:val="24"/>
              </w:rPr>
              <w:t xml:space="preserve"> </w:t>
            </w:r>
            <w:r>
              <w:rPr>
                <w:rFonts w:ascii="Times New Roman"/>
                <w:spacing w:val="-1"/>
                <w:sz w:val="24"/>
              </w:rPr>
              <w:t>derives</w:t>
            </w:r>
            <w:r>
              <w:rPr>
                <w:rFonts w:ascii="Times New Roman"/>
                <w:spacing w:val="21"/>
                <w:sz w:val="24"/>
              </w:rPr>
              <w:t xml:space="preserve"> </w:t>
            </w:r>
            <w:r>
              <w:rPr>
                <w:rFonts w:ascii="Times New Roman"/>
                <w:spacing w:val="-1"/>
                <w:sz w:val="24"/>
              </w:rPr>
              <w:t>from</w:t>
            </w:r>
            <w:r>
              <w:rPr>
                <w:rFonts w:ascii="Times New Roman"/>
                <w:spacing w:val="19"/>
                <w:sz w:val="24"/>
              </w:rPr>
              <w:t xml:space="preserve"> </w:t>
            </w:r>
            <w:r>
              <w:rPr>
                <w:rFonts w:ascii="Times New Roman"/>
                <w:spacing w:val="-1"/>
                <w:sz w:val="24"/>
              </w:rPr>
              <w:t>retail</w:t>
            </w:r>
            <w:r>
              <w:rPr>
                <w:rFonts w:ascii="Times New Roman"/>
                <w:spacing w:val="81"/>
                <w:sz w:val="24"/>
              </w:rPr>
              <w:t xml:space="preserve"> </w:t>
            </w:r>
            <w:r>
              <w:rPr>
                <w:rFonts w:ascii="Times New Roman"/>
                <w:sz w:val="24"/>
              </w:rPr>
              <w:t>deposits</w:t>
            </w:r>
            <w:r>
              <w:rPr>
                <w:rFonts w:ascii="Times New Roman"/>
                <w:spacing w:val="2"/>
                <w:sz w:val="24"/>
              </w:rPr>
              <w:t xml:space="preserve"> </w:t>
            </w:r>
            <w:r>
              <w:rPr>
                <w:rFonts w:ascii="Times New Roman"/>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w:t>
            </w:r>
            <w:r>
              <w:rPr>
                <w:rFonts w:ascii="Times New Roman"/>
                <w:spacing w:val="3"/>
                <w:sz w:val="24"/>
              </w:rPr>
              <w:t xml:space="preserve"> </w:t>
            </w:r>
            <w:r>
              <w:rPr>
                <w:rFonts w:ascii="Times New Roman"/>
                <w:spacing w:val="-1"/>
                <w:sz w:val="24"/>
              </w:rPr>
              <w:t>3(8)</w:t>
            </w:r>
            <w:r>
              <w:rPr>
                <w:rFonts w:ascii="Times New Roman"/>
                <w:spacing w:val="4"/>
                <w:sz w:val="24"/>
              </w:rPr>
              <w:t xml:space="preserve"> </w:t>
            </w:r>
            <w:r>
              <w:rPr>
                <w:rFonts w:ascii="Times New Roman"/>
                <w:sz w:val="24"/>
              </w:rPr>
              <w:t>of</w:t>
            </w:r>
            <w:r>
              <w:rPr>
                <w:rFonts w:ascii="Times New Roman"/>
                <w:spacing w:val="2"/>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pacing w:val="4"/>
                <w:sz w:val="24"/>
              </w:rPr>
              <w:t xml:space="preserve"> </w:t>
            </w:r>
            <w:r>
              <w:rPr>
                <w:rFonts w:ascii="Times New Roman"/>
                <w:sz w:val="24"/>
              </w:rPr>
              <w:t>2015/61</w:t>
            </w:r>
            <w:r>
              <w:rPr>
                <w:rFonts w:ascii="Times New Roman"/>
                <w:spacing w:val="3"/>
                <w:sz w:val="24"/>
              </w:rPr>
              <w:t xml:space="preserve"> </w:t>
            </w:r>
            <w:r>
              <w:rPr>
                <w:rFonts w:ascii="Times New Roman"/>
                <w:sz w:val="24"/>
              </w:rPr>
              <w:t>other</w:t>
            </w:r>
            <w:r>
              <w:rPr>
                <w:rFonts w:ascii="Times New Roman"/>
                <w:spacing w:val="57"/>
                <w:sz w:val="24"/>
              </w:rPr>
              <w:t xml:space="preserve"> </w:t>
            </w:r>
            <w:r>
              <w:rPr>
                <w:rFonts w:ascii="Times New Roman"/>
                <w:sz w:val="24"/>
              </w:rPr>
              <w:t xml:space="preserve">than </w:t>
            </w:r>
            <w:r>
              <w:rPr>
                <w:rFonts w:ascii="Times New Roman"/>
                <w:spacing w:val="-1"/>
                <w:sz w:val="24"/>
              </w:rPr>
              <w:t>those</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 xml:space="preserve">item </w:t>
            </w:r>
            <w:r>
              <w:rPr>
                <w:rFonts w:ascii="Times New Roman"/>
                <w:sz w:val="24"/>
              </w:rPr>
              <w:t>1.3.1.</w:t>
            </w:r>
          </w:p>
        </w:tc>
      </w:tr>
      <w:tr w:rsidR="001820FB" w:rsidRPr="00FE002E" w14:paraId="11E495B6" w14:textId="77777777" w:rsidTr="00FE0FF1">
        <w:trPr>
          <w:trHeight w:val="304"/>
        </w:trPr>
        <w:tc>
          <w:tcPr>
            <w:tcW w:w="1418" w:type="dxa"/>
          </w:tcPr>
          <w:p w14:paraId="67E6521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290</w:t>
            </w:r>
          </w:p>
        </w:tc>
        <w:tc>
          <w:tcPr>
            <w:tcW w:w="7590" w:type="dxa"/>
          </w:tcPr>
          <w:p w14:paraId="09E73F4E"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1.3.3 </w:t>
            </w:r>
            <w:r>
              <w:rPr>
                <w:rFonts w:ascii="Times New Roman"/>
                <w:b/>
                <w:spacing w:val="-1"/>
                <w:sz w:val="24"/>
                <w:u w:val="thick" w:color="000000"/>
              </w:rPr>
              <w:t>operational</w:t>
            </w:r>
            <w:r>
              <w:rPr>
                <w:rFonts w:ascii="Times New Roman"/>
                <w:b/>
                <w:sz w:val="24"/>
                <w:u w:val="thick" w:color="000000"/>
              </w:rPr>
              <w:t xml:space="preserve"> </w:t>
            </w:r>
            <w:r>
              <w:rPr>
                <w:rFonts w:ascii="Times New Roman"/>
                <w:b/>
                <w:spacing w:val="-1"/>
                <w:sz w:val="24"/>
                <w:u w:val="thick" w:color="000000"/>
              </w:rPr>
              <w:t>deposits</w:t>
            </w:r>
          </w:p>
          <w:p w14:paraId="077440BF" w14:textId="3CF177CE"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3"/>
                <w:sz w:val="24"/>
              </w:rPr>
              <w:t xml:space="preserve"> </w:t>
            </w:r>
            <w:r>
              <w:rPr>
                <w:rFonts w:ascii="Times New Roman"/>
                <w:spacing w:val="-1"/>
                <w:sz w:val="24"/>
              </w:rPr>
              <w:t>amount</w:t>
            </w:r>
            <w:r>
              <w:rPr>
                <w:rFonts w:ascii="Times New Roman"/>
                <w:spacing w:val="13"/>
                <w:sz w:val="24"/>
              </w:rPr>
              <w:t xml:space="preserve"> </w:t>
            </w:r>
            <w:r>
              <w:rPr>
                <w:rFonts w:ascii="Times New Roman"/>
                <w:sz w:val="24"/>
              </w:rPr>
              <w:t>of</w:t>
            </w:r>
            <w:r>
              <w:rPr>
                <w:rFonts w:ascii="Times New Roman"/>
                <w:spacing w:val="13"/>
                <w:sz w:val="24"/>
              </w:rPr>
              <w:t xml:space="preserve"> </w:t>
            </w:r>
            <w:r>
              <w:rPr>
                <w:rFonts w:ascii="Times New Roman"/>
                <w:sz w:val="24"/>
              </w:rPr>
              <w:t>cash</w:t>
            </w:r>
            <w:r>
              <w:rPr>
                <w:rFonts w:ascii="Times New Roman"/>
                <w:spacing w:val="13"/>
                <w:sz w:val="24"/>
              </w:rPr>
              <w:t xml:space="preserve"> </w:t>
            </w:r>
            <w:r>
              <w:rPr>
                <w:rFonts w:ascii="Times New Roman"/>
                <w:spacing w:val="-1"/>
                <w:sz w:val="24"/>
              </w:rPr>
              <w:t>outflows</w:t>
            </w:r>
            <w:r>
              <w:rPr>
                <w:rFonts w:ascii="Times New Roman"/>
                <w:spacing w:val="13"/>
                <w:sz w:val="24"/>
              </w:rPr>
              <w:t xml:space="preserve"> </w:t>
            </w:r>
            <w:r>
              <w:rPr>
                <w:rFonts w:ascii="Times New Roman"/>
                <w:sz w:val="24"/>
              </w:rPr>
              <w:t>reported</w:t>
            </w:r>
            <w:r>
              <w:rPr>
                <w:rFonts w:ascii="Times New Roman"/>
                <w:spacing w:val="13"/>
                <w:sz w:val="24"/>
              </w:rPr>
              <w:t xml:space="preserve"> </w:t>
            </w:r>
            <w:r>
              <w:rPr>
                <w:rFonts w:ascii="Times New Roman"/>
                <w:sz w:val="24"/>
              </w:rPr>
              <w:t>in</w:t>
            </w:r>
            <w:r>
              <w:rPr>
                <w:rFonts w:ascii="Times New Roman"/>
                <w:spacing w:val="13"/>
                <w:sz w:val="24"/>
              </w:rPr>
              <w:t xml:space="preserve"> </w:t>
            </w:r>
            <w:r>
              <w:rPr>
                <w:rFonts w:ascii="Times New Roman"/>
                <w:spacing w:val="-1"/>
                <w:sz w:val="24"/>
              </w:rPr>
              <w:t>item</w:t>
            </w:r>
            <w:r>
              <w:rPr>
                <w:rFonts w:ascii="Times New Roman"/>
                <w:spacing w:val="12"/>
                <w:sz w:val="24"/>
              </w:rPr>
              <w:t xml:space="preserve"> </w:t>
            </w:r>
            <w:r>
              <w:rPr>
                <w:rFonts w:ascii="Times New Roman"/>
                <w:sz w:val="24"/>
              </w:rPr>
              <w:t>1.3,</w:t>
            </w:r>
            <w:r>
              <w:rPr>
                <w:rFonts w:ascii="Times New Roman"/>
                <w:spacing w:val="14"/>
                <w:sz w:val="24"/>
              </w:rPr>
              <w:t xml:space="preserve"> </w:t>
            </w:r>
            <w:r>
              <w:rPr>
                <w:rFonts w:ascii="Times New Roman"/>
                <w:sz w:val="24"/>
              </w:rPr>
              <w:t>which</w:t>
            </w:r>
            <w:r>
              <w:rPr>
                <w:rFonts w:ascii="Times New Roman"/>
                <w:spacing w:val="13"/>
                <w:sz w:val="24"/>
              </w:rPr>
              <w:t xml:space="preserve"> </w:t>
            </w:r>
            <w:r>
              <w:rPr>
                <w:rFonts w:ascii="Times New Roman"/>
                <w:sz w:val="24"/>
              </w:rPr>
              <w:t>derives</w:t>
            </w:r>
            <w:r>
              <w:rPr>
                <w:rFonts w:ascii="Times New Roman"/>
                <w:spacing w:val="12"/>
                <w:sz w:val="24"/>
              </w:rPr>
              <w:t xml:space="preserve"> </w:t>
            </w:r>
            <w:r>
              <w:rPr>
                <w:rFonts w:ascii="Times New Roman"/>
                <w:sz w:val="24"/>
              </w:rPr>
              <w:t>from</w:t>
            </w:r>
            <w:r>
              <w:rPr>
                <w:rFonts w:ascii="Times New Roman"/>
                <w:spacing w:val="33"/>
                <w:sz w:val="24"/>
              </w:rPr>
              <w:t xml:space="preserve"> </w:t>
            </w:r>
            <w:r>
              <w:rPr>
                <w:rFonts w:ascii="Times New Roman"/>
                <w:spacing w:val="-1"/>
                <w:sz w:val="24"/>
              </w:rPr>
              <w:t>operational</w:t>
            </w:r>
            <w:r>
              <w:rPr>
                <w:rFonts w:ascii="Times New Roman"/>
                <w:spacing w:val="44"/>
                <w:sz w:val="24"/>
              </w:rPr>
              <w:t xml:space="preserve"> </w:t>
            </w:r>
            <w:r>
              <w:rPr>
                <w:rFonts w:ascii="Times New Roman"/>
                <w:sz w:val="24"/>
              </w:rPr>
              <w:t>deposits</w:t>
            </w:r>
            <w:r>
              <w:rPr>
                <w:rFonts w:ascii="Times New Roman"/>
                <w:spacing w:val="44"/>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4"/>
                <w:sz w:val="24"/>
              </w:rPr>
              <w:t xml:space="preserve"> </w:t>
            </w:r>
            <w:r>
              <w:rPr>
                <w:rFonts w:ascii="Times New Roman"/>
                <w:spacing w:val="-1"/>
                <w:sz w:val="24"/>
              </w:rPr>
              <w:t>with</w:t>
            </w:r>
            <w:r>
              <w:rPr>
                <w:rFonts w:ascii="Times New Roman"/>
                <w:spacing w:val="45"/>
                <w:sz w:val="24"/>
              </w:rPr>
              <w:t xml:space="preserve"> </w:t>
            </w:r>
            <w:r>
              <w:rPr>
                <w:rFonts w:ascii="Times New Roman"/>
                <w:spacing w:val="-1"/>
                <w:sz w:val="24"/>
              </w:rPr>
              <w:t>Article</w:t>
            </w:r>
            <w:r>
              <w:rPr>
                <w:rFonts w:ascii="Times New Roman"/>
                <w:spacing w:val="44"/>
                <w:sz w:val="24"/>
              </w:rPr>
              <w:t xml:space="preserve"> </w:t>
            </w:r>
            <w:r>
              <w:rPr>
                <w:rFonts w:ascii="Times New Roman"/>
                <w:sz w:val="24"/>
              </w:rPr>
              <w:t>27</w:t>
            </w:r>
            <w:r>
              <w:rPr>
                <w:rFonts w:ascii="Times New Roman"/>
                <w:spacing w:val="45"/>
                <w:sz w:val="24"/>
              </w:rPr>
              <w:t xml:space="preserve"> </w:t>
            </w:r>
            <w:r>
              <w:rPr>
                <w:rFonts w:ascii="Times New Roman"/>
                <w:sz w:val="24"/>
              </w:rPr>
              <w:t>of</w:t>
            </w:r>
            <w:r>
              <w:rPr>
                <w:rFonts w:ascii="Times New Roman"/>
                <w:spacing w:val="46"/>
                <w:sz w:val="24"/>
              </w:rPr>
              <w:t xml:space="preserve"> </w:t>
            </w:r>
            <w:r>
              <w:rPr>
                <w:rFonts w:ascii="Times New Roman"/>
                <w:spacing w:val="-1"/>
                <w:sz w:val="24"/>
              </w:rPr>
              <w:t>Regulation</w:t>
            </w:r>
            <w:r>
              <w:rPr>
                <w:rFonts w:ascii="Times New Roman"/>
                <w:spacing w:val="45"/>
                <w:sz w:val="24"/>
              </w:rPr>
              <w:t xml:space="preserve"> </w:t>
            </w:r>
            <w:r>
              <w:rPr>
                <w:rFonts w:ascii="Times New Roman"/>
                <w:spacing w:val="-1"/>
                <w:sz w:val="24"/>
              </w:rPr>
              <w:t>(EU)</w:t>
            </w:r>
            <w:r>
              <w:rPr>
                <w:rFonts w:ascii="Times New Roman"/>
                <w:spacing w:val="46"/>
                <w:sz w:val="24"/>
              </w:rPr>
              <w:t xml:space="preserve"> </w:t>
            </w:r>
            <w:r>
              <w:rPr>
                <w:rFonts w:ascii="Times New Roman"/>
                <w:sz w:val="24"/>
              </w:rPr>
              <w:t>2015/61.</w:t>
            </w:r>
          </w:p>
        </w:tc>
      </w:tr>
      <w:tr w:rsidR="001820FB" w:rsidRPr="00FE002E" w14:paraId="7836260B" w14:textId="77777777" w:rsidTr="00FE0FF1">
        <w:trPr>
          <w:trHeight w:val="304"/>
        </w:trPr>
        <w:tc>
          <w:tcPr>
            <w:tcW w:w="1418" w:type="dxa"/>
          </w:tcPr>
          <w:p w14:paraId="650FBD3D" w14:textId="6801CA9B" w:rsidR="001820FB" w:rsidRPr="00AE380B" w:rsidRDefault="00AE380B" w:rsidP="00AE380B">
            <w:pPr>
              <w:pStyle w:val="TableParagraph"/>
              <w:spacing w:before="118"/>
              <w:ind w:left="57" w:right="96"/>
              <w:jc w:val="both"/>
              <w:rPr>
                <w:rFonts w:ascii="Times New Roman"/>
                <w:sz w:val="24"/>
              </w:rPr>
            </w:pPr>
            <w:r>
              <w:rPr>
                <w:rFonts w:ascii="Times New Roman"/>
                <w:sz w:val="24"/>
              </w:rPr>
              <w:t>3</w:t>
            </w:r>
            <w:r w:rsidR="001820FB">
              <w:rPr>
                <w:rFonts w:ascii="Times New Roman"/>
                <w:sz w:val="24"/>
              </w:rPr>
              <w:t>00</w:t>
            </w:r>
          </w:p>
        </w:tc>
        <w:tc>
          <w:tcPr>
            <w:tcW w:w="7590" w:type="dxa"/>
          </w:tcPr>
          <w:p w14:paraId="27DBA9A0"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1.3.4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2"/>
                <w:sz w:val="24"/>
                <w:u w:val="thick" w:color="000000"/>
              </w:rPr>
              <w:t>from</w:t>
            </w:r>
            <w:r>
              <w:rPr>
                <w:rFonts w:ascii="Times New Roman"/>
                <w:b/>
                <w:spacing w:val="1"/>
                <w:sz w:val="24"/>
                <w:u w:val="thick" w:color="000000"/>
              </w:rPr>
              <w:t xml:space="preserve"> </w:t>
            </w:r>
            <w:r>
              <w:rPr>
                <w:rFonts w:ascii="Times New Roman"/>
                <w:b/>
                <w:spacing w:val="-1"/>
                <w:sz w:val="24"/>
                <w:u w:val="thick" w:color="000000"/>
              </w:rPr>
              <w:t>credit</w:t>
            </w:r>
            <w:r>
              <w:rPr>
                <w:rFonts w:ascii="Times New Roman"/>
                <w:b/>
                <w:sz w:val="24"/>
                <w:u w:val="thick" w:color="000000"/>
              </w:rPr>
              <w:t xml:space="preserve"> </w:t>
            </w:r>
            <w:r>
              <w:rPr>
                <w:rFonts w:ascii="Times New Roman"/>
                <w:b/>
                <w:spacing w:val="-1"/>
                <w:sz w:val="24"/>
                <w:u w:val="thick" w:color="000000"/>
              </w:rPr>
              <w:t>institutions</w:t>
            </w:r>
          </w:p>
          <w:p w14:paraId="31071826" w14:textId="64F2EC9E" w:rsidR="001820FB" w:rsidRDefault="001820FB" w:rsidP="00AE380B">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sidR="00740184">
              <w:rPr>
                <w:rFonts w:ascii="Times New Roman"/>
                <w:sz w:val="24"/>
              </w:rPr>
              <w:t xml:space="preserve"> </w:t>
            </w:r>
            <w:r>
              <w:rPr>
                <w:rFonts w:ascii="Times New Roman"/>
                <w:spacing w:val="-1"/>
                <w:sz w:val="24"/>
              </w:rPr>
              <w:t>amount</w:t>
            </w:r>
            <w:r w:rsidR="00740184">
              <w:rPr>
                <w:rFonts w:ascii="Times New Roman"/>
                <w:sz w:val="24"/>
              </w:rPr>
              <w:t xml:space="preserve"> </w:t>
            </w:r>
            <w:r>
              <w:rPr>
                <w:rFonts w:ascii="Times New Roman"/>
                <w:sz w:val="24"/>
              </w:rPr>
              <w:t>of</w:t>
            </w:r>
            <w:r w:rsidR="00740184">
              <w:rPr>
                <w:rFonts w:ascii="Times New Roman"/>
                <w:sz w:val="24"/>
              </w:rPr>
              <w:t xml:space="preserve"> </w:t>
            </w:r>
            <w:r>
              <w:rPr>
                <w:rFonts w:ascii="Times New Roman"/>
                <w:sz w:val="24"/>
              </w:rPr>
              <w:t>cash</w:t>
            </w:r>
            <w:r w:rsidR="00740184">
              <w:rPr>
                <w:rFonts w:ascii="Times New Roman"/>
                <w:sz w:val="24"/>
              </w:rPr>
              <w:t xml:space="preserve"> </w:t>
            </w:r>
            <w:r>
              <w:rPr>
                <w:rFonts w:ascii="Times New Roman"/>
                <w:spacing w:val="-1"/>
                <w:sz w:val="24"/>
              </w:rPr>
              <w:t>outflows</w:t>
            </w:r>
            <w:r w:rsidR="00740184">
              <w:rPr>
                <w:rFonts w:ascii="Times New Roman"/>
                <w:sz w:val="24"/>
              </w:rPr>
              <w:t xml:space="preserve"> </w:t>
            </w:r>
            <w:r>
              <w:rPr>
                <w:rFonts w:ascii="Times New Roman"/>
                <w:sz w:val="24"/>
              </w:rPr>
              <w:t>reported</w:t>
            </w:r>
            <w:r w:rsidR="00740184">
              <w:rPr>
                <w:rFonts w:ascii="Times New Roman"/>
                <w:sz w:val="24"/>
              </w:rPr>
              <w:t xml:space="preserve"> </w:t>
            </w:r>
            <w:r>
              <w:rPr>
                <w:rFonts w:ascii="Times New Roman"/>
                <w:sz w:val="24"/>
              </w:rPr>
              <w:t>in</w:t>
            </w:r>
            <w:r w:rsidR="00740184">
              <w:rPr>
                <w:rFonts w:ascii="Times New Roman"/>
                <w:sz w:val="24"/>
              </w:rPr>
              <w:t xml:space="preserve"> </w:t>
            </w:r>
            <w:r>
              <w:rPr>
                <w:rFonts w:ascii="Times New Roman"/>
                <w:spacing w:val="-1"/>
                <w:sz w:val="24"/>
              </w:rPr>
              <w:t>item</w:t>
            </w:r>
            <w:r w:rsidR="00740184">
              <w:rPr>
                <w:rFonts w:ascii="Times New Roman"/>
                <w:sz w:val="24"/>
              </w:rPr>
              <w:t xml:space="preserve"> </w:t>
            </w:r>
            <w:r>
              <w:rPr>
                <w:rFonts w:ascii="Times New Roman"/>
                <w:sz w:val="24"/>
              </w:rPr>
              <w:t>1.3,</w:t>
            </w:r>
            <w:r w:rsidR="00740184">
              <w:rPr>
                <w:rFonts w:ascii="Times New Roman"/>
                <w:sz w:val="24"/>
              </w:rPr>
              <w:t xml:space="preserve"> </w:t>
            </w:r>
            <w:r>
              <w:rPr>
                <w:rFonts w:ascii="Times New Roman"/>
                <w:sz w:val="24"/>
              </w:rPr>
              <w:t>which</w:t>
            </w:r>
            <w:r w:rsidR="00740184">
              <w:rPr>
                <w:rFonts w:ascii="Times New Roman"/>
                <w:sz w:val="24"/>
              </w:rPr>
              <w:t xml:space="preserve"> </w:t>
            </w:r>
            <w:r>
              <w:rPr>
                <w:rFonts w:ascii="Times New Roman"/>
                <w:sz w:val="24"/>
              </w:rPr>
              <w:t>derives</w:t>
            </w:r>
            <w:r w:rsidR="00740184">
              <w:rPr>
                <w:rFonts w:ascii="Times New Roman"/>
                <w:sz w:val="24"/>
              </w:rPr>
              <w:t xml:space="preserve"> </w:t>
            </w:r>
            <w:r>
              <w:rPr>
                <w:rFonts w:ascii="Times New Roman"/>
                <w:sz w:val="24"/>
              </w:rPr>
              <w:t>from</w:t>
            </w:r>
            <w:r>
              <w:rPr>
                <w:rFonts w:ascii="Times New Roman"/>
                <w:spacing w:val="33"/>
                <w:sz w:val="24"/>
              </w:rPr>
              <w:t xml:space="preserve"> </w:t>
            </w:r>
            <w:r>
              <w:rPr>
                <w:rFonts w:ascii="Times New Roman"/>
                <w:sz w:val="24"/>
              </w:rPr>
              <w:t>deposits by</w:t>
            </w:r>
            <w:r>
              <w:rPr>
                <w:rFonts w:ascii="Times New Roman"/>
                <w:spacing w:val="-2"/>
                <w:sz w:val="24"/>
              </w:rPr>
              <w:t xml:space="preserve"> </w:t>
            </w:r>
            <w:r>
              <w:rPr>
                <w:rFonts w:ascii="Times New Roman"/>
                <w:spacing w:val="-1"/>
                <w:sz w:val="24"/>
              </w:rPr>
              <w:t>credit</w:t>
            </w:r>
            <w:r>
              <w:rPr>
                <w:rFonts w:ascii="Times New Roman"/>
                <w:sz w:val="24"/>
              </w:rPr>
              <w:t xml:space="preserve"> </w:t>
            </w:r>
            <w:r>
              <w:rPr>
                <w:rFonts w:ascii="Times New Roman"/>
                <w:spacing w:val="-1"/>
                <w:sz w:val="24"/>
              </w:rPr>
              <w:t>institutions</w:t>
            </w:r>
            <w:r>
              <w:rPr>
                <w:rFonts w:ascii="Times New Roman"/>
                <w:sz w:val="24"/>
              </w:rPr>
              <w:t xml:space="preserve"> </w:t>
            </w:r>
            <w:r>
              <w:rPr>
                <w:rFonts w:ascii="Times New Roman"/>
                <w:spacing w:val="-1"/>
                <w:sz w:val="24"/>
              </w:rPr>
              <w:t>other than</w:t>
            </w:r>
            <w:r>
              <w:rPr>
                <w:rFonts w:ascii="Times New Roman"/>
                <w:sz w:val="24"/>
              </w:rPr>
              <w:t xml:space="preserve"> those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 xml:space="preserve">item </w:t>
            </w:r>
            <w:r>
              <w:rPr>
                <w:rFonts w:ascii="Times New Roman"/>
                <w:sz w:val="24"/>
              </w:rPr>
              <w:t>1.3.3.</w:t>
            </w:r>
          </w:p>
        </w:tc>
      </w:tr>
      <w:tr w:rsidR="001820FB" w:rsidRPr="00FE002E" w14:paraId="3E6DED97" w14:textId="77777777" w:rsidTr="00FE0FF1">
        <w:trPr>
          <w:trHeight w:val="304"/>
        </w:trPr>
        <w:tc>
          <w:tcPr>
            <w:tcW w:w="1418" w:type="dxa"/>
          </w:tcPr>
          <w:p w14:paraId="7A579599"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310</w:t>
            </w:r>
          </w:p>
        </w:tc>
        <w:tc>
          <w:tcPr>
            <w:tcW w:w="7590" w:type="dxa"/>
          </w:tcPr>
          <w:p w14:paraId="0D13068C"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1.3.5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2"/>
                <w:sz w:val="24"/>
                <w:u w:val="thick" w:color="000000"/>
              </w:rPr>
              <w:t>from</w:t>
            </w:r>
            <w:r>
              <w:rPr>
                <w:rFonts w:ascii="Times New Roman"/>
                <w:b/>
                <w:spacing w:val="1"/>
                <w:sz w:val="24"/>
                <w:u w:val="thick" w:color="000000"/>
              </w:rPr>
              <w:t xml:space="preserve">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financial</w:t>
            </w:r>
            <w:r>
              <w:rPr>
                <w:rFonts w:ascii="Times New Roman"/>
                <w:b/>
                <w:sz w:val="24"/>
                <w:u w:val="thick" w:color="000000"/>
              </w:rPr>
              <w:t xml:space="preserve"> </w:t>
            </w:r>
            <w:r>
              <w:rPr>
                <w:rFonts w:ascii="Times New Roman"/>
                <w:b/>
                <w:spacing w:val="-1"/>
                <w:sz w:val="24"/>
                <w:u w:val="thick" w:color="000000"/>
              </w:rPr>
              <w:t>customers</w:t>
            </w:r>
          </w:p>
          <w:p w14:paraId="2DEED4FE" w14:textId="5DB05231"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3"/>
                <w:sz w:val="24"/>
              </w:rPr>
              <w:t xml:space="preserve"> </w:t>
            </w:r>
            <w:r>
              <w:rPr>
                <w:rFonts w:ascii="Times New Roman"/>
                <w:spacing w:val="-1"/>
                <w:sz w:val="24"/>
              </w:rPr>
              <w:t>amount</w:t>
            </w:r>
            <w:r>
              <w:rPr>
                <w:rFonts w:ascii="Times New Roman"/>
                <w:spacing w:val="13"/>
                <w:sz w:val="24"/>
              </w:rPr>
              <w:t xml:space="preserve"> </w:t>
            </w:r>
            <w:r>
              <w:rPr>
                <w:rFonts w:ascii="Times New Roman"/>
                <w:sz w:val="24"/>
              </w:rPr>
              <w:t>of</w:t>
            </w:r>
            <w:r>
              <w:rPr>
                <w:rFonts w:ascii="Times New Roman"/>
                <w:spacing w:val="13"/>
                <w:sz w:val="24"/>
              </w:rPr>
              <w:t xml:space="preserve"> </w:t>
            </w:r>
            <w:r>
              <w:rPr>
                <w:rFonts w:ascii="Times New Roman"/>
                <w:sz w:val="24"/>
              </w:rPr>
              <w:t>cash</w:t>
            </w:r>
            <w:r>
              <w:rPr>
                <w:rFonts w:ascii="Times New Roman"/>
                <w:spacing w:val="13"/>
                <w:sz w:val="24"/>
              </w:rPr>
              <w:t xml:space="preserve"> </w:t>
            </w:r>
            <w:r>
              <w:rPr>
                <w:rFonts w:ascii="Times New Roman"/>
                <w:spacing w:val="-1"/>
                <w:sz w:val="24"/>
              </w:rPr>
              <w:t>outflows</w:t>
            </w:r>
            <w:r>
              <w:rPr>
                <w:rFonts w:ascii="Times New Roman"/>
                <w:spacing w:val="13"/>
                <w:sz w:val="24"/>
              </w:rPr>
              <w:t xml:space="preserve"> </w:t>
            </w:r>
            <w:r>
              <w:rPr>
                <w:rFonts w:ascii="Times New Roman"/>
                <w:sz w:val="24"/>
              </w:rPr>
              <w:t>reported</w:t>
            </w:r>
            <w:r>
              <w:rPr>
                <w:rFonts w:ascii="Times New Roman"/>
                <w:spacing w:val="13"/>
                <w:sz w:val="24"/>
              </w:rPr>
              <w:t xml:space="preserve"> </w:t>
            </w:r>
            <w:r>
              <w:rPr>
                <w:rFonts w:ascii="Times New Roman"/>
                <w:sz w:val="24"/>
              </w:rPr>
              <w:t>in</w:t>
            </w:r>
            <w:r>
              <w:rPr>
                <w:rFonts w:ascii="Times New Roman"/>
                <w:spacing w:val="13"/>
                <w:sz w:val="24"/>
              </w:rPr>
              <w:t xml:space="preserve"> </w:t>
            </w:r>
            <w:r>
              <w:rPr>
                <w:rFonts w:ascii="Times New Roman"/>
                <w:spacing w:val="-1"/>
                <w:sz w:val="24"/>
              </w:rPr>
              <w:t>item</w:t>
            </w:r>
            <w:r>
              <w:rPr>
                <w:rFonts w:ascii="Times New Roman"/>
                <w:spacing w:val="12"/>
                <w:sz w:val="24"/>
              </w:rPr>
              <w:t xml:space="preserve"> </w:t>
            </w:r>
            <w:r>
              <w:rPr>
                <w:rFonts w:ascii="Times New Roman"/>
                <w:sz w:val="24"/>
              </w:rPr>
              <w:t>1.3,</w:t>
            </w:r>
            <w:r>
              <w:rPr>
                <w:rFonts w:ascii="Times New Roman"/>
                <w:spacing w:val="14"/>
                <w:sz w:val="24"/>
              </w:rPr>
              <w:t xml:space="preserve"> </w:t>
            </w:r>
            <w:r>
              <w:rPr>
                <w:rFonts w:ascii="Times New Roman"/>
                <w:sz w:val="24"/>
              </w:rPr>
              <w:t>which</w:t>
            </w:r>
            <w:r>
              <w:rPr>
                <w:rFonts w:ascii="Times New Roman"/>
                <w:spacing w:val="13"/>
                <w:sz w:val="24"/>
              </w:rPr>
              <w:t xml:space="preserve"> </w:t>
            </w:r>
            <w:r>
              <w:rPr>
                <w:rFonts w:ascii="Times New Roman"/>
                <w:sz w:val="24"/>
              </w:rPr>
              <w:t>derives</w:t>
            </w:r>
            <w:r>
              <w:rPr>
                <w:rFonts w:ascii="Times New Roman"/>
                <w:spacing w:val="12"/>
                <w:sz w:val="24"/>
              </w:rPr>
              <w:t xml:space="preserve"> </w:t>
            </w:r>
            <w:r>
              <w:rPr>
                <w:rFonts w:ascii="Times New Roman"/>
                <w:sz w:val="24"/>
              </w:rPr>
              <w:t>from</w:t>
            </w:r>
            <w:r>
              <w:rPr>
                <w:rFonts w:ascii="Times New Roman"/>
                <w:spacing w:val="33"/>
                <w:sz w:val="24"/>
              </w:rPr>
              <w:t xml:space="preserve"> </w:t>
            </w:r>
            <w:r>
              <w:rPr>
                <w:rFonts w:ascii="Times New Roman"/>
                <w:sz w:val="24"/>
              </w:rPr>
              <w:t>deposits</w:t>
            </w:r>
            <w:r>
              <w:rPr>
                <w:rFonts w:ascii="Times New Roman"/>
                <w:spacing w:val="32"/>
                <w:sz w:val="24"/>
              </w:rPr>
              <w:t xml:space="preserve"> </w:t>
            </w:r>
            <w:r>
              <w:rPr>
                <w:rFonts w:ascii="Times New Roman"/>
                <w:spacing w:val="-1"/>
                <w:sz w:val="24"/>
              </w:rPr>
              <w:t>from</w:t>
            </w:r>
            <w:r>
              <w:rPr>
                <w:rFonts w:ascii="Times New Roman"/>
                <w:spacing w:val="31"/>
                <w:sz w:val="24"/>
              </w:rPr>
              <w:t xml:space="preserve"> </w:t>
            </w:r>
            <w:r>
              <w:rPr>
                <w:rFonts w:ascii="Times New Roman"/>
                <w:spacing w:val="-1"/>
                <w:sz w:val="24"/>
              </w:rPr>
              <w:t>financial</w:t>
            </w:r>
            <w:r>
              <w:rPr>
                <w:rFonts w:ascii="Times New Roman"/>
                <w:spacing w:val="31"/>
                <w:sz w:val="24"/>
              </w:rPr>
              <w:t xml:space="preserve"> </w:t>
            </w:r>
            <w:r>
              <w:rPr>
                <w:rFonts w:ascii="Times New Roman"/>
                <w:spacing w:val="-1"/>
                <w:sz w:val="24"/>
              </w:rPr>
              <w:t>customers</w:t>
            </w:r>
            <w:r>
              <w:rPr>
                <w:rFonts w:ascii="Times New Roman"/>
                <w:spacing w:val="32"/>
                <w:sz w:val="24"/>
              </w:rPr>
              <w:t xml:space="preserve"> </w:t>
            </w:r>
            <w:r>
              <w:rPr>
                <w:rFonts w:ascii="Times New Roman"/>
                <w:sz w:val="24"/>
              </w:rPr>
              <w:t>in</w:t>
            </w:r>
            <w:r>
              <w:rPr>
                <w:rFonts w:ascii="Times New Roman"/>
                <w:spacing w:val="32"/>
                <w:sz w:val="24"/>
              </w:rPr>
              <w:t xml:space="preserve"> </w:t>
            </w:r>
            <w:r>
              <w:rPr>
                <w:rFonts w:ascii="Times New Roman"/>
                <w:spacing w:val="-1"/>
                <w:sz w:val="24"/>
              </w:rPr>
              <w:t>accordance</w:t>
            </w:r>
            <w:r>
              <w:rPr>
                <w:rFonts w:ascii="Times New Roman"/>
                <w:spacing w:val="32"/>
                <w:sz w:val="24"/>
              </w:rPr>
              <w:t xml:space="preserve"> </w:t>
            </w:r>
            <w:r>
              <w:rPr>
                <w:rFonts w:ascii="Times New Roman"/>
                <w:spacing w:val="-1"/>
                <w:sz w:val="24"/>
              </w:rPr>
              <w:t>with</w:t>
            </w:r>
            <w:r>
              <w:rPr>
                <w:rFonts w:ascii="Times New Roman"/>
                <w:spacing w:val="31"/>
                <w:sz w:val="24"/>
              </w:rPr>
              <w:t xml:space="preserve"> </w:t>
            </w:r>
            <w:r>
              <w:rPr>
                <w:rFonts w:ascii="Times New Roman"/>
                <w:spacing w:val="-1"/>
                <w:sz w:val="24"/>
              </w:rPr>
              <w:t>Article</w:t>
            </w:r>
            <w:r>
              <w:rPr>
                <w:rFonts w:ascii="Times New Roman"/>
                <w:spacing w:val="32"/>
                <w:sz w:val="24"/>
              </w:rPr>
              <w:t xml:space="preserve"> </w:t>
            </w:r>
            <w:r>
              <w:rPr>
                <w:rFonts w:ascii="Times New Roman"/>
                <w:sz w:val="24"/>
              </w:rPr>
              <w:t>3</w:t>
            </w:r>
            <w:r>
              <w:rPr>
                <w:rFonts w:ascii="Times New Roman"/>
                <w:spacing w:val="32"/>
                <w:sz w:val="24"/>
              </w:rPr>
              <w:t xml:space="preserve"> </w:t>
            </w:r>
            <w:r>
              <w:rPr>
                <w:rFonts w:ascii="Times New Roman"/>
                <w:spacing w:val="-1"/>
                <w:sz w:val="24"/>
              </w:rPr>
              <w:t>(9)</w:t>
            </w:r>
            <w:r>
              <w:rPr>
                <w:rFonts w:ascii="Times New Roman"/>
                <w:spacing w:val="32"/>
                <w:sz w:val="24"/>
              </w:rPr>
              <w:t xml:space="preserve"> </w:t>
            </w:r>
            <w:r>
              <w:rPr>
                <w:rFonts w:ascii="Times New Roman"/>
                <w:sz w:val="24"/>
              </w:rPr>
              <w:t>of</w:t>
            </w:r>
            <w:r>
              <w:rPr>
                <w:rFonts w:ascii="Times New Roman"/>
                <w:spacing w:val="69"/>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z w:val="24"/>
              </w:rPr>
              <w:t xml:space="preserve"> 2015/61 </w:t>
            </w:r>
            <w:r>
              <w:rPr>
                <w:rFonts w:ascii="Times New Roman"/>
                <w:spacing w:val="-1"/>
                <w:sz w:val="24"/>
              </w:rPr>
              <w:t>other</w:t>
            </w:r>
            <w:r>
              <w:rPr>
                <w:rFonts w:ascii="Times New Roman"/>
                <w:sz w:val="24"/>
              </w:rPr>
              <w:t xml:space="preserve"> </w:t>
            </w:r>
            <w:r>
              <w:rPr>
                <w:rFonts w:ascii="Times New Roman"/>
                <w:spacing w:val="-1"/>
                <w:sz w:val="24"/>
              </w:rPr>
              <w:t>than</w:t>
            </w:r>
            <w:r>
              <w:rPr>
                <w:rFonts w:ascii="Times New Roman"/>
                <w:sz w:val="24"/>
              </w:rPr>
              <w:t xml:space="preserve"> those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 xml:space="preserve">item </w:t>
            </w:r>
            <w:r>
              <w:rPr>
                <w:rFonts w:ascii="Times New Roman"/>
                <w:sz w:val="24"/>
              </w:rPr>
              <w:t>1.3.3 and 1.3.4.</w:t>
            </w:r>
          </w:p>
        </w:tc>
      </w:tr>
      <w:tr w:rsidR="001820FB" w:rsidRPr="00FE002E" w14:paraId="1DE8DD82" w14:textId="77777777" w:rsidTr="00FE0FF1">
        <w:trPr>
          <w:trHeight w:val="304"/>
        </w:trPr>
        <w:tc>
          <w:tcPr>
            <w:tcW w:w="1418" w:type="dxa"/>
          </w:tcPr>
          <w:p w14:paraId="37A60569"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320</w:t>
            </w:r>
          </w:p>
        </w:tc>
        <w:tc>
          <w:tcPr>
            <w:tcW w:w="7590" w:type="dxa"/>
          </w:tcPr>
          <w:p w14:paraId="772A58BE"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1.3.6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1"/>
                <w:sz w:val="24"/>
                <w:u w:val="thick" w:color="000000"/>
              </w:rPr>
              <w:t>from</w:t>
            </w:r>
            <w:r>
              <w:rPr>
                <w:rFonts w:ascii="Times New Roman"/>
                <w:b/>
                <w:sz w:val="24"/>
                <w:u w:val="thick" w:color="000000"/>
              </w:rPr>
              <w:t xml:space="preserve">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banks</w:t>
            </w:r>
          </w:p>
          <w:p w14:paraId="2E9B7BCB"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6"/>
                <w:sz w:val="24"/>
              </w:rPr>
              <w:t xml:space="preserve"> </w:t>
            </w:r>
            <w:r>
              <w:rPr>
                <w:rFonts w:ascii="Times New Roman"/>
                <w:spacing w:val="-1"/>
                <w:sz w:val="24"/>
              </w:rPr>
              <w:t>amount</w:t>
            </w:r>
            <w:r>
              <w:rPr>
                <w:rFonts w:ascii="Times New Roman"/>
                <w:spacing w:val="26"/>
                <w:sz w:val="24"/>
              </w:rPr>
              <w:t xml:space="preserve"> </w:t>
            </w:r>
            <w:r>
              <w:rPr>
                <w:rFonts w:ascii="Times New Roman"/>
                <w:sz w:val="24"/>
              </w:rPr>
              <w:t>of</w:t>
            </w:r>
            <w:r>
              <w:rPr>
                <w:rFonts w:ascii="Times New Roman"/>
                <w:spacing w:val="25"/>
                <w:sz w:val="24"/>
              </w:rPr>
              <w:t xml:space="preserve"> </w:t>
            </w:r>
            <w:r>
              <w:rPr>
                <w:rFonts w:ascii="Times New Roman"/>
                <w:sz w:val="24"/>
              </w:rPr>
              <w:t>cash</w:t>
            </w:r>
            <w:r>
              <w:rPr>
                <w:rFonts w:ascii="Times New Roman"/>
                <w:spacing w:val="26"/>
                <w:sz w:val="24"/>
              </w:rPr>
              <w:t xml:space="preserve"> </w:t>
            </w:r>
            <w:r>
              <w:rPr>
                <w:rFonts w:ascii="Times New Roman"/>
                <w:spacing w:val="-1"/>
                <w:sz w:val="24"/>
              </w:rPr>
              <w:t>outflows</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item</w:t>
            </w:r>
            <w:r>
              <w:rPr>
                <w:rFonts w:ascii="Times New Roman"/>
                <w:spacing w:val="24"/>
                <w:sz w:val="24"/>
              </w:rPr>
              <w:t xml:space="preserve"> </w:t>
            </w:r>
            <w:r>
              <w:rPr>
                <w:rFonts w:ascii="Times New Roman"/>
                <w:sz w:val="24"/>
              </w:rPr>
              <w:t>1.3,</w:t>
            </w:r>
            <w:r>
              <w:rPr>
                <w:rFonts w:ascii="Times New Roman"/>
                <w:spacing w:val="26"/>
                <w:sz w:val="24"/>
              </w:rPr>
              <w:t xml:space="preserve"> </w:t>
            </w:r>
            <w:r>
              <w:rPr>
                <w:rFonts w:ascii="Times New Roman"/>
                <w:spacing w:val="-1"/>
                <w:sz w:val="24"/>
              </w:rPr>
              <w:t>which</w:t>
            </w:r>
            <w:r>
              <w:rPr>
                <w:rFonts w:ascii="Times New Roman"/>
                <w:spacing w:val="26"/>
                <w:sz w:val="24"/>
              </w:rPr>
              <w:t xml:space="preserve"> </w:t>
            </w:r>
            <w:r>
              <w:rPr>
                <w:rFonts w:ascii="Times New Roman"/>
                <w:spacing w:val="-1"/>
                <w:sz w:val="24"/>
              </w:rPr>
              <w:t>derives</w:t>
            </w:r>
            <w:r>
              <w:rPr>
                <w:rFonts w:ascii="Times New Roman"/>
                <w:spacing w:val="25"/>
                <w:sz w:val="24"/>
              </w:rPr>
              <w:t xml:space="preserve"> </w:t>
            </w:r>
            <w:r>
              <w:rPr>
                <w:rFonts w:ascii="Times New Roman"/>
                <w:spacing w:val="-1"/>
                <w:sz w:val="24"/>
              </w:rPr>
              <w:t>from</w:t>
            </w:r>
            <w:r>
              <w:rPr>
                <w:rFonts w:ascii="Times New Roman"/>
                <w:spacing w:val="24"/>
                <w:sz w:val="24"/>
              </w:rPr>
              <w:t xml:space="preserve"> </w:t>
            </w:r>
            <w:r>
              <w:rPr>
                <w:rFonts w:ascii="Times New Roman"/>
                <w:sz w:val="24"/>
              </w:rPr>
              <w:t>non-</w:t>
            </w:r>
            <w:r>
              <w:rPr>
                <w:rFonts w:ascii="Times New Roman"/>
                <w:spacing w:val="61"/>
                <w:sz w:val="24"/>
              </w:rPr>
              <w:t xml:space="preserve"> </w:t>
            </w:r>
            <w:r>
              <w:rPr>
                <w:rFonts w:ascii="Times New Roman"/>
                <w:spacing w:val="-1"/>
                <w:sz w:val="24"/>
              </w:rPr>
              <w:t xml:space="preserve">operational </w:t>
            </w:r>
            <w:r>
              <w:rPr>
                <w:rFonts w:ascii="Times New Roman"/>
                <w:sz w:val="24"/>
              </w:rPr>
              <w:t xml:space="preserve">deposits </w:t>
            </w:r>
            <w:r>
              <w:rPr>
                <w:rFonts w:ascii="Times New Roman"/>
                <w:spacing w:val="-1"/>
                <w:sz w:val="24"/>
              </w:rPr>
              <w:t>placed</w:t>
            </w:r>
            <w:r>
              <w:rPr>
                <w:rFonts w:ascii="Times New Roman"/>
                <w:sz w:val="24"/>
              </w:rPr>
              <w:t xml:space="preserve"> by </w:t>
            </w:r>
            <w:r>
              <w:rPr>
                <w:rFonts w:ascii="Times New Roman"/>
                <w:spacing w:val="-1"/>
                <w:sz w:val="24"/>
              </w:rPr>
              <w:t>central</w:t>
            </w:r>
            <w:r>
              <w:rPr>
                <w:rFonts w:ascii="Times New Roman"/>
                <w:sz w:val="24"/>
              </w:rPr>
              <w:t xml:space="preserve"> banks.</w:t>
            </w:r>
          </w:p>
        </w:tc>
      </w:tr>
      <w:tr w:rsidR="001820FB" w:rsidRPr="00FE002E" w14:paraId="5A900CB0" w14:textId="77777777" w:rsidTr="00FE0FF1">
        <w:trPr>
          <w:trHeight w:val="304"/>
        </w:trPr>
        <w:tc>
          <w:tcPr>
            <w:tcW w:w="1418" w:type="dxa"/>
          </w:tcPr>
          <w:p w14:paraId="0B81EE54"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330</w:t>
            </w:r>
          </w:p>
        </w:tc>
        <w:tc>
          <w:tcPr>
            <w:tcW w:w="7590" w:type="dxa"/>
          </w:tcPr>
          <w:p w14:paraId="12A0B415"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1.3.7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1"/>
                <w:sz w:val="24"/>
                <w:u w:val="thick" w:color="000000"/>
              </w:rPr>
              <w:t>from</w:t>
            </w:r>
            <w:r>
              <w:rPr>
                <w:rFonts w:ascii="Times New Roman"/>
                <w:b/>
                <w:sz w:val="24"/>
                <w:u w:val="thick" w:color="000000"/>
              </w:rPr>
              <w:t xml:space="preserve"> </w:t>
            </w:r>
            <w:r>
              <w:rPr>
                <w:rFonts w:ascii="Times New Roman"/>
                <w:b/>
                <w:spacing w:val="-1"/>
                <w:sz w:val="24"/>
                <w:u w:val="thick" w:color="000000"/>
              </w:rPr>
              <w:t>non-financial</w:t>
            </w:r>
            <w:r>
              <w:rPr>
                <w:rFonts w:ascii="Times New Roman"/>
                <w:b/>
                <w:sz w:val="24"/>
                <w:u w:val="thick" w:color="000000"/>
              </w:rPr>
              <w:t xml:space="preserve"> </w:t>
            </w:r>
            <w:r>
              <w:rPr>
                <w:rFonts w:ascii="Times New Roman"/>
                <w:b/>
                <w:spacing w:val="-1"/>
                <w:sz w:val="24"/>
                <w:u w:val="thick" w:color="000000"/>
              </w:rPr>
              <w:t>corporates</w:t>
            </w:r>
          </w:p>
          <w:p w14:paraId="3A293982"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6"/>
                <w:sz w:val="24"/>
              </w:rPr>
              <w:t xml:space="preserve"> </w:t>
            </w:r>
            <w:r>
              <w:rPr>
                <w:rFonts w:ascii="Times New Roman"/>
                <w:spacing w:val="-1"/>
                <w:sz w:val="24"/>
              </w:rPr>
              <w:t>amount</w:t>
            </w:r>
            <w:r>
              <w:rPr>
                <w:rFonts w:ascii="Times New Roman"/>
                <w:spacing w:val="26"/>
                <w:sz w:val="24"/>
              </w:rPr>
              <w:t xml:space="preserve"> </w:t>
            </w:r>
            <w:r>
              <w:rPr>
                <w:rFonts w:ascii="Times New Roman"/>
                <w:sz w:val="24"/>
              </w:rPr>
              <w:t>of</w:t>
            </w:r>
            <w:r>
              <w:rPr>
                <w:rFonts w:ascii="Times New Roman"/>
                <w:spacing w:val="25"/>
                <w:sz w:val="24"/>
              </w:rPr>
              <w:t xml:space="preserve"> </w:t>
            </w:r>
            <w:r>
              <w:rPr>
                <w:rFonts w:ascii="Times New Roman"/>
                <w:sz w:val="24"/>
              </w:rPr>
              <w:t>cash</w:t>
            </w:r>
            <w:r>
              <w:rPr>
                <w:rFonts w:ascii="Times New Roman"/>
                <w:spacing w:val="26"/>
                <w:sz w:val="24"/>
              </w:rPr>
              <w:t xml:space="preserve"> </w:t>
            </w:r>
            <w:r>
              <w:rPr>
                <w:rFonts w:ascii="Times New Roman"/>
                <w:spacing w:val="-1"/>
                <w:sz w:val="24"/>
              </w:rPr>
              <w:t>outflows</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item</w:t>
            </w:r>
            <w:r>
              <w:rPr>
                <w:rFonts w:ascii="Times New Roman"/>
                <w:spacing w:val="24"/>
                <w:sz w:val="24"/>
              </w:rPr>
              <w:t xml:space="preserve"> </w:t>
            </w:r>
            <w:r>
              <w:rPr>
                <w:rFonts w:ascii="Times New Roman"/>
                <w:sz w:val="24"/>
              </w:rPr>
              <w:t>1.3,</w:t>
            </w:r>
            <w:r>
              <w:rPr>
                <w:rFonts w:ascii="Times New Roman"/>
                <w:spacing w:val="26"/>
                <w:sz w:val="24"/>
              </w:rPr>
              <w:t xml:space="preserve"> </w:t>
            </w:r>
            <w:r>
              <w:rPr>
                <w:rFonts w:ascii="Times New Roman"/>
                <w:spacing w:val="-1"/>
                <w:sz w:val="24"/>
              </w:rPr>
              <w:t>which</w:t>
            </w:r>
            <w:r>
              <w:rPr>
                <w:rFonts w:ascii="Times New Roman"/>
                <w:spacing w:val="26"/>
                <w:sz w:val="24"/>
              </w:rPr>
              <w:t xml:space="preserve"> </w:t>
            </w:r>
            <w:r>
              <w:rPr>
                <w:rFonts w:ascii="Times New Roman"/>
                <w:spacing w:val="-1"/>
                <w:sz w:val="24"/>
              </w:rPr>
              <w:t>derives</w:t>
            </w:r>
            <w:r>
              <w:rPr>
                <w:rFonts w:ascii="Times New Roman"/>
                <w:spacing w:val="25"/>
                <w:sz w:val="24"/>
              </w:rPr>
              <w:t xml:space="preserve"> </w:t>
            </w:r>
            <w:r>
              <w:rPr>
                <w:rFonts w:ascii="Times New Roman"/>
                <w:spacing w:val="-1"/>
                <w:sz w:val="24"/>
              </w:rPr>
              <w:t>from</w:t>
            </w:r>
            <w:r>
              <w:rPr>
                <w:rFonts w:ascii="Times New Roman"/>
                <w:spacing w:val="24"/>
                <w:sz w:val="24"/>
              </w:rPr>
              <w:t xml:space="preserve"> </w:t>
            </w:r>
            <w:r>
              <w:rPr>
                <w:rFonts w:ascii="Times New Roman"/>
                <w:sz w:val="24"/>
              </w:rPr>
              <w:lastRenderedPageBreak/>
              <w:t>non-</w:t>
            </w:r>
            <w:r>
              <w:rPr>
                <w:rFonts w:ascii="Times New Roman"/>
                <w:spacing w:val="61"/>
                <w:sz w:val="24"/>
              </w:rPr>
              <w:t xml:space="preserve"> </w:t>
            </w:r>
            <w:r>
              <w:rPr>
                <w:rFonts w:ascii="Times New Roman"/>
                <w:spacing w:val="-1"/>
                <w:sz w:val="24"/>
              </w:rPr>
              <w:t xml:space="preserve">operational </w:t>
            </w:r>
            <w:r>
              <w:rPr>
                <w:rFonts w:ascii="Times New Roman"/>
                <w:sz w:val="24"/>
              </w:rPr>
              <w:t xml:space="preserve">deposits </w:t>
            </w:r>
            <w:r>
              <w:rPr>
                <w:rFonts w:ascii="Times New Roman"/>
                <w:spacing w:val="-1"/>
                <w:sz w:val="24"/>
              </w:rPr>
              <w:t>placed</w:t>
            </w:r>
            <w:r>
              <w:rPr>
                <w:rFonts w:ascii="Times New Roman"/>
                <w:sz w:val="24"/>
              </w:rPr>
              <w:t xml:space="preserve"> by </w:t>
            </w:r>
            <w:r>
              <w:rPr>
                <w:rFonts w:ascii="Times New Roman"/>
                <w:spacing w:val="-1"/>
                <w:sz w:val="24"/>
              </w:rPr>
              <w:t>non-financial</w:t>
            </w:r>
            <w:r>
              <w:rPr>
                <w:rFonts w:ascii="Times New Roman"/>
                <w:sz w:val="24"/>
              </w:rPr>
              <w:t xml:space="preserve"> </w:t>
            </w:r>
            <w:r>
              <w:rPr>
                <w:rFonts w:ascii="Times New Roman"/>
                <w:spacing w:val="-1"/>
                <w:sz w:val="24"/>
              </w:rPr>
              <w:t>corporates.</w:t>
            </w:r>
          </w:p>
        </w:tc>
      </w:tr>
      <w:tr w:rsidR="001820FB" w:rsidRPr="00FE002E" w14:paraId="0AA2E879" w14:textId="77777777" w:rsidTr="00FE0FF1">
        <w:trPr>
          <w:trHeight w:val="304"/>
        </w:trPr>
        <w:tc>
          <w:tcPr>
            <w:tcW w:w="1418" w:type="dxa"/>
          </w:tcPr>
          <w:p w14:paraId="33AA7B6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340</w:t>
            </w:r>
          </w:p>
        </w:tc>
        <w:tc>
          <w:tcPr>
            <w:tcW w:w="7590" w:type="dxa"/>
          </w:tcPr>
          <w:p w14:paraId="2E4CAD08"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1.3.8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1"/>
                <w:sz w:val="24"/>
                <w:u w:val="thick" w:color="000000"/>
              </w:rPr>
              <w:t>from</w:t>
            </w:r>
            <w:r>
              <w:rPr>
                <w:rFonts w:ascii="Times New Roman"/>
                <w:b/>
                <w:sz w:val="24"/>
                <w:u w:val="thick" w:color="000000"/>
              </w:rPr>
              <w:t xml:space="preserve">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counterparties</w:t>
            </w:r>
          </w:p>
          <w:p w14:paraId="4E96CF7E" w14:textId="496E3956" w:rsidR="001820FB" w:rsidRDefault="001820FB" w:rsidP="00AE380B">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sidR="00740184">
              <w:rPr>
                <w:rFonts w:ascii="Times New Roman"/>
                <w:sz w:val="24"/>
              </w:rPr>
              <w:t xml:space="preserve"> </w:t>
            </w:r>
            <w:r>
              <w:rPr>
                <w:rFonts w:ascii="Times New Roman"/>
                <w:spacing w:val="-1"/>
                <w:sz w:val="24"/>
              </w:rPr>
              <w:t>amount</w:t>
            </w:r>
            <w:r w:rsidR="00740184">
              <w:rPr>
                <w:rFonts w:ascii="Times New Roman"/>
                <w:sz w:val="24"/>
              </w:rPr>
              <w:t xml:space="preserve"> </w:t>
            </w:r>
            <w:r>
              <w:rPr>
                <w:rFonts w:ascii="Times New Roman"/>
                <w:sz w:val="24"/>
              </w:rPr>
              <w:t>of</w:t>
            </w:r>
            <w:r w:rsidR="00740184">
              <w:rPr>
                <w:rFonts w:ascii="Times New Roman"/>
                <w:sz w:val="24"/>
              </w:rPr>
              <w:t xml:space="preserve"> </w:t>
            </w:r>
            <w:r>
              <w:rPr>
                <w:rFonts w:ascii="Times New Roman"/>
                <w:sz w:val="24"/>
              </w:rPr>
              <w:t>cash</w:t>
            </w:r>
            <w:r w:rsidR="00740184">
              <w:rPr>
                <w:rFonts w:ascii="Times New Roman"/>
                <w:sz w:val="24"/>
              </w:rPr>
              <w:t xml:space="preserve"> </w:t>
            </w:r>
            <w:r>
              <w:rPr>
                <w:rFonts w:ascii="Times New Roman"/>
                <w:spacing w:val="-1"/>
                <w:sz w:val="24"/>
              </w:rPr>
              <w:t>outflows</w:t>
            </w:r>
            <w:r w:rsidR="00740184">
              <w:rPr>
                <w:rFonts w:ascii="Times New Roman"/>
                <w:sz w:val="24"/>
              </w:rPr>
              <w:t xml:space="preserve"> </w:t>
            </w:r>
            <w:r>
              <w:rPr>
                <w:rFonts w:ascii="Times New Roman"/>
                <w:sz w:val="24"/>
              </w:rPr>
              <w:t>reported</w:t>
            </w:r>
            <w:r w:rsidR="00740184">
              <w:rPr>
                <w:rFonts w:ascii="Times New Roman"/>
                <w:sz w:val="24"/>
              </w:rPr>
              <w:t xml:space="preserve"> </w:t>
            </w:r>
            <w:r>
              <w:rPr>
                <w:rFonts w:ascii="Times New Roman"/>
                <w:sz w:val="24"/>
              </w:rPr>
              <w:t>in</w:t>
            </w:r>
            <w:r w:rsidR="00740184">
              <w:rPr>
                <w:rFonts w:ascii="Times New Roman"/>
                <w:sz w:val="24"/>
              </w:rPr>
              <w:t xml:space="preserve"> </w:t>
            </w:r>
            <w:r>
              <w:rPr>
                <w:rFonts w:ascii="Times New Roman"/>
                <w:spacing w:val="-1"/>
                <w:sz w:val="24"/>
              </w:rPr>
              <w:t>item</w:t>
            </w:r>
            <w:r w:rsidR="00740184">
              <w:rPr>
                <w:rFonts w:ascii="Times New Roman"/>
                <w:sz w:val="24"/>
              </w:rPr>
              <w:t xml:space="preserve"> </w:t>
            </w:r>
            <w:r>
              <w:rPr>
                <w:rFonts w:ascii="Times New Roman"/>
                <w:sz w:val="24"/>
              </w:rPr>
              <w:t>1.3,</w:t>
            </w:r>
            <w:r w:rsidR="00740184">
              <w:rPr>
                <w:rFonts w:ascii="Times New Roman"/>
                <w:sz w:val="24"/>
              </w:rPr>
              <w:t xml:space="preserve"> </w:t>
            </w:r>
            <w:r>
              <w:rPr>
                <w:rFonts w:ascii="Times New Roman"/>
                <w:sz w:val="24"/>
              </w:rPr>
              <w:t>which</w:t>
            </w:r>
            <w:r w:rsidR="00740184">
              <w:rPr>
                <w:rFonts w:ascii="Times New Roman"/>
                <w:sz w:val="24"/>
              </w:rPr>
              <w:t xml:space="preserve"> </w:t>
            </w:r>
            <w:r>
              <w:rPr>
                <w:rFonts w:ascii="Times New Roman"/>
                <w:sz w:val="24"/>
              </w:rPr>
              <w:t>derives</w:t>
            </w:r>
            <w:r w:rsidR="00740184">
              <w:rPr>
                <w:rFonts w:ascii="Times New Roman"/>
                <w:sz w:val="24"/>
              </w:rPr>
              <w:t xml:space="preserve"> </w:t>
            </w:r>
            <w:r>
              <w:rPr>
                <w:rFonts w:ascii="Times New Roman"/>
                <w:sz w:val="24"/>
              </w:rPr>
              <w:t>from</w:t>
            </w:r>
            <w:r>
              <w:rPr>
                <w:rFonts w:ascii="Times New Roman"/>
                <w:spacing w:val="33"/>
                <w:sz w:val="24"/>
              </w:rPr>
              <w:t xml:space="preserve"> </w:t>
            </w:r>
            <w:r>
              <w:rPr>
                <w:rFonts w:ascii="Times New Roman"/>
                <w:sz w:val="24"/>
              </w:rPr>
              <w:t xml:space="preserve">deposits </w:t>
            </w:r>
            <w:r>
              <w:rPr>
                <w:rFonts w:ascii="Times New Roman"/>
                <w:spacing w:val="-1"/>
                <w:sz w:val="24"/>
              </w:rPr>
              <w:t>not reported</w:t>
            </w:r>
            <w:r>
              <w:rPr>
                <w:rFonts w:ascii="Times New Roman"/>
                <w:sz w:val="24"/>
              </w:rPr>
              <w:t xml:space="preserve"> in</w:t>
            </w:r>
            <w:r>
              <w:rPr>
                <w:rFonts w:ascii="Times New Roman"/>
                <w:spacing w:val="-2"/>
                <w:sz w:val="24"/>
              </w:rPr>
              <w:t xml:space="preserve"> </w:t>
            </w:r>
            <w:r>
              <w:rPr>
                <w:rFonts w:ascii="Times New Roman"/>
                <w:spacing w:val="-1"/>
                <w:sz w:val="24"/>
              </w:rPr>
              <w:t>items</w:t>
            </w:r>
            <w:r>
              <w:rPr>
                <w:rFonts w:ascii="Times New Roman"/>
                <w:sz w:val="24"/>
              </w:rPr>
              <w:t xml:space="preserve"> 1.3.1 to 1.3.7.</w:t>
            </w:r>
          </w:p>
        </w:tc>
      </w:tr>
      <w:tr w:rsidR="001820FB" w:rsidRPr="00FE002E" w14:paraId="3E8758EA" w14:textId="77777777" w:rsidTr="00FE0FF1">
        <w:trPr>
          <w:trHeight w:val="304"/>
        </w:trPr>
        <w:tc>
          <w:tcPr>
            <w:tcW w:w="1418" w:type="dxa"/>
          </w:tcPr>
          <w:p w14:paraId="4EBBDC0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350</w:t>
            </w:r>
          </w:p>
        </w:tc>
        <w:tc>
          <w:tcPr>
            <w:tcW w:w="7590" w:type="dxa"/>
          </w:tcPr>
          <w:p w14:paraId="17F54B9E"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1.4 </w:t>
            </w:r>
            <w:r>
              <w:rPr>
                <w:rFonts w:ascii="Times New Roman"/>
                <w:b/>
                <w:spacing w:val="-1"/>
                <w:sz w:val="24"/>
                <w:u w:val="thick" w:color="000000"/>
              </w:rPr>
              <w:t>FX-swaps</w:t>
            </w:r>
            <w:r>
              <w:rPr>
                <w:rFonts w:ascii="Times New Roman"/>
                <w:b/>
                <w:sz w:val="24"/>
                <w:u w:val="thick" w:color="000000"/>
              </w:rPr>
              <w:t xml:space="preserve"> </w:t>
            </w:r>
            <w:r>
              <w:rPr>
                <w:rFonts w:ascii="Times New Roman"/>
                <w:b/>
                <w:spacing w:val="-1"/>
                <w:sz w:val="24"/>
                <w:u w:val="thick" w:color="000000"/>
              </w:rPr>
              <w:t>maturing</w:t>
            </w:r>
          </w:p>
          <w:p w14:paraId="3862BA06" w14:textId="77777777" w:rsidR="001820FB" w:rsidRDefault="001820FB" w:rsidP="00AE380B">
            <w:pPr>
              <w:pStyle w:val="TableParagraph"/>
              <w:spacing w:before="117"/>
              <w:ind w:left="102" w:right="101"/>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5"/>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resulting</w:t>
            </w:r>
            <w:r>
              <w:rPr>
                <w:rFonts w:ascii="Times New Roman"/>
                <w:spacing w:val="15"/>
                <w:sz w:val="24"/>
              </w:rPr>
              <w:t xml:space="preserve"> </w:t>
            </w:r>
            <w:r>
              <w:rPr>
                <w:rFonts w:ascii="Times New Roman"/>
                <w:spacing w:val="-1"/>
                <w:sz w:val="24"/>
              </w:rPr>
              <w:t>from</w:t>
            </w:r>
            <w:r>
              <w:rPr>
                <w:rFonts w:ascii="Times New Roman"/>
                <w:spacing w:val="14"/>
                <w:sz w:val="24"/>
              </w:rPr>
              <w:t xml:space="preserve"> </w:t>
            </w:r>
            <w:r>
              <w:rPr>
                <w:rFonts w:ascii="Times New Roman"/>
                <w:sz w:val="24"/>
              </w:rPr>
              <w:t>the</w:t>
            </w:r>
            <w:r>
              <w:rPr>
                <w:rFonts w:ascii="Times New Roman"/>
                <w:spacing w:val="18"/>
                <w:sz w:val="24"/>
              </w:rPr>
              <w:t xml:space="preserve"> </w:t>
            </w:r>
            <w:r>
              <w:rPr>
                <w:rFonts w:ascii="Times New Roman"/>
                <w:spacing w:val="-1"/>
                <w:sz w:val="24"/>
              </w:rPr>
              <w:t>maturity</w:t>
            </w:r>
            <w:r>
              <w:rPr>
                <w:rFonts w:ascii="Times New Roman"/>
                <w:spacing w:val="15"/>
                <w:sz w:val="24"/>
              </w:rPr>
              <w:t xml:space="preserve"> </w:t>
            </w:r>
            <w:r>
              <w:rPr>
                <w:rFonts w:ascii="Times New Roman"/>
                <w:sz w:val="24"/>
              </w:rPr>
              <w:t>of</w:t>
            </w:r>
            <w:r>
              <w:rPr>
                <w:rFonts w:ascii="Times New Roman"/>
                <w:spacing w:val="16"/>
                <w:sz w:val="24"/>
              </w:rPr>
              <w:t xml:space="preserve"> </w:t>
            </w:r>
            <w:r>
              <w:rPr>
                <w:rFonts w:ascii="Times New Roman"/>
                <w:spacing w:val="-1"/>
                <w:sz w:val="24"/>
              </w:rPr>
              <w:t>FX-swap</w:t>
            </w:r>
            <w:r>
              <w:rPr>
                <w:rFonts w:ascii="Times New Roman"/>
                <w:spacing w:val="67"/>
                <w:sz w:val="24"/>
              </w:rPr>
              <w:t xml:space="preserve"> </w:t>
            </w:r>
            <w:r>
              <w:rPr>
                <w:rFonts w:ascii="Times New Roman"/>
                <w:spacing w:val="-1"/>
                <w:sz w:val="24"/>
              </w:rPr>
              <w:t>transactions</w:t>
            </w:r>
            <w:r>
              <w:rPr>
                <w:rFonts w:ascii="Times New Roman"/>
                <w:spacing w:val="55"/>
                <w:sz w:val="24"/>
              </w:rPr>
              <w:t xml:space="preserve"> </w:t>
            </w:r>
            <w:r>
              <w:rPr>
                <w:rFonts w:ascii="Times New Roman"/>
                <w:sz w:val="24"/>
              </w:rPr>
              <w:t>such</w:t>
            </w:r>
            <w:r>
              <w:rPr>
                <w:rFonts w:ascii="Times New Roman"/>
                <w:spacing w:val="56"/>
                <w:sz w:val="24"/>
              </w:rPr>
              <w:t xml:space="preserve"> </w:t>
            </w:r>
            <w:r>
              <w:rPr>
                <w:rFonts w:ascii="Times New Roman"/>
                <w:sz w:val="24"/>
              </w:rPr>
              <w:t>as</w:t>
            </w:r>
            <w:r>
              <w:rPr>
                <w:rFonts w:ascii="Times New Roman"/>
                <w:spacing w:val="55"/>
                <w:sz w:val="24"/>
              </w:rPr>
              <w:t xml:space="preserve"> </w:t>
            </w:r>
            <w:r>
              <w:rPr>
                <w:rFonts w:ascii="Times New Roman"/>
                <w:spacing w:val="-1"/>
                <w:sz w:val="24"/>
              </w:rPr>
              <w:t>the</w:t>
            </w:r>
            <w:r>
              <w:rPr>
                <w:rFonts w:ascii="Times New Roman"/>
                <w:spacing w:val="56"/>
                <w:sz w:val="24"/>
              </w:rPr>
              <w:t xml:space="preserve"> </w:t>
            </w:r>
            <w:r>
              <w:rPr>
                <w:rFonts w:ascii="Times New Roman"/>
                <w:spacing w:val="-1"/>
                <w:sz w:val="24"/>
              </w:rPr>
              <w:t>exchange</w:t>
            </w:r>
            <w:r>
              <w:rPr>
                <w:rFonts w:ascii="Times New Roman"/>
                <w:spacing w:val="55"/>
                <w:sz w:val="24"/>
              </w:rPr>
              <w:t xml:space="preserve"> </w:t>
            </w:r>
            <w:r>
              <w:rPr>
                <w:rFonts w:ascii="Times New Roman"/>
                <w:sz w:val="24"/>
              </w:rPr>
              <w:t>of</w:t>
            </w:r>
            <w:r>
              <w:rPr>
                <w:rFonts w:ascii="Times New Roman"/>
                <w:spacing w:val="55"/>
                <w:sz w:val="24"/>
              </w:rPr>
              <w:t xml:space="preserve"> </w:t>
            </w:r>
            <w:r>
              <w:rPr>
                <w:rFonts w:ascii="Times New Roman"/>
                <w:spacing w:val="-1"/>
                <w:sz w:val="24"/>
              </w:rPr>
              <w:t>principal</w:t>
            </w:r>
            <w:r>
              <w:rPr>
                <w:rFonts w:ascii="Times New Roman"/>
                <w:spacing w:val="56"/>
                <w:sz w:val="24"/>
              </w:rPr>
              <w:t xml:space="preserve"> </w:t>
            </w:r>
            <w:r>
              <w:rPr>
                <w:rFonts w:ascii="Times New Roman"/>
                <w:spacing w:val="-1"/>
                <w:sz w:val="24"/>
              </w:rPr>
              <w:t>amounts</w:t>
            </w:r>
            <w:r>
              <w:rPr>
                <w:rFonts w:ascii="Times New Roman"/>
                <w:spacing w:val="56"/>
                <w:sz w:val="24"/>
              </w:rPr>
              <w:t xml:space="preserve"> </w:t>
            </w:r>
            <w:r>
              <w:rPr>
                <w:rFonts w:ascii="Times New Roman"/>
                <w:spacing w:val="-1"/>
                <w:sz w:val="24"/>
              </w:rPr>
              <w:t>at</w:t>
            </w:r>
            <w:r>
              <w:rPr>
                <w:rFonts w:ascii="Times New Roman"/>
                <w:spacing w:val="56"/>
                <w:sz w:val="24"/>
              </w:rPr>
              <w:t xml:space="preserve"> </w:t>
            </w:r>
            <w:r>
              <w:rPr>
                <w:rFonts w:ascii="Times New Roman"/>
                <w:sz w:val="24"/>
              </w:rPr>
              <w:t>the</w:t>
            </w:r>
            <w:r>
              <w:rPr>
                <w:rFonts w:ascii="Times New Roman"/>
                <w:spacing w:val="55"/>
                <w:sz w:val="24"/>
              </w:rPr>
              <w:t xml:space="preserve"> </w:t>
            </w:r>
            <w:r>
              <w:rPr>
                <w:rFonts w:ascii="Times New Roman"/>
                <w:sz w:val="24"/>
              </w:rPr>
              <w:t>end</w:t>
            </w:r>
            <w:r>
              <w:rPr>
                <w:rFonts w:ascii="Times New Roman"/>
                <w:spacing w:val="56"/>
                <w:sz w:val="24"/>
              </w:rPr>
              <w:t xml:space="preserve"> </w:t>
            </w:r>
            <w:r>
              <w:rPr>
                <w:rFonts w:ascii="Times New Roman"/>
                <w:spacing w:val="-1"/>
                <w:sz w:val="24"/>
              </w:rPr>
              <w:t>of</w:t>
            </w:r>
            <w:r>
              <w:rPr>
                <w:rFonts w:ascii="Times New Roman"/>
                <w:spacing w:val="55"/>
                <w:sz w:val="24"/>
              </w:rPr>
              <w:t xml:space="preserve"> </w:t>
            </w:r>
            <w:r>
              <w:rPr>
                <w:rFonts w:ascii="Times New Roman"/>
                <w:sz w:val="24"/>
              </w:rPr>
              <w:t>the</w:t>
            </w:r>
            <w:r>
              <w:rPr>
                <w:rFonts w:ascii="Times New Roman"/>
                <w:spacing w:val="61"/>
                <w:sz w:val="24"/>
              </w:rPr>
              <w:t xml:space="preserve"> </w:t>
            </w:r>
            <w:r>
              <w:rPr>
                <w:rFonts w:ascii="Times New Roman"/>
                <w:spacing w:val="-1"/>
                <w:sz w:val="24"/>
              </w:rPr>
              <w:t>contract.</w:t>
            </w:r>
          </w:p>
        </w:tc>
      </w:tr>
      <w:tr w:rsidR="001820FB" w:rsidRPr="00FE002E" w14:paraId="32A3E4EB" w14:textId="77777777" w:rsidTr="00FE0FF1">
        <w:trPr>
          <w:trHeight w:val="304"/>
        </w:trPr>
        <w:tc>
          <w:tcPr>
            <w:tcW w:w="1418" w:type="dxa"/>
          </w:tcPr>
          <w:p w14:paraId="3BBBADB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360</w:t>
            </w:r>
          </w:p>
        </w:tc>
        <w:tc>
          <w:tcPr>
            <w:tcW w:w="7590" w:type="dxa"/>
          </w:tcPr>
          <w:p w14:paraId="2A049B07"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1.5 </w:t>
            </w:r>
            <w:r>
              <w:rPr>
                <w:rFonts w:ascii="Times New Roman"/>
                <w:b/>
                <w:spacing w:val="-1"/>
                <w:sz w:val="24"/>
                <w:u w:val="thick" w:color="000000"/>
              </w:rPr>
              <w:t>Derivatives</w:t>
            </w:r>
            <w:r>
              <w:rPr>
                <w:rFonts w:ascii="Times New Roman"/>
                <w:b/>
                <w:sz w:val="24"/>
                <w:u w:val="thick" w:color="000000"/>
              </w:rPr>
              <w:t xml:space="preserve"> </w:t>
            </w:r>
            <w:r>
              <w:rPr>
                <w:rFonts w:ascii="Times New Roman"/>
                <w:b/>
                <w:spacing w:val="-1"/>
                <w:sz w:val="24"/>
                <w:u w:val="thick" w:color="000000"/>
              </w:rPr>
              <w:t>amount payables</w:t>
            </w:r>
            <w:r>
              <w:rPr>
                <w:rFonts w:ascii="Times New Roman"/>
                <w:b/>
                <w:sz w:val="24"/>
                <w:u w:val="thick" w:color="000000"/>
              </w:rPr>
              <w:t xml:space="preserve">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than those</w:t>
            </w:r>
            <w:r>
              <w:rPr>
                <w:rFonts w:ascii="Times New Roman"/>
                <w:b/>
                <w:sz w:val="24"/>
                <w:u w:val="thick" w:color="000000"/>
              </w:rPr>
              <w:t xml:space="preserve"> </w:t>
            </w:r>
            <w:r>
              <w:rPr>
                <w:rFonts w:ascii="Times New Roman"/>
                <w:b/>
                <w:spacing w:val="-1"/>
                <w:sz w:val="24"/>
                <w:u w:val="thick" w:color="000000"/>
              </w:rPr>
              <w:t xml:space="preserve">reported </w:t>
            </w:r>
            <w:r>
              <w:rPr>
                <w:rFonts w:ascii="Times New Roman"/>
                <w:b/>
                <w:sz w:val="24"/>
                <w:u w:val="thick" w:color="000000"/>
              </w:rPr>
              <w:t>in</w:t>
            </w:r>
            <w:r>
              <w:rPr>
                <w:rFonts w:ascii="Times New Roman"/>
                <w:b/>
                <w:spacing w:val="-1"/>
                <w:sz w:val="24"/>
                <w:u w:val="thick" w:color="000000"/>
              </w:rPr>
              <w:t xml:space="preserve"> 1.4</w:t>
            </w:r>
          </w:p>
          <w:p w14:paraId="0DBC28F3" w14:textId="77777777" w:rsidR="001820FB" w:rsidRDefault="001820FB" w:rsidP="00AE380B">
            <w:pPr>
              <w:pStyle w:val="TableParagraph"/>
              <w:spacing w:before="116"/>
              <w:ind w:left="102" w:right="100"/>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28"/>
                <w:sz w:val="24"/>
              </w:rPr>
              <w:t xml:space="preserve"> </w:t>
            </w:r>
            <w:r>
              <w:rPr>
                <w:rFonts w:ascii="Times New Roman"/>
                <w:spacing w:val="-1"/>
                <w:sz w:val="24"/>
              </w:rPr>
              <w:t>amount</w:t>
            </w:r>
            <w:r>
              <w:rPr>
                <w:rFonts w:ascii="Times New Roman"/>
                <w:spacing w:val="28"/>
                <w:sz w:val="24"/>
              </w:rPr>
              <w:t xml:space="preserve"> </w:t>
            </w:r>
            <w:r>
              <w:rPr>
                <w:rFonts w:ascii="Times New Roman"/>
                <w:sz w:val="24"/>
              </w:rPr>
              <w:t>of</w:t>
            </w:r>
            <w:r>
              <w:rPr>
                <w:rFonts w:ascii="Times New Roman"/>
                <w:spacing w:val="26"/>
                <w:sz w:val="24"/>
              </w:rPr>
              <w:t xml:space="preserve"> </w:t>
            </w:r>
            <w:r>
              <w:rPr>
                <w:rFonts w:ascii="Times New Roman"/>
                <w:sz w:val="24"/>
              </w:rPr>
              <w:t>cash</w:t>
            </w:r>
            <w:r>
              <w:rPr>
                <w:rFonts w:ascii="Times New Roman"/>
                <w:spacing w:val="27"/>
                <w:sz w:val="24"/>
              </w:rPr>
              <w:t xml:space="preserve"> </w:t>
            </w:r>
            <w:r>
              <w:rPr>
                <w:rFonts w:ascii="Times New Roman"/>
                <w:spacing w:val="-1"/>
                <w:sz w:val="24"/>
              </w:rPr>
              <w:t>outflows</w:t>
            </w:r>
            <w:r>
              <w:rPr>
                <w:rFonts w:ascii="Times New Roman"/>
                <w:spacing w:val="27"/>
                <w:sz w:val="24"/>
              </w:rPr>
              <w:t xml:space="preserve"> </w:t>
            </w:r>
            <w:r>
              <w:rPr>
                <w:rFonts w:ascii="Times New Roman"/>
                <w:spacing w:val="-1"/>
                <w:sz w:val="24"/>
              </w:rPr>
              <w:t>resulting</w:t>
            </w:r>
            <w:r>
              <w:rPr>
                <w:rFonts w:ascii="Times New Roman"/>
                <w:spacing w:val="27"/>
                <w:sz w:val="24"/>
              </w:rPr>
              <w:t xml:space="preserve"> </w:t>
            </w:r>
            <w:r>
              <w:rPr>
                <w:rFonts w:ascii="Times New Roman"/>
                <w:spacing w:val="-1"/>
                <w:sz w:val="24"/>
              </w:rPr>
              <w:t>from</w:t>
            </w:r>
            <w:r>
              <w:rPr>
                <w:rFonts w:ascii="Times New Roman"/>
                <w:spacing w:val="25"/>
                <w:sz w:val="24"/>
              </w:rPr>
              <w:t xml:space="preserve"> </w:t>
            </w:r>
            <w:r>
              <w:rPr>
                <w:rFonts w:ascii="Times New Roman"/>
                <w:spacing w:val="-1"/>
                <w:sz w:val="24"/>
              </w:rPr>
              <w:t>derivatives</w:t>
            </w:r>
            <w:r>
              <w:rPr>
                <w:rFonts w:ascii="Times New Roman"/>
                <w:spacing w:val="27"/>
                <w:sz w:val="24"/>
              </w:rPr>
              <w:t xml:space="preserve"> </w:t>
            </w:r>
            <w:r>
              <w:rPr>
                <w:rFonts w:ascii="Times New Roman"/>
                <w:sz w:val="24"/>
              </w:rPr>
              <w:t>payables</w:t>
            </w:r>
            <w:r>
              <w:rPr>
                <w:rFonts w:ascii="Times New Roman"/>
                <w:spacing w:val="27"/>
                <w:sz w:val="24"/>
              </w:rPr>
              <w:t xml:space="preserve"> </w:t>
            </w:r>
            <w:r>
              <w:rPr>
                <w:rFonts w:ascii="Times New Roman"/>
                <w:spacing w:val="-1"/>
                <w:sz w:val="24"/>
              </w:rPr>
              <w:t>positions</w:t>
            </w:r>
            <w:r>
              <w:rPr>
                <w:rFonts w:ascii="Times New Roman"/>
                <w:spacing w:val="85"/>
                <w:sz w:val="24"/>
              </w:rPr>
              <w:t xml:space="preserve"> </w:t>
            </w:r>
            <w:r>
              <w:rPr>
                <w:rFonts w:ascii="Times New Roman"/>
                <w:sz w:val="24"/>
              </w:rPr>
              <w:t>from</w:t>
            </w:r>
            <w:r>
              <w:rPr>
                <w:rFonts w:ascii="Times New Roman"/>
                <w:spacing w:val="25"/>
                <w:sz w:val="24"/>
              </w:rPr>
              <w:t xml:space="preserve"> </w:t>
            </w:r>
            <w:r>
              <w:rPr>
                <w:rFonts w:ascii="Times New Roman"/>
                <w:sz w:val="24"/>
              </w:rPr>
              <w:t>the</w:t>
            </w:r>
            <w:r>
              <w:rPr>
                <w:rFonts w:ascii="Times New Roman"/>
                <w:spacing w:val="27"/>
                <w:sz w:val="24"/>
              </w:rPr>
              <w:t xml:space="preserve"> </w:t>
            </w:r>
            <w:r>
              <w:rPr>
                <w:rFonts w:ascii="Times New Roman"/>
                <w:sz w:val="24"/>
              </w:rPr>
              <w:t>contracts</w:t>
            </w:r>
            <w:r>
              <w:rPr>
                <w:rFonts w:ascii="Times New Roman"/>
                <w:spacing w:val="27"/>
                <w:sz w:val="24"/>
              </w:rPr>
              <w:t xml:space="preserve"> </w:t>
            </w:r>
            <w:r>
              <w:rPr>
                <w:rFonts w:ascii="Times New Roman"/>
                <w:spacing w:val="-1"/>
                <w:sz w:val="24"/>
              </w:rPr>
              <w:t>listed</w:t>
            </w:r>
            <w:r>
              <w:rPr>
                <w:rFonts w:ascii="Times New Roman"/>
                <w:spacing w:val="27"/>
                <w:sz w:val="24"/>
              </w:rPr>
              <w:t xml:space="preserve"> </w:t>
            </w:r>
            <w:r>
              <w:rPr>
                <w:rFonts w:ascii="Times New Roman"/>
                <w:sz w:val="24"/>
              </w:rPr>
              <w:t>in</w:t>
            </w:r>
            <w:r>
              <w:rPr>
                <w:rFonts w:ascii="Times New Roman"/>
                <w:spacing w:val="27"/>
                <w:sz w:val="24"/>
              </w:rPr>
              <w:t xml:space="preserve"> </w:t>
            </w:r>
            <w:r>
              <w:rPr>
                <w:rFonts w:ascii="Times New Roman"/>
                <w:spacing w:val="-1"/>
                <w:sz w:val="24"/>
              </w:rPr>
              <w:t>Annex</w:t>
            </w:r>
            <w:r>
              <w:rPr>
                <w:rFonts w:ascii="Times New Roman"/>
                <w:spacing w:val="28"/>
                <w:sz w:val="24"/>
              </w:rPr>
              <w:t xml:space="preserve"> </w:t>
            </w:r>
            <w:r>
              <w:rPr>
                <w:rFonts w:ascii="Times New Roman"/>
                <w:sz w:val="24"/>
              </w:rPr>
              <w:t>II</w:t>
            </w:r>
            <w:r>
              <w:rPr>
                <w:rFonts w:ascii="Times New Roman"/>
                <w:spacing w:val="28"/>
                <w:sz w:val="24"/>
              </w:rPr>
              <w:t xml:space="preserve"> </w:t>
            </w:r>
            <w:r>
              <w:rPr>
                <w:rFonts w:ascii="Times New Roman"/>
                <w:sz w:val="24"/>
              </w:rPr>
              <w:t>of</w:t>
            </w:r>
            <w:r>
              <w:rPr>
                <w:rFonts w:ascii="Times New Roman"/>
                <w:spacing w:val="26"/>
                <w:sz w:val="24"/>
              </w:rPr>
              <w:t xml:space="preserve"> </w:t>
            </w:r>
            <w:r>
              <w:rPr>
                <w:rFonts w:ascii="Times New Roman"/>
                <w:spacing w:val="-1"/>
                <w:sz w:val="24"/>
              </w:rPr>
              <w:t>Regulation</w:t>
            </w:r>
            <w:r>
              <w:rPr>
                <w:rFonts w:ascii="Times New Roman"/>
                <w:spacing w:val="27"/>
                <w:sz w:val="24"/>
              </w:rPr>
              <w:t xml:space="preserve"> </w:t>
            </w:r>
            <w:r>
              <w:rPr>
                <w:rFonts w:ascii="Times New Roman"/>
                <w:spacing w:val="-1"/>
                <w:sz w:val="24"/>
              </w:rPr>
              <w:t>(EU)</w:t>
            </w:r>
            <w:r>
              <w:rPr>
                <w:rFonts w:ascii="Times New Roman"/>
                <w:spacing w:val="28"/>
                <w:sz w:val="24"/>
              </w:rPr>
              <w:t xml:space="preserve"> </w:t>
            </w:r>
            <w:r>
              <w:rPr>
                <w:rFonts w:ascii="Times New Roman"/>
                <w:spacing w:val="-1"/>
                <w:sz w:val="24"/>
              </w:rPr>
              <w:t>No</w:t>
            </w:r>
            <w:r>
              <w:rPr>
                <w:rFonts w:ascii="Times New Roman"/>
                <w:spacing w:val="27"/>
                <w:sz w:val="24"/>
              </w:rPr>
              <w:t xml:space="preserve"> </w:t>
            </w:r>
            <w:r>
              <w:rPr>
                <w:rFonts w:ascii="Times New Roman"/>
                <w:sz w:val="24"/>
              </w:rPr>
              <w:t>575/2013</w:t>
            </w:r>
            <w:r>
              <w:rPr>
                <w:rFonts w:ascii="Times New Roman"/>
                <w:spacing w:val="27"/>
                <w:sz w:val="24"/>
              </w:rPr>
              <w:t xml:space="preserve"> </w:t>
            </w:r>
            <w:r>
              <w:rPr>
                <w:rFonts w:ascii="Times New Roman"/>
                <w:spacing w:val="-1"/>
                <w:sz w:val="24"/>
              </w:rPr>
              <w:t>with</w:t>
            </w:r>
            <w:r>
              <w:rPr>
                <w:rFonts w:ascii="Times New Roman"/>
                <w:spacing w:val="47"/>
                <w:sz w:val="24"/>
              </w:rPr>
              <w:t xml:space="preserve"> </w:t>
            </w:r>
            <w:r>
              <w:rPr>
                <w:rFonts w:ascii="Times New Roman"/>
                <w:sz w:val="24"/>
              </w:rPr>
              <w:t>the</w:t>
            </w:r>
            <w:r>
              <w:rPr>
                <w:rFonts w:ascii="Times New Roman"/>
                <w:spacing w:val="26"/>
                <w:sz w:val="24"/>
              </w:rPr>
              <w:t xml:space="preserve"> </w:t>
            </w:r>
            <w:r>
              <w:rPr>
                <w:rFonts w:ascii="Times New Roman"/>
                <w:spacing w:val="-1"/>
                <w:sz w:val="24"/>
              </w:rPr>
              <w:t>exception</w:t>
            </w:r>
            <w:r>
              <w:rPr>
                <w:rFonts w:ascii="Times New Roman"/>
                <w:spacing w:val="26"/>
                <w:sz w:val="24"/>
              </w:rPr>
              <w:t xml:space="preserve"> </w:t>
            </w:r>
            <w:r>
              <w:rPr>
                <w:rFonts w:ascii="Times New Roman"/>
                <w:sz w:val="24"/>
              </w:rPr>
              <w:t>of</w:t>
            </w:r>
            <w:r>
              <w:rPr>
                <w:rFonts w:ascii="Times New Roman"/>
                <w:spacing w:val="25"/>
                <w:sz w:val="24"/>
              </w:rPr>
              <w:t xml:space="preserve"> </w:t>
            </w:r>
            <w:r>
              <w:rPr>
                <w:rFonts w:ascii="Times New Roman"/>
                <w:spacing w:val="-1"/>
                <w:sz w:val="24"/>
              </w:rPr>
              <w:t>outflows</w:t>
            </w:r>
            <w:r>
              <w:rPr>
                <w:rFonts w:ascii="Times New Roman"/>
                <w:spacing w:val="26"/>
                <w:sz w:val="24"/>
              </w:rPr>
              <w:t xml:space="preserve"> </w:t>
            </w:r>
            <w:r>
              <w:rPr>
                <w:rFonts w:ascii="Times New Roman"/>
                <w:spacing w:val="-1"/>
                <w:sz w:val="24"/>
              </w:rPr>
              <w:t>resulting</w:t>
            </w:r>
            <w:r>
              <w:rPr>
                <w:rFonts w:ascii="Times New Roman"/>
                <w:spacing w:val="25"/>
                <w:sz w:val="24"/>
              </w:rPr>
              <w:t xml:space="preserve"> </w:t>
            </w:r>
            <w:r>
              <w:rPr>
                <w:rFonts w:ascii="Times New Roman"/>
                <w:sz w:val="24"/>
              </w:rPr>
              <w:t>from</w:t>
            </w:r>
            <w:r>
              <w:rPr>
                <w:rFonts w:ascii="Times New Roman"/>
                <w:spacing w:val="25"/>
                <w:sz w:val="24"/>
              </w:rPr>
              <w:t xml:space="preserve"> </w:t>
            </w:r>
            <w:r>
              <w:rPr>
                <w:rFonts w:ascii="Times New Roman"/>
                <w:spacing w:val="-1"/>
                <w:sz w:val="24"/>
              </w:rPr>
              <w:t>maturing</w:t>
            </w:r>
            <w:r>
              <w:rPr>
                <w:rFonts w:ascii="Times New Roman"/>
                <w:spacing w:val="26"/>
                <w:sz w:val="24"/>
              </w:rPr>
              <w:t xml:space="preserve"> </w:t>
            </w:r>
            <w:r>
              <w:rPr>
                <w:rFonts w:ascii="Times New Roman"/>
                <w:spacing w:val="-1"/>
                <w:sz w:val="24"/>
              </w:rPr>
              <w:t>FX</w:t>
            </w:r>
            <w:r>
              <w:rPr>
                <w:rFonts w:ascii="Times New Roman"/>
                <w:spacing w:val="25"/>
                <w:sz w:val="24"/>
              </w:rPr>
              <w:t xml:space="preserve"> </w:t>
            </w:r>
            <w:r>
              <w:rPr>
                <w:rFonts w:ascii="Times New Roman"/>
                <w:spacing w:val="-1"/>
                <w:sz w:val="24"/>
              </w:rPr>
              <w:t>swaps</w:t>
            </w:r>
            <w:r>
              <w:rPr>
                <w:rFonts w:ascii="Times New Roman"/>
                <w:spacing w:val="26"/>
                <w:sz w:val="24"/>
              </w:rPr>
              <w:t xml:space="preserve"> </w:t>
            </w:r>
            <w:r>
              <w:rPr>
                <w:rFonts w:ascii="Times New Roman"/>
                <w:spacing w:val="-1"/>
                <w:sz w:val="24"/>
              </w:rPr>
              <w:t>which</w:t>
            </w:r>
            <w:r>
              <w:rPr>
                <w:rFonts w:ascii="Times New Roman"/>
                <w:spacing w:val="26"/>
                <w:sz w:val="24"/>
              </w:rPr>
              <w:t xml:space="preserve"> </w:t>
            </w:r>
            <w:r>
              <w:rPr>
                <w:rFonts w:ascii="Times New Roman"/>
                <w:sz w:val="24"/>
              </w:rPr>
              <w:t>shall</w:t>
            </w:r>
            <w:r>
              <w:rPr>
                <w:rFonts w:ascii="Times New Roman"/>
                <w:spacing w:val="26"/>
                <w:sz w:val="24"/>
              </w:rPr>
              <w:t xml:space="preserve"> </w:t>
            </w:r>
            <w:r>
              <w:rPr>
                <w:rFonts w:ascii="Times New Roman"/>
                <w:sz w:val="24"/>
              </w:rPr>
              <w:t>be</w:t>
            </w:r>
            <w:r>
              <w:rPr>
                <w:rFonts w:ascii="Times New Roman"/>
                <w:spacing w:val="69"/>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1.4.</w:t>
            </w:r>
          </w:p>
          <w:p w14:paraId="067B97BF" w14:textId="77777777" w:rsidR="001820FB" w:rsidRPr="001820FB" w:rsidRDefault="001820FB" w:rsidP="001820FB">
            <w:pPr>
              <w:pStyle w:val="TableParagraph"/>
              <w:spacing w:before="120"/>
              <w:ind w:left="102"/>
              <w:jc w:val="both"/>
              <w:rPr>
                <w:rFonts w:ascii="Times New Roman"/>
                <w:spacing w:val="-1"/>
                <w:sz w:val="24"/>
              </w:rPr>
            </w:pPr>
            <w:r>
              <w:rPr>
                <w:rFonts w:ascii="Times New Roman"/>
                <w:spacing w:val="-1"/>
                <w:sz w:val="24"/>
              </w:rPr>
              <w:t>The</w:t>
            </w:r>
            <w:r>
              <w:rPr>
                <w:rFonts w:ascii="Times New Roman"/>
                <w:spacing w:val="19"/>
                <w:sz w:val="24"/>
              </w:rPr>
              <w:t xml:space="preserve"> </w:t>
            </w:r>
            <w:r>
              <w:rPr>
                <w:rFonts w:ascii="Times New Roman"/>
                <w:spacing w:val="-1"/>
                <w:sz w:val="24"/>
              </w:rPr>
              <w:t>total</w:t>
            </w:r>
            <w:r>
              <w:rPr>
                <w:rFonts w:ascii="Times New Roman"/>
                <w:spacing w:val="19"/>
                <w:sz w:val="24"/>
              </w:rPr>
              <w:t xml:space="preserve"> </w:t>
            </w:r>
            <w:r>
              <w:rPr>
                <w:rFonts w:ascii="Times New Roman"/>
                <w:spacing w:val="-1"/>
                <w:sz w:val="24"/>
              </w:rPr>
              <w:t>amount</w:t>
            </w:r>
            <w:r>
              <w:rPr>
                <w:rFonts w:ascii="Times New Roman"/>
                <w:spacing w:val="19"/>
                <w:sz w:val="24"/>
              </w:rPr>
              <w:t xml:space="preserve"> </w:t>
            </w:r>
            <w:r>
              <w:rPr>
                <w:rFonts w:ascii="Times New Roman"/>
                <w:sz w:val="24"/>
              </w:rPr>
              <w:t>shall</w:t>
            </w:r>
            <w:r>
              <w:rPr>
                <w:rFonts w:ascii="Times New Roman"/>
                <w:spacing w:val="18"/>
                <w:sz w:val="24"/>
              </w:rPr>
              <w:t xml:space="preserve"> </w:t>
            </w:r>
            <w:r>
              <w:rPr>
                <w:rFonts w:ascii="Times New Roman"/>
                <w:spacing w:val="-1"/>
                <w:sz w:val="24"/>
              </w:rPr>
              <w:t>reflect</w:t>
            </w:r>
            <w:r>
              <w:rPr>
                <w:rFonts w:ascii="Times New Roman"/>
                <w:spacing w:val="18"/>
                <w:sz w:val="24"/>
              </w:rPr>
              <w:t xml:space="preserve"> </w:t>
            </w:r>
            <w:r>
              <w:rPr>
                <w:rFonts w:ascii="Times New Roman"/>
                <w:spacing w:val="-1"/>
                <w:sz w:val="24"/>
              </w:rPr>
              <w:t>settlement</w:t>
            </w:r>
            <w:r>
              <w:rPr>
                <w:rFonts w:ascii="Times New Roman"/>
                <w:spacing w:val="19"/>
                <w:sz w:val="24"/>
              </w:rPr>
              <w:t xml:space="preserve"> </w:t>
            </w:r>
            <w:r>
              <w:rPr>
                <w:rFonts w:ascii="Times New Roman"/>
                <w:sz w:val="24"/>
              </w:rPr>
              <w:t>amounts</w:t>
            </w:r>
            <w:r>
              <w:rPr>
                <w:rFonts w:ascii="Times New Roman"/>
                <w:spacing w:val="19"/>
                <w:sz w:val="24"/>
              </w:rPr>
              <w:t xml:space="preserve"> </w:t>
            </w:r>
            <w:r>
              <w:rPr>
                <w:rFonts w:ascii="Times New Roman"/>
                <w:spacing w:val="-1"/>
                <w:sz w:val="24"/>
              </w:rPr>
              <w:t>including</w:t>
            </w:r>
            <w:r>
              <w:rPr>
                <w:rFonts w:ascii="Times New Roman"/>
                <w:spacing w:val="18"/>
                <w:sz w:val="24"/>
              </w:rPr>
              <w:t xml:space="preserve"> </w:t>
            </w:r>
            <w:r>
              <w:rPr>
                <w:rFonts w:ascii="Times New Roman"/>
                <w:spacing w:val="-1"/>
                <w:sz w:val="24"/>
              </w:rPr>
              <w:t>unsettled</w:t>
            </w:r>
            <w:r>
              <w:rPr>
                <w:rFonts w:ascii="Times New Roman"/>
                <w:spacing w:val="19"/>
                <w:sz w:val="24"/>
              </w:rPr>
              <w:t xml:space="preserve"> </w:t>
            </w:r>
            <w:r>
              <w:rPr>
                <w:rFonts w:ascii="Times New Roman"/>
                <w:spacing w:val="-1"/>
                <w:sz w:val="24"/>
              </w:rPr>
              <w:t xml:space="preserve">margin </w:t>
            </w:r>
            <w:r w:rsidRPr="001820FB">
              <w:rPr>
                <w:rFonts w:ascii="Times New Roman"/>
                <w:spacing w:val="-1"/>
                <w:sz w:val="24"/>
              </w:rPr>
              <w:t>calls as of the reporting date.</w:t>
            </w:r>
          </w:p>
          <w:p w14:paraId="4E7926F8" w14:textId="77777777" w:rsidR="001820FB" w:rsidRPr="001820FB" w:rsidRDefault="001820FB" w:rsidP="001820FB">
            <w:pPr>
              <w:pStyle w:val="TableParagraph"/>
              <w:spacing w:before="120"/>
              <w:ind w:left="102"/>
              <w:jc w:val="both"/>
              <w:rPr>
                <w:rFonts w:ascii="Times New Roman"/>
                <w:spacing w:val="-1"/>
                <w:sz w:val="24"/>
              </w:rPr>
            </w:pPr>
            <w:r w:rsidRPr="001820FB">
              <w:rPr>
                <w:rFonts w:ascii="Times New Roman"/>
                <w:spacing w:val="-1"/>
                <w:sz w:val="24"/>
              </w:rPr>
              <w:t>The total amount shall be the sum of (1) and (2) as follows, across the various time buckets:</w:t>
            </w:r>
          </w:p>
          <w:p w14:paraId="18D8D4DC" w14:textId="77777777" w:rsidR="001820FB" w:rsidRPr="001820FB" w:rsidRDefault="001820FB" w:rsidP="001820FB">
            <w:pPr>
              <w:pStyle w:val="TableParagraph"/>
              <w:spacing w:before="120"/>
              <w:ind w:left="102"/>
              <w:jc w:val="both"/>
              <w:rPr>
                <w:rFonts w:ascii="Times New Roman"/>
                <w:spacing w:val="-1"/>
                <w:sz w:val="24"/>
              </w:rPr>
            </w:pPr>
            <w:r w:rsidRPr="001820FB">
              <w:rPr>
                <w:rFonts w:ascii="Times New Roman"/>
                <w:spacing w:val="-1"/>
                <w:sz w:val="24"/>
              </w:rPr>
              <w:t>1.</w:t>
            </w:r>
            <w:r w:rsidRPr="001820FB">
              <w:rPr>
                <w:rFonts w:ascii="Times New Roman"/>
                <w:spacing w:val="-1"/>
                <w:sz w:val="24"/>
              </w:rPr>
              <w:tab/>
              <w:t xml:space="preserve">cash and securities flows related to derivatives for which there is a collateral agreement in place requiring full or adequate collateralisation of counterparty exposures, shall be excluded from the maturity ladder templates; all flows of cash, securities, cash collateral and securities collateral related to those derivatives shall be excluded from the templates. Stocks of cash and securities collateral that have already been received or provided in the context of collateralised derivatives shall not be included in the </w:t>
            </w:r>
            <w:r w:rsidRPr="001820FB">
              <w:rPr>
                <w:rFonts w:ascii="Times New Roman"/>
                <w:spacing w:val="-1"/>
                <w:sz w:val="24"/>
              </w:rPr>
              <w:t>‘</w:t>
            </w:r>
            <w:r w:rsidRPr="001820FB">
              <w:rPr>
                <w:rFonts w:ascii="Times New Roman"/>
                <w:spacing w:val="-1"/>
                <w:sz w:val="24"/>
              </w:rPr>
              <w:t>stock</w:t>
            </w:r>
            <w:r w:rsidRPr="001820FB">
              <w:rPr>
                <w:rFonts w:ascii="Times New Roman"/>
                <w:spacing w:val="-1"/>
                <w:sz w:val="24"/>
              </w:rPr>
              <w:t>’</w:t>
            </w:r>
            <w:r w:rsidRPr="001820FB">
              <w:rPr>
                <w:rFonts w:ascii="Times New Roman"/>
                <w:spacing w:val="-1"/>
                <w:sz w:val="24"/>
              </w:rPr>
              <w:t xml:space="preserve"> column of section 3 of the maturity ladder covering the counterbalancing capacity, with the exception of cash and securities flows in the context of margin calls (</w:t>
            </w:r>
            <w:r w:rsidRPr="001820FB">
              <w:rPr>
                <w:rFonts w:ascii="Times New Roman"/>
                <w:spacing w:val="-1"/>
                <w:sz w:val="24"/>
              </w:rPr>
              <w:t>‘</w:t>
            </w:r>
            <w:r w:rsidRPr="001820FB">
              <w:rPr>
                <w:rFonts w:ascii="Times New Roman"/>
                <w:spacing w:val="-1"/>
                <w:sz w:val="24"/>
              </w:rPr>
              <w:t>cash or securities collateral flows</w:t>
            </w:r>
            <w:r w:rsidRPr="001820FB">
              <w:rPr>
                <w:rFonts w:ascii="Times New Roman"/>
                <w:spacing w:val="-1"/>
                <w:sz w:val="24"/>
              </w:rPr>
              <w:t>’</w:t>
            </w:r>
            <w:r w:rsidRPr="001820FB">
              <w:rPr>
                <w:rFonts w:ascii="Times New Roman"/>
                <w:spacing w:val="-1"/>
                <w:sz w:val="24"/>
              </w:rPr>
              <w:t xml:space="preserve">) which are payable in due course but have not yet been settled. The latter shall be reflected in lines 1.5 </w:t>
            </w:r>
            <w:r w:rsidRPr="001820FB">
              <w:rPr>
                <w:rFonts w:ascii="Times New Roman"/>
                <w:spacing w:val="-1"/>
                <w:sz w:val="24"/>
              </w:rPr>
              <w:t>‘</w:t>
            </w:r>
            <w:r w:rsidRPr="001820FB">
              <w:rPr>
                <w:rFonts w:ascii="Times New Roman"/>
                <w:spacing w:val="-1"/>
                <w:sz w:val="24"/>
              </w:rPr>
              <w:t>derivatives cash-outflows</w:t>
            </w:r>
            <w:r w:rsidRPr="001820FB">
              <w:rPr>
                <w:rFonts w:ascii="Times New Roman"/>
                <w:spacing w:val="-1"/>
                <w:sz w:val="24"/>
              </w:rPr>
              <w:t>’</w:t>
            </w:r>
            <w:r w:rsidRPr="001820FB">
              <w:rPr>
                <w:rFonts w:ascii="Times New Roman"/>
                <w:spacing w:val="-1"/>
                <w:sz w:val="24"/>
              </w:rPr>
              <w:t xml:space="preserve"> and 2.4 </w:t>
            </w:r>
            <w:r w:rsidRPr="001820FB">
              <w:rPr>
                <w:rFonts w:ascii="Times New Roman"/>
                <w:spacing w:val="-1"/>
                <w:sz w:val="24"/>
              </w:rPr>
              <w:t>‘</w:t>
            </w:r>
            <w:r w:rsidRPr="001820FB">
              <w:rPr>
                <w:rFonts w:ascii="Times New Roman"/>
                <w:spacing w:val="-1"/>
                <w:sz w:val="24"/>
              </w:rPr>
              <w:t>derivatives cash- inflows</w:t>
            </w:r>
            <w:r w:rsidRPr="001820FB">
              <w:rPr>
                <w:rFonts w:ascii="Times New Roman"/>
                <w:spacing w:val="-1"/>
                <w:sz w:val="24"/>
              </w:rPr>
              <w:t>’</w:t>
            </w:r>
            <w:r w:rsidRPr="001820FB">
              <w:rPr>
                <w:rFonts w:ascii="Times New Roman"/>
                <w:spacing w:val="-1"/>
                <w:sz w:val="24"/>
              </w:rPr>
              <w:t xml:space="preserve"> for cash collateral and in section 3 </w:t>
            </w:r>
            <w:r w:rsidRPr="001820FB">
              <w:rPr>
                <w:rFonts w:ascii="Times New Roman"/>
                <w:spacing w:val="-1"/>
                <w:sz w:val="24"/>
              </w:rPr>
              <w:t>‘</w:t>
            </w:r>
            <w:r w:rsidRPr="001820FB">
              <w:rPr>
                <w:rFonts w:ascii="Times New Roman"/>
                <w:spacing w:val="-1"/>
                <w:sz w:val="24"/>
              </w:rPr>
              <w:t>counterbalancing capacity</w:t>
            </w:r>
            <w:r w:rsidRPr="001820FB">
              <w:rPr>
                <w:rFonts w:ascii="Times New Roman"/>
                <w:spacing w:val="-1"/>
                <w:sz w:val="24"/>
              </w:rPr>
              <w:t>’</w:t>
            </w:r>
            <w:r w:rsidRPr="001820FB">
              <w:rPr>
                <w:rFonts w:ascii="Times New Roman"/>
                <w:spacing w:val="-1"/>
                <w:sz w:val="24"/>
              </w:rPr>
              <w:t xml:space="preserve"> for securities collateral;</w:t>
            </w:r>
          </w:p>
          <w:p w14:paraId="516AAA74" w14:textId="227AC0AF" w:rsidR="001820FB" w:rsidRPr="001820FB" w:rsidDel="00740184" w:rsidRDefault="001820FB" w:rsidP="001820FB">
            <w:pPr>
              <w:pStyle w:val="TableParagraph"/>
              <w:spacing w:before="120"/>
              <w:ind w:left="102"/>
              <w:jc w:val="both"/>
              <w:rPr>
                <w:del w:id="22" w:author="EBA staff" w:date="2018-01-09T11:05:00Z"/>
                <w:rFonts w:ascii="Times New Roman"/>
                <w:spacing w:val="-1"/>
                <w:sz w:val="24"/>
              </w:rPr>
            </w:pPr>
          </w:p>
          <w:p w14:paraId="0419F644" w14:textId="77777777" w:rsidR="001820FB" w:rsidRPr="001820FB" w:rsidRDefault="001820FB" w:rsidP="001820FB">
            <w:pPr>
              <w:pStyle w:val="TableParagraph"/>
              <w:spacing w:before="120"/>
              <w:ind w:left="102"/>
              <w:jc w:val="both"/>
              <w:rPr>
                <w:rFonts w:ascii="Times New Roman"/>
                <w:spacing w:val="-1"/>
                <w:sz w:val="24"/>
              </w:rPr>
            </w:pPr>
            <w:r w:rsidRPr="001820FB">
              <w:rPr>
                <w:rFonts w:ascii="Times New Roman"/>
                <w:spacing w:val="-1"/>
                <w:sz w:val="24"/>
              </w:rPr>
              <w:t>2.</w:t>
            </w:r>
            <w:r w:rsidRPr="001820FB">
              <w:rPr>
                <w:rFonts w:ascii="Times New Roman"/>
                <w:spacing w:val="-1"/>
                <w:sz w:val="24"/>
              </w:rPr>
              <w:tab/>
              <w:t>for cash and securities inflows and outflows related to derivatives for which there is no collateral agreement in place or where only partial collateralisation is required, a distinction shall be made between contracts that involve optionality and other contracts:</w:t>
            </w:r>
          </w:p>
          <w:p w14:paraId="7309452C" w14:textId="163E7169" w:rsidR="001820FB" w:rsidRPr="001820FB" w:rsidDel="00740184" w:rsidRDefault="001820FB" w:rsidP="001820FB">
            <w:pPr>
              <w:pStyle w:val="TableParagraph"/>
              <w:spacing w:before="120"/>
              <w:ind w:left="102"/>
              <w:jc w:val="both"/>
              <w:rPr>
                <w:del w:id="23" w:author="EBA staff" w:date="2018-01-09T11:05:00Z"/>
                <w:rFonts w:ascii="Times New Roman"/>
                <w:spacing w:val="-1"/>
                <w:sz w:val="24"/>
              </w:rPr>
            </w:pPr>
          </w:p>
          <w:p w14:paraId="45AFAB36" w14:textId="77777777" w:rsidR="001820FB" w:rsidRPr="001820FB" w:rsidRDefault="001820FB" w:rsidP="001820FB">
            <w:pPr>
              <w:pStyle w:val="TableParagraph"/>
              <w:spacing w:before="120"/>
              <w:ind w:left="720"/>
              <w:jc w:val="both"/>
              <w:rPr>
                <w:rFonts w:ascii="Times New Roman"/>
                <w:spacing w:val="-1"/>
                <w:sz w:val="24"/>
              </w:rPr>
            </w:pPr>
            <w:r w:rsidRPr="001820FB">
              <w:rPr>
                <w:rFonts w:ascii="Times New Roman"/>
                <w:spacing w:val="-1"/>
                <w:sz w:val="24"/>
              </w:rPr>
              <w:t>(a)</w:t>
            </w:r>
            <w:r w:rsidRPr="001820FB">
              <w:rPr>
                <w:rFonts w:ascii="Times New Roman"/>
                <w:spacing w:val="-1"/>
                <w:sz w:val="24"/>
              </w:rPr>
              <w:tab/>
              <w:t>flows related to option-like derivatives shall be included only where the strike price is below the market price for a call, or above the market price for a put option (</w:t>
            </w:r>
            <w:r w:rsidRPr="001820FB">
              <w:rPr>
                <w:rFonts w:ascii="Times New Roman"/>
                <w:spacing w:val="-1"/>
                <w:sz w:val="24"/>
              </w:rPr>
              <w:t>‘</w:t>
            </w:r>
            <w:r w:rsidRPr="001820FB">
              <w:rPr>
                <w:rFonts w:ascii="Times New Roman"/>
                <w:spacing w:val="-1"/>
                <w:sz w:val="24"/>
              </w:rPr>
              <w:t>in the money</w:t>
            </w:r>
            <w:r w:rsidRPr="001820FB">
              <w:rPr>
                <w:rFonts w:ascii="Times New Roman"/>
                <w:spacing w:val="-1"/>
                <w:sz w:val="24"/>
              </w:rPr>
              <w:t>’</w:t>
            </w:r>
            <w:r w:rsidRPr="001820FB">
              <w:rPr>
                <w:rFonts w:ascii="Times New Roman"/>
                <w:spacing w:val="-1"/>
                <w:sz w:val="24"/>
              </w:rPr>
              <w:t>). These flows shall be proxied by applying both of the following:</w:t>
            </w:r>
          </w:p>
          <w:p w14:paraId="7F48049D" w14:textId="77777777" w:rsidR="001820FB" w:rsidRPr="001820FB" w:rsidRDefault="001820FB" w:rsidP="001820FB">
            <w:pPr>
              <w:pStyle w:val="TableParagraph"/>
              <w:spacing w:before="120"/>
              <w:ind w:left="1440"/>
              <w:jc w:val="both"/>
              <w:rPr>
                <w:rFonts w:ascii="Times New Roman"/>
                <w:spacing w:val="-1"/>
                <w:sz w:val="24"/>
              </w:rPr>
            </w:pPr>
            <w:r w:rsidRPr="001820FB">
              <w:rPr>
                <w:rFonts w:ascii="Times New Roman"/>
                <w:spacing w:val="-1"/>
                <w:sz w:val="24"/>
              </w:rPr>
              <w:t>(i)</w:t>
            </w:r>
            <w:r w:rsidRPr="001820FB">
              <w:rPr>
                <w:rFonts w:ascii="Times New Roman"/>
                <w:spacing w:val="-1"/>
                <w:sz w:val="24"/>
              </w:rPr>
              <w:tab/>
              <w:t xml:space="preserve">including the current market value or net present value of the contract as inflow in line 2.4 of the maturity ladder </w:t>
            </w:r>
            <w:r w:rsidRPr="001820FB">
              <w:rPr>
                <w:rFonts w:ascii="Times New Roman"/>
                <w:spacing w:val="-1"/>
                <w:sz w:val="24"/>
              </w:rPr>
              <w:t>‘</w:t>
            </w:r>
            <w:r w:rsidRPr="001820FB">
              <w:rPr>
                <w:rFonts w:ascii="Times New Roman"/>
                <w:spacing w:val="-1"/>
                <w:sz w:val="24"/>
              </w:rPr>
              <w:t>derivatives cash- inflows</w:t>
            </w:r>
            <w:r w:rsidRPr="001820FB">
              <w:rPr>
                <w:rFonts w:ascii="Times New Roman"/>
                <w:spacing w:val="-1"/>
                <w:sz w:val="24"/>
              </w:rPr>
              <w:t>’</w:t>
            </w:r>
            <w:r w:rsidRPr="001820FB">
              <w:rPr>
                <w:rFonts w:ascii="Times New Roman"/>
                <w:spacing w:val="-1"/>
                <w:sz w:val="24"/>
              </w:rPr>
              <w:t xml:space="preserve"> at the latest exercise date of the option where the bank has the right to exercise the option;</w:t>
            </w:r>
          </w:p>
          <w:p w14:paraId="08E5FE9D" w14:textId="77777777" w:rsidR="001820FB" w:rsidRPr="001820FB" w:rsidRDefault="001820FB" w:rsidP="001820FB">
            <w:pPr>
              <w:pStyle w:val="TableParagraph"/>
              <w:spacing w:before="120"/>
              <w:ind w:left="1440"/>
              <w:jc w:val="both"/>
              <w:rPr>
                <w:rFonts w:ascii="Times New Roman"/>
                <w:spacing w:val="-1"/>
                <w:sz w:val="24"/>
              </w:rPr>
            </w:pPr>
            <w:r w:rsidRPr="001820FB">
              <w:rPr>
                <w:rFonts w:ascii="Times New Roman"/>
                <w:spacing w:val="-1"/>
                <w:sz w:val="24"/>
              </w:rPr>
              <w:lastRenderedPageBreak/>
              <w:t>(ii)</w:t>
            </w:r>
            <w:r w:rsidRPr="001820FB">
              <w:rPr>
                <w:rFonts w:ascii="Times New Roman"/>
                <w:spacing w:val="-1"/>
                <w:sz w:val="24"/>
              </w:rPr>
              <w:tab/>
              <w:t xml:space="preserve">including the current market value or net present value of the contract as outflow in line 1.5 of the maturity ladder </w:t>
            </w:r>
            <w:r w:rsidRPr="001820FB">
              <w:rPr>
                <w:rFonts w:ascii="Times New Roman"/>
                <w:spacing w:val="-1"/>
                <w:sz w:val="24"/>
              </w:rPr>
              <w:t>‘</w:t>
            </w:r>
            <w:r w:rsidRPr="001820FB">
              <w:rPr>
                <w:rFonts w:ascii="Times New Roman"/>
                <w:spacing w:val="-1"/>
                <w:sz w:val="24"/>
              </w:rPr>
              <w:t>derivatives cash-outflows</w:t>
            </w:r>
            <w:r w:rsidRPr="001820FB">
              <w:rPr>
                <w:rFonts w:ascii="Times New Roman"/>
                <w:spacing w:val="-1"/>
                <w:sz w:val="24"/>
              </w:rPr>
              <w:t>’</w:t>
            </w:r>
            <w:r w:rsidRPr="001820FB">
              <w:rPr>
                <w:rFonts w:ascii="Times New Roman"/>
                <w:spacing w:val="-1"/>
                <w:sz w:val="24"/>
              </w:rPr>
              <w:t xml:space="preserve"> at the earliest exercise date of the option where the bank's counterparty has the right to exercise the option;</w:t>
            </w:r>
          </w:p>
          <w:p w14:paraId="7A657F02" w14:textId="7491840A" w:rsidR="001820FB" w:rsidRPr="001820FB" w:rsidDel="00740184" w:rsidRDefault="001820FB" w:rsidP="001820FB">
            <w:pPr>
              <w:pStyle w:val="TableParagraph"/>
              <w:spacing w:before="120"/>
              <w:ind w:left="102"/>
              <w:jc w:val="both"/>
              <w:rPr>
                <w:del w:id="24" w:author="EBA staff" w:date="2018-01-09T11:05:00Z"/>
                <w:rFonts w:ascii="Times New Roman"/>
                <w:spacing w:val="-1"/>
                <w:sz w:val="24"/>
              </w:rPr>
            </w:pPr>
          </w:p>
          <w:p w14:paraId="22C675DA" w14:textId="2DD8B791" w:rsidR="001820FB" w:rsidRDefault="001820FB" w:rsidP="001820FB">
            <w:pPr>
              <w:pStyle w:val="TableParagraph"/>
              <w:spacing w:before="120"/>
              <w:ind w:left="720"/>
              <w:jc w:val="both"/>
              <w:rPr>
                <w:rFonts w:ascii="Times New Roman" w:eastAsia="Times New Roman" w:hAnsi="Times New Roman" w:cs="Times New Roman"/>
                <w:sz w:val="24"/>
                <w:szCs w:val="24"/>
              </w:rPr>
            </w:pPr>
            <w:r w:rsidRPr="001820FB">
              <w:rPr>
                <w:rFonts w:ascii="Times New Roman"/>
                <w:spacing w:val="-1"/>
                <w:sz w:val="24"/>
              </w:rPr>
              <w:t xml:space="preserve">(b) flows related to other contracts than those referred to in point (a) shall be included by </w:t>
            </w:r>
            <w:r w:rsidRPr="00885773">
              <w:rPr>
                <w:rFonts w:ascii="Times New Roman"/>
                <w:spacing w:val="-1"/>
                <w:sz w:val="24"/>
              </w:rPr>
              <w:t>projecting the gross contractual flows of cash in the respective time buckets in</w:t>
            </w:r>
            <w:r w:rsidRPr="001820FB">
              <w:rPr>
                <w:rFonts w:ascii="Times New Roman"/>
                <w:spacing w:val="-1"/>
                <w:sz w:val="24"/>
              </w:rPr>
              <w:t xml:space="preserve"> lines 1.5 </w:t>
            </w:r>
            <w:r w:rsidRPr="001820FB">
              <w:rPr>
                <w:rFonts w:ascii="Times New Roman"/>
                <w:spacing w:val="-1"/>
                <w:sz w:val="24"/>
              </w:rPr>
              <w:t>‘</w:t>
            </w:r>
            <w:r w:rsidRPr="001820FB">
              <w:rPr>
                <w:rFonts w:ascii="Times New Roman"/>
                <w:spacing w:val="-1"/>
                <w:sz w:val="24"/>
              </w:rPr>
              <w:t>derivatives cash- outflows</w:t>
            </w:r>
            <w:r w:rsidRPr="001820FB">
              <w:rPr>
                <w:rFonts w:ascii="Times New Roman"/>
                <w:spacing w:val="-1"/>
                <w:sz w:val="24"/>
              </w:rPr>
              <w:t>’</w:t>
            </w:r>
            <w:r w:rsidRPr="001820FB">
              <w:rPr>
                <w:rFonts w:ascii="Times New Roman"/>
                <w:spacing w:val="-1"/>
                <w:sz w:val="24"/>
              </w:rPr>
              <w:t xml:space="preserve"> and 2.4 </w:t>
            </w:r>
            <w:r w:rsidRPr="001820FB">
              <w:rPr>
                <w:rFonts w:ascii="Times New Roman"/>
                <w:spacing w:val="-1"/>
                <w:sz w:val="24"/>
              </w:rPr>
              <w:t>‘</w:t>
            </w:r>
            <w:r w:rsidRPr="001820FB">
              <w:rPr>
                <w:rFonts w:ascii="Times New Roman"/>
                <w:spacing w:val="-1"/>
                <w:sz w:val="24"/>
              </w:rPr>
              <w:t>derivatives cash-inflows</w:t>
            </w:r>
            <w:r w:rsidRPr="001820FB">
              <w:rPr>
                <w:rFonts w:ascii="Times New Roman"/>
                <w:spacing w:val="-1"/>
                <w:sz w:val="24"/>
              </w:rPr>
              <w:t>’</w:t>
            </w:r>
            <w:r w:rsidRPr="001820FB">
              <w:rPr>
                <w:rFonts w:ascii="Times New Roman"/>
                <w:spacing w:val="-1"/>
                <w:sz w:val="24"/>
              </w:rPr>
              <w:t xml:space="preserve"> and the contractual flows of liquid securities in the counterbalancing capacity of the maturity ladder, using the current market-implied forward rates applicable on the reporting date where the amounts are not yet fixed</w:t>
            </w:r>
            <w:r w:rsidR="001615A1">
              <w:rPr>
                <w:rFonts w:ascii="Times New Roman"/>
                <w:spacing w:val="-1"/>
                <w:sz w:val="24"/>
              </w:rPr>
              <w:t>.</w:t>
            </w:r>
          </w:p>
        </w:tc>
      </w:tr>
      <w:tr w:rsidR="001820FB" w:rsidRPr="00FE002E" w14:paraId="1632A2B1" w14:textId="77777777" w:rsidTr="00FE0FF1">
        <w:trPr>
          <w:trHeight w:val="304"/>
        </w:trPr>
        <w:tc>
          <w:tcPr>
            <w:tcW w:w="1418" w:type="dxa"/>
          </w:tcPr>
          <w:p w14:paraId="79361B44"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370</w:t>
            </w:r>
          </w:p>
        </w:tc>
        <w:tc>
          <w:tcPr>
            <w:tcW w:w="7590" w:type="dxa"/>
          </w:tcPr>
          <w:p w14:paraId="2BC0E828"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1.6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outflows</w:t>
            </w:r>
          </w:p>
          <w:p w14:paraId="229701F4" w14:textId="77777777" w:rsidR="001820FB" w:rsidRDefault="001820FB" w:rsidP="00AE380B">
            <w:pPr>
              <w:pStyle w:val="TableParagraph"/>
              <w:spacing w:before="117"/>
              <w:ind w:left="102" w:right="98"/>
              <w:rPr>
                <w:rFonts w:ascii="Times New Roman" w:eastAsia="Times New Roman" w:hAnsi="Times New Roman" w:cs="Times New Roman"/>
                <w:sz w:val="24"/>
                <w:szCs w:val="24"/>
              </w:rPr>
            </w:pPr>
            <w:r>
              <w:rPr>
                <w:rFonts w:ascii="Times New Roman"/>
                <w:spacing w:val="-1"/>
                <w:sz w:val="24"/>
              </w:rPr>
              <w:t>Total</w:t>
            </w:r>
            <w:r>
              <w:rPr>
                <w:rFonts w:ascii="Times New Roman"/>
                <w:spacing w:val="2"/>
                <w:sz w:val="24"/>
              </w:rPr>
              <w:t xml:space="preserve"> </w:t>
            </w:r>
            <w:r>
              <w:rPr>
                <w:rFonts w:ascii="Times New Roman"/>
                <w:spacing w:val="-1"/>
                <w:sz w:val="24"/>
              </w:rPr>
              <w:t>amount</w:t>
            </w:r>
            <w:r>
              <w:rPr>
                <w:rFonts w:ascii="Times New Roman"/>
                <w:spacing w:val="2"/>
                <w:sz w:val="24"/>
              </w:rPr>
              <w:t xml:space="preserve"> </w:t>
            </w:r>
            <w:r>
              <w:rPr>
                <w:rFonts w:ascii="Times New Roman"/>
                <w:sz w:val="24"/>
              </w:rPr>
              <w:t>of</w:t>
            </w:r>
            <w:r>
              <w:rPr>
                <w:rFonts w:ascii="Times New Roman"/>
                <w:spacing w:val="1"/>
                <w:sz w:val="24"/>
              </w:rPr>
              <w:t xml:space="preserve"> </w:t>
            </w:r>
            <w:r>
              <w:rPr>
                <w:rFonts w:ascii="Times New Roman"/>
                <w:sz w:val="24"/>
              </w:rPr>
              <w:t>all</w:t>
            </w:r>
            <w:r>
              <w:rPr>
                <w:rFonts w:ascii="Times New Roman"/>
                <w:spacing w:val="2"/>
                <w:sz w:val="24"/>
              </w:rPr>
              <w:t xml:space="preserve"> </w:t>
            </w:r>
            <w:r>
              <w:rPr>
                <w:rFonts w:ascii="Times New Roman"/>
                <w:spacing w:val="-1"/>
                <w:sz w:val="24"/>
              </w:rPr>
              <w:t>other</w:t>
            </w:r>
            <w:r>
              <w:rPr>
                <w:rFonts w:ascii="Times New Roman"/>
                <w:spacing w:val="1"/>
                <w:sz w:val="24"/>
              </w:rPr>
              <w:t xml:space="preserve"> </w:t>
            </w:r>
            <w:r>
              <w:rPr>
                <w:rFonts w:ascii="Times New Roman"/>
                <w:sz w:val="24"/>
              </w:rPr>
              <w:t>cash</w:t>
            </w:r>
            <w:r>
              <w:rPr>
                <w:rFonts w:ascii="Times New Roman"/>
                <w:spacing w:val="2"/>
                <w:sz w:val="24"/>
              </w:rPr>
              <w:t xml:space="preserve"> </w:t>
            </w:r>
            <w:r>
              <w:rPr>
                <w:rFonts w:ascii="Times New Roman"/>
                <w:spacing w:val="-1"/>
                <w:sz w:val="24"/>
              </w:rPr>
              <w:t>outflows,</w:t>
            </w:r>
            <w:r>
              <w:rPr>
                <w:rFonts w:ascii="Times New Roman"/>
                <w:spacing w:val="2"/>
                <w:sz w:val="24"/>
              </w:rPr>
              <w:t xml:space="preserve"> </w:t>
            </w:r>
            <w:r>
              <w:rPr>
                <w:rFonts w:ascii="Times New Roman"/>
                <w:sz w:val="24"/>
              </w:rPr>
              <w:t>not</w:t>
            </w:r>
            <w:r>
              <w:rPr>
                <w:rFonts w:ascii="Times New Roman"/>
                <w:spacing w:val="2"/>
                <w:sz w:val="24"/>
              </w:rPr>
              <w:t xml:space="preserve"> </w:t>
            </w:r>
            <w:r>
              <w:rPr>
                <w:rFonts w:ascii="Times New Roman"/>
                <w:spacing w:val="-1"/>
                <w:sz w:val="24"/>
              </w:rPr>
              <w:t>reported</w:t>
            </w:r>
            <w:r>
              <w:rPr>
                <w:rFonts w:ascii="Times New Roman"/>
                <w:spacing w:val="1"/>
                <w:sz w:val="24"/>
              </w:rPr>
              <w:t xml:space="preserve"> </w:t>
            </w:r>
            <w:r>
              <w:rPr>
                <w:rFonts w:ascii="Times New Roman"/>
                <w:sz w:val="24"/>
              </w:rPr>
              <w:t>in</w:t>
            </w:r>
            <w:r>
              <w:rPr>
                <w:rFonts w:ascii="Times New Roman"/>
                <w:spacing w:val="2"/>
                <w:sz w:val="24"/>
              </w:rPr>
              <w:t xml:space="preserve"> </w:t>
            </w:r>
            <w:r>
              <w:rPr>
                <w:rFonts w:ascii="Times New Roman"/>
                <w:spacing w:val="-1"/>
                <w:sz w:val="24"/>
              </w:rPr>
              <w:t>items</w:t>
            </w:r>
            <w:r>
              <w:rPr>
                <w:rFonts w:ascii="Times New Roman"/>
                <w:spacing w:val="3"/>
                <w:sz w:val="24"/>
              </w:rPr>
              <w:t xml:space="preserve"> </w:t>
            </w:r>
            <w:r>
              <w:rPr>
                <w:rFonts w:ascii="Times New Roman"/>
                <w:sz w:val="24"/>
              </w:rPr>
              <w:t>1.1,</w:t>
            </w:r>
            <w:r>
              <w:rPr>
                <w:rFonts w:ascii="Times New Roman"/>
                <w:spacing w:val="2"/>
                <w:sz w:val="24"/>
              </w:rPr>
              <w:t xml:space="preserve"> </w:t>
            </w:r>
            <w:r>
              <w:rPr>
                <w:rFonts w:ascii="Times New Roman"/>
                <w:sz w:val="24"/>
              </w:rPr>
              <w:t>1.2,</w:t>
            </w:r>
            <w:r>
              <w:rPr>
                <w:rFonts w:ascii="Times New Roman"/>
                <w:spacing w:val="2"/>
                <w:sz w:val="24"/>
              </w:rPr>
              <w:t xml:space="preserve"> </w:t>
            </w:r>
            <w:r>
              <w:rPr>
                <w:rFonts w:ascii="Times New Roman"/>
                <w:sz w:val="24"/>
              </w:rPr>
              <w:t>1.3,</w:t>
            </w:r>
            <w:r>
              <w:rPr>
                <w:rFonts w:ascii="Times New Roman"/>
                <w:spacing w:val="2"/>
                <w:sz w:val="24"/>
              </w:rPr>
              <w:t xml:space="preserve"> </w:t>
            </w:r>
            <w:r>
              <w:rPr>
                <w:rFonts w:ascii="Times New Roman"/>
                <w:sz w:val="24"/>
              </w:rPr>
              <w:t>1.4</w:t>
            </w:r>
            <w:r>
              <w:rPr>
                <w:rFonts w:ascii="Times New Roman"/>
                <w:spacing w:val="49"/>
                <w:sz w:val="24"/>
              </w:rPr>
              <w:t xml:space="preserve"> </w:t>
            </w:r>
            <w:r>
              <w:rPr>
                <w:rFonts w:ascii="Times New Roman"/>
                <w:sz w:val="24"/>
              </w:rPr>
              <w:t xml:space="preserve">or 1.5. </w:t>
            </w:r>
            <w:r>
              <w:rPr>
                <w:rFonts w:ascii="Times New Roman"/>
                <w:spacing w:val="-1"/>
                <w:sz w:val="24"/>
              </w:rPr>
              <w:t>Contingent</w:t>
            </w:r>
            <w:r>
              <w:rPr>
                <w:rFonts w:ascii="Times New Roman"/>
                <w:sz w:val="24"/>
              </w:rPr>
              <w:t xml:space="preserve"> </w:t>
            </w:r>
            <w:r>
              <w:rPr>
                <w:rFonts w:ascii="Times New Roman"/>
                <w:spacing w:val="-1"/>
                <w:sz w:val="24"/>
              </w:rPr>
              <w:t>outflows</w:t>
            </w:r>
            <w:r>
              <w:rPr>
                <w:rFonts w:ascii="Times New Roman"/>
                <w:sz w:val="24"/>
              </w:rPr>
              <w:t xml:space="preserve"> shall not</w:t>
            </w:r>
            <w:r>
              <w:rPr>
                <w:rFonts w:ascii="Times New Roman"/>
                <w:spacing w:val="-1"/>
                <w:sz w:val="24"/>
              </w:rPr>
              <w:t xml:space="preserve"> </w:t>
            </w:r>
            <w:r>
              <w:rPr>
                <w:rFonts w:ascii="Times New Roman"/>
                <w:sz w:val="24"/>
              </w:rPr>
              <w:t xml:space="preserve">be </w:t>
            </w:r>
            <w:r>
              <w:rPr>
                <w:rFonts w:ascii="Times New Roman"/>
                <w:spacing w:val="-1"/>
                <w:sz w:val="24"/>
              </w:rPr>
              <w:t>reported</w:t>
            </w:r>
            <w:r>
              <w:rPr>
                <w:rFonts w:ascii="Times New Roman"/>
                <w:spacing w:val="-2"/>
                <w:sz w:val="24"/>
              </w:rPr>
              <w:t xml:space="preserve"> </w:t>
            </w:r>
            <w:r>
              <w:rPr>
                <w:rFonts w:ascii="Times New Roman"/>
                <w:sz w:val="24"/>
              </w:rPr>
              <w:t>here.</w:t>
            </w:r>
          </w:p>
        </w:tc>
      </w:tr>
      <w:tr w:rsidR="001820FB" w:rsidRPr="00FE002E" w14:paraId="1D3D5150" w14:textId="77777777" w:rsidTr="00FE0FF1">
        <w:trPr>
          <w:trHeight w:val="304"/>
        </w:trPr>
        <w:tc>
          <w:tcPr>
            <w:tcW w:w="1418" w:type="dxa"/>
          </w:tcPr>
          <w:p w14:paraId="7BB0E32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380</w:t>
            </w:r>
          </w:p>
        </w:tc>
        <w:tc>
          <w:tcPr>
            <w:tcW w:w="7590" w:type="dxa"/>
          </w:tcPr>
          <w:p w14:paraId="4C066572"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1.7 </w:t>
            </w:r>
            <w:r>
              <w:rPr>
                <w:rFonts w:ascii="Times New Roman"/>
                <w:b/>
                <w:spacing w:val="-1"/>
                <w:sz w:val="24"/>
                <w:u w:val="thick" w:color="000000"/>
              </w:rPr>
              <w:t>Total</w:t>
            </w:r>
            <w:r>
              <w:rPr>
                <w:rFonts w:ascii="Times New Roman"/>
                <w:b/>
                <w:sz w:val="24"/>
                <w:u w:val="thick" w:color="000000"/>
              </w:rPr>
              <w:t xml:space="preserve"> </w:t>
            </w:r>
            <w:r>
              <w:rPr>
                <w:rFonts w:ascii="Times New Roman"/>
                <w:b/>
                <w:spacing w:val="-1"/>
                <w:sz w:val="24"/>
                <w:u w:val="thick" w:color="000000"/>
              </w:rPr>
              <w:t>outflows</w:t>
            </w:r>
          </w:p>
          <w:p w14:paraId="295782B0" w14:textId="489F3FDA" w:rsidR="00C54FC2" w:rsidRDefault="001820FB" w:rsidP="00740184">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sum</w:t>
            </w:r>
            <w:r>
              <w:rPr>
                <w:rFonts w:ascii="Times New Roman"/>
                <w:spacing w:val="-2"/>
                <w:sz w:val="24"/>
              </w:rPr>
              <w:t xml:space="preserve"> </w:t>
            </w:r>
            <w:r>
              <w:rPr>
                <w:rFonts w:ascii="Times New Roman"/>
                <w:sz w:val="24"/>
              </w:rPr>
              <w:t xml:space="preserve">of </w:t>
            </w:r>
            <w:r>
              <w:rPr>
                <w:rFonts w:ascii="Times New Roman"/>
                <w:spacing w:val="-1"/>
                <w:sz w:val="24"/>
              </w:rPr>
              <w:t>outflows</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1.1, 1.2, 1.3, 1.4, 1.5 and 1.6.</w:t>
            </w:r>
          </w:p>
        </w:tc>
      </w:tr>
      <w:tr w:rsidR="001820FB" w:rsidRPr="00FE002E" w14:paraId="30C80F46" w14:textId="77777777" w:rsidTr="00C54FC2">
        <w:trPr>
          <w:trHeight w:val="304"/>
        </w:trPr>
        <w:tc>
          <w:tcPr>
            <w:tcW w:w="1418" w:type="dxa"/>
            <w:shd w:val="clear" w:color="auto" w:fill="E5E5E6" w:themeFill="accent2" w:themeFillTint="33"/>
          </w:tcPr>
          <w:p w14:paraId="4781196A" w14:textId="77777777" w:rsidR="001820FB" w:rsidRPr="00AE380B" w:rsidRDefault="001820FB" w:rsidP="00AE380B">
            <w:pPr>
              <w:pStyle w:val="TableParagraph"/>
              <w:spacing w:before="118"/>
              <w:ind w:left="57" w:right="96"/>
              <w:jc w:val="both"/>
              <w:rPr>
                <w:rFonts w:ascii="Times New Roman"/>
                <w:b/>
                <w:sz w:val="24"/>
              </w:rPr>
            </w:pPr>
            <w:r w:rsidRPr="00AE380B">
              <w:rPr>
                <w:rFonts w:ascii="Times New Roman"/>
                <w:b/>
                <w:sz w:val="24"/>
              </w:rPr>
              <w:t>390 to</w:t>
            </w:r>
          </w:p>
          <w:p w14:paraId="3EB8D937" w14:textId="77777777" w:rsidR="001820FB" w:rsidRPr="001820FB" w:rsidRDefault="001820FB" w:rsidP="00AE380B">
            <w:pPr>
              <w:pStyle w:val="TableParagraph"/>
              <w:spacing w:before="118"/>
              <w:ind w:left="57" w:right="96"/>
              <w:jc w:val="both"/>
              <w:rPr>
                <w:rFonts w:ascii="Times New Roman" w:hAnsi="Times New Roman"/>
                <w:b/>
              </w:rPr>
            </w:pPr>
            <w:r w:rsidRPr="00AE380B">
              <w:rPr>
                <w:rFonts w:ascii="Times New Roman"/>
                <w:b/>
                <w:sz w:val="24"/>
              </w:rPr>
              <w:t>700</w:t>
            </w:r>
          </w:p>
        </w:tc>
        <w:tc>
          <w:tcPr>
            <w:tcW w:w="7590" w:type="dxa"/>
            <w:shd w:val="clear" w:color="auto" w:fill="E5E5E6" w:themeFill="accent2" w:themeFillTint="33"/>
          </w:tcPr>
          <w:p w14:paraId="7B703FA0" w14:textId="0C1AD83F" w:rsidR="00740184" w:rsidRPr="00740184" w:rsidRDefault="00740184" w:rsidP="00740184">
            <w:pPr>
              <w:pStyle w:val="TableParagraph"/>
              <w:spacing w:before="119"/>
              <w:ind w:left="102"/>
              <w:rPr>
                <w:ins w:id="25" w:author="EBA staff" w:date="2018-01-09T11:04:00Z"/>
                <w:rFonts w:ascii="Times New Roman"/>
                <w:b/>
                <w:sz w:val="24"/>
              </w:rPr>
            </w:pPr>
            <w:ins w:id="26" w:author="EBA staff" w:date="2018-01-09T11:04:00Z">
              <w:r>
                <w:rPr>
                  <w:rFonts w:ascii="Times New Roman"/>
                  <w:b/>
                  <w:sz w:val="24"/>
                </w:rPr>
                <w:t>2</w:t>
              </w:r>
              <w:r w:rsidRPr="00740184">
                <w:rPr>
                  <w:rFonts w:ascii="Times New Roman"/>
                  <w:b/>
                  <w:sz w:val="24"/>
                </w:rPr>
                <w:t xml:space="preserve"> </w:t>
              </w:r>
              <w:r>
                <w:rPr>
                  <w:rFonts w:ascii="Times New Roman"/>
                  <w:b/>
                  <w:sz w:val="24"/>
                </w:rPr>
                <w:t>IN</w:t>
              </w:r>
              <w:r w:rsidRPr="00740184">
                <w:rPr>
                  <w:rFonts w:ascii="Times New Roman"/>
                  <w:b/>
                  <w:sz w:val="24"/>
                </w:rPr>
                <w:t>FLOWS</w:t>
              </w:r>
            </w:ins>
          </w:p>
          <w:p w14:paraId="5471E76C" w14:textId="77777777" w:rsidR="001820FB" w:rsidRPr="001820FB" w:rsidRDefault="001820FB" w:rsidP="001820FB">
            <w:pPr>
              <w:pStyle w:val="BodyText1"/>
              <w:rPr>
                <w:rFonts w:ascii="Times New Roman" w:hAnsi="Times New Roman"/>
                <w:b/>
                <w:color w:val="auto"/>
              </w:rPr>
            </w:pPr>
          </w:p>
        </w:tc>
      </w:tr>
      <w:tr w:rsidR="001820FB" w:rsidRPr="00FE002E" w14:paraId="5767BA87" w14:textId="77777777" w:rsidTr="00FE0FF1">
        <w:trPr>
          <w:trHeight w:val="304"/>
        </w:trPr>
        <w:tc>
          <w:tcPr>
            <w:tcW w:w="1418" w:type="dxa"/>
          </w:tcPr>
          <w:p w14:paraId="3EA1BDA2"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390</w:t>
            </w:r>
          </w:p>
        </w:tc>
        <w:tc>
          <w:tcPr>
            <w:tcW w:w="7590" w:type="dxa"/>
          </w:tcPr>
          <w:p w14:paraId="5DF4C62B" w14:textId="77777777" w:rsidR="001820FB" w:rsidRDefault="001820FB" w:rsidP="00AE380B">
            <w:pPr>
              <w:pStyle w:val="TableParagraph"/>
              <w:spacing w:before="118"/>
              <w:ind w:left="102" w:right="98"/>
              <w:jc w:val="both"/>
              <w:rPr>
                <w:rFonts w:ascii="Times New Roman" w:eastAsia="Times New Roman" w:hAnsi="Times New Roman" w:cs="Times New Roman"/>
                <w:sz w:val="24"/>
                <w:szCs w:val="24"/>
              </w:rPr>
            </w:pPr>
            <w:r>
              <w:rPr>
                <w:rFonts w:ascii="Times New Roman"/>
                <w:b/>
                <w:sz w:val="24"/>
                <w:u w:val="thick" w:color="000000"/>
              </w:rPr>
              <w:t>2.1</w:t>
            </w:r>
            <w:r>
              <w:rPr>
                <w:rFonts w:ascii="Times New Roman"/>
                <w:b/>
                <w:spacing w:val="56"/>
                <w:sz w:val="24"/>
                <w:u w:val="thick" w:color="000000"/>
              </w:rPr>
              <w:t xml:space="preserve"> </w:t>
            </w:r>
            <w:r>
              <w:rPr>
                <w:rFonts w:ascii="Times New Roman"/>
                <w:b/>
                <w:spacing w:val="-1"/>
                <w:sz w:val="24"/>
                <w:u w:val="thick" w:color="000000"/>
              </w:rPr>
              <w:t>Monies</w:t>
            </w:r>
            <w:r>
              <w:rPr>
                <w:rFonts w:ascii="Times New Roman"/>
                <w:b/>
                <w:spacing w:val="55"/>
                <w:sz w:val="24"/>
                <w:u w:val="thick" w:color="000000"/>
              </w:rPr>
              <w:t xml:space="preserve"> </w:t>
            </w:r>
            <w:r>
              <w:rPr>
                <w:rFonts w:ascii="Times New Roman"/>
                <w:b/>
                <w:spacing w:val="-1"/>
                <w:sz w:val="24"/>
                <w:u w:val="thick" w:color="000000"/>
              </w:rPr>
              <w:t>due</w:t>
            </w:r>
            <w:r>
              <w:rPr>
                <w:rFonts w:ascii="Times New Roman"/>
                <w:b/>
                <w:spacing w:val="56"/>
                <w:sz w:val="24"/>
                <w:u w:val="thick" w:color="000000"/>
              </w:rPr>
              <w:t xml:space="preserve"> </w:t>
            </w:r>
            <w:r>
              <w:rPr>
                <w:rFonts w:ascii="Times New Roman"/>
                <w:b/>
                <w:spacing w:val="-1"/>
                <w:sz w:val="24"/>
                <w:u w:val="thick" w:color="000000"/>
              </w:rPr>
              <w:t>from</w:t>
            </w:r>
            <w:r>
              <w:rPr>
                <w:rFonts w:ascii="Times New Roman"/>
                <w:b/>
                <w:spacing w:val="56"/>
                <w:sz w:val="24"/>
                <w:u w:val="thick" w:color="000000"/>
              </w:rPr>
              <w:t xml:space="preserve"> </w:t>
            </w:r>
            <w:r>
              <w:rPr>
                <w:rFonts w:ascii="Times New Roman"/>
                <w:b/>
                <w:spacing w:val="-1"/>
                <w:sz w:val="24"/>
                <w:u w:val="thick" w:color="000000"/>
              </w:rPr>
              <w:t>secured</w:t>
            </w:r>
            <w:r>
              <w:rPr>
                <w:rFonts w:ascii="Times New Roman"/>
                <w:b/>
                <w:spacing w:val="56"/>
                <w:sz w:val="24"/>
                <w:u w:val="thick" w:color="000000"/>
              </w:rPr>
              <w:t xml:space="preserve"> </w:t>
            </w:r>
            <w:r>
              <w:rPr>
                <w:rFonts w:ascii="Times New Roman"/>
                <w:b/>
                <w:spacing w:val="-1"/>
                <w:sz w:val="24"/>
                <w:u w:val="thick" w:color="000000"/>
              </w:rPr>
              <w:t>lending</w:t>
            </w:r>
            <w:r>
              <w:rPr>
                <w:rFonts w:ascii="Times New Roman"/>
                <w:b/>
                <w:spacing w:val="55"/>
                <w:sz w:val="24"/>
                <w:u w:val="thick" w:color="000000"/>
              </w:rPr>
              <w:t xml:space="preserve"> </w:t>
            </w:r>
            <w:r>
              <w:rPr>
                <w:rFonts w:ascii="Times New Roman"/>
                <w:b/>
                <w:spacing w:val="-1"/>
                <w:sz w:val="24"/>
                <w:u w:val="thick" w:color="000000"/>
              </w:rPr>
              <w:t>and</w:t>
            </w:r>
            <w:r>
              <w:rPr>
                <w:rFonts w:ascii="Times New Roman"/>
                <w:b/>
                <w:spacing w:val="56"/>
                <w:sz w:val="24"/>
                <w:u w:val="thick" w:color="000000"/>
              </w:rPr>
              <w:t xml:space="preserve"> </w:t>
            </w:r>
            <w:r>
              <w:rPr>
                <w:rFonts w:ascii="Times New Roman"/>
                <w:b/>
                <w:spacing w:val="-1"/>
                <w:sz w:val="24"/>
                <w:u w:val="thick" w:color="000000"/>
              </w:rPr>
              <w:t>capital</w:t>
            </w:r>
            <w:r>
              <w:rPr>
                <w:rFonts w:ascii="Times New Roman"/>
                <w:b/>
                <w:spacing w:val="56"/>
                <w:sz w:val="24"/>
                <w:u w:val="thick" w:color="000000"/>
              </w:rPr>
              <w:t xml:space="preserve"> </w:t>
            </w:r>
            <w:r>
              <w:rPr>
                <w:rFonts w:ascii="Times New Roman"/>
                <w:b/>
                <w:spacing w:val="-1"/>
                <w:sz w:val="24"/>
                <w:u w:val="thick" w:color="000000"/>
              </w:rPr>
              <w:t>market</w:t>
            </w:r>
            <w:r>
              <w:rPr>
                <w:rFonts w:ascii="Times New Roman"/>
                <w:b/>
                <w:spacing w:val="55"/>
                <w:sz w:val="24"/>
                <w:u w:val="thick" w:color="000000"/>
              </w:rPr>
              <w:t xml:space="preserve"> </w:t>
            </w:r>
            <w:r>
              <w:rPr>
                <w:rFonts w:ascii="Times New Roman"/>
                <w:b/>
                <w:spacing w:val="-1"/>
                <w:sz w:val="24"/>
                <w:u w:val="thick" w:color="000000"/>
              </w:rPr>
              <w:t>driven</w:t>
            </w:r>
            <w:r>
              <w:rPr>
                <w:rFonts w:ascii="Times New Roman"/>
                <w:b/>
                <w:spacing w:val="59"/>
                <w:sz w:val="24"/>
              </w:rPr>
              <w:t xml:space="preserve"> </w:t>
            </w:r>
            <w:r>
              <w:rPr>
                <w:rFonts w:ascii="Times New Roman"/>
                <w:b/>
                <w:spacing w:val="-1"/>
                <w:sz w:val="24"/>
                <w:u w:val="thick" w:color="000000"/>
              </w:rPr>
              <w:t>transactions</w:t>
            </w:r>
            <w:r>
              <w:rPr>
                <w:rFonts w:ascii="Times New Roman"/>
                <w:b/>
                <w:sz w:val="24"/>
                <w:u w:val="thick" w:color="000000"/>
              </w:rPr>
              <w:t xml:space="preserve"> </w:t>
            </w:r>
            <w:r>
              <w:rPr>
                <w:rFonts w:ascii="Times New Roman"/>
                <w:b/>
                <w:spacing w:val="-1"/>
                <w:sz w:val="24"/>
                <w:u w:val="thick" w:color="000000"/>
              </w:rPr>
              <w:t>collateralised by:</w:t>
            </w:r>
          </w:p>
          <w:p w14:paraId="1263430E" w14:textId="77777777" w:rsidR="001820FB" w:rsidRDefault="001820FB" w:rsidP="00AE380B">
            <w:pPr>
              <w:pStyle w:val="TableParagraph"/>
              <w:spacing w:before="117"/>
              <w:ind w:left="102" w:right="101"/>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12"/>
                <w:sz w:val="24"/>
              </w:rPr>
              <w:t xml:space="preserve"> </w:t>
            </w:r>
            <w:r>
              <w:rPr>
                <w:rFonts w:ascii="Times New Roman"/>
                <w:spacing w:val="-1"/>
                <w:sz w:val="24"/>
              </w:rPr>
              <w:t>amount</w:t>
            </w:r>
            <w:r>
              <w:rPr>
                <w:rFonts w:ascii="Times New Roman"/>
                <w:spacing w:val="12"/>
                <w:sz w:val="24"/>
              </w:rPr>
              <w:t xml:space="preserve"> </w:t>
            </w:r>
            <w:r>
              <w:rPr>
                <w:rFonts w:ascii="Times New Roman"/>
                <w:sz w:val="24"/>
              </w:rPr>
              <w:t>of</w:t>
            </w:r>
            <w:r>
              <w:rPr>
                <w:rFonts w:ascii="Times New Roman"/>
                <w:spacing w:val="11"/>
                <w:sz w:val="24"/>
              </w:rPr>
              <w:t xml:space="preserve"> </w:t>
            </w:r>
            <w:r>
              <w:rPr>
                <w:rFonts w:ascii="Times New Roman"/>
                <w:sz w:val="24"/>
              </w:rPr>
              <w:t>cash</w:t>
            </w:r>
            <w:r>
              <w:rPr>
                <w:rFonts w:ascii="Times New Roman"/>
                <w:spacing w:val="12"/>
                <w:sz w:val="24"/>
              </w:rPr>
              <w:t xml:space="preserve"> </w:t>
            </w:r>
            <w:r>
              <w:rPr>
                <w:rFonts w:ascii="Times New Roman"/>
                <w:spacing w:val="-1"/>
                <w:sz w:val="24"/>
              </w:rPr>
              <w:t>inflows</w:t>
            </w:r>
            <w:r>
              <w:rPr>
                <w:rFonts w:ascii="Times New Roman"/>
                <w:spacing w:val="12"/>
                <w:sz w:val="24"/>
              </w:rPr>
              <w:t xml:space="preserve"> </w:t>
            </w:r>
            <w:r>
              <w:rPr>
                <w:rFonts w:ascii="Times New Roman"/>
                <w:sz w:val="24"/>
              </w:rPr>
              <w:t>from</w:t>
            </w:r>
            <w:r>
              <w:rPr>
                <w:rFonts w:ascii="Times New Roman"/>
                <w:spacing w:val="11"/>
                <w:sz w:val="24"/>
              </w:rPr>
              <w:t xml:space="preserve"> </w:t>
            </w:r>
            <w:r>
              <w:rPr>
                <w:rFonts w:ascii="Times New Roman"/>
                <w:spacing w:val="-1"/>
                <w:sz w:val="24"/>
              </w:rPr>
              <w:t>secured</w:t>
            </w:r>
            <w:r>
              <w:rPr>
                <w:rFonts w:ascii="Times New Roman"/>
                <w:spacing w:val="10"/>
                <w:sz w:val="24"/>
              </w:rPr>
              <w:t xml:space="preserve"> </w:t>
            </w:r>
            <w:r>
              <w:rPr>
                <w:rFonts w:ascii="Times New Roman"/>
                <w:spacing w:val="-1"/>
                <w:sz w:val="24"/>
              </w:rPr>
              <w:t>lending</w:t>
            </w:r>
            <w:r>
              <w:rPr>
                <w:rFonts w:ascii="Times New Roman"/>
                <w:spacing w:val="12"/>
                <w:sz w:val="24"/>
              </w:rPr>
              <w:t xml:space="preserve"> </w:t>
            </w:r>
            <w:r>
              <w:rPr>
                <w:rFonts w:ascii="Times New Roman"/>
                <w:sz w:val="24"/>
              </w:rPr>
              <w:t>and</w:t>
            </w:r>
            <w:r>
              <w:rPr>
                <w:rFonts w:ascii="Times New Roman"/>
                <w:spacing w:val="11"/>
                <w:sz w:val="24"/>
              </w:rPr>
              <w:t xml:space="preserve"> </w:t>
            </w:r>
            <w:r>
              <w:rPr>
                <w:rFonts w:ascii="Times New Roman"/>
                <w:spacing w:val="-1"/>
                <w:sz w:val="24"/>
              </w:rPr>
              <w:t>capital</w:t>
            </w:r>
            <w:r>
              <w:rPr>
                <w:rFonts w:ascii="Times New Roman"/>
                <w:spacing w:val="12"/>
                <w:sz w:val="24"/>
              </w:rPr>
              <w:t xml:space="preserve"> </w:t>
            </w:r>
            <w:r>
              <w:rPr>
                <w:rFonts w:ascii="Times New Roman"/>
                <w:spacing w:val="-1"/>
                <w:sz w:val="24"/>
              </w:rPr>
              <w:t>market</w:t>
            </w:r>
            <w:r>
              <w:rPr>
                <w:rFonts w:ascii="Times New Roman"/>
                <w:spacing w:val="12"/>
                <w:sz w:val="24"/>
              </w:rPr>
              <w:t xml:space="preserve"> </w:t>
            </w:r>
            <w:r>
              <w:rPr>
                <w:rFonts w:ascii="Times New Roman"/>
                <w:spacing w:val="-1"/>
                <w:sz w:val="24"/>
              </w:rPr>
              <w:t>driven</w:t>
            </w:r>
            <w:r>
              <w:rPr>
                <w:rFonts w:ascii="Times New Roman"/>
                <w:spacing w:val="69"/>
                <w:sz w:val="24"/>
              </w:rPr>
              <w:t xml:space="preserve"> </w:t>
            </w:r>
            <w:r>
              <w:rPr>
                <w:rFonts w:ascii="Times New Roman"/>
                <w:spacing w:val="-1"/>
                <w:sz w:val="24"/>
              </w:rPr>
              <w:t xml:space="preserve">transactions </w:t>
            </w:r>
            <w:r>
              <w:rPr>
                <w:rFonts w:ascii="Times New Roman"/>
                <w:sz w:val="24"/>
              </w:rPr>
              <w:t xml:space="preserve">as </w:t>
            </w:r>
            <w:r>
              <w:rPr>
                <w:rFonts w:ascii="Times New Roman"/>
                <w:spacing w:val="-1"/>
                <w:sz w:val="24"/>
              </w:rPr>
              <w:t xml:space="preserve">defined </w:t>
            </w:r>
            <w:r>
              <w:rPr>
                <w:rFonts w:ascii="Times New Roman"/>
                <w:sz w:val="24"/>
              </w:rPr>
              <w:t>in</w:t>
            </w:r>
            <w:r>
              <w:rPr>
                <w:rFonts w:ascii="Times New Roman"/>
                <w:spacing w:val="-2"/>
                <w:sz w:val="24"/>
              </w:rPr>
              <w:t xml:space="preserve"> </w:t>
            </w:r>
            <w:r>
              <w:rPr>
                <w:rFonts w:ascii="Times New Roman"/>
                <w:spacing w:val="-1"/>
                <w:sz w:val="24"/>
              </w:rPr>
              <w:t>Article</w:t>
            </w:r>
            <w:r>
              <w:rPr>
                <w:rFonts w:ascii="Times New Roman"/>
                <w:sz w:val="24"/>
              </w:rPr>
              <w:t xml:space="preserve"> 192</w:t>
            </w:r>
            <w:r>
              <w:rPr>
                <w:rFonts w:ascii="Times New Roman"/>
                <w:spacing w:val="-2"/>
                <w:sz w:val="24"/>
              </w:rPr>
              <w:t xml:space="preserve"> </w:t>
            </w:r>
            <w:r>
              <w:rPr>
                <w:rFonts w:ascii="Times New Roman"/>
                <w:sz w:val="24"/>
              </w:rPr>
              <w:t>of</w:t>
            </w:r>
            <w:r>
              <w:rPr>
                <w:rFonts w:ascii="Times New Roman"/>
                <w:spacing w:val="-1"/>
                <w:sz w:val="24"/>
              </w:rPr>
              <w:t xml:space="preserve"> Regulation</w:t>
            </w:r>
            <w:r>
              <w:rPr>
                <w:rFonts w:ascii="Times New Roman"/>
                <w:sz w:val="24"/>
              </w:rPr>
              <w:t xml:space="preserve"> </w:t>
            </w:r>
            <w:r>
              <w:rPr>
                <w:rFonts w:ascii="Times New Roman"/>
                <w:spacing w:val="-1"/>
                <w:sz w:val="24"/>
              </w:rPr>
              <w:t>(EU)</w:t>
            </w:r>
            <w:r>
              <w:rPr>
                <w:rFonts w:ascii="Times New Roman"/>
                <w:sz w:val="24"/>
              </w:rPr>
              <w:t xml:space="preserve"> </w:t>
            </w:r>
            <w:r>
              <w:rPr>
                <w:rFonts w:ascii="Times New Roman"/>
                <w:spacing w:val="-1"/>
                <w:sz w:val="24"/>
              </w:rPr>
              <w:t>No</w:t>
            </w:r>
            <w:r>
              <w:rPr>
                <w:rFonts w:ascii="Times New Roman"/>
                <w:sz w:val="24"/>
              </w:rPr>
              <w:t xml:space="preserve"> 575/2013.</w:t>
            </w:r>
          </w:p>
          <w:p w14:paraId="051024FD" w14:textId="77777777" w:rsidR="001820FB" w:rsidRDefault="001820FB" w:rsidP="00AE380B">
            <w:pPr>
              <w:pStyle w:val="TableParagraph"/>
              <w:spacing w:before="120"/>
              <w:ind w:left="102" w:right="100"/>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Only</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cash</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be</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here,</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securities</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relating</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secured</w:t>
            </w:r>
            <w:r>
              <w:rPr>
                <w:rFonts w:ascii="Times New Roman" w:eastAsia="Times New Roman" w:hAnsi="Times New Roman" w:cs="Times New Roman"/>
                <w:spacing w:val="77"/>
                <w:sz w:val="24"/>
                <w:szCs w:val="24"/>
              </w:rPr>
              <w:t xml:space="preserve"> </w:t>
            </w:r>
            <w:r>
              <w:rPr>
                <w:rFonts w:ascii="Times New Roman" w:eastAsia="Times New Roman" w:hAnsi="Times New Roman" w:cs="Times New Roman"/>
                <w:sz w:val="24"/>
                <w:szCs w:val="24"/>
              </w:rPr>
              <w:t>lending</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capital</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market</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driven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transactions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be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5"/>
                <w:sz w:val="24"/>
                <w:szCs w:val="24"/>
              </w:rPr>
              <w:t xml:space="preserve"> </w:t>
            </w:r>
            <w:r>
              <w:rPr>
                <w:rFonts w:ascii="Times New Roman" w:eastAsia="Times New Roman" w:hAnsi="Times New Roman" w:cs="Times New Roman"/>
                <w:spacing w:val="-1"/>
                <w:sz w:val="24"/>
                <w:szCs w:val="24"/>
              </w:rPr>
              <w:t>‘counterbalancing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capacity’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section.</w:t>
            </w:r>
          </w:p>
        </w:tc>
      </w:tr>
      <w:tr w:rsidR="001820FB" w:rsidRPr="00FE002E" w14:paraId="7D64FFD1" w14:textId="77777777" w:rsidTr="00FE0FF1">
        <w:trPr>
          <w:trHeight w:val="304"/>
        </w:trPr>
        <w:tc>
          <w:tcPr>
            <w:tcW w:w="1418" w:type="dxa"/>
          </w:tcPr>
          <w:p w14:paraId="23A5C452"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400</w:t>
            </w:r>
          </w:p>
        </w:tc>
        <w:tc>
          <w:tcPr>
            <w:tcW w:w="7590" w:type="dxa"/>
          </w:tcPr>
          <w:p w14:paraId="29693DA2"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456E310A" w14:textId="5DB2721B"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pacing w:val="5"/>
                <w:sz w:val="24"/>
              </w:rPr>
              <w:t xml:space="preserve"> </w:t>
            </w:r>
            <w:r>
              <w:rPr>
                <w:rFonts w:ascii="Times New Roman"/>
                <w:spacing w:val="-1"/>
                <w:sz w:val="24"/>
              </w:rPr>
              <w:t>assets</w:t>
            </w:r>
            <w:r>
              <w:rPr>
                <w:rFonts w:ascii="Times New Roman"/>
                <w:spacing w:val="5"/>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Articles</w:t>
            </w:r>
            <w:r>
              <w:rPr>
                <w:rFonts w:ascii="Times New Roman"/>
                <w:spacing w:val="5"/>
                <w:sz w:val="24"/>
              </w:rPr>
              <w:t xml:space="preserve"> </w:t>
            </w:r>
            <w:r>
              <w:rPr>
                <w:rFonts w:ascii="Times New Roman"/>
                <w:sz w:val="24"/>
              </w:rPr>
              <w:t>7,</w:t>
            </w:r>
            <w:r>
              <w:rPr>
                <w:rFonts w:ascii="Times New Roman"/>
                <w:spacing w:val="6"/>
                <w:sz w:val="24"/>
              </w:rPr>
              <w:t xml:space="preserve"> </w:t>
            </w:r>
            <w:r>
              <w:rPr>
                <w:rFonts w:ascii="Times New Roman"/>
                <w:sz w:val="24"/>
              </w:rPr>
              <w:t>8</w:t>
            </w:r>
            <w:r>
              <w:rPr>
                <w:rFonts w:ascii="Times New Roman"/>
                <w:spacing w:val="4"/>
                <w:sz w:val="24"/>
              </w:rPr>
              <w:t xml:space="preserve"> </w:t>
            </w:r>
            <w:r>
              <w:rPr>
                <w:rFonts w:ascii="Times New Roman"/>
                <w:spacing w:val="-1"/>
                <w:sz w:val="24"/>
              </w:rPr>
              <w:t>and</w:t>
            </w:r>
            <w:r>
              <w:rPr>
                <w:rFonts w:ascii="Times New Roman"/>
                <w:spacing w:val="6"/>
                <w:sz w:val="24"/>
              </w:rPr>
              <w:t xml:space="preserve"> </w:t>
            </w:r>
            <w:r>
              <w:rPr>
                <w:rFonts w:ascii="Times New Roman"/>
                <w:sz w:val="24"/>
              </w:rPr>
              <w:t>10</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Regulation</w:t>
            </w:r>
            <w:r>
              <w:rPr>
                <w:rFonts w:ascii="Times New Roman"/>
                <w:spacing w:val="6"/>
                <w:sz w:val="24"/>
              </w:rPr>
              <w:t xml:space="preserve"> </w:t>
            </w:r>
            <w:r>
              <w:rPr>
                <w:rFonts w:ascii="Times New Roman"/>
                <w:spacing w:val="-1"/>
                <w:sz w:val="24"/>
              </w:rPr>
              <w:t>(EU)</w:t>
            </w:r>
            <w:r>
              <w:rPr>
                <w:rFonts w:ascii="Times New Roman"/>
                <w:spacing w:val="6"/>
                <w:sz w:val="24"/>
              </w:rPr>
              <w:t xml:space="preserve"> </w:t>
            </w:r>
            <w:r>
              <w:rPr>
                <w:rFonts w:ascii="Times New Roman"/>
                <w:sz w:val="24"/>
              </w:rPr>
              <w:t>2015/61.</w:t>
            </w:r>
          </w:p>
          <w:p w14:paraId="2F5C2786" w14:textId="5329FB55" w:rsidR="001820FB" w:rsidRDefault="001820FB" w:rsidP="00AE380B">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Regulation</w:t>
            </w:r>
            <w:r>
              <w:rPr>
                <w:rFonts w:ascii="Times New Roman"/>
                <w:spacing w:val="49"/>
                <w:sz w:val="24"/>
              </w:rPr>
              <w:t xml:space="preserve"> </w:t>
            </w:r>
            <w:r>
              <w:rPr>
                <w:rFonts w:ascii="Times New Roman"/>
                <w:spacing w:val="-1"/>
                <w:sz w:val="24"/>
              </w:rPr>
              <w:t>(EU)</w:t>
            </w:r>
            <w:r>
              <w:rPr>
                <w:rFonts w:ascii="Times New Roman"/>
                <w:spacing w:val="49"/>
                <w:sz w:val="24"/>
              </w:rPr>
              <w:t xml:space="preserve"> </w:t>
            </w:r>
            <w:r>
              <w:rPr>
                <w:rFonts w:ascii="Times New Roman"/>
                <w:sz w:val="24"/>
              </w:rPr>
              <w:t>2015/61</w:t>
            </w:r>
            <w:r>
              <w:rPr>
                <w:rFonts w:ascii="Times New Roman"/>
                <w:spacing w:val="26"/>
                <w:sz w:val="24"/>
              </w:rPr>
              <w:t xml:space="preserve"> </w:t>
            </w:r>
            <w:r>
              <w:rPr>
                <w:rFonts w:ascii="Times New Roman"/>
                <w:spacing w:val="-1"/>
                <w:sz w:val="24"/>
              </w:rPr>
              <w:t>that</w:t>
            </w:r>
            <w:r>
              <w:rPr>
                <w:rFonts w:ascii="Times New Roman"/>
                <w:spacing w:val="26"/>
                <w:sz w:val="24"/>
              </w:rPr>
              <w:t xml:space="preserve"> </w:t>
            </w:r>
            <w:r>
              <w:rPr>
                <w:rFonts w:ascii="Times New Roman"/>
                <w:spacing w:val="-1"/>
                <w:sz w:val="24"/>
              </w:rPr>
              <w:t>qualify</w:t>
            </w:r>
            <w:r>
              <w:rPr>
                <w:rFonts w:ascii="Times New Roman"/>
                <w:spacing w:val="26"/>
                <w:sz w:val="24"/>
              </w:rPr>
              <w:t xml:space="preserve"> </w:t>
            </w:r>
            <w:r>
              <w:rPr>
                <w:rFonts w:ascii="Times New Roman"/>
                <w:spacing w:val="-1"/>
                <w:sz w:val="24"/>
              </w:rPr>
              <w:t>as</w:t>
            </w:r>
            <w:r>
              <w:rPr>
                <w:rFonts w:ascii="Times New Roman"/>
                <w:spacing w:val="26"/>
                <w:sz w:val="24"/>
              </w:rPr>
              <w:t xml:space="preserve"> </w:t>
            </w:r>
            <w:r>
              <w:rPr>
                <w:rFonts w:ascii="Times New Roman"/>
                <w:spacing w:val="-1"/>
                <w:sz w:val="24"/>
              </w:rPr>
              <w:t>Level</w:t>
            </w:r>
            <w:r>
              <w:rPr>
                <w:rFonts w:ascii="Times New Roman"/>
                <w:spacing w:val="25"/>
                <w:sz w:val="24"/>
              </w:rPr>
              <w:t xml:space="preserve"> </w:t>
            </w:r>
            <w:r>
              <w:rPr>
                <w:rFonts w:ascii="Times New Roman"/>
                <w:sz w:val="24"/>
              </w:rPr>
              <w:t>1</w:t>
            </w:r>
            <w:r>
              <w:rPr>
                <w:rFonts w:ascii="Times New Roman"/>
                <w:spacing w:val="25"/>
                <w:sz w:val="24"/>
              </w:rPr>
              <w:t xml:space="preserve"> </w:t>
            </w:r>
            <w:r>
              <w:rPr>
                <w:rFonts w:ascii="Times New Roman"/>
                <w:sz w:val="24"/>
              </w:rPr>
              <w:t>assets</w:t>
            </w:r>
            <w:r>
              <w:rPr>
                <w:rFonts w:ascii="Times New Roman"/>
                <w:spacing w:val="25"/>
                <w:sz w:val="24"/>
              </w:rPr>
              <w:t xml:space="preserve"> </w:t>
            </w:r>
            <w:r>
              <w:rPr>
                <w:rFonts w:ascii="Times New Roman"/>
                <w:spacing w:val="-1"/>
                <w:sz w:val="24"/>
              </w:rPr>
              <w:t>shall</w:t>
            </w:r>
            <w:r>
              <w:rPr>
                <w:rFonts w:ascii="Times New Roman"/>
                <w:spacing w:val="25"/>
                <w:sz w:val="24"/>
              </w:rPr>
              <w:t xml:space="preserve"> </w:t>
            </w:r>
            <w:r>
              <w:rPr>
                <w:rFonts w:ascii="Times New Roman"/>
                <w:sz w:val="24"/>
              </w:rPr>
              <w:t>be</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the</w:t>
            </w:r>
            <w:r>
              <w:rPr>
                <w:rFonts w:ascii="Times New Roman"/>
                <w:spacing w:val="26"/>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5260EC6D" w14:textId="77777777" w:rsidTr="00FE0FF1">
        <w:trPr>
          <w:trHeight w:val="304"/>
        </w:trPr>
        <w:tc>
          <w:tcPr>
            <w:tcW w:w="1418" w:type="dxa"/>
          </w:tcPr>
          <w:p w14:paraId="50EFE6E0"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410</w:t>
            </w:r>
          </w:p>
        </w:tc>
        <w:tc>
          <w:tcPr>
            <w:tcW w:w="7590" w:type="dxa"/>
          </w:tcPr>
          <w:p w14:paraId="1E790D86"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2.1.1.1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excluding</w:t>
            </w:r>
            <w:r>
              <w:rPr>
                <w:rFonts w:ascii="Times New Roman"/>
                <w:b/>
                <w:sz w:val="24"/>
                <w:u w:val="thick" w:color="000000"/>
              </w:rPr>
              <w:t xml:space="preserve"> covered</w:t>
            </w:r>
            <w:r>
              <w:rPr>
                <w:rFonts w:ascii="Times New Roman"/>
                <w:b/>
                <w:spacing w:val="-1"/>
                <w:sz w:val="24"/>
                <w:u w:val="thick" w:color="000000"/>
              </w:rPr>
              <w:t xml:space="preserve"> bonds</w:t>
            </w:r>
          </w:p>
          <w:p w14:paraId="2508819B"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2.1.1</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assets</w:t>
            </w:r>
            <w:r>
              <w:rPr>
                <w:rFonts w:ascii="Times New Roman"/>
                <w:spacing w:val="-1"/>
                <w:sz w:val="24"/>
              </w:rPr>
              <w:t xml:space="preserve"> that</w:t>
            </w:r>
            <w:r>
              <w:rPr>
                <w:rFonts w:ascii="Times New Roman"/>
                <w:sz w:val="24"/>
              </w:rPr>
              <w:t xml:space="preserve"> </w:t>
            </w:r>
            <w:r>
              <w:rPr>
                <w:rFonts w:ascii="Times New Roman"/>
                <w:spacing w:val="-1"/>
                <w:sz w:val="24"/>
              </w:rPr>
              <w:t>are</w:t>
            </w:r>
            <w:r>
              <w:rPr>
                <w:rFonts w:ascii="Times New Roman"/>
                <w:sz w:val="24"/>
              </w:rPr>
              <w:t xml:space="preserve"> not </w:t>
            </w:r>
            <w:r>
              <w:rPr>
                <w:rFonts w:ascii="Times New Roman"/>
                <w:spacing w:val="-1"/>
                <w:sz w:val="24"/>
              </w:rPr>
              <w:t>covered</w:t>
            </w:r>
            <w:r>
              <w:rPr>
                <w:rFonts w:ascii="Times New Roman"/>
                <w:sz w:val="24"/>
              </w:rPr>
              <w:t xml:space="preserve"> bonds.</w:t>
            </w:r>
          </w:p>
        </w:tc>
      </w:tr>
      <w:tr w:rsidR="001820FB" w:rsidRPr="00FE002E" w14:paraId="0EDCA615" w14:textId="77777777" w:rsidTr="00FE0FF1">
        <w:trPr>
          <w:trHeight w:val="304"/>
        </w:trPr>
        <w:tc>
          <w:tcPr>
            <w:tcW w:w="1418" w:type="dxa"/>
          </w:tcPr>
          <w:p w14:paraId="1C00E29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420</w:t>
            </w:r>
          </w:p>
        </w:tc>
        <w:tc>
          <w:tcPr>
            <w:tcW w:w="7590" w:type="dxa"/>
          </w:tcPr>
          <w:p w14:paraId="6901E491"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2.1.1.1.1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p>
          <w:p w14:paraId="08AA787A"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amount</w:t>
            </w:r>
            <w:r>
              <w:rPr>
                <w:rFonts w:ascii="Times New Roman"/>
                <w:spacing w:val="5"/>
                <w:sz w:val="24"/>
              </w:rPr>
              <w:t xml:space="preserve"> </w:t>
            </w:r>
            <w:r>
              <w:rPr>
                <w:rFonts w:ascii="Times New Roman"/>
                <w:sz w:val="24"/>
              </w:rPr>
              <w:t>of</w:t>
            </w:r>
            <w:r>
              <w:rPr>
                <w:rFonts w:ascii="Times New Roman"/>
                <w:spacing w:val="4"/>
                <w:sz w:val="24"/>
              </w:rPr>
              <w:t xml:space="preserve"> </w:t>
            </w:r>
            <w:r>
              <w:rPr>
                <w:rFonts w:ascii="Times New Roman"/>
                <w:sz w:val="24"/>
              </w:rPr>
              <w:t>cash</w:t>
            </w:r>
            <w:r>
              <w:rPr>
                <w:rFonts w:ascii="Times New Roman"/>
                <w:spacing w:val="4"/>
                <w:sz w:val="24"/>
              </w:rPr>
              <w:t xml:space="preserve"> </w:t>
            </w:r>
            <w:r>
              <w:rPr>
                <w:rFonts w:ascii="Times New Roman"/>
                <w:spacing w:val="-1"/>
                <w:sz w:val="24"/>
              </w:rPr>
              <w:t>inflows</w:t>
            </w:r>
            <w:r>
              <w:rPr>
                <w:rFonts w:ascii="Times New Roman"/>
                <w:spacing w:val="5"/>
                <w:sz w:val="24"/>
              </w:rPr>
              <w:t xml:space="preserve"> </w:t>
            </w:r>
            <w:r>
              <w:rPr>
                <w:rFonts w:ascii="Times New Roman"/>
                <w:spacing w:val="-1"/>
                <w:sz w:val="24"/>
              </w:rPr>
              <w:t>reported</w:t>
            </w:r>
            <w:r>
              <w:rPr>
                <w:rFonts w:ascii="Times New Roman"/>
                <w:spacing w:val="3"/>
                <w:sz w:val="24"/>
              </w:rPr>
              <w:t xml:space="preserve"> </w:t>
            </w:r>
            <w:r>
              <w:rPr>
                <w:rFonts w:ascii="Times New Roman"/>
                <w:sz w:val="24"/>
              </w:rPr>
              <w:t>in</w:t>
            </w:r>
            <w:r>
              <w:rPr>
                <w:rFonts w:ascii="Times New Roman"/>
                <w:spacing w:val="4"/>
                <w:sz w:val="24"/>
              </w:rPr>
              <w:t xml:space="preserve"> </w:t>
            </w:r>
            <w:r>
              <w:rPr>
                <w:rFonts w:ascii="Times New Roman"/>
                <w:spacing w:val="-1"/>
                <w:sz w:val="24"/>
              </w:rPr>
              <w:t>item</w:t>
            </w:r>
            <w:r>
              <w:rPr>
                <w:rFonts w:ascii="Times New Roman"/>
                <w:spacing w:val="2"/>
                <w:sz w:val="24"/>
              </w:rPr>
              <w:t xml:space="preserve"> </w:t>
            </w:r>
            <w:r>
              <w:rPr>
                <w:rFonts w:ascii="Times New Roman"/>
                <w:sz w:val="24"/>
              </w:rPr>
              <w:t>2.1.1.1</w:t>
            </w:r>
            <w:r>
              <w:rPr>
                <w:rFonts w:ascii="Times New Roman"/>
                <w:spacing w:val="4"/>
                <w:sz w:val="24"/>
              </w:rPr>
              <w:t xml:space="preserve"> </w:t>
            </w:r>
            <w:r>
              <w:rPr>
                <w:rFonts w:ascii="Times New Roman"/>
                <w:spacing w:val="-1"/>
                <w:sz w:val="24"/>
              </w:rPr>
              <w:t>which</w:t>
            </w:r>
            <w:r>
              <w:rPr>
                <w:rFonts w:ascii="Times New Roman"/>
                <w:spacing w:val="4"/>
                <w:sz w:val="24"/>
              </w:rPr>
              <w:t xml:space="preserve"> </w:t>
            </w:r>
            <w:r>
              <w:rPr>
                <w:rFonts w:ascii="Times New Roman"/>
                <w:spacing w:val="-1"/>
                <w:sz w:val="24"/>
              </w:rPr>
              <w:t>is</w:t>
            </w:r>
            <w:r>
              <w:rPr>
                <w:rFonts w:ascii="Times New Roman"/>
                <w:spacing w:val="5"/>
                <w:sz w:val="24"/>
              </w:rPr>
              <w:t xml:space="preserve"> </w:t>
            </w:r>
            <w:r>
              <w:rPr>
                <w:rFonts w:ascii="Times New Roman"/>
                <w:spacing w:val="-1"/>
                <w:sz w:val="24"/>
              </w:rPr>
              <w:t>collateralised</w:t>
            </w:r>
            <w:r>
              <w:rPr>
                <w:rFonts w:ascii="Times New Roman"/>
                <w:spacing w:val="3"/>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1"/>
                <w:sz w:val="24"/>
              </w:rPr>
              <w:t xml:space="preserve"> representing</w:t>
            </w:r>
            <w:r>
              <w:rPr>
                <w:rFonts w:ascii="Times New Roman"/>
                <w:sz w:val="24"/>
              </w:rPr>
              <w:t xml:space="preserve"> </w:t>
            </w:r>
            <w:r>
              <w:rPr>
                <w:rFonts w:ascii="Times New Roman"/>
                <w:spacing w:val="-1"/>
                <w:sz w:val="24"/>
              </w:rPr>
              <w:t>claims</w:t>
            </w:r>
            <w:r>
              <w:rPr>
                <w:rFonts w:ascii="Times New Roman"/>
                <w:sz w:val="24"/>
              </w:rPr>
              <w:t xml:space="preserve"> on or </w:t>
            </w:r>
            <w:r>
              <w:rPr>
                <w:rFonts w:ascii="Times New Roman"/>
                <w:spacing w:val="-1"/>
                <w:sz w:val="24"/>
              </w:rPr>
              <w:t>guaranteed</w:t>
            </w:r>
            <w:r>
              <w:rPr>
                <w:rFonts w:ascii="Times New Roman"/>
                <w:sz w:val="24"/>
              </w:rPr>
              <w:t xml:space="preserve"> by </w:t>
            </w:r>
            <w:r>
              <w:rPr>
                <w:rFonts w:ascii="Times New Roman"/>
                <w:spacing w:val="-1"/>
                <w:sz w:val="24"/>
              </w:rPr>
              <w:t>central</w:t>
            </w:r>
            <w:r>
              <w:rPr>
                <w:rFonts w:ascii="Times New Roman"/>
                <w:sz w:val="24"/>
              </w:rPr>
              <w:t xml:space="preserve"> </w:t>
            </w:r>
            <w:r>
              <w:rPr>
                <w:rFonts w:ascii="Times New Roman"/>
                <w:sz w:val="24"/>
              </w:rPr>
              <w:lastRenderedPageBreak/>
              <w:t>banks.</w:t>
            </w:r>
          </w:p>
        </w:tc>
      </w:tr>
      <w:tr w:rsidR="001820FB" w:rsidRPr="00FE002E" w14:paraId="00393CBB" w14:textId="77777777" w:rsidTr="00FE0FF1">
        <w:trPr>
          <w:trHeight w:val="304"/>
        </w:trPr>
        <w:tc>
          <w:tcPr>
            <w:tcW w:w="1418" w:type="dxa"/>
          </w:tcPr>
          <w:p w14:paraId="79D3F00E"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430</w:t>
            </w:r>
          </w:p>
        </w:tc>
        <w:tc>
          <w:tcPr>
            <w:tcW w:w="7590" w:type="dxa"/>
          </w:tcPr>
          <w:p w14:paraId="52AD5247"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2.1.1.1.2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1)</w:t>
            </w:r>
          </w:p>
          <w:p w14:paraId="5E3A5E1C" w14:textId="77777777"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8"/>
                <w:sz w:val="24"/>
              </w:rPr>
              <w:t xml:space="preserve"> </w:t>
            </w:r>
            <w:r>
              <w:rPr>
                <w:rFonts w:ascii="Times New Roman"/>
                <w:spacing w:val="-1"/>
                <w:sz w:val="24"/>
              </w:rPr>
              <w:t>amount</w:t>
            </w:r>
            <w:r>
              <w:rPr>
                <w:rFonts w:ascii="Times New Roman"/>
                <w:spacing w:val="8"/>
                <w:sz w:val="24"/>
              </w:rPr>
              <w:t xml:space="preserve"> </w:t>
            </w:r>
            <w:r>
              <w:rPr>
                <w:rFonts w:ascii="Times New Roman"/>
                <w:sz w:val="24"/>
              </w:rPr>
              <w:t>of</w:t>
            </w:r>
            <w:r>
              <w:rPr>
                <w:rFonts w:ascii="Times New Roman"/>
                <w:spacing w:val="7"/>
                <w:sz w:val="24"/>
              </w:rPr>
              <w:t xml:space="preserve"> </w:t>
            </w:r>
            <w:r>
              <w:rPr>
                <w:rFonts w:ascii="Times New Roman"/>
                <w:sz w:val="24"/>
              </w:rPr>
              <w:t>cash</w:t>
            </w:r>
            <w:r>
              <w:rPr>
                <w:rFonts w:ascii="Times New Roman"/>
                <w:spacing w:val="8"/>
                <w:sz w:val="24"/>
              </w:rPr>
              <w:t xml:space="preserve"> </w:t>
            </w:r>
            <w:r>
              <w:rPr>
                <w:rFonts w:ascii="Times New Roman"/>
                <w:spacing w:val="-1"/>
                <w:sz w:val="24"/>
              </w:rPr>
              <w:t>inflows</w:t>
            </w:r>
            <w:r>
              <w:rPr>
                <w:rFonts w:ascii="Times New Roman"/>
                <w:spacing w:val="8"/>
                <w:sz w:val="24"/>
              </w:rPr>
              <w:t xml:space="preserve"> </w:t>
            </w:r>
            <w:r>
              <w:rPr>
                <w:rFonts w:ascii="Times New Roman"/>
                <w:spacing w:val="-1"/>
                <w:sz w:val="24"/>
              </w:rPr>
              <w:t>reported</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item</w:t>
            </w:r>
            <w:r>
              <w:rPr>
                <w:rFonts w:ascii="Times New Roman"/>
                <w:spacing w:val="6"/>
                <w:sz w:val="24"/>
              </w:rPr>
              <w:t xml:space="preserve"> </w:t>
            </w:r>
            <w:r>
              <w:rPr>
                <w:rFonts w:ascii="Times New Roman"/>
                <w:sz w:val="24"/>
              </w:rPr>
              <w:t>2.1.1.1</w:t>
            </w:r>
            <w:r>
              <w:rPr>
                <w:rFonts w:ascii="Times New Roman"/>
                <w:spacing w:val="8"/>
                <w:sz w:val="24"/>
              </w:rPr>
              <w:t xml:space="preserve"> </w:t>
            </w:r>
            <w:r>
              <w:rPr>
                <w:rFonts w:ascii="Times New Roman"/>
                <w:sz w:val="24"/>
              </w:rPr>
              <w:t>other</w:t>
            </w:r>
            <w:r>
              <w:rPr>
                <w:rFonts w:ascii="Times New Roman"/>
                <w:spacing w:val="8"/>
                <w:sz w:val="24"/>
              </w:rPr>
              <w:t xml:space="preserve"> </w:t>
            </w:r>
            <w:r>
              <w:rPr>
                <w:rFonts w:ascii="Times New Roman"/>
                <w:spacing w:val="-1"/>
                <w:sz w:val="24"/>
              </w:rPr>
              <w:t>than</w:t>
            </w:r>
            <w:r>
              <w:rPr>
                <w:rFonts w:ascii="Times New Roman"/>
                <w:spacing w:val="8"/>
                <w:sz w:val="24"/>
              </w:rPr>
              <w:t xml:space="preserve"> </w:t>
            </w:r>
            <w:r>
              <w:rPr>
                <w:rFonts w:ascii="Times New Roman"/>
                <w:sz w:val="24"/>
              </w:rPr>
              <w:t>those</w:t>
            </w:r>
            <w:r>
              <w:rPr>
                <w:rFonts w:ascii="Times New Roman"/>
                <w:spacing w:val="8"/>
                <w:sz w:val="24"/>
              </w:rPr>
              <w:t xml:space="preserve"> </w:t>
            </w:r>
            <w:r>
              <w:rPr>
                <w:rFonts w:ascii="Times New Roman"/>
                <w:spacing w:val="-1"/>
                <w:sz w:val="24"/>
              </w:rPr>
              <w:t>reported</w:t>
            </w:r>
            <w:r>
              <w:rPr>
                <w:rFonts w:ascii="Times New Roman"/>
                <w:spacing w:val="63"/>
                <w:sz w:val="24"/>
              </w:rPr>
              <w:t xml:space="preserve"> </w:t>
            </w:r>
            <w:r>
              <w:rPr>
                <w:rFonts w:ascii="Times New Roman"/>
                <w:sz w:val="24"/>
              </w:rPr>
              <w:t>in</w:t>
            </w:r>
            <w:r>
              <w:rPr>
                <w:rFonts w:ascii="Times New Roman"/>
                <w:spacing w:val="27"/>
                <w:sz w:val="24"/>
              </w:rPr>
              <w:t xml:space="preserve"> </w:t>
            </w:r>
            <w:r>
              <w:rPr>
                <w:rFonts w:ascii="Times New Roman"/>
                <w:spacing w:val="-1"/>
                <w:sz w:val="24"/>
              </w:rPr>
              <w:t>item</w:t>
            </w:r>
            <w:r>
              <w:rPr>
                <w:rFonts w:ascii="Times New Roman"/>
                <w:spacing w:val="25"/>
                <w:sz w:val="24"/>
              </w:rPr>
              <w:t xml:space="preserve"> </w:t>
            </w:r>
            <w:r>
              <w:rPr>
                <w:rFonts w:ascii="Times New Roman"/>
                <w:sz w:val="24"/>
              </w:rPr>
              <w:t>2.1.1.1.1,</w:t>
            </w:r>
            <w:r>
              <w:rPr>
                <w:rFonts w:ascii="Times New Roman"/>
                <w:spacing w:val="27"/>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6"/>
                <w:sz w:val="24"/>
              </w:rPr>
              <w:t xml:space="preserve"> </w:t>
            </w:r>
            <w:r>
              <w:rPr>
                <w:rFonts w:ascii="Times New Roman"/>
                <w:spacing w:val="-1"/>
                <w:sz w:val="24"/>
              </w:rPr>
              <w:t>collateralised</w:t>
            </w:r>
            <w:r>
              <w:rPr>
                <w:rFonts w:ascii="Times New Roman"/>
                <w:spacing w:val="27"/>
                <w:sz w:val="24"/>
              </w:rPr>
              <w:t xml:space="preserve"> </w:t>
            </w:r>
            <w:r>
              <w:rPr>
                <w:rFonts w:ascii="Times New Roman"/>
                <w:sz w:val="24"/>
              </w:rPr>
              <w:t>by</w:t>
            </w:r>
            <w:r>
              <w:rPr>
                <w:rFonts w:ascii="Times New Roman"/>
                <w:spacing w:val="26"/>
                <w:sz w:val="24"/>
              </w:rPr>
              <w:t xml:space="preserve"> </w:t>
            </w:r>
            <w:r>
              <w:rPr>
                <w:rFonts w:ascii="Times New Roman"/>
                <w:spacing w:val="-1"/>
                <w:sz w:val="24"/>
              </w:rPr>
              <w:t>assets</w:t>
            </w:r>
            <w:r>
              <w:rPr>
                <w:rFonts w:ascii="Times New Roman"/>
                <w:spacing w:val="27"/>
                <w:sz w:val="24"/>
              </w:rPr>
              <w:t xml:space="preserve"> </w:t>
            </w:r>
            <w:r>
              <w:rPr>
                <w:rFonts w:ascii="Times New Roman"/>
                <w:spacing w:val="-1"/>
                <w:sz w:val="24"/>
              </w:rPr>
              <w:t>representing</w:t>
            </w:r>
            <w:r>
              <w:rPr>
                <w:rFonts w:ascii="Times New Roman"/>
                <w:spacing w:val="27"/>
                <w:sz w:val="24"/>
              </w:rPr>
              <w:t xml:space="preserve"> </w:t>
            </w:r>
            <w:r>
              <w:rPr>
                <w:rFonts w:ascii="Times New Roman"/>
                <w:spacing w:val="-1"/>
                <w:sz w:val="24"/>
              </w:rPr>
              <w:t>claims</w:t>
            </w:r>
            <w:r>
              <w:rPr>
                <w:rFonts w:ascii="Times New Roman"/>
                <w:spacing w:val="27"/>
                <w:sz w:val="24"/>
              </w:rPr>
              <w:t xml:space="preserve"> </w:t>
            </w:r>
            <w:r>
              <w:rPr>
                <w:rFonts w:ascii="Times New Roman"/>
                <w:sz w:val="24"/>
              </w:rPr>
              <w:t>on</w:t>
            </w:r>
            <w:r>
              <w:rPr>
                <w:rFonts w:ascii="Times New Roman"/>
                <w:spacing w:val="27"/>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28"/>
                <w:sz w:val="24"/>
              </w:rPr>
              <w:t xml:space="preserve"> </w:t>
            </w:r>
            <w:r>
              <w:rPr>
                <w:rFonts w:ascii="Times New Roman"/>
                <w:sz w:val="24"/>
              </w:rPr>
              <w:t>by</w:t>
            </w:r>
            <w:r>
              <w:rPr>
                <w:rFonts w:ascii="Times New Roman"/>
                <w:spacing w:val="30"/>
                <w:sz w:val="24"/>
              </w:rPr>
              <w:t xml:space="preserve"> </w:t>
            </w:r>
            <w:r>
              <w:rPr>
                <w:rFonts w:ascii="Times New Roman"/>
                <w:spacing w:val="-1"/>
                <w:sz w:val="24"/>
              </w:rPr>
              <w:t>issuer</w:t>
            </w:r>
            <w:r>
              <w:rPr>
                <w:rFonts w:ascii="Times New Roman"/>
                <w:spacing w:val="30"/>
                <w:sz w:val="24"/>
              </w:rPr>
              <w:t xml:space="preserve"> </w:t>
            </w:r>
            <w:r>
              <w:rPr>
                <w:rFonts w:ascii="Times New Roman"/>
                <w:sz w:val="24"/>
              </w:rPr>
              <w:t>or</w:t>
            </w:r>
            <w:r>
              <w:rPr>
                <w:rFonts w:ascii="Times New Roman"/>
                <w:spacing w:val="29"/>
                <w:sz w:val="24"/>
              </w:rPr>
              <w:t xml:space="preserve"> </w:t>
            </w:r>
            <w:r>
              <w:rPr>
                <w:rFonts w:ascii="Times New Roman"/>
                <w:spacing w:val="-1"/>
                <w:sz w:val="24"/>
              </w:rPr>
              <w:t>guarantor</w:t>
            </w:r>
            <w:r>
              <w:rPr>
                <w:rFonts w:ascii="Times New Roman"/>
                <w:spacing w:val="29"/>
                <w:sz w:val="24"/>
              </w:rPr>
              <w:t xml:space="preserve"> </w:t>
            </w:r>
            <w:r>
              <w:rPr>
                <w:rFonts w:ascii="Times New Roman"/>
                <w:spacing w:val="-1"/>
                <w:sz w:val="24"/>
              </w:rPr>
              <w:t>that</w:t>
            </w:r>
            <w:r>
              <w:rPr>
                <w:rFonts w:ascii="Times New Roman"/>
                <w:spacing w:val="30"/>
                <w:sz w:val="24"/>
              </w:rPr>
              <w:t xml:space="preserve"> </w:t>
            </w:r>
            <w:r>
              <w:rPr>
                <w:rFonts w:ascii="Times New Roman"/>
                <w:spacing w:val="-1"/>
                <w:sz w:val="24"/>
              </w:rPr>
              <w:t>is</w:t>
            </w:r>
            <w:r>
              <w:rPr>
                <w:rFonts w:ascii="Times New Roman"/>
                <w:spacing w:val="30"/>
                <w:sz w:val="24"/>
              </w:rPr>
              <w:t xml:space="preserve"> </w:t>
            </w:r>
            <w:r>
              <w:rPr>
                <w:rFonts w:ascii="Times New Roman"/>
                <w:spacing w:val="-1"/>
                <w:sz w:val="24"/>
              </w:rPr>
              <w:t>assigned</w:t>
            </w:r>
            <w:r>
              <w:rPr>
                <w:rFonts w:ascii="Times New Roman"/>
                <w:spacing w:val="30"/>
                <w:sz w:val="24"/>
              </w:rPr>
              <w:t xml:space="preserve"> </w:t>
            </w:r>
            <w:r>
              <w:rPr>
                <w:rFonts w:ascii="Times New Roman"/>
                <w:spacing w:val="-1"/>
                <w:sz w:val="24"/>
              </w:rPr>
              <w:t>credit</w:t>
            </w:r>
            <w:r>
              <w:rPr>
                <w:rFonts w:ascii="Times New Roman"/>
                <w:spacing w:val="29"/>
                <w:sz w:val="24"/>
              </w:rPr>
              <w:t xml:space="preserve"> </w:t>
            </w:r>
            <w:r>
              <w:rPr>
                <w:rFonts w:ascii="Times New Roman"/>
                <w:spacing w:val="-1"/>
                <w:sz w:val="24"/>
              </w:rPr>
              <w:t>quality</w:t>
            </w:r>
            <w:r>
              <w:rPr>
                <w:rFonts w:ascii="Times New Roman"/>
                <w:spacing w:val="30"/>
                <w:sz w:val="24"/>
              </w:rPr>
              <w:t xml:space="preserve"> </w:t>
            </w:r>
            <w:r>
              <w:rPr>
                <w:rFonts w:ascii="Times New Roman"/>
                <w:spacing w:val="-1"/>
                <w:sz w:val="24"/>
              </w:rPr>
              <w:t>step</w:t>
            </w:r>
            <w:r>
              <w:rPr>
                <w:rFonts w:ascii="Times New Roman"/>
                <w:spacing w:val="28"/>
                <w:sz w:val="24"/>
              </w:rPr>
              <w:t xml:space="preserve"> </w:t>
            </w:r>
            <w:r>
              <w:rPr>
                <w:rFonts w:ascii="Times New Roman"/>
                <w:sz w:val="24"/>
              </w:rPr>
              <w:t>1</w:t>
            </w:r>
            <w:r>
              <w:rPr>
                <w:rFonts w:ascii="Times New Roman"/>
                <w:spacing w:val="30"/>
                <w:sz w:val="24"/>
              </w:rPr>
              <w:t xml:space="preserve"> </w:t>
            </w:r>
            <w:r>
              <w:rPr>
                <w:rFonts w:ascii="Times New Roman"/>
                <w:sz w:val="24"/>
              </w:rPr>
              <w:t>by</w:t>
            </w:r>
            <w:r>
              <w:rPr>
                <w:rFonts w:ascii="Times New Roman"/>
                <w:spacing w:val="30"/>
                <w:sz w:val="24"/>
              </w:rPr>
              <w:t xml:space="preserve"> </w:t>
            </w:r>
            <w:r>
              <w:rPr>
                <w:rFonts w:ascii="Times New Roman"/>
                <w:sz w:val="24"/>
              </w:rPr>
              <w:t>a</w:t>
            </w:r>
            <w:r>
              <w:rPr>
                <w:rFonts w:ascii="Times New Roman"/>
                <w:spacing w:val="83"/>
                <w:sz w:val="24"/>
              </w:rPr>
              <w:t xml:space="preserve">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436DD78F" w14:textId="77777777" w:rsidTr="00FE0FF1">
        <w:trPr>
          <w:trHeight w:val="304"/>
        </w:trPr>
        <w:tc>
          <w:tcPr>
            <w:tcW w:w="1418" w:type="dxa"/>
          </w:tcPr>
          <w:p w14:paraId="3A77690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440</w:t>
            </w:r>
          </w:p>
        </w:tc>
        <w:tc>
          <w:tcPr>
            <w:tcW w:w="7590" w:type="dxa"/>
          </w:tcPr>
          <w:p w14:paraId="12058D16"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2.1.1.1.3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 xml:space="preserve">2, </w:t>
            </w:r>
            <w:r>
              <w:rPr>
                <w:rFonts w:ascii="Times New Roman"/>
                <w:b/>
                <w:spacing w:val="-1"/>
                <w:sz w:val="24"/>
                <w:u w:val="thick" w:color="000000"/>
              </w:rPr>
              <w:t>CQS3)</w:t>
            </w:r>
          </w:p>
          <w:p w14:paraId="7A024068" w14:textId="77777777"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8"/>
                <w:sz w:val="24"/>
              </w:rPr>
              <w:t xml:space="preserve"> </w:t>
            </w:r>
            <w:r>
              <w:rPr>
                <w:rFonts w:ascii="Times New Roman"/>
                <w:spacing w:val="-1"/>
                <w:sz w:val="24"/>
              </w:rPr>
              <w:t>amount</w:t>
            </w:r>
            <w:r>
              <w:rPr>
                <w:rFonts w:ascii="Times New Roman"/>
                <w:spacing w:val="8"/>
                <w:sz w:val="24"/>
              </w:rPr>
              <w:t xml:space="preserve"> </w:t>
            </w:r>
            <w:r>
              <w:rPr>
                <w:rFonts w:ascii="Times New Roman"/>
                <w:sz w:val="24"/>
              </w:rPr>
              <w:t>of</w:t>
            </w:r>
            <w:r>
              <w:rPr>
                <w:rFonts w:ascii="Times New Roman"/>
                <w:spacing w:val="7"/>
                <w:sz w:val="24"/>
              </w:rPr>
              <w:t xml:space="preserve"> </w:t>
            </w:r>
            <w:r>
              <w:rPr>
                <w:rFonts w:ascii="Times New Roman"/>
                <w:sz w:val="24"/>
              </w:rPr>
              <w:t>cash</w:t>
            </w:r>
            <w:r>
              <w:rPr>
                <w:rFonts w:ascii="Times New Roman"/>
                <w:spacing w:val="8"/>
                <w:sz w:val="24"/>
              </w:rPr>
              <w:t xml:space="preserve"> </w:t>
            </w:r>
            <w:r>
              <w:rPr>
                <w:rFonts w:ascii="Times New Roman"/>
                <w:spacing w:val="-1"/>
                <w:sz w:val="24"/>
              </w:rPr>
              <w:t>inflows</w:t>
            </w:r>
            <w:r>
              <w:rPr>
                <w:rFonts w:ascii="Times New Roman"/>
                <w:spacing w:val="8"/>
                <w:sz w:val="24"/>
              </w:rPr>
              <w:t xml:space="preserve"> </w:t>
            </w:r>
            <w:r>
              <w:rPr>
                <w:rFonts w:ascii="Times New Roman"/>
                <w:spacing w:val="-1"/>
                <w:sz w:val="24"/>
              </w:rPr>
              <w:t>reported</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item</w:t>
            </w:r>
            <w:r>
              <w:rPr>
                <w:rFonts w:ascii="Times New Roman"/>
                <w:spacing w:val="6"/>
                <w:sz w:val="24"/>
              </w:rPr>
              <w:t xml:space="preserve"> </w:t>
            </w:r>
            <w:r>
              <w:rPr>
                <w:rFonts w:ascii="Times New Roman"/>
                <w:sz w:val="24"/>
              </w:rPr>
              <w:t>2.1.1.1</w:t>
            </w:r>
            <w:r>
              <w:rPr>
                <w:rFonts w:ascii="Times New Roman"/>
                <w:spacing w:val="8"/>
                <w:sz w:val="24"/>
              </w:rPr>
              <w:t xml:space="preserve"> </w:t>
            </w:r>
            <w:r>
              <w:rPr>
                <w:rFonts w:ascii="Times New Roman"/>
                <w:sz w:val="24"/>
              </w:rPr>
              <w:t>other</w:t>
            </w:r>
            <w:r>
              <w:rPr>
                <w:rFonts w:ascii="Times New Roman"/>
                <w:spacing w:val="8"/>
                <w:sz w:val="24"/>
              </w:rPr>
              <w:t xml:space="preserve"> </w:t>
            </w:r>
            <w:r>
              <w:rPr>
                <w:rFonts w:ascii="Times New Roman"/>
                <w:spacing w:val="-1"/>
                <w:sz w:val="24"/>
              </w:rPr>
              <w:t>than</w:t>
            </w:r>
            <w:r>
              <w:rPr>
                <w:rFonts w:ascii="Times New Roman"/>
                <w:spacing w:val="8"/>
                <w:sz w:val="24"/>
              </w:rPr>
              <w:t xml:space="preserve"> </w:t>
            </w:r>
            <w:r>
              <w:rPr>
                <w:rFonts w:ascii="Times New Roman"/>
                <w:sz w:val="24"/>
              </w:rPr>
              <w:t>those</w:t>
            </w:r>
            <w:r>
              <w:rPr>
                <w:rFonts w:ascii="Times New Roman"/>
                <w:spacing w:val="8"/>
                <w:sz w:val="24"/>
              </w:rPr>
              <w:t xml:space="preserve"> </w:t>
            </w:r>
            <w:r>
              <w:rPr>
                <w:rFonts w:ascii="Times New Roman"/>
                <w:spacing w:val="-1"/>
                <w:sz w:val="24"/>
              </w:rPr>
              <w:t>reported</w:t>
            </w:r>
            <w:r>
              <w:rPr>
                <w:rFonts w:ascii="Times New Roman"/>
                <w:spacing w:val="63"/>
                <w:sz w:val="24"/>
              </w:rPr>
              <w:t xml:space="preserve"> </w:t>
            </w:r>
            <w:r>
              <w:rPr>
                <w:rFonts w:ascii="Times New Roman"/>
                <w:sz w:val="24"/>
              </w:rPr>
              <w:t>in</w:t>
            </w:r>
            <w:r>
              <w:rPr>
                <w:rFonts w:ascii="Times New Roman"/>
                <w:spacing w:val="27"/>
                <w:sz w:val="24"/>
              </w:rPr>
              <w:t xml:space="preserve"> </w:t>
            </w:r>
            <w:r>
              <w:rPr>
                <w:rFonts w:ascii="Times New Roman"/>
                <w:spacing w:val="-1"/>
                <w:sz w:val="24"/>
              </w:rPr>
              <w:t>item</w:t>
            </w:r>
            <w:r>
              <w:rPr>
                <w:rFonts w:ascii="Times New Roman"/>
                <w:spacing w:val="25"/>
                <w:sz w:val="24"/>
              </w:rPr>
              <w:t xml:space="preserve"> </w:t>
            </w:r>
            <w:r>
              <w:rPr>
                <w:rFonts w:ascii="Times New Roman"/>
                <w:sz w:val="24"/>
              </w:rPr>
              <w:t>2.1.1.1.1,</w:t>
            </w:r>
            <w:r>
              <w:rPr>
                <w:rFonts w:ascii="Times New Roman"/>
                <w:spacing w:val="27"/>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6"/>
                <w:sz w:val="24"/>
              </w:rPr>
              <w:t xml:space="preserve"> </w:t>
            </w:r>
            <w:r>
              <w:rPr>
                <w:rFonts w:ascii="Times New Roman"/>
                <w:spacing w:val="-1"/>
                <w:sz w:val="24"/>
              </w:rPr>
              <w:t>collateralised</w:t>
            </w:r>
            <w:r>
              <w:rPr>
                <w:rFonts w:ascii="Times New Roman"/>
                <w:spacing w:val="27"/>
                <w:sz w:val="24"/>
              </w:rPr>
              <w:t xml:space="preserve"> </w:t>
            </w:r>
            <w:r>
              <w:rPr>
                <w:rFonts w:ascii="Times New Roman"/>
                <w:sz w:val="24"/>
              </w:rPr>
              <w:t>by</w:t>
            </w:r>
            <w:r>
              <w:rPr>
                <w:rFonts w:ascii="Times New Roman"/>
                <w:spacing w:val="26"/>
                <w:sz w:val="24"/>
              </w:rPr>
              <w:t xml:space="preserve"> </w:t>
            </w:r>
            <w:r>
              <w:rPr>
                <w:rFonts w:ascii="Times New Roman"/>
                <w:spacing w:val="-1"/>
                <w:sz w:val="24"/>
              </w:rPr>
              <w:t>assets</w:t>
            </w:r>
            <w:r>
              <w:rPr>
                <w:rFonts w:ascii="Times New Roman"/>
                <w:spacing w:val="27"/>
                <w:sz w:val="24"/>
              </w:rPr>
              <w:t xml:space="preserve"> </w:t>
            </w:r>
            <w:r>
              <w:rPr>
                <w:rFonts w:ascii="Times New Roman"/>
                <w:spacing w:val="-1"/>
                <w:sz w:val="24"/>
              </w:rPr>
              <w:t>representing</w:t>
            </w:r>
            <w:r>
              <w:rPr>
                <w:rFonts w:ascii="Times New Roman"/>
                <w:spacing w:val="27"/>
                <w:sz w:val="24"/>
              </w:rPr>
              <w:t xml:space="preserve"> </w:t>
            </w:r>
            <w:r>
              <w:rPr>
                <w:rFonts w:ascii="Times New Roman"/>
                <w:spacing w:val="-1"/>
                <w:sz w:val="24"/>
              </w:rPr>
              <w:t>claims</w:t>
            </w:r>
            <w:r>
              <w:rPr>
                <w:rFonts w:ascii="Times New Roman"/>
                <w:spacing w:val="27"/>
                <w:sz w:val="24"/>
              </w:rPr>
              <w:t xml:space="preserve"> </w:t>
            </w:r>
            <w:r>
              <w:rPr>
                <w:rFonts w:ascii="Times New Roman"/>
                <w:sz w:val="24"/>
              </w:rPr>
              <w:t>on</w:t>
            </w:r>
            <w:r>
              <w:rPr>
                <w:rFonts w:ascii="Times New Roman"/>
                <w:spacing w:val="27"/>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7"/>
                <w:sz w:val="24"/>
              </w:rPr>
              <w:t xml:space="preserve"> </w:t>
            </w:r>
            <w:r>
              <w:rPr>
                <w:rFonts w:ascii="Times New Roman"/>
                <w:sz w:val="24"/>
              </w:rPr>
              <w:t>by</w:t>
            </w:r>
            <w:r>
              <w:rPr>
                <w:rFonts w:ascii="Times New Roman"/>
                <w:spacing w:val="8"/>
                <w:sz w:val="24"/>
              </w:rPr>
              <w:t xml:space="preserve"> </w:t>
            </w:r>
            <w:r>
              <w:rPr>
                <w:rFonts w:ascii="Times New Roman"/>
                <w:spacing w:val="-1"/>
                <w:sz w:val="24"/>
              </w:rPr>
              <w:t>issuer</w:t>
            </w:r>
            <w:r>
              <w:rPr>
                <w:rFonts w:ascii="Times New Roman"/>
                <w:spacing w:val="8"/>
                <w:sz w:val="24"/>
              </w:rPr>
              <w:t xml:space="preserve"> </w:t>
            </w:r>
            <w:r>
              <w:rPr>
                <w:rFonts w:ascii="Times New Roman"/>
                <w:sz w:val="24"/>
              </w:rPr>
              <w:t>or</w:t>
            </w:r>
            <w:r>
              <w:rPr>
                <w:rFonts w:ascii="Times New Roman"/>
                <w:spacing w:val="6"/>
                <w:sz w:val="24"/>
              </w:rPr>
              <w:t xml:space="preserve"> </w:t>
            </w:r>
            <w:r>
              <w:rPr>
                <w:rFonts w:ascii="Times New Roman"/>
                <w:spacing w:val="-1"/>
                <w:sz w:val="24"/>
              </w:rPr>
              <w:t>guarantor</w:t>
            </w:r>
            <w:r>
              <w:rPr>
                <w:rFonts w:ascii="Times New Roman"/>
                <w:spacing w:val="8"/>
                <w:sz w:val="24"/>
              </w:rPr>
              <w:t xml:space="preserve"> </w:t>
            </w:r>
            <w:r>
              <w:rPr>
                <w:rFonts w:ascii="Times New Roman"/>
                <w:spacing w:val="-1"/>
                <w:sz w:val="24"/>
              </w:rPr>
              <w:t>that</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pacing w:val="-1"/>
                <w:sz w:val="24"/>
              </w:rPr>
              <w:t>assigned</w:t>
            </w:r>
            <w:r>
              <w:rPr>
                <w:rFonts w:ascii="Times New Roman"/>
                <w:spacing w:val="8"/>
                <w:sz w:val="24"/>
              </w:rPr>
              <w:t xml:space="preserve"> </w:t>
            </w:r>
            <w:r>
              <w:rPr>
                <w:rFonts w:ascii="Times New Roman"/>
                <w:spacing w:val="-1"/>
                <w:sz w:val="24"/>
              </w:rPr>
              <w:t>credit</w:t>
            </w:r>
            <w:r>
              <w:rPr>
                <w:rFonts w:ascii="Times New Roman"/>
                <w:spacing w:val="8"/>
                <w:sz w:val="24"/>
              </w:rPr>
              <w:t xml:space="preserve"> </w:t>
            </w:r>
            <w:r>
              <w:rPr>
                <w:rFonts w:ascii="Times New Roman"/>
                <w:spacing w:val="-1"/>
                <w:sz w:val="24"/>
              </w:rPr>
              <w:t>quality</w:t>
            </w:r>
            <w:r>
              <w:rPr>
                <w:rFonts w:ascii="Times New Roman"/>
                <w:spacing w:val="8"/>
                <w:sz w:val="24"/>
              </w:rPr>
              <w:t xml:space="preserve"> </w:t>
            </w:r>
            <w:r>
              <w:rPr>
                <w:rFonts w:ascii="Times New Roman"/>
                <w:spacing w:val="-1"/>
                <w:sz w:val="24"/>
              </w:rPr>
              <w:t>step</w:t>
            </w:r>
            <w:r>
              <w:rPr>
                <w:rFonts w:ascii="Times New Roman"/>
                <w:spacing w:val="8"/>
                <w:sz w:val="24"/>
              </w:rPr>
              <w:t xml:space="preserve"> </w:t>
            </w:r>
            <w:r>
              <w:rPr>
                <w:rFonts w:ascii="Times New Roman"/>
                <w:sz w:val="24"/>
              </w:rPr>
              <w:t>2</w:t>
            </w:r>
            <w:r>
              <w:rPr>
                <w:rFonts w:ascii="Times New Roman"/>
                <w:spacing w:val="7"/>
                <w:sz w:val="24"/>
              </w:rPr>
              <w:t xml:space="preserve"> </w:t>
            </w:r>
            <w:r>
              <w:rPr>
                <w:rFonts w:ascii="Times New Roman"/>
                <w:sz w:val="24"/>
              </w:rPr>
              <w:t>or</w:t>
            </w:r>
            <w:r>
              <w:rPr>
                <w:rFonts w:ascii="Times New Roman"/>
                <w:spacing w:val="7"/>
                <w:sz w:val="24"/>
              </w:rPr>
              <w:t xml:space="preserve"> </w:t>
            </w:r>
            <w:r>
              <w:rPr>
                <w:rFonts w:ascii="Times New Roman"/>
                <w:sz w:val="24"/>
              </w:rPr>
              <w:t>3</w:t>
            </w:r>
            <w:r>
              <w:rPr>
                <w:rFonts w:ascii="Times New Roman"/>
                <w:spacing w:val="8"/>
                <w:sz w:val="24"/>
              </w:rPr>
              <w:t xml:space="preserve"> </w:t>
            </w:r>
            <w:r>
              <w:rPr>
                <w:rFonts w:ascii="Times New Roman"/>
                <w:sz w:val="24"/>
              </w:rPr>
              <w:t>by</w:t>
            </w:r>
            <w:r>
              <w:rPr>
                <w:rFonts w:ascii="Times New Roman"/>
                <w:spacing w:val="83"/>
                <w:sz w:val="24"/>
              </w:rPr>
              <w:t xml:space="preserve"> </w:t>
            </w:r>
            <w:r>
              <w:rPr>
                <w:rFonts w:ascii="Times New Roman"/>
                <w:sz w:val="24"/>
              </w:rPr>
              <w:t xml:space="preserve">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024FDAFE" w14:textId="77777777" w:rsidTr="00FE0FF1">
        <w:trPr>
          <w:trHeight w:val="304"/>
        </w:trPr>
        <w:tc>
          <w:tcPr>
            <w:tcW w:w="1418" w:type="dxa"/>
          </w:tcPr>
          <w:p w14:paraId="6A75DDC7"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450</w:t>
            </w:r>
          </w:p>
        </w:tc>
        <w:tc>
          <w:tcPr>
            <w:tcW w:w="7590" w:type="dxa"/>
          </w:tcPr>
          <w:p w14:paraId="46CA1042"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2.1.1.1.4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4+)</w:t>
            </w:r>
          </w:p>
          <w:p w14:paraId="50DE7C35" w14:textId="77777777"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8"/>
                <w:sz w:val="24"/>
              </w:rPr>
              <w:t xml:space="preserve"> </w:t>
            </w:r>
            <w:r>
              <w:rPr>
                <w:rFonts w:ascii="Times New Roman"/>
                <w:spacing w:val="-1"/>
                <w:sz w:val="24"/>
              </w:rPr>
              <w:t>amount</w:t>
            </w:r>
            <w:r>
              <w:rPr>
                <w:rFonts w:ascii="Times New Roman"/>
                <w:spacing w:val="8"/>
                <w:sz w:val="24"/>
              </w:rPr>
              <w:t xml:space="preserve"> </w:t>
            </w:r>
            <w:r>
              <w:rPr>
                <w:rFonts w:ascii="Times New Roman"/>
                <w:sz w:val="24"/>
              </w:rPr>
              <w:t>of</w:t>
            </w:r>
            <w:r>
              <w:rPr>
                <w:rFonts w:ascii="Times New Roman"/>
                <w:spacing w:val="7"/>
                <w:sz w:val="24"/>
              </w:rPr>
              <w:t xml:space="preserve"> </w:t>
            </w:r>
            <w:r>
              <w:rPr>
                <w:rFonts w:ascii="Times New Roman"/>
                <w:sz w:val="24"/>
              </w:rPr>
              <w:t>cash</w:t>
            </w:r>
            <w:r>
              <w:rPr>
                <w:rFonts w:ascii="Times New Roman"/>
                <w:spacing w:val="8"/>
                <w:sz w:val="24"/>
              </w:rPr>
              <w:t xml:space="preserve"> </w:t>
            </w:r>
            <w:r>
              <w:rPr>
                <w:rFonts w:ascii="Times New Roman"/>
                <w:spacing w:val="-1"/>
                <w:sz w:val="24"/>
              </w:rPr>
              <w:t>inflows</w:t>
            </w:r>
            <w:r>
              <w:rPr>
                <w:rFonts w:ascii="Times New Roman"/>
                <w:spacing w:val="8"/>
                <w:sz w:val="24"/>
              </w:rPr>
              <w:t xml:space="preserve"> </w:t>
            </w:r>
            <w:r>
              <w:rPr>
                <w:rFonts w:ascii="Times New Roman"/>
                <w:spacing w:val="-1"/>
                <w:sz w:val="24"/>
              </w:rPr>
              <w:t>reported</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item</w:t>
            </w:r>
            <w:r>
              <w:rPr>
                <w:rFonts w:ascii="Times New Roman"/>
                <w:spacing w:val="6"/>
                <w:sz w:val="24"/>
              </w:rPr>
              <w:t xml:space="preserve"> </w:t>
            </w:r>
            <w:r>
              <w:rPr>
                <w:rFonts w:ascii="Times New Roman"/>
                <w:sz w:val="24"/>
              </w:rPr>
              <w:t>2.1.1.1</w:t>
            </w:r>
            <w:r>
              <w:rPr>
                <w:rFonts w:ascii="Times New Roman"/>
                <w:spacing w:val="8"/>
                <w:sz w:val="24"/>
              </w:rPr>
              <w:t xml:space="preserve"> </w:t>
            </w:r>
            <w:r>
              <w:rPr>
                <w:rFonts w:ascii="Times New Roman"/>
                <w:sz w:val="24"/>
              </w:rPr>
              <w:t>other</w:t>
            </w:r>
            <w:r>
              <w:rPr>
                <w:rFonts w:ascii="Times New Roman"/>
                <w:spacing w:val="8"/>
                <w:sz w:val="24"/>
              </w:rPr>
              <w:t xml:space="preserve"> </w:t>
            </w:r>
            <w:r>
              <w:rPr>
                <w:rFonts w:ascii="Times New Roman"/>
                <w:spacing w:val="-1"/>
                <w:sz w:val="24"/>
              </w:rPr>
              <w:t>than</w:t>
            </w:r>
            <w:r>
              <w:rPr>
                <w:rFonts w:ascii="Times New Roman"/>
                <w:spacing w:val="8"/>
                <w:sz w:val="24"/>
              </w:rPr>
              <w:t xml:space="preserve"> </w:t>
            </w:r>
            <w:r>
              <w:rPr>
                <w:rFonts w:ascii="Times New Roman"/>
                <w:sz w:val="24"/>
              </w:rPr>
              <w:t>those</w:t>
            </w:r>
            <w:r>
              <w:rPr>
                <w:rFonts w:ascii="Times New Roman"/>
                <w:spacing w:val="8"/>
                <w:sz w:val="24"/>
              </w:rPr>
              <w:t xml:space="preserve"> </w:t>
            </w:r>
            <w:r>
              <w:rPr>
                <w:rFonts w:ascii="Times New Roman"/>
                <w:spacing w:val="-1"/>
                <w:sz w:val="24"/>
              </w:rPr>
              <w:t>reported</w:t>
            </w:r>
            <w:r>
              <w:rPr>
                <w:rFonts w:ascii="Times New Roman"/>
                <w:spacing w:val="63"/>
                <w:sz w:val="24"/>
              </w:rPr>
              <w:t xml:space="preserve"> </w:t>
            </w:r>
            <w:r>
              <w:rPr>
                <w:rFonts w:ascii="Times New Roman"/>
                <w:sz w:val="24"/>
              </w:rPr>
              <w:t>in</w:t>
            </w:r>
            <w:r>
              <w:rPr>
                <w:rFonts w:ascii="Times New Roman"/>
                <w:spacing w:val="27"/>
                <w:sz w:val="24"/>
              </w:rPr>
              <w:t xml:space="preserve"> </w:t>
            </w:r>
            <w:r>
              <w:rPr>
                <w:rFonts w:ascii="Times New Roman"/>
                <w:spacing w:val="-1"/>
                <w:sz w:val="24"/>
              </w:rPr>
              <w:t>item</w:t>
            </w:r>
            <w:r>
              <w:rPr>
                <w:rFonts w:ascii="Times New Roman"/>
                <w:spacing w:val="25"/>
                <w:sz w:val="24"/>
              </w:rPr>
              <w:t xml:space="preserve"> </w:t>
            </w:r>
            <w:r>
              <w:rPr>
                <w:rFonts w:ascii="Times New Roman"/>
                <w:sz w:val="24"/>
              </w:rPr>
              <w:t>2.1.1.1.1,</w:t>
            </w:r>
            <w:r>
              <w:rPr>
                <w:rFonts w:ascii="Times New Roman"/>
                <w:spacing w:val="27"/>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6"/>
                <w:sz w:val="24"/>
              </w:rPr>
              <w:t xml:space="preserve"> </w:t>
            </w:r>
            <w:r>
              <w:rPr>
                <w:rFonts w:ascii="Times New Roman"/>
                <w:spacing w:val="-1"/>
                <w:sz w:val="24"/>
              </w:rPr>
              <w:t>collateralised</w:t>
            </w:r>
            <w:r>
              <w:rPr>
                <w:rFonts w:ascii="Times New Roman"/>
                <w:spacing w:val="27"/>
                <w:sz w:val="24"/>
              </w:rPr>
              <w:t xml:space="preserve"> </w:t>
            </w:r>
            <w:r>
              <w:rPr>
                <w:rFonts w:ascii="Times New Roman"/>
                <w:sz w:val="24"/>
              </w:rPr>
              <w:t>by</w:t>
            </w:r>
            <w:r>
              <w:rPr>
                <w:rFonts w:ascii="Times New Roman"/>
                <w:spacing w:val="26"/>
                <w:sz w:val="24"/>
              </w:rPr>
              <w:t xml:space="preserve"> </w:t>
            </w:r>
            <w:r>
              <w:rPr>
                <w:rFonts w:ascii="Times New Roman"/>
                <w:spacing w:val="-1"/>
                <w:sz w:val="24"/>
              </w:rPr>
              <w:t>assets</w:t>
            </w:r>
            <w:r>
              <w:rPr>
                <w:rFonts w:ascii="Times New Roman"/>
                <w:spacing w:val="27"/>
                <w:sz w:val="24"/>
              </w:rPr>
              <w:t xml:space="preserve"> </w:t>
            </w:r>
            <w:r>
              <w:rPr>
                <w:rFonts w:ascii="Times New Roman"/>
                <w:spacing w:val="-1"/>
                <w:sz w:val="24"/>
              </w:rPr>
              <w:t>representing</w:t>
            </w:r>
            <w:r>
              <w:rPr>
                <w:rFonts w:ascii="Times New Roman"/>
                <w:spacing w:val="27"/>
                <w:sz w:val="24"/>
              </w:rPr>
              <w:t xml:space="preserve"> </w:t>
            </w:r>
            <w:r>
              <w:rPr>
                <w:rFonts w:ascii="Times New Roman"/>
                <w:spacing w:val="-1"/>
                <w:sz w:val="24"/>
              </w:rPr>
              <w:t>claims</w:t>
            </w:r>
            <w:r>
              <w:rPr>
                <w:rFonts w:ascii="Times New Roman"/>
                <w:spacing w:val="27"/>
                <w:sz w:val="24"/>
              </w:rPr>
              <w:t xml:space="preserve"> </w:t>
            </w:r>
            <w:r>
              <w:rPr>
                <w:rFonts w:ascii="Times New Roman"/>
                <w:sz w:val="24"/>
              </w:rPr>
              <w:t>on</w:t>
            </w:r>
            <w:r>
              <w:rPr>
                <w:rFonts w:ascii="Times New Roman"/>
                <w:spacing w:val="27"/>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48"/>
                <w:sz w:val="24"/>
              </w:rPr>
              <w:t xml:space="preserve"> </w:t>
            </w:r>
            <w:r>
              <w:rPr>
                <w:rFonts w:ascii="Times New Roman"/>
                <w:sz w:val="24"/>
              </w:rPr>
              <w:t>by</w:t>
            </w:r>
            <w:r>
              <w:rPr>
                <w:rFonts w:ascii="Times New Roman"/>
                <w:spacing w:val="49"/>
                <w:sz w:val="24"/>
              </w:rPr>
              <w:t xml:space="preserve"> </w:t>
            </w:r>
            <w:r>
              <w:rPr>
                <w:rFonts w:ascii="Times New Roman"/>
                <w:sz w:val="24"/>
              </w:rPr>
              <w:t>issuer</w:t>
            </w:r>
            <w:r>
              <w:rPr>
                <w:rFonts w:ascii="Times New Roman"/>
                <w:spacing w:val="49"/>
                <w:sz w:val="24"/>
              </w:rPr>
              <w:t xml:space="preserve"> </w:t>
            </w:r>
            <w:r>
              <w:rPr>
                <w:rFonts w:ascii="Times New Roman"/>
                <w:spacing w:val="-1"/>
                <w:sz w:val="24"/>
              </w:rPr>
              <w:t>or</w:t>
            </w:r>
            <w:r>
              <w:rPr>
                <w:rFonts w:ascii="Times New Roman"/>
                <w:spacing w:val="48"/>
                <w:sz w:val="24"/>
              </w:rPr>
              <w:t xml:space="preserve"> </w:t>
            </w:r>
            <w:r>
              <w:rPr>
                <w:rFonts w:ascii="Times New Roman"/>
                <w:spacing w:val="-1"/>
                <w:sz w:val="24"/>
              </w:rPr>
              <w:t>guarantor</w:t>
            </w:r>
            <w:r>
              <w:rPr>
                <w:rFonts w:ascii="Times New Roman"/>
                <w:spacing w:val="49"/>
                <w:sz w:val="24"/>
              </w:rPr>
              <w:t xml:space="preserve"> </w:t>
            </w:r>
            <w:r>
              <w:rPr>
                <w:rFonts w:ascii="Times New Roman"/>
                <w:spacing w:val="-1"/>
                <w:sz w:val="24"/>
              </w:rPr>
              <w:t>that</w:t>
            </w:r>
            <w:r>
              <w:rPr>
                <w:rFonts w:ascii="Times New Roman"/>
                <w:spacing w:val="49"/>
                <w:sz w:val="24"/>
              </w:rPr>
              <w:t xml:space="preserve"> </w:t>
            </w:r>
            <w:r>
              <w:rPr>
                <w:rFonts w:ascii="Times New Roman"/>
                <w:sz w:val="24"/>
              </w:rPr>
              <w:t>is</w:t>
            </w:r>
            <w:r>
              <w:rPr>
                <w:rFonts w:ascii="Times New Roman"/>
                <w:spacing w:val="49"/>
                <w:sz w:val="24"/>
              </w:rPr>
              <w:t xml:space="preserve"> </w:t>
            </w:r>
            <w:r>
              <w:rPr>
                <w:rFonts w:ascii="Times New Roman"/>
                <w:spacing w:val="-1"/>
                <w:sz w:val="24"/>
              </w:rPr>
              <w:t>assigned</w:t>
            </w:r>
            <w:r>
              <w:rPr>
                <w:rFonts w:ascii="Times New Roman"/>
                <w:spacing w:val="49"/>
                <w:sz w:val="24"/>
              </w:rPr>
              <w:t xml:space="preserve"> </w:t>
            </w:r>
            <w:r>
              <w:rPr>
                <w:rFonts w:ascii="Times New Roman"/>
                <w:spacing w:val="-1"/>
                <w:sz w:val="24"/>
              </w:rPr>
              <w:t>credit</w:t>
            </w:r>
            <w:r>
              <w:rPr>
                <w:rFonts w:ascii="Times New Roman"/>
                <w:spacing w:val="48"/>
                <w:sz w:val="24"/>
              </w:rPr>
              <w:t xml:space="preserve"> </w:t>
            </w:r>
            <w:r>
              <w:rPr>
                <w:rFonts w:ascii="Times New Roman"/>
                <w:spacing w:val="-1"/>
                <w:sz w:val="24"/>
              </w:rPr>
              <w:t>quality</w:t>
            </w:r>
            <w:r>
              <w:rPr>
                <w:rFonts w:ascii="Times New Roman"/>
                <w:spacing w:val="49"/>
                <w:sz w:val="24"/>
              </w:rPr>
              <w:t xml:space="preserve"> </w:t>
            </w:r>
            <w:r>
              <w:rPr>
                <w:rFonts w:ascii="Times New Roman"/>
                <w:sz w:val="24"/>
              </w:rPr>
              <w:t>step</w:t>
            </w:r>
            <w:r>
              <w:rPr>
                <w:rFonts w:ascii="Times New Roman"/>
                <w:spacing w:val="48"/>
                <w:sz w:val="24"/>
              </w:rPr>
              <w:t xml:space="preserve"> </w:t>
            </w:r>
            <w:r>
              <w:rPr>
                <w:rFonts w:ascii="Times New Roman"/>
                <w:sz w:val="24"/>
              </w:rPr>
              <w:t>4</w:t>
            </w:r>
            <w:r>
              <w:rPr>
                <w:rFonts w:ascii="Times New Roman"/>
                <w:spacing w:val="49"/>
                <w:sz w:val="24"/>
              </w:rPr>
              <w:t xml:space="preserve"> </w:t>
            </w:r>
            <w:r>
              <w:rPr>
                <w:rFonts w:ascii="Times New Roman"/>
                <w:sz w:val="24"/>
              </w:rPr>
              <w:t>or</w:t>
            </w:r>
            <w:r>
              <w:rPr>
                <w:rFonts w:ascii="Times New Roman"/>
                <w:spacing w:val="71"/>
                <w:sz w:val="24"/>
              </w:rPr>
              <w:t xml:space="preserve"> </w:t>
            </w:r>
            <w:r>
              <w:rPr>
                <w:rFonts w:ascii="Times New Roman"/>
                <w:spacing w:val="-1"/>
                <w:sz w:val="24"/>
              </w:rPr>
              <w:t>worse</w:t>
            </w:r>
            <w:r>
              <w:rPr>
                <w:rFonts w:ascii="Times New Roman"/>
                <w:sz w:val="24"/>
              </w:rPr>
              <w:t xml:space="preserve">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06DC29C4" w14:textId="77777777" w:rsidTr="00FE0FF1">
        <w:trPr>
          <w:trHeight w:val="304"/>
        </w:trPr>
        <w:tc>
          <w:tcPr>
            <w:tcW w:w="1418" w:type="dxa"/>
          </w:tcPr>
          <w:p w14:paraId="560F909D"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460</w:t>
            </w:r>
          </w:p>
        </w:tc>
        <w:tc>
          <w:tcPr>
            <w:tcW w:w="7590" w:type="dxa"/>
          </w:tcPr>
          <w:p w14:paraId="2E2BC8DA"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covered</w:t>
            </w:r>
            <w:r>
              <w:rPr>
                <w:rFonts w:ascii="Times New Roman"/>
                <w:b/>
                <w:spacing w:val="-2"/>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(CQS1)</w:t>
            </w:r>
          </w:p>
          <w:p w14:paraId="60C529A9" w14:textId="51475B22"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2.1.1</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assets</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pacing w:val="-1"/>
                <w:sz w:val="24"/>
              </w:rPr>
              <w:t>are</w:t>
            </w:r>
            <w:r>
              <w:rPr>
                <w:rFonts w:ascii="Times New Roman"/>
                <w:spacing w:val="7"/>
                <w:sz w:val="24"/>
              </w:rPr>
              <w:t xml:space="preserve"> </w:t>
            </w:r>
            <w:r>
              <w:rPr>
                <w:rFonts w:ascii="Times New Roman"/>
                <w:spacing w:val="-1"/>
                <w:sz w:val="24"/>
              </w:rPr>
              <w:t>covered</w:t>
            </w:r>
            <w:r>
              <w:rPr>
                <w:rFonts w:ascii="Times New Roman"/>
                <w:spacing w:val="6"/>
                <w:sz w:val="24"/>
              </w:rPr>
              <w:t xml:space="preserve"> </w:t>
            </w:r>
            <w:r>
              <w:rPr>
                <w:rFonts w:ascii="Times New Roman"/>
                <w:spacing w:val="-1"/>
                <w:sz w:val="24"/>
              </w:rPr>
              <w:t>bonds.</w:t>
            </w:r>
            <w:r>
              <w:rPr>
                <w:rFonts w:ascii="Times New Roman"/>
                <w:spacing w:val="7"/>
                <w:sz w:val="24"/>
              </w:rPr>
              <w:t xml:space="preserve"> </w:t>
            </w:r>
            <w:r>
              <w:rPr>
                <w:rFonts w:ascii="Times New Roman"/>
                <w:spacing w:val="-1"/>
                <w:sz w:val="24"/>
              </w:rPr>
              <w:t>Note</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z w:val="24"/>
              </w:rPr>
              <w:t>in</w:t>
            </w:r>
            <w:r>
              <w:rPr>
                <w:rFonts w:ascii="Times New Roman"/>
                <w:spacing w:val="7"/>
                <w:sz w:val="24"/>
              </w:rPr>
              <w:t xml:space="preserve"> </w:t>
            </w:r>
            <w:r>
              <w:rPr>
                <w:rFonts w:ascii="Times New Roman"/>
                <w:spacing w:val="-1"/>
                <w:sz w:val="24"/>
              </w:rPr>
              <w:t>accordance</w:t>
            </w:r>
            <w:r>
              <w:rPr>
                <w:rFonts w:ascii="Times New Roman"/>
                <w:spacing w:val="7"/>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w:t>
            </w:r>
            <w:r>
              <w:rPr>
                <w:rFonts w:ascii="Times New Roman"/>
                <w:spacing w:val="7"/>
                <w:sz w:val="24"/>
              </w:rPr>
              <w:t xml:space="preserve"> </w:t>
            </w:r>
            <w:r>
              <w:rPr>
                <w:rFonts w:ascii="Times New Roman"/>
                <w:spacing w:val="-1"/>
                <w:sz w:val="24"/>
              </w:rPr>
              <w:t>10(1)(f)</w:t>
            </w:r>
            <w:r>
              <w:rPr>
                <w:rFonts w:ascii="Times New Roman"/>
                <w:spacing w:val="7"/>
                <w:sz w:val="24"/>
              </w:rPr>
              <w:t xml:space="preserve"> </w:t>
            </w:r>
            <w:r>
              <w:rPr>
                <w:rFonts w:ascii="Times New Roman"/>
                <w:sz w:val="24"/>
              </w:rPr>
              <w:t>of</w:t>
            </w:r>
            <w:r>
              <w:rPr>
                <w:rFonts w:ascii="Times New Roman"/>
                <w:spacing w:val="73"/>
                <w:sz w:val="24"/>
              </w:rPr>
              <w:t xml:space="preserve"> </w:t>
            </w:r>
            <w:r>
              <w:rPr>
                <w:rFonts w:ascii="Times New Roman"/>
                <w:spacing w:val="-1"/>
                <w:sz w:val="24"/>
              </w:rPr>
              <w:t>Regulation</w:t>
            </w:r>
            <w:r>
              <w:rPr>
                <w:rFonts w:ascii="Times New Roman"/>
                <w:spacing w:val="8"/>
                <w:sz w:val="24"/>
              </w:rPr>
              <w:t xml:space="preserve"> </w:t>
            </w:r>
            <w:r>
              <w:rPr>
                <w:rFonts w:ascii="Times New Roman"/>
                <w:spacing w:val="-1"/>
                <w:sz w:val="24"/>
              </w:rPr>
              <w:t>(EU)</w:t>
            </w:r>
            <w:r>
              <w:rPr>
                <w:rFonts w:ascii="Times New Roman"/>
                <w:spacing w:val="10"/>
                <w:sz w:val="24"/>
              </w:rPr>
              <w:t xml:space="preserve"> </w:t>
            </w:r>
            <w:r>
              <w:rPr>
                <w:rFonts w:ascii="Times New Roman"/>
                <w:sz w:val="24"/>
              </w:rPr>
              <w:t>2015/61</w:t>
            </w:r>
            <w:r>
              <w:rPr>
                <w:rFonts w:ascii="Times New Roman"/>
                <w:spacing w:val="9"/>
                <w:sz w:val="24"/>
              </w:rPr>
              <w:t xml:space="preserve"> </w:t>
            </w:r>
            <w:r>
              <w:rPr>
                <w:rFonts w:ascii="Times New Roman"/>
                <w:sz w:val="24"/>
              </w:rPr>
              <w:t>only</w:t>
            </w:r>
            <w:r>
              <w:rPr>
                <w:rFonts w:ascii="Times New Roman"/>
                <w:spacing w:val="9"/>
                <w:sz w:val="24"/>
              </w:rPr>
              <w:t xml:space="preserve"> </w:t>
            </w:r>
            <w:r>
              <w:rPr>
                <w:rFonts w:ascii="Times New Roman"/>
                <w:spacing w:val="-1"/>
                <w:sz w:val="24"/>
              </w:rPr>
              <w:t>CQS</w:t>
            </w:r>
            <w:r>
              <w:rPr>
                <w:rFonts w:ascii="Times New Roman"/>
                <w:spacing w:val="9"/>
                <w:sz w:val="24"/>
              </w:rPr>
              <w:t xml:space="preserve"> </w:t>
            </w:r>
            <w:r>
              <w:rPr>
                <w:rFonts w:ascii="Times New Roman"/>
                <w:sz w:val="24"/>
              </w:rPr>
              <w:t>1</w:t>
            </w:r>
            <w:r>
              <w:rPr>
                <w:rFonts w:ascii="Times New Roman"/>
                <w:spacing w:val="9"/>
                <w:sz w:val="24"/>
              </w:rPr>
              <w:t xml:space="preserve"> </w:t>
            </w:r>
            <w:r>
              <w:rPr>
                <w:rFonts w:ascii="Times New Roman"/>
                <w:spacing w:val="-1"/>
                <w:sz w:val="24"/>
              </w:rPr>
              <w:t>covered</w:t>
            </w:r>
            <w:r>
              <w:rPr>
                <w:rFonts w:ascii="Times New Roman"/>
                <w:spacing w:val="9"/>
                <w:sz w:val="24"/>
              </w:rPr>
              <w:t xml:space="preserve"> </w:t>
            </w:r>
            <w:r>
              <w:rPr>
                <w:rFonts w:ascii="Times New Roman"/>
                <w:sz w:val="24"/>
              </w:rPr>
              <w:t>bonds</w:t>
            </w:r>
            <w:r>
              <w:rPr>
                <w:rFonts w:ascii="Times New Roman"/>
                <w:spacing w:val="9"/>
                <w:sz w:val="24"/>
              </w:rPr>
              <w:t xml:space="preserve"> </w:t>
            </w:r>
            <w:r>
              <w:rPr>
                <w:rFonts w:ascii="Times New Roman"/>
                <w:spacing w:val="-1"/>
                <w:sz w:val="24"/>
              </w:rPr>
              <w:t>are</w:t>
            </w:r>
            <w:r>
              <w:rPr>
                <w:rFonts w:ascii="Times New Roman"/>
                <w:spacing w:val="8"/>
                <w:sz w:val="24"/>
              </w:rPr>
              <w:t xml:space="preserve"> </w:t>
            </w:r>
            <w:r>
              <w:rPr>
                <w:rFonts w:ascii="Times New Roman"/>
                <w:spacing w:val="-1"/>
                <w:sz w:val="24"/>
              </w:rPr>
              <w:t>eligible</w:t>
            </w:r>
            <w:r>
              <w:rPr>
                <w:rFonts w:ascii="Times New Roman"/>
                <w:spacing w:val="8"/>
                <w:sz w:val="24"/>
              </w:rPr>
              <w:t xml:space="preserve"> </w:t>
            </w:r>
            <w:r>
              <w:rPr>
                <w:rFonts w:ascii="Times New Roman"/>
                <w:sz w:val="24"/>
              </w:rPr>
              <w:t>as</w:t>
            </w:r>
            <w:r>
              <w:rPr>
                <w:rFonts w:ascii="Times New Roman"/>
                <w:spacing w:val="9"/>
                <w:sz w:val="24"/>
              </w:rPr>
              <w:t xml:space="preserve"> </w:t>
            </w:r>
            <w:r>
              <w:rPr>
                <w:rFonts w:ascii="Times New Roman"/>
                <w:spacing w:val="-1"/>
                <w:sz w:val="24"/>
              </w:rPr>
              <w:t>Level</w:t>
            </w:r>
            <w:r>
              <w:rPr>
                <w:rFonts w:ascii="Times New Roman"/>
                <w:spacing w:val="55"/>
                <w:sz w:val="24"/>
              </w:rPr>
              <w:t xml:space="preserve"> </w:t>
            </w:r>
            <w:r>
              <w:rPr>
                <w:rFonts w:ascii="Times New Roman"/>
                <w:sz w:val="24"/>
              </w:rPr>
              <w:t>1 assets.</w:t>
            </w:r>
          </w:p>
        </w:tc>
      </w:tr>
      <w:tr w:rsidR="001820FB" w:rsidRPr="00FE002E" w14:paraId="7F93A93F" w14:textId="77777777" w:rsidTr="00FE0FF1">
        <w:trPr>
          <w:trHeight w:val="304"/>
        </w:trPr>
        <w:tc>
          <w:tcPr>
            <w:tcW w:w="1418" w:type="dxa"/>
          </w:tcPr>
          <w:p w14:paraId="42B2F72D"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470</w:t>
            </w:r>
          </w:p>
        </w:tc>
        <w:tc>
          <w:tcPr>
            <w:tcW w:w="7590" w:type="dxa"/>
          </w:tcPr>
          <w:p w14:paraId="66C1409A"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2.1.2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tradable</w:t>
            </w:r>
            <w:r>
              <w:rPr>
                <w:rFonts w:ascii="Times New Roman"/>
                <w:b/>
                <w:sz w:val="24"/>
                <w:u w:val="thick" w:color="000000"/>
              </w:rPr>
              <w:t xml:space="preserve"> </w:t>
            </w:r>
            <w:r>
              <w:rPr>
                <w:rFonts w:ascii="Times New Roman"/>
                <w:b/>
                <w:spacing w:val="-1"/>
                <w:sz w:val="24"/>
                <w:u w:val="thick" w:color="000000"/>
              </w:rPr>
              <w:t>assets</w:t>
            </w:r>
          </w:p>
          <w:p w14:paraId="1ED84A2F" w14:textId="7F27C18E"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pacing w:val="5"/>
                <w:sz w:val="24"/>
              </w:rPr>
              <w:t xml:space="preserve"> </w:t>
            </w:r>
            <w:r>
              <w:rPr>
                <w:rFonts w:ascii="Times New Roman"/>
                <w:spacing w:val="-1"/>
                <w:sz w:val="24"/>
              </w:rPr>
              <w:t>assets</w:t>
            </w:r>
            <w:r>
              <w:rPr>
                <w:rFonts w:ascii="Times New Roman"/>
                <w:spacing w:val="5"/>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Articles</w:t>
            </w:r>
            <w:r>
              <w:rPr>
                <w:rFonts w:ascii="Times New Roman"/>
                <w:spacing w:val="5"/>
                <w:sz w:val="24"/>
              </w:rPr>
              <w:t xml:space="preserve"> </w:t>
            </w:r>
            <w:r>
              <w:rPr>
                <w:rFonts w:ascii="Times New Roman"/>
                <w:sz w:val="24"/>
              </w:rPr>
              <w:t>7,</w:t>
            </w:r>
            <w:r>
              <w:rPr>
                <w:rFonts w:ascii="Times New Roman"/>
                <w:spacing w:val="6"/>
                <w:sz w:val="24"/>
              </w:rPr>
              <w:t xml:space="preserve"> </w:t>
            </w:r>
            <w:r>
              <w:rPr>
                <w:rFonts w:ascii="Times New Roman"/>
                <w:sz w:val="24"/>
              </w:rPr>
              <w:t>8</w:t>
            </w:r>
            <w:r>
              <w:rPr>
                <w:rFonts w:ascii="Times New Roman"/>
                <w:spacing w:val="4"/>
                <w:sz w:val="24"/>
              </w:rPr>
              <w:t xml:space="preserve"> </w:t>
            </w:r>
            <w:r>
              <w:rPr>
                <w:rFonts w:ascii="Times New Roman"/>
                <w:spacing w:val="-1"/>
                <w:sz w:val="24"/>
              </w:rPr>
              <w:t>and</w:t>
            </w:r>
            <w:r>
              <w:rPr>
                <w:rFonts w:ascii="Times New Roman"/>
                <w:spacing w:val="6"/>
                <w:sz w:val="24"/>
              </w:rPr>
              <w:t xml:space="preserve"> </w:t>
            </w:r>
            <w:r>
              <w:rPr>
                <w:rFonts w:ascii="Times New Roman"/>
                <w:sz w:val="24"/>
              </w:rPr>
              <w:t>11</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Regulation</w:t>
            </w:r>
            <w:r>
              <w:rPr>
                <w:rFonts w:ascii="Times New Roman"/>
                <w:spacing w:val="6"/>
                <w:sz w:val="24"/>
              </w:rPr>
              <w:t xml:space="preserve"> </w:t>
            </w:r>
            <w:r>
              <w:rPr>
                <w:rFonts w:ascii="Times New Roman"/>
                <w:spacing w:val="-1"/>
                <w:sz w:val="24"/>
              </w:rPr>
              <w:t>(EU)</w:t>
            </w:r>
            <w:r>
              <w:rPr>
                <w:rFonts w:ascii="Times New Roman"/>
                <w:spacing w:val="6"/>
                <w:sz w:val="24"/>
              </w:rPr>
              <w:t xml:space="preserve"> </w:t>
            </w:r>
            <w:r>
              <w:rPr>
                <w:rFonts w:ascii="Times New Roman"/>
                <w:sz w:val="24"/>
              </w:rPr>
              <w:t>2015/61.</w:t>
            </w:r>
          </w:p>
          <w:p w14:paraId="6AA2B8AD" w14:textId="3B527156" w:rsidR="001820FB" w:rsidRDefault="001820FB" w:rsidP="00AE380B">
            <w:pPr>
              <w:pStyle w:val="TableParagraph"/>
              <w:spacing w:before="120"/>
              <w:ind w:left="102" w:right="100"/>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Regulation</w:t>
            </w:r>
            <w:r>
              <w:rPr>
                <w:rFonts w:ascii="Times New Roman"/>
                <w:spacing w:val="49"/>
                <w:sz w:val="24"/>
              </w:rPr>
              <w:t xml:space="preserve"> </w:t>
            </w:r>
            <w:r>
              <w:rPr>
                <w:rFonts w:ascii="Times New Roman"/>
                <w:spacing w:val="-1"/>
                <w:sz w:val="24"/>
              </w:rPr>
              <w:t>(EU)</w:t>
            </w:r>
            <w:r>
              <w:rPr>
                <w:rFonts w:ascii="Times New Roman"/>
                <w:spacing w:val="49"/>
                <w:sz w:val="24"/>
              </w:rPr>
              <w:t xml:space="preserve"> </w:t>
            </w:r>
            <w:r>
              <w:rPr>
                <w:rFonts w:ascii="Times New Roman"/>
                <w:sz w:val="24"/>
              </w:rPr>
              <w:t>2015/61</w:t>
            </w:r>
            <w:r>
              <w:rPr>
                <w:rFonts w:ascii="Times New Roman"/>
                <w:spacing w:val="12"/>
                <w:sz w:val="24"/>
              </w:rPr>
              <w:t xml:space="preserve"> </w:t>
            </w:r>
            <w:r>
              <w:rPr>
                <w:rFonts w:ascii="Times New Roman"/>
                <w:spacing w:val="-1"/>
                <w:sz w:val="24"/>
              </w:rPr>
              <w:t>that</w:t>
            </w:r>
            <w:r>
              <w:rPr>
                <w:rFonts w:ascii="Times New Roman"/>
                <w:spacing w:val="12"/>
                <w:sz w:val="24"/>
              </w:rPr>
              <w:t xml:space="preserve"> </w:t>
            </w:r>
            <w:r>
              <w:rPr>
                <w:rFonts w:ascii="Times New Roman"/>
                <w:spacing w:val="-1"/>
                <w:sz w:val="24"/>
              </w:rPr>
              <w:t>qualify</w:t>
            </w:r>
            <w:r>
              <w:rPr>
                <w:rFonts w:ascii="Times New Roman"/>
                <w:spacing w:val="12"/>
                <w:sz w:val="24"/>
              </w:rPr>
              <w:t xml:space="preserve"> </w:t>
            </w:r>
            <w:r>
              <w:rPr>
                <w:rFonts w:ascii="Times New Roman"/>
                <w:sz w:val="24"/>
              </w:rPr>
              <w:t>as</w:t>
            </w:r>
            <w:r>
              <w:rPr>
                <w:rFonts w:ascii="Times New Roman"/>
                <w:spacing w:val="11"/>
                <w:sz w:val="24"/>
              </w:rPr>
              <w:t xml:space="preserve"> </w:t>
            </w:r>
            <w:r>
              <w:rPr>
                <w:rFonts w:ascii="Times New Roman"/>
                <w:spacing w:val="-1"/>
                <w:sz w:val="24"/>
              </w:rPr>
              <w:t>Level</w:t>
            </w:r>
            <w:r>
              <w:rPr>
                <w:rFonts w:ascii="Times New Roman"/>
                <w:spacing w:val="11"/>
                <w:sz w:val="24"/>
              </w:rPr>
              <w:t xml:space="preserve"> </w:t>
            </w:r>
            <w:r>
              <w:rPr>
                <w:rFonts w:ascii="Times New Roman"/>
                <w:sz w:val="24"/>
              </w:rPr>
              <w:t>2A</w:t>
            </w:r>
            <w:r>
              <w:rPr>
                <w:rFonts w:ascii="Times New Roman"/>
                <w:spacing w:val="11"/>
                <w:sz w:val="24"/>
              </w:rPr>
              <w:t xml:space="preserve"> </w:t>
            </w:r>
            <w:r>
              <w:rPr>
                <w:rFonts w:ascii="Times New Roman"/>
                <w:spacing w:val="-1"/>
                <w:sz w:val="24"/>
              </w:rPr>
              <w:t>assets</w:t>
            </w:r>
            <w:r>
              <w:rPr>
                <w:rFonts w:ascii="Times New Roman"/>
                <w:spacing w:val="12"/>
                <w:sz w:val="24"/>
              </w:rPr>
              <w:t xml:space="preserve"> </w:t>
            </w:r>
            <w:r>
              <w:rPr>
                <w:rFonts w:ascii="Times New Roman"/>
                <w:spacing w:val="-1"/>
                <w:sz w:val="24"/>
              </w:rPr>
              <w:t>shall</w:t>
            </w:r>
            <w:r>
              <w:rPr>
                <w:rFonts w:ascii="Times New Roman"/>
                <w:spacing w:val="12"/>
                <w:sz w:val="24"/>
              </w:rPr>
              <w:t xml:space="preserve"> </w:t>
            </w:r>
            <w:r>
              <w:rPr>
                <w:rFonts w:ascii="Times New Roman"/>
                <w:sz w:val="24"/>
              </w:rPr>
              <w:t>be</w:t>
            </w:r>
            <w:r>
              <w:rPr>
                <w:rFonts w:ascii="Times New Roman"/>
                <w:spacing w:val="11"/>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50CE47F4" w14:textId="77777777" w:rsidTr="00FE0FF1">
        <w:trPr>
          <w:trHeight w:val="304"/>
        </w:trPr>
        <w:tc>
          <w:tcPr>
            <w:tcW w:w="1418" w:type="dxa"/>
          </w:tcPr>
          <w:p w14:paraId="0EFC67B9"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480</w:t>
            </w:r>
          </w:p>
        </w:tc>
        <w:tc>
          <w:tcPr>
            <w:tcW w:w="7590" w:type="dxa"/>
          </w:tcPr>
          <w:p w14:paraId="0423E181"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2.1.2.1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 xml:space="preserve">bond (CQS </w:t>
            </w:r>
            <w:r>
              <w:rPr>
                <w:rFonts w:ascii="Times New Roman"/>
                <w:b/>
                <w:sz w:val="24"/>
                <w:u w:val="thick" w:color="000000"/>
              </w:rPr>
              <w:t>1)</w:t>
            </w:r>
          </w:p>
          <w:p w14:paraId="6F8EB54D"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2.1.2</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bonds</w:t>
            </w:r>
            <w:r>
              <w:rPr>
                <w:rFonts w:ascii="Times New Roman"/>
                <w:sz w:val="24"/>
              </w:rPr>
              <w:t xml:space="preserve"> that</w:t>
            </w:r>
            <w:r>
              <w:rPr>
                <w:rFonts w:ascii="Times New Roman"/>
                <w:spacing w:val="-1"/>
                <w:sz w:val="24"/>
              </w:rPr>
              <w:t xml:space="preserve"> </w:t>
            </w:r>
            <w:r>
              <w:rPr>
                <w:rFonts w:ascii="Times New Roman"/>
                <w:sz w:val="24"/>
              </w:rPr>
              <w:t>are</w:t>
            </w:r>
            <w:r>
              <w:rPr>
                <w:rFonts w:ascii="Times New Roman"/>
                <w:spacing w:val="-1"/>
                <w:sz w:val="24"/>
              </w:rPr>
              <w:t xml:space="preserve"> </w:t>
            </w:r>
            <w:r>
              <w:rPr>
                <w:rFonts w:ascii="Times New Roman"/>
                <w:sz w:val="24"/>
              </w:rPr>
              <w:t xml:space="preserve">assigned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pacing w:val="-2"/>
                <w:sz w:val="24"/>
              </w:rPr>
              <w:t xml:space="preserve"> </w:t>
            </w:r>
            <w:r>
              <w:rPr>
                <w:rFonts w:ascii="Times New Roman"/>
                <w:spacing w:val="-1"/>
                <w:sz w:val="24"/>
              </w:rPr>
              <w:t>step</w:t>
            </w:r>
            <w:r>
              <w:rPr>
                <w:rFonts w:ascii="Times New Roman"/>
                <w:sz w:val="24"/>
              </w:rPr>
              <w:t xml:space="preserve"> 1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6AF1A8FF" w14:textId="77777777" w:rsidTr="00FE0FF1">
        <w:trPr>
          <w:trHeight w:val="304"/>
        </w:trPr>
        <w:tc>
          <w:tcPr>
            <w:tcW w:w="1418" w:type="dxa"/>
          </w:tcPr>
          <w:p w14:paraId="193562C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490</w:t>
            </w:r>
          </w:p>
        </w:tc>
        <w:tc>
          <w:tcPr>
            <w:tcW w:w="7590" w:type="dxa"/>
          </w:tcPr>
          <w:p w14:paraId="301A9C92"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2.1.2.2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covered bonds</w:t>
            </w:r>
            <w:r>
              <w:rPr>
                <w:rFonts w:ascii="Times New Roman"/>
                <w:b/>
                <w:sz w:val="24"/>
                <w:u w:val="thick" w:color="000000"/>
              </w:rPr>
              <w:t xml:space="preserve"> </w:t>
            </w:r>
            <w:r>
              <w:rPr>
                <w:rFonts w:ascii="Times New Roman"/>
                <w:b/>
                <w:spacing w:val="-1"/>
                <w:sz w:val="24"/>
                <w:u w:val="thick" w:color="000000"/>
              </w:rPr>
              <w:t>(CQS1,</w:t>
            </w:r>
            <w:r>
              <w:rPr>
                <w:rFonts w:ascii="Times New Roman"/>
                <w:b/>
                <w:sz w:val="24"/>
                <w:u w:val="thick" w:color="000000"/>
              </w:rPr>
              <w:t xml:space="preserve"> </w:t>
            </w:r>
            <w:r>
              <w:rPr>
                <w:rFonts w:ascii="Times New Roman"/>
                <w:b/>
                <w:spacing w:val="-1"/>
                <w:sz w:val="24"/>
                <w:u w:val="thick" w:color="000000"/>
              </w:rPr>
              <w:t>CQS2)</w:t>
            </w:r>
          </w:p>
          <w:p w14:paraId="07F55CB1" w14:textId="77777777"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2.1.2</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covered</w:t>
            </w:r>
            <w:r>
              <w:rPr>
                <w:rFonts w:ascii="Times New Roman"/>
                <w:spacing w:val="43"/>
                <w:sz w:val="24"/>
              </w:rPr>
              <w:t xml:space="preserve"> </w:t>
            </w:r>
            <w:r>
              <w:rPr>
                <w:rFonts w:ascii="Times New Roman"/>
                <w:spacing w:val="-1"/>
                <w:sz w:val="24"/>
              </w:rPr>
              <w:t>bonds</w:t>
            </w:r>
            <w:r>
              <w:rPr>
                <w:rFonts w:ascii="Times New Roman"/>
                <w:spacing w:val="43"/>
                <w:sz w:val="24"/>
              </w:rPr>
              <w:t xml:space="preserve"> </w:t>
            </w:r>
            <w:r>
              <w:rPr>
                <w:rFonts w:ascii="Times New Roman"/>
                <w:sz w:val="24"/>
              </w:rPr>
              <w:t>that</w:t>
            </w:r>
            <w:r>
              <w:rPr>
                <w:rFonts w:ascii="Times New Roman"/>
                <w:spacing w:val="42"/>
                <w:sz w:val="24"/>
              </w:rPr>
              <w:t xml:space="preserve"> </w:t>
            </w:r>
            <w:r>
              <w:rPr>
                <w:rFonts w:ascii="Times New Roman"/>
                <w:spacing w:val="-1"/>
                <w:sz w:val="24"/>
              </w:rPr>
              <w:t>are</w:t>
            </w:r>
            <w:r>
              <w:rPr>
                <w:rFonts w:ascii="Times New Roman"/>
                <w:spacing w:val="42"/>
                <w:sz w:val="24"/>
              </w:rPr>
              <w:t xml:space="preserve"> </w:t>
            </w:r>
            <w:r>
              <w:rPr>
                <w:rFonts w:ascii="Times New Roman"/>
                <w:sz w:val="24"/>
              </w:rPr>
              <w:t>assigned</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pacing w:val="43"/>
                <w:sz w:val="24"/>
              </w:rPr>
              <w:t xml:space="preserve"> </w:t>
            </w:r>
            <w:r>
              <w:rPr>
                <w:rFonts w:ascii="Times New Roman"/>
                <w:spacing w:val="-1"/>
                <w:sz w:val="24"/>
              </w:rPr>
              <w:t>step</w:t>
            </w:r>
            <w:r>
              <w:rPr>
                <w:rFonts w:ascii="Times New Roman"/>
                <w:spacing w:val="43"/>
                <w:sz w:val="24"/>
              </w:rPr>
              <w:t xml:space="preserve"> </w:t>
            </w:r>
            <w:r>
              <w:rPr>
                <w:rFonts w:ascii="Times New Roman"/>
                <w:sz w:val="24"/>
              </w:rPr>
              <w:t>1</w:t>
            </w:r>
            <w:r>
              <w:rPr>
                <w:rFonts w:ascii="Times New Roman"/>
                <w:spacing w:val="43"/>
                <w:sz w:val="24"/>
              </w:rPr>
              <w:t xml:space="preserve"> </w:t>
            </w:r>
            <w:r>
              <w:rPr>
                <w:rFonts w:ascii="Times New Roman"/>
                <w:sz w:val="24"/>
              </w:rPr>
              <w:t>or</w:t>
            </w:r>
            <w:r>
              <w:rPr>
                <w:rFonts w:ascii="Times New Roman"/>
                <w:spacing w:val="42"/>
                <w:sz w:val="24"/>
              </w:rPr>
              <w:t xml:space="preserve"> </w:t>
            </w:r>
            <w:r>
              <w:rPr>
                <w:rFonts w:ascii="Times New Roman"/>
                <w:sz w:val="24"/>
              </w:rPr>
              <w:t>2</w:t>
            </w:r>
            <w:r>
              <w:rPr>
                <w:rFonts w:ascii="Times New Roman"/>
                <w:spacing w:val="42"/>
                <w:sz w:val="24"/>
              </w:rPr>
              <w:t xml:space="preserve"> </w:t>
            </w:r>
            <w:r>
              <w:rPr>
                <w:rFonts w:ascii="Times New Roman"/>
                <w:sz w:val="24"/>
              </w:rPr>
              <w:t>by</w:t>
            </w:r>
            <w:r>
              <w:rPr>
                <w:rFonts w:ascii="Times New Roman"/>
                <w:spacing w:val="43"/>
                <w:sz w:val="24"/>
              </w:rPr>
              <w:t xml:space="preserve"> </w:t>
            </w:r>
            <w:r>
              <w:rPr>
                <w:rFonts w:ascii="Times New Roman"/>
                <w:sz w:val="24"/>
              </w:rPr>
              <w:t>a</w:t>
            </w:r>
            <w:r>
              <w:rPr>
                <w:rFonts w:ascii="Times New Roman"/>
                <w:spacing w:val="43"/>
                <w:sz w:val="24"/>
              </w:rPr>
              <w:t xml:space="preserve"> </w:t>
            </w:r>
            <w:r>
              <w:rPr>
                <w:rFonts w:ascii="Times New Roman"/>
                <w:spacing w:val="-1"/>
                <w:sz w:val="24"/>
              </w:rPr>
              <w:t>nominated</w:t>
            </w:r>
            <w:r>
              <w:rPr>
                <w:rFonts w:ascii="Times New Roman"/>
                <w:spacing w:val="51"/>
                <w:sz w:val="24"/>
              </w:rPr>
              <w:t xml:space="preserve"> </w:t>
            </w:r>
            <w:r>
              <w:rPr>
                <w:rFonts w:ascii="Times New Roman"/>
                <w:spacing w:val="-1"/>
                <w:sz w:val="24"/>
              </w:rPr>
              <w:t>ECAI.</w:t>
            </w:r>
          </w:p>
        </w:tc>
      </w:tr>
      <w:tr w:rsidR="001820FB" w:rsidRPr="00FE002E" w14:paraId="58737E54" w14:textId="77777777" w:rsidTr="00FE0FF1">
        <w:trPr>
          <w:trHeight w:val="304"/>
        </w:trPr>
        <w:tc>
          <w:tcPr>
            <w:tcW w:w="1418" w:type="dxa"/>
          </w:tcPr>
          <w:p w14:paraId="78FA4DE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500</w:t>
            </w:r>
          </w:p>
        </w:tc>
        <w:tc>
          <w:tcPr>
            <w:tcW w:w="7590" w:type="dxa"/>
          </w:tcPr>
          <w:p w14:paraId="358C1F6A"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2.1.2.3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(CQS1,</w:t>
            </w:r>
            <w:r>
              <w:rPr>
                <w:rFonts w:ascii="Times New Roman"/>
                <w:b/>
                <w:sz w:val="24"/>
                <w:u w:val="thick" w:color="000000"/>
              </w:rPr>
              <w:t xml:space="preserve"> </w:t>
            </w:r>
            <w:r>
              <w:rPr>
                <w:rFonts w:ascii="Times New Roman"/>
                <w:b/>
                <w:spacing w:val="-1"/>
                <w:sz w:val="24"/>
                <w:u w:val="thick" w:color="000000"/>
              </w:rPr>
              <w:t>CQS2)</w:t>
            </w:r>
          </w:p>
          <w:p w14:paraId="5B9E06B0" w14:textId="077F63B5"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2.1.2</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assets</w:t>
            </w:r>
            <w:r>
              <w:rPr>
                <w:rFonts w:ascii="Times New Roman"/>
                <w:spacing w:val="32"/>
                <w:sz w:val="24"/>
              </w:rPr>
              <w:t xml:space="preserve"> </w:t>
            </w:r>
            <w:r>
              <w:rPr>
                <w:rFonts w:ascii="Times New Roman"/>
                <w:spacing w:val="-1"/>
                <w:sz w:val="24"/>
              </w:rPr>
              <w:t>representing</w:t>
            </w:r>
            <w:r>
              <w:rPr>
                <w:rFonts w:ascii="Times New Roman"/>
                <w:spacing w:val="32"/>
                <w:sz w:val="24"/>
              </w:rPr>
              <w:t xml:space="preserve"> </w:t>
            </w:r>
            <w:r>
              <w:rPr>
                <w:rFonts w:ascii="Times New Roman"/>
                <w:spacing w:val="-1"/>
                <w:sz w:val="24"/>
              </w:rPr>
              <w:t>claims</w:t>
            </w:r>
            <w:r>
              <w:rPr>
                <w:rFonts w:ascii="Times New Roman"/>
                <w:spacing w:val="33"/>
                <w:sz w:val="24"/>
              </w:rPr>
              <w:t xml:space="preserve"> </w:t>
            </w:r>
            <w:r>
              <w:rPr>
                <w:rFonts w:ascii="Times New Roman"/>
                <w:sz w:val="24"/>
              </w:rPr>
              <w:t>on</w:t>
            </w:r>
            <w:r>
              <w:rPr>
                <w:rFonts w:ascii="Times New Roman"/>
                <w:spacing w:val="33"/>
                <w:sz w:val="24"/>
              </w:rPr>
              <w:t xml:space="preserve"> </w:t>
            </w:r>
            <w:r>
              <w:rPr>
                <w:rFonts w:ascii="Times New Roman"/>
                <w:sz w:val="24"/>
              </w:rPr>
              <w:t>or</w:t>
            </w:r>
            <w:r>
              <w:rPr>
                <w:rFonts w:ascii="Times New Roman"/>
                <w:spacing w:val="34"/>
                <w:sz w:val="24"/>
              </w:rPr>
              <w:t xml:space="preserve"> </w:t>
            </w:r>
            <w:r>
              <w:rPr>
                <w:rFonts w:ascii="Times New Roman"/>
                <w:spacing w:val="-1"/>
                <w:sz w:val="24"/>
              </w:rPr>
              <w:t>guaranteed</w:t>
            </w:r>
            <w:r>
              <w:rPr>
                <w:rFonts w:ascii="Times New Roman"/>
                <w:spacing w:val="33"/>
                <w:sz w:val="24"/>
              </w:rPr>
              <w:t xml:space="preserve"> </w:t>
            </w:r>
            <w:r>
              <w:rPr>
                <w:rFonts w:ascii="Times New Roman"/>
                <w:spacing w:val="-1"/>
                <w:sz w:val="24"/>
              </w:rPr>
              <w:t>by</w:t>
            </w:r>
            <w:r>
              <w:rPr>
                <w:rFonts w:ascii="Times New Roman"/>
                <w:spacing w:val="33"/>
                <w:sz w:val="24"/>
              </w:rPr>
              <w:t xml:space="preserve"> </w:t>
            </w:r>
            <w:r>
              <w:rPr>
                <w:rFonts w:ascii="Times New Roman"/>
                <w:spacing w:val="-1"/>
                <w:sz w:val="24"/>
              </w:rPr>
              <w:t>central</w:t>
            </w:r>
            <w:r>
              <w:rPr>
                <w:rFonts w:ascii="Times New Roman"/>
                <w:spacing w:val="32"/>
                <w:sz w:val="24"/>
              </w:rPr>
              <w:t xml:space="preserve"> </w:t>
            </w:r>
            <w:r>
              <w:rPr>
                <w:rFonts w:ascii="Times New Roman"/>
                <w:spacing w:val="-1"/>
                <w:sz w:val="24"/>
              </w:rPr>
              <w:t>governments,</w:t>
            </w:r>
            <w:r>
              <w:rPr>
                <w:rFonts w:ascii="Times New Roman"/>
                <w:spacing w:val="33"/>
                <w:sz w:val="24"/>
              </w:rPr>
              <w:t xml:space="preserve"> </w:t>
            </w:r>
            <w:r>
              <w:rPr>
                <w:rFonts w:ascii="Times New Roman"/>
                <w:spacing w:val="-1"/>
                <w:sz w:val="24"/>
              </w:rPr>
              <w:t>central</w:t>
            </w:r>
            <w:r>
              <w:rPr>
                <w:rFonts w:ascii="Times New Roman"/>
                <w:spacing w:val="81"/>
                <w:sz w:val="24"/>
              </w:rPr>
              <w:t xml:space="preserve"> </w:t>
            </w:r>
            <w:r>
              <w:rPr>
                <w:rFonts w:ascii="Times New Roman"/>
                <w:sz w:val="24"/>
              </w:rPr>
              <w:t>banks,</w:t>
            </w:r>
            <w:r>
              <w:rPr>
                <w:rFonts w:ascii="Times New Roman"/>
                <w:spacing w:val="25"/>
                <w:sz w:val="24"/>
              </w:rPr>
              <w:t xml:space="preserve"> </w:t>
            </w:r>
            <w:r>
              <w:rPr>
                <w:rFonts w:ascii="Times New Roman"/>
                <w:spacing w:val="-1"/>
                <w:sz w:val="24"/>
              </w:rPr>
              <w:t>regional</w:t>
            </w:r>
            <w:r>
              <w:rPr>
                <w:rFonts w:ascii="Times New Roman"/>
                <w:spacing w:val="25"/>
                <w:sz w:val="24"/>
              </w:rPr>
              <w:t xml:space="preserve"> </w:t>
            </w:r>
            <w:r>
              <w:rPr>
                <w:rFonts w:ascii="Times New Roman"/>
                <w:spacing w:val="-1"/>
                <w:sz w:val="24"/>
              </w:rPr>
              <w:t>governments,</w:t>
            </w:r>
            <w:r>
              <w:rPr>
                <w:rFonts w:ascii="Times New Roman"/>
                <w:spacing w:val="25"/>
                <w:sz w:val="24"/>
              </w:rPr>
              <w:t xml:space="preserve"> </w:t>
            </w:r>
            <w:r>
              <w:rPr>
                <w:rFonts w:ascii="Times New Roman"/>
                <w:sz w:val="24"/>
              </w:rPr>
              <w:t>local</w:t>
            </w:r>
            <w:r>
              <w:rPr>
                <w:rFonts w:ascii="Times New Roman"/>
                <w:spacing w:val="25"/>
                <w:sz w:val="24"/>
              </w:rPr>
              <w:t xml:space="preserve"> </w:t>
            </w:r>
            <w:r>
              <w:rPr>
                <w:rFonts w:ascii="Times New Roman"/>
                <w:spacing w:val="-1"/>
                <w:sz w:val="24"/>
              </w:rPr>
              <w:t>authorities</w:t>
            </w:r>
            <w:r>
              <w:rPr>
                <w:rFonts w:ascii="Times New Roman"/>
                <w:spacing w:val="24"/>
                <w:sz w:val="24"/>
              </w:rPr>
              <w:t xml:space="preserve"> </w:t>
            </w:r>
            <w:r>
              <w:rPr>
                <w:rFonts w:ascii="Times New Roman"/>
                <w:sz w:val="24"/>
              </w:rPr>
              <w:t>or</w:t>
            </w:r>
            <w:r>
              <w:rPr>
                <w:rFonts w:ascii="Times New Roman"/>
                <w:spacing w:val="25"/>
                <w:sz w:val="24"/>
              </w:rPr>
              <w:t xml:space="preserve"> </w:t>
            </w:r>
            <w:r>
              <w:rPr>
                <w:rFonts w:ascii="Times New Roman"/>
                <w:sz w:val="24"/>
              </w:rPr>
              <w:t>public</w:t>
            </w:r>
            <w:r>
              <w:rPr>
                <w:rFonts w:ascii="Times New Roman"/>
                <w:spacing w:val="25"/>
                <w:sz w:val="24"/>
              </w:rPr>
              <w:t xml:space="preserve"> </w:t>
            </w:r>
            <w:r>
              <w:rPr>
                <w:rFonts w:ascii="Times New Roman"/>
                <w:spacing w:val="-1"/>
                <w:sz w:val="24"/>
              </w:rPr>
              <w:t>sector</w:t>
            </w:r>
            <w:r>
              <w:rPr>
                <w:rFonts w:ascii="Times New Roman"/>
                <w:spacing w:val="25"/>
                <w:sz w:val="24"/>
              </w:rPr>
              <w:t xml:space="preserve"> </w:t>
            </w:r>
            <w:r>
              <w:rPr>
                <w:rFonts w:ascii="Times New Roman"/>
                <w:spacing w:val="-1"/>
                <w:sz w:val="24"/>
              </w:rPr>
              <w:lastRenderedPageBreak/>
              <w:t>entities.</w:t>
            </w:r>
            <w:r>
              <w:rPr>
                <w:rFonts w:ascii="Times New Roman"/>
                <w:spacing w:val="24"/>
                <w:sz w:val="24"/>
              </w:rPr>
              <w:t xml:space="preserve"> </w:t>
            </w:r>
            <w:r>
              <w:rPr>
                <w:rFonts w:ascii="Times New Roman"/>
                <w:spacing w:val="-1"/>
                <w:sz w:val="24"/>
              </w:rPr>
              <w:t>Note</w:t>
            </w:r>
            <w:r>
              <w:rPr>
                <w:rFonts w:ascii="Times New Roman"/>
                <w:spacing w:val="79"/>
                <w:sz w:val="24"/>
              </w:rPr>
              <w:t xml:space="preserve"> </w:t>
            </w:r>
            <w:r>
              <w:rPr>
                <w:rFonts w:ascii="Times New Roman"/>
                <w:sz w:val="24"/>
              </w:rPr>
              <w:t>that</w:t>
            </w:r>
            <w:r>
              <w:rPr>
                <w:rFonts w:ascii="Times New Roman"/>
                <w:spacing w:val="6"/>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w:t>
            </w:r>
            <w:r>
              <w:rPr>
                <w:rFonts w:ascii="Times New Roman"/>
                <w:spacing w:val="6"/>
                <w:sz w:val="24"/>
              </w:rPr>
              <w:t xml:space="preserve"> </w:t>
            </w:r>
            <w:r>
              <w:rPr>
                <w:rFonts w:ascii="Times New Roman"/>
                <w:spacing w:val="-1"/>
                <w:sz w:val="24"/>
              </w:rPr>
              <w:t>11(1)(a)</w:t>
            </w:r>
            <w:r>
              <w:rPr>
                <w:rFonts w:ascii="Times New Roman"/>
                <w:spacing w:val="6"/>
                <w:sz w:val="24"/>
              </w:rPr>
              <w:t xml:space="preserve"> </w:t>
            </w:r>
            <w:r>
              <w:rPr>
                <w:rFonts w:ascii="Times New Roman"/>
                <w:sz w:val="24"/>
              </w:rPr>
              <w:t>and</w:t>
            </w:r>
            <w:r>
              <w:rPr>
                <w:rFonts w:ascii="Times New Roman"/>
                <w:spacing w:val="4"/>
                <w:sz w:val="24"/>
              </w:rPr>
              <w:t xml:space="preserve"> </w:t>
            </w:r>
            <w:r>
              <w:rPr>
                <w:rFonts w:ascii="Times New Roman"/>
                <w:sz w:val="24"/>
              </w:rPr>
              <w:t>(b)</w:t>
            </w:r>
            <w:r>
              <w:rPr>
                <w:rFonts w:ascii="Times New Roman"/>
                <w:spacing w:val="6"/>
                <w:sz w:val="24"/>
              </w:rPr>
              <w:t xml:space="preserve"> </w:t>
            </w:r>
            <w:r>
              <w:rPr>
                <w:rFonts w:ascii="Times New Roman"/>
                <w:sz w:val="24"/>
              </w:rPr>
              <w:t>of</w:t>
            </w:r>
            <w:r>
              <w:rPr>
                <w:rFonts w:ascii="Times New Roman"/>
                <w:spacing w:val="6"/>
                <w:sz w:val="24"/>
              </w:rPr>
              <w:t xml:space="preserve"> </w:t>
            </w:r>
            <w:r>
              <w:rPr>
                <w:rFonts w:ascii="Times New Roman"/>
                <w:spacing w:val="-1"/>
                <w:sz w:val="24"/>
              </w:rPr>
              <w:t>Regulation</w:t>
            </w:r>
            <w:r>
              <w:rPr>
                <w:rFonts w:ascii="Times New Roman"/>
                <w:spacing w:val="6"/>
                <w:sz w:val="24"/>
              </w:rPr>
              <w:t xml:space="preserve"> </w:t>
            </w:r>
            <w:r>
              <w:rPr>
                <w:rFonts w:ascii="Times New Roman"/>
                <w:spacing w:val="-1"/>
                <w:sz w:val="24"/>
              </w:rPr>
              <w:t>(EU)</w:t>
            </w:r>
            <w:r>
              <w:rPr>
                <w:rFonts w:ascii="Times New Roman"/>
                <w:spacing w:val="6"/>
                <w:sz w:val="24"/>
              </w:rPr>
              <w:t xml:space="preserve"> </w:t>
            </w:r>
            <w:r>
              <w:rPr>
                <w:rFonts w:ascii="Times New Roman"/>
                <w:sz w:val="24"/>
              </w:rPr>
              <w:t>2015/61</w:t>
            </w:r>
            <w:r>
              <w:rPr>
                <w:rFonts w:ascii="Times New Roman"/>
                <w:spacing w:val="43"/>
                <w:sz w:val="24"/>
              </w:rPr>
              <w:t xml:space="preserve"> </w:t>
            </w:r>
            <w:r>
              <w:rPr>
                <w:rFonts w:ascii="Times New Roman"/>
                <w:sz w:val="24"/>
              </w:rPr>
              <w:t>all</w:t>
            </w:r>
            <w:r>
              <w:rPr>
                <w:rFonts w:ascii="Times New Roman"/>
                <w:spacing w:val="42"/>
                <w:sz w:val="24"/>
              </w:rPr>
              <w:t xml:space="preserve"> </w:t>
            </w:r>
            <w:r>
              <w:rPr>
                <w:rFonts w:ascii="Times New Roman"/>
                <w:sz w:val="24"/>
              </w:rPr>
              <w:t>public</w:t>
            </w:r>
            <w:r>
              <w:rPr>
                <w:rFonts w:ascii="Times New Roman"/>
                <w:spacing w:val="43"/>
                <w:sz w:val="24"/>
              </w:rPr>
              <w:t xml:space="preserve"> </w:t>
            </w:r>
            <w:r>
              <w:rPr>
                <w:rFonts w:ascii="Times New Roman"/>
                <w:spacing w:val="-1"/>
                <w:sz w:val="24"/>
              </w:rPr>
              <w:t>sector</w:t>
            </w:r>
            <w:r>
              <w:rPr>
                <w:rFonts w:ascii="Times New Roman"/>
                <w:spacing w:val="43"/>
                <w:sz w:val="24"/>
              </w:rPr>
              <w:t xml:space="preserve"> </w:t>
            </w:r>
            <w:r>
              <w:rPr>
                <w:rFonts w:ascii="Times New Roman"/>
                <w:sz w:val="24"/>
              </w:rPr>
              <w:t>assets</w:t>
            </w:r>
            <w:r>
              <w:rPr>
                <w:rFonts w:ascii="Times New Roman"/>
                <w:spacing w:val="43"/>
                <w:sz w:val="24"/>
              </w:rPr>
              <w:t xml:space="preserve"> </w:t>
            </w:r>
            <w:r>
              <w:rPr>
                <w:rFonts w:ascii="Times New Roman"/>
                <w:spacing w:val="-1"/>
                <w:sz w:val="24"/>
              </w:rPr>
              <w:t>eligible</w:t>
            </w:r>
            <w:r>
              <w:rPr>
                <w:rFonts w:ascii="Times New Roman"/>
                <w:spacing w:val="43"/>
                <w:sz w:val="24"/>
              </w:rPr>
              <w:t xml:space="preserve"> </w:t>
            </w:r>
            <w:r>
              <w:rPr>
                <w:rFonts w:ascii="Times New Roman"/>
                <w:sz w:val="24"/>
              </w:rPr>
              <w:t>as</w:t>
            </w:r>
            <w:r>
              <w:rPr>
                <w:rFonts w:ascii="Times New Roman"/>
                <w:spacing w:val="43"/>
                <w:sz w:val="24"/>
              </w:rPr>
              <w:t xml:space="preserve"> </w:t>
            </w:r>
            <w:r>
              <w:rPr>
                <w:rFonts w:ascii="Times New Roman"/>
                <w:spacing w:val="-1"/>
                <w:sz w:val="24"/>
              </w:rPr>
              <w:t>Level</w:t>
            </w:r>
            <w:r>
              <w:rPr>
                <w:rFonts w:ascii="Times New Roman"/>
                <w:spacing w:val="43"/>
                <w:sz w:val="24"/>
              </w:rPr>
              <w:t xml:space="preserve"> </w:t>
            </w:r>
            <w:r>
              <w:rPr>
                <w:rFonts w:ascii="Times New Roman"/>
                <w:sz w:val="24"/>
              </w:rPr>
              <w:t>2A</w:t>
            </w:r>
            <w:r>
              <w:rPr>
                <w:rFonts w:ascii="Times New Roman"/>
                <w:spacing w:val="43"/>
                <w:sz w:val="24"/>
              </w:rPr>
              <w:t xml:space="preserve"> </w:t>
            </w:r>
            <w:r>
              <w:rPr>
                <w:rFonts w:ascii="Times New Roman"/>
                <w:spacing w:val="-1"/>
                <w:sz w:val="24"/>
              </w:rPr>
              <w:t>shall</w:t>
            </w:r>
            <w:r>
              <w:rPr>
                <w:rFonts w:ascii="Times New Roman"/>
                <w:spacing w:val="43"/>
                <w:sz w:val="24"/>
              </w:rPr>
              <w:t xml:space="preserve"> </w:t>
            </w:r>
            <w:r>
              <w:rPr>
                <w:rFonts w:ascii="Times New Roman"/>
                <w:sz w:val="24"/>
              </w:rPr>
              <w:t>be</w:t>
            </w:r>
            <w:r>
              <w:rPr>
                <w:rFonts w:ascii="Times New Roman"/>
                <w:spacing w:val="43"/>
                <w:sz w:val="24"/>
              </w:rPr>
              <w:t xml:space="preserve"> </w:t>
            </w:r>
            <w:r>
              <w:rPr>
                <w:rFonts w:ascii="Times New Roman"/>
                <w:sz w:val="24"/>
              </w:rPr>
              <w:t>either</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z w:val="24"/>
              </w:rPr>
              <w:t xml:space="preserve"> step</w:t>
            </w:r>
            <w:r>
              <w:rPr>
                <w:rFonts w:ascii="Times New Roman"/>
                <w:spacing w:val="-2"/>
                <w:sz w:val="24"/>
              </w:rPr>
              <w:t xml:space="preserve"> </w:t>
            </w:r>
            <w:r>
              <w:rPr>
                <w:rFonts w:ascii="Times New Roman"/>
                <w:sz w:val="24"/>
              </w:rPr>
              <w:t xml:space="preserve">1 or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w:t>
            </w:r>
            <w:r>
              <w:rPr>
                <w:rFonts w:ascii="Times New Roman"/>
                <w:spacing w:val="-1"/>
                <w:sz w:val="24"/>
              </w:rPr>
              <w:t>2.</w:t>
            </w:r>
          </w:p>
        </w:tc>
      </w:tr>
      <w:tr w:rsidR="001820FB" w:rsidRPr="00FE002E" w14:paraId="7659AE37" w14:textId="77777777" w:rsidTr="00FE0FF1">
        <w:trPr>
          <w:trHeight w:val="304"/>
        </w:trPr>
        <w:tc>
          <w:tcPr>
            <w:tcW w:w="1418" w:type="dxa"/>
          </w:tcPr>
          <w:p w14:paraId="30EAB70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510</w:t>
            </w:r>
          </w:p>
        </w:tc>
        <w:tc>
          <w:tcPr>
            <w:tcW w:w="7590" w:type="dxa"/>
          </w:tcPr>
          <w:p w14:paraId="377C12EF"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2.1.3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tradable</w:t>
            </w:r>
            <w:r>
              <w:rPr>
                <w:rFonts w:ascii="Times New Roman"/>
                <w:b/>
                <w:sz w:val="24"/>
                <w:u w:val="thick" w:color="000000"/>
              </w:rPr>
              <w:t xml:space="preserve"> </w:t>
            </w:r>
            <w:r>
              <w:rPr>
                <w:rFonts w:ascii="Times New Roman"/>
                <w:b/>
                <w:spacing w:val="-1"/>
                <w:sz w:val="24"/>
                <w:u w:val="thick" w:color="000000"/>
              </w:rPr>
              <w:t>assets</w:t>
            </w:r>
          </w:p>
          <w:p w14:paraId="2DEF25AE" w14:textId="2E42E7E0"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pacing w:val="31"/>
                <w:sz w:val="24"/>
              </w:rPr>
              <w:t xml:space="preserve"> </w:t>
            </w:r>
            <w:r>
              <w:rPr>
                <w:rFonts w:ascii="Times New Roman"/>
                <w:spacing w:val="-1"/>
                <w:sz w:val="24"/>
              </w:rPr>
              <w:t>assets</w:t>
            </w:r>
            <w:r>
              <w:rPr>
                <w:rFonts w:ascii="Times New Roman"/>
                <w:spacing w:val="31"/>
                <w:sz w:val="24"/>
              </w:rPr>
              <w:t xml:space="preserve"> </w:t>
            </w:r>
            <w:r>
              <w:rPr>
                <w:rFonts w:ascii="Times New Roman"/>
                <w:sz w:val="24"/>
              </w:rPr>
              <w:t>in</w:t>
            </w:r>
            <w:r>
              <w:rPr>
                <w:rFonts w:ascii="Times New Roman"/>
                <w:spacing w:val="30"/>
                <w:sz w:val="24"/>
              </w:rPr>
              <w:t xml:space="preserve"> </w:t>
            </w:r>
            <w:r>
              <w:rPr>
                <w:rFonts w:ascii="Times New Roman"/>
                <w:spacing w:val="-1"/>
                <w:sz w:val="24"/>
              </w:rPr>
              <w:t>accordance</w:t>
            </w:r>
            <w:r>
              <w:rPr>
                <w:rFonts w:ascii="Times New Roman"/>
                <w:spacing w:val="31"/>
                <w:sz w:val="24"/>
              </w:rPr>
              <w:t xml:space="preserve"> </w:t>
            </w:r>
            <w:r>
              <w:rPr>
                <w:rFonts w:ascii="Times New Roman"/>
                <w:spacing w:val="-1"/>
                <w:sz w:val="24"/>
              </w:rPr>
              <w:t>with</w:t>
            </w:r>
            <w:r>
              <w:rPr>
                <w:rFonts w:ascii="Times New Roman"/>
                <w:spacing w:val="30"/>
                <w:sz w:val="24"/>
              </w:rPr>
              <w:t xml:space="preserve"> </w:t>
            </w:r>
            <w:r>
              <w:rPr>
                <w:rFonts w:ascii="Times New Roman"/>
                <w:spacing w:val="-1"/>
                <w:sz w:val="24"/>
              </w:rPr>
              <w:t>Articles</w:t>
            </w:r>
            <w:r>
              <w:rPr>
                <w:rFonts w:ascii="Times New Roman"/>
                <w:spacing w:val="31"/>
                <w:sz w:val="24"/>
              </w:rPr>
              <w:t xml:space="preserve"> </w:t>
            </w:r>
            <w:r>
              <w:rPr>
                <w:rFonts w:ascii="Times New Roman"/>
                <w:sz w:val="24"/>
              </w:rPr>
              <w:t>7,</w:t>
            </w:r>
            <w:r>
              <w:rPr>
                <w:rFonts w:ascii="Times New Roman"/>
                <w:spacing w:val="30"/>
                <w:sz w:val="24"/>
              </w:rPr>
              <w:t xml:space="preserve"> </w:t>
            </w:r>
            <w:r>
              <w:rPr>
                <w:rFonts w:ascii="Times New Roman"/>
                <w:sz w:val="24"/>
              </w:rPr>
              <w:t>8</w:t>
            </w:r>
            <w:r>
              <w:rPr>
                <w:rFonts w:ascii="Times New Roman"/>
                <w:spacing w:val="31"/>
                <w:sz w:val="24"/>
              </w:rPr>
              <w:t xml:space="preserve"> </w:t>
            </w:r>
            <w:r>
              <w:rPr>
                <w:rFonts w:ascii="Times New Roman"/>
                <w:sz w:val="24"/>
              </w:rPr>
              <w:t>and</w:t>
            </w:r>
            <w:r>
              <w:rPr>
                <w:rFonts w:ascii="Times New Roman"/>
                <w:spacing w:val="31"/>
                <w:sz w:val="24"/>
              </w:rPr>
              <w:t xml:space="preserve"> </w:t>
            </w:r>
            <w:r>
              <w:rPr>
                <w:rFonts w:ascii="Times New Roman"/>
                <w:sz w:val="24"/>
              </w:rPr>
              <w:t>12</w:t>
            </w:r>
            <w:r>
              <w:rPr>
                <w:rFonts w:ascii="Times New Roman"/>
                <w:spacing w:val="31"/>
                <w:sz w:val="24"/>
              </w:rPr>
              <w:t xml:space="preserve"> </w:t>
            </w:r>
            <w:r>
              <w:rPr>
                <w:rFonts w:ascii="Times New Roman"/>
                <w:sz w:val="24"/>
              </w:rPr>
              <w:t>or</w:t>
            </w:r>
            <w:r>
              <w:rPr>
                <w:rFonts w:ascii="Times New Roman"/>
                <w:spacing w:val="30"/>
                <w:sz w:val="24"/>
              </w:rPr>
              <w:t xml:space="preserve"> </w:t>
            </w:r>
            <w:r>
              <w:rPr>
                <w:rFonts w:ascii="Times New Roman"/>
                <w:sz w:val="24"/>
              </w:rPr>
              <w:t>13</w:t>
            </w:r>
            <w:r>
              <w:rPr>
                <w:rFonts w:ascii="Times New Roman"/>
                <w:spacing w:val="31"/>
                <w:sz w:val="24"/>
              </w:rPr>
              <w:t xml:space="preserve"> </w:t>
            </w:r>
            <w:r>
              <w:rPr>
                <w:rFonts w:ascii="Times New Roman"/>
                <w:sz w:val="24"/>
              </w:rPr>
              <w:t>of</w:t>
            </w:r>
            <w:r>
              <w:rPr>
                <w:rFonts w:ascii="Times New Roman"/>
                <w:spacing w:val="30"/>
                <w:sz w:val="24"/>
              </w:rPr>
              <w:t xml:space="preserve"> </w:t>
            </w:r>
            <w:r>
              <w:rPr>
                <w:rFonts w:ascii="Times New Roman"/>
                <w:spacing w:val="-1"/>
                <w:sz w:val="24"/>
              </w:rPr>
              <w:t>Regulation</w:t>
            </w:r>
            <w:r>
              <w:rPr>
                <w:rFonts w:ascii="Times New Roman"/>
                <w:spacing w:val="73"/>
                <w:sz w:val="24"/>
              </w:rPr>
              <w:t xml:space="preserve"> </w:t>
            </w:r>
            <w:r>
              <w:rPr>
                <w:rFonts w:ascii="Times New Roman"/>
                <w:spacing w:val="-1"/>
                <w:sz w:val="24"/>
              </w:rPr>
              <w:t>(EU)</w:t>
            </w:r>
            <w:r>
              <w:rPr>
                <w:rFonts w:ascii="Times New Roman"/>
                <w:sz w:val="24"/>
              </w:rPr>
              <w:t xml:space="preserve"> 2015/61.</w:t>
            </w:r>
          </w:p>
          <w:p w14:paraId="4A85494B" w14:textId="6AE41BD2" w:rsidR="001820FB" w:rsidRDefault="001820FB" w:rsidP="00AE380B">
            <w:pPr>
              <w:pStyle w:val="TableParagraph"/>
              <w:spacing w:before="120"/>
              <w:ind w:left="102" w:right="100"/>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Regulation</w:t>
            </w:r>
            <w:r>
              <w:rPr>
                <w:rFonts w:ascii="Times New Roman"/>
                <w:spacing w:val="49"/>
                <w:sz w:val="24"/>
              </w:rPr>
              <w:t xml:space="preserve"> </w:t>
            </w:r>
            <w:r>
              <w:rPr>
                <w:rFonts w:ascii="Times New Roman"/>
                <w:spacing w:val="-1"/>
                <w:sz w:val="24"/>
              </w:rPr>
              <w:t>(EU)</w:t>
            </w:r>
            <w:r>
              <w:rPr>
                <w:rFonts w:ascii="Times New Roman"/>
                <w:spacing w:val="49"/>
                <w:sz w:val="24"/>
              </w:rPr>
              <w:t xml:space="preserve"> </w:t>
            </w:r>
            <w:r>
              <w:rPr>
                <w:rFonts w:ascii="Times New Roman"/>
                <w:sz w:val="24"/>
              </w:rPr>
              <w:t>2015/61</w:t>
            </w:r>
            <w:r>
              <w:rPr>
                <w:rFonts w:ascii="Times New Roman"/>
                <w:spacing w:val="13"/>
                <w:sz w:val="24"/>
              </w:rPr>
              <w:t xml:space="preserve"> </w:t>
            </w:r>
            <w:r>
              <w:rPr>
                <w:rFonts w:ascii="Times New Roman"/>
                <w:spacing w:val="-1"/>
                <w:sz w:val="24"/>
              </w:rPr>
              <w:t>that</w:t>
            </w:r>
            <w:r>
              <w:rPr>
                <w:rFonts w:ascii="Times New Roman"/>
                <w:spacing w:val="13"/>
                <w:sz w:val="24"/>
              </w:rPr>
              <w:t xml:space="preserve"> </w:t>
            </w:r>
            <w:r>
              <w:rPr>
                <w:rFonts w:ascii="Times New Roman"/>
                <w:spacing w:val="-1"/>
                <w:sz w:val="24"/>
              </w:rPr>
              <w:t>qualify</w:t>
            </w:r>
            <w:r>
              <w:rPr>
                <w:rFonts w:ascii="Times New Roman"/>
                <w:spacing w:val="13"/>
                <w:sz w:val="24"/>
              </w:rPr>
              <w:t xml:space="preserve"> </w:t>
            </w:r>
            <w:r>
              <w:rPr>
                <w:rFonts w:ascii="Times New Roman"/>
                <w:sz w:val="24"/>
              </w:rPr>
              <w:t>as</w:t>
            </w:r>
            <w:r>
              <w:rPr>
                <w:rFonts w:ascii="Times New Roman"/>
                <w:spacing w:val="12"/>
                <w:sz w:val="24"/>
              </w:rPr>
              <w:t xml:space="preserve"> </w:t>
            </w:r>
            <w:r>
              <w:rPr>
                <w:rFonts w:ascii="Times New Roman"/>
                <w:spacing w:val="-1"/>
                <w:sz w:val="24"/>
              </w:rPr>
              <w:t>Level</w:t>
            </w:r>
            <w:r>
              <w:rPr>
                <w:rFonts w:ascii="Times New Roman"/>
                <w:spacing w:val="12"/>
                <w:sz w:val="24"/>
              </w:rPr>
              <w:t xml:space="preserve"> </w:t>
            </w:r>
            <w:r>
              <w:rPr>
                <w:rFonts w:ascii="Times New Roman"/>
                <w:sz w:val="24"/>
              </w:rPr>
              <w:t>2B</w:t>
            </w:r>
            <w:r>
              <w:rPr>
                <w:rFonts w:ascii="Times New Roman"/>
                <w:spacing w:val="11"/>
                <w:sz w:val="24"/>
              </w:rPr>
              <w:t xml:space="preserve"> </w:t>
            </w:r>
            <w:r>
              <w:rPr>
                <w:rFonts w:ascii="Times New Roman"/>
                <w:sz w:val="24"/>
              </w:rPr>
              <w:t>assets</w:t>
            </w:r>
            <w:r>
              <w:rPr>
                <w:rFonts w:ascii="Times New Roman"/>
                <w:spacing w:val="12"/>
                <w:sz w:val="24"/>
              </w:rPr>
              <w:t xml:space="preserve"> </w:t>
            </w:r>
            <w:r>
              <w:rPr>
                <w:rFonts w:ascii="Times New Roman"/>
                <w:spacing w:val="-1"/>
                <w:sz w:val="24"/>
              </w:rPr>
              <w:t>shall</w:t>
            </w:r>
            <w:r>
              <w:rPr>
                <w:rFonts w:ascii="Times New Roman"/>
                <w:spacing w:val="12"/>
                <w:sz w:val="24"/>
              </w:rPr>
              <w:t xml:space="preserve"> </w:t>
            </w:r>
            <w:r>
              <w:rPr>
                <w:rFonts w:ascii="Times New Roman"/>
                <w:sz w:val="24"/>
              </w:rPr>
              <w:t>be</w:t>
            </w:r>
            <w:r>
              <w:rPr>
                <w:rFonts w:ascii="Times New Roman"/>
                <w:spacing w:val="12"/>
                <w:sz w:val="24"/>
              </w:rPr>
              <w:t xml:space="preserve"> </w:t>
            </w:r>
            <w:r>
              <w:rPr>
                <w:rFonts w:ascii="Times New Roman"/>
                <w:spacing w:val="-1"/>
                <w:sz w:val="24"/>
              </w:rPr>
              <w:t>reported</w:t>
            </w:r>
            <w:r>
              <w:rPr>
                <w:rFonts w:ascii="Times New Roman"/>
                <w:spacing w:val="13"/>
                <w:sz w:val="24"/>
              </w:rPr>
              <w:t xml:space="preserve"> </w:t>
            </w:r>
            <w:r>
              <w:rPr>
                <w:rFonts w:ascii="Times New Roman"/>
                <w:sz w:val="24"/>
              </w:rPr>
              <w:t>in</w:t>
            </w:r>
            <w:r>
              <w:rPr>
                <w:rFonts w:ascii="Times New Roman"/>
                <w:spacing w:val="12"/>
                <w:sz w:val="24"/>
              </w:rPr>
              <w:t xml:space="preserve"> </w:t>
            </w:r>
            <w:r>
              <w:rPr>
                <w:rFonts w:ascii="Times New Roman"/>
                <w:sz w:val="24"/>
              </w:rPr>
              <w:t>the</w:t>
            </w:r>
            <w:r>
              <w:rPr>
                <w:rFonts w:ascii="Times New Roman"/>
                <w:spacing w:val="12"/>
                <w:sz w:val="24"/>
              </w:rPr>
              <w:t xml:space="preserve"> </w:t>
            </w:r>
            <w:r>
              <w:rPr>
                <w:rFonts w:ascii="Times New Roman"/>
                <w:spacing w:val="-1"/>
                <w:sz w:val="24"/>
              </w:rPr>
              <w:t>below</w:t>
            </w:r>
            <w:r>
              <w:rPr>
                <w:rFonts w:ascii="Times New Roman"/>
                <w:spacing w:val="49"/>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5A90DCCE" w14:textId="77777777" w:rsidTr="00FE0FF1">
        <w:trPr>
          <w:trHeight w:val="304"/>
        </w:trPr>
        <w:tc>
          <w:tcPr>
            <w:tcW w:w="1418" w:type="dxa"/>
          </w:tcPr>
          <w:p w14:paraId="0B6671B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520</w:t>
            </w:r>
          </w:p>
        </w:tc>
        <w:tc>
          <w:tcPr>
            <w:tcW w:w="7590" w:type="dxa"/>
          </w:tcPr>
          <w:p w14:paraId="74244919"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2.1.3.1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ABS</w:t>
            </w:r>
            <w:r>
              <w:rPr>
                <w:rFonts w:ascii="Times New Roman"/>
                <w:b/>
                <w:sz w:val="24"/>
                <w:u w:val="thick" w:color="000000"/>
              </w:rPr>
              <w:t xml:space="preserve"> (CQS</w:t>
            </w:r>
            <w:r>
              <w:rPr>
                <w:rFonts w:ascii="Times New Roman"/>
                <w:b/>
                <w:spacing w:val="-1"/>
                <w:sz w:val="24"/>
                <w:u w:val="thick" w:color="000000"/>
              </w:rPr>
              <w:t xml:space="preserve"> </w:t>
            </w:r>
            <w:r>
              <w:rPr>
                <w:rFonts w:ascii="Times New Roman"/>
                <w:b/>
                <w:sz w:val="24"/>
                <w:u w:val="thick" w:color="000000"/>
              </w:rPr>
              <w:t>1)</w:t>
            </w:r>
          </w:p>
          <w:p w14:paraId="2F152DF5"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2.1.3</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 xml:space="preserve">asset </w:t>
            </w:r>
            <w:r>
              <w:rPr>
                <w:rFonts w:ascii="Times New Roman"/>
                <w:spacing w:val="-1"/>
                <w:sz w:val="24"/>
              </w:rPr>
              <w:t>backed</w:t>
            </w:r>
            <w:r>
              <w:rPr>
                <w:rFonts w:ascii="Times New Roman"/>
                <w:spacing w:val="-2"/>
                <w:sz w:val="24"/>
              </w:rPr>
              <w:t xml:space="preserve"> </w:t>
            </w:r>
            <w:r>
              <w:rPr>
                <w:rFonts w:ascii="Times New Roman"/>
                <w:spacing w:val="-1"/>
                <w:sz w:val="24"/>
              </w:rPr>
              <w:t>securities,</w:t>
            </w:r>
            <w:r>
              <w:rPr>
                <w:rFonts w:ascii="Times New Roman"/>
                <w:sz w:val="24"/>
              </w:rPr>
              <w:t xml:space="preserve"> </w:t>
            </w:r>
            <w:r>
              <w:rPr>
                <w:rFonts w:ascii="Times New Roman"/>
                <w:spacing w:val="-1"/>
                <w:sz w:val="24"/>
              </w:rPr>
              <w:t>including</w:t>
            </w:r>
            <w:r>
              <w:rPr>
                <w:rFonts w:ascii="Times New Roman"/>
                <w:sz w:val="24"/>
              </w:rPr>
              <w:t xml:space="preserve"> </w:t>
            </w:r>
            <w:r>
              <w:rPr>
                <w:rFonts w:ascii="Times New Roman"/>
                <w:spacing w:val="-1"/>
                <w:sz w:val="24"/>
              </w:rPr>
              <w:t>RMBS.</w:t>
            </w:r>
          </w:p>
        </w:tc>
      </w:tr>
      <w:tr w:rsidR="001820FB" w:rsidRPr="00FE002E" w14:paraId="3800108D" w14:textId="77777777" w:rsidTr="00FE0FF1">
        <w:trPr>
          <w:trHeight w:val="304"/>
        </w:trPr>
        <w:tc>
          <w:tcPr>
            <w:tcW w:w="1418" w:type="dxa"/>
          </w:tcPr>
          <w:p w14:paraId="2A8CA67E"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530</w:t>
            </w:r>
          </w:p>
        </w:tc>
        <w:tc>
          <w:tcPr>
            <w:tcW w:w="7590" w:type="dxa"/>
          </w:tcPr>
          <w:p w14:paraId="70DC098A"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2.1.3.2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covered bonds</w:t>
            </w:r>
            <w:r>
              <w:rPr>
                <w:rFonts w:ascii="Times New Roman"/>
                <w:b/>
                <w:sz w:val="24"/>
                <w:u w:val="thick" w:color="000000"/>
              </w:rPr>
              <w:t xml:space="preserve"> (CQS</w:t>
            </w:r>
            <w:r>
              <w:rPr>
                <w:rFonts w:ascii="Times New Roman"/>
                <w:b/>
                <w:spacing w:val="-1"/>
                <w:sz w:val="24"/>
                <w:u w:val="thick" w:color="000000"/>
              </w:rPr>
              <w:t xml:space="preserve"> </w:t>
            </w:r>
            <w:r>
              <w:rPr>
                <w:rFonts w:ascii="Times New Roman"/>
                <w:b/>
                <w:sz w:val="24"/>
                <w:u w:val="thick" w:color="000000"/>
              </w:rPr>
              <w:t>1-6)</w:t>
            </w:r>
          </w:p>
          <w:p w14:paraId="4466D4D7"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2.1.3</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 xml:space="preserve">covered </w:t>
            </w:r>
            <w:r>
              <w:rPr>
                <w:rFonts w:ascii="Times New Roman"/>
                <w:spacing w:val="-1"/>
                <w:sz w:val="24"/>
              </w:rPr>
              <w:t>bonds.</w:t>
            </w:r>
          </w:p>
        </w:tc>
      </w:tr>
      <w:tr w:rsidR="001820FB" w:rsidRPr="00FE002E" w14:paraId="3390768B" w14:textId="77777777" w:rsidTr="00FE0FF1">
        <w:trPr>
          <w:trHeight w:val="304"/>
        </w:trPr>
        <w:tc>
          <w:tcPr>
            <w:tcW w:w="1418" w:type="dxa"/>
          </w:tcPr>
          <w:p w14:paraId="73D9A9C0"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540</w:t>
            </w:r>
          </w:p>
        </w:tc>
        <w:tc>
          <w:tcPr>
            <w:tcW w:w="7590" w:type="dxa"/>
          </w:tcPr>
          <w:p w14:paraId="00522ACF"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2.1.3.3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1-3)</w:t>
            </w:r>
          </w:p>
          <w:p w14:paraId="6B40E4A5"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2.1.3</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r>
              <w:rPr>
                <w:rFonts w:ascii="Times New Roman"/>
                <w:spacing w:val="-1"/>
                <w:sz w:val="24"/>
              </w:rPr>
              <w:t>collateralised</w:t>
            </w:r>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debt</w:t>
            </w:r>
            <w:r>
              <w:rPr>
                <w:rFonts w:ascii="Times New Roman"/>
                <w:sz w:val="24"/>
              </w:rPr>
              <w:t xml:space="preserve"> </w:t>
            </w:r>
            <w:r>
              <w:rPr>
                <w:rFonts w:ascii="Times New Roman"/>
                <w:spacing w:val="-1"/>
                <w:sz w:val="24"/>
              </w:rPr>
              <w:t>securities.</w:t>
            </w:r>
          </w:p>
        </w:tc>
      </w:tr>
      <w:tr w:rsidR="001820FB" w:rsidRPr="00FE002E" w14:paraId="2785EC94" w14:textId="77777777" w:rsidTr="00FE0FF1">
        <w:trPr>
          <w:trHeight w:val="304"/>
        </w:trPr>
        <w:tc>
          <w:tcPr>
            <w:tcW w:w="1418" w:type="dxa"/>
          </w:tcPr>
          <w:p w14:paraId="2364148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550</w:t>
            </w:r>
          </w:p>
        </w:tc>
        <w:tc>
          <w:tcPr>
            <w:tcW w:w="7590" w:type="dxa"/>
          </w:tcPr>
          <w:p w14:paraId="5174A575"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2.1.3.4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shares</w:t>
            </w:r>
          </w:p>
          <w:p w14:paraId="02FC639B" w14:textId="4D65312B"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 xml:space="preserve">cash </w:t>
            </w:r>
            <w:r>
              <w:rPr>
                <w:rFonts w:ascii="Times New Roman"/>
                <w:spacing w:val="-1"/>
                <w:sz w:val="24"/>
              </w:rPr>
              <w:t>inflows</w:t>
            </w:r>
            <w:r>
              <w:rPr>
                <w:rFonts w:ascii="Times New Roman"/>
                <w:sz w:val="24"/>
              </w:rPr>
              <w:t xml:space="preserve"> reported</w:t>
            </w:r>
            <w:r>
              <w:rPr>
                <w:rFonts w:ascii="Times New Roman"/>
                <w:spacing w:val="-2"/>
                <w:sz w:val="24"/>
              </w:rPr>
              <w:t xml:space="preserve"> </w:t>
            </w:r>
            <w:r>
              <w:rPr>
                <w:rFonts w:ascii="Times New Roman"/>
                <w:sz w:val="24"/>
              </w:rPr>
              <w:t xml:space="preserve">in </w:t>
            </w:r>
            <w:r>
              <w:rPr>
                <w:rFonts w:ascii="Times New Roman"/>
                <w:spacing w:val="-1"/>
                <w:sz w:val="24"/>
              </w:rPr>
              <w:t>item</w:t>
            </w:r>
            <w:r>
              <w:rPr>
                <w:rFonts w:ascii="Times New Roman"/>
                <w:spacing w:val="-2"/>
                <w:sz w:val="24"/>
              </w:rPr>
              <w:t xml:space="preserve"> </w:t>
            </w:r>
            <w:r>
              <w:rPr>
                <w:rFonts w:ascii="Times New Roman"/>
                <w:sz w:val="24"/>
              </w:rPr>
              <w:t>2.1.3</w:t>
            </w:r>
            <w:r>
              <w:rPr>
                <w:rFonts w:ascii="Times New Roman"/>
                <w:spacing w:val="1"/>
                <w:sz w:val="24"/>
              </w:rPr>
              <w:t xml:space="preserve"> </w:t>
            </w:r>
            <w:r>
              <w:rPr>
                <w:rFonts w:ascii="Times New Roman"/>
                <w:spacing w:val="-1"/>
                <w:sz w:val="24"/>
              </w:rPr>
              <w:t>which</w:t>
            </w:r>
            <w:r>
              <w:rPr>
                <w:rFonts w:ascii="Times New Roman"/>
                <w:sz w:val="24"/>
              </w:rPr>
              <w:t xml:space="preserve"> is </w:t>
            </w:r>
            <w:ins w:id="27" w:author="EBA staff" w:date="2018-02-06T14:51:00Z">
              <w:r w:rsidR="00AF649C">
                <w:rPr>
                  <w:rFonts w:ascii="Times New Roman"/>
                  <w:spacing w:val="-1"/>
                  <w:sz w:val="24"/>
                </w:rPr>
                <w:t>collateralised</w:t>
              </w:r>
              <w:r w:rsidR="00AF649C">
                <w:rPr>
                  <w:rFonts w:ascii="Times New Roman"/>
                  <w:spacing w:val="19"/>
                  <w:sz w:val="24"/>
                </w:rPr>
                <w:t xml:space="preserve"> </w:t>
              </w:r>
              <w:r w:rsidR="00AF649C">
                <w:rPr>
                  <w:rFonts w:ascii="Times New Roman"/>
                  <w:sz w:val="24"/>
                </w:rPr>
                <w:t>by</w:t>
              </w:r>
              <w:r w:rsidR="00AF649C">
                <w:rPr>
                  <w:rFonts w:ascii="Times New Roman"/>
                  <w:spacing w:val="65"/>
                  <w:sz w:val="24"/>
                </w:rPr>
                <w:t xml:space="preserve"> </w:t>
              </w:r>
            </w:ins>
            <w:r>
              <w:rPr>
                <w:rFonts w:ascii="Times New Roman"/>
                <w:spacing w:val="-1"/>
                <w:sz w:val="24"/>
              </w:rPr>
              <w:t>shares.</w:t>
            </w:r>
          </w:p>
        </w:tc>
      </w:tr>
      <w:tr w:rsidR="001820FB" w:rsidRPr="00FE002E" w14:paraId="3001BB9B" w14:textId="77777777" w:rsidTr="00FE0FF1">
        <w:trPr>
          <w:trHeight w:val="304"/>
        </w:trPr>
        <w:tc>
          <w:tcPr>
            <w:tcW w:w="1418" w:type="dxa"/>
          </w:tcPr>
          <w:p w14:paraId="236FAF5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560</w:t>
            </w:r>
          </w:p>
        </w:tc>
        <w:tc>
          <w:tcPr>
            <w:tcW w:w="7590" w:type="dxa"/>
          </w:tcPr>
          <w:p w14:paraId="0EA5C8EA"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2.1.3.5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 </w:t>
            </w:r>
            <w:r>
              <w:rPr>
                <w:rFonts w:ascii="Times New Roman"/>
                <w:b/>
                <w:sz w:val="24"/>
                <w:u w:val="thick" w:color="000000"/>
              </w:rPr>
              <w:t>3-5)</w:t>
            </w:r>
          </w:p>
          <w:p w14:paraId="0919709C" w14:textId="5121E274"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2"/>
                <w:sz w:val="24"/>
              </w:rPr>
              <w:t xml:space="preserve"> </w:t>
            </w:r>
            <w:r>
              <w:rPr>
                <w:rFonts w:ascii="Times New Roman"/>
                <w:spacing w:val="-1"/>
                <w:sz w:val="24"/>
              </w:rPr>
              <w:t>inflows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2"/>
                <w:sz w:val="24"/>
              </w:rPr>
              <w:t xml:space="preserve"> </w:t>
            </w:r>
            <w:r>
              <w:rPr>
                <w:rFonts w:ascii="Times New Roman"/>
                <w:sz w:val="24"/>
              </w:rPr>
              <w:t>item</w:t>
            </w:r>
            <w:r>
              <w:rPr>
                <w:rFonts w:ascii="Times New Roman"/>
                <w:spacing w:val="22"/>
                <w:sz w:val="24"/>
              </w:rPr>
              <w:t xml:space="preserve"> </w:t>
            </w:r>
            <w:r>
              <w:rPr>
                <w:rFonts w:ascii="Times New Roman"/>
                <w:sz w:val="24"/>
              </w:rPr>
              <w:t>2.1.3</w:t>
            </w:r>
            <w:r>
              <w:rPr>
                <w:rFonts w:ascii="Times New Roman"/>
                <w:spacing w:val="24"/>
                <w:sz w:val="24"/>
              </w:rPr>
              <w:t xml:space="preserve"> </w:t>
            </w:r>
            <w:r>
              <w:rPr>
                <w:rFonts w:ascii="Times New Roman"/>
                <w:spacing w:val="-1"/>
                <w:sz w:val="24"/>
              </w:rPr>
              <w:t>which</w:t>
            </w:r>
            <w:r>
              <w:rPr>
                <w:rFonts w:ascii="Times New Roman"/>
                <w:spacing w:val="22"/>
                <w:sz w:val="24"/>
              </w:rPr>
              <w:t xml:space="preserve"> </w:t>
            </w:r>
            <w:r>
              <w:rPr>
                <w:rFonts w:ascii="Times New Roman"/>
                <w:sz w:val="24"/>
              </w:rPr>
              <w:t>is</w:t>
            </w:r>
            <w:r>
              <w:rPr>
                <w:rFonts w:ascii="Times New Roman"/>
                <w:spacing w:val="23"/>
                <w:sz w:val="24"/>
              </w:rPr>
              <w:t xml:space="preserve"> </w:t>
            </w:r>
            <w:ins w:id="28" w:author="EBA staff" w:date="2018-02-06T14:51:00Z">
              <w:r w:rsidR="00AF649C">
                <w:rPr>
                  <w:rFonts w:ascii="Times New Roman"/>
                  <w:spacing w:val="-1"/>
                  <w:sz w:val="24"/>
                </w:rPr>
                <w:t>collateralised</w:t>
              </w:r>
              <w:r w:rsidR="00AF649C">
                <w:rPr>
                  <w:rFonts w:ascii="Times New Roman"/>
                  <w:spacing w:val="19"/>
                  <w:sz w:val="24"/>
                </w:rPr>
                <w:t xml:space="preserve"> </w:t>
              </w:r>
              <w:r w:rsidR="00AF649C">
                <w:rPr>
                  <w:rFonts w:ascii="Times New Roman"/>
                  <w:sz w:val="24"/>
                </w:rPr>
                <w:t>by</w:t>
              </w:r>
              <w:r w:rsidR="00AF649C">
                <w:rPr>
                  <w:rFonts w:ascii="Times New Roman"/>
                  <w:spacing w:val="65"/>
                  <w:sz w:val="24"/>
                </w:rPr>
                <w:t xml:space="preserve"> </w:t>
              </w:r>
            </w:ins>
            <w:r>
              <w:rPr>
                <w:rFonts w:ascii="Times New Roman"/>
                <w:spacing w:val="-1"/>
                <w:sz w:val="24"/>
              </w:rPr>
              <w:t>Level</w:t>
            </w:r>
            <w:r>
              <w:rPr>
                <w:rFonts w:ascii="Times New Roman"/>
                <w:spacing w:val="23"/>
                <w:sz w:val="24"/>
              </w:rPr>
              <w:t xml:space="preserve"> </w:t>
            </w:r>
            <w:r>
              <w:rPr>
                <w:rFonts w:ascii="Times New Roman"/>
                <w:sz w:val="24"/>
              </w:rPr>
              <w:t>2B</w:t>
            </w:r>
            <w:r>
              <w:rPr>
                <w:rFonts w:ascii="Times New Roman"/>
                <w:spacing w:val="23"/>
                <w:sz w:val="24"/>
              </w:rPr>
              <w:t xml:space="preserve"> </w:t>
            </w:r>
            <w:r>
              <w:rPr>
                <w:rFonts w:ascii="Times New Roman"/>
                <w:spacing w:val="-1"/>
                <w:sz w:val="24"/>
              </w:rPr>
              <w:t>assets</w:t>
            </w:r>
            <w:r>
              <w:rPr>
                <w:rFonts w:ascii="Times New Roman"/>
                <w:spacing w:val="59"/>
                <w:sz w:val="24"/>
              </w:rPr>
              <w:t xml:space="preserve"> </w:t>
            </w:r>
            <w:r>
              <w:rPr>
                <w:rFonts w:ascii="Times New Roman"/>
                <w:sz w:val="24"/>
              </w:rPr>
              <w:t xml:space="preserve">not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2.1.3.1 to 2.1.3.4.</w:t>
            </w:r>
          </w:p>
        </w:tc>
      </w:tr>
      <w:tr w:rsidR="001820FB" w:rsidRPr="00FE002E" w14:paraId="5554A8D9" w14:textId="77777777" w:rsidTr="00FE0FF1">
        <w:trPr>
          <w:trHeight w:val="304"/>
        </w:trPr>
        <w:tc>
          <w:tcPr>
            <w:tcW w:w="1418" w:type="dxa"/>
          </w:tcPr>
          <w:p w14:paraId="5006752C"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570</w:t>
            </w:r>
          </w:p>
        </w:tc>
        <w:tc>
          <w:tcPr>
            <w:tcW w:w="7590" w:type="dxa"/>
          </w:tcPr>
          <w:p w14:paraId="22CA093B"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2.1.4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3BD0D3A8"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z w:val="24"/>
              </w:rPr>
              <w:t xml:space="preserve"> </w:t>
            </w:r>
            <w:r>
              <w:rPr>
                <w:rFonts w:ascii="Times New Roman"/>
                <w:spacing w:val="-1"/>
                <w:sz w:val="24"/>
              </w:rPr>
              <w:t>assets</w:t>
            </w:r>
            <w:r>
              <w:rPr>
                <w:rFonts w:ascii="Times New Roman"/>
                <w:sz w:val="24"/>
              </w:rPr>
              <w:t xml:space="preserve"> not</w:t>
            </w:r>
            <w:r>
              <w:rPr>
                <w:rFonts w:ascii="Times New Roman"/>
                <w:spacing w:val="-1"/>
                <w:sz w:val="24"/>
              </w:rPr>
              <w:t xml:space="preserve"> reported</w:t>
            </w:r>
            <w:r>
              <w:rPr>
                <w:rFonts w:ascii="Times New Roman"/>
                <w:sz w:val="24"/>
              </w:rPr>
              <w:t xml:space="preserve"> in</w:t>
            </w:r>
            <w:r>
              <w:rPr>
                <w:rFonts w:ascii="Times New Roman"/>
                <w:spacing w:val="-2"/>
                <w:sz w:val="24"/>
              </w:rPr>
              <w:t xml:space="preserve"> </w:t>
            </w:r>
            <w:r>
              <w:rPr>
                <w:rFonts w:ascii="Times New Roman"/>
                <w:spacing w:val="-1"/>
                <w:sz w:val="24"/>
              </w:rPr>
              <w:t>items</w:t>
            </w:r>
            <w:r>
              <w:rPr>
                <w:rFonts w:ascii="Times New Roman"/>
                <w:sz w:val="24"/>
              </w:rPr>
              <w:t xml:space="preserve"> 2.1.1, 2.1.2 or 2.1.3.</w:t>
            </w:r>
          </w:p>
        </w:tc>
      </w:tr>
      <w:tr w:rsidR="001820FB" w:rsidRPr="00FE002E" w14:paraId="663F2DB8" w14:textId="77777777" w:rsidTr="00FE0FF1">
        <w:trPr>
          <w:trHeight w:val="304"/>
        </w:trPr>
        <w:tc>
          <w:tcPr>
            <w:tcW w:w="1418" w:type="dxa"/>
          </w:tcPr>
          <w:p w14:paraId="11A1FD4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580</w:t>
            </w:r>
          </w:p>
        </w:tc>
        <w:tc>
          <w:tcPr>
            <w:tcW w:w="7590" w:type="dxa"/>
          </w:tcPr>
          <w:p w14:paraId="0E7EDB60"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2.1.5 </w:t>
            </w:r>
            <w:r>
              <w:rPr>
                <w:rFonts w:ascii="Times New Roman"/>
                <w:b/>
                <w:spacing w:val="-1"/>
                <w:sz w:val="24"/>
                <w:u w:val="thick" w:color="000000"/>
              </w:rPr>
              <w:t>other</w:t>
            </w:r>
            <w:r>
              <w:rPr>
                <w:rFonts w:ascii="Times New Roman"/>
                <w:b/>
                <w:spacing w:val="-2"/>
                <w:sz w:val="24"/>
                <w:u w:val="thick" w:color="000000"/>
              </w:rPr>
              <w:t xml:space="preserve"> </w:t>
            </w:r>
            <w:r>
              <w:rPr>
                <w:rFonts w:ascii="Times New Roman"/>
                <w:b/>
                <w:sz w:val="24"/>
                <w:u w:val="thick" w:color="000000"/>
              </w:rPr>
              <w:t>assets</w:t>
            </w:r>
          </w:p>
          <w:p w14:paraId="33B29D09"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r>
              <w:rPr>
                <w:rFonts w:ascii="Times New Roman"/>
                <w:spacing w:val="-1"/>
                <w:sz w:val="24"/>
              </w:rPr>
              <w:t>collateralised</w:t>
            </w:r>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z w:val="24"/>
              </w:rPr>
              <w:t xml:space="preserve">assets </w:t>
            </w:r>
            <w:r>
              <w:rPr>
                <w:rFonts w:ascii="Times New Roman"/>
                <w:spacing w:val="-1"/>
                <w:sz w:val="24"/>
              </w:rPr>
              <w:t>not</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2.1.1, 2.1.2, 2.1.3 or 2.1.4.</w:t>
            </w:r>
          </w:p>
        </w:tc>
      </w:tr>
      <w:tr w:rsidR="001820FB" w:rsidRPr="00FE002E" w14:paraId="20C1A504" w14:textId="77777777" w:rsidTr="00FE0FF1">
        <w:trPr>
          <w:trHeight w:val="304"/>
        </w:trPr>
        <w:tc>
          <w:tcPr>
            <w:tcW w:w="1418" w:type="dxa"/>
          </w:tcPr>
          <w:p w14:paraId="44021EB6"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590</w:t>
            </w:r>
          </w:p>
        </w:tc>
        <w:tc>
          <w:tcPr>
            <w:tcW w:w="7590" w:type="dxa"/>
          </w:tcPr>
          <w:p w14:paraId="2060FCE4" w14:textId="77777777" w:rsidR="001820FB" w:rsidRDefault="001820FB" w:rsidP="00AE380B">
            <w:pPr>
              <w:pStyle w:val="TableParagraph"/>
              <w:ind w:left="102" w:right="101"/>
              <w:jc w:val="both"/>
              <w:rPr>
                <w:rFonts w:ascii="Times New Roman" w:eastAsia="Times New Roman" w:hAnsi="Times New Roman" w:cs="Times New Roman"/>
                <w:sz w:val="24"/>
                <w:szCs w:val="24"/>
              </w:rPr>
            </w:pPr>
            <w:r>
              <w:rPr>
                <w:rFonts w:ascii="Times New Roman"/>
                <w:b/>
                <w:sz w:val="24"/>
                <w:u w:val="thick" w:color="000000"/>
              </w:rPr>
              <w:t>2.2</w:t>
            </w:r>
            <w:r>
              <w:rPr>
                <w:rFonts w:ascii="Times New Roman"/>
                <w:b/>
                <w:spacing w:val="26"/>
                <w:sz w:val="24"/>
                <w:u w:val="thick" w:color="000000"/>
              </w:rPr>
              <w:t xml:space="preserve"> </w:t>
            </w:r>
            <w:r>
              <w:rPr>
                <w:rFonts w:ascii="Times New Roman"/>
                <w:b/>
                <w:spacing w:val="-1"/>
                <w:sz w:val="24"/>
                <w:u w:val="thick" w:color="000000"/>
              </w:rPr>
              <w:t>Monies</w:t>
            </w:r>
            <w:r>
              <w:rPr>
                <w:rFonts w:ascii="Times New Roman"/>
                <w:b/>
                <w:spacing w:val="26"/>
                <w:sz w:val="24"/>
                <w:u w:val="thick" w:color="000000"/>
              </w:rPr>
              <w:t xml:space="preserve"> </w:t>
            </w:r>
            <w:r>
              <w:rPr>
                <w:rFonts w:ascii="Times New Roman"/>
                <w:b/>
                <w:spacing w:val="-1"/>
                <w:sz w:val="24"/>
                <w:u w:val="thick" w:color="000000"/>
              </w:rPr>
              <w:t>due</w:t>
            </w:r>
            <w:r>
              <w:rPr>
                <w:rFonts w:ascii="Times New Roman"/>
                <w:b/>
                <w:spacing w:val="26"/>
                <w:sz w:val="24"/>
                <w:u w:val="thick" w:color="000000"/>
              </w:rPr>
              <w:t xml:space="preserve"> </w:t>
            </w:r>
            <w:r>
              <w:rPr>
                <w:rFonts w:ascii="Times New Roman"/>
                <w:b/>
                <w:spacing w:val="-1"/>
                <w:sz w:val="24"/>
                <w:u w:val="thick" w:color="000000"/>
              </w:rPr>
              <w:t>not</w:t>
            </w:r>
            <w:r>
              <w:rPr>
                <w:rFonts w:ascii="Times New Roman"/>
                <w:b/>
                <w:spacing w:val="28"/>
                <w:sz w:val="24"/>
                <w:u w:val="thick" w:color="000000"/>
              </w:rPr>
              <w:t xml:space="preserve"> </w:t>
            </w:r>
            <w:r>
              <w:rPr>
                <w:rFonts w:ascii="Times New Roman"/>
                <w:b/>
                <w:spacing w:val="-1"/>
                <w:sz w:val="24"/>
                <w:u w:val="thick" w:color="000000"/>
              </w:rPr>
              <w:t>reported</w:t>
            </w:r>
            <w:r>
              <w:rPr>
                <w:rFonts w:ascii="Times New Roman"/>
                <w:b/>
                <w:spacing w:val="26"/>
                <w:sz w:val="24"/>
                <w:u w:val="thick" w:color="000000"/>
              </w:rPr>
              <w:t xml:space="preserve"> </w:t>
            </w:r>
            <w:r>
              <w:rPr>
                <w:rFonts w:ascii="Times New Roman"/>
                <w:b/>
                <w:spacing w:val="-1"/>
                <w:sz w:val="24"/>
                <w:u w:val="thick" w:color="000000"/>
              </w:rPr>
              <w:t>in</w:t>
            </w:r>
            <w:r>
              <w:rPr>
                <w:rFonts w:ascii="Times New Roman"/>
                <w:b/>
                <w:spacing w:val="26"/>
                <w:sz w:val="24"/>
                <w:u w:val="thick" w:color="000000"/>
              </w:rPr>
              <w:t xml:space="preserve"> </w:t>
            </w:r>
            <w:r>
              <w:rPr>
                <w:rFonts w:ascii="Times New Roman"/>
                <w:b/>
                <w:sz w:val="24"/>
                <w:u w:val="thick" w:color="000000"/>
              </w:rPr>
              <w:t>item</w:t>
            </w:r>
            <w:r>
              <w:rPr>
                <w:rFonts w:ascii="Times New Roman"/>
                <w:b/>
                <w:spacing w:val="26"/>
                <w:sz w:val="24"/>
                <w:u w:val="thick" w:color="000000"/>
              </w:rPr>
              <w:t xml:space="preserve"> </w:t>
            </w:r>
            <w:r>
              <w:rPr>
                <w:rFonts w:ascii="Times New Roman"/>
                <w:b/>
                <w:sz w:val="24"/>
                <w:u w:val="thick" w:color="000000"/>
              </w:rPr>
              <w:t>2.1</w:t>
            </w:r>
            <w:r>
              <w:rPr>
                <w:rFonts w:ascii="Times New Roman"/>
                <w:b/>
                <w:spacing w:val="26"/>
                <w:sz w:val="24"/>
                <w:u w:val="thick" w:color="000000"/>
              </w:rPr>
              <w:t xml:space="preserve"> </w:t>
            </w:r>
            <w:r>
              <w:rPr>
                <w:rFonts w:ascii="Times New Roman"/>
                <w:b/>
                <w:spacing w:val="-1"/>
                <w:sz w:val="24"/>
                <w:u w:val="thick" w:color="000000"/>
              </w:rPr>
              <w:t>resulting</w:t>
            </w:r>
            <w:r>
              <w:rPr>
                <w:rFonts w:ascii="Times New Roman"/>
                <w:b/>
                <w:spacing w:val="25"/>
                <w:sz w:val="24"/>
                <w:u w:val="thick" w:color="000000"/>
              </w:rPr>
              <w:t xml:space="preserve"> </w:t>
            </w:r>
            <w:r>
              <w:rPr>
                <w:rFonts w:ascii="Times New Roman"/>
                <w:b/>
                <w:sz w:val="24"/>
                <w:u w:val="thick" w:color="000000"/>
              </w:rPr>
              <w:t>from</w:t>
            </w:r>
            <w:r>
              <w:rPr>
                <w:rFonts w:ascii="Times New Roman"/>
                <w:b/>
                <w:spacing w:val="26"/>
                <w:sz w:val="24"/>
                <w:u w:val="thick" w:color="000000"/>
              </w:rPr>
              <w:t xml:space="preserve"> </w:t>
            </w:r>
            <w:r>
              <w:rPr>
                <w:rFonts w:ascii="Times New Roman"/>
                <w:b/>
                <w:spacing w:val="-1"/>
                <w:sz w:val="24"/>
                <w:u w:val="thick" w:color="000000"/>
              </w:rPr>
              <w:t>loans</w:t>
            </w:r>
            <w:r>
              <w:rPr>
                <w:rFonts w:ascii="Times New Roman"/>
                <w:b/>
                <w:spacing w:val="25"/>
                <w:sz w:val="24"/>
                <w:u w:val="thick" w:color="000000"/>
              </w:rPr>
              <w:t xml:space="preserve"> </w:t>
            </w:r>
            <w:r>
              <w:rPr>
                <w:rFonts w:ascii="Times New Roman"/>
                <w:b/>
                <w:sz w:val="24"/>
                <w:u w:val="thick" w:color="000000"/>
              </w:rPr>
              <w:t>and</w:t>
            </w:r>
            <w:r>
              <w:rPr>
                <w:rFonts w:ascii="Times New Roman"/>
                <w:b/>
                <w:spacing w:val="55"/>
                <w:sz w:val="24"/>
              </w:rPr>
              <w:t xml:space="preserve"> </w:t>
            </w:r>
            <w:r>
              <w:rPr>
                <w:rFonts w:ascii="Times New Roman"/>
                <w:b/>
                <w:spacing w:val="-1"/>
                <w:sz w:val="24"/>
                <w:u w:val="thick" w:color="000000"/>
              </w:rPr>
              <w:t>advances</w:t>
            </w:r>
            <w:r>
              <w:rPr>
                <w:rFonts w:ascii="Times New Roman"/>
                <w:b/>
                <w:sz w:val="24"/>
                <w:u w:val="thick" w:color="000000"/>
              </w:rPr>
              <w:t xml:space="preserve"> </w:t>
            </w:r>
            <w:r>
              <w:rPr>
                <w:rFonts w:ascii="Times New Roman"/>
                <w:b/>
                <w:spacing w:val="-1"/>
                <w:sz w:val="24"/>
                <w:u w:val="thick" w:color="000000"/>
              </w:rPr>
              <w:t xml:space="preserve">granted </w:t>
            </w:r>
            <w:r>
              <w:rPr>
                <w:rFonts w:ascii="Times New Roman"/>
                <w:b/>
                <w:sz w:val="24"/>
                <w:u w:val="thick" w:color="000000"/>
              </w:rPr>
              <w:t>to:</w:t>
            </w:r>
          </w:p>
          <w:p w14:paraId="7EEB0E77"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Cash</w:t>
            </w:r>
            <w:r>
              <w:rPr>
                <w:rFonts w:ascii="Times New Roman"/>
                <w:sz w:val="24"/>
              </w:rPr>
              <w:t xml:space="preserve"> </w:t>
            </w:r>
            <w:r>
              <w:rPr>
                <w:rFonts w:ascii="Times New Roman"/>
                <w:spacing w:val="-1"/>
                <w:sz w:val="24"/>
              </w:rPr>
              <w:t>inflows</w:t>
            </w:r>
            <w:r>
              <w:rPr>
                <w:rFonts w:ascii="Times New Roman"/>
                <w:sz w:val="24"/>
              </w:rPr>
              <w:t xml:space="preserve"> from</w:t>
            </w:r>
            <w:r>
              <w:rPr>
                <w:rFonts w:ascii="Times New Roman"/>
                <w:spacing w:val="-2"/>
                <w:sz w:val="24"/>
              </w:rPr>
              <w:t xml:space="preserve"> </w:t>
            </w:r>
            <w:r>
              <w:rPr>
                <w:rFonts w:ascii="Times New Roman"/>
                <w:sz w:val="24"/>
              </w:rPr>
              <w:t xml:space="preserve">loans and </w:t>
            </w:r>
            <w:r>
              <w:rPr>
                <w:rFonts w:ascii="Times New Roman"/>
                <w:spacing w:val="-1"/>
                <w:sz w:val="24"/>
              </w:rPr>
              <w:t>advances.</w:t>
            </w:r>
          </w:p>
          <w:p w14:paraId="2809F325" w14:textId="4C0C2E1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Cash</w:t>
            </w:r>
            <w:r>
              <w:rPr>
                <w:rFonts w:ascii="Times New Roman"/>
                <w:spacing w:val="2"/>
                <w:sz w:val="24"/>
              </w:rPr>
              <w:t xml:space="preserve"> </w:t>
            </w:r>
            <w:r>
              <w:rPr>
                <w:rFonts w:ascii="Times New Roman"/>
                <w:spacing w:val="-1"/>
                <w:sz w:val="24"/>
              </w:rPr>
              <w:t>inflows</w:t>
            </w:r>
            <w:r>
              <w:rPr>
                <w:rFonts w:ascii="Times New Roman"/>
                <w:spacing w:val="2"/>
                <w:sz w:val="24"/>
              </w:rPr>
              <w:t xml:space="preserve"> </w:t>
            </w:r>
            <w:r>
              <w:rPr>
                <w:rFonts w:ascii="Times New Roman"/>
                <w:spacing w:val="-1"/>
                <w:sz w:val="24"/>
              </w:rPr>
              <w:t>shall</w:t>
            </w:r>
            <w:r>
              <w:rPr>
                <w:rFonts w:ascii="Times New Roman"/>
                <w:spacing w:val="2"/>
                <w:sz w:val="24"/>
              </w:rPr>
              <w:t xml:space="preserve"> </w:t>
            </w:r>
            <w:r>
              <w:rPr>
                <w:rFonts w:ascii="Times New Roman"/>
                <w:spacing w:val="-1"/>
                <w:sz w:val="24"/>
              </w:rPr>
              <w:t>be</w:t>
            </w:r>
            <w:r>
              <w:rPr>
                <w:rFonts w:ascii="Times New Roman"/>
                <w:spacing w:val="1"/>
                <w:sz w:val="24"/>
              </w:rPr>
              <w:t xml:space="preserve"> </w:t>
            </w:r>
            <w:r>
              <w:rPr>
                <w:rFonts w:ascii="Times New Roman"/>
                <w:spacing w:val="-1"/>
                <w:sz w:val="24"/>
              </w:rPr>
              <w:t>reported</w:t>
            </w:r>
            <w:r>
              <w:rPr>
                <w:rFonts w:ascii="Times New Roman"/>
                <w:spacing w:val="1"/>
                <w:sz w:val="24"/>
              </w:rPr>
              <w:t xml:space="preserve"> </w:t>
            </w:r>
            <w:r>
              <w:rPr>
                <w:rFonts w:ascii="Times New Roman"/>
                <w:sz w:val="24"/>
              </w:rPr>
              <w:t>at</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pacing w:val="-1"/>
                <w:sz w:val="24"/>
              </w:rPr>
              <w:t>latest</w:t>
            </w:r>
            <w:r>
              <w:rPr>
                <w:rFonts w:ascii="Times New Roman"/>
                <w:spacing w:val="1"/>
                <w:sz w:val="24"/>
              </w:rPr>
              <w:t xml:space="preserve"> </w:t>
            </w:r>
            <w:r>
              <w:rPr>
                <w:rFonts w:ascii="Times New Roman"/>
                <w:spacing w:val="-1"/>
                <w:sz w:val="24"/>
              </w:rPr>
              <w:t>contractual</w:t>
            </w:r>
            <w:r>
              <w:rPr>
                <w:rFonts w:ascii="Times New Roman"/>
                <w:spacing w:val="2"/>
                <w:sz w:val="24"/>
              </w:rPr>
              <w:t xml:space="preserve"> </w:t>
            </w:r>
            <w:r>
              <w:rPr>
                <w:rFonts w:ascii="Times New Roman"/>
                <w:spacing w:val="-1"/>
                <w:sz w:val="24"/>
              </w:rPr>
              <w:t>date</w:t>
            </w:r>
            <w:r>
              <w:rPr>
                <w:rFonts w:ascii="Times New Roman"/>
                <w:spacing w:val="2"/>
                <w:sz w:val="24"/>
              </w:rPr>
              <w:t xml:space="preserve"> </w:t>
            </w:r>
            <w:r>
              <w:rPr>
                <w:rFonts w:ascii="Times New Roman"/>
                <w:spacing w:val="-1"/>
                <w:sz w:val="24"/>
              </w:rPr>
              <w:t>for</w:t>
            </w:r>
            <w:r>
              <w:rPr>
                <w:rFonts w:ascii="Times New Roman"/>
                <w:spacing w:val="2"/>
                <w:sz w:val="24"/>
              </w:rPr>
              <w:t xml:space="preserve"> </w:t>
            </w:r>
            <w:r>
              <w:rPr>
                <w:rFonts w:ascii="Times New Roman"/>
                <w:spacing w:val="-1"/>
                <w:sz w:val="24"/>
              </w:rPr>
              <w:t>repayment.</w:t>
            </w:r>
            <w:r>
              <w:rPr>
                <w:rFonts w:ascii="Times New Roman"/>
                <w:spacing w:val="2"/>
                <w:sz w:val="24"/>
              </w:rPr>
              <w:t xml:space="preserve"> </w:t>
            </w:r>
            <w:r>
              <w:rPr>
                <w:rFonts w:ascii="Times New Roman"/>
                <w:spacing w:val="-1"/>
                <w:sz w:val="24"/>
              </w:rPr>
              <w:t>For</w:t>
            </w:r>
            <w:r>
              <w:rPr>
                <w:rFonts w:ascii="Times New Roman"/>
                <w:spacing w:val="95"/>
                <w:sz w:val="24"/>
              </w:rPr>
              <w:t xml:space="preserve"> </w:t>
            </w:r>
            <w:r>
              <w:rPr>
                <w:rFonts w:ascii="Times New Roman"/>
                <w:spacing w:val="-1"/>
                <w:sz w:val="24"/>
              </w:rPr>
              <w:t>revolving</w:t>
            </w:r>
            <w:r>
              <w:rPr>
                <w:rFonts w:ascii="Times New Roman"/>
                <w:spacing w:val="36"/>
                <w:sz w:val="24"/>
              </w:rPr>
              <w:t xml:space="preserve"> </w:t>
            </w:r>
            <w:r>
              <w:rPr>
                <w:rFonts w:ascii="Times New Roman"/>
                <w:spacing w:val="-1"/>
                <w:sz w:val="24"/>
              </w:rPr>
              <w:t>facilities,</w:t>
            </w:r>
            <w:r>
              <w:rPr>
                <w:rFonts w:ascii="Times New Roman"/>
                <w:spacing w:val="34"/>
                <w:sz w:val="24"/>
              </w:rPr>
              <w:t xml:space="preserve"> </w:t>
            </w:r>
            <w:r>
              <w:rPr>
                <w:rFonts w:ascii="Times New Roman"/>
                <w:spacing w:val="-1"/>
                <w:sz w:val="24"/>
              </w:rPr>
              <w:t>the</w:t>
            </w:r>
            <w:r>
              <w:rPr>
                <w:rFonts w:ascii="Times New Roman"/>
                <w:spacing w:val="36"/>
                <w:sz w:val="24"/>
              </w:rPr>
              <w:t xml:space="preserve"> </w:t>
            </w:r>
            <w:r>
              <w:rPr>
                <w:rFonts w:ascii="Times New Roman"/>
                <w:spacing w:val="-1"/>
                <w:sz w:val="24"/>
              </w:rPr>
              <w:t>existing</w:t>
            </w:r>
            <w:r>
              <w:rPr>
                <w:rFonts w:ascii="Times New Roman"/>
                <w:spacing w:val="34"/>
                <w:sz w:val="24"/>
              </w:rPr>
              <w:t xml:space="preserve"> </w:t>
            </w:r>
            <w:r>
              <w:rPr>
                <w:rFonts w:ascii="Times New Roman"/>
                <w:spacing w:val="-1"/>
                <w:sz w:val="24"/>
              </w:rPr>
              <w:t>loan</w:t>
            </w:r>
            <w:r>
              <w:rPr>
                <w:rFonts w:ascii="Times New Roman"/>
                <w:spacing w:val="36"/>
                <w:sz w:val="24"/>
              </w:rPr>
              <w:t xml:space="preserve"> </w:t>
            </w:r>
            <w:r>
              <w:rPr>
                <w:rFonts w:ascii="Times New Roman"/>
                <w:sz w:val="24"/>
              </w:rPr>
              <w:t>shall be assumed to be</w:t>
            </w:r>
            <w:r>
              <w:rPr>
                <w:rFonts w:ascii="Times New Roman"/>
                <w:spacing w:val="35"/>
                <w:sz w:val="24"/>
              </w:rPr>
              <w:t xml:space="preserve"> </w:t>
            </w:r>
            <w:r>
              <w:rPr>
                <w:rFonts w:ascii="Times New Roman"/>
                <w:spacing w:val="-1"/>
                <w:sz w:val="24"/>
              </w:rPr>
              <w:t>rolled-over</w:t>
            </w:r>
            <w:r>
              <w:rPr>
                <w:rFonts w:ascii="Times New Roman"/>
                <w:spacing w:val="83"/>
                <w:sz w:val="24"/>
              </w:rPr>
              <w:t xml:space="preserve"> </w:t>
            </w:r>
            <w:r>
              <w:rPr>
                <w:rFonts w:ascii="Times New Roman"/>
                <w:sz w:val="24"/>
              </w:rPr>
              <w:t>and any</w:t>
            </w:r>
            <w:r>
              <w:rPr>
                <w:rFonts w:ascii="Times New Roman"/>
                <w:spacing w:val="-2"/>
                <w:sz w:val="24"/>
              </w:rPr>
              <w:t xml:space="preserve"> </w:t>
            </w:r>
            <w:r>
              <w:rPr>
                <w:rFonts w:ascii="Times New Roman"/>
                <w:spacing w:val="-1"/>
                <w:sz w:val="24"/>
              </w:rPr>
              <w:t>remaining</w:t>
            </w:r>
            <w:r>
              <w:rPr>
                <w:rFonts w:ascii="Times New Roman"/>
                <w:sz w:val="24"/>
              </w:rPr>
              <w:t xml:space="preserve"> </w:t>
            </w:r>
            <w:r>
              <w:rPr>
                <w:rFonts w:ascii="Times New Roman"/>
                <w:spacing w:val="-1"/>
                <w:sz w:val="24"/>
              </w:rPr>
              <w:t>balances</w:t>
            </w:r>
            <w:r>
              <w:rPr>
                <w:rFonts w:ascii="Times New Roman"/>
                <w:sz w:val="24"/>
              </w:rPr>
              <w:t xml:space="preserve"> shall be</w:t>
            </w:r>
            <w:r>
              <w:rPr>
                <w:rFonts w:ascii="Times New Roman"/>
                <w:spacing w:val="-1"/>
                <w:sz w:val="24"/>
              </w:rPr>
              <w:t xml:space="preserve"> treated</w:t>
            </w:r>
            <w:r>
              <w:rPr>
                <w:rFonts w:ascii="Times New Roman"/>
                <w:sz w:val="24"/>
              </w:rPr>
              <w:t xml:space="preserve"> as </w:t>
            </w:r>
            <w:r>
              <w:rPr>
                <w:rFonts w:ascii="Times New Roman"/>
                <w:spacing w:val="-1"/>
                <w:sz w:val="24"/>
              </w:rPr>
              <w:t>committed</w:t>
            </w:r>
            <w:r>
              <w:rPr>
                <w:rFonts w:ascii="Times New Roman"/>
                <w:sz w:val="24"/>
              </w:rPr>
              <w:t xml:space="preserve"> </w:t>
            </w:r>
            <w:r>
              <w:rPr>
                <w:rFonts w:ascii="Times New Roman"/>
                <w:spacing w:val="-1"/>
                <w:sz w:val="24"/>
              </w:rPr>
              <w:t>facilities.</w:t>
            </w:r>
          </w:p>
        </w:tc>
      </w:tr>
      <w:tr w:rsidR="001820FB" w:rsidRPr="00FE002E" w14:paraId="79428C4B" w14:textId="77777777" w:rsidTr="00FE0FF1">
        <w:trPr>
          <w:trHeight w:val="304"/>
        </w:trPr>
        <w:tc>
          <w:tcPr>
            <w:tcW w:w="1418" w:type="dxa"/>
          </w:tcPr>
          <w:p w14:paraId="67FB7556"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600</w:t>
            </w:r>
          </w:p>
        </w:tc>
        <w:tc>
          <w:tcPr>
            <w:tcW w:w="7590" w:type="dxa"/>
          </w:tcPr>
          <w:p w14:paraId="34D152B0"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2.2.1 </w:t>
            </w:r>
            <w:r>
              <w:rPr>
                <w:rFonts w:ascii="Times New Roman"/>
                <w:b/>
                <w:spacing w:val="-1"/>
                <w:sz w:val="24"/>
                <w:u w:val="thick" w:color="000000"/>
              </w:rPr>
              <w:t>retail customers</w:t>
            </w:r>
          </w:p>
          <w:p w14:paraId="5D5DF9BC" w14:textId="62047BDE"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inflows</w:t>
            </w:r>
            <w:r>
              <w:rPr>
                <w:rFonts w:ascii="Times New Roman"/>
                <w:spacing w:val="17"/>
                <w:sz w:val="24"/>
              </w:rPr>
              <w:t xml:space="preserve"> </w:t>
            </w:r>
            <w:r>
              <w:rPr>
                <w:rFonts w:ascii="Times New Roman"/>
                <w:spacing w:val="-1"/>
                <w:sz w:val="24"/>
              </w:rPr>
              <w:t>reported</w:t>
            </w:r>
            <w:r>
              <w:rPr>
                <w:rFonts w:ascii="Times New Roman"/>
                <w:spacing w:val="16"/>
                <w:sz w:val="24"/>
              </w:rPr>
              <w:t xml:space="preserve"> </w:t>
            </w:r>
            <w:r>
              <w:rPr>
                <w:rFonts w:ascii="Times New Roman"/>
                <w:sz w:val="24"/>
              </w:rPr>
              <w:t>in</w:t>
            </w:r>
            <w:r>
              <w:rPr>
                <w:rFonts w:ascii="Times New Roman"/>
                <w:spacing w:val="16"/>
                <w:sz w:val="24"/>
              </w:rPr>
              <w:t xml:space="preserve"> </w:t>
            </w:r>
            <w:r>
              <w:rPr>
                <w:rFonts w:ascii="Times New Roman"/>
                <w:sz w:val="24"/>
              </w:rPr>
              <w:t>item</w:t>
            </w:r>
            <w:r>
              <w:rPr>
                <w:rFonts w:ascii="Times New Roman"/>
                <w:spacing w:val="14"/>
                <w:sz w:val="24"/>
              </w:rPr>
              <w:t xml:space="preserve"> </w:t>
            </w:r>
            <w:r>
              <w:rPr>
                <w:rFonts w:ascii="Times New Roman"/>
                <w:sz w:val="24"/>
              </w:rPr>
              <w:t>2.2,</w:t>
            </w:r>
            <w:r>
              <w:rPr>
                <w:rFonts w:ascii="Times New Roman"/>
                <w:spacing w:val="16"/>
                <w:sz w:val="24"/>
              </w:rPr>
              <w:t xml:space="preserve"> </w:t>
            </w:r>
            <w:r>
              <w:rPr>
                <w:rFonts w:ascii="Times New Roman"/>
                <w:spacing w:val="-1"/>
                <w:sz w:val="24"/>
              </w:rPr>
              <w:t>which</w:t>
            </w:r>
            <w:r>
              <w:rPr>
                <w:rFonts w:ascii="Times New Roman"/>
                <w:spacing w:val="16"/>
                <w:sz w:val="24"/>
              </w:rPr>
              <w:t xml:space="preserve"> </w:t>
            </w:r>
            <w:r>
              <w:rPr>
                <w:rFonts w:ascii="Times New Roman"/>
                <w:sz w:val="24"/>
              </w:rPr>
              <w:t>derives</w:t>
            </w:r>
            <w:r>
              <w:rPr>
                <w:rFonts w:ascii="Times New Roman"/>
                <w:spacing w:val="17"/>
                <w:sz w:val="24"/>
              </w:rPr>
              <w:t xml:space="preserve"> </w:t>
            </w:r>
            <w:r>
              <w:rPr>
                <w:rFonts w:ascii="Times New Roman"/>
                <w:spacing w:val="-1"/>
                <w:sz w:val="24"/>
              </w:rPr>
              <w:t>from</w:t>
            </w:r>
            <w:r>
              <w:rPr>
                <w:rFonts w:ascii="Times New Roman"/>
                <w:spacing w:val="14"/>
                <w:sz w:val="24"/>
              </w:rPr>
              <w:t xml:space="preserve"> </w:t>
            </w:r>
            <w:r>
              <w:rPr>
                <w:rFonts w:ascii="Times New Roman"/>
                <w:sz w:val="24"/>
              </w:rPr>
              <w:t>natural</w:t>
            </w:r>
            <w:r>
              <w:rPr>
                <w:rFonts w:ascii="Times New Roman"/>
                <w:spacing w:val="55"/>
                <w:sz w:val="24"/>
              </w:rPr>
              <w:t xml:space="preserve"> </w:t>
            </w:r>
            <w:r>
              <w:rPr>
                <w:rFonts w:ascii="Times New Roman"/>
                <w:sz w:val="24"/>
              </w:rPr>
              <w:t>persons</w:t>
            </w:r>
            <w:r>
              <w:rPr>
                <w:rFonts w:ascii="Times New Roman"/>
                <w:spacing w:val="40"/>
                <w:sz w:val="24"/>
              </w:rPr>
              <w:t xml:space="preserve"> </w:t>
            </w:r>
            <w:r>
              <w:rPr>
                <w:rFonts w:ascii="Times New Roman"/>
                <w:spacing w:val="-1"/>
                <w:sz w:val="24"/>
              </w:rPr>
              <w:t>or</w:t>
            </w:r>
            <w:r>
              <w:rPr>
                <w:rFonts w:ascii="Times New Roman"/>
                <w:spacing w:val="41"/>
                <w:sz w:val="24"/>
              </w:rPr>
              <w:t xml:space="preserve"> </w:t>
            </w:r>
            <w:r>
              <w:rPr>
                <w:rFonts w:ascii="Times New Roman"/>
                <w:spacing w:val="-1"/>
                <w:sz w:val="24"/>
              </w:rPr>
              <w:t>SMEs</w:t>
            </w:r>
            <w:r>
              <w:rPr>
                <w:rFonts w:ascii="Times New Roman"/>
                <w:spacing w:val="40"/>
                <w:sz w:val="24"/>
              </w:rPr>
              <w:t xml:space="preserve"> </w:t>
            </w:r>
            <w:r>
              <w:rPr>
                <w:rFonts w:ascii="Times New Roman"/>
                <w:sz w:val="24"/>
              </w:rPr>
              <w:t>in</w:t>
            </w:r>
            <w:r>
              <w:rPr>
                <w:rFonts w:ascii="Times New Roman"/>
                <w:spacing w:val="40"/>
                <w:sz w:val="24"/>
              </w:rPr>
              <w:t xml:space="preserve"> </w:t>
            </w:r>
            <w:r>
              <w:rPr>
                <w:rFonts w:ascii="Times New Roman"/>
                <w:spacing w:val="-1"/>
                <w:sz w:val="24"/>
              </w:rPr>
              <w:t>accordance</w:t>
            </w:r>
            <w:r>
              <w:rPr>
                <w:rFonts w:ascii="Times New Roman"/>
                <w:spacing w:val="39"/>
                <w:sz w:val="24"/>
              </w:rPr>
              <w:t xml:space="preserve"> </w:t>
            </w:r>
            <w:r>
              <w:rPr>
                <w:rFonts w:ascii="Times New Roman"/>
                <w:spacing w:val="-1"/>
                <w:sz w:val="24"/>
              </w:rPr>
              <w:t>with</w:t>
            </w:r>
            <w:r>
              <w:rPr>
                <w:rFonts w:ascii="Times New Roman"/>
                <w:spacing w:val="40"/>
                <w:sz w:val="24"/>
              </w:rPr>
              <w:t xml:space="preserve"> </w:t>
            </w:r>
            <w:r>
              <w:rPr>
                <w:rFonts w:ascii="Times New Roman"/>
                <w:spacing w:val="-1"/>
                <w:sz w:val="24"/>
              </w:rPr>
              <w:t>Article</w:t>
            </w:r>
            <w:r>
              <w:rPr>
                <w:rFonts w:ascii="Times New Roman"/>
                <w:spacing w:val="39"/>
                <w:sz w:val="24"/>
              </w:rPr>
              <w:t xml:space="preserve"> </w:t>
            </w:r>
            <w:r>
              <w:rPr>
                <w:rFonts w:ascii="Times New Roman"/>
                <w:sz w:val="24"/>
              </w:rPr>
              <w:t>3(8)</w:t>
            </w:r>
            <w:r>
              <w:rPr>
                <w:rFonts w:ascii="Times New Roman"/>
                <w:spacing w:val="41"/>
                <w:sz w:val="24"/>
              </w:rPr>
              <w:t xml:space="preserve"> </w:t>
            </w:r>
            <w:r>
              <w:rPr>
                <w:rFonts w:ascii="Times New Roman"/>
                <w:sz w:val="24"/>
              </w:rPr>
              <w:t>of</w:t>
            </w:r>
            <w:r>
              <w:rPr>
                <w:rFonts w:ascii="Times New Roman"/>
                <w:spacing w:val="40"/>
                <w:sz w:val="24"/>
              </w:rPr>
              <w:t xml:space="preserve"> </w:t>
            </w:r>
            <w:r>
              <w:rPr>
                <w:rFonts w:ascii="Times New Roman"/>
                <w:spacing w:val="-1"/>
                <w:sz w:val="24"/>
              </w:rPr>
              <w:t>Regulation</w:t>
            </w:r>
            <w:r>
              <w:rPr>
                <w:rFonts w:ascii="Times New Roman"/>
                <w:spacing w:val="40"/>
                <w:sz w:val="24"/>
              </w:rPr>
              <w:t xml:space="preserve"> </w:t>
            </w:r>
            <w:r>
              <w:rPr>
                <w:rFonts w:ascii="Times New Roman"/>
                <w:spacing w:val="-1"/>
                <w:sz w:val="24"/>
              </w:rPr>
              <w:t>(EU)</w:t>
            </w:r>
            <w:r>
              <w:rPr>
                <w:rFonts w:ascii="Times New Roman"/>
                <w:spacing w:val="41"/>
                <w:sz w:val="24"/>
              </w:rPr>
              <w:t xml:space="preserve"> </w:t>
            </w:r>
            <w:r>
              <w:rPr>
                <w:rFonts w:ascii="Times New Roman"/>
                <w:sz w:val="24"/>
              </w:rPr>
              <w:t>2015/61.</w:t>
            </w:r>
          </w:p>
        </w:tc>
      </w:tr>
      <w:tr w:rsidR="001820FB" w:rsidRPr="00FE002E" w14:paraId="04BD3968" w14:textId="77777777" w:rsidTr="00FE0FF1">
        <w:trPr>
          <w:trHeight w:val="304"/>
        </w:trPr>
        <w:tc>
          <w:tcPr>
            <w:tcW w:w="1418" w:type="dxa"/>
          </w:tcPr>
          <w:p w14:paraId="39CC9997"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610</w:t>
            </w:r>
          </w:p>
        </w:tc>
        <w:tc>
          <w:tcPr>
            <w:tcW w:w="7590" w:type="dxa"/>
          </w:tcPr>
          <w:p w14:paraId="792CFCA9"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2.2.2 </w:t>
            </w:r>
            <w:r>
              <w:rPr>
                <w:rFonts w:ascii="Times New Roman"/>
                <w:b/>
                <w:spacing w:val="-1"/>
                <w:sz w:val="24"/>
                <w:u w:val="thick" w:color="000000"/>
              </w:rPr>
              <w:t>non-financial</w:t>
            </w:r>
            <w:r>
              <w:rPr>
                <w:rFonts w:ascii="Times New Roman"/>
                <w:b/>
                <w:sz w:val="24"/>
                <w:u w:val="thick" w:color="000000"/>
              </w:rPr>
              <w:t xml:space="preserve"> </w:t>
            </w:r>
            <w:r>
              <w:rPr>
                <w:rFonts w:ascii="Times New Roman"/>
                <w:b/>
                <w:spacing w:val="-1"/>
                <w:sz w:val="24"/>
                <w:u w:val="thick" w:color="000000"/>
              </w:rPr>
              <w:t>corporates</w:t>
            </w:r>
          </w:p>
          <w:p w14:paraId="4DE5D22F"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6"/>
                <w:sz w:val="24"/>
              </w:rPr>
              <w:t xml:space="preserve"> </w:t>
            </w:r>
            <w:r>
              <w:rPr>
                <w:rFonts w:ascii="Times New Roman"/>
                <w:spacing w:val="-1"/>
                <w:sz w:val="24"/>
              </w:rPr>
              <w:t>amount</w:t>
            </w:r>
            <w:r>
              <w:rPr>
                <w:rFonts w:ascii="Times New Roman"/>
                <w:spacing w:val="37"/>
                <w:sz w:val="24"/>
              </w:rPr>
              <w:t xml:space="preserve"> </w:t>
            </w:r>
            <w:r>
              <w:rPr>
                <w:rFonts w:ascii="Times New Roman"/>
                <w:sz w:val="24"/>
              </w:rPr>
              <w:t>of</w:t>
            </w:r>
            <w:r>
              <w:rPr>
                <w:rFonts w:ascii="Times New Roman"/>
                <w:spacing w:val="35"/>
                <w:sz w:val="24"/>
              </w:rPr>
              <w:t xml:space="preserve"> </w:t>
            </w:r>
            <w:r>
              <w:rPr>
                <w:rFonts w:ascii="Times New Roman"/>
                <w:sz w:val="24"/>
              </w:rPr>
              <w:t>cash</w:t>
            </w:r>
            <w:r>
              <w:rPr>
                <w:rFonts w:ascii="Times New Roman"/>
                <w:spacing w:val="36"/>
                <w:sz w:val="24"/>
              </w:rPr>
              <w:t xml:space="preserve"> </w:t>
            </w:r>
            <w:r>
              <w:rPr>
                <w:rFonts w:ascii="Times New Roman"/>
                <w:spacing w:val="-1"/>
                <w:sz w:val="24"/>
              </w:rPr>
              <w:t>inflows</w:t>
            </w:r>
            <w:r>
              <w:rPr>
                <w:rFonts w:ascii="Times New Roman"/>
                <w:spacing w:val="36"/>
                <w:sz w:val="24"/>
              </w:rPr>
              <w:t xml:space="preserve"> </w:t>
            </w:r>
            <w:r>
              <w:rPr>
                <w:rFonts w:ascii="Times New Roman"/>
                <w:spacing w:val="-1"/>
                <w:sz w:val="24"/>
              </w:rPr>
              <w:t>reported</w:t>
            </w:r>
            <w:r>
              <w:rPr>
                <w:rFonts w:ascii="Times New Roman"/>
                <w:spacing w:val="36"/>
                <w:sz w:val="24"/>
              </w:rPr>
              <w:t xml:space="preserve"> </w:t>
            </w:r>
            <w:r>
              <w:rPr>
                <w:rFonts w:ascii="Times New Roman"/>
                <w:sz w:val="24"/>
              </w:rPr>
              <w:t>in</w:t>
            </w:r>
            <w:r>
              <w:rPr>
                <w:rFonts w:ascii="Times New Roman"/>
                <w:spacing w:val="36"/>
                <w:sz w:val="24"/>
              </w:rPr>
              <w:t xml:space="preserve"> </w:t>
            </w:r>
            <w:r>
              <w:rPr>
                <w:rFonts w:ascii="Times New Roman"/>
                <w:spacing w:val="-1"/>
                <w:sz w:val="24"/>
              </w:rPr>
              <w:t>item</w:t>
            </w:r>
            <w:r>
              <w:rPr>
                <w:rFonts w:ascii="Times New Roman"/>
                <w:spacing w:val="35"/>
                <w:sz w:val="24"/>
              </w:rPr>
              <w:t xml:space="preserve"> </w:t>
            </w:r>
            <w:r>
              <w:rPr>
                <w:rFonts w:ascii="Times New Roman"/>
                <w:sz w:val="24"/>
              </w:rPr>
              <w:t>2.2,</w:t>
            </w:r>
            <w:r>
              <w:rPr>
                <w:rFonts w:ascii="Times New Roman"/>
                <w:spacing w:val="36"/>
                <w:sz w:val="24"/>
              </w:rPr>
              <w:t xml:space="preserve"> </w:t>
            </w:r>
            <w:r>
              <w:rPr>
                <w:rFonts w:ascii="Times New Roman"/>
                <w:spacing w:val="-1"/>
                <w:sz w:val="24"/>
              </w:rPr>
              <w:t>which</w:t>
            </w:r>
            <w:r>
              <w:rPr>
                <w:rFonts w:ascii="Times New Roman"/>
                <w:spacing w:val="36"/>
                <w:sz w:val="24"/>
              </w:rPr>
              <w:t xml:space="preserve"> </w:t>
            </w:r>
            <w:r>
              <w:rPr>
                <w:rFonts w:ascii="Times New Roman"/>
                <w:sz w:val="24"/>
              </w:rPr>
              <w:t>derives</w:t>
            </w:r>
            <w:r>
              <w:rPr>
                <w:rFonts w:ascii="Times New Roman"/>
                <w:spacing w:val="35"/>
                <w:sz w:val="24"/>
              </w:rPr>
              <w:t xml:space="preserve"> </w:t>
            </w:r>
            <w:r>
              <w:rPr>
                <w:rFonts w:ascii="Times New Roman"/>
                <w:spacing w:val="-1"/>
                <w:sz w:val="24"/>
              </w:rPr>
              <w:t>from</w:t>
            </w:r>
            <w:r>
              <w:rPr>
                <w:rFonts w:ascii="Times New Roman"/>
                <w:spacing w:val="35"/>
                <w:sz w:val="24"/>
              </w:rPr>
              <w:t xml:space="preserve"> </w:t>
            </w:r>
            <w:r>
              <w:rPr>
                <w:rFonts w:ascii="Times New Roman"/>
                <w:sz w:val="24"/>
              </w:rPr>
              <w:t>non-</w:t>
            </w:r>
            <w:r>
              <w:rPr>
                <w:rFonts w:ascii="Times New Roman"/>
                <w:spacing w:val="55"/>
                <w:sz w:val="24"/>
              </w:rPr>
              <w:t xml:space="preserve"> </w:t>
            </w:r>
            <w:r>
              <w:rPr>
                <w:rFonts w:ascii="Times New Roman"/>
                <w:spacing w:val="-1"/>
                <w:sz w:val="24"/>
              </w:rPr>
              <w:t>financial corporates.</w:t>
            </w:r>
          </w:p>
        </w:tc>
      </w:tr>
      <w:tr w:rsidR="001820FB" w:rsidRPr="00FE002E" w14:paraId="13ECD28B" w14:textId="77777777" w:rsidTr="00FE0FF1">
        <w:trPr>
          <w:trHeight w:val="304"/>
        </w:trPr>
        <w:tc>
          <w:tcPr>
            <w:tcW w:w="1418" w:type="dxa"/>
          </w:tcPr>
          <w:p w14:paraId="1B190D4C"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620</w:t>
            </w:r>
          </w:p>
        </w:tc>
        <w:tc>
          <w:tcPr>
            <w:tcW w:w="7590" w:type="dxa"/>
          </w:tcPr>
          <w:p w14:paraId="2B1FD28F"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2.2.3 </w:t>
            </w:r>
            <w:r>
              <w:rPr>
                <w:rFonts w:ascii="Times New Roman"/>
                <w:b/>
                <w:spacing w:val="-1"/>
                <w:sz w:val="24"/>
                <w:u w:val="thick" w:color="000000"/>
              </w:rPr>
              <w:t>credit</w:t>
            </w:r>
            <w:r>
              <w:rPr>
                <w:rFonts w:ascii="Times New Roman"/>
                <w:b/>
                <w:spacing w:val="-2"/>
                <w:sz w:val="24"/>
                <w:u w:val="thick" w:color="000000"/>
              </w:rPr>
              <w:t xml:space="preserve"> </w:t>
            </w:r>
            <w:r>
              <w:rPr>
                <w:rFonts w:ascii="Times New Roman"/>
                <w:b/>
                <w:spacing w:val="-1"/>
                <w:sz w:val="24"/>
                <w:u w:val="thick" w:color="000000"/>
              </w:rPr>
              <w:t>institutions</w:t>
            </w:r>
          </w:p>
          <w:p w14:paraId="7EDD8965"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7"/>
                <w:sz w:val="24"/>
              </w:rPr>
              <w:t xml:space="preserve"> </w:t>
            </w:r>
            <w:r>
              <w:rPr>
                <w:rFonts w:ascii="Times New Roman"/>
                <w:spacing w:val="-1"/>
                <w:sz w:val="24"/>
              </w:rPr>
              <w:t>amount</w:t>
            </w:r>
            <w:r>
              <w:rPr>
                <w:rFonts w:ascii="Times New Roman"/>
                <w:spacing w:val="28"/>
                <w:sz w:val="24"/>
              </w:rPr>
              <w:t xml:space="preserve"> </w:t>
            </w:r>
            <w:r>
              <w:rPr>
                <w:rFonts w:ascii="Times New Roman"/>
                <w:sz w:val="24"/>
              </w:rPr>
              <w:t>of</w:t>
            </w:r>
            <w:r>
              <w:rPr>
                <w:rFonts w:ascii="Times New Roman"/>
                <w:spacing w:val="26"/>
                <w:sz w:val="24"/>
              </w:rPr>
              <w:t xml:space="preserve"> </w:t>
            </w:r>
            <w:r>
              <w:rPr>
                <w:rFonts w:ascii="Times New Roman"/>
                <w:sz w:val="24"/>
              </w:rPr>
              <w:t>cash</w:t>
            </w:r>
            <w:r>
              <w:rPr>
                <w:rFonts w:ascii="Times New Roman"/>
                <w:spacing w:val="26"/>
                <w:sz w:val="24"/>
              </w:rPr>
              <w:t xml:space="preserve"> </w:t>
            </w:r>
            <w:r>
              <w:rPr>
                <w:rFonts w:ascii="Times New Roman"/>
                <w:spacing w:val="-1"/>
                <w:sz w:val="24"/>
              </w:rPr>
              <w:t>inflows</w:t>
            </w:r>
            <w:r>
              <w:rPr>
                <w:rFonts w:ascii="Times New Roman"/>
                <w:spacing w:val="27"/>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5"/>
                <w:sz w:val="24"/>
              </w:rPr>
              <w:t xml:space="preserve"> </w:t>
            </w:r>
            <w:r>
              <w:rPr>
                <w:rFonts w:ascii="Times New Roman"/>
                <w:sz w:val="24"/>
              </w:rPr>
              <w:t>2.2,</w:t>
            </w:r>
            <w:r>
              <w:rPr>
                <w:rFonts w:ascii="Times New Roman"/>
                <w:spacing w:val="27"/>
                <w:sz w:val="24"/>
              </w:rPr>
              <w:t xml:space="preserve"> </w:t>
            </w:r>
            <w:r>
              <w:rPr>
                <w:rFonts w:ascii="Times New Roman"/>
                <w:spacing w:val="-1"/>
                <w:sz w:val="24"/>
              </w:rPr>
              <w:t>which</w:t>
            </w:r>
            <w:r>
              <w:rPr>
                <w:rFonts w:ascii="Times New Roman"/>
                <w:spacing w:val="27"/>
                <w:sz w:val="24"/>
              </w:rPr>
              <w:t xml:space="preserve"> </w:t>
            </w:r>
            <w:r>
              <w:rPr>
                <w:rFonts w:ascii="Times New Roman"/>
                <w:spacing w:val="-1"/>
                <w:sz w:val="24"/>
              </w:rPr>
              <w:t>derives</w:t>
            </w:r>
            <w:r>
              <w:rPr>
                <w:rFonts w:ascii="Times New Roman"/>
                <w:spacing w:val="26"/>
                <w:sz w:val="24"/>
              </w:rPr>
              <w:t xml:space="preserve"> </w:t>
            </w:r>
            <w:r>
              <w:rPr>
                <w:rFonts w:ascii="Times New Roman"/>
                <w:spacing w:val="-1"/>
                <w:sz w:val="24"/>
              </w:rPr>
              <w:t>from</w:t>
            </w:r>
            <w:r>
              <w:rPr>
                <w:rFonts w:ascii="Times New Roman"/>
                <w:spacing w:val="25"/>
                <w:sz w:val="24"/>
              </w:rPr>
              <w:t xml:space="preserve"> </w:t>
            </w:r>
            <w:r>
              <w:rPr>
                <w:rFonts w:ascii="Times New Roman"/>
                <w:spacing w:val="-1"/>
                <w:sz w:val="24"/>
              </w:rPr>
              <w:t>credit</w:t>
            </w:r>
            <w:r>
              <w:rPr>
                <w:rFonts w:ascii="Times New Roman"/>
                <w:spacing w:val="66"/>
                <w:sz w:val="24"/>
              </w:rPr>
              <w:t xml:space="preserve"> </w:t>
            </w:r>
            <w:r>
              <w:rPr>
                <w:rFonts w:ascii="Times New Roman"/>
                <w:spacing w:val="-1"/>
                <w:sz w:val="24"/>
              </w:rPr>
              <w:t>institutions.</w:t>
            </w:r>
          </w:p>
        </w:tc>
      </w:tr>
      <w:tr w:rsidR="001820FB" w:rsidRPr="00FE002E" w14:paraId="0A3EDD0E" w14:textId="77777777" w:rsidTr="00FE0FF1">
        <w:trPr>
          <w:trHeight w:val="304"/>
        </w:trPr>
        <w:tc>
          <w:tcPr>
            <w:tcW w:w="1418" w:type="dxa"/>
          </w:tcPr>
          <w:p w14:paraId="00C2614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630</w:t>
            </w:r>
          </w:p>
        </w:tc>
        <w:tc>
          <w:tcPr>
            <w:tcW w:w="7590" w:type="dxa"/>
          </w:tcPr>
          <w:p w14:paraId="3C1AFF7E"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2.2.4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financial</w:t>
            </w:r>
            <w:r>
              <w:rPr>
                <w:rFonts w:ascii="Times New Roman"/>
                <w:b/>
                <w:sz w:val="24"/>
                <w:u w:val="thick" w:color="000000"/>
              </w:rPr>
              <w:t xml:space="preserve"> </w:t>
            </w:r>
            <w:r>
              <w:rPr>
                <w:rFonts w:ascii="Times New Roman"/>
                <w:b/>
                <w:spacing w:val="-1"/>
                <w:sz w:val="24"/>
                <w:u w:val="thick" w:color="000000"/>
              </w:rPr>
              <w:t>customers</w:t>
            </w:r>
          </w:p>
          <w:p w14:paraId="72C853AC" w14:textId="5EE12C79"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
                <w:sz w:val="24"/>
              </w:rPr>
              <w:t xml:space="preserve"> </w:t>
            </w:r>
            <w:r>
              <w:rPr>
                <w:rFonts w:ascii="Times New Roman"/>
                <w:spacing w:val="-1"/>
                <w:sz w:val="24"/>
              </w:rPr>
              <w:t>amount</w:t>
            </w:r>
            <w:r>
              <w:rPr>
                <w:rFonts w:ascii="Times New Roman"/>
                <w:spacing w:val="4"/>
                <w:sz w:val="24"/>
              </w:rPr>
              <w:t xml:space="preserve"> </w:t>
            </w:r>
            <w:r>
              <w:rPr>
                <w:rFonts w:ascii="Times New Roman"/>
                <w:sz w:val="24"/>
              </w:rPr>
              <w:t>of</w:t>
            </w:r>
            <w:r>
              <w:rPr>
                <w:rFonts w:ascii="Times New Roman"/>
                <w:spacing w:val="1"/>
                <w:sz w:val="24"/>
              </w:rPr>
              <w:t xml:space="preserve"> </w:t>
            </w:r>
            <w:r>
              <w:rPr>
                <w:rFonts w:ascii="Times New Roman"/>
                <w:sz w:val="24"/>
              </w:rPr>
              <w:t>cash</w:t>
            </w:r>
            <w:r>
              <w:rPr>
                <w:rFonts w:ascii="Times New Roman"/>
                <w:spacing w:val="2"/>
                <w:sz w:val="24"/>
              </w:rPr>
              <w:t xml:space="preserve"> </w:t>
            </w:r>
            <w:r>
              <w:rPr>
                <w:rFonts w:ascii="Times New Roman"/>
                <w:spacing w:val="-1"/>
                <w:sz w:val="24"/>
              </w:rPr>
              <w:t>inflows</w:t>
            </w:r>
            <w:r>
              <w:rPr>
                <w:rFonts w:ascii="Times New Roman"/>
                <w:spacing w:val="2"/>
                <w:sz w:val="24"/>
              </w:rPr>
              <w:t xml:space="preserve"> </w:t>
            </w:r>
            <w:r>
              <w:rPr>
                <w:rFonts w:ascii="Times New Roman"/>
                <w:sz w:val="24"/>
              </w:rPr>
              <w:t>reported</w:t>
            </w:r>
            <w:r>
              <w:rPr>
                <w:rFonts w:ascii="Times New Roman"/>
                <w:spacing w:val="1"/>
                <w:sz w:val="24"/>
              </w:rPr>
              <w:t xml:space="preserve"> </w:t>
            </w:r>
            <w:r>
              <w:rPr>
                <w:rFonts w:ascii="Times New Roman"/>
                <w:sz w:val="24"/>
              </w:rPr>
              <w:t>in</w:t>
            </w:r>
            <w:r>
              <w:rPr>
                <w:rFonts w:ascii="Times New Roman"/>
                <w:spacing w:val="2"/>
                <w:sz w:val="24"/>
              </w:rPr>
              <w:t xml:space="preserve"> </w:t>
            </w:r>
            <w:r>
              <w:rPr>
                <w:rFonts w:ascii="Times New Roman"/>
                <w:sz w:val="24"/>
              </w:rPr>
              <w:t>item 2.2,</w:t>
            </w:r>
            <w:r>
              <w:rPr>
                <w:rFonts w:ascii="Times New Roman"/>
                <w:spacing w:val="3"/>
                <w:sz w:val="24"/>
              </w:rPr>
              <w:t xml:space="preserve"> </w:t>
            </w:r>
            <w:r>
              <w:rPr>
                <w:rFonts w:ascii="Times New Roman"/>
                <w:spacing w:val="-1"/>
                <w:sz w:val="24"/>
              </w:rPr>
              <w:t>which</w:t>
            </w:r>
            <w:r>
              <w:rPr>
                <w:rFonts w:ascii="Times New Roman"/>
                <w:spacing w:val="2"/>
                <w:sz w:val="24"/>
              </w:rPr>
              <w:t xml:space="preserve"> </w:t>
            </w:r>
            <w:r>
              <w:rPr>
                <w:rFonts w:ascii="Times New Roman"/>
                <w:spacing w:val="-1"/>
                <w:sz w:val="24"/>
              </w:rPr>
              <w:t>derives</w:t>
            </w:r>
            <w:r>
              <w:rPr>
                <w:rFonts w:ascii="Times New Roman"/>
                <w:spacing w:val="2"/>
                <w:sz w:val="24"/>
              </w:rPr>
              <w:t xml:space="preserve"> </w:t>
            </w:r>
            <w:r>
              <w:rPr>
                <w:rFonts w:ascii="Times New Roman"/>
                <w:sz w:val="24"/>
              </w:rPr>
              <w:t>from financial</w:t>
            </w:r>
            <w:r>
              <w:rPr>
                <w:rFonts w:ascii="Times New Roman"/>
                <w:spacing w:val="41"/>
                <w:sz w:val="24"/>
              </w:rPr>
              <w:t xml:space="preserve"> </w:t>
            </w:r>
            <w:r>
              <w:rPr>
                <w:rFonts w:ascii="Times New Roman"/>
                <w:spacing w:val="-1"/>
                <w:sz w:val="24"/>
              </w:rPr>
              <w:t>customers</w:t>
            </w:r>
            <w:r>
              <w:rPr>
                <w:rFonts w:ascii="Times New Roman"/>
                <w:spacing w:val="41"/>
                <w:sz w:val="24"/>
              </w:rPr>
              <w:t xml:space="preserve"> </w:t>
            </w:r>
            <w:r>
              <w:rPr>
                <w:rFonts w:ascii="Times New Roman"/>
                <w:spacing w:val="-1"/>
                <w:sz w:val="24"/>
              </w:rPr>
              <w:t>in</w:t>
            </w:r>
            <w:r>
              <w:rPr>
                <w:rFonts w:ascii="Times New Roman"/>
                <w:spacing w:val="40"/>
                <w:sz w:val="24"/>
              </w:rPr>
              <w:t xml:space="preserve"> </w:t>
            </w:r>
            <w:r>
              <w:rPr>
                <w:rFonts w:ascii="Times New Roman"/>
                <w:spacing w:val="-1"/>
                <w:sz w:val="24"/>
              </w:rPr>
              <w:t>accordance</w:t>
            </w:r>
            <w:r>
              <w:rPr>
                <w:rFonts w:ascii="Times New Roman"/>
                <w:spacing w:val="41"/>
                <w:sz w:val="24"/>
              </w:rPr>
              <w:t xml:space="preserve"> </w:t>
            </w:r>
            <w:r>
              <w:rPr>
                <w:rFonts w:ascii="Times New Roman"/>
                <w:spacing w:val="-1"/>
                <w:sz w:val="24"/>
              </w:rPr>
              <w:t>with</w:t>
            </w:r>
            <w:r>
              <w:rPr>
                <w:rFonts w:ascii="Times New Roman"/>
                <w:spacing w:val="40"/>
                <w:sz w:val="24"/>
              </w:rPr>
              <w:t xml:space="preserve"> </w:t>
            </w:r>
            <w:r>
              <w:rPr>
                <w:rFonts w:ascii="Times New Roman"/>
                <w:spacing w:val="-1"/>
                <w:sz w:val="24"/>
              </w:rPr>
              <w:t>Article</w:t>
            </w:r>
            <w:r>
              <w:rPr>
                <w:rFonts w:ascii="Times New Roman"/>
                <w:spacing w:val="41"/>
                <w:sz w:val="24"/>
              </w:rPr>
              <w:t xml:space="preserve"> </w:t>
            </w:r>
            <w:r>
              <w:rPr>
                <w:rFonts w:ascii="Times New Roman"/>
                <w:spacing w:val="-1"/>
                <w:sz w:val="24"/>
              </w:rPr>
              <w:t>3(9)</w:t>
            </w:r>
            <w:r>
              <w:rPr>
                <w:rFonts w:ascii="Times New Roman"/>
                <w:spacing w:val="41"/>
                <w:sz w:val="24"/>
              </w:rPr>
              <w:t xml:space="preserve"> </w:t>
            </w:r>
            <w:r>
              <w:rPr>
                <w:rFonts w:ascii="Times New Roman"/>
                <w:sz w:val="24"/>
              </w:rPr>
              <w:t>of</w:t>
            </w:r>
            <w:r>
              <w:rPr>
                <w:rFonts w:ascii="Times New Roman"/>
                <w:spacing w:val="38"/>
                <w:sz w:val="24"/>
              </w:rPr>
              <w:t xml:space="preserve"> </w:t>
            </w:r>
            <w:r>
              <w:rPr>
                <w:rFonts w:ascii="Times New Roman"/>
                <w:spacing w:val="-1"/>
                <w:sz w:val="24"/>
              </w:rPr>
              <w:t>Regulation</w:t>
            </w:r>
            <w:r>
              <w:rPr>
                <w:rFonts w:ascii="Times New Roman"/>
                <w:spacing w:val="38"/>
                <w:sz w:val="24"/>
              </w:rPr>
              <w:t xml:space="preserve"> </w:t>
            </w:r>
            <w:r>
              <w:rPr>
                <w:rFonts w:ascii="Times New Roman"/>
                <w:spacing w:val="-1"/>
                <w:sz w:val="24"/>
              </w:rPr>
              <w:t>(EU)</w:t>
            </w:r>
            <w:r>
              <w:rPr>
                <w:rFonts w:ascii="Times New Roman"/>
                <w:spacing w:val="41"/>
                <w:sz w:val="24"/>
              </w:rPr>
              <w:t xml:space="preserve"> </w:t>
            </w:r>
            <w:r>
              <w:rPr>
                <w:rFonts w:ascii="Times New Roman"/>
                <w:sz w:val="24"/>
              </w:rPr>
              <w:t>2015/61</w:t>
            </w:r>
            <w:r>
              <w:rPr>
                <w:rFonts w:ascii="Times New Roman"/>
                <w:spacing w:val="71"/>
                <w:sz w:val="24"/>
              </w:rPr>
              <w:t xml:space="preserve"> </w:t>
            </w:r>
            <w:r>
              <w:rPr>
                <w:rFonts w:ascii="Times New Roman"/>
                <w:sz w:val="24"/>
              </w:rPr>
              <w:t>other</w:t>
            </w:r>
            <w:r>
              <w:rPr>
                <w:rFonts w:ascii="Times New Roman"/>
                <w:spacing w:val="-1"/>
                <w:sz w:val="24"/>
              </w:rPr>
              <w:t xml:space="preserve"> </w:t>
            </w:r>
            <w:r>
              <w:rPr>
                <w:rFonts w:ascii="Times New Roman"/>
                <w:sz w:val="24"/>
              </w:rPr>
              <w:t xml:space="preserve">than </w:t>
            </w:r>
            <w:r>
              <w:rPr>
                <w:rFonts w:ascii="Times New Roman"/>
                <w:spacing w:val="-1"/>
                <w:sz w:val="24"/>
              </w:rPr>
              <w:t>those</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w:t>
            </w:r>
            <w:r>
              <w:rPr>
                <w:rFonts w:ascii="Times New Roman"/>
                <w:spacing w:val="-2"/>
                <w:sz w:val="24"/>
              </w:rPr>
              <w:t xml:space="preserve"> </w:t>
            </w:r>
            <w:r>
              <w:rPr>
                <w:rFonts w:ascii="Times New Roman"/>
                <w:sz w:val="24"/>
              </w:rPr>
              <w:t>2.2.3.</w:t>
            </w:r>
          </w:p>
        </w:tc>
      </w:tr>
      <w:tr w:rsidR="001820FB" w:rsidRPr="00FE002E" w14:paraId="043828D1" w14:textId="77777777" w:rsidTr="00FE0FF1">
        <w:trPr>
          <w:trHeight w:val="304"/>
        </w:trPr>
        <w:tc>
          <w:tcPr>
            <w:tcW w:w="1418" w:type="dxa"/>
          </w:tcPr>
          <w:p w14:paraId="6D423CE9"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640</w:t>
            </w:r>
          </w:p>
        </w:tc>
        <w:tc>
          <w:tcPr>
            <w:tcW w:w="7590" w:type="dxa"/>
          </w:tcPr>
          <w:p w14:paraId="2127B7C0"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2.2.5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banks</w:t>
            </w:r>
          </w:p>
          <w:p w14:paraId="0BC0F308"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18"/>
                <w:sz w:val="24"/>
              </w:rPr>
              <w:t xml:space="preserve"> </w:t>
            </w:r>
            <w:r>
              <w:rPr>
                <w:rFonts w:ascii="Times New Roman"/>
                <w:spacing w:val="-1"/>
                <w:sz w:val="24"/>
              </w:rPr>
              <w:t>amount</w:t>
            </w:r>
            <w:r>
              <w:rPr>
                <w:rFonts w:ascii="Times New Roman"/>
                <w:spacing w:val="19"/>
                <w:sz w:val="24"/>
              </w:rPr>
              <w:t xml:space="preserve"> </w:t>
            </w:r>
            <w:r>
              <w:rPr>
                <w:rFonts w:ascii="Times New Roman"/>
                <w:sz w:val="24"/>
              </w:rPr>
              <w:t>of</w:t>
            </w:r>
            <w:r>
              <w:rPr>
                <w:rFonts w:ascii="Times New Roman"/>
                <w:spacing w:val="17"/>
                <w:sz w:val="24"/>
              </w:rPr>
              <w:t xml:space="preserve"> </w:t>
            </w:r>
            <w:r>
              <w:rPr>
                <w:rFonts w:ascii="Times New Roman"/>
                <w:sz w:val="24"/>
              </w:rPr>
              <w:t>cash</w:t>
            </w:r>
            <w:r>
              <w:rPr>
                <w:rFonts w:ascii="Times New Roman"/>
                <w:spacing w:val="18"/>
                <w:sz w:val="24"/>
              </w:rPr>
              <w:t xml:space="preserve"> </w:t>
            </w:r>
            <w:r>
              <w:rPr>
                <w:rFonts w:ascii="Times New Roman"/>
                <w:spacing w:val="-1"/>
                <w:sz w:val="24"/>
              </w:rPr>
              <w:t>inflows</w:t>
            </w:r>
            <w:r>
              <w:rPr>
                <w:rFonts w:ascii="Times New Roman"/>
                <w:spacing w:val="18"/>
                <w:sz w:val="24"/>
              </w:rPr>
              <w:t xml:space="preserve"> </w:t>
            </w:r>
            <w:r>
              <w:rPr>
                <w:rFonts w:ascii="Times New Roman"/>
                <w:spacing w:val="-1"/>
                <w:sz w:val="24"/>
              </w:rPr>
              <w:t>reported</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z w:val="24"/>
              </w:rPr>
              <w:t>item</w:t>
            </w:r>
            <w:r>
              <w:rPr>
                <w:rFonts w:ascii="Times New Roman"/>
                <w:spacing w:val="16"/>
                <w:sz w:val="24"/>
              </w:rPr>
              <w:t xml:space="preserve"> </w:t>
            </w:r>
            <w:r>
              <w:rPr>
                <w:rFonts w:ascii="Times New Roman"/>
                <w:sz w:val="24"/>
              </w:rPr>
              <w:t>2.2,</w:t>
            </w:r>
            <w:r>
              <w:rPr>
                <w:rFonts w:ascii="Times New Roman"/>
                <w:spacing w:val="18"/>
                <w:sz w:val="24"/>
              </w:rPr>
              <w:t xml:space="preserve"> </w:t>
            </w:r>
            <w:r>
              <w:rPr>
                <w:rFonts w:ascii="Times New Roman"/>
                <w:spacing w:val="-1"/>
                <w:sz w:val="24"/>
              </w:rPr>
              <w:t>which</w:t>
            </w:r>
            <w:r>
              <w:rPr>
                <w:rFonts w:ascii="Times New Roman"/>
                <w:spacing w:val="18"/>
                <w:sz w:val="24"/>
              </w:rPr>
              <w:t xml:space="preserve"> </w:t>
            </w:r>
            <w:r>
              <w:rPr>
                <w:rFonts w:ascii="Times New Roman"/>
                <w:sz w:val="24"/>
              </w:rPr>
              <w:t>derives</w:t>
            </w:r>
            <w:r>
              <w:rPr>
                <w:rFonts w:ascii="Times New Roman"/>
                <w:spacing w:val="18"/>
                <w:sz w:val="24"/>
              </w:rPr>
              <w:t xml:space="preserve"> </w:t>
            </w:r>
            <w:r>
              <w:rPr>
                <w:rFonts w:ascii="Times New Roman"/>
                <w:spacing w:val="-1"/>
                <w:sz w:val="24"/>
              </w:rPr>
              <w:t>from</w:t>
            </w:r>
            <w:r>
              <w:rPr>
                <w:rFonts w:ascii="Times New Roman"/>
                <w:spacing w:val="16"/>
                <w:sz w:val="24"/>
              </w:rPr>
              <w:t xml:space="preserve"> </w:t>
            </w:r>
            <w:r>
              <w:rPr>
                <w:rFonts w:ascii="Times New Roman"/>
                <w:sz w:val="24"/>
              </w:rPr>
              <w:t>central</w:t>
            </w:r>
            <w:r>
              <w:rPr>
                <w:rFonts w:ascii="Times New Roman"/>
                <w:spacing w:val="53"/>
                <w:sz w:val="24"/>
              </w:rPr>
              <w:t xml:space="preserve"> </w:t>
            </w:r>
            <w:r>
              <w:rPr>
                <w:rFonts w:ascii="Times New Roman"/>
                <w:sz w:val="24"/>
              </w:rPr>
              <w:t>banks.</w:t>
            </w:r>
          </w:p>
        </w:tc>
      </w:tr>
      <w:tr w:rsidR="001820FB" w:rsidRPr="00FE002E" w14:paraId="12274D66" w14:textId="77777777" w:rsidTr="00FE0FF1">
        <w:trPr>
          <w:trHeight w:val="304"/>
        </w:trPr>
        <w:tc>
          <w:tcPr>
            <w:tcW w:w="1418" w:type="dxa"/>
          </w:tcPr>
          <w:p w14:paraId="05519226"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650</w:t>
            </w:r>
          </w:p>
        </w:tc>
        <w:tc>
          <w:tcPr>
            <w:tcW w:w="7590" w:type="dxa"/>
          </w:tcPr>
          <w:p w14:paraId="25607833"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2.2.6 </w:t>
            </w:r>
            <w:r>
              <w:rPr>
                <w:rFonts w:ascii="Times New Roman"/>
                <w:b/>
                <w:spacing w:val="-1"/>
                <w:sz w:val="24"/>
                <w:u w:val="thick" w:color="000000"/>
              </w:rPr>
              <w:t>other</w:t>
            </w:r>
            <w:r>
              <w:rPr>
                <w:rFonts w:ascii="Times New Roman"/>
                <w:b/>
                <w:spacing w:val="-2"/>
                <w:sz w:val="24"/>
                <w:u w:val="thick" w:color="000000"/>
              </w:rPr>
              <w:t xml:space="preserve"> </w:t>
            </w:r>
            <w:r>
              <w:rPr>
                <w:rFonts w:ascii="Times New Roman"/>
                <w:b/>
                <w:spacing w:val="-1"/>
                <w:sz w:val="24"/>
                <w:u w:val="thick" w:color="000000"/>
              </w:rPr>
              <w:t>counterparties</w:t>
            </w:r>
          </w:p>
          <w:p w14:paraId="00EFFF71"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1"/>
                <w:sz w:val="24"/>
              </w:rPr>
              <w:t xml:space="preserve"> </w:t>
            </w:r>
            <w:r>
              <w:rPr>
                <w:rFonts w:ascii="Times New Roman"/>
                <w:spacing w:val="-1"/>
                <w:sz w:val="24"/>
              </w:rPr>
              <w:t>amount</w:t>
            </w:r>
            <w:r>
              <w:rPr>
                <w:rFonts w:ascii="Times New Roman"/>
                <w:spacing w:val="31"/>
                <w:sz w:val="24"/>
              </w:rPr>
              <w:t xml:space="preserve"> </w:t>
            </w:r>
            <w:r w:rsidRPr="00740184">
              <w:rPr>
                <w:rFonts w:ascii="Times New Roman"/>
                <w:spacing w:val="-1"/>
                <w:sz w:val="24"/>
              </w:rPr>
              <w:t>of</w:t>
            </w:r>
            <w:r>
              <w:rPr>
                <w:rFonts w:ascii="Times New Roman"/>
                <w:spacing w:val="30"/>
                <w:sz w:val="24"/>
              </w:rPr>
              <w:t xml:space="preserve"> </w:t>
            </w:r>
            <w:r>
              <w:rPr>
                <w:rFonts w:ascii="Times New Roman"/>
                <w:sz w:val="24"/>
              </w:rPr>
              <w:t>cash</w:t>
            </w:r>
            <w:r>
              <w:rPr>
                <w:rFonts w:ascii="Times New Roman"/>
                <w:spacing w:val="31"/>
                <w:sz w:val="24"/>
              </w:rPr>
              <w:t xml:space="preserve"> </w:t>
            </w:r>
            <w:r>
              <w:rPr>
                <w:rFonts w:ascii="Times New Roman"/>
                <w:spacing w:val="-1"/>
                <w:sz w:val="24"/>
              </w:rPr>
              <w:t>inflows</w:t>
            </w:r>
            <w:r>
              <w:rPr>
                <w:rFonts w:ascii="Times New Roman"/>
                <w:spacing w:val="31"/>
                <w:sz w:val="24"/>
              </w:rPr>
              <w:t xml:space="preserve"> </w:t>
            </w:r>
            <w:r>
              <w:rPr>
                <w:rFonts w:ascii="Times New Roman"/>
                <w:spacing w:val="-1"/>
                <w:sz w:val="24"/>
              </w:rPr>
              <w:t>reported</w:t>
            </w:r>
            <w:r>
              <w:rPr>
                <w:rFonts w:ascii="Times New Roman"/>
                <w:spacing w:val="31"/>
                <w:sz w:val="24"/>
              </w:rPr>
              <w:t xml:space="preserve"> </w:t>
            </w:r>
            <w:r>
              <w:rPr>
                <w:rFonts w:ascii="Times New Roman"/>
                <w:sz w:val="24"/>
              </w:rPr>
              <w:t>in</w:t>
            </w:r>
            <w:r>
              <w:rPr>
                <w:rFonts w:ascii="Times New Roman"/>
                <w:spacing w:val="31"/>
                <w:sz w:val="24"/>
              </w:rPr>
              <w:t xml:space="preserve"> </w:t>
            </w:r>
            <w:r>
              <w:rPr>
                <w:rFonts w:ascii="Times New Roman"/>
                <w:sz w:val="24"/>
              </w:rPr>
              <w:t>item</w:t>
            </w:r>
            <w:r>
              <w:rPr>
                <w:rFonts w:ascii="Times New Roman"/>
                <w:spacing w:val="29"/>
                <w:sz w:val="24"/>
              </w:rPr>
              <w:t xml:space="preserve"> </w:t>
            </w:r>
            <w:r>
              <w:rPr>
                <w:rFonts w:ascii="Times New Roman"/>
                <w:sz w:val="24"/>
              </w:rPr>
              <w:t>2.2,</w:t>
            </w:r>
            <w:r>
              <w:rPr>
                <w:rFonts w:ascii="Times New Roman"/>
                <w:spacing w:val="31"/>
                <w:sz w:val="24"/>
              </w:rPr>
              <w:t xml:space="preserve"> </w:t>
            </w:r>
            <w:r>
              <w:rPr>
                <w:rFonts w:ascii="Times New Roman"/>
                <w:spacing w:val="-1"/>
                <w:sz w:val="24"/>
              </w:rPr>
              <w:t>which</w:t>
            </w:r>
            <w:r>
              <w:rPr>
                <w:rFonts w:ascii="Times New Roman"/>
                <w:spacing w:val="31"/>
                <w:sz w:val="24"/>
              </w:rPr>
              <w:t xml:space="preserve"> </w:t>
            </w:r>
            <w:r>
              <w:rPr>
                <w:rFonts w:ascii="Times New Roman"/>
                <w:sz w:val="24"/>
              </w:rPr>
              <w:t>derives</w:t>
            </w:r>
            <w:r>
              <w:rPr>
                <w:rFonts w:ascii="Times New Roman"/>
                <w:spacing w:val="31"/>
                <w:sz w:val="24"/>
              </w:rPr>
              <w:t xml:space="preserve"> </w:t>
            </w:r>
            <w:r>
              <w:rPr>
                <w:rFonts w:ascii="Times New Roman"/>
                <w:spacing w:val="-1"/>
                <w:sz w:val="24"/>
              </w:rPr>
              <w:t>from</w:t>
            </w:r>
            <w:r>
              <w:rPr>
                <w:rFonts w:ascii="Times New Roman"/>
                <w:spacing w:val="30"/>
                <w:sz w:val="24"/>
              </w:rPr>
              <w:t xml:space="preserve"> </w:t>
            </w:r>
            <w:r>
              <w:rPr>
                <w:rFonts w:ascii="Times New Roman"/>
                <w:sz w:val="24"/>
              </w:rPr>
              <w:t>other</w:t>
            </w:r>
            <w:r>
              <w:rPr>
                <w:rFonts w:ascii="Times New Roman"/>
                <w:spacing w:val="55"/>
                <w:sz w:val="24"/>
              </w:rPr>
              <w:t xml:space="preserve"> </w:t>
            </w:r>
            <w:r>
              <w:rPr>
                <w:rFonts w:ascii="Times New Roman"/>
                <w:spacing w:val="-1"/>
                <w:sz w:val="24"/>
              </w:rPr>
              <w:t>counterparties</w:t>
            </w:r>
            <w:r>
              <w:rPr>
                <w:rFonts w:ascii="Times New Roman"/>
                <w:sz w:val="24"/>
              </w:rPr>
              <w:t xml:space="preserve"> not </w:t>
            </w:r>
            <w:r>
              <w:rPr>
                <w:rFonts w:ascii="Times New Roman"/>
                <w:spacing w:val="-1"/>
                <w:sz w:val="24"/>
              </w:rPr>
              <w:t>referred</w:t>
            </w:r>
            <w:r>
              <w:rPr>
                <w:rFonts w:ascii="Times New Roman"/>
                <w:sz w:val="24"/>
              </w:rPr>
              <w:t xml:space="preserve"> to in </w:t>
            </w:r>
            <w:r>
              <w:rPr>
                <w:rFonts w:ascii="Times New Roman"/>
                <w:spacing w:val="-1"/>
                <w:sz w:val="24"/>
              </w:rPr>
              <w:t>sections</w:t>
            </w:r>
            <w:r>
              <w:rPr>
                <w:rFonts w:ascii="Times New Roman"/>
                <w:sz w:val="24"/>
              </w:rPr>
              <w:t xml:space="preserve"> </w:t>
            </w:r>
            <w:r>
              <w:rPr>
                <w:rFonts w:ascii="Times New Roman"/>
                <w:spacing w:val="-1"/>
                <w:sz w:val="24"/>
              </w:rPr>
              <w:t>2.2.1-2.2.5.</w:t>
            </w:r>
          </w:p>
        </w:tc>
      </w:tr>
      <w:tr w:rsidR="001820FB" w:rsidRPr="00FE002E" w14:paraId="28E09EAA" w14:textId="77777777" w:rsidTr="00FE0FF1">
        <w:trPr>
          <w:trHeight w:val="304"/>
        </w:trPr>
        <w:tc>
          <w:tcPr>
            <w:tcW w:w="1418" w:type="dxa"/>
          </w:tcPr>
          <w:p w14:paraId="77BD6F38"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660</w:t>
            </w:r>
          </w:p>
        </w:tc>
        <w:tc>
          <w:tcPr>
            <w:tcW w:w="7590" w:type="dxa"/>
          </w:tcPr>
          <w:p w14:paraId="3960AABC"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2.3 </w:t>
            </w:r>
            <w:r>
              <w:rPr>
                <w:rFonts w:ascii="Times New Roman"/>
                <w:b/>
                <w:spacing w:val="-1"/>
                <w:sz w:val="24"/>
                <w:u w:val="thick" w:color="000000"/>
              </w:rPr>
              <w:t>FX-swaps</w:t>
            </w:r>
            <w:r>
              <w:rPr>
                <w:rFonts w:ascii="Times New Roman"/>
                <w:b/>
                <w:sz w:val="24"/>
                <w:u w:val="thick" w:color="000000"/>
              </w:rPr>
              <w:t xml:space="preserve"> </w:t>
            </w:r>
            <w:r>
              <w:rPr>
                <w:rFonts w:ascii="Times New Roman"/>
                <w:b/>
                <w:spacing w:val="-1"/>
                <w:sz w:val="24"/>
                <w:u w:val="thick" w:color="000000"/>
              </w:rPr>
              <w:t>maturing</w:t>
            </w:r>
          </w:p>
          <w:p w14:paraId="4C82BDA5"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Total</w:t>
            </w:r>
            <w:r>
              <w:rPr>
                <w:rFonts w:ascii="Times New Roman"/>
                <w:spacing w:val="30"/>
                <w:sz w:val="24"/>
              </w:rPr>
              <w:t xml:space="preserve"> </w:t>
            </w:r>
            <w:r>
              <w:rPr>
                <w:rFonts w:ascii="Times New Roman"/>
                <w:spacing w:val="-1"/>
                <w:sz w:val="24"/>
              </w:rPr>
              <w:t>amount</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pacing w:val="-1"/>
                <w:sz w:val="24"/>
              </w:rPr>
              <w:t>contractual</w:t>
            </w:r>
            <w:r>
              <w:rPr>
                <w:rFonts w:ascii="Times New Roman"/>
                <w:spacing w:val="30"/>
                <w:sz w:val="24"/>
              </w:rPr>
              <w:t xml:space="preserve"> </w:t>
            </w:r>
            <w:r>
              <w:rPr>
                <w:rFonts w:ascii="Times New Roman"/>
                <w:spacing w:val="-1"/>
                <w:sz w:val="24"/>
              </w:rPr>
              <w:t>cash</w:t>
            </w:r>
            <w:r>
              <w:rPr>
                <w:rFonts w:ascii="Times New Roman"/>
                <w:spacing w:val="30"/>
                <w:sz w:val="24"/>
              </w:rPr>
              <w:t xml:space="preserve"> </w:t>
            </w:r>
            <w:r>
              <w:rPr>
                <w:rFonts w:ascii="Times New Roman"/>
                <w:spacing w:val="-1"/>
                <w:sz w:val="24"/>
              </w:rPr>
              <w:t>inflows</w:t>
            </w:r>
            <w:r>
              <w:rPr>
                <w:rFonts w:ascii="Times New Roman"/>
                <w:spacing w:val="30"/>
                <w:sz w:val="24"/>
              </w:rPr>
              <w:t xml:space="preserve"> </w:t>
            </w:r>
            <w:r>
              <w:rPr>
                <w:rFonts w:ascii="Times New Roman"/>
                <w:spacing w:val="-1"/>
                <w:sz w:val="24"/>
              </w:rPr>
              <w:t>resulting</w:t>
            </w:r>
            <w:r>
              <w:rPr>
                <w:rFonts w:ascii="Times New Roman"/>
                <w:spacing w:val="30"/>
                <w:sz w:val="24"/>
              </w:rPr>
              <w:t xml:space="preserve"> </w:t>
            </w:r>
            <w:r>
              <w:rPr>
                <w:rFonts w:ascii="Times New Roman"/>
                <w:spacing w:val="-1"/>
                <w:sz w:val="24"/>
              </w:rPr>
              <w:t>from</w:t>
            </w:r>
            <w:r>
              <w:rPr>
                <w:rFonts w:ascii="Times New Roman"/>
                <w:spacing w:val="28"/>
                <w:sz w:val="24"/>
              </w:rPr>
              <w:t xml:space="preserve"> </w:t>
            </w:r>
            <w:r>
              <w:rPr>
                <w:rFonts w:ascii="Times New Roman"/>
                <w:sz w:val="24"/>
              </w:rPr>
              <w:t>the</w:t>
            </w:r>
            <w:r>
              <w:rPr>
                <w:rFonts w:ascii="Times New Roman"/>
                <w:spacing w:val="30"/>
                <w:sz w:val="24"/>
              </w:rPr>
              <w:t xml:space="preserve"> </w:t>
            </w:r>
            <w:r>
              <w:rPr>
                <w:rFonts w:ascii="Times New Roman"/>
                <w:spacing w:val="-1"/>
                <w:sz w:val="24"/>
              </w:rPr>
              <w:t>maturity</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z w:val="24"/>
              </w:rPr>
              <w:t>FX</w:t>
            </w:r>
            <w:r>
              <w:rPr>
                <w:rFonts w:ascii="Times New Roman"/>
                <w:spacing w:val="87"/>
                <w:sz w:val="24"/>
              </w:rPr>
              <w:t xml:space="preserve"> </w:t>
            </w:r>
            <w:r>
              <w:rPr>
                <w:rFonts w:ascii="Times New Roman"/>
                <w:spacing w:val="-1"/>
                <w:sz w:val="24"/>
              </w:rPr>
              <w:t>Swap</w:t>
            </w:r>
            <w:r>
              <w:rPr>
                <w:rFonts w:ascii="Times New Roman"/>
                <w:spacing w:val="6"/>
                <w:sz w:val="24"/>
              </w:rPr>
              <w:t xml:space="preserve"> </w:t>
            </w:r>
            <w:r>
              <w:rPr>
                <w:rFonts w:ascii="Times New Roman"/>
                <w:spacing w:val="-1"/>
                <w:sz w:val="24"/>
              </w:rPr>
              <w:t>transactions</w:t>
            </w:r>
            <w:r>
              <w:rPr>
                <w:rFonts w:ascii="Times New Roman"/>
                <w:spacing w:val="6"/>
                <w:sz w:val="24"/>
              </w:rPr>
              <w:t xml:space="preserve"> </w:t>
            </w:r>
            <w:r>
              <w:rPr>
                <w:rFonts w:ascii="Times New Roman"/>
                <w:spacing w:val="-1"/>
                <w:sz w:val="24"/>
              </w:rPr>
              <w:t>such</w:t>
            </w:r>
            <w:r>
              <w:rPr>
                <w:rFonts w:ascii="Times New Roman"/>
                <w:spacing w:val="4"/>
                <w:sz w:val="24"/>
              </w:rPr>
              <w:t xml:space="preserve"> </w:t>
            </w:r>
            <w:r>
              <w:rPr>
                <w:rFonts w:ascii="Times New Roman"/>
                <w:sz w:val="24"/>
              </w:rPr>
              <w:t>as</w:t>
            </w:r>
            <w:r>
              <w:rPr>
                <w:rFonts w:ascii="Times New Roman"/>
                <w:spacing w:val="6"/>
                <w:sz w:val="24"/>
              </w:rPr>
              <w:t xml:space="preserve"> </w:t>
            </w:r>
            <w:r>
              <w:rPr>
                <w:rFonts w:ascii="Times New Roman"/>
                <w:sz w:val="24"/>
              </w:rPr>
              <w:t>the</w:t>
            </w:r>
            <w:r>
              <w:rPr>
                <w:rFonts w:ascii="Times New Roman"/>
                <w:spacing w:val="6"/>
                <w:sz w:val="24"/>
              </w:rPr>
              <w:t xml:space="preserve"> </w:t>
            </w:r>
            <w:r>
              <w:rPr>
                <w:rFonts w:ascii="Times New Roman"/>
                <w:spacing w:val="-1"/>
                <w:sz w:val="24"/>
              </w:rPr>
              <w:t>exchange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principal</w:t>
            </w:r>
            <w:r>
              <w:rPr>
                <w:rFonts w:ascii="Times New Roman"/>
                <w:spacing w:val="6"/>
                <w:sz w:val="24"/>
              </w:rPr>
              <w:t xml:space="preserve"> </w:t>
            </w:r>
            <w:r>
              <w:rPr>
                <w:rFonts w:ascii="Times New Roman"/>
                <w:spacing w:val="-1"/>
                <w:sz w:val="24"/>
              </w:rPr>
              <w:t>amounts</w:t>
            </w:r>
            <w:r>
              <w:rPr>
                <w:rFonts w:ascii="Times New Roman"/>
                <w:spacing w:val="6"/>
                <w:sz w:val="24"/>
              </w:rPr>
              <w:t xml:space="preserve"> </w:t>
            </w:r>
            <w:r>
              <w:rPr>
                <w:rFonts w:ascii="Times New Roman"/>
                <w:sz w:val="24"/>
              </w:rPr>
              <w:t>at</w:t>
            </w:r>
            <w:r>
              <w:rPr>
                <w:rFonts w:ascii="Times New Roman"/>
                <w:spacing w:val="6"/>
                <w:sz w:val="24"/>
              </w:rPr>
              <w:t xml:space="preserve"> </w:t>
            </w:r>
            <w:r>
              <w:rPr>
                <w:rFonts w:ascii="Times New Roman"/>
                <w:sz w:val="24"/>
              </w:rPr>
              <w:t>the</w:t>
            </w:r>
            <w:r>
              <w:rPr>
                <w:rFonts w:ascii="Times New Roman"/>
                <w:spacing w:val="5"/>
                <w:sz w:val="24"/>
              </w:rPr>
              <w:t xml:space="preserve"> </w:t>
            </w:r>
            <w:r>
              <w:rPr>
                <w:rFonts w:ascii="Times New Roman"/>
                <w:sz w:val="24"/>
              </w:rPr>
              <w:t>end</w:t>
            </w:r>
            <w:r>
              <w:rPr>
                <w:rFonts w:ascii="Times New Roman"/>
                <w:spacing w:val="4"/>
                <w:sz w:val="24"/>
              </w:rPr>
              <w:t xml:space="preserve"> </w:t>
            </w:r>
            <w:r>
              <w:rPr>
                <w:rFonts w:ascii="Times New Roman"/>
                <w:sz w:val="24"/>
              </w:rPr>
              <w:t>of</w:t>
            </w:r>
            <w:r>
              <w:rPr>
                <w:rFonts w:ascii="Times New Roman"/>
                <w:spacing w:val="5"/>
                <w:sz w:val="24"/>
              </w:rPr>
              <w:t xml:space="preserve"> </w:t>
            </w:r>
            <w:r>
              <w:rPr>
                <w:rFonts w:ascii="Times New Roman"/>
                <w:sz w:val="24"/>
              </w:rPr>
              <w:t>the</w:t>
            </w:r>
            <w:r>
              <w:rPr>
                <w:rFonts w:ascii="Times New Roman"/>
                <w:spacing w:val="69"/>
                <w:sz w:val="24"/>
              </w:rPr>
              <w:t xml:space="preserve"> </w:t>
            </w:r>
            <w:r>
              <w:rPr>
                <w:rFonts w:ascii="Times New Roman"/>
                <w:spacing w:val="-1"/>
                <w:sz w:val="24"/>
              </w:rPr>
              <w:t>contract.</w:t>
            </w:r>
          </w:p>
          <w:p w14:paraId="4EB24A7E"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This</w:t>
            </w:r>
            <w:r>
              <w:rPr>
                <w:rFonts w:ascii="Times New Roman"/>
                <w:spacing w:val="38"/>
                <w:sz w:val="24"/>
              </w:rPr>
              <w:t xml:space="preserve"> </w:t>
            </w:r>
            <w:r>
              <w:rPr>
                <w:rFonts w:ascii="Times New Roman"/>
                <w:spacing w:val="-1"/>
                <w:sz w:val="24"/>
              </w:rPr>
              <w:t>reflects</w:t>
            </w:r>
            <w:r>
              <w:rPr>
                <w:rFonts w:ascii="Times New Roman"/>
                <w:spacing w:val="38"/>
                <w:sz w:val="24"/>
              </w:rPr>
              <w:t xml:space="preserve"> </w:t>
            </w:r>
            <w:r>
              <w:rPr>
                <w:rFonts w:ascii="Times New Roman"/>
                <w:sz w:val="24"/>
              </w:rPr>
              <w:t>the</w:t>
            </w:r>
            <w:r>
              <w:rPr>
                <w:rFonts w:ascii="Times New Roman"/>
                <w:spacing w:val="38"/>
                <w:sz w:val="24"/>
              </w:rPr>
              <w:t xml:space="preserve"> </w:t>
            </w:r>
            <w:r>
              <w:rPr>
                <w:rFonts w:ascii="Times New Roman"/>
                <w:spacing w:val="-1"/>
                <w:sz w:val="24"/>
              </w:rPr>
              <w:t>maturing</w:t>
            </w:r>
            <w:r>
              <w:rPr>
                <w:rFonts w:ascii="Times New Roman"/>
                <w:spacing w:val="38"/>
                <w:sz w:val="24"/>
              </w:rPr>
              <w:t xml:space="preserve"> </w:t>
            </w:r>
            <w:r>
              <w:rPr>
                <w:rFonts w:ascii="Times New Roman"/>
                <w:sz w:val="24"/>
              </w:rPr>
              <w:t>notional</w:t>
            </w:r>
            <w:r>
              <w:rPr>
                <w:rFonts w:ascii="Times New Roman"/>
                <w:spacing w:val="37"/>
                <w:sz w:val="24"/>
              </w:rPr>
              <w:t xml:space="preserve"> </w:t>
            </w:r>
            <w:r>
              <w:rPr>
                <w:rFonts w:ascii="Times New Roman"/>
                <w:sz w:val="24"/>
              </w:rPr>
              <w:t>value</w:t>
            </w:r>
            <w:r>
              <w:rPr>
                <w:rFonts w:ascii="Times New Roman"/>
                <w:spacing w:val="38"/>
                <w:sz w:val="24"/>
              </w:rPr>
              <w:t xml:space="preserve"> </w:t>
            </w:r>
            <w:r>
              <w:rPr>
                <w:rFonts w:ascii="Times New Roman"/>
                <w:sz w:val="24"/>
              </w:rPr>
              <w:t>of</w:t>
            </w:r>
            <w:r>
              <w:rPr>
                <w:rFonts w:ascii="Times New Roman"/>
                <w:spacing w:val="37"/>
                <w:sz w:val="24"/>
              </w:rPr>
              <w:t xml:space="preserve"> </w:t>
            </w:r>
            <w:r>
              <w:rPr>
                <w:rFonts w:ascii="Times New Roman"/>
                <w:spacing w:val="-1"/>
                <w:sz w:val="24"/>
              </w:rPr>
              <w:t>cross-currency</w:t>
            </w:r>
            <w:r>
              <w:rPr>
                <w:rFonts w:ascii="Times New Roman"/>
                <w:spacing w:val="37"/>
                <w:sz w:val="24"/>
              </w:rPr>
              <w:t xml:space="preserve"> </w:t>
            </w:r>
            <w:r>
              <w:rPr>
                <w:rFonts w:ascii="Times New Roman"/>
                <w:spacing w:val="-1"/>
                <w:sz w:val="24"/>
              </w:rPr>
              <w:t>swaps,</w:t>
            </w:r>
            <w:r>
              <w:rPr>
                <w:rFonts w:ascii="Times New Roman"/>
                <w:spacing w:val="38"/>
                <w:sz w:val="24"/>
              </w:rPr>
              <w:t xml:space="preserve"> </w:t>
            </w:r>
            <w:r>
              <w:rPr>
                <w:rFonts w:ascii="Times New Roman"/>
                <w:spacing w:val="-1"/>
                <w:sz w:val="24"/>
              </w:rPr>
              <w:t>FX</w:t>
            </w:r>
            <w:r>
              <w:rPr>
                <w:rFonts w:ascii="Times New Roman"/>
                <w:spacing w:val="39"/>
                <w:sz w:val="24"/>
              </w:rPr>
              <w:t xml:space="preserve"> </w:t>
            </w:r>
            <w:r>
              <w:rPr>
                <w:rFonts w:ascii="Times New Roman"/>
                <w:sz w:val="24"/>
              </w:rPr>
              <w:t>spot</w:t>
            </w:r>
            <w:r>
              <w:rPr>
                <w:rFonts w:ascii="Times New Roman"/>
                <w:spacing w:val="61"/>
                <w:sz w:val="24"/>
              </w:rPr>
              <w:t xml:space="preserve"> </w:t>
            </w:r>
            <w:r>
              <w:rPr>
                <w:rFonts w:ascii="Times New Roman"/>
                <w:sz w:val="24"/>
              </w:rPr>
              <w:t xml:space="preserve">and </w:t>
            </w:r>
            <w:r>
              <w:rPr>
                <w:rFonts w:ascii="Times New Roman"/>
                <w:spacing w:val="-1"/>
                <w:sz w:val="24"/>
              </w:rPr>
              <w:t>forward</w:t>
            </w:r>
            <w:r>
              <w:rPr>
                <w:rFonts w:ascii="Times New Roman"/>
                <w:sz w:val="24"/>
              </w:rPr>
              <w:t xml:space="preserve"> </w:t>
            </w:r>
            <w:r>
              <w:rPr>
                <w:rFonts w:ascii="Times New Roman"/>
                <w:spacing w:val="-1"/>
                <w:sz w:val="24"/>
              </w:rPr>
              <w:t xml:space="preserve">transactions </w:t>
            </w:r>
            <w:r>
              <w:rPr>
                <w:rFonts w:ascii="Times New Roman"/>
                <w:sz w:val="24"/>
              </w:rPr>
              <w:t xml:space="preserve">in the </w:t>
            </w:r>
            <w:r>
              <w:rPr>
                <w:rFonts w:ascii="Times New Roman"/>
                <w:spacing w:val="-1"/>
                <w:sz w:val="24"/>
              </w:rPr>
              <w:t>applicable</w:t>
            </w:r>
            <w:r>
              <w:rPr>
                <w:rFonts w:ascii="Times New Roman"/>
                <w:sz w:val="24"/>
              </w:rPr>
              <w:t xml:space="preserve"> </w:t>
            </w:r>
            <w:r>
              <w:rPr>
                <w:rFonts w:ascii="Times New Roman"/>
                <w:spacing w:val="-1"/>
                <w:sz w:val="24"/>
              </w:rPr>
              <w:t>time</w:t>
            </w:r>
            <w:r>
              <w:rPr>
                <w:rFonts w:ascii="Times New Roman"/>
                <w:sz w:val="24"/>
              </w:rPr>
              <w:t xml:space="preserve"> buckets of</w:t>
            </w:r>
            <w:r>
              <w:rPr>
                <w:rFonts w:ascii="Times New Roman"/>
                <w:spacing w:val="-1"/>
                <w:sz w:val="24"/>
              </w:rPr>
              <w:t xml:space="preserve"> </w:t>
            </w:r>
            <w:r>
              <w:rPr>
                <w:rFonts w:ascii="Times New Roman"/>
                <w:sz w:val="24"/>
              </w:rPr>
              <w:t>the</w:t>
            </w:r>
            <w:r>
              <w:rPr>
                <w:rFonts w:ascii="Times New Roman"/>
                <w:spacing w:val="-1"/>
                <w:sz w:val="24"/>
              </w:rPr>
              <w:t xml:space="preserve"> template.</w:t>
            </w:r>
          </w:p>
        </w:tc>
      </w:tr>
      <w:tr w:rsidR="001820FB" w:rsidRPr="00FE002E" w14:paraId="41F9BB23" w14:textId="77777777" w:rsidTr="00FE0FF1">
        <w:trPr>
          <w:trHeight w:val="304"/>
        </w:trPr>
        <w:tc>
          <w:tcPr>
            <w:tcW w:w="1418" w:type="dxa"/>
          </w:tcPr>
          <w:p w14:paraId="738A009C" w14:textId="485D6871" w:rsidR="001820FB" w:rsidRPr="00AE380B" w:rsidRDefault="001820FB" w:rsidP="00AE380B">
            <w:pPr>
              <w:pStyle w:val="TableParagraph"/>
              <w:spacing w:before="118"/>
              <w:ind w:left="57" w:right="96"/>
              <w:jc w:val="both"/>
              <w:rPr>
                <w:rFonts w:ascii="Times New Roman"/>
                <w:sz w:val="24"/>
              </w:rPr>
            </w:pPr>
            <w:r w:rsidRPr="00AE380B">
              <w:rPr>
                <w:rFonts w:ascii="Times New Roman"/>
                <w:sz w:val="24"/>
              </w:rPr>
              <w:t>670</w:t>
            </w:r>
          </w:p>
        </w:tc>
        <w:tc>
          <w:tcPr>
            <w:tcW w:w="7590" w:type="dxa"/>
          </w:tcPr>
          <w:p w14:paraId="10465A82" w14:textId="77777777" w:rsidR="001820FB" w:rsidRPr="001820FB" w:rsidRDefault="001820FB" w:rsidP="001820FB">
            <w:pPr>
              <w:pStyle w:val="TableParagraph"/>
              <w:spacing w:before="119"/>
              <w:ind w:left="102"/>
              <w:rPr>
                <w:rFonts w:ascii="Times New Roman"/>
                <w:b/>
                <w:sz w:val="24"/>
                <w:u w:val="thick" w:color="000000"/>
              </w:rPr>
            </w:pPr>
            <w:r w:rsidRPr="001820FB">
              <w:rPr>
                <w:rFonts w:ascii="Times New Roman"/>
                <w:b/>
                <w:sz w:val="24"/>
                <w:u w:val="thick" w:color="000000"/>
              </w:rPr>
              <w:t>2.4</w:t>
            </w:r>
            <w:r w:rsidRPr="001820FB">
              <w:rPr>
                <w:rFonts w:ascii="Times New Roman"/>
                <w:b/>
                <w:sz w:val="24"/>
                <w:u w:val="thick" w:color="000000"/>
              </w:rPr>
              <w:tab/>
              <w:t>Derivatives amount receivables other than those reported in 2.3</w:t>
            </w:r>
          </w:p>
          <w:p w14:paraId="760AEE09" w14:textId="77777777" w:rsidR="001820FB" w:rsidRPr="001820FB" w:rsidRDefault="001820FB" w:rsidP="00740184">
            <w:pPr>
              <w:pStyle w:val="TableParagraph"/>
              <w:spacing w:before="117"/>
              <w:ind w:left="102" w:right="100"/>
              <w:rPr>
                <w:rFonts w:ascii="Times New Roman"/>
                <w:sz w:val="24"/>
              </w:rPr>
            </w:pPr>
            <w:r w:rsidRPr="001820FB">
              <w:rPr>
                <w:rFonts w:ascii="Times New Roman"/>
                <w:sz w:val="24"/>
              </w:rPr>
              <w:t xml:space="preserve">Total amount of contractual cash inflows resulting from derivatives </w:t>
            </w:r>
            <w:r w:rsidRPr="00740184">
              <w:rPr>
                <w:rFonts w:ascii="Times New Roman"/>
                <w:spacing w:val="-1"/>
                <w:sz w:val="24"/>
              </w:rPr>
              <w:t>receivables</w:t>
            </w:r>
            <w:r w:rsidRPr="001820FB">
              <w:rPr>
                <w:rFonts w:ascii="Times New Roman"/>
                <w:sz w:val="24"/>
              </w:rPr>
              <w:t xml:space="preserve"> positions from the contracts listed in Annex II of Regulation (EU) No 575/2013 with the exception of inflows resulting from maturing FX swaps which shall be reported in item 2.3.</w:t>
            </w:r>
          </w:p>
          <w:p w14:paraId="1C5AD40C" w14:textId="77777777" w:rsidR="001820FB" w:rsidRPr="001820FB" w:rsidRDefault="001820FB" w:rsidP="00740184">
            <w:pPr>
              <w:pStyle w:val="TableParagraph"/>
              <w:spacing w:before="117"/>
              <w:ind w:left="102" w:right="100"/>
              <w:rPr>
                <w:rFonts w:ascii="Times New Roman"/>
                <w:sz w:val="24"/>
              </w:rPr>
            </w:pPr>
            <w:r w:rsidRPr="001820FB">
              <w:rPr>
                <w:rFonts w:ascii="Times New Roman"/>
                <w:sz w:val="24"/>
              </w:rPr>
              <w:t xml:space="preserve">The total </w:t>
            </w:r>
            <w:r w:rsidRPr="00740184">
              <w:rPr>
                <w:rFonts w:ascii="Times New Roman"/>
                <w:spacing w:val="-1"/>
                <w:sz w:val="24"/>
              </w:rPr>
              <w:t>amount</w:t>
            </w:r>
            <w:r w:rsidRPr="001820FB">
              <w:rPr>
                <w:rFonts w:ascii="Times New Roman"/>
                <w:sz w:val="24"/>
              </w:rPr>
              <w:t xml:space="preserve"> shall include settlement amounts including unsettled margin calls as of the reporting date.</w:t>
            </w:r>
          </w:p>
          <w:p w14:paraId="63857EBD" w14:textId="77777777" w:rsidR="001820FB" w:rsidRPr="001820FB" w:rsidRDefault="001820FB" w:rsidP="00740184">
            <w:pPr>
              <w:pStyle w:val="TableParagraph"/>
              <w:spacing w:before="117"/>
              <w:ind w:left="102" w:right="100"/>
              <w:rPr>
                <w:rFonts w:ascii="Times New Roman"/>
                <w:sz w:val="24"/>
              </w:rPr>
            </w:pPr>
            <w:r w:rsidRPr="001820FB">
              <w:rPr>
                <w:rFonts w:ascii="Times New Roman"/>
                <w:sz w:val="24"/>
              </w:rPr>
              <w:t xml:space="preserve">The total amount shall be the sum of (1) and (2) as follows, across the various </w:t>
            </w:r>
            <w:r w:rsidRPr="00740184">
              <w:rPr>
                <w:rFonts w:ascii="Times New Roman"/>
                <w:spacing w:val="-1"/>
                <w:sz w:val="24"/>
              </w:rPr>
              <w:t>time</w:t>
            </w:r>
            <w:r w:rsidRPr="001820FB">
              <w:rPr>
                <w:rFonts w:ascii="Times New Roman"/>
                <w:sz w:val="24"/>
              </w:rPr>
              <w:t xml:space="preserve"> buckets:</w:t>
            </w:r>
          </w:p>
          <w:p w14:paraId="135C0336" w14:textId="0538EC42" w:rsidR="001820FB" w:rsidRPr="001820FB" w:rsidRDefault="001820FB" w:rsidP="001820FB">
            <w:pPr>
              <w:pStyle w:val="TableParagraph"/>
              <w:spacing w:before="119"/>
              <w:ind w:left="102"/>
              <w:rPr>
                <w:rFonts w:ascii="Times New Roman"/>
                <w:sz w:val="24"/>
              </w:rPr>
            </w:pPr>
            <w:r w:rsidRPr="001820FB">
              <w:rPr>
                <w:rFonts w:ascii="Times New Roman"/>
                <w:sz w:val="24"/>
              </w:rPr>
              <w:t>1.</w:t>
            </w:r>
            <w:r w:rsidRPr="001820FB">
              <w:rPr>
                <w:rFonts w:ascii="Times New Roman"/>
                <w:sz w:val="24"/>
              </w:rPr>
              <w:tab/>
              <w:t xml:space="preserve">cash and securities flows related to derivatives for which there is a collateral agreement in place that requires full or adequate collateralisation of counterparty exposures shall be excluded from </w:t>
            </w:r>
            <w:ins w:id="29" w:author="EBA staff" w:date="2018-01-11T11:11:00Z">
              <w:r w:rsidR="009F7E1A">
                <w:rPr>
                  <w:rFonts w:ascii="Times New Roman"/>
                  <w:sz w:val="24"/>
                </w:rPr>
                <w:t>the</w:t>
              </w:r>
            </w:ins>
            <w:del w:id="30" w:author="EBA staff" w:date="2018-01-11T11:11:00Z">
              <w:r w:rsidRPr="001820FB" w:rsidDel="009F7E1A">
                <w:rPr>
                  <w:rFonts w:ascii="Times New Roman"/>
                  <w:sz w:val="24"/>
                </w:rPr>
                <w:delText>both</w:delText>
              </w:r>
            </w:del>
            <w:r w:rsidRPr="001820FB">
              <w:rPr>
                <w:rFonts w:ascii="Times New Roman"/>
                <w:sz w:val="24"/>
              </w:rPr>
              <w:t xml:space="preserve"> maturity ladder template</w:t>
            </w:r>
            <w:del w:id="31" w:author="EBA staff" w:date="2018-01-11T11:11:00Z">
              <w:r w:rsidRPr="001820FB" w:rsidDel="009F7E1A">
                <w:rPr>
                  <w:rFonts w:ascii="Times New Roman"/>
                  <w:sz w:val="24"/>
                </w:rPr>
                <w:delText>s</w:delText>
              </w:r>
            </w:del>
            <w:r w:rsidRPr="001820FB">
              <w:rPr>
                <w:rFonts w:ascii="Times New Roman"/>
                <w:sz w:val="24"/>
              </w:rPr>
              <w:t xml:space="preserve">, and all flows of cash, securities, cash collateral and securities </w:t>
            </w:r>
            <w:r w:rsidRPr="001820FB">
              <w:rPr>
                <w:rFonts w:ascii="Times New Roman"/>
                <w:sz w:val="24"/>
              </w:rPr>
              <w:lastRenderedPageBreak/>
              <w:t xml:space="preserve">collateral related to those derivatives shall be excluded from the template. Stocks of cash and securities collateral that have already been received or provided in the context of collateralised derivatives shall not be included in the </w:t>
            </w:r>
            <w:r w:rsidRPr="001820FB">
              <w:rPr>
                <w:rFonts w:ascii="Times New Roman"/>
                <w:sz w:val="24"/>
              </w:rPr>
              <w:t>‘</w:t>
            </w:r>
            <w:r w:rsidRPr="001820FB">
              <w:rPr>
                <w:rFonts w:ascii="Times New Roman"/>
                <w:sz w:val="24"/>
              </w:rPr>
              <w:t>stock</w:t>
            </w:r>
            <w:r w:rsidRPr="001820FB">
              <w:rPr>
                <w:rFonts w:ascii="Times New Roman"/>
                <w:sz w:val="24"/>
              </w:rPr>
              <w:t>’</w:t>
            </w:r>
            <w:r w:rsidRPr="001820FB">
              <w:rPr>
                <w:rFonts w:ascii="Times New Roman"/>
                <w:sz w:val="24"/>
              </w:rPr>
              <w:t xml:space="preserve"> column of section 3 of the maturity ladder covering the counterbalancing capacity with the exception of cash and securities flows in the context of margin calls which are payable in due course but have not yet been settled. The latter shall be reflected in lines 1.5 </w:t>
            </w:r>
            <w:r w:rsidRPr="001820FB">
              <w:rPr>
                <w:rFonts w:ascii="Times New Roman"/>
                <w:sz w:val="24"/>
              </w:rPr>
              <w:t>‘</w:t>
            </w:r>
            <w:r w:rsidRPr="001820FB">
              <w:rPr>
                <w:rFonts w:ascii="Times New Roman"/>
                <w:sz w:val="24"/>
              </w:rPr>
              <w:t>derivatives cash-outflows</w:t>
            </w:r>
            <w:r w:rsidRPr="001820FB">
              <w:rPr>
                <w:rFonts w:ascii="Times New Roman"/>
                <w:sz w:val="24"/>
              </w:rPr>
              <w:t>’</w:t>
            </w:r>
            <w:r w:rsidRPr="001820FB">
              <w:rPr>
                <w:rFonts w:ascii="Times New Roman"/>
                <w:sz w:val="24"/>
              </w:rPr>
              <w:t xml:space="preserve"> and 2.4 </w:t>
            </w:r>
            <w:r w:rsidRPr="001820FB">
              <w:rPr>
                <w:rFonts w:ascii="Times New Roman"/>
                <w:sz w:val="24"/>
              </w:rPr>
              <w:t>‘</w:t>
            </w:r>
            <w:r w:rsidRPr="001820FB">
              <w:rPr>
                <w:rFonts w:ascii="Times New Roman"/>
                <w:sz w:val="24"/>
              </w:rPr>
              <w:t>derivatives cash- inflows</w:t>
            </w:r>
            <w:r w:rsidRPr="001820FB">
              <w:rPr>
                <w:rFonts w:ascii="Times New Roman"/>
                <w:sz w:val="24"/>
              </w:rPr>
              <w:t>’</w:t>
            </w:r>
            <w:r w:rsidRPr="001820FB">
              <w:rPr>
                <w:rFonts w:ascii="Times New Roman"/>
                <w:sz w:val="24"/>
              </w:rPr>
              <w:t xml:space="preserve"> for cash collateral and in section 3 </w:t>
            </w:r>
            <w:r w:rsidRPr="001820FB">
              <w:rPr>
                <w:rFonts w:ascii="Times New Roman"/>
                <w:sz w:val="24"/>
              </w:rPr>
              <w:t>‘</w:t>
            </w:r>
            <w:r w:rsidRPr="001820FB">
              <w:rPr>
                <w:rFonts w:ascii="Times New Roman"/>
                <w:sz w:val="24"/>
              </w:rPr>
              <w:t>counterbalancing capacity</w:t>
            </w:r>
            <w:r w:rsidRPr="001820FB">
              <w:rPr>
                <w:rFonts w:ascii="Times New Roman"/>
                <w:sz w:val="24"/>
              </w:rPr>
              <w:t>’</w:t>
            </w:r>
            <w:r w:rsidRPr="001820FB">
              <w:rPr>
                <w:rFonts w:ascii="Times New Roman"/>
                <w:sz w:val="24"/>
              </w:rPr>
              <w:t xml:space="preserve"> for securities collateral in the maturity ladder;</w:t>
            </w:r>
          </w:p>
          <w:p w14:paraId="4BF3ED55" w14:textId="0D835BA3" w:rsidR="001820FB" w:rsidRPr="001820FB" w:rsidDel="00740184" w:rsidRDefault="001820FB" w:rsidP="001820FB">
            <w:pPr>
              <w:pStyle w:val="TableParagraph"/>
              <w:spacing w:before="119"/>
              <w:ind w:left="102"/>
              <w:rPr>
                <w:del w:id="32" w:author="EBA staff" w:date="2018-01-09T11:06:00Z"/>
                <w:rFonts w:ascii="Times New Roman"/>
                <w:sz w:val="24"/>
              </w:rPr>
            </w:pPr>
          </w:p>
          <w:p w14:paraId="67E4B0FD" w14:textId="77777777" w:rsidR="001820FB" w:rsidRPr="001820FB" w:rsidRDefault="001820FB" w:rsidP="001820FB">
            <w:pPr>
              <w:pStyle w:val="TableParagraph"/>
              <w:spacing w:before="119"/>
              <w:ind w:left="102"/>
              <w:rPr>
                <w:rFonts w:ascii="Times New Roman"/>
                <w:sz w:val="24"/>
              </w:rPr>
            </w:pPr>
            <w:r w:rsidRPr="001820FB">
              <w:rPr>
                <w:rFonts w:ascii="Times New Roman"/>
                <w:sz w:val="24"/>
              </w:rPr>
              <w:t>2.</w:t>
            </w:r>
            <w:r w:rsidRPr="001820FB">
              <w:rPr>
                <w:rFonts w:ascii="Times New Roman"/>
                <w:sz w:val="24"/>
              </w:rPr>
              <w:tab/>
              <w:t>for cash and securities inflows and outflows related to derivatives for which there is no collateral agreement in place or where only partial collateralisation is required, a distinction shall be made between contracts that involve optionality and other contracts:</w:t>
            </w:r>
          </w:p>
          <w:p w14:paraId="4B66D551" w14:textId="035F3431" w:rsidR="001820FB" w:rsidRPr="001820FB" w:rsidDel="00740184" w:rsidRDefault="001820FB" w:rsidP="001820FB">
            <w:pPr>
              <w:pStyle w:val="TableParagraph"/>
              <w:spacing w:before="119"/>
              <w:ind w:left="102"/>
              <w:rPr>
                <w:del w:id="33" w:author="EBA staff" w:date="2018-01-09T11:06:00Z"/>
                <w:rFonts w:ascii="Times New Roman"/>
                <w:sz w:val="24"/>
              </w:rPr>
            </w:pPr>
          </w:p>
          <w:p w14:paraId="4312647C" w14:textId="77777777" w:rsidR="001820FB" w:rsidRPr="001820FB" w:rsidRDefault="001820FB" w:rsidP="001820FB">
            <w:pPr>
              <w:pStyle w:val="TableParagraph"/>
              <w:spacing w:before="119"/>
              <w:ind w:left="720"/>
              <w:rPr>
                <w:rFonts w:ascii="Times New Roman"/>
                <w:sz w:val="24"/>
              </w:rPr>
            </w:pPr>
            <w:r w:rsidRPr="001820FB">
              <w:rPr>
                <w:rFonts w:ascii="Times New Roman"/>
                <w:sz w:val="24"/>
              </w:rPr>
              <w:t>(a)</w:t>
            </w:r>
            <w:r w:rsidRPr="001820FB">
              <w:rPr>
                <w:rFonts w:ascii="Times New Roman"/>
                <w:sz w:val="24"/>
              </w:rPr>
              <w:tab/>
              <w:t>flows related to option-like derivatives shall be included only if they are in the money. These flows shall be proxied by applying both of the folloowing:</w:t>
            </w:r>
          </w:p>
          <w:p w14:paraId="33A5BDA4" w14:textId="77777777" w:rsidR="001820FB" w:rsidRPr="001820FB" w:rsidRDefault="001820FB" w:rsidP="001820FB">
            <w:pPr>
              <w:pStyle w:val="TableParagraph"/>
              <w:spacing w:before="119"/>
              <w:ind w:left="1440"/>
              <w:rPr>
                <w:rFonts w:ascii="Times New Roman"/>
                <w:sz w:val="24"/>
              </w:rPr>
            </w:pPr>
            <w:r w:rsidRPr="001820FB">
              <w:rPr>
                <w:rFonts w:ascii="Times New Roman"/>
                <w:sz w:val="24"/>
              </w:rPr>
              <w:t>(i)</w:t>
            </w:r>
            <w:r w:rsidRPr="001820FB">
              <w:rPr>
                <w:rFonts w:ascii="Times New Roman"/>
                <w:sz w:val="24"/>
              </w:rPr>
              <w:tab/>
              <w:t xml:space="preserve">including the current market value or net present value of the contract as inflow in line 2.4 of the maturity ladder </w:t>
            </w:r>
            <w:r w:rsidRPr="001820FB">
              <w:rPr>
                <w:rFonts w:ascii="Times New Roman"/>
                <w:sz w:val="24"/>
              </w:rPr>
              <w:t>‘</w:t>
            </w:r>
            <w:r w:rsidRPr="001820FB">
              <w:rPr>
                <w:rFonts w:ascii="Times New Roman"/>
                <w:sz w:val="24"/>
              </w:rPr>
              <w:t>derivatives cash-inflows</w:t>
            </w:r>
            <w:r w:rsidRPr="001820FB">
              <w:rPr>
                <w:rFonts w:ascii="Times New Roman"/>
                <w:sz w:val="24"/>
              </w:rPr>
              <w:t>’</w:t>
            </w:r>
            <w:r w:rsidRPr="001820FB">
              <w:rPr>
                <w:rFonts w:ascii="Times New Roman"/>
                <w:sz w:val="24"/>
              </w:rPr>
              <w:t xml:space="preserve"> at the latest exercise date of the option where the bank has the right to exercise the option;</w:t>
            </w:r>
          </w:p>
          <w:p w14:paraId="78691930" w14:textId="77777777" w:rsidR="001820FB" w:rsidRPr="001820FB" w:rsidRDefault="001820FB" w:rsidP="001820FB">
            <w:pPr>
              <w:pStyle w:val="TableParagraph"/>
              <w:spacing w:before="119"/>
              <w:ind w:left="1440"/>
              <w:rPr>
                <w:rFonts w:ascii="Times New Roman"/>
                <w:sz w:val="24"/>
              </w:rPr>
            </w:pPr>
            <w:r w:rsidRPr="001820FB">
              <w:rPr>
                <w:rFonts w:ascii="Times New Roman"/>
                <w:sz w:val="24"/>
              </w:rPr>
              <w:t>(ii)</w:t>
            </w:r>
            <w:r w:rsidRPr="001820FB">
              <w:rPr>
                <w:rFonts w:ascii="Times New Roman"/>
                <w:sz w:val="24"/>
              </w:rPr>
              <w:tab/>
              <w:t xml:space="preserve">including the current market value or net present value of the contract as outflow in line 1.5 of the maturity ladder </w:t>
            </w:r>
            <w:r w:rsidRPr="001820FB">
              <w:rPr>
                <w:rFonts w:ascii="Times New Roman"/>
                <w:sz w:val="24"/>
              </w:rPr>
              <w:t>‘</w:t>
            </w:r>
            <w:r w:rsidRPr="001820FB">
              <w:rPr>
                <w:rFonts w:ascii="Times New Roman"/>
                <w:sz w:val="24"/>
              </w:rPr>
              <w:t>derivatives cash-outflows</w:t>
            </w:r>
            <w:r w:rsidRPr="001820FB">
              <w:rPr>
                <w:rFonts w:ascii="Times New Roman"/>
                <w:sz w:val="24"/>
              </w:rPr>
              <w:t>’</w:t>
            </w:r>
            <w:r w:rsidRPr="001820FB">
              <w:rPr>
                <w:rFonts w:ascii="Times New Roman"/>
                <w:sz w:val="24"/>
              </w:rPr>
              <w:t xml:space="preserve"> at the earliest exercise date of the option where the bank's counterparty has the right to exercise the option;</w:t>
            </w:r>
          </w:p>
          <w:p w14:paraId="72F833C1" w14:textId="7661E336" w:rsidR="001820FB" w:rsidRPr="001820FB" w:rsidDel="00740184" w:rsidRDefault="001820FB" w:rsidP="001820FB">
            <w:pPr>
              <w:pStyle w:val="TableParagraph"/>
              <w:spacing w:before="119"/>
              <w:ind w:left="720"/>
              <w:rPr>
                <w:del w:id="34" w:author="EBA staff" w:date="2018-01-09T11:06:00Z"/>
                <w:rFonts w:ascii="Times New Roman"/>
                <w:sz w:val="24"/>
              </w:rPr>
            </w:pPr>
          </w:p>
          <w:p w14:paraId="36E673EA" w14:textId="250D3026" w:rsidR="001820FB" w:rsidRDefault="001820FB" w:rsidP="001820FB">
            <w:pPr>
              <w:pStyle w:val="TableParagraph"/>
              <w:spacing w:before="119"/>
              <w:ind w:left="720"/>
              <w:rPr>
                <w:rFonts w:ascii="Times New Roman"/>
                <w:b/>
                <w:sz w:val="24"/>
                <w:u w:val="thick" w:color="000000"/>
              </w:rPr>
            </w:pPr>
            <w:r w:rsidRPr="001820FB">
              <w:rPr>
                <w:rFonts w:ascii="Times New Roman"/>
                <w:sz w:val="24"/>
              </w:rPr>
              <w:t>(b)</w:t>
            </w:r>
            <w:r w:rsidRPr="001820FB">
              <w:rPr>
                <w:rFonts w:ascii="Times New Roman"/>
                <w:sz w:val="24"/>
              </w:rPr>
              <w:tab/>
              <w:t xml:space="preserve">flows related to other contracts than those referred to in point (a) shall be included by projecting the gross </w:t>
            </w:r>
            <w:ins w:id="35" w:author="EBA staff" w:date="2018-01-09T11:07:00Z">
              <w:r w:rsidR="00740184">
                <w:rPr>
                  <w:rFonts w:ascii="Times New Roman"/>
                  <w:sz w:val="24"/>
                </w:rPr>
                <w:t xml:space="preserve">contractual flows of cash in the respective time </w:t>
              </w:r>
            </w:ins>
            <w:r w:rsidRPr="001820FB">
              <w:rPr>
                <w:rFonts w:ascii="Times New Roman"/>
                <w:sz w:val="24"/>
              </w:rPr>
              <w:t xml:space="preserve">buckets in lines 1.5 </w:t>
            </w:r>
            <w:r w:rsidRPr="001820FB">
              <w:rPr>
                <w:rFonts w:ascii="Times New Roman"/>
                <w:sz w:val="24"/>
              </w:rPr>
              <w:t>‘</w:t>
            </w:r>
            <w:r w:rsidRPr="001820FB">
              <w:rPr>
                <w:rFonts w:ascii="Times New Roman"/>
                <w:sz w:val="24"/>
              </w:rPr>
              <w:t>derivatives cash- outflows</w:t>
            </w:r>
            <w:r w:rsidRPr="001820FB">
              <w:rPr>
                <w:rFonts w:ascii="Times New Roman"/>
                <w:sz w:val="24"/>
              </w:rPr>
              <w:t>’</w:t>
            </w:r>
            <w:r w:rsidR="00740184">
              <w:rPr>
                <w:rFonts w:ascii="Times New Roman"/>
                <w:sz w:val="24"/>
              </w:rPr>
              <w:t xml:space="preserve"> </w:t>
            </w:r>
            <w:r w:rsidRPr="001820FB">
              <w:rPr>
                <w:rFonts w:ascii="Times New Roman"/>
                <w:sz w:val="24"/>
              </w:rPr>
              <w:t>and</w:t>
            </w:r>
            <w:r w:rsidR="00740184">
              <w:rPr>
                <w:rFonts w:ascii="Times New Roman"/>
                <w:sz w:val="24"/>
              </w:rPr>
              <w:t xml:space="preserve"> </w:t>
            </w:r>
            <w:r w:rsidRPr="001820FB">
              <w:rPr>
                <w:rFonts w:ascii="Times New Roman"/>
                <w:sz w:val="24"/>
              </w:rPr>
              <w:t>2.4</w:t>
            </w:r>
            <w:r w:rsidR="00740184">
              <w:rPr>
                <w:rFonts w:ascii="Times New Roman"/>
                <w:sz w:val="24"/>
              </w:rPr>
              <w:t xml:space="preserve"> </w:t>
            </w:r>
            <w:r w:rsidRPr="001820FB">
              <w:rPr>
                <w:rFonts w:ascii="Times New Roman"/>
                <w:sz w:val="24"/>
              </w:rPr>
              <w:t>‘</w:t>
            </w:r>
            <w:r w:rsidRPr="001820FB">
              <w:rPr>
                <w:rFonts w:ascii="Times New Roman"/>
                <w:sz w:val="24"/>
              </w:rPr>
              <w:t>derivatives</w:t>
            </w:r>
            <w:r w:rsidR="00740184">
              <w:rPr>
                <w:rFonts w:ascii="Times New Roman"/>
                <w:sz w:val="24"/>
              </w:rPr>
              <w:t xml:space="preserve"> </w:t>
            </w:r>
            <w:r w:rsidRPr="001820FB">
              <w:rPr>
                <w:rFonts w:ascii="Times New Roman"/>
                <w:sz w:val="24"/>
              </w:rPr>
              <w:t>cash-inflows</w:t>
            </w:r>
            <w:r w:rsidRPr="001820FB">
              <w:rPr>
                <w:rFonts w:ascii="Times New Roman"/>
                <w:sz w:val="24"/>
              </w:rPr>
              <w:t>’</w:t>
            </w:r>
            <w:r w:rsidR="00740184">
              <w:rPr>
                <w:rFonts w:ascii="Times New Roman"/>
                <w:sz w:val="24"/>
              </w:rPr>
              <w:t xml:space="preserve"> </w:t>
            </w:r>
            <w:r w:rsidR="00C54FC2">
              <w:rPr>
                <w:rFonts w:ascii="Times New Roman"/>
                <w:sz w:val="24"/>
              </w:rPr>
              <w:t xml:space="preserve">and </w:t>
            </w:r>
            <w:r w:rsidRPr="001820FB">
              <w:rPr>
                <w:rFonts w:ascii="Times New Roman"/>
                <w:sz w:val="24"/>
              </w:rPr>
              <w:t>the</w:t>
            </w:r>
            <w:r>
              <w:rPr>
                <w:rFonts w:ascii="Times New Roman"/>
                <w:sz w:val="24"/>
              </w:rPr>
              <w:t xml:space="preserve"> </w:t>
            </w:r>
            <w:r w:rsidRPr="001820FB">
              <w:rPr>
                <w:rFonts w:ascii="Times New Roman"/>
                <w:sz w:val="24"/>
              </w:rPr>
              <w:t>contractual flows of securities in the counterbalancing capacity of the maturity ladder, using the current market- implied forward rates applicable on the reporting date where the amounts are not yet fixed.</w:t>
            </w:r>
          </w:p>
        </w:tc>
      </w:tr>
      <w:tr w:rsidR="001820FB" w:rsidRPr="00FE002E" w14:paraId="029304D5" w14:textId="77777777" w:rsidTr="00FE0FF1">
        <w:trPr>
          <w:trHeight w:val="304"/>
        </w:trPr>
        <w:tc>
          <w:tcPr>
            <w:tcW w:w="1418" w:type="dxa"/>
          </w:tcPr>
          <w:p w14:paraId="5C275F4C"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680</w:t>
            </w:r>
          </w:p>
        </w:tc>
        <w:tc>
          <w:tcPr>
            <w:tcW w:w="7590" w:type="dxa"/>
          </w:tcPr>
          <w:p w14:paraId="6D7FC996"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2.5 </w:t>
            </w:r>
            <w:r>
              <w:rPr>
                <w:rFonts w:ascii="Times New Roman"/>
                <w:b/>
                <w:spacing w:val="-1"/>
                <w:sz w:val="24"/>
                <w:u w:val="thick" w:color="000000"/>
              </w:rPr>
              <w:t>Paper</w:t>
            </w:r>
            <w:r>
              <w:rPr>
                <w:rFonts w:ascii="Times New Roman"/>
                <w:b/>
                <w:sz w:val="24"/>
                <w:u w:val="thick" w:color="000000"/>
              </w:rPr>
              <w:t xml:space="preserve"> </w:t>
            </w:r>
            <w:r>
              <w:rPr>
                <w:rFonts w:ascii="Times New Roman"/>
                <w:b/>
                <w:spacing w:val="-1"/>
                <w:sz w:val="24"/>
                <w:u w:val="thick" w:color="000000"/>
              </w:rPr>
              <w:t>in own portfolio</w:t>
            </w:r>
            <w:r>
              <w:rPr>
                <w:rFonts w:ascii="Times New Roman"/>
                <w:b/>
                <w:sz w:val="24"/>
                <w:u w:val="thick" w:color="000000"/>
              </w:rPr>
              <w:t xml:space="preserve"> </w:t>
            </w:r>
            <w:r>
              <w:rPr>
                <w:rFonts w:ascii="Times New Roman"/>
                <w:b/>
                <w:spacing w:val="-1"/>
                <w:sz w:val="24"/>
                <w:u w:val="thick" w:color="000000"/>
              </w:rPr>
              <w:t>maturing</w:t>
            </w:r>
          </w:p>
          <w:p w14:paraId="5A657DAC" w14:textId="77777777"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0"/>
                <w:sz w:val="24"/>
              </w:rPr>
              <w:t xml:space="preserve"> </w:t>
            </w:r>
            <w:r>
              <w:rPr>
                <w:rFonts w:ascii="Times New Roman"/>
                <w:spacing w:val="-1"/>
                <w:sz w:val="24"/>
              </w:rPr>
              <w:t>amount</w:t>
            </w:r>
            <w:r>
              <w:rPr>
                <w:rFonts w:ascii="Times New Roman"/>
                <w:spacing w:val="31"/>
                <w:sz w:val="24"/>
              </w:rPr>
              <w:t xml:space="preserve"> </w:t>
            </w:r>
            <w:r>
              <w:rPr>
                <w:rFonts w:ascii="Times New Roman"/>
                <w:sz w:val="24"/>
              </w:rPr>
              <w:t>of</w:t>
            </w:r>
            <w:r>
              <w:rPr>
                <w:rFonts w:ascii="Times New Roman"/>
                <w:spacing w:val="29"/>
                <w:sz w:val="24"/>
              </w:rPr>
              <w:t xml:space="preserve"> </w:t>
            </w:r>
            <w:r>
              <w:rPr>
                <w:rFonts w:ascii="Times New Roman"/>
                <w:spacing w:val="-1"/>
                <w:sz w:val="24"/>
              </w:rPr>
              <w:t>inflows</w:t>
            </w:r>
            <w:r>
              <w:rPr>
                <w:rFonts w:ascii="Times New Roman"/>
                <w:spacing w:val="30"/>
                <w:sz w:val="24"/>
              </w:rPr>
              <w:t xml:space="preserve"> </w:t>
            </w:r>
            <w:r>
              <w:rPr>
                <w:rFonts w:ascii="Times New Roman"/>
                <w:spacing w:val="-1"/>
                <w:sz w:val="24"/>
              </w:rPr>
              <w:t>which</w:t>
            </w:r>
            <w:r>
              <w:rPr>
                <w:rFonts w:ascii="Times New Roman"/>
                <w:spacing w:val="30"/>
                <w:sz w:val="24"/>
              </w:rPr>
              <w:t xml:space="preserve"> </w:t>
            </w:r>
            <w:r>
              <w:rPr>
                <w:rFonts w:ascii="Times New Roman"/>
                <w:sz w:val="24"/>
              </w:rPr>
              <w:t>is</w:t>
            </w:r>
            <w:r>
              <w:rPr>
                <w:rFonts w:ascii="Times New Roman"/>
                <w:spacing w:val="30"/>
                <w:sz w:val="24"/>
              </w:rPr>
              <w:t xml:space="preserve"> </w:t>
            </w:r>
            <w:r>
              <w:rPr>
                <w:rFonts w:ascii="Times New Roman"/>
                <w:spacing w:val="-1"/>
                <w:sz w:val="24"/>
              </w:rPr>
              <w:t>principal</w:t>
            </w:r>
            <w:r>
              <w:rPr>
                <w:rFonts w:ascii="Times New Roman"/>
                <w:spacing w:val="29"/>
                <w:sz w:val="24"/>
              </w:rPr>
              <w:t xml:space="preserve"> </w:t>
            </w:r>
            <w:r>
              <w:rPr>
                <w:rFonts w:ascii="Times New Roman"/>
                <w:spacing w:val="-1"/>
                <w:sz w:val="24"/>
              </w:rPr>
              <w:t>repayment</w:t>
            </w:r>
            <w:r>
              <w:rPr>
                <w:rFonts w:ascii="Times New Roman"/>
                <w:spacing w:val="30"/>
                <w:sz w:val="24"/>
              </w:rPr>
              <w:t xml:space="preserve"> </w:t>
            </w:r>
            <w:r>
              <w:rPr>
                <w:rFonts w:ascii="Times New Roman"/>
                <w:sz w:val="24"/>
              </w:rPr>
              <w:t>from</w:t>
            </w:r>
            <w:r>
              <w:rPr>
                <w:rFonts w:ascii="Times New Roman"/>
                <w:spacing w:val="29"/>
                <w:sz w:val="24"/>
              </w:rPr>
              <w:t xml:space="preserve"> </w:t>
            </w:r>
            <w:r>
              <w:rPr>
                <w:rFonts w:ascii="Times New Roman"/>
                <w:spacing w:val="-1"/>
                <w:sz w:val="24"/>
              </w:rPr>
              <w:t>own</w:t>
            </w:r>
            <w:r>
              <w:rPr>
                <w:rFonts w:ascii="Times New Roman"/>
                <w:spacing w:val="30"/>
                <w:sz w:val="24"/>
              </w:rPr>
              <w:t xml:space="preserve"> </w:t>
            </w:r>
            <w:r>
              <w:rPr>
                <w:rFonts w:ascii="Times New Roman"/>
                <w:spacing w:val="-1"/>
                <w:sz w:val="24"/>
              </w:rPr>
              <w:t>investments</w:t>
            </w:r>
            <w:r>
              <w:rPr>
                <w:rFonts w:ascii="Times New Roman"/>
                <w:spacing w:val="73"/>
                <w:sz w:val="24"/>
              </w:rPr>
              <w:t xml:space="preserve"> </w:t>
            </w:r>
            <w:r>
              <w:rPr>
                <w:rFonts w:ascii="Times New Roman"/>
                <w:sz w:val="24"/>
              </w:rPr>
              <w:t>due</w:t>
            </w:r>
            <w:r>
              <w:rPr>
                <w:rFonts w:ascii="Times New Roman"/>
                <w:spacing w:val="19"/>
                <w:sz w:val="24"/>
              </w:rPr>
              <w:t xml:space="preserve"> </w:t>
            </w:r>
            <w:r>
              <w:rPr>
                <w:rFonts w:ascii="Times New Roman"/>
                <w:sz w:val="24"/>
              </w:rPr>
              <w:t>taken</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z w:val="24"/>
              </w:rPr>
              <w:t>bonds,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pacing w:val="-1"/>
                <w:sz w:val="24"/>
              </w:rPr>
              <w:t>according</w:t>
            </w:r>
            <w:r>
              <w:rPr>
                <w:rFonts w:ascii="Times New Roman"/>
                <w:spacing w:val="19"/>
                <w:sz w:val="24"/>
              </w:rPr>
              <w:t xml:space="preserve"> </w:t>
            </w:r>
            <w:r>
              <w:rPr>
                <w:rFonts w:ascii="Times New Roman"/>
                <w:sz w:val="24"/>
              </w:rPr>
              <w:t>to</w:t>
            </w:r>
            <w:r>
              <w:rPr>
                <w:rFonts w:ascii="Times New Roman"/>
                <w:spacing w:val="19"/>
                <w:sz w:val="24"/>
              </w:rPr>
              <w:t xml:space="preserve"> </w:t>
            </w:r>
            <w:r>
              <w:rPr>
                <w:rFonts w:ascii="Times New Roman"/>
                <w:spacing w:val="-1"/>
                <w:sz w:val="24"/>
              </w:rPr>
              <w:t>their</w:t>
            </w:r>
            <w:r>
              <w:rPr>
                <w:rFonts w:ascii="Times New Roman"/>
                <w:spacing w:val="19"/>
                <w:sz w:val="24"/>
              </w:rPr>
              <w:t xml:space="preserve"> </w:t>
            </w:r>
            <w:r>
              <w:rPr>
                <w:rFonts w:ascii="Times New Roman"/>
                <w:spacing w:val="-1"/>
                <w:sz w:val="24"/>
              </w:rPr>
              <w:t>residual</w:t>
            </w:r>
            <w:r>
              <w:rPr>
                <w:rFonts w:ascii="Times New Roman"/>
                <w:spacing w:val="19"/>
                <w:sz w:val="24"/>
              </w:rPr>
              <w:t xml:space="preserve"> </w:t>
            </w:r>
            <w:r>
              <w:rPr>
                <w:rFonts w:ascii="Times New Roman"/>
                <w:spacing w:val="-1"/>
                <w:sz w:val="24"/>
              </w:rPr>
              <w:t>contractual</w:t>
            </w:r>
            <w:r>
              <w:rPr>
                <w:rFonts w:ascii="Times New Roman"/>
                <w:spacing w:val="19"/>
                <w:sz w:val="24"/>
              </w:rPr>
              <w:t xml:space="preserve"> </w:t>
            </w:r>
            <w:r>
              <w:rPr>
                <w:rFonts w:ascii="Times New Roman"/>
                <w:spacing w:val="-1"/>
                <w:sz w:val="24"/>
              </w:rPr>
              <w:t>maturity.</w:t>
            </w:r>
            <w:r>
              <w:rPr>
                <w:rFonts w:ascii="Times New Roman"/>
                <w:spacing w:val="73"/>
                <w:sz w:val="24"/>
              </w:rPr>
              <w:t xml:space="preserve"> </w:t>
            </w:r>
            <w:r>
              <w:rPr>
                <w:rFonts w:ascii="Times New Roman"/>
                <w:spacing w:val="-1"/>
                <w:sz w:val="24"/>
              </w:rPr>
              <w:t>This</w:t>
            </w:r>
            <w:r>
              <w:rPr>
                <w:rFonts w:ascii="Times New Roman"/>
                <w:spacing w:val="3"/>
                <w:sz w:val="24"/>
              </w:rPr>
              <w:t xml:space="preserve"> </w:t>
            </w:r>
            <w:r>
              <w:rPr>
                <w:rFonts w:ascii="Times New Roman"/>
                <w:spacing w:val="-1"/>
                <w:sz w:val="24"/>
              </w:rPr>
              <w:t>item</w:t>
            </w:r>
            <w:r>
              <w:rPr>
                <w:rFonts w:ascii="Times New Roman"/>
                <w:spacing w:val="1"/>
                <w:sz w:val="24"/>
              </w:rPr>
              <w:t xml:space="preserve"> </w:t>
            </w:r>
            <w:r>
              <w:rPr>
                <w:rFonts w:ascii="Times New Roman"/>
                <w:sz w:val="24"/>
              </w:rPr>
              <w:t>shall include</w:t>
            </w:r>
            <w:r>
              <w:rPr>
                <w:rFonts w:ascii="Times New Roman"/>
                <w:spacing w:val="2"/>
                <w:sz w:val="24"/>
              </w:rPr>
              <w:t xml:space="preserve"> </w:t>
            </w:r>
            <w:r>
              <w:rPr>
                <w:rFonts w:ascii="Times New Roman"/>
                <w:spacing w:val="-1"/>
                <w:sz w:val="24"/>
              </w:rPr>
              <w:t>cash</w:t>
            </w:r>
            <w:r>
              <w:rPr>
                <w:rFonts w:ascii="Times New Roman"/>
                <w:spacing w:val="3"/>
                <w:sz w:val="24"/>
              </w:rPr>
              <w:t xml:space="preserve"> </w:t>
            </w:r>
            <w:r>
              <w:rPr>
                <w:rFonts w:ascii="Times New Roman"/>
                <w:spacing w:val="-1"/>
                <w:sz w:val="24"/>
              </w:rPr>
              <w:t>inflows</w:t>
            </w:r>
            <w:r>
              <w:rPr>
                <w:rFonts w:ascii="Times New Roman"/>
                <w:spacing w:val="3"/>
                <w:sz w:val="24"/>
              </w:rPr>
              <w:t xml:space="preserve"> </w:t>
            </w:r>
            <w:r>
              <w:rPr>
                <w:rFonts w:ascii="Times New Roman"/>
                <w:spacing w:val="-1"/>
                <w:sz w:val="24"/>
              </w:rPr>
              <w:t>from</w:t>
            </w:r>
            <w:r>
              <w:rPr>
                <w:rFonts w:ascii="Times New Roman"/>
                <w:spacing w:val="2"/>
                <w:sz w:val="24"/>
              </w:rPr>
              <w:t xml:space="preserve"> </w:t>
            </w:r>
            <w:r>
              <w:rPr>
                <w:rFonts w:ascii="Times New Roman"/>
                <w:spacing w:val="-1"/>
                <w:sz w:val="24"/>
              </w:rPr>
              <w:t>maturing</w:t>
            </w:r>
            <w:r>
              <w:rPr>
                <w:rFonts w:ascii="Times New Roman"/>
                <w:spacing w:val="3"/>
                <w:sz w:val="24"/>
              </w:rPr>
              <w:t xml:space="preserve"> </w:t>
            </w:r>
            <w:r>
              <w:rPr>
                <w:rFonts w:ascii="Times New Roman"/>
                <w:spacing w:val="-1"/>
                <w:sz w:val="24"/>
              </w:rPr>
              <w:t>securities</w:t>
            </w:r>
            <w:r>
              <w:rPr>
                <w:rFonts w:ascii="Times New Roman"/>
                <w:spacing w:val="3"/>
                <w:sz w:val="24"/>
              </w:rPr>
              <w:t xml:space="preserve"> </w:t>
            </w:r>
            <w:r>
              <w:rPr>
                <w:rFonts w:ascii="Times New Roman"/>
                <w:spacing w:val="-1"/>
                <w:sz w:val="24"/>
              </w:rPr>
              <w:t>reported</w:t>
            </w:r>
            <w:r>
              <w:rPr>
                <w:rFonts w:ascii="Times New Roman"/>
                <w:spacing w:val="2"/>
                <w:sz w:val="24"/>
              </w:rPr>
              <w:t xml:space="preserve"> </w:t>
            </w:r>
            <w:r>
              <w:rPr>
                <w:rFonts w:ascii="Times New Roman"/>
                <w:spacing w:val="-1"/>
                <w:sz w:val="24"/>
              </w:rPr>
              <w:t>in</w:t>
            </w:r>
            <w:r>
              <w:rPr>
                <w:rFonts w:ascii="Times New Roman"/>
                <w:spacing w:val="3"/>
                <w:sz w:val="24"/>
              </w:rPr>
              <w:t xml:space="preserve"> </w:t>
            </w:r>
            <w:r>
              <w:rPr>
                <w:rFonts w:ascii="Times New Roman"/>
                <w:sz w:val="24"/>
              </w:rPr>
              <w:t>the</w:t>
            </w:r>
            <w:r>
              <w:rPr>
                <w:rFonts w:ascii="Times New Roman"/>
                <w:spacing w:val="73"/>
                <w:sz w:val="24"/>
              </w:rPr>
              <w:t xml:space="preserve"> </w:t>
            </w:r>
            <w:r>
              <w:rPr>
                <w:rFonts w:ascii="Times New Roman"/>
                <w:spacing w:val="-1"/>
                <w:sz w:val="24"/>
              </w:rPr>
              <w:t>counterbalancing</w:t>
            </w:r>
            <w:r>
              <w:rPr>
                <w:rFonts w:ascii="Times New Roman"/>
                <w:sz w:val="24"/>
              </w:rPr>
              <w:t xml:space="preserve"> </w:t>
            </w:r>
            <w:r>
              <w:rPr>
                <w:rFonts w:ascii="Times New Roman"/>
                <w:spacing w:val="-1"/>
                <w:sz w:val="24"/>
              </w:rPr>
              <w:t>capacity.</w:t>
            </w:r>
            <w:r>
              <w:rPr>
                <w:rFonts w:ascii="Times New Roman"/>
                <w:sz w:val="24"/>
              </w:rPr>
              <w:t xml:space="preserve"> </w:t>
            </w:r>
            <w:r>
              <w:rPr>
                <w:rFonts w:ascii="Times New Roman"/>
                <w:spacing w:val="-1"/>
                <w:sz w:val="24"/>
              </w:rPr>
              <w:t>Therefore,</w:t>
            </w:r>
            <w:r>
              <w:rPr>
                <w:rFonts w:ascii="Times New Roman"/>
                <w:sz w:val="24"/>
              </w:rPr>
              <w:t xml:space="preserve"> once a</w:t>
            </w:r>
            <w:r>
              <w:rPr>
                <w:rFonts w:ascii="Times New Roman"/>
                <w:spacing w:val="59"/>
                <w:sz w:val="24"/>
              </w:rPr>
              <w:t xml:space="preserve"> </w:t>
            </w:r>
            <w:r>
              <w:rPr>
                <w:rFonts w:ascii="Times New Roman"/>
                <w:spacing w:val="-1"/>
                <w:sz w:val="24"/>
              </w:rPr>
              <w:t>security</w:t>
            </w:r>
            <w:r>
              <w:rPr>
                <w:rFonts w:ascii="Times New Roman"/>
                <w:sz w:val="24"/>
              </w:rPr>
              <w:t xml:space="preserve"> </w:t>
            </w:r>
            <w:r>
              <w:rPr>
                <w:rFonts w:ascii="Times New Roman"/>
                <w:spacing w:val="-1"/>
                <w:sz w:val="24"/>
              </w:rPr>
              <w:t>matures,</w:t>
            </w:r>
            <w:r>
              <w:rPr>
                <w:rFonts w:ascii="Times New Roman"/>
                <w:spacing w:val="58"/>
                <w:sz w:val="24"/>
              </w:rPr>
              <w:t xml:space="preserve"> </w:t>
            </w:r>
            <w:r>
              <w:rPr>
                <w:rFonts w:ascii="Times New Roman"/>
                <w:sz w:val="24"/>
              </w:rPr>
              <w:t xml:space="preserve">it </w:t>
            </w:r>
            <w:r>
              <w:rPr>
                <w:rFonts w:ascii="Times New Roman"/>
                <w:spacing w:val="-1"/>
                <w:sz w:val="24"/>
              </w:rPr>
              <w:t>shall</w:t>
            </w:r>
            <w:r>
              <w:rPr>
                <w:rFonts w:ascii="Times New Roman"/>
                <w:sz w:val="24"/>
              </w:rPr>
              <w:t xml:space="preserve"> be</w:t>
            </w:r>
            <w:r>
              <w:rPr>
                <w:rFonts w:ascii="Times New Roman"/>
                <w:spacing w:val="85"/>
                <w:sz w:val="24"/>
              </w:rPr>
              <w:t xml:space="preserve"> </w:t>
            </w:r>
            <w:r>
              <w:rPr>
                <w:rFonts w:ascii="Times New Roman"/>
                <w:spacing w:val="-1"/>
                <w:sz w:val="24"/>
              </w:rPr>
              <w:t>reported</w:t>
            </w:r>
            <w:r>
              <w:rPr>
                <w:rFonts w:ascii="Times New Roman"/>
                <w:spacing w:val="22"/>
                <w:sz w:val="24"/>
              </w:rPr>
              <w:t xml:space="preserve"> </w:t>
            </w:r>
            <w:r>
              <w:rPr>
                <w:rFonts w:ascii="Times New Roman"/>
                <w:sz w:val="24"/>
              </w:rPr>
              <w:t>as</w:t>
            </w:r>
            <w:r>
              <w:rPr>
                <w:rFonts w:ascii="Times New Roman"/>
                <w:spacing w:val="21"/>
                <w:sz w:val="24"/>
              </w:rPr>
              <w:t xml:space="preserve"> </w:t>
            </w:r>
            <w:r>
              <w:rPr>
                <w:rFonts w:ascii="Times New Roman"/>
                <w:spacing w:val="-1"/>
                <w:sz w:val="24"/>
              </w:rPr>
              <w:t>securities</w:t>
            </w:r>
            <w:r>
              <w:rPr>
                <w:rFonts w:ascii="Times New Roman"/>
                <w:spacing w:val="21"/>
                <w:sz w:val="24"/>
              </w:rPr>
              <w:t xml:space="preserve"> </w:t>
            </w:r>
            <w:r>
              <w:rPr>
                <w:rFonts w:ascii="Times New Roman"/>
                <w:spacing w:val="-1"/>
                <w:sz w:val="24"/>
              </w:rPr>
              <w:t>outflow</w:t>
            </w:r>
            <w:r>
              <w:rPr>
                <w:rFonts w:ascii="Times New Roman"/>
                <w:spacing w:val="22"/>
                <w:sz w:val="24"/>
              </w:rPr>
              <w:t xml:space="preserve"> </w:t>
            </w:r>
            <w:r>
              <w:rPr>
                <w:rFonts w:ascii="Times New Roman"/>
                <w:spacing w:val="-1"/>
                <w:sz w:val="24"/>
              </w:rPr>
              <w:t>in</w:t>
            </w:r>
            <w:r>
              <w:rPr>
                <w:rFonts w:ascii="Times New Roman"/>
                <w:spacing w:val="22"/>
                <w:sz w:val="24"/>
              </w:rPr>
              <w:t xml:space="preserve"> </w:t>
            </w:r>
            <w:r>
              <w:rPr>
                <w:rFonts w:ascii="Times New Roman"/>
                <w:sz w:val="24"/>
              </w:rPr>
              <w:t>the</w:t>
            </w:r>
            <w:r>
              <w:rPr>
                <w:rFonts w:ascii="Times New Roman"/>
                <w:spacing w:val="21"/>
                <w:sz w:val="24"/>
              </w:rPr>
              <w:t xml:space="preserve"> </w:t>
            </w:r>
            <w:r>
              <w:rPr>
                <w:rFonts w:ascii="Times New Roman"/>
                <w:spacing w:val="-1"/>
                <w:sz w:val="24"/>
              </w:rPr>
              <w:t>counterbalancing</w:t>
            </w:r>
            <w:r>
              <w:rPr>
                <w:rFonts w:ascii="Times New Roman"/>
                <w:spacing w:val="22"/>
                <w:sz w:val="24"/>
              </w:rPr>
              <w:t xml:space="preserve"> </w:t>
            </w:r>
            <w:r>
              <w:rPr>
                <w:rFonts w:ascii="Times New Roman"/>
                <w:spacing w:val="-1"/>
                <w:sz w:val="24"/>
              </w:rPr>
              <w:t>capacity</w:t>
            </w:r>
            <w:r>
              <w:rPr>
                <w:rFonts w:ascii="Times New Roman"/>
                <w:spacing w:val="21"/>
                <w:sz w:val="24"/>
              </w:rPr>
              <w:t xml:space="preserve"> </w:t>
            </w:r>
            <w:r>
              <w:rPr>
                <w:rFonts w:ascii="Times New Roman"/>
                <w:sz w:val="24"/>
              </w:rPr>
              <w:t>and</w:t>
            </w:r>
            <w:r>
              <w:rPr>
                <w:rFonts w:ascii="Times New Roman"/>
                <w:spacing w:val="79"/>
                <w:sz w:val="24"/>
              </w:rPr>
              <w:t xml:space="preserve"> </w:t>
            </w:r>
            <w:r>
              <w:rPr>
                <w:rFonts w:ascii="Times New Roman"/>
                <w:spacing w:val="-1"/>
                <w:sz w:val="24"/>
              </w:rPr>
              <w:t>consequently</w:t>
            </w:r>
            <w:r>
              <w:rPr>
                <w:rFonts w:ascii="Times New Roman"/>
                <w:sz w:val="24"/>
              </w:rPr>
              <w:t xml:space="preserve"> as a cash</w:t>
            </w:r>
            <w:r>
              <w:rPr>
                <w:rFonts w:ascii="Times New Roman"/>
                <w:spacing w:val="-2"/>
                <w:sz w:val="24"/>
              </w:rPr>
              <w:t xml:space="preserve"> </w:t>
            </w:r>
            <w:r>
              <w:rPr>
                <w:rFonts w:ascii="Times New Roman"/>
                <w:spacing w:val="-1"/>
                <w:sz w:val="24"/>
              </w:rPr>
              <w:t xml:space="preserve">inflow </w:t>
            </w:r>
            <w:r>
              <w:rPr>
                <w:rFonts w:ascii="Times New Roman"/>
                <w:sz w:val="24"/>
              </w:rPr>
              <w:t>here.</w:t>
            </w:r>
          </w:p>
        </w:tc>
      </w:tr>
      <w:tr w:rsidR="001820FB" w:rsidRPr="00FE002E" w14:paraId="6A37D8E4" w14:textId="77777777" w:rsidTr="00FE0FF1">
        <w:trPr>
          <w:trHeight w:val="304"/>
        </w:trPr>
        <w:tc>
          <w:tcPr>
            <w:tcW w:w="1418" w:type="dxa"/>
          </w:tcPr>
          <w:p w14:paraId="2495549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690</w:t>
            </w:r>
          </w:p>
        </w:tc>
        <w:tc>
          <w:tcPr>
            <w:tcW w:w="7590" w:type="dxa"/>
          </w:tcPr>
          <w:p w14:paraId="0FDB8D10"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2.6 </w:t>
            </w:r>
            <w:r>
              <w:rPr>
                <w:rFonts w:ascii="Times New Roman"/>
                <w:b/>
                <w:spacing w:val="-1"/>
                <w:sz w:val="24"/>
                <w:u w:val="thick" w:color="000000"/>
              </w:rPr>
              <w:t>Other inflows</w:t>
            </w:r>
          </w:p>
          <w:p w14:paraId="74BF4E9D" w14:textId="0D2C3F94"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Total</w:t>
            </w:r>
            <w:r>
              <w:rPr>
                <w:rFonts w:ascii="Times New Roman"/>
                <w:spacing w:val="11"/>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10"/>
                <w:sz w:val="24"/>
              </w:rPr>
              <w:t xml:space="preserve"> </w:t>
            </w:r>
            <w:r>
              <w:rPr>
                <w:rFonts w:ascii="Times New Roman"/>
                <w:sz w:val="24"/>
              </w:rPr>
              <w:t>all</w:t>
            </w:r>
            <w:r>
              <w:rPr>
                <w:rFonts w:ascii="Times New Roman"/>
                <w:spacing w:val="11"/>
                <w:sz w:val="24"/>
              </w:rPr>
              <w:t xml:space="preserve"> </w:t>
            </w:r>
            <w:r>
              <w:rPr>
                <w:rFonts w:ascii="Times New Roman"/>
                <w:spacing w:val="-1"/>
                <w:sz w:val="24"/>
              </w:rPr>
              <w:t>other</w:t>
            </w:r>
            <w:r>
              <w:rPr>
                <w:rFonts w:ascii="Times New Roman"/>
                <w:spacing w:val="11"/>
                <w:sz w:val="24"/>
              </w:rPr>
              <w:t xml:space="preserve"> </w:t>
            </w:r>
            <w:r>
              <w:rPr>
                <w:rFonts w:ascii="Times New Roman"/>
                <w:sz w:val="24"/>
              </w:rPr>
              <w:t>cash</w:t>
            </w:r>
            <w:r>
              <w:rPr>
                <w:rFonts w:ascii="Times New Roman"/>
                <w:spacing w:val="9"/>
                <w:sz w:val="24"/>
              </w:rPr>
              <w:t xml:space="preserve"> </w:t>
            </w:r>
            <w:r>
              <w:rPr>
                <w:rFonts w:ascii="Times New Roman"/>
                <w:spacing w:val="-1"/>
                <w:sz w:val="24"/>
              </w:rPr>
              <w:t>inflows,</w:t>
            </w:r>
            <w:r>
              <w:rPr>
                <w:rFonts w:ascii="Times New Roman"/>
                <w:spacing w:val="10"/>
                <w:sz w:val="24"/>
              </w:rPr>
              <w:t xml:space="preserve"> </w:t>
            </w:r>
            <w:r>
              <w:rPr>
                <w:rFonts w:ascii="Times New Roman"/>
                <w:sz w:val="24"/>
              </w:rPr>
              <w:t>not</w:t>
            </w:r>
            <w:r>
              <w:rPr>
                <w:rFonts w:ascii="Times New Roman"/>
                <w:spacing w:val="11"/>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10"/>
                <w:sz w:val="24"/>
              </w:rPr>
              <w:t xml:space="preserve"> </w:t>
            </w:r>
            <w:r>
              <w:rPr>
                <w:rFonts w:ascii="Times New Roman"/>
                <w:spacing w:val="-1"/>
                <w:sz w:val="24"/>
              </w:rPr>
              <w:t>items</w:t>
            </w:r>
            <w:r>
              <w:rPr>
                <w:rFonts w:ascii="Times New Roman"/>
                <w:spacing w:val="12"/>
                <w:sz w:val="24"/>
              </w:rPr>
              <w:t xml:space="preserve"> </w:t>
            </w:r>
            <w:r>
              <w:rPr>
                <w:rFonts w:ascii="Times New Roman"/>
                <w:sz w:val="24"/>
              </w:rPr>
              <w:t>2.1,</w:t>
            </w:r>
            <w:r>
              <w:rPr>
                <w:rFonts w:ascii="Times New Roman"/>
                <w:spacing w:val="10"/>
                <w:sz w:val="24"/>
              </w:rPr>
              <w:t xml:space="preserve"> </w:t>
            </w:r>
            <w:r>
              <w:rPr>
                <w:rFonts w:ascii="Times New Roman"/>
                <w:sz w:val="24"/>
              </w:rPr>
              <w:t>2.2,</w:t>
            </w:r>
            <w:r>
              <w:rPr>
                <w:rFonts w:ascii="Times New Roman"/>
                <w:spacing w:val="10"/>
                <w:sz w:val="24"/>
              </w:rPr>
              <w:t xml:space="preserve"> </w:t>
            </w:r>
            <w:r>
              <w:rPr>
                <w:rFonts w:ascii="Times New Roman"/>
                <w:sz w:val="24"/>
              </w:rPr>
              <w:t>2.3,</w:t>
            </w:r>
            <w:r>
              <w:rPr>
                <w:rFonts w:ascii="Times New Roman"/>
                <w:spacing w:val="10"/>
                <w:sz w:val="24"/>
              </w:rPr>
              <w:t xml:space="preserve"> </w:t>
            </w:r>
            <w:r>
              <w:rPr>
                <w:rFonts w:ascii="Times New Roman"/>
                <w:sz w:val="24"/>
              </w:rPr>
              <w:t>2.4</w:t>
            </w:r>
            <w:r>
              <w:rPr>
                <w:rFonts w:ascii="Times New Roman"/>
                <w:spacing w:val="47"/>
                <w:sz w:val="24"/>
              </w:rPr>
              <w:t xml:space="preserve"> </w:t>
            </w:r>
            <w:r>
              <w:rPr>
                <w:rFonts w:ascii="Times New Roman"/>
                <w:sz w:val="24"/>
              </w:rPr>
              <w:t xml:space="preserve">or 2.5 </w:t>
            </w:r>
            <w:r>
              <w:rPr>
                <w:rFonts w:ascii="Times New Roman"/>
                <w:spacing w:val="-1"/>
                <w:sz w:val="24"/>
              </w:rPr>
              <w:t>above.</w:t>
            </w:r>
            <w:r w:rsidR="00740184">
              <w:rPr>
                <w:rFonts w:ascii="Times New Roman"/>
                <w:sz w:val="24"/>
              </w:rPr>
              <w:t xml:space="preserve"> </w:t>
            </w:r>
            <w:r>
              <w:rPr>
                <w:rFonts w:ascii="Times New Roman"/>
                <w:spacing w:val="-1"/>
                <w:sz w:val="24"/>
              </w:rPr>
              <w:t>Contingent</w:t>
            </w:r>
            <w:r>
              <w:rPr>
                <w:rFonts w:ascii="Times New Roman"/>
                <w:sz w:val="24"/>
              </w:rPr>
              <w:t xml:space="preserve"> </w:t>
            </w:r>
            <w:r>
              <w:rPr>
                <w:rFonts w:ascii="Times New Roman"/>
                <w:spacing w:val="-1"/>
                <w:sz w:val="24"/>
              </w:rPr>
              <w:t>inflows</w:t>
            </w:r>
            <w:r>
              <w:rPr>
                <w:rFonts w:ascii="Times New Roman"/>
                <w:sz w:val="24"/>
              </w:rPr>
              <w:t xml:space="preserve"> </w:t>
            </w:r>
            <w:r>
              <w:rPr>
                <w:rFonts w:ascii="Times New Roman"/>
                <w:spacing w:val="-1"/>
                <w:sz w:val="24"/>
              </w:rPr>
              <w:t>shall</w:t>
            </w:r>
            <w:r>
              <w:rPr>
                <w:rFonts w:ascii="Times New Roman"/>
                <w:sz w:val="24"/>
              </w:rPr>
              <w:t xml:space="preserve"> not </w:t>
            </w:r>
            <w:r>
              <w:rPr>
                <w:rFonts w:ascii="Times New Roman"/>
                <w:spacing w:val="-1"/>
                <w:sz w:val="24"/>
              </w:rPr>
              <w:t>be</w:t>
            </w:r>
            <w:r>
              <w:rPr>
                <w:rFonts w:ascii="Times New Roman"/>
                <w:sz w:val="24"/>
              </w:rPr>
              <w:t xml:space="preserve"> </w:t>
            </w:r>
            <w:r>
              <w:rPr>
                <w:rFonts w:ascii="Times New Roman"/>
                <w:spacing w:val="-1"/>
                <w:sz w:val="24"/>
              </w:rPr>
              <w:t>reported</w:t>
            </w:r>
            <w:r>
              <w:rPr>
                <w:rFonts w:ascii="Times New Roman"/>
                <w:sz w:val="24"/>
              </w:rPr>
              <w:t xml:space="preserve"> </w:t>
            </w:r>
            <w:r>
              <w:rPr>
                <w:rFonts w:ascii="Times New Roman"/>
                <w:spacing w:val="-1"/>
                <w:sz w:val="24"/>
              </w:rPr>
              <w:t>here.</w:t>
            </w:r>
          </w:p>
        </w:tc>
      </w:tr>
      <w:tr w:rsidR="001820FB" w:rsidRPr="00FE002E" w14:paraId="35784146" w14:textId="77777777" w:rsidTr="00FE0FF1">
        <w:trPr>
          <w:trHeight w:val="304"/>
        </w:trPr>
        <w:tc>
          <w:tcPr>
            <w:tcW w:w="1418" w:type="dxa"/>
          </w:tcPr>
          <w:p w14:paraId="3F992CF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700</w:t>
            </w:r>
          </w:p>
        </w:tc>
        <w:tc>
          <w:tcPr>
            <w:tcW w:w="7590" w:type="dxa"/>
          </w:tcPr>
          <w:p w14:paraId="725F73EB"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2.7 </w:t>
            </w:r>
            <w:r>
              <w:rPr>
                <w:rFonts w:ascii="Times New Roman"/>
                <w:b/>
                <w:spacing w:val="-1"/>
                <w:sz w:val="24"/>
                <w:u w:val="thick" w:color="000000"/>
              </w:rPr>
              <w:t>Total</w:t>
            </w:r>
            <w:r>
              <w:rPr>
                <w:rFonts w:ascii="Times New Roman"/>
                <w:b/>
                <w:sz w:val="24"/>
                <w:u w:val="thick" w:color="000000"/>
              </w:rPr>
              <w:t xml:space="preserve"> </w:t>
            </w:r>
            <w:r>
              <w:rPr>
                <w:rFonts w:ascii="Times New Roman"/>
                <w:b/>
                <w:spacing w:val="-1"/>
                <w:sz w:val="24"/>
                <w:u w:val="thick" w:color="000000"/>
              </w:rPr>
              <w:t>inflows</w:t>
            </w:r>
          </w:p>
          <w:p w14:paraId="52EEFD4C"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z w:val="24"/>
              </w:rPr>
              <w:t>Sum</w:t>
            </w:r>
            <w:r>
              <w:rPr>
                <w:rFonts w:ascii="Times New Roman"/>
                <w:spacing w:val="-2"/>
                <w:sz w:val="24"/>
              </w:rPr>
              <w:t xml:space="preserve"> </w:t>
            </w:r>
            <w:r>
              <w:rPr>
                <w:rFonts w:ascii="Times New Roman"/>
                <w:sz w:val="24"/>
              </w:rPr>
              <w:t>of</w:t>
            </w:r>
            <w:r>
              <w:rPr>
                <w:rFonts w:ascii="Times New Roman"/>
                <w:spacing w:val="-1"/>
                <w:sz w:val="24"/>
              </w:rPr>
              <w:t xml:space="preserve"> inflows</w:t>
            </w:r>
            <w:r>
              <w:rPr>
                <w:rFonts w:ascii="Times New Roman"/>
                <w:sz w:val="24"/>
              </w:rPr>
              <w:t xml:space="preserve"> 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2.1,</w:t>
            </w:r>
            <w:r>
              <w:rPr>
                <w:rFonts w:ascii="Times New Roman"/>
                <w:spacing w:val="1"/>
                <w:sz w:val="24"/>
              </w:rPr>
              <w:t xml:space="preserve"> </w:t>
            </w:r>
            <w:r>
              <w:rPr>
                <w:rFonts w:ascii="Times New Roman"/>
                <w:sz w:val="24"/>
              </w:rPr>
              <w:t>2.2, 2.3, 2.4, 2.5 and 2.6.</w:t>
            </w:r>
          </w:p>
        </w:tc>
      </w:tr>
      <w:tr w:rsidR="001820FB" w:rsidRPr="00FE002E" w14:paraId="2DFF920D" w14:textId="77777777" w:rsidTr="00FE0FF1">
        <w:trPr>
          <w:trHeight w:val="304"/>
        </w:trPr>
        <w:tc>
          <w:tcPr>
            <w:tcW w:w="1418" w:type="dxa"/>
          </w:tcPr>
          <w:p w14:paraId="2AD2B907"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710</w:t>
            </w:r>
          </w:p>
        </w:tc>
        <w:tc>
          <w:tcPr>
            <w:tcW w:w="7590" w:type="dxa"/>
          </w:tcPr>
          <w:p w14:paraId="7110FC6F"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2.8 </w:t>
            </w:r>
            <w:r>
              <w:rPr>
                <w:rFonts w:ascii="Times New Roman"/>
                <w:b/>
                <w:spacing w:val="-1"/>
                <w:sz w:val="24"/>
                <w:u w:val="thick" w:color="000000"/>
              </w:rPr>
              <w:t>Net</w:t>
            </w:r>
            <w:r>
              <w:rPr>
                <w:rFonts w:ascii="Times New Roman"/>
                <w:b/>
                <w:sz w:val="24"/>
                <w:u w:val="thick" w:color="000000"/>
              </w:rPr>
              <w:t xml:space="preserve"> </w:t>
            </w:r>
            <w:r>
              <w:rPr>
                <w:rFonts w:ascii="Times New Roman"/>
                <w:b/>
                <w:spacing w:val="-1"/>
                <w:sz w:val="24"/>
                <w:u w:val="thick" w:color="000000"/>
              </w:rPr>
              <w:t>contractual</w:t>
            </w:r>
            <w:r>
              <w:rPr>
                <w:rFonts w:ascii="Times New Roman"/>
                <w:b/>
                <w:sz w:val="24"/>
                <w:u w:val="thick" w:color="000000"/>
              </w:rPr>
              <w:t xml:space="preserve"> gap</w:t>
            </w:r>
          </w:p>
          <w:p w14:paraId="33B125B0"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Total</w:t>
            </w:r>
            <w:r>
              <w:rPr>
                <w:rFonts w:ascii="Times New Roman"/>
                <w:sz w:val="24"/>
              </w:rPr>
              <w:t xml:space="preserve"> </w:t>
            </w:r>
            <w:r>
              <w:rPr>
                <w:rFonts w:ascii="Times New Roman"/>
                <w:spacing w:val="-1"/>
                <w:sz w:val="24"/>
              </w:rPr>
              <w:t>Inflows</w:t>
            </w:r>
            <w:r>
              <w:rPr>
                <w:rFonts w:ascii="Times New Roman"/>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z w:val="24"/>
              </w:rPr>
              <w:t>item</w:t>
            </w:r>
            <w:r>
              <w:rPr>
                <w:rFonts w:ascii="Times New Roman"/>
                <w:spacing w:val="-2"/>
                <w:sz w:val="24"/>
              </w:rPr>
              <w:t xml:space="preserve"> </w:t>
            </w:r>
            <w:r>
              <w:rPr>
                <w:rFonts w:ascii="Times New Roman"/>
                <w:sz w:val="24"/>
              </w:rPr>
              <w:t xml:space="preserve">2.7 less </w:t>
            </w:r>
            <w:r>
              <w:rPr>
                <w:rFonts w:ascii="Times New Roman"/>
                <w:spacing w:val="-1"/>
                <w:sz w:val="24"/>
              </w:rPr>
              <w:t>total</w:t>
            </w:r>
            <w:r>
              <w:rPr>
                <w:rFonts w:ascii="Times New Roman"/>
                <w:sz w:val="24"/>
              </w:rPr>
              <w:t xml:space="preserve"> </w:t>
            </w:r>
            <w:r>
              <w:rPr>
                <w:rFonts w:ascii="Times New Roman"/>
                <w:spacing w:val="-1"/>
                <w:sz w:val="24"/>
              </w:rPr>
              <w:t>outflows</w:t>
            </w:r>
            <w:r>
              <w:rPr>
                <w:rFonts w:ascii="Times New Roman"/>
                <w:sz w:val="24"/>
              </w:rPr>
              <w:t xml:space="preserve"> reported</w:t>
            </w:r>
            <w:r>
              <w:rPr>
                <w:rFonts w:ascii="Times New Roman"/>
                <w:spacing w:val="-2"/>
                <w:sz w:val="24"/>
              </w:rPr>
              <w:t xml:space="preserve"> </w:t>
            </w:r>
            <w:r>
              <w:rPr>
                <w:rFonts w:ascii="Times New Roman"/>
                <w:sz w:val="24"/>
              </w:rPr>
              <w:t xml:space="preserve">in </w:t>
            </w:r>
            <w:r>
              <w:rPr>
                <w:rFonts w:ascii="Times New Roman"/>
                <w:spacing w:val="-1"/>
                <w:sz w:val="24"/>
              </w:rPr>
              <w:t>item</w:t>
            </w:r>
            <w:r>
              <w:rPr>
                <w:rFonts w:ascii="Times New Roman"/>
                <w:spacing w:val="-2"/>
                <w:sz w:val="24"/>
              </w:rPr>
              <w:t xml:space="preserve"> </w:t>
            </w:r>
            <w:r>
              <w:rPr>
                <w:rFonts w:ascii="Times New Roman"/>
                <w:sz w:val="24"/>
              </w:rPr>
              <w:t>1.7.</w:t>
            </w:r>
          </w:p>
        </w:tc>
      </w:tr>
      <w:tr w:rsidR="001820FB" w:rsidRPr="00FE002E" w14:paraId="092FB2B6" w14:textId="77777777" w:rsidTr="00FE0FF1">
        <w:trPr>
          <w:trHeight w:val="304"/>
        </w:trPr>
        <w:tc>
          <w:tcPr>
            <w:tcW w:w="1418" w:type="dxa"/>
          </w:tcPr>
          <w:p w14:paraId="4F3CA69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720</w:t>
            </w:r>
          </w:p>
        </w:tc>
        <w:tc>
          <w:tcPr>
            <w:tcW w:w="7590" w:type="dxa"/>
          </w:tcPr>
          <w:p w14:paraId="64CF2C64"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2.9 </w:t>
            </w:r>
            <w:r>
              <w:rPr>
                <w:rFonts w:ascii="Times New Roman"/>
                <w:b/>
                <w:spacing w:val="-1"/>
                <w:sz w:val="24"/>
                <w:u w:val="thick" w:color="000000"/>
              </w:rPr>
              <w:t>Cumulated net</w:t>
            </w:r>
            <w:r>
              <w:rPr>
                <w:rFonts w:ascii="Times New Roman"/>
                <w:b/>
                <w:sz w:val="24"/>
                <w:u w:val="thick" w:color="000000"/>
              </w:rPr>
              <w:t xml:space="preserve"> </w:t>
            </w:r>
            <w:r>
              <w:rPr>
                <w:rFonts w:ascii="Times New Roman"/>
                <w:b/>
                <w:spacing w:val="-1"/>
                <w:sz w:val="24"/>
                <w:u w:val="thick" w:color="000000"/>
              </w:rPr>
              <w:t>contractual</w:t>
            </w:r>
            <w:r>
              <w:rPr>
                <w:rFonts w:ascii="Times New Roman"/>
                <w:b/>
                <w:sz w:val="24"/>
                <w:u w:val="thick" w:color="000000"/>
              </w:rPr>
              <w:t xml:space="preserve"> gap</w:t>
            </w:r>
          </w:p>
          <w:p w14:paraId="7AE6F41B" w14:textId="77777777" w:rsidR="001820FB" w:rsidRDefault="001820FB" w:rsidP="00713998">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Cumulated</w:t>
            </w:r>
            <w:r>
              <w:rPr>
                <w:rFonts w:ascii="Times New Roman"/>
                <w:spacing w:val="38"/>
                <w:sz w:val="24"/>
              </w:rPr>
              <w:t xml:space="preserve"> </w:t>
            </w:r>
            <w:r>
              <w:rPr>
                <w:rFonts w:ascii="Times New Roman"/>
                <w:sz w:val="24"/>
              </w:rPr>
              <w:t>net</w:t>
            </w:r>
            <w:r>
              <w:rPr>
                <w:rFonts w:ascii="Times New Roman"/>
                <w:spacing w:val="38"/>
                <w:sz w:val="24"/>
              </w:rPr>
              <w:t xml:space="preserve"> </w:t>
            </w:r>
            <w:r w:rsidR="00713998">
              <w:rPr>
                <w:rFonts w:ascii="Times New Roman"/>
                <w:spacing w:val="-1"/>
                <w:sz w:val="24"/>
              </w:rPr>
              <w:t>contractual</w:t>
            </w:r>
            <w:r>
              <w:rPr>
                <w:rFonts w:ascii="Times New Roman"/>
                <w:spacing w:val="38"/>
                <w:sz w:val="24"/>
              </w:rPr>
              <w:t xml:space="preserve"> </w:t>
            </w:r>
            <w:r>
              <w:rPr>
                <w:rFonts w:ascii="Times New Roman"/>
                <w:sz w:val="24"/>
              </w:rPr>
              <w:t>gap</w:t>
            </w:r>
            <w:r>
              <w:rPr>
                <w:rFonts w:ascii="Times New Roman"/>
                <w:spacing w:val="38"/>
                <w:sz w:val="24"/>
              </w:rPr>
              <w:t xml:space="preserve"> </w:t>
            </w:r>
            <w:r>
              <w:rPr>
                <w:rFonts w:ascii="Times New Roman"/>
                <w:sz w:val="24"/>
              </w:rPr>
              <w:t>from</w:t>
            </w:r>
            <w:r>
              <w:rPr>
                <w:rFonts w:ascii="Times New Roman"/>
                <w:spacing w:val="37"/>
                <w:sz w:val="24"/>
              </w:rPr>
              <w:t xml:space="preserve"> </w:t>
            </w:r>
            <w:r>
              <w:rPr>
                <w:rFonts w:ascii="Times New Roman"/>
                <w:sz w:val="24"/>
              </w:rPr>
              <w:t>the</w:t>
            </w:r>
            <w:r>
              <w:rPr>
                <w:rFonts w:ascii="Times New Roman"/>
                <w:spacing w:val="38"/>
                <w:sz w:val="24"/>
              </w:rPr>
              <w:t xml:space="preserve"> </w:t>
            </w:r>
            <w:r>
              <w:rPr>
                <w:rFonts w:ascii="Times New Roman"/>
                <w:spacing w:val="-1"/>
                <w:sz w:val="24"/>
              </w:rPr>
              <w:t>reporting</w:t>
            </w:r>
            <w:r>
              <w:rPr>
                <w:rFonts w:ascii="Times New Roman"/>
                <w:spacing w:val="37"/>
                <w:sz w:val="24"/>
              </w:rPr>
              <w:t xml:space="preserve"> </w:t>
            </w:r>
            <w:r>
              <w:rPr>
                <w:rFonts w:ascii="Times New Roman"/>
                <w:sz w:val="24"/>
              </w:rPr>
              <w:t>date</w:t>
            </w:r>
            <w:r>
              <w:rPr>
                <w:rFonts w:ascii="Times New Roman"/>
                <w:spacing w:val="38"/>
                <w:sz w:val="24"/>
              </w:rPr>
              <w:t xml:space="preserve"> </w:t>
            </w:r>
            <w:r>
              <w:rPr>
                <w:rFonts w:ascii="Times New Roman"/>
                <w:sz w:val="24"/>
              </w:rPr>
              <w:t>to</w:t>
            </w:r>
            <w:r>
              <w:rPr>
                <w:rFonts w:ascii="Times New Roman"/>
                <w:spacing w:val="38"/>
                <w:sz w:val="24"/>
              </w:rPr>
              <w:t xml:space="preserve"> </w:t>
            </w:r>
            <w:r>
              <w:rPr>
                <w:rFonts w:ascii="Times New Roman"/>
                <w:sz w:val="24"/>
              </w:rPr>
              <w:t>the</w:t>
            </w:r>
            <w:r>
              <w:rPr>
                <w:rFonts w:ascii="Times New Roman"/>
                <w:spacing w:val="37"/>
                <w:sz w:val="24"/>
              </w:rPr>
              <w:t xml:space="preserve"> </w:t>
            </w:r>
            <w:r>
              <w:rPr>
                <w:rFonts w:ascii="Times New Roman"/>
                <w:sz w:val="24"/>
              </w:rPr>
              <w:t>upper</w:t>
            </w:r>
            <w:r>
              <w:rPr>
                <w:rFonts w:ascii="Times New Roman"/>
                <w:spacing w:val="38"/>
                <w:sz w:val="24"/>
              </w:rPr>
              <w:t xml:space="preserve"> </w:t>
            </w:r>
            <w:r>
              <w:rPr>
                <w:rFonts w:ascii="Times New Roman"/>
                <w:spacing w:val="-1"/>
                <w:sz w:val="24"/>
              </w:rPr>
              <w:t>limit</w:t>
            </w:r>
            <w:r>
              <w:rPr>
                <w:rFonts w:ascii="Times New Roman"/>
                <w:spacing w:val="38"/>
                <w:sz w:val="24"/>
              </w:rPr>
              <w:t xml:space="preserve"> </w:t>
            </w:r>
            <w:r>
              <w:rPr>
                <w:rFonts w:ascii="Times New Roman"/>
                <w:sz w:val="24"/>
              </w:rPr>
              <w:t>of</w:t>
            </w:r>
            <w:r>
              <w:rPr>
                <w:rFonts w:ascii="Times New Roman"/>
                <w:spacing w:val="38"/>
                <w:sz w:val="24"/>
              </w:rPr>
              <w:t xml:space="preserve"> </w:t>
            </w:r>
            <w:r>
              <w:rPr>
                <w:rFonts w:ascii="Times New Roman"/>
                <w:sz w:val="24"/>
              </w:rPr>
              <w:t>a</w:t>
            </w:r>
            <w:r>
              <w:rPr>
                <w:rFonts w:ascii="Times New Roman"/>
                <w:spacing w:val="49"/>
                <w:sz w:val="24"/>
              </w:rPr>
              <w:t xml:space="preserve"> </w:t>
            </w:r>
            <w:r>
              <w:rPr>
                <w:rFonts w:ascii="Times New Roman"/>
                <w:spacing w:val="-1"/>
                <w:sz w:val="24"/>
              </w:rPr>
              <w:t>relevant</w:t>
            </w:r>
            <w:r>
              <w:rPr>
                <w:rFonts w:ascii="Times New Roman"/>
                <w:sz w:val="24"/>
              </w:rPr>
              <w:t xml:space="preserve"> </w:t>
            </w:r>
            <w:r>
              <w:rPr>
                <w:rFonts w:ascii="Times New Roman"/>
                <w:spacing w:val="-1"/>
                <w:sz w:val="24"/>
              </w:rPr>
              <w:t>time</w:t>
            </w:r>
            <w:r>
              <w:rPr>
                <w:rFonts w:ascii="Times New Roman"/>
                <w:sz w:val="24"/>
              </w:rPr>
              <w:t xml:space="preserve"> bucket.</w:t>
            </w:r>
          </w:p>
        </w:tc>
      </w:tr>
      <w:tr w:rsidR="001820FB" w:rsidRPr="00FE002E" w14:paraId="486BCCDA" w14:textId="77777777" w:rsidTr="00C54FC2">
        <w:trPr>
          <w:trHeight w:val="304"/>
        </w:trPr>
        <w:tc>
          <w:tcPr>
            <w:tcW w:w="1418" w:type="dxa"/>
            <w:shd w:val="clear" w:color="auto" w:fill="E5E5E6" w:themeFill="accent2" w:themeFillTint="33"/>
          </w:tcPr>
          <w:p w14:paraId="3D5DF102"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730-</w:t>
            </w:r>
            <w:r w:rsidRPr="001820FB">
              <w:rPr>
                <w:rFonts w:ascii="Times New Roman"/>
                <w:sz w:val="24"/>
              </w:rPr>
              <w:t>1080</w:t>
            </w:r>
          </w:p>
        </w:tc>
        <w:tc>
          <w:tcPr>
            <w:tcW w:w="7590" w:type="dxa"/>
            <w:shd w:val="clear" w:color="auto" w:fill="E5E5E6" w:themeFill="accent2" w:themeFillTint="33"/>
          </w:tcPr>
          <w:p w14:paraId="37B5FBF5" w14:textId="77777777" w:rsidR="001820FB" w:rsidRPr="00AE380B" w:rsidRDefault="001820FB" w:rsidP="00AE380B">
            <w:pPr>
              <w:pStyle w:val="TableParagraph"/>
              <w:spacing w:before="119"/>
              <w:ind w:left="102"/>
              <w:rPr>
                <w:rFonts w:ascii="Times New Roman"/>
                <w:b/>
                <w:sz w:val="24"/>
                <w:u w:val="thick" w:color="000000"/>
              </w:rPr>
            </w:pPr>
            <w:r w:rsidRPr="00AE380B">
              <w:rPr>
                <w:rFonts w:ascii="Times New Roman"/>
                <w:b/>
                <w:sz w:val="24"/>
              </w:rPr>
              <w:t>3 COUNTERBALANCING CAPACITY</w:t>
            </w:r>
          </w:p>
          <w:p w14:paraId="5B8FB50D" w14:textId="77777777" w:rsidR="001820FB" w:rsidRDefault="001820FB" w:rsidP="00AE380B">
            <w:pPr>
              <w:pStyle w:val="TableParagraph"/>
              <w:tabs>
                <w:tab w:val="left" w:pos="1957"/>
                <w:tab w:val="left" w:pos="6358"/>
              </w:tabs>
              <w:spacing w:line="274" w:lineRule="exact"/>
              <w:ind w:left="102"/>
              <w:rPr>
                <w:rFonts w:ascii="Times New Roman"/>
                <w:b/>
                <w:spacing w:val="-1"/>
                <w:sz w:val="24"/>
              </w:rPr>
            </w:pPr>
          </w:p>
          <w:p w14:paraId="2CE11537" w14:textId="10E1AA92"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The ’Counterbalancing</w:t>
            </w:r>
            <w:r w:rsidR="00740184">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Capacity’ of</w:t>
            </w:r>
            <w:r w:rsidR="00740184">
              <w:rPr>
                <w:rFonts w:ascii="Times New Roman" w:eastAsia="Times New Roman" w:hAnsi="Times New Roman" w:cs="Times New Roman"/>
                <w:sz w:val="24"/>
                <w:szCs w:val="24"/>
              </w:rPr>
              <w:t xml:space="preserve"> </w:t>
            </w:r>
            <w:r w:rsidR="00AE380B">
              <w:rPr>
                <w:rFonts w:ascii="Times New Roman" w:eastAsia="Times New Roman" w:hAnsi="Times New Roman" w:cs="Times New Roman"/>
                <w:sz w:val="24"/>
                <w:szCs w:val="24"/>
              </w:rPr>
              <w:t>the</w:t>
            </w:r>
            <w:r w:rsidR="00740184">
              <w:rPr>
                <w:rFonts w:ascii="Times New Roman" w:eastAsia="Times New Roman" w:hAnsi="Times New Roman" w:cs="Times New Roman"/>
                <w:sz w:val="24"/>
                <w:szCs w:val="24"/>
              </w:rPr>
              <w:t xml:space="preserve"> </w:t>
            </w:r>
            <w:r w:rsidR="00AE380B">
              <w:rPr>
                <w:rFonts w:ascii="Times New Roman" w:eastAsia="Times New Roman" w:hAnsi="Times New Roman" w:cs="Times New Roman"/>
                <w:sz w:val="24"/>
                <w:szCs w:val="24"/>
              </w:rPr>
              <w:t xml:space="preserve">maturity </w:t>
            </w:r>
            <w:r w:rsidRPr="001820FB">
              <w:rPr>
                <w:rFonts w:ascii="Times New Roman" w:eastAsia="Times New Roman" w:hAnsi="Times New Roman" w:cs="Times New Roman"/>
                <w:sz w:val="24"/>
                <w:szCs w:val="24"/>
              </w:rPr>
              <w:t>ladder shall contain</w:t>
            </w:r>
            <w:r w:rsidR="00AE380B">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information on the development of an institution’s holdings of assets</w:t>
            </w:r>
            <w:r w:rsidR="00740184">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of varying degrees of liquidity, amongst which tradable assets and central bank eligible assets, as well as facilities contractually committed to the institution.</w:t>
            </w:r>
          </w:p>
          <w:p w14:paraId="51F79D9F"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For reporting at the consolidated level on central bank eligibility, the rules of central bank eligibility which apply to each consolidated institution in its jurisdiction of incorporation shall form the basis.</w:t>
            </w:r>
          </w:p>
          <w:p w14:paraId="2366B0E9"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Where the counterbalancing capacity refers to tradable assets, institutions</w:t>
            </w:r>
          </w:p>
          <w:p w14:paraId="359D8D72"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shall report tradable assets traded in large, deep and active repo or cash</w:t>
            </w:r>
            <w:r>
              <w:rPr>
                <w:rFonts w:ascii="Times New Roman" w:eastAsia="Times New Roman" w:hAnsi="Times New Roman" w:cs="Times New Roman"/>
                <w:sz w:val="24"/>
                <w:szCs w:val="24"/>
              </w:rPr>
              <w:t xml:space="preserve"> m</w:t>
            </w:r>
            <w:r w:rsidRPr="001820FB">
              <w:rPr>
                <w:rFonts w:ascii="Times New Roman" w:eastAsia="Times New Roman" w:hAnsi="Times New Roman" w:cs="Times New Roman"/>
                <w:sz w:val="24"/>
                <w:szCs w:val="24"/>
              </w:rPr>
              <w:t>arkets characterised by a low level of concentration.</w:t>
            </w:r>
          </w:p>
          <w:p w14:paraId="78482E18"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41D4D34"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 xml:space="preserve">Assets reported in the columns of the counterbalancing capacity shall include only unencumbered assets available to the institution to convert into cash at any time to fill </w:t>
            </w:r>
            <w:r w:rsidR="00713998">
              <w:rPr>
                <w:rFonts w:ascii="Times New Roman" w:eastAsia="Times New Roman" w:hAnsi="Times New Roman" w:cs="Times New Roman"/>
                <w:sz w:val="24"/>
                <w:szCs w:val="24"/>
              </w:rPr>
              <w:t>contractual</w:t>
            </w:r>
            <w:r w:rsidRPr="001820FB">
              <w:rPr>
                <w:rFonts w:ascii="Times New Roman" w:eastAsia="Times New Roman" w:hAnsi="Times New Roman" w:cs="Times New Roman"/>
                <w:sz w:val="24"/>
                <w:szCs w:val="24"/>
              </w:rPr>
              <w:t xml:space="preserve"> gaps between cash inflows and outflows during the time horizon. For those purposes, the definition of encumbered assets in accordance with Commission Delegated Regulation (EU) 2015/61 shall apply. The assets shall not be used to provide credit enhancements in structured transactions or to cover operational costs, such as rents and salaries, and shall be managed with the clear and sole intent for use as a source of contingent funds.</w:t>
            </w:r>
          </w:p>
          <w:p w14:paraId="73276861"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9DC3CAF" w14:textId="3A556DC2"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Assets that the institution received as collateral in reverse repo and Secur</w:t>
            </w:r>
            <w:del w:id="36" w:author="EBA staff" w:date="2018-01-11T11:12:00Z">
              <w:r w:rsidRPr="001820FB" w:rsidDel="009F7E1A">
                <w:rPr>
                  <w:rFonts w:ascii="Times New Roman" w:eastAsia="Times New Roman" w:hAnsi="Times New Roman" w:cs="Times New Roman"/>
                  <w:sz w:val="24"/>
                  <w:szCs w:val="24"/>
                </w:rPr>
                <w:delText>ed</w:delText>
              </w:r>
            </w:del>
            <w:ins w:id="37" w:author="EBA staff" w:date="2018-01-11T11:12:00Z">
              <w:r w:rsidR="009F7E1A">
                <w:rPr>
                  <w:rFonts w:ascii="Times New Roman" w:eastAsia="Times New Roman" w:hAnsi="Times New Roman" w:cs="Times New Roman"/>
                  <w:sz w:val="24"/>
                  <w:szCs w:val="24"/>
                </w:rPr>
                <w:t>ities</w:t>
              </w:r>
            </w:ins>
            <w:r w:rsidRPr="001820FB">
              <w:rPr>
                <w:rFonts w:ascii="Times New Roman" w:eastAsia="Times New Roman" w:hAnsi="Times New Roman" w:cs="Times New Roman"/>
                <w:sz w:val="24"/>
                <w:szCs w:val="24"/>
              </w:rPr>
              <w:t xml:space="preserve"> Financing Transactions (SFT) can be considered as part of the counterbalancing capacity if they are held at the institution, have not been rehypothecated, and are legally and contractually available for the institution's use.</w:t>
            </w:r>
          </w:p>
          <w:p w14:paraId="2110F18C"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20F57E3"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In order to avoid double counting, where the institution reports prepositioned assets in item 3.1 to 3.7, it shall not report the related capacity of those facilities in item 3.8.</w:t>
            </w:r>
          </w:p>
          <w:p w14:paraId="41AB52A4"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48E39BD"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Institutions shall report assets, where they meet the description of a row and are available at the reporting date, as an initial stock in column 010.</w:t>
            </w:r>
          </w:p>
          <w:p w14:paraId="3F49F189"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2C3E180"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 xml:space="preserve">Columns 020 to 220 shall contain contractual flows in the counterbalancing </w:t>
            </w:r>
            <w:r w:rsidRPr="001820FB">
              <w:rPr>
                <w:rFonts w:ascii="Times New Roman" w:eastAsia="Times New Roman" w:hAnsi="Times New Roman" w:cs="Times New Roman"/>
                <w:sz w:val="24"/>
                <w:szCs w:val="24"/>
              </w:rPr>
              <w:lastRenderedPageBreak/>
              <w:t>capacity. Where an institution has entered into a repo transaction, the asset which has been repoed out shall be re-entered as a security inflow in the maturity bucket where the repo transaction matures. Correspondingly, the cash outflow following from the maturing repo shall be reported in the relevant cash outflow bucket in item 1.2. Where an institution has entered into a reverse repo transaction, the asset which has been repoed in shall be re- entered as a security outflow in the maturity bucket where the repo transaction matures. Correspondingly, the cash inflow following from the maturing repo shall be reported in the relevant cash inflow bucket in item 2.1. Collateral swaps shall be reported as contractual inflows and outflows of securities in the counterbalancing capacity section in accordance with the relevant maturity bucket in which these swaps mature.</w:t>
            </w:r>
          </w:p>
          <w:p w14:paraId="7FAE9EF9"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915AE7D"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A change to the contractually available amount of credit and liquidity lines reported in item 3.8 shall be reported as a flow in the relevant time bucket. Where an institution has an overnight deposit at a central bank, the amount of the deposit shall be reported as an initial stock in item 3.2 and as a cash outflow in the maturity bucket ‘overnight’ for this item. Correspondingly, the resultant cash inflow shall be reported in item 2.2.5.</w:t>
            </w:r>
          </w:p>
          <w:p w14:paraId="7FD3F129"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0D7A67D"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Maturing securities in the counterbalancing capacity shall be reported based on their contractual maturity. When a security matures, it shall be removed from the asset category it was initially reported in, it shall be treated as an outflow</w:t>
            </w:r>
            <w:r>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of securities, and the resultant cash inflow shall be reported in item 2.5.</w:t>
            </w:r>
          </w:p>
          <w:p w14:paraId="6C1AAECC"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6B0BA73"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All security values shall be reported in the relevant bucket at current market values.</w:t>
            </w:r>
          </w:p>
          <w:p w14:paraId="54EDBA33"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F0D09FF"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In item 3.8 only contractually available amounts shall be reported.</w:t>
            </w:r>
          </w:p>
          <w:p w14:paraId="724562CF"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AECA3F8"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To avoid double counting, cash-inflows shall not be accounted for in item 3.1 or 3.2 of the counterbalancing capacity.</w:t>
            </w:r>
          </w:p>
          <w:p w14:paraId="135B5C34" w14:textId="77777777" w:rsidR="001820FB" w:rsidRP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2ECFB27" w14:textId="77777777" w:rsidR="001820FB" w:rsidRDefault="001820FB" w:rsidP="001820FB">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Items in the counterbalancing capacity shall be reported in the following sub- categories below:</w:t>
            </w:r>
          </w:p>
        </w:tc>
      </w:tr>
      <w:tr w:rsidR="001820FB" w:rsidRPr="00FE002E" w14:paraId="00606E07" w14:textId="77777777" w:rsidTr="00FE0FF1">
        <w:trPr>
          <w:trHeight w:val="304"/>
        </w:trPr>
        <w:tc>
          <w:tcPr>
            <w:tcW w:w="1418" w:type="dxa"/>
          </w:tcPr>
          <w:p w14:paraId="62276CD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730</w:t>
            </w:r>
          </w:p>
        </w:tc>
        <w:tc>
          <w:tcPr>
            <w:tcW w:w="7590" w:type="dxa"/>
          </w:tcPr>
          <w:p w14:paraId="1D87EA19"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3.1 </w:t>
            </w:r>
            <w:r>
              <w:rPr>
                <w:rFonts w:ascii="Times New Roman"/>
                <w:b/>
                <w:spacing w:val="-1"/>
                <w:sz w:val="24"/>
                <w:u w:val="thick" w:color="000000"/>
              </w:rPr>
              <w:t>Coins</w:t>
            </w:r>
            <w:r>
              <w:rPr>
                <w:rFonts w:ascii="Times New Roman"/>
                <w:b/>
                <w:sz w:val="24"/>
                <w:u w:val="thick" w:color="000000"/>
              </w:rPr>
              <w:t xml:space="preserve"> </w:t>
            </w:r>
            <w:r>
              <w:rPr>
                <w:rFonts w:ascii="Times New Roman"/>
                <w:b/>
                <w:spacing w:val="-1"/>
                <w:sz w:val="24"/>
                <w:u w:val="thick" w:color="000000"/>
              </w:rPr>
              <w:t>and</w:t>
            </w:r>
            <w:r>
              <w:rPr>
                <w:rFonts w:ascii="Times New Roman"/>
                <w:b/>
                <w:sz w:val="24"/>
                <w:u w:val="thick" w:color="000000"/>
              </w:rPr>
              <w:t xml:space="preserve"> </w:t>
            </w:r>
            <w:r>
              <w:rPr>
                <w:rFonts w:ascii="Times New Roman"/>
                <w:b/>
                <w:spacing w:val="-1"/>
                <w:sz w:val="24"/>
                <w:u w:val="thick" w:color="000000"/>
              </w:rPr>
              <w:t>bank</w:t>
            </w:r>
            <w:r>
              <w:rPr>
                <w:rFonts w:ascii="Times New Roman"/>
                <w:b/>
                <w:spacing w:val="1"/>
                <w:sz w:val="24"/>
                <w:u w:val="thick" w:color="000000"/>
              </w:rPr>
              <w:t xml:space="preserve"> </w:t>
            </w:r>
            <w:r>
              <w:rPr>
                <w:rFonts w:ascii="Times New Roman"/>
                <w:b/>
                <w:spacing w:val="-1"/>
                <w:sz w:val="24"/>
                <w:u w:val="thick" w:color="000000"/>
              </w:rPr>
              <w:t>notes</w:t>
            </w:r>
          </w:p>
          <w:p w14:paraId="022C8113"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Total</w:t>
            </w:r>
            <w:r>
              <w:rPr>
                <w:rFonts w:ascii="Times New Roman"/>
                <w:sz w:val="24"/>
              </w:rPr>
              <w:t xml:space="preserve"> </w:t>
            </w:r>
            <w:r w:rsidRPr="00AE380B">
              <w:rPr>
                <w:rFonts w:ascii="Times New Roman"/>
                <w:spacing w:val="-1"/>
                <w:sz w:val="24"/>
              </w:rPr>
              <w:t>amount</w:t>
            </w:r>
            <w:r>
              <w:rPr>
                <w:rFonts w:ascii="Times New Roman"/>
                <w:sz w:val="24"/>
              </w:rPr>
              <w:t xml:space="preserve"> of</w:t>
            </w:r>
            <w:r>
              <w:rPr>
                <w:rFonts w:ascii="Times New Roman"/>
                <w:spacing w:val="-1"/>
                <w:sz w:val="24"/>
              </w:rPr>
              <w:t xml:space="preserve"> </w:t>
            </w:r>
            <w:r>
              <w:rPr>
                <w:rFonts w:ascii="Times New Roman"/>
                <w:sz w:val="24"/>
              </w:rPr>
              <w:t xml:space="preserve">cash </w:t>
            </w:r>
            <w:r>
              <w:rPr>
                <w:rFonts w:ascii="Times New Roman"/>
                <w:spacing w:val="-1"/>
                <w:sz w:val="24"/>
              </w:rPr>
              <w:t>arising</w:t>
            </w:r>
            <w:r>
              <w:rPr>
                <w:rFonts w:ascii="Times New Roman"/>
                <w:sz w:val="24"/>
              </w:rPr>
              <w:t xml:space="preserve"> </w:t>
            </w:r>
            <w:r>
              <w:rPr>
                <w:rFonts w:ascii="Times New Roman"/>
                <w:spacing w:val="-1"/>
                <w:sz w:val="24"/>
              </w:rPr>
              <w:t>from</w:t>
            </w:r>
            <w:r>
              <w:rPr>
                <w:rFonts w:ascii="Times New Roman"/>
                <w:spacing w:val="-2"/>
                <w:sz w:val="24"/>
              </w:rPr>
              <w:t xml:space="preserve"> </w:t>
            </w:r>
            <w:r>
              <w:rPr>
                <w:rFonts w:ascii="Times New Roman"/>
                <w:sz w:val="24"/>
              </w:rPr>
              <w:t xml:space="preserve">coins and </w:t>
            </w:r>
            <w:r>
              <w:rPr>
                <w:rFonts w:ascii="Times New Roman"/>
                <w:spacing w:val="-1"/>
                <w:sz w:val="24"/>
              </w:rPr>
              <w:t>banknotes.</w:t>
            </w:r>
          </w:p>
        </w:tc>
      </w:tr>
      <w:tr w:rsidR="001820FB" w:rsidRPr="00FE002E" w14:paraId="67042BDD" w14:textId="77777777" w:rsidTr="00FE0FF1">
        <w:trPr>
          <w:trHeight w:val="304"/>
        </w:trPr>
        <w:tc>
          <w:tcPr>
            <w:tcW w:w="1418" w:type="dxa"/>
          </w:tcPr>
          <w:p w14:paraId="7F46017A"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740</w:t>
            </w:r>
          </w:p>
        </w:tc>
        <w:tc>
          <w:tcPr>
            <w:tcW w:w="7590" w:type="dxa"/>
          </w:tcPr>
          <w:p w14:paraId="3BB397F6" w14:textId="31C7F621" w:rsidR="001820FB" w:rsidRPr="00885773" w:rsidRDefault="001820FB" w:rsidP="00AE380B">
            <w:pPr>
              <w:pStyle w:val="TableParagraph"/>
              <w:spacing w:before="119"/>
              <w:ind w:left="102"/>
              <w:rPr>
                <w:rFonts w:ascii="Times New Roman"/>
                <w:b/>
                <w:sz w:val="24"/>
                <w:u w:val="thick" w:color="000000"/>
              </w:rPr>
            </w:pPr>
            <w:r w:rsidRPr="00885773">
              <w:rPr>
                <w:rFonts w:ascii="Times New Roman"/>
                <w:b/>
                <w:sz w:val="24"/>
                <w:u w:val="thick" w:color="000000"/>
              </w:rPr>
              <w:t>3.2</w:t>
            </w:r>
            <w:r w:rsidR="00AE380B">
              <w:rPr>
                <w:rFonts w:ascii="Times New Roman"/>
                <w:b/>
                <w:sz w:val="24"/>
                <w:u w:val="thick" w:color="000000"/>
              </w:rPr>
              <w:t xml:space="preserve"> </w:t>
            </w:r>
            <w:r w:rsidRPr="00885773">
              <w:rPr>
                <w:rFonts w:ascii="Times New Roman"/>
                <w:b/>
                <w:sz w:val="24"/>
                <w:u w:val="thick" w:color="000000"/>
              </w:rPr>
              <w:t>Withdrawable</w:t>
            </w:r>
            <w:r w:rsidR="00D27F91">
              <w:rPr>
                <w:rFonts w:ascii="Times New Roman"/>
                <w:b/>
                <w:sz w:val="24"/>
                <w:u w:val="thick" w:color="000000"/>
              </w:rPr>
              <w:t xml:space="preserve"> </w:t>
            </w:r>
            <w:r w:rsidRPr="00885773">
              <w:rPr>
                <w:rFonts w:ascii="Times New Roman"/>
                <w:b/>
                <w:sz w:val="24"/>
                <w:u w:val="thick" w:color="000000"/>
              </w:rPr>
              <w:t>central</w:t>
            </w:r>
            <w:r w:rsidR="00D27F91" w:rsidRPr="006436AE">
              <w:rPr>
                <w:rFonts w:ascii="Times New Roman"/>
                <w:b/>
                <w:sz w:val="24"/>
                <w:u w:val="thick" w:color="000000"/>
              </w:rPr>
              <w:t xml:space="preserve"> </w:t>
            </w:r>
            <w:r w:rsidRPr="00885773">
              <w:rPr>
                <w:rFonts w:ascii="Times New Roman"/>
                <w:b/>
                <w:sz w:val="24"/>
                <w:u w:val="thick" w:color="000000"/>
              </w:rPr>
              <w:t>bank</w:t>
            </w:r>
            <w:r w:rsidR="00D27F91" w:rsidRPr="006436AE">
              <w:rPr>
                <w:rFonts w:ascii="Times New Roman"/>
                <w:b/>
                <w:sz w:val="24"/>
                <w:u w:val="thick" w:color="000000"/>
              </w:rPr>
              <w:t xml:space="preserve"> </w:t>
            </w:r>
            <w:r w:rsidRPr="00885773">
              <w:rPr>
                <w:rFonts w:ascii="Times New Roman"/>
                <w:b/>
                <w:sz w:val="24"/>
                <w:u w:val="thick" w:color="000000"/>
              </w:rPr>
              <w:t>reserves</w:t>
            </w:r>
          </w:p>
          <w:p w14:paraId="7C4692DF" w14:textId="5D6A4809"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Total</w:t>
            </w:r>
            <w:r>
              <w:rPr>
                <w:rFonts w:ascii="Times New Roman"/>
                <w:spacing w:val="43"/>
                <w:sz w:val="24"/>
              </w:rPr>
              <w:t xml:space="preserve"> </w:t>
            </w:r>
            <w:r>
              <w:rPr>
                <w:rFonts w:ascii="Times New Roman"/>
                <w:spacing w:val="-1"/>
                <w:sz w:val="24"/>
              </w:rPr>
              <w:t>amount</w:t>
            </w:r>
            <w:r>
              <w:rPr>
                <w:rFonts w:ascii="Times New Roman"/>
                <w:spacing w:val="43"/>
                <w:sz w:val="24"/>
              </w:rPr>
              <w:t xml:space="preserve"> </w:t>
            </w:r>
            <w:r>
              <w:rPr>
                <w:rFonts w:ascii="Times New Roman"/>
                <w:sz w:val="24"/>
              </w:rPr>
              <w:t>of</w:t>
            </w:r>
            <w:r>
              <w:rPr>
                <w:rFonts w:ascii="Times New Roman"/>
                <w:spacing w:val="42"/>
                <w:sz w:val="24"/>
              </w:rPr>
              <w:t xml:space="preserve"> </w:t>
            </w:r>
            <w:r>
              <w:rPr>
                <w:rFonts w:ascii="Times New Roman"/>
                <w:spacing w:val="-1"/>
                <w:sz w:val="24"/>
              </w:rPr>
              <w:t>reserves</w:t>
            </w:r>
            <w:r>
              <w:rPr>
                <w:rFonts w:ascii="Times New Roman"/>
                <w:spacing w:val="43"/>
                <w:sz w:val="24"/>
              </w:rPr>
              <w:t xml:space="preserve"> </w:t>
            </w:r>
            <w:r>
              <w:rPr>
                <w:rFonts w:ascii="Times New Roman"/>
                <w:sz w:val="24"/>
              </w:rPr>
              <w:t>at</w:t>
            </w:r>
            <w:r>
              <w:rPr>
                <w:rFonts w:ascii="Times New Roman"/>
                <w:spacing w:val="43"/>
                <w:sz w:val="24"/>
              </w:rPr>
              <w:t xml:space="preserve"> </w:t>
            </w:r>
            <w:r>
              <w:rPr>
                <w:rFonts w:ascii="Times New Roman"/>
                <w:spacing w:val="-1"/>
                <w:sz w:val="24"/>
              </w:rPr>
              <w:t>central</w:t>
            </w:r>
            <w:r>
              <w:rPr>
                <w:rFonts w:ascii="Times New Roman"/>
                <w:spacing w:val="43"/>
                <w:sz w:val="24"/>
              </w:rPr>
              <w:t xml:space="preserve"> </w:t>
            </w:r>
            <w:r>
              <w:rPr>
                <w:rFonts w:ascii="Times New Roman"/>
                <w:sz w:val="24"/>
              </w:rPr>
              <w:t>banks</w:t>
            </w:r>
            <w:r>
              <w:rPr>
                <w:rFonts w:ascii="Times New Roman"/>
                <w:spacing w:val="43"/>
                <w:sz w:val="24"/>
              </w:rPr>
              <w:t xml:space="preserve"> </w:t>
            </w:r>
            <w:r>
              <w:rPr>
                <w:rFonts w:ascii="Times New Roman"/>
                <w:spacing w:val="-1"/>
                <w:sz w:val="24"/>
              </w:rPr>
              <w:t>according</w:t>
            </w:r>
            <w:r>
              <w:rPr>
                <w:rFonts w:ascii="Times New Roman"/>
                <w:spacing w:val="43"/>
                <w:sz w:val="24"/>
              </w:rPr>
              <w:t xml:space="preserve"> </w:t>
            </w:r>
            <w:r>
              <w:rPr>
                <w:rFonts w:ascii="Times New Roman"/>
                <w:sz w:val="24"/>
              </w:rPr>
              <w:t>to</w:t>
            </w:r>
            <w:r>
              <w:rPr>
                <w:rFonts w:ascii="Times New Roman"/>
                <w:spacing w:val="43"/>
                <w:sz w:val="24"/>
              </w:rPr>
              <w:t xml:space="preserve"> </w:t>
            </w:r>
            <w:r>
              <w:rPr>
                <w:rFonts w:ascii="Times New Roman"/>
                <w:spacing w:val="-1"/>
                <w:sz w:val="24"/>
              </w:rPr>
              <w:t>Article</w:t>
            </w:r>
            <w:r>
              <w:rPr>
                <w:rFonts w:ascii="Times New Roman"/>
                <w:spacing w:val="43"/>
                <w:sz w:val="24"/>
              </w:rPr>
              <w:t xml:space="preserve"> </w:t>
            </w:r>
            <w:r>
              <w:rPr>
                <w:rFonts w:ascii="Times New Roman"/>
                <w:spacing w:val="-1"/>
                <w:sz w:val="24"/>
              </w:rPr>
              <w:t>10(1)(b)(iii)</w:t>
            </w:r>
            <w:r>
              <w:rPr>
                <w:rFonts w:ascii="Times New Roman"/>
                <w:spacing w:val="43"/>
                <w:sz w:val="24"/>
              </w:rPr>
              <w:t xml:space="preserve"> </w:t>
            </w:r>
            <w:r>
              <w:rPr>
                <w:rFonts w:ascii="Times New Roman"/>
                <w:sz w:val="24"/>
              </w:rPr>
              <w:t>of</w:t>
            </w:r>
            <w:r>
              <w:rPr>
                <w:rFonts w:ascii="Times New Roman"/>
                <w:spacing w:val="77"/>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z w:val="24"/>
              </w:rPr>
              <w:t xml:space="preserve"> 2015/61 </w:t>
            </w:r>
            <w:r>
              <w:rPr>
                <w:rFonts w:ascii="Times New Roman"/>
                <w:spacing w:val="-1"/>
                <w:sz w:val="24"/>
              </w:rPr>
              <w:t>withdrawable</w:t>
            </w:r>
            <w:r>
              <w:rPr>
                <w:rFonts w:ascii="Times New Roman"/>
                <w:sz w:val="24"/>
              </w:rPr>
              <w:t xml:space="preserve"> </w:t>
            </w:r>
            <w:r>
              <w:rPr>
                <w:rFonts w:ascii="Times New Roman"/>
                <w:spacing w:val="-1"/>
                <w:sz w:val="24"/>
              </w:rPr>
              <w:t>overnight</w:t>
            </w:r>
            <w:r>
              <w:rPr>
                <w:rFonts w:ascii="Times New Roman"/>
                <w:sz w:val="24"/>
              </w:rPr>
              <w:t xml:space="preserve"> </w:t>
            </w:r>
            <w:r>
              <w:rPr>
                <w:rFonts w:ascii="Times New Roman"/>
                <w:spacing w:val="-1"/>
                <w:sz w:val="24"/>
              </w:rPr>
              <w:t>at</w:t>
            </w:r>
            <w:r>
              <w:rPr>
                <w:rFonts w:ascii="Times New Roman"/>
                <w:sz w:val="24"/>
              </w:rPr>
              <w:t xml:space="preserve"> the</w:t>
            </w:r>
            <w:r>
              <w:rPr>
                <w:rFonts w:ascii="Times New Roman"/>
                <w:spacing w:val="-1"/>
                <w:sz w:val="24"/>
              </w:rPr>
              <w:t xml:space="preserve"> latest.</w:t>
            </w:r>
          </w:p>
          <w:p w14:paraId="799F1561"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Securities</w:t>
            </w:r>
            <w:r>
              <w:rPr>
                <w:rFonts w:ascii="Times New Roman"/>
                <w:spacing w:val="14"/>
                <w:sz w:val="24"/>
              </w:rPr>
              <w:t xml:space="preserve"> </w:t>
            </w:r>
            <w:r>
              <w:rPr>
                <w:rFonts w:ascii="Times New Roman"/>
                <w:spacing w:val="-1"/>
                <w:sz w:val="24"/>
              </w:rPr>
              <w:t>representing</w:t>
            </w:r>
            <w:r>
              <w:rPr>
                <w:rFonts w:ascii="Times New Roman"/>
                <w:spacing w:val="15"/>
                <w:sz w:val="24"/>
              </w:rPr>
              <w:t xml:space="preserve"> </w:t>
            </w:r>
            <w:r>
              <w:rPr>
                <w:rFonts w:ascii="Times New Roman"/>
                <w:spacing w:val="-1"/>
                <w:sz w:val="24"/>
              </w:rPr>
              <w:t>claims</w:t>
            </w:r>
            <w:r>
              <w:rPr>
                <w:rFonts w:ascii="Times New Roman"/>
                <w:spacing w:val="15"/>
                <w:sz w:val="24"/>
              </w:rPr>
              <w:t xml:space="preserve"> </w:t>
            </w:r>
            <w:r>
              <w:rPr>
                <w:rFonts w:ascii="Times New Roman"/>
                <w:sz w:val="24"/>
              </w:rPr>
              <w:t>on</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pacing w:val="-1"/>
                <w:sz w:val="24"/>
              </w:rPr>
              <w:t>guaranteed</w:t>
            </w:r>
            <w:r>
              <w:rPr>
                <w:rFonts w:ascii="Times New Roman"/>
                <w:spacing w:val="14"/>
                <w:sz w:val="24"/>
              </w:rPr>
              <w:t xml:space="preserve"> </w:t>
            </w:r>
            <w:r>
              <w:rPr>
                <w:rFonts w:ascii="Times New Roman"/>
                <w:sz w:val="24"/>
              </w:rPr>
              <w:t>by</w:t>
            </w:r>
            <w:r>
              <w:rPr>
                <w:rFonts w:ascii="Times New Roman"/>
                <w:spacing w:val="15"/>
                <w:sz w:val="24"/>
              </w:rPr>
              <w:t xml:space="preserve"> </w:t>
            </w:r>
            <w:r>
              <w:rPr>
                <w:rFonts w:ascii="Times New Roman"/>
                <w:spacing w:val="-1"/>
                <w:sz w:val="24"/>
              </w:rPr>
              <w:t>central</w:t>
            </w:r>
            <w:r>
              <w:rPr>
                <w:rFonts w:ascii="Times New Roman"/>
                <w:spacing w:val="16"/>
                <w:sz w:val="24"/>
              </w:rPr>
              <w:t xml:space="preserve"> </w:t>
            </w:r>
            <w:r>
              <w:rPr>
                <w:rFonts w:ascii="Times New Roman"/>
                <w:spacing w:val="-1"/>
                <w:sz w:val="24"/>
              </w:rPr>
              <w:t>banks</w:t>
            </w:r>
            <w:r>
              <w:rPr>
                <w:rFonts w:ascii="Times New Roman"/>
                <w:spacing w:val="15"/>
                <w:sz w:val="24"/>
              </w:rPr>
              <w:t xml:space="preserve"> </w:t>
            </w:r>
            <w:r>
              <w:rPr>
                <w:rFonts w:ascii="Times New Roman"/>
                <w:spacing w:val="-1"/>
                <w:sz w:val="24"/>
              </w:rPr>
              <w:t>shall</w:t>
            </w:r>
            <w:r>
              <w:rPr>
                <w:rFonts w:ascii="Times New Roman"/>
                <w:spacing w:val="16"/>
                <w:sz w:val="24"/>
              </w:rPr>
              <w:t xml:space="preserve"> </w:t>
            </w:r>
            <w:r>
              <w:rPr>
                <w:rFonts w:ascii="Times New Roman"/>
                <w:sz w:val="24"/>
              </w:rPr>
              <w:t>not</w:t>
            </w:r>
            <w:r>
              <w:rPr>
                <w:rFonts w:ascii="Times New Roman"/>
                <w:spacing w:val="16"/>
                <w:sz w:val="24"/>
              </w:rPr>
              <w:t xml:space="preserve"> </w:t>
            </w:r>
            <w:r>
              <w:rPr>
                <w:rFonts w:ascii="Times New Roman"/>
                <w:sz w:val="24"/>
              </w:rPr>
              <w:t>be</w:t>
            </w:r>
            <w:r>
              <w:rPr>
                <w:rFonts w:ascii="Times New Roman"/>
                <w:spacing w:val="83"/>
                <w:sz w:val="24"/>
              </w:rPr>
              <w:t xml:space="preserve"> </w:t>
            </w:r>
            <w:r>
              <w:rPr>
                <w:rFonts w:ascii="Times New Roman"/>
                <w:spacing w:val="-1"/>
                <w:sz w:val="24"/>
              </w:rPr>
              <w:t>reported</w:t>
            </w:r>
            <w:r>
              <w:rPr>
                <w:rFonts w:ascii="Times New Roman"/>
                <w:sz w:val="24"/>
              </w:rPr>
              <w:t xml:space="preserve"> </w:t>
            </w:r>
            <w:r>
              <w:rPr>
                <w:rFonts w:ascii="Times New Roman"/>
                <w:spacing w:val="-1"/>
                <w:sz w:val="24"/>
              </w:rPr>
              <w:t>here.</w:t>
            </w:r>
          </w:p>
        </w:tc>
      </w:tr>
      <w:tr w:rsidR="001820FB" w:rsidRPr="00FE002E" w14:paraId="7AA6DBA5" w14:textId="77777777" w:rsidTr="00FE0FF1">
        <w:trPr>
          <w:trHeight w:val="304"/>
        </w:trPr>
        <w:tc>
          <w:tcPr>
            <w:tcW w:w="1418" w:type="dxa"/>
          </w:tcPr>
          <w:p w14:paraId="045E67F7"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750</w:t>
            </w:r>
          </w:p>
        </w:tc>
        <w:tc>
          <w:tcPr>
            <w:tcW w:w="7590" w:type="dxa"/>
          </w:tcPr>
          <w:p w14:paraId="34C732D7"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3.3 </w:t>
            </w:r>
            <w:r>
              <w:rPr>
                <w:rFonts w:ascii="Times New Roman"/>
                <w:b/>
                <w:spacing w:val="-1"/>
                <w:sz w:val="24"/>
                <w:u w:val="thick" w:color="000000"/>
              </w:rPr>
              <w:t>Level</w:t>
            </w:r>
            <w:r>
              <w:rPr>
                <w:rFonts w:ascii="Times New Roman"/>
                <w:b/>
                <w:sz w:val="24"/>
                <w:u w:val="thick" w:color="000000"/>
              </w:rPr>
              <w:t xml:space="preserve"> 1</w:t>
            </w:r>
            <w:r>
              <w:rPr>
                <w:rFonts w:ascii="Times New Roman"/>
                <w:b/>
                <w:spacing w:val="-2"/>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58F64037" w14:textId="124F13E2"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5"/>
                <w:sz w:val="24"/>
              </w:rPr>
              <w:t xml:space="preserve"> </w:t>
            </w:r>
            <w:r>
              <w:rPr>
                <w:rFonts w:ascii="Times New Roman"/>
                <w:spacing w:val="-1"/>
                <w:sz w:val="24"/>
              </w:rPr>
              <w:t>market</w:t>
            </w:r>
            <w:r>
              <w:rPr>
                <w:rFonts w:ascii="Times New Roman"/>
                <w:spacing w:val="4"/>
                <w:sz w:val="24"/>
              </w:rPr>
              <w:t xml:space="preserve"> </w:t>
            </w:r>
            <w:r>
              <w:rPr>
                <w:rFonts w:ascii="Times New Roman"/>
                <w:sz w:val="24"/>
              </w:rPr>
              <w:t>value</w:t>
            </w:r>
            <w:r>
              <w:rPr>
                <w:rFonts w:ascii="Times New Roman"/>
                <w:spacing w:val="3"/>
                <w:sz w:val="24"/>
              </w:rPr>
              <w:t xml:space="preserve"> </w:t>
            </w:r>
            <w:r>
              <w:rPr>
                <w:rFonts w:ascii="Times New Roman"/>
                <w:spacing w:val="-1"/>
                <w:sz w:val="24"/>
              </w:rPr>
              <w:t>of</w:t>
            </w:r>
            <w:r>
              <w:rPr>
                <w:rFonts w:ascii="Times New Roman"/>
                <w:spacing w:val="2"/>
                <w:sz w:val="24"/>
              </w:rPr>
              <w:t xml:space="preserve"> </w:t>
            </w:r>
            <w:r>
              <w:rPr>
                <w:rFonts w:ascii="Times New Roman"/>
                <w:spacing w:val="-1"/>
                <w:sz w:val="24"/>
              </w:rPr>
              <w:t>tradable</w:t>
            </w:r>
            <w:r>
              <w:rPr>
                <w:rFonts w:ascii="Times New Roman"/>
                <w:spacing w:val="3"/>
                <w:sz w:val="24"/>
              </w:rPr>
              <w:t xml:space="preserve"> </w:t>
            </w:r>
            <w:r>
              <w:rPr>
                <w:rFonts w:ascii="Times New Roman"/>
                <w:spacing w:val="-1"/>
                <w:sz w:val="24"/>
              </w:rPr>
              <w:t>assets</w:t>
            </w:r>
            <w:r>
              <w:rPr>
                <w:rFonts w:ascii="Times New Roman"/>
                <w:spacing w:val="3"/>
                <w:sz w:val="24"/>
              </w:rPr>
              <w:t xml:space="preserve"> </w:t>
            </w:r>
            <w:r>
              <w:rPr>
                <w:rFonts w:ascii="Times New Roman"/>
                <w:spacing w:val="-1"/>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Articles</w:t>
            </w:r>
            <w:r>
              <w:rPr>
                <w:rFonts w:ascii="Times New Roman"/>
                <w:spacing w:val="3"/>
                <w:sz w:val="24"/>
              </w:rPr>
              <w:t xml:space="preserve"> </w:t>
            </w:r>
            <w:r>
              <w:rPr>
                <w:rFonts w:ascii="Times New Roman"/>
                <w:sz w:val="24"/>
              </w:rPr>
              <w:t>7,</w:t>
            </w:r>
            <w:r>
              <w:rPr>
                <w:rFonts w:ascii="Times New Roman"/>
                <w:spacing w:val="3"/>
                <w:sz w:val="24"/>
              </w:rPr>
              <w:t xml:space="preserve"> </w:t>
            </w:r>
            <w:r>
              <w:rPr>
                <w:rFonts w:ascii="Times New Roman"/>
                <w:sz w:val="24"/>
              </w:rPr>
              <w:t>8</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z w:val="24"/>
              </w:rPr>
              <w:t>10</w:t>
            </w:r>
            <w:r>
              <w:rPr>
                <w:rFonts w:ascii="Times New Roman"/>
                <w:spacing w:val="3"/>
                <w:sz w:val="24"/>
              </w:rPr>
              <w:t xml:space="preserve"> </w:t>
            </w:r>
            <w:r>
              <w:rPr>
                <w:rFonts w:ascii="Times New Roman"/>
                <w:sz w:val="24"/>
              </w:rPr>
              <w:t>of</w:t>
            </w:r>
            <w:r>
              <w:rPr>
                <w:rFonts w:ascii="Times New Roman"/>
                <w:spacing w:val="73"/>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z w:val="24"/>
              </w:rPr>
              <w:t xml:space="preserve"> 2015/61.</w:t>
            </w:r>
          </w:p>
          <w:p w14:paraId="7A0A5D36" w14:textId="51D06186" w:rsidR="001820FB" w:rsidRDefault="001820FB" w:rsidP="00AE380B">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6"/>
                <w:sz w:val="24"/>
              </w:rPr>
              <w:t xml:space="preserve"> </w:t>
            </w:r>
            <w:r>
              <w:rPr>
                <w:rFonts w:ascii="Times New Roman"/>
                <w:sz w:val="24"/>
              </w:rPr>
              <w:t>shares</w:t>
            </w:r>
            <w:r>
              <w:rPr>
                <w:rFonts w:ascii="Times New Roman"/>
                <w:spacing w:val="47"/>
                <w:sz w:val="24"/>
              </w:rPr>
              <w:t xml:space="preserve"> </w:t>
            </w:r>
            <w:r>
              <w:rPr>
                <w:rFonts w:ascii="Times New Roman"/>
                <w:sz w:val="24"/>
              </w:rPr>
              <w:t>or</w:t>
            </w:r>
            <w:r>
              <w:rPr>
                <w:rFonts w:ascii="Times New Roman"/>
                <w:spacing w:val="47"/>
                <w:sz w:val="24"/>
              </w:rPr>
              <w:t xml:space="preserve"> </w:t>
            </w:r>
            <w:r>
              <w:rPr>
                <w:rFonts w:ascii="Times New Roman"/>
                <w:sz w:val="24"/>
              </w:rPr>
              <w:t>units</w:t>
            </w:r>
            <w:r>
              <w:rPr>
                <w:rFonts w:ascii="Times New Roman"/>
                <w:spacing w:val="47"/>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5"/>
                <w:sz w:val="24"/>
              </w:rPr>
              <w:t xml:space="preserve"> </w:t>
            </w:r>
            <w:r>
              <w:rPr>
                <w:rFonts w:ascii="Times New Roman"/>
                <w:spacing w:val="-1"/>
                <w:sz w:val="24"/>
              </w:rPr>
              <w:t>with</w:t>
            </w:r>
            <w:r>
              <w:rPr>
                <w:rFonts w:ascii="Times New Roman"/>
                <w:spacing w:val="46"/>
                <w:sz w:val="24"/>
              </w:rPr>
              <w:t xml:space="preserve"> </w:t>
            </w:r>
            <w:r>
              <w:rPr>
                <w:rFonts w:ascii="Times New Roman"/>
                <w:spacing w:val="-1"/>
                <w:sz w:val="24"/>
              </w:rPr>
              <w:t>article</w:t>
            </w:r>
            <w:r>
              <w:rPr>
                <w:rFonts w:ascii="Times New Roman"/>
                <w:spacing w:val="45"/>
                <w:sz w:val="24"/>
              </w:rPr>
              <w:t xml:space="preserve"> </w:t>
            </w:r>
            <w:r>
              <w:rPr>
                <w:rFonts w:ascii="Times New Roman"/>
                <w:sz w:val="24"/>
              </w:rPr>
              <w:t>15</w:t>
            </w:r>
            <w:r>
              <w:rPr>
                <w:rFonts w:ascii="Times New Roman"/>
                <w:spacing w:val="46"/>
                <w:sz w:val="24"/>
              </w:rPr>
              <w:t xml:space="preserve"> </w:t>
            </w:r>
            <w:r>
              <w:rPr>
                <w:rFonts w:ascii="Times New Roman"/>
                <w:sz w:val="24"/>
              </w:rPr>
              <w:t>of</w:t>
            </w:r>
            <w:r>
              <w:rPr>
                <w:rFonts w:ascii="Times New Roman"/>
                <w:spacing w:val="47"/>
                <w:sz w:val="24"/>
              </w:rPr>
              <w:t xml:space="preserve"> </w:t>
            </w:r>
            <w:r>
              <w:rPr>
                <w:rFonts w:ascii="Times New Roman"/>
                <w:spacing w:val="-1"/>
                <w:sz w:val="24"/>
              </w:rPr>
              <w:t>Regulation</w:t>
            </w:r>
            <w:r>
              <w:rPr>
                <w:rFonts w:ascii="Times New Roman"/>
                <w:spacing w:val="46"/>
                <w:sz w:val="24"/>
              </w:rPr>
              <w:t xml:space="preserve"> </w:t>
            </w:r>
            <w:r>
              <w:rPr>
                <w:rFonts w:ascii="Times New Roman"/>
                <w:spacing w:val="-1"/>
                <w:sz w:val="24"/>
              </w:rPr>
              <w:t>(EU)</w:t>
            </w:r>
            <w:r>
              <w:rPr>
                <w:rFonts w:ascii="Times New Roman"/>
                <w:spacing w:val="47"/>
                <w:sz w:val="24"/>
              </w:rPr>
              <w:t xml:space="preserve"> </w:t>
            </w:r>
            <w:r>
              <w:rPr>
                <w:rFonts w:ascii="Times New Roman"/>
                <w:sz w:val="24"/>
              </w:rPr>
              <w:t>2015/61</w:t>
            </w:r>
            <w:r>
              <w:rPr>
                <w:rFonts w:ascii="Times New Roman"/>
                <w:spacing w:val="24"/>
                <w:sz w:val="24"/>
              </w:rPr>
              <w:t xml:space="preserve"> </w:t>
            </w:r>
            <w:r>
              <w:rPr>
                <w:rFonts w:ascii="Times New Roman"/>
                <w:spacing w:val="-1"/>
                <w:sz w:val="24"/>
              </w:rPr>
              <w:t>that</w:t>
            </w:r>
            <w:r>
              <w:rPr>
                <w:rFonts w:ascii="Times New Roman"/>
                <w:spacing w:val="24"/>
                <w:sz w:val="24"/>
              </w:rPr>
              <w:t xml:space="preserve"> </w:t>
            </w:r>
            <w:r>
              <w:rPr>
                <w:rFonts w:ascii="Times New Roman"/>
                <w:spacing w:val="-1"/>
                <w:sz w:val="24"/>
              </w:rPr>
              <w:t>qualify</w:t>
            </w:r>
            <w:r>
              <w:rPr>
                <w:rFonts w:ascii="Times New Roman"/>
                <w:spacing w:val="24"/>
                <w:sz w:val="24"/>
              </w:rPr>
              <w:t xml:space="preserve"> </w:t>
            </w:r>
            <w:r>
              <w:rPr>
                <w:rFonts w:ascii="Times New Roman"/>
                <w:spacing w:val="-1"/>
                <w:sz w:val="24"/>
              </w:rPr>
              <w:t>as</w:t>
            </w:r>
            <w:r>
              <w:rPr>
                <w:rFonts w:ascii="Times New Roman"/>
                <w:spacing w:val="24"/>
                <w:sz w:val="24"/>
              </w:rPr>
              <w:t xml:space="preserve"> </w:t>
            </w:r>
            <w:r>
              <w:rPr>
                <w:rFonts w:ascii="Times New Roman"/>
                <w:spacing w:val="-1"/>
                <w:sz w:val="24"/>
              </w:rPr>
              <w:t>Level</w:t>
            </w:r>
            <w:r>
              <w:rPr>
                <w:rFonts w:ascii="Times New Roman"/>
                <w:spacing w:val="24"/>
                <w:sz w:val="24"/>
              </w:rPr>
              <w:t xml:space="preserve"> </w:t>
            </w:r>
            <w:r>
              <w:rPr>
                <w:rFonts w:ascii="Times New Roman"/>
                <w:sz w:val="24"/>
              </w:rPr>
              <w:t>1</w:t>
            </w:r>
            <w:r>
              <w:rPr>
                <w:rFonts w:ascii="Times New Roman"/>
                <w:spacing w:val="22"/>
                <w:sz w:val="24"/>
              </w:rPr>
              <w:t xml:space="preserve"> </w:t>
            </w:r>
            <w:r>
              <w:rPr>
                <w:rFonts w:ascii="Times New Roman"/>
                <w:sz w:val="24"/>
              </w:rPr>
              <w:t>assets</w:t>
            </w:r>
            <w:r>
              <w:rPr>
                <w:rFonts w:ascii="Times New Roman"/>
                <w:spacing w:val="23"/>
                <w:sz w:val="24"/>
              </w:rPr>
              <w:t xml:space="preserve"> </w:t>
            </w:r>
            <w:r>
              <w:rPr>
                <w:rFonts w:ascii="Times New Roman"/>
                <w:spacing w:val="-1"/>
                <w:sz w:val="24"/>
              </w:rPr>
              <w:t>shall</w:t>
            </w:r>
            <w:r>
              <w:rPr>
                <w:rFonts w:ascii="Times New Roman"/>
                <w:spacing w:val="23"/>
                <w:sz w:val="24"/>
              </w:rPr>
              <w:t xml:space="preserve"> </w:t>
            </w:r>
            <w:r>
              <w:rPr>
                <w:rFonts w:ascii="Times New Roman"/>
                <w:sz w:val="24"/>
              </w:rPr>
              <w:t>be</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the</w:t>
            </w:r>
            <w:r>
              <w:rPr>
                <w:rFonts w:ascii="Times New Roman"/>
                <w:spacing w:val="23"/>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05B5E0D8" w14:textId="77777777" w:rsidTr="00FE0FF1">
        <w:trPr>
          <w:trHeight w:val="304"/>
        </w:trPr>
        <w:tc>
          <w:tcPr>
            <w:tcW w:w="1418" w:type="dxa"/>
          </w:tcPr>
          <w:p w14:paraId="7489915F"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760</w:t>
            </w:r>
          </w:p>
        </w:tc>
        <w:tc>
          <w:tcPr>
            <w:tcW w:w="7590" w:type="dxa"/>
          </w:tcPr>
          <w:p w14:paraId="5C9AF1A8"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3.3.1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excluding</w:t>
            </w:r>
            <w:r>
              <w:rPr>
                <w:rFonts w:ascii="Times New Roman"/>
                <w:b/>
                <w:spacing w:val="-2"/>
                <w:sz w:val="24"/>
                <w:u w:val="thick" w:color="000000"/>
              </w:rPr>
              <w:t xml:space="preserve"> </w:t>
            </w:r>
            <w:r>
              <w:rPr>
                <w:rFonts w:ascii="Times New Roman"/>
                <w:b/>
                <w:sz w:val="24"/>
                <w:u w:val="thick" w:color="000000"/>
              </w:rPr>
              <w:t>covered</w:t>
            </w:r>
            <w:r>
              <w:rPr>
                <w:rFonts w:ascii="Times New Roman"/>
                <w:b/>
                <w:spacing w:val="-1"/>
                <w:sz w:val="24"/>
                <w:u w:val="thick" w:color="000000"/>
              </w:rPr>
              <w:t xml:space="preserve"> bonds</w:t>
            </w:r>
          </w:p>
          <w:p w14:paraId="3F359585"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3.3 which is not</w:t>
            </w:r>
            <w:r>
              <w:rPr>
                <w:rFonts w:ascii="Times New Roman"/>
                <w:spacing w:val="-1"/>
                <w:sz w:val="24"/>
              </w:rPr>
              <w:t xml:space="preserve"> covered</w:t>
            </w:r>
            <w:r>
              <w:rPr>
                <w:rFonts w:ascii="Times New Roman"/>
                <w:sz w:val="24"/>
              </w:rPr>
              <w:t xml:space="preserve"> bonds.</w:t>
            </w:r>
          </w:p>
        </w:tc>
      </w:tr>
      <w:tr w:rsidR="001820FB" w:rsidRPr="00FE002E" w14:paraId="7AD72C6B" w14:textId="77777777" w:rsidTr="00FE0FF1">
        <w:trPr>
          <w:trHeight w:val="304"/>
        </w:trPr>
        <w:tc>
          <w:tcPr>
            <w:tcW w:w="1418" w:type="dxa"/>
          </w:tcPr>
          <w:p w14:paraId="0B1B3B6C"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770</w:t>
            </w:r>
          </w:p>
        </w:tc>
        <w:tc>
          <w:tcPr>
            <w:tcW w:w="7590" w:type="dxa"/>
          </w:tcPr>
          <w:p w14:paraId="2EC342E0"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3.3.1.1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p>
          <w:p w14:paraId="13E95E66" w14:textId="77777777" w:rsidR="001820FB" w:rsidRDefault="001820FB" w:rsidP="00AE380B">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3"/>
                <w:sz w:val="24"/>
              </w:rPr>
              <w:t xml:space="preserve"> </w:t>
            </w:r>
            <w:r>
              <w:rPr>
                <w:rFonts w:ascii="Times New Roman"/>
                <w:spacing w:val="-1"/>
                <w:sz w:val="24"/>
              </w:rPr>
              <w:t>reported</w:t>
            </w:r>
            <w:r>
              <w:rPr>
                <w:rFonts w:ascii="Times New Roman"/>
                <w:spacing w:val="21"/>
                <w:sz w:val="24"/>
              </w:rPr>
              <w:t xml:space="preserve"> </w:t>
            </w:r>
            <w:r>
              <w:rPr>
                <w:rFonts w:ascii="Times New Roman"/>
                <w:sz w:val="24"/>
              </w:rPr>
              <w:t>in</w:t>
            </w:r>
            <w:r>
              <w:rPr>
                <w:rFonts w:ascii="Times New Roman"/>
                <w:spacing w:val="20"/>
                <w:sz w:val="24"/>
              </w:rPr>
              <w:t xml:space="preserve"> </w:t>
            </w:r>
            <w:r>
              <w:rPr>
                <w:rFonts w:ascii="Times New Roman"/>
                <w:sz w:val="24"/>
              </w:rPr>
              <w:t>item</w:t>
            </w:r>
            <w:r>
              <w:rPr>
                <w:rFonts w:ascii="Times New Roman"/>
                <w:spacing w:val="19"/>
                <w:sz w:val="24"/>
              </w:rPr>
              <w:t xml:space="preserve"> </w:t>
            </w:r>
            <w:r>
              <w:rPr>
                <w:rFonts w:ascii="Times New Roman"/>
                <w:sz w:val="24"/>
              </w:rPr>
              <w:t>3.3.1</w:t>
            </w:r>
            <w:r>
              <w:rPr>
                <w:rFonts w:ascii="Times New Roman"/>
                <w:spacing w:val="21"/>
                <w:sz w:val="24"/>
              </w:rPr>
              <w:t xml:space="preserve"> </w:t>
            </w:r>
            <w:r>
              <w:rPr>
                <w:rFonts w:ascii="Times New Roman"/>
                <w:spacing w:val="-1"/>
                <w:sz w:val="24"/>
              </w:rPr>
              <w:t>which</w:t>
            </w:r>
            <w:r>
              <w:rPr>
                <w:rFonts w:ascii="Times New Roman"/>
                <w:spacing w:val="21"/>
                <w:sz w:val="24"/>
              </w:rPr>
              <w:t xml:space="preserve"> </w:t>
            </w:r>
            <w:r>
              <w:rPr>
                <w:rFonts w:ascii="Times New Roman"/>
                <w:sz w:val="24"/>
              </w:rPr>
              <w:t>is</w:t>
            </w:r>
            <w:r>
              <w:rPr>
                <w:rFonts w:ascii="Times New Roman"/>
                <w:spacing w:val="21"/>
                <w:sz w:val="24"/>
              </w:rPr>
              <w:t xml:space="preserve"> </w:t>
            </w:r>
            <w:r>
              <w:rPr>
                <w:rFonts w:ascii="Times New Roman"/>
                <w:spacing w:val="-1"/>
                <w:sz w:val="24"/>
              </w:rPr>
              <w:t>assets</w:t>
            </w:r>
            <w:r>
              <w:rPr>
                <w:rFonts w:ascii="Times New Roman"/>
                <w:spacing w:val="21"/>
                <w:sz w:val="24"/>
              </w:rPr>
              <w:t xml:space="preserve"> </w:t>
            </w:r>
            <w:r>
              <w:rPr>
                <w:rFonts w:ascii="Times New Roman"/>
                <w:spacing w:val="-1"/>
                <w:sz w:val="24"/>
              </w:rPr>
              <w:t>representing</w:t>
            </w:r>
            <w:r>
              <w:rPr>
                <w:rFonts w:ascii="Times New Roman"/>
                <w:spacing w:val="21"/>
                <w:sz w:val="24"/>
              </w:rPr>
              <w:t xml:space="preserve"> </w:t>
            </w:r>
            <w:r>
              <w:rPr>
                <w:rFonts w:ascii="Times New Roman"/>
                <w:spacing w:val="-1"/>
                <w:sz w:val="24"/>
              </w:rPr>
              <w:t>claims</w:t>
            </w:r>
            <w:r>
              <w:rPr>
                <w:rFonts w:ascii="Times New Roman"/>
                <w:spacing w:val="21"/>
                <w:sz w:val="24"/>
              </w:rPr>
              <w:t xml:space="preserve"> </w:t>
            </w:r>
            <w:r>
              <w:rPr>
                <w:rFonts w:ascii="Times New Roman"/>
                <w:sz w:val="24"/>
              </w:rPr>
              <w:t>on</w:t>
            </w:r>
            <w:r>
              <w:rPr>
                <w:rFonts w:ascii="Times New Roman"/>
                <w:spacing w:val="21"/>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2"/>
                <w:sz w:val="24"/>
              </w:rPr>
              <w:t xml:space="preserve"> </w:t>
            </w:r>
            <w:r>
              <w:rPr>
                <w:rFonts w:ascii="Times New Roman"/>
                <w:sz w:val="24"/>
              </w:rPr>
              <w:t xml:space="preserve">by </w:t>
            </w:r>
            <w:r>
              <w:rPr>
                <w:rFonts w:ascii="Times New Roman"/>
                <w:spacing w:val="-1"/>
                <w:sz w:val="24"/>
              </w:rPr>
              <w:t>central</w:t>
            </w:r>
            <w:r>
              <w:rPr>
                <w:rFonts w:ascii="Times New Roman"/>
                <w:sz w:val="24"/>
              </w:rPr>
              <w:t xml:space="preserve"> </w:t>
            </w:r>
            <w:r>
              <w:rPr>
                <w:rFonts w:ascii="Times New Roman"/>
                <w:spacing w:val="-1"/>
                <w:sz w:val="24"/>
              </w:rPr>
              <w:t>banks.</w:t>
            </w:r>
          </w:p>
        </w:tc>
      </w:tr>
      <w:tr w:rsidR="001820FB" w:rsidRPr="00FE002E" w14:paraId="3E3EFBEA" w14:textId="77777777" w:rsidTr="00FE0FF1">
        <w:trPr>
          <w:trHeight w:val="304"/>
        </w:trPr>
        <w:tc>
          <w:tcPr>
            <w:tcW w:w="1418" w:type="dxa"/>
          </w:tcPr>
          <w:p w14:paraId="58CC830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780</w:t>
            </w:r>
          </w:p>
        </w:tc>
        <w:tc>
          <w:tcPr>
            <w:tcW w:w="7590" w:type="dxa"/>
          </w:tcPr>
          <w:p w14:paraId="38CB4470"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3.3.1.2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 xml:space="preserve">(CQS </w:t>
            </w:r>
            <w:r>
              <w:rPr>
                <w:rFonts w:ascii="Times New Roman"/>
                <w:b/>
                <w:sz w:val="24"/>
                <w:u w:val="thick" w:color="000000"/>
              </w:rPr>
              <w:t>1)</w:t>
            </w:r>
          </w:p>
          <w:p w14:paraId="690D4C8F" w14:textId="77777777"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41"/>
                <w:sz w:val="24"/>
              </w:rPr>
              <w:t xml:space="preserve"> </w:t>
            </w:r>
            <w:r>
              <w:rPr>
                <w:rFonts w:ascii="Times New Roman"/>
                <w:spacing w:val="-1"/>
                <w:sz w:val="24"/>
              </w:rPr>
              <w:t>amount</w:t>
            </w:r>
            <w:r>
              <w:rPr>
                <w:rFonts w:ascii="Times New Roman"/>
                <w:spacing w:val="42"/>
                <w:sz w:val="24"/>
              </w:rPr>
              <w:t xml:space="preserve"> </w:t>
            </w:r>
            <w:r>
              <w:rPr>
                <w:rFonts w:ascii="Times New Roman"/>
                <w:spacing w:val="-1"/>
                <w:sz w:val="24"/>
              </w:rPr>
              <w:t>reported</w:t>
            </w:r>
            <w:r>
              <w:rPr>
                <w:rFonts w:ascii="Times New Roman"/>
                <w:spacing w:val="39"/>
                <w:sz w:val="24"/>
              </w:rPr>
              <w:t xml:space="preserve"> </w:t>
            </w:r>
            <w:r>
              <w:rPr>
                <w:rFonts w:ascii="Times New Roman"/>
                <w:sz w:val="24"/>
              </w:rPr>
              <w:t>in</w:t>
            </w:r>
            <w:r>
              <w:rPr>
                <w:rFonts w:ascii="Times New Roman"/>
                <w:spacing w:val="39"/>
                <w:sz w:val="24"/>
              </w:rPr>
              <w:t xml:space="preserve"> </w:t>
            </w:r>
            <w:r>
              <w:rPr>
                <w:rFonts w:ascii="Times New Roman"/>
                <w:sz w:val="24"/>
              </w:rPr>
              <w:t>item</w:t>
            </w:r>
            <w:r>
              <w:rPr>
                <w:rFonts w:ascii="Times New Roman"/>
                <w:spacing w:val="38"/>
                <w:sz w:val="24"/>
              </w:rPr>
              <w:t xml:space="preserve"> </w:t>
            </w:r>
            <w:r>
              <w:rPr>
                <w:rFonts w:ascii="Times New Roman"/>
                <w:sz w:val="24"/>
              </w:rPr>
              <w:t>3.3.1</w:t>
            </w:r>
            <w:r>
              <w:rPr>
                <w:rFonts w:ascii="Times New Roman"/>
                <w:spacing w:val="40"/>
                <w:sz w:val="24"/>
              </w:rPr>
              <w:t xml:space="preserve"> </w:t>
            </w:r>
            <w:r>
              <w:rPr>
                <w:rFonts w:ascii="Times New Roman"/>
                <w:sz w:val="24"/>
              </w:rPr>
              <w:t>other</w:t>
            </w:r>
            <w:r>
              <w:rPr>
                <w:rFonts w:ascii="Times New Roman"/>
                <w:spacing w:val="40"/>
                <w:sz w:val="24"/>
              </w:rPr>
              <w:t xml:space="preserve"> </w:t>
            </w:r>
            <w:r>
              <w:rPr>
                <w:rFonts w:ascii="Times New Roman"/>
                <w:sz w:val="24"/>
              </w:rPr>
              <w:t>than</w:t>
            </w:r>
            <w:r>
              <w:rPr>
                <w:rFonts w:ascii="Times New Roman"/>
                <w:spacing w:val="39"/>
                <w:sz w:val="24"/>
              </w:rPr>
              <w:t xml:space="preserve"> </w:t>
            </w:r>
            <w:r>
              <w:rPr>
                <w:rFonts w:ascii="Times New Roman"/>
                <w:spacing w:val="-1"/>
                <w:sz w:val="24"/>
              </w:rPr>
              <w:t>the</w:t>
            </w:r>
            <w:r>
              <w:rPr>
                <w:rFonts w:ascii="Times New Roman"/>
                <w:spacing w:val="41"/>
                <w:sz w:val="24"/>
              </w:rPr>
              <w:t xml:space="preserve"> </w:t>
            </w:r>
            <w:r>
              <w:rPr>
                <w:rFonts w:ascii="Times New Roman"/>
                <w:spacing w:val="-1"/>
                <w:sz w:val="24"/>
              </w:rPr>
              <w:t>amount</w:t>
            </w:r>
            <w:r>
              <w:rPr>
                <w:rFonts w:ascii="Times New Roman"/>
                <w:spacing w:val="41"/>
                <w:sz w:val="24"/>
              </w:rPr>
              <w:t xml:space="preserve"> </w:t>
            </w:r>
            <w:r>
              <w:rPr>
                <w:rFonts w:ascii="Times New Roman"/>
                <w:sz w:val="24"/>
              </w:rPr>
              <w:t>reported</w:t>
            </w:r>
            <w:r>
              <w:rPr>
                <w:rFonts w:ascii="Times New Roman"/>
                <w:spacing w:val="39"/>
                <w:sz w:val="24"/>
              </w:rPr>
              <w:t xml:space="preserve"> </w:t>
            </w:r>
            <w:r>
              <w:rPr>
                <w:rFonts w:ascii="Times New Roman"/>
                <w:sz w:val="24"/>
              </w:rPr>
              <w:t>in</w:t>
            </w:r>
            <w:r>
              <w:rPr>
                <w:rFonts w:ascii="Times New Roman"/>
                <w:spacing w:val="39"/>
                <w:sz w:val="24"/>
              </w:rPr>
              <w:t xml:space="preserve"> </w:t>
            </w:r>
            <w:r>
              <w:rPr>
                <w:rFonts w:ascii="Times New Roman"/>
                <w:spacing w:val="-1"/>
                <w:sz w:val="24"/>
              </w:rPr>
              <w:t>item</w:t>
            </w:r>
            <w:r>
              <w:rPr>
                <w:rFonts w:ascii="Times New Roman"/>
                <w:spacing w:val="45"/>
                <w:sz w:val="24"/>
              </w:rPr>
              <w:t xml:space="preserve"> </w:t>
            </w:r>
            <w:r>
              <w:rPr>
                <w:rFonts w:ascii="Times New Roman"/>
                <w:sz w:val="24"/>
              </w:rPr>
              <w:t>3.3.1.1,</w:t>
            </w:r>
            <w:r>
              <w:rPr>
                <w:rFonts w:ascii="Times New Roman"/>
                <w:spacing w:val="48"/>
                <w:sz w:val="24"/>
              </w:rPr>
              <w:t xml:space="preserve"> </w:t>
            </w:r>
            <w:r>
              <w:rPr>
                <w:rFonts w:ascii="Times New Roman"/>
                <w:spacing w:val="-1"/>
                <w:sz w:val="24"/>
              </w:rPr>
              <w:t>which</w:t>
            </w:r>
            <w:r>
              <w:rPr>
                <w:rFonts w:ascii="Times New Roman"/>
                <w:spacing w:val="48"/>
                <w:sz w:val="24"/>
              </w:rPr>
              <w:t xml:space="preserve"> </w:t>
            </w:r>
            <w:r>
              <w:rPr>
                <w:rFonts w:ascii="Times New Roman"/>
                <w:sz w:val="24"/>
              </w:rPr>
              <w:t>is</w:t>
            </w:r>
            <w:r>
              <w:rPr>
                <w:rFonts w:ascii="Times New Roman"/>
                <w:spacing w:val="48"/>
                <w:sz w:val="24"/>
              </w:rPr>
              <w:t xml:space="preserve"> </w:t>
            </w:r>
            <w:r>
              <w:rPr>
                <w:rFonts w:ascii="Times New Roman"/>
                <w:spacing w:val="-1"/>
                <w:sz w:val="24"/>
              </w:rPr>
              <w:t>assets</w:t>
            </w:r>
            <w:r>
              <w:rPr>
                <w:rFonts w:ascii="Times New Roman"/>
                <w:spacing w:val="47"/>
                <w:sz w:val="24"/>
              </w:rPr>
              <w:t xml:space="preserve"> </w:t>
            </w:r>
            <w:r>
              <w:rPr>
                <w:rFonts w:ascii="Times New Roman"/>
                <w:spacing w:val="-1"/>
                <w:sz w:val="24"/>
              </w:rPr>
              <w:t>representing</w:t>
            </w:r>
            <w:r>
              <w:rPr>
                <w:rFonts w:ascii="Times New Roman"/>
                <w:spacing w:val="48"/>
                <w:sz w:val="24"/>
              </w:rPr>
              <w:t xml:space="preserve"> </w:t>
            </w:r>
            <w:r>
              <w:rPr>
                <w:rFonts w:ascii="Times New Roman"/>
                <w:spacing w:val="-1"/>
                <w:sz w:val="24"/>
              </w:rPr>
              <w:t>claims</w:t>
            </w:r>
            <w:r>
              <w:rPr>
                <w:rFonts w:ascii="Times New Roman"/>
                <w:spacing w:val="48"/>
                <w:sz w:val="24"/>
              </w:rPr>
              <w:t xml:space="preserve"> </w:t>
            </w:r>
            <w:r>
              <w:rPr>
                <w:rFonts w:ascii="Times New Roman"/>
                <w:sz w:val="24"/>
              </w:rPr>
              <w:t>on</w:t>
            </w:r>
            <w:r>
              <w:rPr>
                <w:rFonts w:ascii="Times New Roman"/>
                <w:spacing w:val="49"/>
                <w:sz w:val="24"/>
              </w:rPr>
              <w:t xml:space="preserve"> </w:t>
            </w:r>
            <w:r>
              <w:rPr>
                <w:rFonts w:ascii="Times New Roman"/>
                <w:sz w:val="24"/>
              </w:rPr>
              <w:t>or</w:t>
            </w:r>
            <w:r>
              <w:rPr>
                <w:rFonts w:ascii="Times New Roman"/>
                <w:spacing w:val="48"/>
                <w:sz w:val="24"/>
              </w:rPr>
              <w:t xml:space="preserve"> </w:t>
            </w:r>
            <w:r>
              <w:rPr>
                <w:rFonts w:ascii="Times New Roman"/>
                <w:spacing w:val="-1"/>
                <w:sz w:val="24"/>
              </w:rPr>
              <w:t>guaranteed</w:t>
            </w:r>
            <w:r>
              <w:rPr>
                <w:rFonts w:ascii="Times New Roman"/>
                <w:spacing w:val="48"/>
                <w:sz w:val="24"/>
              </w:rPr>
              <w:t xml:space="preserve"> </w:t>
            </w:r>
            <w:r>
              <w:rPr>
                <w:rFonts w:ascii="Times New Roman"/>
                <w:sz w:val="24"/>
              </w:rPr>
              <w:t>by</w:t>
            </w:r>
            <w:r>
              <w:rPr>
                <w:rFonts w:ascii="Times New Roman"/>
                <w:spacing w:val="48"/>
                <w:sz w:val="24"/>
              </w:rPr>
              <w:t xml:space="preserve"> </w:t>
            </w:r>
            <w:r>
              <w:rPr>
                <w:rFonts w:ascii="Times New Roman"/>
                <w:spacing w:val="-1"/>
                <w:sz w:val="24"/>
              </w:rPr>
              <w:t>issuer</w:t>
            </w:r>
            <w:r>
              <w:rPr>
                <w:rFonts w:ascii="Times New Roman"/>
                <w:spacing w:val="48"/>
                <w:sz w:val="24"/>
              </w:rPr>
              <w:t xml:space="preserve"> </w:t>
            </w:r>
            <w:r>
              <w:rPr>
                <w:rFonts w:ascii="Times New Roman"/>
                <w:sz w:val="24"/>
              </w:rPr>
              <w:t>or</w:t>
            </w:r>
            <w:r>
              <w:rPr>
                <w:rFonts w:ascii="Times New Roman"/>
                <w:spacing w:val="65"/>
                <w:sz w:val="24"/>
              </w:rPr>
              <w:t xml:space="preserve"> </w:t>
            </w:r>
            <w:r>
              <w:rPr>
                <w:rFonts w:ascii="Times New Roman"/>
                <w:spacing w:val="-1"/>
                <w:sz w:val="24"/>
              </w:rPr>
              <w:t>guarantor</w:t>
            </w:r>
            <w:r>
              <w:rPr>
                <w:rFonts w:ascii="Times New Roman"/>
                <w:sz w:val="24"/>
              </w:rPr>
              <w:t xml:space="preserve"> </w:t>
            </w:r>
            <w:r>
              <w:rPr>
                <w:rFonts w:ascii="Times New Roman"/>
                <w:spacing w:val="-1"/>
                <w:sz w:val="24"/>
              </w:rPr>
              <w:t>that</w:t>
            </w:r>
            <w:r>
              <w:rPr>
                <w:rFonts w:ascii="Times New Roman"/>
                <w:sz w:val="24"/>
              </w:rPr>
              <w:t xml:space="preserve"> is</w:t>
            </w:r>
            <w:r>
              <w:rPr>
                <w:rFonts w:ascii="Times New Roman"/>
                <w:spacing w:val="-1"/>
                <w:sz w:val="24"/>
              </w:rPr>
              <w:t xml:space="preserve"> assigned</w:t>
            </w:r>
            <w:r>
              <w:rPr>
                <w:rFonts w:ascii="Times New Roman"/>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w:t>
            </w:r>
            <w:r>
              <w:rPr>
                <w:rFonts w:ascii="Times New Roman"/>
                <w:spacing w:val="-1"/>
                <w:sz w:val="24"/>
              </w:rPr>
              <w:t>step</w:t>
            </w:r>
            <w:r>
              <w:rPr>
                <w:rFonts w:ascii="Times New Roman"/>
                <w:sz w:val="24"/>
              </w:rPr>
              <w:t xml:space="preserve"> 1 by</w:t>
            </w:r>
            <w:r>
              <w:rPr>
                <w:rFonts w:ascii="Times New Roman"/>
                <w:spacing w:val="-2"/>
                <w:sz w:val="24"/>
              </w:rPr>
              <w:t xml:space="preserve"> </w:t>
            </w:r>
            <w:r>
              <w:rPr>
                <w:rFonts w:ascii="Times New Roman"/>
                <w:sz w:val="24"/>
              </w:rPr>
              <w:t xml:space="preserve">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5AC956E3" w14:textId="77777777" w:rsidTr="00FE0FF1">
        <w:trPr>
          <w:trHeight w:val="304"/>
        </w:trPr>
        <w:tc>
          <w:tcPr>
            <w:tcW w:w="1418" w:type="dxa"/>
          </w:tcPr>
          <w:p w14:paraId="3DA8B94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790</w:t>
            </w:r>
          </w:p>
        </w:tc>
        <w:tc>
          <w:tcPr>
            <w:tcW w:w="7590" w:type="dxa"/>
          </w:tcPr>
          <w:p w14:paraId="0CD85FD7"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3.3.1.3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 xml:space="preserve">(CQS </w:t>
            </w:r>
            <w:r>
              <w:rPr>
                <w:rFonts w:ascii="Times New Roman"/>
                <w:b/>
                <w:sz w:val="24"/>
                <w:u w:val="thick" w:color="000000"/>
              </w:rPr>
              <w:t>2,</w:t>
            </w:r>
            <w:r>
              <w:rPr>
                <w:rFonts w:ascii="Times New Roman"/>
                <w:b/>
                <w:spacing w:val="-2"/>
                <w:sz w:val="24"/>
                <w:u w:val="thick" w:color="000000"/>
              </w:rPr>
              <w:t xml:space="preserve"> </w:t>
            </w:r>
            <w:r>
              <w:rPr>
                <w:rFonts w:ascii="Times New Roman"/>
                <w:b/>
                <w:spacing w:val="-1"/>
                <w:sz w:val="24"/>
                <w:u w:val="thick" w:color="000000"/>
              </w:rPr>
              <w:t>CQS3)</w:t>
            </w:r>
          </w:p>
          <w:p w14:paraId="63E1716D"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pacing w:val="27"/>
                <w:sz w:val="24"/>
              </w:rPr>
              <w:t xml:space="preserve"> </w:t>
            </w:r>
            <w:r>
              <w:rPr>
                <w:rFonts w:ascii="Times New Roman"/>
                <w:spacing w:val="-1"/>
                <w:sz w:val="24"/>
              </w:rPr>
              <w:t>amount</w:t>
            </w:r>
            <w:r>
              <w:rPr>
                <w:rFonts w:ascii="Times New Roman"/>
                <w:spacing w:val="29"/>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5"/>
                <w:sz w:val="24"/>
              </w:rPr>
              <w:t xml:space="preserve"> </w:t>
            </w:r>
            <w:r>
              <w:rPr>
                <w:rFonts w:ascii="Times New Roman"/>
                <w:sz w:val="24"/>
              </w:rPr>
              <w:t>3.3.1</w:t>
            </w:r>
            <w:r>
              <w:rPr>
                <w:rFonts w:ascii="Times New Roman"/>
                <w:spacing w:val="28"/>
                <w:sz w:val="24"/>
              </w:rPr>
              <w:t xml:space="preserve"> </w:t>
            </w:r>
            <w:r>
              <w:rPr>
                <w:rFonts w:ascii="Times New Roman"/>
                <w:sz w:val="24"/>
              </w:rPr>
              <w:t>other</w:t>
            </w:r>
            <w:r>
              <w:rPr>
                <w:rFonts w:ascii="Times New Roman"/>
                <w:spacing w:val="28"/>
                <w:sz w:val="24"/>
              </w:rPr>
              <w:t xml:space="preserve"> </w:t>
            </w:r>
            <w:r>
              <w:rPr>
                <w:rFonts w:ascii="Times New Roman"/>
                <w:spacing w:val="-1"/>
                <w:sz w:val="24"/>
              </w:rPr>
              <w:t>than</w:t>
            </w:r>
            <w:r>
              <w:rPr>
                <w:rFonts w:ascii="Times New Roman"/>
                <w:spacing w:val="27"/>
                <w:sz w:val="24"/>
              </w:rPr>
              <w:t xml:space="preserve"> </w:t>
            </w:r>
            <w:r>
              <w:rPr>
                <w:rFonts w:ascii="Times New Roman"/>
                <w:spacing w:val="-1"/>
                <w:sz w:val="24"/>
              </w:rPr>
              <w:t>those</w:t>
            </w:r>
            <w:r>
              <w:rPr>
                <w:rFonts w:ascii="Times New Roman"/>
                <w:spacing w:val="27"/>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7"/>
                <w:sz w:val="24"/>
              </w:rPr>
              <w:t xml:space="preserve"> </w:t>
            </w:r>
            <w:r>
              <w:rPr>
                <w:rFonts w:ascii="Times New Roman"/>
                <w:sz w:val="24"/>
              </w:rPr>
              <w:t>item</w:t>
            </w:r>
            <w:r>
              <w:rPr>
                <w:rFonts w:ascii="Times New Roman"/>
                <w:spacing w:val="25"/>
                <w:sz w:val="24"/>
              </w:rPr>
              <w:t xml:space="preserve"> </w:t>
            </w:r>
            <w:r>
              <w:rPr>
                <w:rFonts w:ascii="Times New Roman"/>
                <w:sz w:val="24"/>
              </w:rPr>
              <w:t>3.3.1.1</w:t>
            </w:r>
            <w:r>
              <w:t xml:space="preserve"> </w:t>
            </w:r>
            <w:r w:rsidRPr="001820FB">
              <w:rPr>
                <w:rFonts w:ascii="Times New Roman"/>
                <w:sz w:val="24"/>
              </w:rPr>
              <w:t>which is assets representing claims on or guaranteed by issuer or guarantor that is assigned credit quality step 2 or 3 by a nominated ECAI.</w:t>
            </w:r>
          </w:p>
        </w:tc>
      </w:tr>
      <w:tr w:rsidR="001820FB" w:rsidRPr="00FE002E" w14:paraId="6861E5B4" w14:textId="77777777" w:rsidTr="00FE0FF1">
        <w:trPr>
          <w:trHeight w:val="304"/>
        </w:trPr>
        <w:tc>
          <w:tcPr>
            <w:tcW w:w="1418" w:type="dxa"/>
          </w:tcPr>
          <w:p w14:paraId="6FDD815D"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800</w:t>
            </w:r>
          </w:p>
        </w:tc>
        <w:tc>
          <w:tcPr>
            <w:tcW w:w="7590" w:type="dxa"/>
          </w:tcPr>
          <w:p w14:paraId="1FB8AF65" w14:textId="77777777" w:rsidR="001820FB" w:rsidRDefault="001820FB" w:rsidP="00AE380B">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3.3.1.4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 4+)</w:t>
            </w:r>
          </w:p>
          <w:p w14:paraId="0B2D6AAB" w14:textId="77777777"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7"/>
                <w:sz w:val="24"/>
              </w:rPr>
              <w:t xml:space="preserve"> </w:t>
            </w:r>
            <w:r>
              <w:rPr>
                <w:rFonts w:ascii="Times New Roman"/>
                <w:spacing w:val="-1"/>
                <w:sz w:val="24"/>
              </w:rPr>
              <w:t>amount</w:t>
            </w:r>
            <w:r>
              <w:rPr>
                <w:rFonts w:ascii="Times New Roman"/>
                <w:spacing w:val="29"/>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5"/>
                <w:sz w:val="24"/>
              </w:rPr>
              <w:t xml:space="preserve"> </w:t>
            </w:r>
            <w:r>
              <w:rPr>
                <w:rFonts w:ascii="Times New Roman"/>
                <w:sz w:val="24"/>
              </w:rPr>
              <w:t>3.3.1</w:t>
            </w:r>
            <w:r>
              <w:rPr>
                <w:rFonts w:ascii="Times New Roman"/>
                <w:spacing w:val="28"/>
                <w:sz w:val="24"/>
              </w:rPr>
              <w:t xml:space="preserve"> </w:t>
            </w:r>
            <w:r>
              <w:rPr>
                <w:rFonts w:ascii="Times New Roman"/>
                <w:sz w:val="24"/>
              </w:rPr>
              <w:t>other</w:t>
            </w:r>
            <w:r>
              <w:rPr>
                <w:rFonts w:ascii="Times New Roman"/>
                <w:spacing w:val="28"/>
                <w:sz w:val="24"/>
              </w:rPr>
              <w:t xml:space="preserve"> </w:t>
            </w:r>
            <w:r>
              <w:rPr>
                <w:rFonts w:ascii="Times New Roman"/>
                <w:spacing w:val="-1"/>
                <w:sz w:val="24"/>
              </w:rPr>
              <w:t>than</w:t>
            </w:r>
            <w:r>
              <w:rPr>
                <w:rFonts w:ascii="Times New Roman"/>
                <w:spacing w:val="27"/>
                <w:sz w:val="24"/>
              </w:rPr>
              <w:t xml:space="preserve"> </w:t>
            </w:r>
            <w:r>
              <w:rPr>
                <w:rFonts w:ascii="Times New Roman"/>
                <w:spacing w:val="-1"/>
                <w:sz w:val="24"/>
              </w:rPr>
              <w:t>those</w:t>
            </w:r>
            <w:r>
              <w:rPr>
                <w:rFonts w:ascii="Times New Roman"/>
                <w:spacing w:val="27"/>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7"/>
                <w:sz w:val="24"/>
              </w:rPr>
              <w:t xml:space="preserve"> </w:t>
            </w:r>
            <w:r>
              <w:rPr>
                <w:rFonts w:ascii="Times New Roman"/>
                <w:sz w:val="24"/>
              </w:rPr>
              <w:t>item</w:t>
            </w:r>
            <w:r>
              <w:rPr>
                <w:rFonts w:ascii="Times New Roman"/>
                <w:spacing w:val="25"/>
                <w:sz w:val="24"/>
              </w:rPr>
              <w:t xml:space="preserve"> </w:t>
            </w:r>
            <w:r>
              <w:rPr>
                <w:rFonts w:ascii="Times New Roman"/>
                <w:sz w:val="24"/>
              </w:rPr>
              <w:t>3.3.1.1</w:t>
            </w:r>
            <w:r>
              <w:rPr>
                <w:rFonts w:ascii="Times New Roman"/>
                <w:spacing w:val="51"/>
                <w:sz w:val="24"/>
              </w:rPr>
              <w:t xml:space="preserve"> </w:t>
            </w:r>
            <w:r>
              <w:rPr>
                <w:rFonts w:ascii="Times New Roman"/>
                <w:spacing w:val="-1"/>
                <w:sz w:val="24"/>
              </w:rPr>
              <w:t>which</w:t>
            </w:r>
            <w:r>
              <w:rPr>
                <w:rFonts w:ascii="Times New Roman"/>
                <w:spacing w:val="30"/>
                <w:sz w:val="24"/>
              </w:rPr>
              <w:t xml:space="preserve"> </w:t>
            </w:r>
            <w:r>
              <w:rPr>
                <w:rFonts w:ascii="Times New Roman"/>
                <w:sz w:val="24"/>
              </w:rPr>
              <w:t>is</w:t>
            </w:r>
            <w:r>
              <w:rPr>
                <w:rFonts w:ascii="Times New Roman"/>
                <w:spacing w:val="30"/>
                <w:sz w:val="24"/>
              </w:rPr>
              <w:t xml:space="preserve"> </w:t>
            </w:r>
            <w:r>
              <w:rPr>
                <w:rFonts w:ascii="Times New Roman"/>
                <w:spacing w:val="-1"/>
                <w:sz w:val="24"/>
              </w:rPr>
              <w:t>assets</w:t>
            </w:r>
            <w:r>
              <w:rPr>
                <w:rFonts w:ascii="Times New Roman"/>
                <w:spacing w:val="30"/>
                <w:sz w:val="24"/>
              </w:rPr>
              <w:t xml:space="preserve"> </w:t>
            </w:r>
            <w:r>
              <w:rPr>
                <w:rFonts w:ascii="Times New Roman"/>
                <w:spacing w:val="-1"/>
                <w:sz w:val="24"/>
              </w:rPr>
              <w:t>representing</w:t>
            </w:r>
            <w:r>
              <w:rPr>
                <w:rFonts w:ascii="Times New Roman"/>
                <w:spacing w:val="30"/>
                <w:sz w:val="24"/>
              </w:rPr>
              <w:t xml:space="preserve"> </w:t>
            </w:r>
            <w:r>
              <w:rPr>
                <w:rFonts w:ascii="Times New Roman"/>
                <w:spacing w:val="-1"/>
                <w:sz w:val="24"/>
              </w:rPr>
              <w:t>claims</w:t>
            </w:r>
            <w:r>
              <w:rPr>
                <w:rFonts w:ascii="Times New Roman"/>
                <w:spacing w:val="31"/>
                <w:sz w:val="24"/>
              </w:rPr>
              <w:t xml:space="preserve"> </w:t>
            </w:r>
            <w:r>
              <w:rPr>
                <w:rFonts w:ascii="Times New Roman"/>
                <w:sz w:val="24"/>
              </w:rPr>
              <w:t>on</w:t>
            </w:r>
            <w:r>
              <w:rPr>
                <w:rFonts w:ascii="Times New Roman"/>
                <w:spacing w:val="30"/>
                <w:sz w:val="24"/>
              </w:rPr>
              <w:t xml:space="preserve"> </w:t>
            </w:r>
            <w:r>
              <w:rPr>
                <w:rFonts w:ascii="Times New Roman"/>
                <w:sz w:val="24"/>
              </w:rPr>
              <w:t>or</w:t>
            </w:r>
            <w:r>
              <w:rPr>
                <w:rFonts w:ascii="Times New Roman"/>
                <w:spacing w:val="30"/>
                <w:sz w:val="24"/>
              </w:rPr>
              <w:t xml:space="preserve"> </w:t>
            </w:r>
            <w:r>
              <w:rPr>
                <w:rFonts w:ascii="Times New Roman"/>
                <w:spacing w:val="-1"/>
                <w:sz w:val="24"/>
              </w:rPr>
              <w:t>guaranteed</w:t>
            </w:r>
            <w:r>
              <w:rPr>
                <w:rFonts w:ascii="Times New Roman"/>
                <w:spacing w:val="30"/>
                <w:sz w:val="24"/>
              </w:rPr>
              <w:t xml:space="preserve"> </w:t>
            </w:r>
            <w:r>
              <w:rPr>
                <w:rFonts w:ascii="Times New Roman"/>
                <w:sz w:val="24"/>
              </w:rPr>
              <w:t>by</w:t>
            </w:r>
            <w:r>
              <w:rPr>
                <w:rFonts w:ascii="Times New Roman"/>
                <w:spacing w:val="30"/>
                <w:sz w:val="24"/>
              </w:rPr>
              <w:t xml:space="preserve"> </w:t>
            </w:r>
            <w:r>
              <w:rPr>
                <w:rFonts w:ascii="Times New Roman"/>
                <w:spacing w:val="-1"/>
                <w:sz w:val="24"/>
              </w:rPr>
              <w:t>issuer</w:t>
            </w:r>
            <w:r>
              <w:rPr>
                <w:rFonts w:ascii="Times New Roman"/>
                <w:spacing w:val="30"/>
                <w:sz w:val="24"/>
              </w:rPr>
              <w:t xml:space="preserve"> </w:t>
            </w:r>
            <w:r>
              <w:rPr>
                <w:rFonts w:ascii="Times New Roman"/>
                <w:sz w:val="24"/>
              </w:rPr>
              <w:t>or</w:t>
            </w:r>
            <w:r>
              <w:rPr>
                <w:rFonts w:ascii="Times New Roman"/>
                <w:spacing w:val="30"/>
                <w:sz w:val="24"/>
              </w:rPr>
              <w:t xml:space="preserve"> </w:t>
            </w:r>
            <w:r>
              <w:rPr>
                <w:rFonts w:ascii="Times New Roman"/>
                <w:spacing w:val="-1"/>
                <w:sz w:val="24"/>
              </w:rPr>
              <w:t>guarantor</w:t>
            </w:r>
            <w:r>
              <w:rPr>
                <w:rFonts w:ascii="Times New Roman"/>
                <w:spacing w:val="83"/>
                <w:sz w:val="24"/>
              </w:rPr>
              <w:t xml:space="preserve"> </w:t>
            </w:r>
            <w:r>
              <w:rPr>
                <w:rFonts w:ascii="Times New Roman"/>
                <w:sz w:val="24"/>
              </w:rPr>
              <w:t>that</w:t>
            </w:r>
            <w:r>
              <w:rPr>
                <w:rFonts w:ascii="Times New Roman"/>
                <w:spacing w:val="-1"/>
                <w:sz w:val="24"/>
              </w:rPr>
              <w:t xml:space="preserve"> </w:t>
            </w:r>
            <w:r>
              <w:rPr>
                <w:rFonts w:ascii="Times New Roman"/>
                <w:sz w:val="24"/>
              </w:rPr>
              <w:t xml:space="preserve">is </w:t>
            </w:r>
            <w:r>
              <w:rPr>
                <w:rFonts w:ascii="Times New Roman"/>
                <w:spacing w:val="-1"/>
                <w:sz w:val="24"/>
              </w:rPr>
              <w:t>assigned</w:t>
            </w:r>
            <w:r>
              <w:rPr>
                <w:rFonts w:ascii="Times New Roman"/>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4</w:t>
            </w:r>
            <w:r>
              <w:rPr>
                <w:rFonts w:ascii="Times New Roman"/>
                <w:spacing w:val="-2"/>
                <w:sz w:val="24"/>
              </w:rPr>
              <w:t xml:space="preserve"> </w:t>
            </w:r>
            <w:r>
              <w:rPr>
                <w:rFonts w:ascii="Times New Roman"/>
                <w:sz w:val="24"/>
              </w:rPr>
              <w:t xml:space="preserve">or </w:t>
            </w:r>
            <w:r>
              <w:rPr>
                <w:rFonts w:ascii="Times New Roman"/>
                <w:spacing w:val="-1"/>
                <w:sz w:val="24"/>
              </w:rPr>
              <w:t>worse</w:t>
            </w:r>
            <w:r>
              <w:rPr>
                <w:rFonts w:ascii="Times New Roman"/>
                <w:sz w:val="24"/>
              </w:rPr>
              <w:t xml:space="preserve"> by</w:t>
            </w:r>
            <w:r>
              <w:rPr>
                <w:rFonts w:ascii="Times New Roman"/>
                <w:spacing w:val="-2"/>
                <w:sz w:val="24"/>
              </w:rPr>
              <w:t xml:space="preserve"> </w:t>
            </w:r>
            <w:r>
              <w:rPr>
                <w:rFonts w:ascii="Times New Roman"/>
                <w:sz w:val="24"/>
              </w:rPr>
              <w:t xml:space="preserve">a </w:t>
            </w:r>
            <w:r>
              <w:rPr>
                <w:rFonts w:ascii="Times New Roman"/>
                <w:spacing w:val="-1"/>
                <w:sz w:val="24"/>
              </w:rPr>
              <w:t>nominated ECAI.</w:t>
            </w:r>
          </w:p>
        </w:tc>
      </w:tr>
      <w:tr w:rsidR="001820FB" w:rsidRPr="00FE002E" w14:paraId="0C1DFF4A" w14:textId="77777777" w:rsidTr="00FE0FF1">
        <w:trPr>
          <w:trHeight w:val="304"/>
        </w:trPr>
        <w:tc>
          <w:tcPr>
            <w:tcW w:w="1418" w:type="dxa"/>
          </w:tcPr>
          <w:p w14:paraId="4D284B2F"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810</w:t>
            </w:r>
          </w:p>
        </w:tc>
        <w:tc>
          <w:tcPr>
            <w:tcW w:w="7590" w:type="dxa"/>
          </w:tcPr>
          <w:p w14:paraId="1DD92005"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3.3.2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covered bonds</w:t>
            </w:r>
            <w:r>
              <w:rPr>
                <w:rFonts w:ascii="Times New Roman"/>
                <w:b/>
                <w:sz w:val="24"/>
                <w:u w:val="thick" w:color="000000"/>
              </w:rPr>
              <w:t xml:space="preserve"> </w:t>
            </w:r>
            <w:r>
              <w:rPr>
                <w:rFonts w:ascii="Times New Roman"/>
                <w:b/>
                <w:spacing w:val="-1"/>
                <w:sz w:val="24"/>
                <w:u w:val="thick" w:color="000000"/>
              </w:rPr>
              <w:t>(CQS1)</w:t>
            </w:r>
          </w:p>
          <w:p w14:paraId="2DAE2068" w14:textId="4EC0C6AD"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1"/>
                <w:sz w:val="24"/>
              </w:rPr>
              <w:t xml:space="preserve"> </w:t>
            </w:r>
            <w:r>
              <w:rPr>
                <w:rFonts w:ascii="Times New Roman"/>
                <w:spacing w:val="-1"/>
                <w:sz w:val="24"/>
              </w:rPr>
              <w:t>amount</w:t>
            </w:r>
            <w:r>
              <w:rPr>
                <w:rFonts w:ascii="Times New Roman"/>
                <w:spacing w:val="12"/>
                <w:sz w:val="24"/>
              </w:rPr>
              <w:t xml:space="preserve"> </w:t>
            </w:r>
            <w:r>
              <w:rPr>
                <w:rFonts w:ascii="Times New Roman"/>
                <w:spacing w:val="-1"/>
                <w:sz w:val="24"/>
              </w:rPr>
              <w:t>reported</w:t>
            </w:r>
            <w:r>
              <w:rPr>
                <w:rFonts w:ascii="Times New Roman"/>
                <w:spacing w:val="9"/>
                <w:sz w:val="24"/>
              </w:rPr>
              <w:t xml:space="preserve"> </w:t>
            </w:r>
            <w:r>
              <w:rPr>
                <w:rFonts w:ascii="Times New Roman"/>
                <w:spacing w:val="-1"/>
                <w:sz w:val="24"/>
              </w:rPr>
              <w:t>in</w:t>
            </w:r>
            <w:r>
              <w:rPr>
                <w:rFonts w:ascii="Times New Roman"/>
                <w:spacing w:val="10"/>
                <w:sz w:val="24"/>
              </w:rPr>
              <w:t xml:space="preserve"> </w:t>
            </w:r>
            <w:r>
              <w:rPr>
                <w:rFonts w:ascii="Times New Roman"/>
                <w:sz w:val="24"/>
              </w:rPr>
              <w:t>item</w:t>
            </w:r>
            <w:r>
              <w:rPr>
                <w:rFonts w:ascii="Times New Roman"/>
                <w:spacing w:val="8"/>
                <w:sz w:val="24"/>
              </w:rPr>
              <w:t xml:space="preserve"> </w:t>
            </w:r>
            <w:r>
              <w:rPr>
                <w:rFonts w:ascii="Times New Roman"/>
                <w:sz w:val="24"/>
              </w:rPr>
              <w:t>3.3</w:t>
            </w:r>
            <w:r>
              <w:rPr>
                <w:rFonts w:ascii="Times New Roman"/>
                <w:spacing w:val="10"/>
                <w:sz w:val="24"/>
              </w:rPr>
              <w:t xml:space="preserve"> </w:t>
            </w:r>
            <w:r>
              <w:rPr>
                <w:rFonts w:ascii="Times New Roman"/>
                <w:spacing w:val="-1"/>
                <w:sz w:val="24"/>
              </w:rPr>
              <w:t>which</w:t>
            </w:r>
            <w:r>
              <w:rPr>
                <w:rFonts w:ascii="Times New Roman"/>
                <w:spacing w:val="10"/>
                <w:sz w:val="24"/>
              </w:rPr>
              <w:t xml:space="preserve"> </w:t>
            </w:r>
            <w:r>
              <w:rPr>
                <w:rFonts w:ascii="Times New Roman"/>
                <w:sz w:val="24"/>
              </w:rPr>
              <w:t>is</w:t>
            </w:r>
            <w:r>
              <w:rPr>
                <w:rFonts w:ascii="Times New Roman"/>
                <w:spacing w:val="8"/>
                <w:sz w:val="24"/>
              </w:rPr>
              <w:t xml:space="preserve"> </w:t>
            </w:r>
            <w:r>
              <w:rPr>
                <w:rFonts w:ascii="Times New Roman"/>
                <w:sz w:val="24"/>
              </w:rPr>
              <w:t>covered</w:t>
            </w:r>
            <w:r>
              <w:rPr>
                <w:rFonts w:ascii="Times New Roman"/>
                <w:spacing w:val="10"/>
                <w:sz w:val="24"/>
              </w:rPr>
              <w:t xml:space="preserve"> </w:t>
            </w:r>
            <w:r>
              <w:rPr>
                <w:rFonts w:ascii="Times New Roman"/>
                <w:spacing w:val="-1"/>
                <w:sz w:val="24"/>
              </w:rPr>
              <w:t>bonds.</w:t>
            </w:r>
            <w:r>
              <w:rPr>
                <w:rFonts w:ascii="Times New Roman"/>
                <w:spacing w:val="10"/>
                <w:sz w:val="24"/>
              </w:rPr>
              <w:t xml:space="preserve"> </w:t>
            </w:r>
            <w:r>
              <w:rPr>
                <w:rFonts w:ascii="Times New Roman"/>
                <w:spacing w:val="-1"/>
                <w:sz w:val="24"/>
              </w:rPr>
              <w:t>Note</w:t>
            </w:r>
            <w:r>
              <w:rPr>
                <w:rFonts w:ascii="Times New Roman"/>
                <w:spacing w:val="11"/>
                <w:sz w:val="24"/>
              </w:rPr>
              <w:t xml:space="preserve"> </w:t>
            </w:r>
            <w:r>
              <w:rPr>
                <w:rFonts w:ascii="Times New Roman"/>
                <w:spacing w:val="-1"/>
                <w:sz w:val="24"/>
              </w:rPr>
              <w:t>that</w:t>
            </w:r>
            <w:r>
              <w:rPr>
                <w:rFonts w:ascii="Times New Roman"/>
                <w:spacing w:val="11"/>
                <w:sz w:val="24"/>
              </w:rPr>
              <w:t xml:space="preserve"> </w:t>
            </w:r>
            <w:r>
              <w:rPr>
                <w:rFonts w:ascii="Times New Roman"/>
                <w:spacing w:val="-1"/>
                <w:sz w:val="24"/>
              </w:rPr>
              <w:t>in</w:t>
            </w:r>
            <w:r>
              <w:rPr>
                <w:rFonts w:ascii="Times New Roman"/>
                <w:spacing w:val="59"/>
                <w:sz w:val="24"/>
              </w:rPr>
              <w:t xml:space="preserve"> </w:t>
            </w:r>
            <w:r>
              <w:rPr>
                <w:rFonts w:ascii="Times New Roman"/>
                <w:spacing w:val="-1"/>
                <w:sz w:val="24"/>
              </w:rPr>
              <w:t>accordance</w:t>
            </w:r>
            <w:r>
              <w:rPr>
                <w:rFonts w:ascii="Times New Roman"/>
                <w:spacing w:val="8"/>
                <w:sz w:val="24"/>
              </w:rPr>
              <w:t xml:space="preserve"> </w:t>
            </w:r>
            <w:r>
              <w:rPr>
                <w:rFonts w:ascii="Times New Roman"/>
                <w:spacing w:val="-1"/>
                <w:sz w:val="24"/>
              </w:rPr>
              <w:t>with</w:t>
            </w:r>
            <w:r>
              <w:rPr>
                <w:rFonts w:ascii="Times New Roman"/>
                <w:spacing w:val="9"/>
                <w:sz w:val="24"/>
              </w:rPr>
              <w:t xml:space="preserve"> </w:t>
            </w:r>
            <w:r>
              <w:rPr>
                <w:rFonts w:ascii="Times New Roman"/>
                <w:spacing w:val="-1"/>
                <w:sz w:val="24"/>
              </w:rPr>
              <w:t>Article</w:t>
            </w:r>
            <w:r>
              <w:rPr>
                <w:rFonts w:ascii="Times New Roman"/>
                <w:spacing w:val="8"/>
                <w:sz w:val="24"/>
              </w:rPr>
              <w:t xml:space="preserve"> </w:t>
            </w:r>
            <w:r>
              <w:rPr>
                <w:rFonts w:ascii="Times New Roman"/>
                <w:spacing w:val="-1"/>
                <w:sz w:val="24"/>
              </w:rPr>
              <w:t>10(1)(f)</w:t>
            </w:r>
            <w:r>
              <w:rPr>
                <w:rFonts w:ascii="Times New Roman"/>
                <w:spacing w:val="10"/>
                <w:sz w:val="24"/>
              </w:rPr>
              <w:t xml:space="preserve"> </w:t>
            </w:r>
            <w:r>
              <w:rPr>
                <w:rFonts w:ascii="Times New Roman"/>
                <w:sz w:val="24"/>
              </w:rPr>
              <w:t>of</w:t>
            </w:r>
            <w:r>
              <w:rPr>
                <w:rFonts w:ascii="Times New Roman"/>
                <w:spacing w:val="8"/>
                <w:sz w:val="24"/>
              </w:rPr>
              <w:t xml:space="preserve"> </w:t>
            </w:r>
            <w:r>
              <w:rPr>
                <w:rFonts w:ascii="Times New Roman"/>
                <w:spacing w:val="-1"/>
                <w:sz w:val="24"/>
              </w:rPr>
              <w:t>Regulation</w:t>
            </w:r>
            <w:r>
              <w:rPr>
                <w:rFonts w:ascii="Times New Roman"/>
                <w:spacing w:val="8"/>
                <w:sz w:val="24"/>
              </w:rPr>
              <w:t xml:space="preserve"> </w:t>
            </w:r>
            <w:r>
              <w:rPr>
                <w:rFonts w:ascii="Times New Roman"/>
                <w:spacing w:val="-1"/>
                <w:sz w:val="24"/>
              </w:rPr>
              <w:t>(EU)</w:t>
            </w:r>
            <w:r>
              <w:rPr>
                <w:rFonts w:ascii="Times New Roman"/>
                <w:spacing w:val="10"/>
                <w:sz w:val="24"/>
              </w:rPr>
              <w:t xml:space="preserve"> </w:t>
            </w:r>
            <w:r>
              <w:rPr>
                <w:rFonts w:ascii="Times New Roman"/>
                <w:sz w:val="24"/>
              </w:rPr>
              <w:t>2015/61</w:t>
            </w:r>
            <w:r>
              <w:rPr>
                <w:rFonts w:ascii="Times New Roman"/>
                <w:spacing w:val="9"/>
                <w:sz w:val="24"/>
              </w:rPr>
              <w:t xml:space="preserve"> </w:t>
            </w:r>
            <w:r>
              <w:rPr>
                <w:rFonts w:ascii="Times New Roman"/>
                <w:sz w:val="24"/>
              </w:rPr>
              <w:t>only</w:t>
            </w:r>
            <w:r>
              <w:rPr>
                <w:rFonts w:ascii="Times New Roman"/>
                <w:spacing w:val="9"/>
                <w:sz w:val="24"/>
              </w:rPr>
              <w:t xml:space="preserve"> </w:t>
            </w:r>
            <w:r>
              <w:rPr>
                <w:rFonts w:ascii="Times New Roman"/>
                <w:spacing w:val="-1"/>
                <w:sz w:val="24"/>
              </w:rPr>
              <w:t>CQS</w:t>
            </w:r>
            <w:r>
              <w:rPr>
                <w:rFonts w:ascii="Times New Roman"/>
                <w:spacing w:val="9"/>
                <w:sz w:val="24"/>
              </w:rPr>
              <w:t xml:space="preserve"> </w:t>
            </w:r>
            <w:r>
              <w:rPr>
                <w:rFonts w:ascii="Times New Roman"/>
                <w:sz w:val="24"/>
              </w:rPr>
              <w:t>1</w:t>
            </w:r>
            <w:r>
              <w:rPr>
                <w:rFonts w:ascii="Times New Roman"/>
                <w:spacing w:val="73"/>
                <w:sz w:val="24"/>
              </w:rPr>
              <w:t xml:space="preserve"> </w:t>
            </w:r>
            <w:r>
              <w:rPr>
                <w:rFonts w:ascii="Times New Roman"/>
                <w:sz w:val="24"/>
              </w:rPr>
              <w:t>covered</w:t>
            </w:r>
            <w:r>
              <w:rPr>
                <w:rFonts w:ascii="Times New Roman"/>
                <w:spacing w:val="-1"/>
                <w:sz w:val="24"/>
              </w:rPr>
              <w:t xml:space="preserve"> bonds</w:t>
            </w:r>
            <w:r>
              <w:rPr>
                <w:rFonts w:ascii="Times New Roman"/>
                <w:sz w:val="24"/>
              </w:rPr>
              <w:t xml:space="preserve"> are </w:t>
            </w:r>
            <w:r>
              <w:rPr>
                <w:rFonts w:ascii="Times New Roman"/>
                <w:spacing w:val="-1"/>
                <w:sz w:val="24"/>
              </w:rPr>
              <w:t>eligible</w:t>
            </w:r>
            <w:r>
              <w:rPr>
                <w:rFonts w:ascii="Times New Roman"/>
                <w:sz w:val="24"/>
              </w:rPr>
              <w:t xml:space="preserve"> as </w:t>
            </w:r>
            <w:r>
              <w:rPr>
                <w:rFonts w:ascii="Times New Roman"/>
                <w:spacing w:val="-1"/>
                <w:sz w:val="24"/>
              </w:rPr>
              <w:t>Level</w:t>
            </w:r>
            <w:r>
              <w:rPr>
                <w:rFonts w:ascii="Times New Roman"/>
                <w:sz w:val="24"/>
              </w:rPr>
              <w:t xml:space="preserve"> 1</w:t>
            </w:r>
            <w:r>
              <w:rPr>
                <w:rFonts w:ascii="Times New Roman"/>
                <w:spacing w:val="-2"/>
                <w:sz w:val="24"/>
              </w:rPr>
              <w:t xml:space="preserve"> </w:t>
            </w:r>
            <w:r>
              <w:rPr>
                <w:rFonts w:ascii="Times New Roman"/>
                <w:sz w:val="24"/>
              </w:rPr>
              <w:t>assets.</w:t>
            </w:r>
          </w:p>
        </w:tc>
      </w:tr>
      <w:tr w:rsidR="001820FB" w:rsidRPr="00FE002E" w14:paraId="22B25267" w14:textId="77777777" w:rsidTr="00FE0FF1">
        <w:trPr>
          <w:trHeight w:val="304"/>
        </w:trPr>
        <w:tc>
          <w:tcPr>
            <w:tcW w:w="1418" w:type="dxa"/>
          </w:tcPr>
          <w:p w14:paraId="239381F0"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820</w:t>
            </w:r>
          </w:p>
        </w:tc>
        <w:tc>
          <w:tcPr>
            <w:tcW w:w="7590" w:type="dxa"/>
          </w:tcPr>
          <w:p w14:paraId="6CEC9F7D"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3.4 </w:t>
            </w:r>
            <w:r>
              <w:rPr>
                <w:rFonts w:ascii="Times New Roman"/>
                <w:b/>
                <w:spacing w:val="-1"/>
                <w:sz w:val="24"/>
                <w:u w:val="thick" w:color="000000"/>
              </w:rPr>
              <w:t>Level</w:t>
            </w:r>
            <w:r>
              <w:rPr>
                <w:rFonts w:ascii="Times New Roman"/>
                <w:b/>
                <w:sz w:val="24"/>
                <w:u w:val="thick" w:color="000000"/>
              </w:rPr>
              <w:t xml:space="preserve"> </w:t>
            </w:r>
            <w:r>
              <w:rPr>
                <w:rFonts w:ascii="Times New Roman"/>
                <w:b/>
                <w:spacing w:val="-1"/>
                <w:sz w:val="24"/>
                <w:u w:val="thick" w:color="000000"/>
              </w:rPr>
              <w:t>2A tradable</w:t>
            </w:r>
            <w:r>
              <w:rPr>
                <w:rFonts w:ascii="Times New Roman"/>
                <w:b/>
                <w:sz w:val="24"/>
                <w:u w:val="thick" w:color="000000"/>
              </w:rPr>
              <w:t xml:space="preserve"> assets</w:t>
            </w:r>
          </w:p>
          <w:p w14:paraId="4CAF6D4E" w14:textId="19F9E352"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market</w:t>
            </w:r>
            <w:r>
              <w:rPr>
                <w:rFonts w:ascii="Times New Roman"/>
                <w:spacing w:val="4"/>
                <w:sz w:val="24"/>
              </w:rPr>
              <w:t xml:space="preserve"> </w:t>
            </w:r>
            <w:r>
              <w:rPr>
                <w:rFonts w:ascii="Times New Roman"/>
                <w:sz w:val="24"/>
              </w:rPr>
              <w:t>value</w:t>
            </w:r>
            <w:r>
              <w:rPr>
                <w:rFonts w:ascii="Times New Roman"/>
                <w:spacing w:val="3"/>
                <w:sz w:val="24"/>
              </w:rPr>
              <w:t xml:space="preserve"> </w:t>
            </w:r>
            <w:r>
              <w:rPr>
                <w:rFonts w:ascii="Times New Roman"/>
                <w:sz w:val="24"/>
              </w:rPr>
              <w:t>of</w:t>
            </w:r>
            <w:r>
              <w:rPr>
                <w:rFonts w:ascii="Times New Roman"/>
                <w:spacing w:val="2"/>
                <w:sz w:val="24"/>
              </w:rPr>
              <w:t xml:space="preserve"> </w:t>
            </w:r>
            <w:r>
              <w:rPr>
                <w:rFonts w:ascii="Times New Roman"/>
                <w:spacing w:val="-1"/>
                <w:sz w:val="24"/>
              </w:rPr>
              <w:t>tradable</w:t>
            </w:r>
            <w:r>
              <w:rPr>
                <w:rFonts w:ascii="Times New Roman"/>
                <w:spacing w:val="3"/>
                <w:sz w:val="24"/>
              </w:rPr>
              <w:t xml:space="preserve"> </w:t>
            </w:r>
            <w:r>
              <w:rPr>
                <w:rFonts w:ascii="Times New Roman"/>
                <w:spacing w:val="-1"/>
                <w:sz w:val="24"/>
              </w:rPr>
              <w:t>assets</w:t>
            </w:r>
            <w:r>
              <w:rPr>
                <w:rFonts w:ascii="Times New Roman"/>
                <w:spacing w:val="3"/>
                <w:sz w:val="24"/>
              </w:rPr>
              <w:t xml:space="preserve"> </w:t>
            </w:r>
            <w:r>
              <w:rPr>
                <w:rFonts w:ascii="Times New Roman"/>
                <w:spacing w:val="-1"/>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Articles</w:t>
            </w:r>
            <w:r>
              <w:rPr>
                <w:rFonts w:ascii="Times New Roman"/>
                <w:spacing w:val="3"/>
                <w:sz w:val="24"/>
              </w:rPr>
              <w:t xml:space="preserve"> </w:t>
            </w:r>
            <w:r>
              <w:rPr>
                <w:rFonts w:ascii="Times New Roman"/>
                <w:sz w:val="24"/>
              </w:rPr>
              <w:t>7,</w:t>
            </w:r>
            <w:r>
              <w:rPr>
                <w:rFonts w:ascii="Times New Roman"/>
                <w:spacing w:val="3"/>
                <w:sz w:val="24"/>
              </w:rPr>
              <w:t xml:space="preserve"> </w:t>
            </w:r>
            <w:r>
              <w:rPr>
                <w:rFonts w:ascii="Times New Roman"/>
                <w:sz w:val="24"/>
              </w:rPr>
              <w:t>8</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z w:val="24"/>
              </w:rPr>
              <w:t>11</w:t>
            </w:r>
            <w:r>
              <w:rPr>
                <w:rFonts w:ascii="Times New Roman"/>
                <w:spacing w:val="3"/>
                <w:sz w:val="24"/>
              </w:rPr>
              <w:t xml:space="preserve"> </w:t>
            </w:r>
            <w:r>
              <w:rPr>
                <w:rFonts w:ascii="Times New Roman"/>
                <w:sz w:val="24"/>
              </w:rPr>
              <w:t>of</w:t>
            </w:r>
            <w:r>
              <w:rPr>
                <w:rFonts w:ascii="Times New Roman"/>
                <w:spacing w:val="71"/>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z w:val="24"/>
              </w:rPr>
              <w:t xml:space="preserve"> 2015/61.</w:t>
            </w:r>
          </w:p>
          <w:p w14:paraId="01011C96" w14:textId="69AB0D8B" w:rsidR="001820FB" w:rsidRDefault="001820FB" w:rsidP="00AE380B">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6"/>
                <w:sz w:val="24"/>
              </w:rPr>
              <w:t xml:space="preserve"> </w:t>
            </w:r>
            <w:r>
              <w:rPr>
                <w:rFonts w:ascii="Times New Roman"/>
                <w:sz w:val="24"/>
              </w:rPr>
              <w:t>shares</w:t>
            </w:r>
            <w:r>
              <w:rPr>
                <w:rFonts w:ascii="Times New Roman"/>
                <w:spacing w:val="47"/>
                <w:sz w:val="24"/>
              </w:rPr>
              <w:t xml:space="preserve"> </w:t>
            </w:r>
            <w:r>
              <w:rPr>
                <w:rFonts w:ascii="Times New Roman"/>
                <w:sz w:val="24"/>
              </w:rPr>
              <w:t>or</w:t>
            </w:r>
            <w:r>
              <w:rPr>
                <w:rFonts w:ascii="Times New Roman"/>
                <w:spacing w:val="47"/>
                <w:sz w:val="24"/>
              </w:rPr>
              <w:t xml:space="preserve"> </w:t>
            </w:r>
            <w:r>
              <w:rPr>
                <w:rFonts w:ascii="Times New Roman"/>
                <w:sz w:val="24"/>
              </w:rPr>
              <w:t>units</w:t>
            </w:r>
            <w:r>
              <w:rPr>
                <w:rFonts w:ascii="Times New Roman"/>
                <w:spacing w:val="47"/>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5"/>
                <w:sz w:val="24"/>
              </w:rPr>
              <w:t xml:space="preserve"> </w:t>
            </w:r>
            <w:r>
              <w:rPr>
                <w:rFonts w:ascii="Times New Roman"/>
                <w:spacing w:val="-1"/>
                <w:sz w:val="24"/>
              </w:rPr>
              <w:t>with</w:t>
            </w:r>
            <w:r>
              <w:rPr>
                <w:rFonts w:ascii="Times New Roman"/>
                <w:spacing w:val="46"/>
                <w:sz w:val="24"/>
              </w:rPr>
              <w:t xml:space="preserve"> </w:t>
            </w:r>
            <w:r>
              <w:rPr>
                <w:rFonts w:ascii="Times New Roman"/>
                <w:spacing w:val="-1"/>
                <w:sz w:val="24"/>
              </w:rPr>
              <w:t>article</w:t>
            </w:r>
            <w:r>
              <w:rPr>
                <w:rFonts w:ascii="Times New Roman"/>
                <w:spacing w:val="45"/>
                <w:sz w:val="24"/>
              </w:rPr>
              <w:t xml:space="preserve"> </w:t>
            </w:r>
            <w:r>
              <w:rPr>
                <w:rFonts w:ascii="Times New Roman"/>
                <w:sz w:val="24"/>
              </w:rPr>
              <w:t>15</w:t>
            </w:r>
            <w:r>
              <w:rPr>
                <w:rFonts w:ascii="Times New Roman"/>
                <w:spacing w:val="46"/>
                <w:sz w:val="24"/>
              </w:rPr>
              <w:t xml:space="preserve"> </w:t>
            </w:r>
            <w:r>
              <w:rPr>
                <w:rFonts w:ascii="Times New Roman"/>
                <w:sz w:val="24"/>
              </w:rPr>
              <w:t>of</w:t>
            </w:r>
            <w:r>
              <w:rPr>
                <w:rFonts w:ascii="Times New Roman"/>
                <w:spacing w:val="47"/>
                <w:sz w:val="24"/>
              </w:rPr>
              <w:t xml:space="preserve"> </w:t>
            </w:r>
            <w:r>
              <w:rPr>
                <w:rFonts w:ascii="Times New Roman"/>
                <w:spacing w:val="-1"/>
                <w:sz w:val="24"/>
              </w:rPr>
              <w:t>Regulation</w:t>
            </w:r>
            <w:r>
              <w:rPr>
                <w:rFonts w:ascii="Times New Roman"/>
                <w:spacing w:val="46"/>
                <w:sz w:val="24"/>
              </w:rPr>
              <w:t xml:space="preserve"> </w:t>
            </w:r>
            <w:r>
              <w:rPr>
                <w:rFonts w:ascii="Times New Roman"/>
                <w:spacing w:val="-1"/>
                <w:sz w:val="24"/>
              </w:rPr>
              <w:t>(EU)</w:t>
            </w:r>
            <w:r>
              <w:rPr>
                <w:rFonts w:ascii="Times New Roman"/>
                <w:spacing w:val="47"/>
                <w:sz w:val="24"/>
              </w:rPr>
              <w:t xml:space="preserve"> </w:t>
            </w:r>
            <w:r>
              <w:rPr>
                <w:rFonts w:ascii="Times New Roman"/>
                <w:sz w:val="24"/>
              </w:rPr>
              <w:t>2015/61</w:t>
            </w:r>
            <w:r>
              <w:rPr>
                <w:rFonts w:ascii="Times New Roman"/>
                <w:spacing w:val="9"/>
                <w:sz w:val="24"/>
              </w:rPr>
              <w:t xml:space="preserve"> </w:t>
            </w:r>
            <w:r>
              <w:rPr>
                <w:rFonts w:ascii="Times New Roman"/>
                <w:spacing w:val="-1"/>
                <w:sz w:val="24"/>
              </w:rPr>
              <w:t>that</w:t>
            </w:r>
            <w:r>
              <w:rPr>
                <w:rFonts w:ascii="Times New Roman"/>
                <w:spacing w:val="10"/>
                <w:sz w:val="24"/>
              </w:rPr>
              <w:t xml:space="preserve"> </w:t>
            </w:r>
            <w:r>
              <w:rPr>
                <w:rFonts w:ascii="Times New Roman"/>
                <w:spacing w:val="-1"/>
                <w:sz w:val="24"/>
              </w:rPr>
              <w:t>qualify</w:t>
            </w:r>
            <w:r>
              <w:rPr>
                <w:rFonts w:ascii="Times New Roman"/>
                <w:spacing w:val="9"/>
                <w:sz w:val="24"/>
              </w:rPr>
              <w:t xml:space="preserve"> </w:t>
            </w:r>
            <w:r>
              <w:rPr>
                <w:rFonts w:ascii="Times New Roman"/>
                <w:sz w:val="24"/>
              </w:rPr>
              <w:t>as</w:t>
            </w:r>
            <w:r>
              <w:rPr>
                <w:rFonts w:ascii="Times New Roman"/>
                <w:spacing w:val="8"/>
                <w:sz w:val="24"/>
              </w:rPr>
              <w:t xml:space="preserve"> </w:t>
            </w:r>
            <w:r>
              <w:rPr>
                <w:rFonts w:ascii="Times New Roman"/>
                <w:spacing w:val="-1"/>
                <w:sz w:val="24"/>
              </w:rPr>
              <w:t>Level</w:t>
            </w:r>
            <w:r>
              <w:rPr>
                <w:rFonts w:ascii="Times New Roman"/>
                <w:spacing w:val="10"/>
                <w:sz w:val="24"/>
              </w:rPr>
              <w:t xml:space="preserve"> </w:t>
            </w:r>
            <w:r>
              <w:rPr>
                <w:rFonts w:ascii="Times New Roman"/>
                <w:sz w:val="24"/>
              </w:rPr>
              <w:t>2A</w:t>
            </w:r>
            <w:r>
              <w:rPr>
                <w:rFonts w:ascii="Times New Roman"/>
                <w:spacing w:val="7"/>
                <w:sz w:val="24"/>
              </w:rPr>
              <w:t xml:space="preserve"> </w:t>
            </w:r>
            <w:r>
              <w:rPr>
                <w:rFonts w:ascii="Times New Roman"/>
                <w:sz w:val="24"/>
              </w:rPr>
              <w:t>assets</w:t>
            </w:r>
            <w:r>
              <w:rPr>
                <w:rFonts w:ascii="Times New Roman"/>
                <w:spacing w:val="8"/>
                <w:sz w:val="24"/>
              </w:rPr>
              <w:t xml:space="preserve"> </w:t>
            </w:r>
            <w:r>
              <w:rPr>
                <w:rFonts w:ascii="Times New Roman"/>
                <w:spacing w:val="-1"/>
                <w:sz w:val="24"/>
              </w:rPr>
              <w:t>shall</w:t>
            </w:r>
            <w:r>
              <w:rPr>
                <w:rFonts w:ascii="Times New Roman"/>
                <w:spacing w:val="8"/>
                <w:sz w:val="24"/>
              </w:rPr>
              <w:t xml:space="preserve"> </w:t>
            </w:r>
            <w:r>
              <w:rPr>
                <w:rFonts w:ascii="Times New Roman"/>
                <w:sz w:val="24"/>
              </w:rPr>
              <w:t>be</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the</w:t>
            </w:r>
            <w:r>
              <w:rPr>
                <w:rFonts w:ascii="Times New Roman"/>
                <w:spacing w:val="9"/>
                <w:sz w:val="24"/>
              </w:rPr>
              <w:t xml:space="preserve"> </w:t>
            </w:r>
            <w:r>
              <w:rPr>
                <w:rFonts w:ascii="Times New Roman"/>
                <w:spacing w:val="-1"/>
                <w:sz w:val="24"/>
              </w:rPr>
              <w:t>below</w:t>
            </w:r>
            <w:r>
              <w:rPr>
                <w:rFonts w:ascii="Times New Roman"/>
                <w:spacing w:val="53"/>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3F06811C" w14:textId="77777777" w:rsidTr="00FE0FF1">
        <w:trPr>
          <w:trHeight w:val="304"/>
        </w:trPr>
        <w:tc>
          <w:tcPr>
            <w:tcW w:w="1418" w:type="dxa"/>
          </w:tcPr>
          <w:p w14:paraId="36898D2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830</w:t>
            </w:r>
          </w:p>
        </w:tc>
        <w:tc>
          <w:tcPr>
            <w:tcW w:w="7590" w:type="dxa"/>
          </w:tcPr>
          <w:p w14:paraId="55F8551D"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3.4.1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 xml:space="preserve">bond (CQS </w:t>
            </w:r>
            <w:r>
              <w:rPr>
                <w:rFonts w:ascii="Times New Roman"/>
                <w:b/>
                <w:sz w:val="24"/>
                <w:u w:val="thick" w:color="000000"/>
              </w:rPr>
              <w:t>1)</w:t>
            </w:r>
          </w:p>
          <w:p w14:paraId="32E61027" w14:textId="77777777"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reported</w:t>
            </w:r>
            <w:r>
              <w:rPr>
                <w:rFonts w:ascii="Times New Roman"/>
                <w:spacing w:val="22"/>
                <w:sz w:val="24"/>
              </w:rPr>
              <w:t xml:space="preserve"> </w:t>
            </w:r>
            <w:r>
              <w:rPr>
                <w:rFonts w:ascii="Times New Roman"/>
                <w:sz w:val="24"/>
              </w:rPr>
              <w:t>in</w:t>
            </w:r>
            <w:r>
              <w:rPr>
                <w:rFonts w:ascii="Times New Roman"/>
                <w:spacing w:val="22"/>
                <w:sz w:val="24"/>
              </w:rPr>
              <w:t xml:space="preserve"> </w:t>
            </w:r>
            <w:r>
              <w:rPr>
                <w:rFonts w:ascii="Times New Roman"/>
                <w:sz w:val="24"/>
              </w:rPr>
              <w:t>item</w:t>
            </w:r>
            <w:r>
              <w:rPr>
                <w:rFonts w:ascii="Times New Roman"/>
                <w:spacing w:val="22"/>
                <w:sz w:val="24"/>
              </w:rPr>
              <w:t xml:space="preserve"> </w:t>
            </w:r>
            <w:r>
              <w:rPr>
                <w:rFonts w:ascii="Times New Roman"/>
                <w:sz w:val="24"/>
              </w:rPr>
              <w:t>3.4</w:t>
            </w:r>
            <w:r>
              <w:rPr>
                <w:rFonts w:ascii="Times New Roman"/>
                <w:spacing w:val="25"/>
                <w:sz w:val="24"/>
              </w:rPr>
              <w:t xml:space="preserve"> </w:t>
            </w:r>
            <w:r>
              <w:rPr>
                <w:rFonts w:ascii="Times New Roman"/>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corporate</w:t>
            </w:r>
            <w:r>
              <w:rPr>
                <w:rFonts w:ascii="Times New Roman"/>
                <w:spacing w:val="24"/>
                <w:sz w:val="24"/>
              </w:rPr>
              <w:t xml:space="preserve"> </w:t>
            </w:r>
            <w:r>
              <w:rPr>
                <w:rFonts w:ascii="Times New Roman"/>
                <w:sz w:val="24"/>
              </w:rPr>
              <w:t>bonds</w:t>
            </w:r>
            <w:r>
              <w:rPr>
                <w:rFonts w:ascii="Times New Roman"/>
                <w:spacing w:val="23"/>
                <w:sz w:val="24"/>
              </w:rPr>
              <w:t xml:space="preserve"> </w:t>
            </w:r>
            <w:r>
              <w:rPr>
                <w:rFonts w:ascii="Times New Roman"/>
                <w:sz w:val="24"/>
              </w:rPr>
              <w:t>that</w:t>
            </w:r>
            <w:r>
              <w:rPr>
                <w:rFonts w:ascii="Times New Roman"/>
                <w:spacing w:val="24"/>
                <w:sz w:val="24"/>
              </w:rPr>
              <w:t xml:space="preserve"> </w:t>
            </w:r>
            <w:r>
              <w:rPr>
                <w:rFonts w:ascii="Times New Roman"/>
                <w:spacing w:val="-1"/>
                <w:sz w:val="24"/>
              </w:rPr>
              <w:t>are</w:t>
            </w:r>
            <w:r>
              <w:rPr>
                <w:rFonts w:ascii="Times New Roman"/>
                <w:spacing w:val="24"/>
                <w:sz w:val="24"/>
              </w:rPr>
              <w:t xml:space="preserve"> </w:t>
            </w:r>
            <w:r>
              <w:rPr>
                <w:rFonts w:ascii="Times New Roman"/>
                <w:spacing w:val="-1"/>
                <w:sz w:val="24"/>
              </w:rPr>
              <w:t>assigned</w:t>
            </w:r>
            <w:r>
              <w:rPr>
                <w:rFonts w:ascii="Times New Roman"/>
                <w:spacing w:val="47"/>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1 by a</w:t>
            </w:r>
            <w:r>
              <w:rPr>
                <w:rFonts w:ascii="Times New Roman"/>
                <w:spacing w:val="-1"/>
                <w:sz w:val="24"/>
              </w:rPr>
              <w:t xml:space="preserve"> nominated</w:t>
            </w:r>
            <w:r>
              <w:rPr>
                <w:rFonts w:ascii="Times New Roman"/>
                <w:spacing w:val="-2"/>
                <w:sz w:val="24"/>
              </w:rPr>
              <w:t xml:space="preserve"> </w:t>
            </w:r>
            <w:r>
              <w:rPr>
                <w:rFonts w:ascii="Times New Roman"/>
                <w:spacing w:val="-1"/>
                <w:sz w:val="24"/>
              </w:rPr>
              <w:t>ECAI.</w:t>
            </w:r>
          </w:p>
        </w:tc>
      </w:tr>
      <w:tr w:rsidR="001820FB" w:rsidRPr="00FE002E" w14:paraId="66B5EFBD" w14:textId="77777777" w:rsidTr="00FE0FF1">
        <w:trPr>
          <w:trHeight w:val="304"/>
        </w:trPr>
        <w:tc>
          <w:tcPr>
            <w:tcW w:w="1418" w:type="dxa"/>
          </w:tcPr>
          <w:p w14:paraId="7E1D23C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840</w:t>
            </w:r>
          </w:p>
        </w:tc>
        <w:tc>
          <w:tcPr>
            <w:tcW w:w="7590" w:type="dxa"/>
          </w:tcPr>
          <w:p w14:paraId="3EF19348"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3.4.2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w:t>
            </w:r>
            <w:r>
              <w:rPr>
                <w:rFonts w:ascii="Times New Roman"/>
                <w:b/>
                <w:sz w:val="24"/>
                <w:u w:val="thick" w:color="000000"/>
              </w:rPr>
              <w:t>covered</w:t>
            </w:r>
            <w:r>
              <w:rPr>
                <w:rFonts w:ascii="Times New Roman"/>
                <w:b/>
                <w:spacing w:val="-1"/>
                <w:sz w:val="24"/>
                <w:u w:val="thick" w:color="000000"/>
              </w:rPr>
              <w:t xml:space="preserve"> 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 xml:space="preserve">1, </w:t>
            </w:r>
            <w:r>
              <w:rPr>
                <w:rFonts w:ascii="Times New Roman"/>
                <w:b/>
                <w:spacing w:val="-1"/>
                <w:sz w:val="24"/>
                <w:u w:val="thick" w:color="000000"/>
              </w:rPr>
              <w:t>CQS2)</w:t>
            </w:r>
          </w:p>
          <w:p w14:paraId="54AC07D9"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37"/>
                <w:sz w:val="24"/>
              </w:rPr>
              <w:t xml:space="preserve"> </w:t>
            </w:r>
            <w:r>
              <w:rPr>
                <w:rFonts w:ascii="Times New Roman"/>
                <w:spacing w:val="-1"/>
                <w:sz w:val="24"/>
              </w:rPr>
              <w:t>amount</w:t>
            </w:r>
            <w:r>
              <w:rPr>
                <w:rFonts w:ascii="Times New Roman"/>
                <w:spacing w:val="37"/>
                <w:sz w:val="24"/>
              </w:rPr>
              <w:t xml:space="preserve"> </w:t>
            </w:r>
            <w:r>
              <w:rPr>
                <w:rFonts w:ascii="Times New Roman"/>
                <w:spacing w:val="-1"/>
                <w:sz w:val="24"/>
              </w:rPr>
              <w:t>reported</w:t>
            </w:r>
            <w:r>
              <w:rPr>
                <w:rFonts w:ascii="Times New Roman"/>
                <w:spacing w:val="36"/>
                <w:sz w:val="24"/>
              </w:rPr>
              <w:t xml:space="preserve"> </w:t>
            </w:r>
            <w:r>
              <w:rPr>
                <w:rFonts w:ascii="Times New Roman"/>
                <w:sz w:val="24"/>
              </w:rPr>
              <w:t>in</w:t>
            </w:r>
            <w:r>
              <w:rPr>
                <w:rFonts w:ascii="Times New Roman"/>
                <w:spacing w:val="36"/>
                <w:sz w:val="24"/>
              </w:rPr>
              <w:t xml:space="preserve"> </w:t>
            </w:r>
            <w:r>
              <w:rPr>
                <w:rFonts w:ascii="Times New Roman"/>
                <w:spacing w:val="-1"/>
                <w:sz w:val="24"/>
              </w:rPr>
              <w:t>item</w:t>
            </w:r>
            <w:r>
              <w:rPr>
                <w:rFonts w:ascii="Times New Roman"/>
                <w:spacing w:val="35"/>
                <w:sz w:val="24"/>
              </w:rPr>
              <w:t xml:space="preserve"> </w:t>
            </w:r>
            <w:r>
              <w:rPr>
                <w:rFonts w:ascii="Times New Roman"/>
                <w:sz w:val="24"/>
              </w:rPr>
              <w:t>3.4</w:t>
            </w:r>
            <w:r>
              <w:rPr>
                <w:rFonts w:ascii="Times New Roman"/>
                <w:spacing w:val="37"/>
                <w:sz w:val="24"/>
              </w:rPr>
              <w:t xml:space="preserve"> </w:t>
            </w:r>
            <w:r>
              <w:rPr>
                <w:rFonts w:ascii="Times New Roman"/>
                <w:spacing w:val="-1"/>
                <w:sz w:val="24"/>
              </w:rPr>
              <w:t>which</w:t>
            </w:r>
            <w:r>
              <w:rPr>
                <w:rFonts w:ascii="Times New Roman"/>
                <w:spacing w:val="36"/>
                <w:sz w:val="24"/>
              </w:rPr>
              <w:t xml:space="preserve"> </w:t>
            </w:r>
            <w:r>
              <w:rPr>
                <w:rFonts w:ascii="Times New Roman"/>
                <w:sz w:val="24"/>
              </w:rPr>
              <w:t>is</w:t>
            </w:r>
            <w:r>
              <w:rPr>
                <w:rFonts w:ascii="Times New Roman"/>
                <w:spacing w:val="36"/>
                <w:sz w:val="24"/>
              </w:rPr>
              <w:t xml:space="preserve"> </w:t>
            </w:r>
            <w:r>
              <w:rPr>
                <w:rFonts w:ascii="Times New Roman"/>
                <w:spacing w:val="-1"/>
                <w:sz w:val="24"/>
              </w:rPr>
              <w:t>covered</w:t>
            </w:r>
            <w:r>
              <w:rPr>
                <w:rFonts w:ascii="Times New Roman"/>
                <w:spacing w:val="37"/>
                <w:sz w:val="24"/>
              </w:rPr>
              <w:t xml:space="preserve"> </w:t>
            </w:r>
            <w:r>
              <w:rPr>
                <w:rFonts w:ascii="Times New Roman"/>
                <w:sz w:val="24"/>
              </w:rPr>
              <w:t>bonds</w:t>
            </w:r>
            <w:r>
              <w:rPr>
                <w:rFonts w:ascii="Times New Roman"/>
                <w:spacing w:val="36"/>
                <w:sz w:val="24"/>
              </w:rPr>
              <w:t xml:space="preserve"> </w:t>
            </w:r>
            <w:r>
              <w:rPr>
                <w:rFonts w:ascii="Times New Roman"/>
                <w:spacing w:val="-1"/>
                <w:sz w:val="24"/>
              </w:rPr>
              <w:t>that</w:t>
            </w:r>
            <w:r>
              <w:rPr>
                <w:rFonts w:ascii="Times New Roman"/>
                <w:spacing w:val="37"/>
                <w:sz w:val="24"/>
              </w:rPr>
              <w:t xml:space="preserve"> </w:t>
            </w:r>
            <w:r>
              <w:rPr>
                <w:rFonts w:ascii="Times New Roman"/>
                <w:spacing w:val="-1"/>
                <w:sz w:val="24"/>
              </w:rPr>
              <w:t>are</w:t>
            </w:r>
            <w:r>
              <w:rPr>
                <w:rFonts w:ascii="Times New Roman"/>
                <w:spacing w:val="36"/>
                <w:sz w:val="24"/>
              </w:rPr>
              <w:t xml:space="preserve"> </w:t>
            </w:r>
            <w:r>
              <w:rPr>
                <w:rFonts w:ascii="Times New Roman"/>
                <w:spacing w:val="-1"/>
                <w:sz w:val="24"/>
              </w:rPr>
              <w:t>assigned</w:t>
            </w:r>
            <w:r>
              <w:rPr>
                <w:rFonts w:ascii="Times New Roman"/>
                <w:spacing w:val="73"/>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1 or 2</w:t>
            </w:r>
            <w:r>
              <w:rPr>
                <w:rFonts w:ascii="Times New Roman"/>
                <w:spacing w:val="-2"/>
                <w:sz w:val="24"/>
              </w:rPr>
              <w:t xml:space="preserve"> </w:t>
            </w:r>
            <w:r>
              <w:rPr>
                <w:rFonts w:ascii="Times New Roman"/>
                <w:sz w:val="24"/>
              </w:rPr>
              <w:t xml:space="preserve">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0BF1033C" w14:textId="77777777" w:rsidTr="00FE0FF1">
        <w:trPr>
          <w:trHeight w:val="304"/>
        </w:trPr>
        <w:tc>
          <w:tcPr>
            <w:tcW w:w="1418" w:type="dxa"/>
          </w:tcPr>
          <w:p w14:paraId="70406D0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850</w:t>
            </w:r>
          </w:p>
        </w:tc>
        <w:tc>
          <w:tcPr>
            <w:tcW w:w="7590" w:type="dxa"/>
          </w:tcPr>
          <w:p w14:paraId="72A2C4A8"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3.4.3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(CQS1,</w:t>
            </w:r>
            <w:r>
              <w:rPr>
                <w:rFonts w:ascii="Times New Roman"/>
                <w:b/>
                <w:sz w:val="24"/>
                <w:u w:val="thick" w:color="000000"/>
              </w:rPr>
              <w:t xml:space="preserve"> </w:t>
            </w:r>
            <w:r>
              <w:rPr>
                <w:rFonts w:ascii="Times New Roman"/>
                <w:b/>
                <w:spacing w:val="-1"/>
                <w:sz w:val="24"/>
                <w:u w:val="thick" w:color="000000"/>
              </w:rPr>
              <w:t>CQS2)</w:t>
            </w:r>
          </w:p>
          <w:p w14:paraId="695F66A0" w14:textId="4B7B2A90"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6"/>
                <w:sz w:val="24"/>
              </w:rPr>
              <w:t xml:space="preserve"> </w:t>
            </w:r>
            <w:r>
              <w:rPr>
                <w:rFonts w:ascii="Times New Roman"/>
                <w:spacing w:val="-1"/>
                <w:sz w:val="24"/>
              </w:rPr>
              <w:t>amount</w:t>
            </w:r>
            <w:r>
              <w:rPr>
                <w:rFonts w:ascii="Times New Roman"/>
                <w:spacing w:val="36"/>
                <w:sz w:val="24"/>
              </w:rPr>
              <w:t xml:space="preserve"> </w:t>
            </w:r>
            <w:r>
              <w:rPr>
                <w:rFonts w:ascii="Times New Roman"/>
                <w:sz w:val="24"/>
              </w:rPr>
              <w:t>reported</w:t>
            </w:r>
            <w:r>
              <w:rPr>
                <w:rFonts w:ascii="Times New Roman"/>
                <w:spacing w:val="36"/>
                <w:sz w:val="24"/>
              </w:rPr>
              <w:t xml:space="preserve"> </w:t>
            </w:r>
            <w:r>
              <w:rPr>
                <w:rFonts w:ascii="Times New Roman"/>
                <w:sz w:val="24"/>
              </w:rPr>
              <w:t>in</w:t>
            </w:r>
            <w:r>
              <w:rPr>
                <w:rFonts w:ascii="Times New Roman"/>
                <w:spacing w:val="34"/>
                <w:sz w:val="24"/>
              </w:rPr>
              <w:t xml:space="preserve"> </w:t>
            </w:r>
            <w:r>
              <w:rPr>
                <w:rFonts w:ascii="Times New Roman"/>
                <w:sz w:val="24"/>
              </w:rPr>
              <w:t>item</w:t>
            </w:r>
            <w:r>
              <w:rPr>
                <w:rFonts w:ascii="Times New Roman"/>
                <w:spacing w:val="34"/>
                <w:sz w:val="24"/>
              </w:rPr>
              <w:t xml:space="preserve"> </w:t>
            </w:r>
            <w:r>
              <w:rPr>
                <w:rFonts w:ascii="Times New Roman"/>
                <w:sz w:val="24"/>
              </w:rPr>
              <w:t>3.4</w:t>
            </w:r>
            <w:r>
              <w:rPr>
                <w:rFonts w:ascii="Times New Roman"/>
                <w:spacing w:val="37"/>
                <w:sz w:val="24"/>
              </w:rPr>
              <w:t xml:space="preserve"> </w:t>
            </w:r>
            <w:r>
              <w:rPr>
                <w:rFonts w:ascii="Times New Roman"/>
                <w:sz w:val="24"/>
              </w:rPr>
              <w:t>which</w:t>
            </w:r>
            <w:r>
              <w:rPr>
                <w:rFonts w:ascii="Times New Roman"/>
                <w:spacing w:val="36"/>
                <w:sz w:val="24"/>
              </w:rPr>
              <w:t xml:space="preserve"> </w:t>
            </w:r>
            <w:r>
              <w:rPr>
                <w:rFonts w:ascii="Times New Roman"/>
                <w:sz w:val="24"/>
              </w:rPr>
              <w:t>is</w:t>
            </w:r>
            <w:r>
              <w:rPr>
                <w:rFonts w:ascii="Times New Roman"/>
                <w:spacing w:val="36"/>
                <w:sz w:val="24"/>
              </w:rPr>
              <w:t xml:space="preserve"> </w:t>
            </w:r>
            <w:r>
              <w:rPr>
                <w:rFonts w:ascii="Times New Roman"/>
                <w:spacing w:val="-1"/>
                <w:sz w:val="24"/>
              </w:rPr>
              <w:t>assets</w:t>
            </w:r>
            <w:r>
              <w:rPr>
                <w:rFonts w:ascii="Times New Roman"/>
                <w:spacing w:val="36"/>
                <w:sz w:val="24"/>
              </w:rPr>
              <w:t xml:space="preserve"> </w:t>
            </w:r>
            <w:r>
              <w:rPr>
                <w:rFonts w:ascii="Times New Roman"/>
                <w:spacing w:val="-1"/>
                <w:sz w:val="24"/>
              </w:rPr>
              <w:t>representing</w:t>
            </w:r>
            <w:r>
              <w:rPr>
                <w:rFonts w:ascii="Times New Roman"/>
                <w:spacing w:val="36"/>
                <w:sz w:val="24"/>
              </w:rPr>
              <w:t xml:space="preserve"> </w:t>
            </w:r>
            <w:r>
              <w:rPr>
                <w:rFonts w:ascii="Times New Roman"/>
                <w:spacing w:val="-1"/>
                <w:sz w:val="24"/>
              </w:rPr>
              <w:t>claims</w:t>
            </w:r>
            <w:r>
              <w:rPr>
                <w:rFonts w:ascii="Times New Roman"/>
                <w:spacing w:val="36"/>
                <w:sz w:val="24"/>
              </w:rPr>
              <w:t xml:space="preserve"> </w:t>
            </w:r>
            <w:r>
              <w:rPr>
                <w:rFonts w:ascii="Times New Roman"/>
                <w:sz w:val="24"/>
              </w:rPr>
              <w:t>on</w:t>
            </w:r>
            <w:r>
              <w:rPr>
                <w:rFonts w:ascii="Times New Roman"/>
                <w:spacing w:val="36"/>
                <w:sz w:val="24"/>
              </w:rPr>
              <w:t xml:space="preserve"> </w:t>
            </w:r>
            <w:r>
              <w:rPr>
                <w:rFonts w:ascii="Times New Roman"/>
                <w:sz w:val="24"/>
              </w:rPr>
              <w:t>or</w:t>
            </w:r>
            <w:r>
              <w:rPr>
                <w:rFonts w:ascii="Times New Roman"/>
                <w:spacing w:val="53"/>
                <w:sz w:val="24"/>
              </w:rPr>
              <w:t xml:space="preserve"> </w:t>
            </w:r>
            <w:r>
              <w:rPr>
                <w:rFonts w:ascii="Times New Roman"/>
                <w:spacing w:val="-1"/>
                <w:sz w:val="24"/>
              </w:rPr>
              <w:t>guaranteed</w:t>
            </w:r>
            <w:r>
              <w:rPr>
                <w:rFonts w:ascii="Times New Roman"/>
                <w:spacing w:val="10"/>
                <w:sz w:val="24"/>
              </w:rPr>
              <w:t xml:space="preserve"> </w:t>
            </w:r>
            <w:r>
              <w:rPr>
                <w:rFonts w:ascii="Times New Roman"/>
                <w:sz w:val="24"/>
              </w:rPr>
              <w:t>by</w:t>
            </w:r>
            <w:r>
              <w:rPr>
                <w:rFonts w:ascii="Times New Roman"/>
                <w:spacing w:val="12"/>
                <w:sz w:val="24"/>
              </w:rPr>
              <w:t xml:space="preserve"> </w:t>
            </w:r>
            <w:r>
              <w:rPr>
                <w:rFonts w:ascii="Times New Roman"/>
                <w:spacing w:val="-1"/>
                <w:sz w:val="24"/>
              </w:rPr>
              <w:t>central</w:t>
            </w:r>
            <w:r>
              <w:rPr>
                <w:rFonts w:ascii="Times New Roman"/>
                <w:spacing w:val="10"/>
                <w:sz w:val="24"/>
              </w:rPr>
              <w:t xml:space="preserve"> </w:t>
            </w:r>
            <w:r>
              <w:rPr>
                <w:rFonts w:ascii="Times New Roman"/>
                <w:spacing w:val="-1"/>
                <w:sz w:val="24"/>
              </w:rPr>
              <w:t>governments,</w:t>
            </w:r>
            <w:r>
              <w:rPr>
                <w:rFonts w:ascii="Times New Roman"/>
                <w:spacing w:val="12"/>
                <w:sz w:val="24"/>
              </w:rPr>
              <w:t xml:space="preserve"> </w:t>
            </w:r>
            <w:r>
              <w:rPr>
                <w:rFonts w:ascii="Times New Roman"/>
                <w:spacing w:val="-1"/>
                <w:sz w:val="24"/>
              </w:rPr>
              <w:t>central</w:t>
            </w:r>
            <w:r>
              <w:rPr>
                <w:rFonts w:ascii="Times New Roman"/>
                <w:spacing w:val="12"/>
                <w:sz w:val="24"/>
              </w:rPr>
              <w:t xml:space="preserve"> </w:t>
            </w:r>
            <w:r>
              <w:rPr>
                <w:rFonts w:ascii="Times New Roman"/>
                <w:spacing w:val="-1"/>
                <w:sz w:val="24"/>
              </w:rPr>
              <w:t>banks,</w:t>
            </w:r>
            <w:r>
              <w:rPr>
                <w:rFonts w:ascii="Times New Roman"/>
                <w:spacing w:val="12"/>
                <w:sz w:val="24"/>
              </w:rPr>
              <w:t xml:space="preserve"> </w:t>
            </w:r>
            <w:r>
              <w:rPr>
                <w:rFonts w:ascii="Times New Roman"/>
                <w:spacing w:val="-1"/>
                <w:sz w:val="24"/>
              </w:rPr>
              <w:t>regional</w:t>
            </w:r>
            <w:r w:rsidR="00740184">
              <w:rPr>
                <w:rFonts w:ascii="Times New Roman"/>
                <w:sz w:val="24"/>
              </w:rPr>
              <w:t xml:space="preserve"> </w:t>
            </w:r>
            <w:r>
              <w:rPr>
                <w:rFonts w:ascii="Times New Roman"/>
                <w:spacing w:val="-1"/>
                <w:sz w:val="24"/>
              </w:rPr>
              <w:t>governments,</w:t>
            </w:r>
            <w:r>
              <w:rPr>
                <w:rFonts w:ascii="Times New Roman"/>
                <w:spacing w:val="91"/>
                <w:sz w:val="24"/>
              </w:rPr>
              <w:t xml:space="preserve"> </w:t>
            </w:r>
            <w:r>
              <w:rPr>
                <w:rFonts w:ascii="Times New Roman"/>
                <w:sz w:val="24"/>
              </w:rPr>
              <w:t>local</w:t>
            </w:r>
            <w:r>
              <w:rPr>
                <w:rFonts w:ascii="Times New Roman"/>
                <w:spacing w:val="6"/>
                <w:sz w:val="24"/>
              </w:rPr>
              <w:t xml:space="preserve"> </w:t>
            </w:r>
            <w:r>
              <w:rPr>
                <w:rFonts w:ascii="Times New Roman"/>
                <w:spacing w:val="-1"/>
                <w:sz w:val="24"/>
              </w:rPr>
              <w:t>authorities</w:t>
            </w:r>
            <w:r>
              <w:rPr>
                <w:rFonts w:ascii="Times New Roman"/>
                <w:spacing w:val="6"/>
                <w:sz w:val="24"/>
              </w:rPr>
              <w:t xml:space="preserve"> </w:t>
            </w:r>
            <w:r>
              <w:rPr>
                <w:rFonts w:ascii="Times New Roman"/>
                <w:spacing w:val="-1"/>
                <w:sz w:val="24"/>
              </w:rPr>
              <w:t>or</w:t>
            </w:r>
            <w:r>
              <w:rPr>
                <w:rFonts w:ascii="Times New Roman"/>
                <w:spacing w:val="6"/>
                <w:sz w:val="24"/>
              </w:rPr>
              <w:t xml:space="preserve"> </w:t>
            </w:r>
            <w:r>
              <w:rPr>
                <w:rFonts w:ascii="Times New Roman"/>
                <w:spacing w:val="-1"/>
                <w:sz w:val="24"/>
              </w:rPr>
              <w:t>public</w:t>
            </w:r>
            <w:r>
              <w:rPr>
                <w:rFonts w:ascii="Times New Roman"/>
                <w:spacing w:val="7"/>
                <w:sz w:val="24"/>
              </w:rPr>
              <w:t xml:space="preserve"> </w:t>
            </w:r>
            <w:r>
              <w:rPr>
                <w:rFonts w:ascii="Times New Roman"/>
                <w:spacing w:val="-1"/>
                <w:sz w:val="24"/>
              </w:rPr>
              <w:t>sector</w:t>
            </w:r>
            <w:r>
              <w:rPr>
                <w:rFonts w:ascii="Times New Roman"/>
                <w:spacing w:val="6"/>
                <w:sz w:val="24"/>
              </w:rPr>
              <w:t xml:space="preserve"> </w:t>
            </w:r>
            <w:r>
              <w:rPr>
                <w:rFonts w:ascii="Times New Roman"/>
                <w:spacing w:val="-1"/>
                <w:sz w:val="24"/>
              </w:rPr>
              <w:t>entities.</w:t>
            </w:r>
            <w:r>
              <w:rPr>
                <w:rFonts w:ascii="Times New Roman"/>
                <w:spacing w:val="5"/>
                <w:sz w:val="24"/>
              </w:rPr>
              <w:t xml:space="preserve"> </w:t>
            </w:r>
            <w:r>
              <w:rPr>
                <w:rFonts w:ascii="Times New Roman"/>
                <w:spacing w:val="-1"/>
                <w:sz w:val="24"/>
              </w:rPr>
              <w:t>Note</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z w:val="24"/>
              </w:rPr>
              <w:t>in</w:t>
            </w:r>
            <w:r>
              <w:rPr>
                <w:rFonts w:ascii="Times New Roman"/>
                <w:spacing w:val="7"/>
                <w:sz w:val="24"/>
              </w:rPr>
              <w:t xml:space="preserve"> </w:t>
            </w:r>
            <w:r>
              <w:rPr>
                <w:rFonts w:ascii="Times New Roman"/>
                <w:spacing w:val="-1"/>
                <w:sz w:val="24"/>
              </w:rPr>
              <w:t>accordance</w:t>
            </w:r>
            <w:r>
              <w:rPr>
                <w:rFonts w:ascii="Times New Roman"/>
                <w:spacing w:val="7"/>
                <w:sz w:val="24"/>
              </w:rPr>
              <w:t xml:space="preserve"> </w:t>
            </w:r>
            <w:r>
              <w:rPr>
                <w:rFonts w:ascii="Times New Roman"/>
                <w:spacing w:val="-1"/>
                <w:sz w:val="24"/>
              </w:rPr>
              <w:t>with</w:t>
            </w:r>
            <w:r>
              <w:rPr>
                <w:rFonts w:ascii="Times New Roman"/>
                <w:spacing w:val="7"/>
                <w:sz w:val="24"/>
              </w:rPr>
              <w:t xml:space="preserve"> </w:t>
            </w:r>
            <w:r>
              <w:rPr>
                <w:rFonts w:ascii="Times New Roman"/>
                <w:spacing w:val="-1"/>
                <w:sz w:val="24"/>
              </w:rPr>
              <w:t>Article</w:t>
            </w:r>
            <w:r>
              <w:rPr>
                <w:rFonts w:ascii="Times New Roman"/>
                <w:spacing w:val="87"/>
                <w:sz w:val="24"/>
              </w:rPr>
              <w:t xml:space="preserve"> </w:t>
            </w:r>
            <w:r>
              <w:rPr>
                <w:rFonts w:ascii="Times New Roman"/>
                <w:spacing w:val="-1"/>
                <w:sz w:val="24"/>
              </w:rPr>
              <w:t>11(1)(a)</w:t>
            </w:r>
            <w:r>
              <w:rPr>
                <w:rFonts w:ascii="Times New Roman"/>
                <w:sz w:val="24"/>
              </w:rPr>
              <w:t xml:space="preserve"> </w:t>
            </w:r>
            <w:r>
              <w:rPr>
                <w:rFonts w:ascii="Times New Roman"/>
                <w:spacing w:val="-1"/>
                <w:sz w:val="24"/>
              </w:rPr>
              <w:t>and</w:t>
            </w:r>
            <w:r>
              <w:rPr>
                <w:rFonts w:ascii="Times New Roman"/>
                <w:sz w:val="24"/>
              </w:rPr>
              <w:t xml:space="preserve"> (b) of</w:t>
            </w:r>
            <w:r>
              <w:rPr>
                <w:rFonts w:ascii="Times New Roman"/>
                <w:spacing w:val="59"/>
                <w:sz w:val="24"/>
              </w:rPr>
              <w:t xml:space="preserve"> </w:t>
            </w:r>
            <w:r>
              <w:rPr>
                <w:rFonts w:ascii="Times New Roman"/>
                <w:spacing w:val="-1"/>
                <w:sz w:val="24"/>
              </w:rPr>
              <w:t>Regulation</w:t>
            </w:r>
            <w:r>
              <w:rPr>
                <w:rFonts w:ascii="Times New Roman"/>
                <w:sz w:val="24"/>
              </w:rPr>
              <w:t xml:space="preserve"> </w:t>
            </w:r>
            <w:r>
              <w:rPr>
                <w:rFonts w:ascii="Times New Roman"/>
                <w:spacing w:val="-1"/>
                <w:sz w:val="24"/>
              </w:rPr>
              <w:t>(EU)</w:t>
            </w:r>
            <w:r>
              <w:rPr>
                <w:rFonts w:ascii="Times New Roman"/>
                <w:sz w:val="24"/>
              </w:rPr>
              <w:t xml:space="preserve"> 2015/61 all </w:t>
            </w:r>
            <w:r>
              <w:rPr>
                <w:rFonts w:ascii="Times New Roman"/>
                <w:spacing w:val="-1"/>
                <w:sz w:val="24"/>
              </w:rPr>
              <w:t>public</w:t>
            </w:r>
            <w:r>
              <w:rPr>
                <w:rFonts w:ascii="Times New Roman"/>
                <w:sz w:val="24"/>
              </w:rPr>
              <w:t xml:space="preserve"> </w:t>
            </w:r>
            <w:r>
              <w:rPr>
                <w:rFonts w:ascii="Times New Roman"/>
                <w:spacing w:val="-1"/>
                <w:sz w:val="24"/>
              </w:rPr>
              <w:t>sector</w:t>
            </w:r>
            <w:r>
              <w:rPr>
                <w:rFonts w:ascii="Times New Roman"/>
                <w:spacing w:val="59"/>
                <w:sz w:val="24"/>
              </w:rPr>
              <w:t xml:space="preserve"> </w:t>
            </w:r>
            <w:r>
              <w:rPr>
                <w:rFonts w:ascii="Times New Roman"/>
                <w:sz w:val="24"/>
              </w:rPr>
              <w:t>assets</w:t>
            </w:r>
            <w:r>
              <w:rPr>
                <w:rFonts w:ascii="Times New Roman"/>
                <w:spacing w:val="61"/>
                <w:sz w:val="24"/>
              </w:rPr>
              <w:t xml:space="preserve"> </w:t>
            </w:r>
            <w:r>
              <w:rPr>
                <w:rFonts w:ascii="Times New Roman"/>
                <w:spacing w:val="-1"/>
                <w:sz w:val="24"/>
              </w:rPr>
              <w:t>eligible</w:t>
            </w:r>
            <w:r>
              <w:rPr>
                <w:rFonts w:ascii="Times New Roman"/>
                <w:spacing w:val="11"/>
                <w:sz w:val="24"/>
              </w:rPr>
              <w:t xml:space="preserve"> </w:t>
            </w:r>
            <w:r>
              <w:rPr>
                <w:rFonts w:ascii="Times New Roman"/>
                <w:sz w:val="24"/>
              </w:rPr>
              <w:t>as</w:t>
            </w:r>
            <w:r>
              <w:rPr>
                <w:rFonts w:ascii="Times New Roman"/>
                <w:spacing w:val="12"/>
                <w:sz w:val="24"/>
              </w:rPr>
              <w:t xml:space="preserve"> </w:t>
            </w:r>
            <w:r>
              <w:rPr>
                <w:rFonts w:ascii="Times New Roman"/>
                <w:spacing w:val="-1"/>
                <w:sz w:val="24"/>
              </w:rPr>
              <w:t>Level</w:t>
            </w:r>
            <w:r>
              <w:rPr>
                <w:rFonts w:ascii="Times New Roman"/>
                <w:spacing w:val="12"/>
                <w:sz w:val="24"/>
              </w:rPr>
              <w:t xml:space="preserve"> </w:t>
            </w:r>
            <w:r>
              <w:rPr>
                <w:rFonts w:ascii="Times New Roman"/>
                <w:sz w:val="24"/>
              </w:rPr>
              <w:t>2A</w:t>
            </w:r>
            <w:r>
              <w:rPr>
                <w:rFonts w:ascii="Times New Roman"/>
                <w:spacing w:val="11"/>
                <w:sz w:val="24"/>
              </w:rPr>
              <w:t xml:space="preserve"> </w:t>
            </w:r>
            <w:r>
              <w:rPr>
                <w:rFonts w:ascii="Times New Roman"/>
                <w:spacing w:val="-1"/>
                <w:sz w:val="24"/>
              </w:rPr>
              <w:t>must</w:t>
            </w:r>
            <w:r>
              <w:rPr>
                <w:rFonts w:ascii="Times New Roman"/>
                <w:spacing w:val="12"/>
                <w:sz w:val="24"/>
              </w:rPr>
              <w:t xml:space="preserve"> </w:t>
            </w:r>
            <w:r>
              <w:rPr>
                <w:rFonts w:ascii="Times New Roman"/>
                <w:sz w:val="24"/>
              </w:rPr>
              <w:t>be</w:t>
            </w:r>
            <w:r>
              <w:rPr>
                <w:rFonts w:ascii="Times New Roman"/>
                <w:spacing w:val="12"/>
                <w:sz w:val="24"/>
              </w:rPr>
              <w:t xml:space="preserve"> </w:t>
            </w:r>
            <w:r>
              <w:rPr>
                <w:rFonts w:ascii="Times New Roman"/>
                <w:spacing w:val="-1"/>
                <w:sz w:val="24"/>
              </w:rPr>
              <w:t>either</w:t>
            </w:r>
            <w:r>
              <w:rPr>
                <w:rFonts w:ascii="Times New Roman"/>
                <w:spacing w:val="11"/>
                <w:sz w:val="24"/>
              </w:rPr>
              <w:t xml:space="preserve"> </w:t>
            </w:r>
            <w:r>
              <w:rPr>
                <w:rFonts w:ascii="Times New Roman"/>
                <w:spacing w:val="-1"/>
                <w:sz w:val="24"/>
              </w:rPr>
              <w:t>credit</w:t>
            </w:r>
            <w:r>
              <w:rPr>
                <w:rFonts w:ascii="Times New Roman"/>
                <w:spacing w:val="12"/>
                <w:sz w:val="24"/>
              </w:rPr>
              <w:t xml:space="preserve"> </w:t>
            </w:r>
            <w:r>
              <w:rPr>
                <w:rFonts w:ascii="Times New Roman"/>
                <w:spacing w:val="-1"/>
                <w:sz w:val="24"/>
              </w:rPr>
              <w:t>quality</w:t>
            </w:r>
            <w:r>
              <w:rPr>
                <w:rFonts w:ascii="Times New Roman"/>
                <w:spacing w:val="12"/>
                <w:sz w:val="24"/>
              </w:rPr>
              <w:t xml:space="preserve"> </w:t>
            </w:r>
            <w:r>
              <w:rPr>
                <w:rFonts w:ascii="Times New Roman"/>
                <w:sz w:val="24"/>
              </w:rPr>
              <w:t>step</w:t>
            </w:r>
            <w:r>
              <w:rPr>
                <w:rFonts w:ascii="Times New Roman"/>
                <w:spacing w:val="12"/>
                <w:sz w:val="24"/>
              </w:rPr>
              <w:t xml:space="preserve"> </w:t>
            </w:r>
            <w:r>
              <w:rPr>
                <w:rFonts w:ascii="Times New Roman"/>
                <w:sz w:val="24"/>
              </w:rPr>
              <w:t>1</w:t>
            </w:r>
            <w:r>
              <w:rPr>
                <w:rFonts w:ascii="Times New Roman"/>
                <w:spacing w:val="12"/>
                <w:sz w:val="24"/>
              </w:rPr>
              <w:t xml:space="preserve"> </w:t>
            </w:r>
            <w:r>
              <w:rPr>
                <w:rFonts w:ascii="Times New Roman"/>
                <w:spacing w:val="-1"/>
                <w:sz w:val="24"/>
              </w:rPr>
              <w:t>or</w:t>
            </w:r>
            <w:r>
              <w:rPr>
                <w:rFonts w:ascii="Times New Roman"/>
                <w:spacing w:val="12"/>
                <w:sz w:val="24"/>
              </w:rPr>
              <w:t xml:space="preserve"> </w:t>
            </w:r>
            <w:r>
              <w:rPr>
                <w:rFonts w:ascii="Times New Roman"/>
                <w:spacing w:val="-1"/>
                <w:sz w:val="24"/>
              </w:rPr>
              <w:t>credit</w:t>
            </w:r>
            <w:r>
              <w:rPr>
                <w:rFonts w:ascii="Times New Roman"/>
                <w:spacing w:val="12"/>
                <w:sz w:val="24"/>
              </w:rPr>
              <w:t xml:space="preserve"> </w:t>
            </w:r>
            <w:r>
              <w:rPr>
                <w:rFonts w:ascii="Times New Roman"/>
                <w:spacing w:val="-1"/>
                <w:sz w:val="24"/>
              </w:rPr>
              <w:t>quality</w:t>
            </w:r>
            <w:r>
              <w:rPr>
                <w:rFonts w:ascii="Times New Roman"/>
                <w:spacing w:val="10"/>
                <w:sz w:val="24"/>
              </w:rPr>
              <w:t xml:space="preserve"> </w:t>
            </w:r>
            <w:r>
              <w:rPr>
                <w:rFonts w:ascii="Times New Roman"/>
                <w:sz w:val="24"/>
              </w:rPr>
              <w:t>step</w:t>
            </w:r>
            <w:r>
              <w:rPr>
                <w:rFonts w:ascii="Times New Roman"/>
                <w:spacing w:val="73"/>
                <w:sz w:val="24"/>
              </w:rPr>
              <w:t xml:space="preserve"> </w:t>
            </w:r>
            <w:r>
              <w:rPr>
                <w:rFonts w:ascii="Times New Roman"/>
                <w:sz w:val="24"/>
              </w:rPr>
              <w:t>2.</w:t>
            </w:r>
          </w:p>
        </w:tc>
      </w:tr>
      <w:tr w:rsidR="001820FB" w:rsidRPr="00FE002E" w14:paraId="682ED6FF" w14:textId="77777777" w:rsidTr="00FE0FF1">
        <w:trPr>
          <w:trHeight w:val="304"/>
        </w:trPr>
        <w:tc>
          <w:tcPr>
            <w:tcW w:w="1418" w:type="dxa"/>
          </w:tcPr>
          <w:p w14:paraId="2C3CB230"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860</w:t>
            </w:r>
          </w:p>
        </w:tc>
        <w:tc>
          <w:tcPr>
            <w:tcW w:w="7590" w:type="dxa"/>
          </w:tcPr>
          <w:p w14:paraId="2F8C9522"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3.5 </w:t>
            </w:r>
            <w:r>
              <w:rPr>
                <w:rFonts w:ascii="Times New Roman"/>
                <w:b/>
                <w:spacing w:val="-1"/>
                <w:sz w:val="24"/>
                <w:u w:val="thick" w:color="000000"/>
              </w:rPr>
              <w:t>Level</w:t>
            </w:r>
            <w:r>
              <w:rPr>
                <w:rFonts w:ascii="Times New Roman"/>
                <w:b/>
                <w:sz w:val="24"/>
                <w:u w:val="thick" w:color="000000"/>
              </w:rPr>
              <w:t xml:space="preserve"> </w:t>
            </w:r>
            <w:r>
              <w:rPr>
                <w:rFonts w:ascii="Times New Roman"/>
                <w:b/>
                <w:spacing w:val="-1"/>
                <w:sz w:val="24"/>
                <w:u w:val="thick" w:color="000000"/>
              </w:rPr>
              <w:t>2B tradable</w:t>
            </w:r>
            <w:r>
              <w:rPr>
                <w:rFonts w:ascii="Times New Roman"/>
                <w:b/>
                <w:sz w:val="24"/>
                <w:u w:val="thick" w:color="000000"/>
              </w:rPr>
              <w:t xml:space="preserve"> assets</w:t>
            </w:r>
          </w:p>
          <w:p w14:paraId="3F420DF2" w14:textId="033DB613"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market</w:t>
            </w:r>
            <w:r>
              <w:rPr>
                <w:rFonts w:ascii="Times New Roman"/>
                <w:spacing w:val="4"/>
                <w:sz w:val="24"/>
              </w:rPr>
              <w:t xml:space="preserve"> </w:t>
            </w:r>
            <w:r>
              <w:rPr>
                <w:rFonts w:ascii="Times New Roman"/>
                <w:sz w:val="24"/>
              </w:rPr>
              <w:t>value</w:t>
            </w:r>
            <w:r>
              <w:rPr>
                <w:rFonts w:ascii="Times New Roman"/>
                <w:spacing w:val="3"/>
                <w:sz w:val="24"/>
              </w:rPr>
              <w:t xml:space="preserve"> </w:t>
            </w:r>
            <w:r>
              <w:rPr>
                <w:rFonts w:ascii="Times New Roman"/>
                <w:spacing w:val="-1"/>
                <w:sz w:val="24"/>
              </w:rPr>
              <w:t>of</w:t>
            </w:r>
            <w:r>
              <w:rPr>
                <w:rFonts w:ascii="Times New Roman"/>
                <w:spacing w:val="2"/>
                <w:sz w:val="24"/>
              </w:rPr>
              <w:t xml:space="preserve"> </w:t>
            </w:r>
            <w:r>
              <w:rPr>
                <w:rFonts w:ascii="Times New Roman"/>
                <w:spacing w:val="-1"/>
                <w:sz w:val="24"/>
              </w:rPr>
              <w:t>tradable</w:t>
            </w:r>
            <w:r>
              <w:rPr>
                <w:rFonts w:ascii="Times New Roman"/>
                <w:spacing w:val="3"/>
                <w:sz w:val="24"/>
              </w:rPr>
              <w:t xml:space="preserve"> </w:t>
            </w:r>
            <w:r>
              <w:rPr>
                <w:rFonts w:ascii="Times New Roman"/>
                <w:spacing w:val="-1"/>
                <w:sz w:val="24"/>
              </w:rPr>
              <w:t>assets</w:t>
            </w:r>
            <w:r>
              <w:rPr>
                <w:rFonts w:ascii="Times New Roman"/>
                <w:spacing w:val="3"/>
                <w:sz w:val="24"/>
              </w:rPr>
              <w:t xml:space="preserve"> </w:t>
            </w:r>
            <w:r>
              <w:rPr>
                <w:rFonts w:ascii="Times New Roman"/>
                <w:spacing w:val="-1"/>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Articles</w:t>
            </w:r>
            <w:r>
              <w:rPr>
                <w:rFonts w:ascii="Times New Roman"/>
                <w:spacing w:val="3"/>
                <w:sz w:val="24"/>
              </w:rPr>
              <w:t xml:space="preserve"> </w:t>
            </w:r>
            <w:r>
              <w:rPr>
                <w:rFonts w:ascii="Times New Roman"/>
                <w:sz w:val="24"/>
              </w:rPr>
              <w:t>7,</w:t>
            </w:r>
            <w:r>
              <w:rPr>
                <w:rFonts w:ascii="Times New Roman"/>
                <w:spacing w:val="3"/>
                <w:sz w:val="24"/>
              </w:rPr>
              <w:t xml:space="preserve"> </w:t>
            </w:r>
            <w:r>
              <w:rPr>
                <w:rFonts w:ascii="Times New Roman"/>
                <w:sz w:val="24"/>
              </w:rPr>
              <w:t>8</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z w:val="24"/>
              </w:rPr>
              <w:t>12</w:t>
            </w:r>
            <w:r>
              <w:rPr>
                <w:rFonts w:ascii="Times New Roman"/>
                <w:spacing w:val="3"/>
                <w:sz w:val="24"/>
              </w:rPr>
              <w:t xml:space="preserve"> </w:t>
            </w:r>
            <w:r>
              <w:rPr>
                <w:rFonts w:ascii="Times New Roman"/>
                <w:sz w:val="24"/>
              </w:rPr>
              <w:t>or</w:t>
            </w:r>
            <w:r>
              <w:rPr>
                <w:rFonts w:ascii="Times New Roman"/>
                <w:spacing w:val="73"/>
                <w:sz w:val="24"/>
              </w:rPr>
              <w:t xml:space="preserve"> </w:t>
            </w:r>
            <w:r>
              <w:rPr>
                <w:rFonts w:ascii="Times New Roman"/>
                <w:sz w:val="24"/>
              </w:rPr>
              <w:t>13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Pr>
                <w:rFonts w:ascii="Times New Roman"/>
                <w:sz w:val="24"/>
              </w:rPr>
              <w:t xml:space="preserve"> 2015/61.</w:t>
            </w:r>
          </w:p>
          <w:p w14:paraId="641DD986" w14:textId="21DCCE1D" w:rsidR="001820FB" w:rsidRDefault="001820FB" w:rsidP="00AE380B">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6"/>
                <w:sz w:val="24"/>
              </w:rPr>
              <w:t xml:space="preserve"> </w:t>
            </w:r>
            <w:r>
              <w:rPr>
                <w:rFonts w:ascii="Times New Roman"/>
                <w:sz w:val="24"/>
              </w:rPr>
              <w:t>shares</w:t>
            </w:r>
            <w:r>
              <w:rPr>
                <w:rFonts w:ascii="Times New Roman"/>
                <w:spacing w:val="47"/>
                <w:sz w:val="24"/>
              </w:rPr>
              <w:t xml:space="preserve"> </w:t>
            </w:r>
            <w:r>
              <w:rPr>
                <w:rFonts w:ascii="Times New Roman"/>
                <w:sz w:val="24"/>
              </w:rPr>
              <w:t>or</w:t>
            </w:r>
            <w:r>
              <w:rPr>
                <w:rFonts w:ascii="Times New Roman"/>
                <w:spacing w:val="47"/>
                <w:sz w:val="24"/>
              </w:rPr>
              <w:t xml:space="preserve"> </w:t>
            </w:r>
            <w:r>
              <w:rPr>
                <w:rFonts w:ascii="Times New Roman"/>
                <w:sz w:val="24"/>
              </w:rPr>
              <w:t>units</w:t>
            </w:r>
            <w:r>
              <w:rPr>
                <w:rFonts w:ascii="Times New Roman"/>
                <w:spacing w:val="47"/>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5"/>
                <w:sz w:val="24"/>
              </w:rPr>
              <w:t xml:space="preserve"> </w:t>
            </w:r>
            <w:r>
              <w:rPr>
                <w:rFonts w:ascii="Times New Roman"/>
                <w:spacing w:val="-1"/>
                <w:sz w:val="24"/>
              </w:rPr>
              <w:t>with</w:t>
            </w:r>
            <w:r>
              <w:rPr>
                <w:rFonts w:ascii="Times New Roman"/>
                <w:spacing w:val="46"/>
                <w:sz w:val="24"/>
              </w:rPr>
              <w:t xml:space="preserve"> </w:t>
            </w:r>
            <w:r>
              <w:rPr>
                <w:rFonts w:ascii="Times New Roman"/>
                <w:spacing w:val="-1"/>
                <w:sz w:val="24"/>
              </w:rPr>
              <w:t>article</w:t>
            </w:r>
            <w:r>
              <w:rPr>
                <w:rFonts w:ascii="Times New Roman"/>
                <w:spacing w:val="45"/>
                <w:sz w:val="24"/>
              </w:rPr>
              <w:t xml:space="preserve"> </w:t>
            </w:r>
            <w:r>
              <w:rPr>
                <w:rFonts w:ascii="Times New Roman"/>
                <w:sz w:val="24"/>
              </w:rPr>
              <w:t>15</w:t>
            </w:r>
            <w:r>
              <w:rPr>
                <w:rFonts w:ascii="Times New Roman"/>
                <w:spacing w:val="46"/>
                <w:sz w:val="24"/>
              </w:rPr>
              <w:t xml:space="preserve"> </w:t>
            </w:r>
            <w:r>
              <w:rPr>
                <w:rFonts w:ascii="Times New Roman"/>
                <w:sz w:val="24"/>
              </w:rPr>
              <w:t>of</w:t>
            </w:r>
            <w:r>
              <w:rPr>
                <w:rFonts w:ascii="Times New Roman"/>
                <w:spacing w:val="47"/>
                <w:sz w:val="24"/>
              </w:rPr>
              <w:t xml:space="preserve"> </w:t>
            </w:r>
            <w:r>
              <w:rPr>
                <w:rFonts w:ascii="Times New Roman"/>
                <w:spacing w:val="-1"/>
                <w:sz w:val="24"/>
              </w:rPr>
              <w:t>Regulation</w:t>
            </w:r>
            <w:r>
              <w:rPr>
                <w:rFonts w:ascii="Times New Roman"/>
                <w:spacing w:val="46"/>
                <w:sz w:val="24"/>
              </w:rPr>
              <w:t xml:space="preserve"> </w:t>
            </w:r>
            <w:r>
              <w:rPr>
                <w:rFonts w:ascii="Times New Roman"/>
                <w:spacing w:val="-1"/>
                <w:sz w:val="24"/>
              </w:rPr>
              <w:t>(EU)</w:t>
            </w:r>
            <w:r>
              <w:rPr>
                <w:rFonts w:ascii="Times New Roman"/>
                <w:spacing w:val="47"/>
                <w:sz w:val="24"/>
              </w:rPr>
              <w:t xml:space="preserve"> </w:t>
            </w:r>
            <w:r>
              <w:rPr>
                <w:rFonts w:ascii="Times New Roman"/>
                <w:sz w:val="24"/>
              </w:rPr>
              <w:t>2015/61</w:t>
            </w:r>
            <w:r>
              <w:rPr>
                <w:rFonts w:ascii="Times New Roman"/>
                <w:spacing w:val="10"/>
                <w:sz w:val="24"/>
              </w:rPr>
              <w:t xml:space="preserve"> </w:t>
            </w:r>
            <w:r>
              <w:rPr>
                <w:rFonts w:ascii="Times New Roman"/>
                <w:spacing w:val="-1"/>
                <w:sz w:val="24"/>
              </w:rPr>
              <w:t>that</w:t>
            </w:r>
            <w:r>
              <w:rPr>
                <w:rFonts w:ascii="Times New Roman"/>
                <w:spacing w:val="11"/>
                <w:sz w:val="24"/>
              </w:rPr>
              <w:t xml:space="preserve"> </w:t>
            </w:r>
            <w:r>
              <w:rPr>
                <w:rFonts w:ascii="Times New Roman"/>
                <w:spacing w:val="-1"/>
                <w:sz w:val="24"/>
              </w:rPr>
              <w:t>qualify</w:t>
            </w:r>
            <w:r>
              <w:rPr>
                <w:rFonts w:ascii="Times New Roman"/>
                <w:spacing w:val="10"/>
                <w:sz w:val="24"/>
              </w:rPr>
              <w:t xml:space="preserve"> </w:t>
            </w:r>
            <w:r>
              <w:rPr>
                <w:rFonts w:ascii="Times New Roman"/>
                <w:sz w:val="24"/>
              </w:rPr>
              <w:t>as</w:t>
            </w:r>
            <w:r>
              <w:rPr>
                <w:rFonts w:ascii="Times New Roman"/>
                <w:spacing w:val="9"/>
                <w:sz w:val="24"/>
              </w:rPr>
              <w:t xml:space="preserve"> </w:t>
            </w:r>
            <w:r>
              <w:rPr>
                <w:rFonts w:ascii="Times New Roman"/>
                <w:spacing w:val="-1"/>
                <w:sz w:val="24"/>
              </w:rPr>
              <w:t>Level</w:t>
            </w:r>
            <w:r>
              <w:rPr>
                <w:rFonts w:ascii="Times New Roman"/>
                <w:spacing w:val="11"/>
                <w:sz w:val="24"/>
              </w:rPr>
              <w:t xml:space="preserve"> </w:t>
            </w:r>
            <w:r>
              <w:rPr>
                <w:rFonts w:ascii="Times New Roman"/>
                <w:sz w:val="24"/>
              </w:rPr>
              <w:t>2B</w:t>
            </w:r>
            <w:r>
              <w:rPr>
                <w:rFonts w:ascii="Times New Roman"/>
                <w:spacing w:val="9"/>
                <w:sz w:val="24"/>
              </w:rPr>
              <w:t xml:space="preserve"> </w:t>
            </w:r>
            <w:r>
              <w:rPr>
                <w:rFonts w:ascii="Times New Roman"/>
                <w:sz w:val="24"/>
              </w:rPr>
              <w:t>assets</w:t>
            </w:r>
            <w:r>
              <w:rPr>
                <w:rFonts w:ascii="Times New Roman"/>
                <w:spacing w:val="9"/>
                <w:sz w:val="24"/>
              </w:rPr>
              <w:t xml:space="preserve"> </w:t>
            </w:r>
            <w:r>
              <w:rPr>
                <w:rFonts w:ascii="Times New Roman"/>
                <w:spacing w:val="-1"/>
                <w:sz w:val="24"/>
              </w:rPr>
              <w:t>shall</w:t>
            </w:r>
            <w:r>
              <w:rPr>
                <w:rFonts w:ascii="Times New Roman"/>
                <w:spacing w:val="10"/>
                <w:sz w:val="24"/>
              </w:rPr>
              <w:t xml:space="preserve"> </w:t>
            </w:r>
            <w:r>
              <w:rPr>
                <w:rFonts w:ascii="Times New Roman"/>
                <w:sz w:val="24"/>
              </w:rPr>
              <w:t>be</w:t>
            </w:r>
            <w:r>
              <w:rPr>
                <w:rFonts w:ascii="Times New Roman"/>
                <w:spacing w:val="11"/>
                <w:sz w:val="24"/>
              </w:rPr>
              <w:t xml:space="preserve"> </w:t>
            </w:r>
            <w:r>
              <w:rPr>
                <w:rFonts w:ascii="Times New Roman"/>
                <w:spacing w:val="-1"/>
                <w:sz w:val="24"/>
              </w:rPr>
              <w:t>reported</w:t>
            </w:r>
            <w:r>
              <w:rPr>
                <w:rFonts w:ascii="Times New Roman"/>
                <w:spacing w:val="10"/>
                <w:sz w:val="24"/>
              </w:rPr>
              <w:t xml:space="preserve"> </w:t>
            </w:r>
            <w:r>
              <w:rPr>
                <w:rFonts w:ascii="Times New Roman"/>
                <w:sz w:val="24"/>
              </w:rPr>
              <w:t>in</w:t>
            </w:r>
            <w:r>
              <w:rPr>
                <w:rFonts w:ascii="Times New Roman"/>
                <w:spacing w:val="10"/>
                <w:sz w:val="24"/>
              </w:rPr>
              <w:t xml:space="preserve"> </w:t>
            </w:r>
            <w:r>
              <w:rPr>
                <w:rFonts w:ascii="Times New Roman"/>
                <w:spacing w:val="-1"/>
                <w:sz w:val="24"/>
              </w:rPr>
              <w:t>the</w:t>
            </w:r>
            <w:r>
              <w:rPr>
                <w:rFonts w:ascii="Times New Roman"/>
                <w:spacing w:val="11"/>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1820FB" w:rsidRPr="00FE002E" w14:paraId="597E96CF" w14:textId="77777777" w:rsidTr="00FE0FF1">
        <w:trPr>
          <w:trHeight w:val="304"/>
        </w:trPr>
        <w:tc>
          <w:tcPr>
            <w:tcW w:w="1418" w:type="dxa"/>
          </w:tcPr>
          <w:p w14:paraId="21A3CCE0"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870</w:t>
            </w:r>
          </w:p>
        </w:tc>
        <w:tc>
          <w:tcPr>
            <w:tcW w:w="7590" w:type="dxa"/>
          </w:tcPr>
          <w:p w14:paraId="23F769EB"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3.5.1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ABS </w:t>
            </w:r>
            <w:r>
              <w:rPr>
                <w:rFonts w:ascii="Times New Roman"/>
                <w:b/>
                <w:sz w:val="24"/>
                <w:u w:val="thick" w:color="000000"/>
              </w:rPr>
              <w:t>(CQS</w:t>
            </w:r>
            <w:r>
              <w:rPr>
                <w:rFonts w:ascii="Times New Roman"/>
                <w:b/>
                <w:spacing w:val="-1"/>
                <w:sz w:val="24"/>
                <w:u w:val="thick" w:color="000000"/>
              </w:rPr>
              <w:t xml:space="preserve"> </w:t>
            </w:r>
            <w:r>
              <w:rPr>
                <w:rFonts w:ascii="Times New Roman"/>
                <w:b/>
                <w:sz w:val="24"/>
                <w:u w:val="thick" w:color="000000"/>
              </w:rPr>
              <w:t>1)</w:t>
            </w:r>
          </w:p>
          <w:p w14:paraId="65A72D37" w14:textId="2EDC0395" w:rsidR="001820FB" w:rsidRDefault="001820FB" w:rsidP="00AE380B">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5"/>
                <w:sz w:val="24"/>
              </w:rPr>
              <w:t xml:space="preserve"> </w:t>
            </w:r>
            <w:r>
              <w:rPr>
                <w:rFonts w:ascii="Times New Roman"/>
                <w:spacing w:val="-1"/>
                <w:sz w:val="24"/>
              </w:rPr>
              <w:t>amount</w:t>
            </w:r>
            <w:r>
              <w:rPr>
                <w:rFonts w:ascii="Times New Roman"/>
                <w:spacing w:val="25"/>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3"/>
                <w:sz w:val="24"/>
              </w:rPr>
              <w:t xml:space="preserve"> </w:t>
            </w:r>
            <w:r>
              <w:rPr>
                <w:rFonts w:ascii="Times New Roman"/>
                <w:sz w:val="24"/>
              </w:rPr>
              <w:t>3.5</w:t>
            </w:r>
            <w:r>
              <w:rPr>
                <w:rFonts w:ascii="Times New Roman"/>
                <w:spacing w:val="25"/>
                <w:sz w:val="24"/>
              </w:rPr>
              <w:t xml:space="preserve"> </w:t>
            </w:r>
            <w:r>
              <w:rPr>
                <w:rFonts w:ascii="Times New Roman"/>
                <w:spacing w:val="-1"/>
                <w:sz w:val="24"/>
              </w:rPr>
              <w:t>which</w:t>
            </w:r>
            <w:r>
              <w:rPr>
                <w:rFonts w:ascii="Times New Roman"/>
                <w:spacing w:val="25"/>
                <w:sz w:val="24"/>
              </w:rPr>
              <w:t xml:space="preserve"> </w:t>
            </w:r>
            <w:r>
              <w:rPr>
                <w:rFonts w:ascii="Times New Roman"/>
                <w:spacing w:val="-1"/>
                <w:sz w:val="24"/>
              </w:rPr>
              <w:t>is</w:t>
            </w:r>
            <w:r>
              <w:rPr>
                <w:rFonts w:ascii="Times New Roman"/>
                <w:spacing w:val="25"/>
                <w:sz w:val="24"/>
              </w:rPr>
              <w:t xml:space="preserve"> </w:t>
            </w:r>
            <w:r>
              <w:rPr>
                <w:rFonts w:ascii="Times New Roman"/>
                <w:spacing w:val="-1"/>
                <w:sz w:val="24"/>
              </w:rPr>
              <w:t>asset</w:t>
            </w:r>
            <w:r>
              <w:rPr>
                <w:rFonts w:ascii="Times New Roman"/>
                <w:spacing w:val="24"/>
                <w:sz w:val="24"/>
              </w:rPr>
              <w:t xml:space="preserve"> </w:t>
            </w:r>
            <w:r>
              <w:rPr>
                <w:rFonts w:ascii="Times New Roman"/>
                <w:sz w:val="24"/>
              </w:rPr>
              <w:t>backed</w:t>
            </w:r>
            <w:r>
              <w:rPr>
                <w:rFonts w:ascii="Times New Roman"/>
                <w:spacing w:val="24"/>
                <w:sz w:val="24"/>
              </w:rPr>
              <w:t xml:space="preserve"> </w:t>
            </w:r>
            <w:r>
              <w:rPr>
                <w:rFonts w:ascii="Times New Roman"/>
                <w:spacing w:val="-1"/>
                <w:sz w:val="24"/>
              </w:rPr>
              <w:t>securities</w:t>
            </w:r>
            <w:r>
              <w:rPr>
                <w:rFonts w:ascii="Times New Roman"/>
                <w:spacing w:val="24"/>
                <w:sz w:val="24"/>
              </w:rPr>
              <w:t xml:space="preserve"> </w:t>
            </w:r>
            <w:r>
              <w:rPr>
                <w:rFonts w:ascii="Times New Roman"/>
                <w:spacing w:val="-1"/>
                <w:sz w:val="24"/>
              </w:rPr>
              <w:t>(including</w:t>
            </w:r>
            <w:r>
              <w:rPr>
                <w:rFonts w:ascii="Times New Roman"/>
                <w:spacing w:val="75"/>
                <w:sz w:val="24"/>
              </w:rPr>
              <w:t xml:space="preserve"> </w:t>
            </w:r>
            <w:r>
              <w:rPr>
                <w:rFonts w:ascii="Times New Roman"/>
                <w:spacing w:val="-1"/>
                <w:sz w:val="24"/>
              </w:rPr>
              <w:t>RMBS).</w:t>
            </w:r>
            <w:r>
              <w:rPr>
                <w:rFonts w:ascii="Times New Roman"/>
                <w:spacing w:val="6"/>
                <w:sz w:val="24"/>
              </w:rPr>
              <w:t xml:space="preserve"> </w:t>
            </w:r>
            <w:r>
              <w:rPr>
                <w:rFonts w:ascii="Times New Roman"/>
                <w:spacing w:val="-1"/>
                <w:sz w:val="24"/>
              </w:rPr>
              <w:t>Note</w:t>
            </w:r>
            <w:r>
              <w:rPr>
                <w:rFonts w:ascii="Times New Roman"/>
                <w:spacing w:val="5"/>
                <w:sz w:val="24"/>
              </w:rPr>
              <w:t xml:space="preserve"> </w:t>
            </w:r>
            <w:r>
              <w:rPr>
                <w:rFonts w:ascii="Times New Roman"/>
                <w:sz w:val="24"/>
              </w:rPr>
              <w:t>that</w:t>
            </w:r>
            <w:r>
              <w:rPr>
                <w:rFonts w:ascii="Times New Roman"/>
                <w:spacing w:val="5"/>
                <w:sz w:val="24"/>
              </w:rPr>
              <w:t xml:space="preserve"> </w:t>
            </w:r>
            <w:r>
              <w:rPr>
                <w:rFonts w:ascii="Times New Roman"/>
                <w:sz w:val="24"/>
              </w:rPr>
              <w:t>in</w:t>
            </w:r>
            <w:r>
              <w:rPr>
                <w:rFonts w:ascii="Times New Roman"/>
                <w:spacing w:val="4"/>
                <w:sz w:val="24"/>
              </w:rPr>
              <w:t xml:space="preserve"> </w:t>
            </w:r>
            <w:r>
              <w:rPr>
                <w:rFonts w:ascii="Times New Roman"/>
                <w:spacing w:val="-1"/>
                <w:sz w:val="24"/>
              </w:rPr>
              <w:t>accordance</w:t>
            </w:r>
            <w:r>
              <w:rPr>
                <w:rFonts w:ascii="Times New Roman"/>
                <w:spacing w:val="5"/>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w:t>
            </w:r>
            <w:r>
              <w:rPr>
                <w:rFonts w:ascii="Times New Roman"/>
                <w:spacing w:val="6"/>
                <w:sz w:val="24"/>
              </w:rPr>
              <w:t xml:space="preserve"> </w:t>
            </w:r>
            <w:r>
              <w:rPr>
                <w:rFonts w:ascii="Times New Roman"/>
                <w:spacing w:val="-1"/>
                <w:sz w:val="24"/>
              </w:rPr>
              <w:t>13(2)(a)</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Regulation</w:t>
            </w:r>
            <w:r>
              <w:rPr>
                <w:rFonts w:ascii="Times New Roman"/>
                <w:spacing w:val="6"/>
                <w:sz w:val="24"/>
              </w:rPr>
              <w:t xml:space="preserve"> </w:t>
            </w:r>
            <w:r>
              <w:rPr>
                <w:rFonts w:ascii="Times New Roman"/>
                <w:spacing w:val="-1"/>
                <w:sz w:val="24"/>
              </w:rPr>
              <w:t>(EU)</w:t>
            </w:r>
            <w:r>
              <w:rPr>
                <w:rFonts w:ascii="Times New Roman"/>
                <w:spacing w:val="6"/>
                <w:sz w:val="24"/>
              </w:rPr>
              <w:t xml:space="preserve"> </w:t>
            </w:r>
            <w:r w:rsidRPr="001820FB">
              <w:rPr>
                <w:rFonts w:ascii="Times New Roman"/>
                <w:spacing w:val="-1"/>
                <w:sz w:val="24"/>
              </w:rPr>
              <w:t>2015/61 all asset backed securities qualifying as Level 2B have credit quality step 1.</w:t>
            </w:r>
          </w:p>
        </w:tc>
      </w:tr>
      <w:tr w:rsidR="001820FB" w:rsidRPr="00FE002E" w14:paraId="758720FB" w14:textId="77777777" w:rsidTr="00FE0FF1">
        <w:trPr>
          <w:trHeight w:val="304"/>
        </w:trPr>
        <w:tc>
          <w:tcPr>
            <w:tcW w:w="1418" w:type="dxa"/>
          </w:tcPr>
          <w:p w14:paraId="1F87E25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880</w:t>
            </w:r>
          </w:p>
        </w:tc>
        <w:tc>
          <w:tcPr>
            <w:tcW w:w="7590" w:type="dxa"/>
          </w:tcPr>
          <w:p w14:paraId="3B025681"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3.5.2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w:t>
            </w:r>
            <w:r>
              <w:rPr>
                <w:rFonts w:ascii="Times New Roman"/>
                <w:b/>
                <w:sz w:val="24"/>
                <w:u w:val="thick" w:color="000000"/>
              </w:rPr>
              <w:t>covered</w:t>
            </w:r>
            <w:r>
              <w:rPr>
                <w:rFonts w:ascii="Times New Roman"/>
                <w:b/>
                <w:spacing w:val="-1"/>
                <w:sz w:val="24"/>
                <w:u w:val="thick" w:color="000000"/>
              </w:rPr>
              <w:t xml:space="preserve"> 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1-6)</w:t>
            </w:r>
          </w:p>
          <w:p w14:paraId="63BD7039"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3.5 which is </w:t>
            </w:r>
            <w:r>
              <w:rPr>
                <w:rFonts w:ascii="Times New Roman"/>
                <w:spacing w:val="-1"/>
                <w:sz w:val="24"/>
              </w:rPr>
              <w:t>covered</w:t>
            </w:r>
            <w:r>
              <w:rPr>
                <w:rFonts w:ascii="Times New Roman"/>
                <w:sz w:val="24"/>
              </w:rPr>
              <w:t xml:space="preserve"> bonds.</w:t>
            </w:r>
          </w:p>
        </w:tc>
      </w:tr>
      <w:tr w:rsidR="001820FB" w:rsidRPr="00FE002E" w14:paraId="53F82D15" w14:textId="77777777" w:rsidTr="00FE0FF1">
        <w:trPr>
          <w:trHeight w:val="304"/>
        </w:trPr>
        <w:tc>
          <w:tcPr>
            <w:tcW w:w="1418" w:type="dxa"/>
          </w:tcPr>
          <w:p w14:paraId="692BB4A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890</w:t>
            </w:r>
          </w:p>
        </w:tc>
        <w:tc>
          <w:tcPr>
            <w:tcW w:w="7590" w:type="dxa"/>
          </w:tcPr>
          <w:p w14:paraId="4CBE03FE"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3.5.3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1-3)</w:t>
            </w:r>
          </w:p>
          <w:p w14:paraId="30AC1040"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3.5 which is </w:t>
            </w:r>
            <w:r>
              <w:rPr>
                <w:rFonts w:ascii="Times New Roman"/>
                <w:spacing w:val="-1"/>
                <w:sz w:val="24"/>
              </w:rPr>
              <w:t>corporate</w:t>
            </w:r>
            <w:r>
              <w:rPr>
                <w:rFonts w:ascii="Times New Roman"/>
                <w:sz w:val="24"/>
              </w:rPr>
              <w:t xml:space="preserve"> </w:t>
            </w:r>
            <w:r>
              <w:rPr>
                <w:rFonts w:ascii="Times New Roman"/>
                <w:spacing w:val="-1"/>
                <w:sz w:val="24"/>
              </w:rPr>
              <w:t>debt</w:t>
            </w:r>
            <w:r>
              <w:rPr>
                <w:rFonts w:ascii="Times New Roman"/>
                <w:sz w:val="24"/>
              </w:rPr>
              <w:t xml:space="preserve"> </w:t>
            </w:r>
            <w:r>
              <w:rPr>
                <w:rFonts w:ascii="Times New Roman"/>
                <w:spacing w:val="-1"/>
                <w:sz w:val="24"/>
              </w:rPr>
              <w:t>securities.</w:t>
            </w:r>
          </w:p>
        </w:tc>
      </w:tr>
      <w:tr w:rsidR="001820FB" w:rsidRPr="00FE002E" w14:paraId="7BF75346" w14:textId="77777777" w:rsidTr="00FE0FF1">
        <w:trPr>
          <w:trHeight w:val="304"/>
        </w:trPr>
        <w:tc>
          <w:tcPr>
            <w:tcW w:w="1418" w:type="dxa"/>
          </w:tcPr>
          <w:p w14:paraId="0B86322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900</w:t>
            </w:r>
          </w:p>
        </w:tc>
        <w:tc>
          <w:tcPr>
            <w:tcW w:w="7590" w:type="dxa"/>
          </w:tcPr>
          <w:p w14:paraId="363DD2E9"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3.5.4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shares</w:t>
            </w:r>
          </w:p>
          <w:p w14:paraId="7CD113F3"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3.5 which is </w:t>
            </w:r>
            <w:r>
              <w:rPr>
                <w:rFonts w:ascii="Times New Roman"/>
                <w:spacing w:val="-1"/>
                <w:sz w:val="24"/>
              </w:rPr>
              <w:t>shares.</w:t>
            </w:r>
          </w:p>
        </w:tc>
      </w:tr>
      <w:tr w:rsidR="001820FB" w:rsidRPr="00FE002E" w14:paraId="31462534" w14:textId="77777777" w:rsidTr="00FE0FF1">
        <w:trPr>
          <w:trHeight w:val="304"/>
        </w:trPr>
        <w:tc>
          <w:tcPr>
            <w:tcW w:w="1418" w:type="dxa"/>
          </w:tcPr>
          <w:p w14:paraId="4A8D22C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910</w:t>
            </w:r>
          </w:p>
        </w:tc>
        <w:tc>
          <w:tcPr>
            <w:tcW w:w="7590" w:type="dxa"/>
          </w:tcPr>
          <w:p w14:paraId="237BB9A2"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3.5.5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 </w:t>
            </w:r>
            <w:r>
              <w:rPr>
                <w:rFonts w:ascii="Times New Roman"/>
                <w:b/>
                <w:sz w:val="24"/>
                <w:u w:val="thick" w:color="000000"/>
              </w:rPr>
              <w:t>3-5)</w:t>
            </w:r>
          </w:p>
          <w:p w14:paraId="5C8D3C10" w14:textId="77777777" w:rsidR="001820FB" w:rsidRDefault="001820FB" w:rsidP="00AE380B">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32"/>
                <w:sz w:val="24"/>
              </w:rPr>
              <w:t xml:space="preserve"> </w:t>
            </w:r>
            <w:r>
              <w:rPr>
                <w:rFonts w:ascii="Times New Roman"/>
                <w:spacing w:val="-1"/>
                <w:sz w:val="24"/>
              </w:rPr>
              <w:t>amount</w:t>
            </w:r>
            <w:r>
              <w:rPr>
                <w:rFonts w:ascii="Times New Roman"/>
                <w:spacing w:val="34"/>
                <w:sz w:val="24"/>
              </w:rPr>
              <w:t xml:space="preserve"> </w:t>
            </w:r>
            <w:r>
              <w:rPr>
                <w:rFonts w:ascii="Times New Roman"/>
                <w:spacing w:val="-1"/>
                <w:sz w:val="24"/>
              </w:rPr>
              <w:t>reported</w:t>
            </w:r>
            <w:r>
              <w:rPr>
                <w:rFonts w:ascii="Times New Roman"/>
                <w:spacing w:val="32"/>
                <w:sz w:val="24"/>
              </w:rPr>
              <w:t xml:space="preserve"> </w:t>
            </w:r>
            <w:r>
              <w:rPr>
                <w:rFonts w:ascii="Times New Roman"/>
                <w:sz w:val="24"/>
              </w:rPr>
              <w:t>in</w:t>
            </w:r>
            <w:r>
              <w:rPr>
                <w:rFonts w:ascii="Times New Roman"/>
                <w:spacing w:val="31"/>
                <w:sz w:val="24"/>
              </w:rPr>
              <w:t xml:space="preserve"> </w:t>
            </w:r>
            <w:r>
              <w:rPr>
                <w:rFonts w:ascii="Times New Roman"/>
                <w:sz w:val="24"/>
              </w:rPr>
              <w:t>3.5</w:t>
            </w:r>
            <w:r>
              <w:rPr>
                <w:rFonts w:ascii="Times New Roman"/>
                <w:spacing w:val="32"/>
                <w:sz w:val="24"/>
              </w:rPr>
              <w:t xml:space="preserve"> </w:t>
            </w:r>
            <w:r>
              <w:rPr>
                <w:rFonts w:ascii="Times New Roman"/>
                <w:spacing w:val="-1"/>
                <w:sz w:val="24"/>
              </w:rPr>
              <w:t>which</w:t>
            </w:r>
            <w:r>
              <w:rPr>
                <w:rFonts w:ascii="Times New Roman"/>
                <w:spacing w:val="31"/>
                <w:sz w:val="24"/>
              </w:rPr>
              <w:t xml:space="preserve"> </w:t>
            </w:r>
            <w:r>
              <w:rPr>
                <w:rFonts w:ascii="Times New Roman"/>
                <w:sz w:val="24"/>
              </w:rPr>
              <w:t>is</w:t>
            </w:r>
            <w:r>
              <w:rPr>
                <w:rFonts w:ascii="Times New Roman"/>
                <w:spacing w:val="32"/>
                <w:sz w:val="24"/>
              </w:rPr>
              <w:t xml:space="preserve"> </w:t>
            </w:r>
            <w:r>
              <w:rPr>
                <w:rFonts w:ascii="Times New Roman"/>
                <w:spacing w:val="-1"/>
                <w:sz w:val="24"/>
              </w:rPr>
              <w:t>Level</w:t>
            </w:r>
            <w:r>
              <w:rPr>
                <w:rFonts w:ascii="Times New Roman"/>
                <w:spacing w:val="31"/>
                <w:sz w:val="24"/>
              </w:rPr>
              <w:t xml:space="preserve"> </w:t>
            </w:r>
            <w:r>
              <w:rPr>
                <w:rFonts w:ascii="Times New Roman"/>
                <w:sz w:val="24"/>
              </w:rPr>
              <w:t>2B</w:t>
            </w:r>
            <w:r>
              <w:rPr>
                <w:rFonts w:ascii="Times New Roman"/>
                <w:spacing w:val="31"/>
                <w:sz w:val="24"/>
              </w:rPr>
              <w:t xml:space="preserve"> </w:t>
            </w:r>
            <w:r>
              <w:rPr>
                <w:rFonts w:ascii="Times New Roman"/>
                <w:spacing w:val="-1"/>
                <w:sz w:val="24"/>
              </w:rPr>
              <w:t>assets</w:t>
            </w:r>
            <w:r>
              <w:rPr>
                <w:rFonts w:ascii="Times New Roman"/>
                <w:spacing w:val="32"/>
                <w:sz w:val="24"/>
              </w:rPr>
              <w:t xml:space="preserve"> </w:t>
            </w:r>
            <w:r>
              <w:rPr>
                <w:rFonts w:ascii="Times New Roman"/>
                <w:sz w:val="24"/>
              </w:rPr>
              <w:t>not</w:t>
            </w:r>
            <w:r>
              <w:rPr>
                <w:rFonts w:ascii="Times New Roman"/>
                <w:spacing w:val="31"/>
                <w:sz w:val="24"/>
              </w:rPr>
              <w:t xml:space="preserve"> </w:t>
            </w:r>
            <w:r>
              <w:rPr>
                <w:rFonts w:ascii="Times New Roman"/>
                <w:spacing w:val="-1"/>
                <w:sz w:val="24"/>
              </w:rPr>
              <w:t>reported</w:t>
            </w:r>
            <w:r>
              <w:rPr>
                <w:rFonts w:ascii="Times New Roman"/>
                <w:spacing w:val="31"/>
                <w:sz w:val="24"/>
              </w:rPr>
              <w:t xml:space="preserve"> </w:t>
            </w:r>
            <w:r>
              <w:rPr>
                <w:rFonts w:ascii="Times New Roman"/>
                <w:sz w:val="24"/>
              </w:rPr>
              <w:t>in</w:t>
            </w:r>
            <w:r>
              <w:rPr>
                <w:rFonts w:ascii="Times New Roman"/>
                <w:spacing w:val="32"/>
                <w:sz w:val="24"/>
              </w:rPr>
              <w:t xml:space="preserve"> </w:t>
            </w:r>
            <w:r>
              <w:rPr>
                <w:rFonts w:ascii="Times New Roman"/>
                <w:spacing w:val="-1"/>
                <w:sz w:val="24"/>
              </w:rPr>
              <w:t>items</w:t>
            </w:r>
            <w:r>
              <w:rPr>
                <w:rFonts w:ascii="Times New Roman"/>
                <w:spacing w:val="69"/>
                <w:sz w:val="24"/>
              </w:rPr>
              <w:t xml:space="preserve"> </w:t>
            </w:r>
            <w:r>
              <w:rPr>
                <w:rFonts w:ascii="Times New Roman"/>
                <w:sz w:val="24"/>
              </w:rPr>
              <w:t>3.5.1 to 3.5.4.</w:t>
            </w:r>
          </w:p>
        </w:tc>
      </w:tr>
      <w:tr w:rsidR="001820FB" w:rsidRPr="00FE002E" w14:paraId="01419052" w14:textId="77777777" w:rsidTr="00FE0FF1">
        <w:trPr>
          <w:trHeight w:val="304"/>
        </w:trPr>
        <w:tc>
          <w:tcPr>
            <w:tcW w:w="1418" w:type="dxa"/>
          </w:tcPr>
          <w:p w14:paraId="2E7C81B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920</w:t>
            </w:r>
          </w:p>
        </w:tc>
        <w:tc>
          <w:tcPr>
            <w:tcW w:w="7590" w:type="dxa"/>
          </w:tcPr>
          <w:p w14:paraId="7988D039"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3.6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10A901E3"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6"/>
                <w:sz w:val="24"/>
              </w:rPr>
              <w:t xml:space="preserve"> </w:t>
            </w:r>
            <w:r>
              <w:rPr>
                <w:rFonts w:ascii="Times New Roman"/>
                <w:spacing w:val="-1"/>
                <w:sz w:val="24"/>
              </w:rPr>
              <w:t>market</w:t>
            </w:r>
            <w:r>
              <w:rPr>
                <w:rFonts w:ascii="Times New Roman"/>
                <w:spacing w:val="6"/>
                <w:sz w:val="24"/>
              </w:rPr>
              <w:t xml:space="preserve"> </w:t>
            </w:r>
            <w:r>
              <w:rPr>
                <w:rFonts w:ascii="Times New Roman"/>
                <w:sz w:val="24"/>
              </w:rPr>
              <w:t>value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tradable</w:t>
            </w:r>
            <w:r>
              <w:rPr>
                <w:rFonts w:ascii="Times New Roman"/>
                <w:spacing w:val="6"/>
                <w:sz w:val="24"/>
              </w:rPr>
              <w:t xml:space="preserve"> </w:t>
            </w:r>
            <w:r>
              <w:rPr>
                <w:rFonts w:ascii="Times New Roman"/>
                <w:spacing w:val="-1"/>
                <w:sz w:val="24"/>
              </w:rPr>
              <w:t>assets</w:t>
            </w:r>
            <w:r>
              <w:rPr>
                <w:rFonts w:ascii="Times New Roman"/>
                <w:spacing w:val="6"/>
                <w:sz w:val="24"/>
              </w:rPr>
              <w:t xml:space="preserve"> </w:t>
            </w:r>
            <w:r>
              <w:rPr>
                <w:rFonts w:ascii="Times New Roman"/>
                <w:spacing w:val="-1"/>
                <w:sz w:val="24"/>
              </w:rPr>
              <w:t>other</w:t>
            </w:r>
            <w:r>
              <w:rPr>
                <w:rFonts w:ascii="Times New Roman"/>
                <w:spacing w:val="5"/>
                <w:sz w:val="24"/>
              </w:rPr>
              <w:t xml:space="preserve"> </w:t>
            </w:r>
            <w:r>
              <w:rPr>
                <w:rFonts w:ascii="Times New Roman"/>
                <w:sz w:val="24"/>
              </w:rPr>
              <w:t>than</w:t>
            </w:r>
            <w:r>
              <w:rPr>
                <w:rFonts w:ascii="Times New Roman"/>
                <w:spacing w:val="4"/>
                <w:sz w:val="24"/>
              </w:rPr>
              <w:t xml:space="preserve"> </w:t>
            </w:r>
            <w:r>
              <w:rPr>
                <w:rFonts w:ascii="Times New Roman"/>
                <w:spacing w:val="-1"/>
                <w:sz w:val="24"/>
              </w:rPr>
              <w:t>those</w:t>
            </w:r>
            <w:r>
              <w:rPr>
                <w:rFonts w:ascii="Times New Roman"/>
                <w:spacing w:val="6"/>
                <w:sz w:val="24"/>
              </w:rPr>
              <w:t xml:space="preserve"> </w:t>
            </w:r>
            <w:r>
              <w:rPr>
                <w:rFonts w:ascii="Times New Roman"/>
                <w:spacing w:val="-1"/>
                <w:sz w:val="24"/>
              </w:rPr>
              <w:t>reported</w:t>
            </w:r>
            <w:r>
              <w:rPr>
                <w:rFonts w:ascii="Times New Roman"/>
                <w:spacing w:val="4"/>
                <w:sz w:val="24"/>
              </w:rPr>
              <w:t xml:space="preserve"> </w:t>
            </w:r>
            <w:r>
              <w:rPr>
                <w:rFonts w:ascii="Times New Roman"/>
                <w:spacing w:val="-1"/>
                <w:sz w:val="24"/>
              </w:rPr>
              <w:t>in</w:t>
            </w:r>
            <w:r>
              <w:rPr>
                <w:rFonts w:ascii="Times New Roman"/>
                <w:spacing w:val="6"/>
                <w:sz w:val="24"/>
              </w:rPr>
              <w:t xml:space="preserve"> </w:t>
            </w:r>
            <w:r>
              <w:rPr>
                <w:rFonts w:ascii="Times New Roman"/>
                <w:spacing w:val="-1"/>
                <w:sz w:val="24"/>
              </w:rPr>
              <w:t>items</w:t>
            </w:r>
            <w:r>
              <w:rPr>
                <w:rFonts w:ascii="Times New Roman"/>
                <w:spacing w:val="6"/>
                <w:sz w:val="24"/>
              </w:rPr>
              <w:t xml:space="preserve"> </w:t>
            </w:r>
            <w:r>
              <w:rPr>
                <w:rFonts w:ascii="Times New Roman"/>
                <w:spacing w:val="-1"/>
                <w:sz w:val="24"/>
              </w:rPr>
              <w:t>3.3,</w:t>
            </w:r>
            <w:r>
              <w:rPr>
                <w:rFonts w:ascii="Times New Roman"/>
                <w:spacing w:val="4"/>
                <w:sz w:val="24"/>
              </w:rPr>
              <w:t xml:space="preserve"> </w:t>
            </w:r>
            <w:r>
              <w:rPr>
                <w:rFonts w:ascii="Times New Roman"/>
                <w:sz w:val="24"/>
              </w:rPr>
              <w:t>3.4</w:t>
            </w:r>
            <w:r>
              <w:rPr>
                <w:rFonts w:ascii="Times New Roman"/>
                <w:spacing w:val="67"/>
                <w:sz w:val="24"/>
              </w:rPr>
              <w:t xml:space="preserve"> </w:t>
            </w:r>
            <w:r>
              <w:rPr>
                <w:rFonts w:ascii="Times New Roman"/>
                <w:sz w:val="24"/>
              </w:rPr>
              <w:t>and 3.5.</w:t>
            </w:r>
          </w:p>
          <w:p w14:paraId="04746B35" w14:textId="77777777" w:rsidR="001820FB" w:rsidRDefault="001820FB"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Securities</w:t>
            </w:r>
            <w:r>
              <w:rPr>
                <w:rFonts w:ascii="Times New Roman"/>
                <w:spacing w:val="2"/>
                <w:sz w:val="24"/>
              </w:rPr>
              <w:t xml:space="preserve"> </w:t>
            </w:r>
            <w:r>
              <w:rPr>
                <w:rFonts w:ascii="Times New Roman"/>
                <w:spacing w:val="-1"/>
                <w:sz w:val="24"/>
              </w:rPr>
              <w:t>and</w:t>
            </w:r>
            <w:r>
              <w:rPr>
                <w:rFonts w:ascii="Times New Roman"/>
                <w:spacing w:val="2"/>
                <w:sz w:val="24"/>
              </w:rPr>
              <w:t xml:space="preserve"> </w:t>
            </w:r>
            <w:r>
              <w:rPr>
                <w:rFonts w:ascii="Times New Roman"/>
                <w:spacing w:val="-1"/>
                <w:sz w:val="24"/>
              </w:rPr>
              <w:t>securities</w:t>
            </w:r>
            <w:r>
              <w:rPr>
                <w:rFonts w:ascii="Times New Roman"/>
                <w:spacing w:val="2"/>
                <w:sz w:val="24"/>
              </w:rPr>
              <w:t xml:space="preserve"> </w:t>
            </w:r>
            <w:r>
              <w:rPr>
                <w:rFonts w:ascii="Times New Roman"/>
                <w:spacing w:val="-1"/>
                <w:sz w:val="24"/>
              </w:rPr>
              <w:t>flows</w:t>
            </w:r>
            <w:r>
              <w:rPr>
                <w:rFonts w:ascii="Times New Roman"/>
                <w:spacing w:val="3"/>
                <w:sz w:val="24"/>
              </w:rPr>
              <w:t xml:space="preserve"> </w:t>
            </w:r>
            <w:r>
              <w:rPr>
                <w:rFonts w:ascii="Times New Roman"/>
                <w:spacing w:val="-1"/>
                <w:sz w:val="24"/>
              </w:rPr>
              <w:t>from</w:t>
            </w:r>
            <w:r>
              <w:rPr>
                <w:rFonts w:ascii="Times New Roman"/>
                <w:spacing w:val="1"/>
                <w:sz w:val="24"/>
              </w:rPr>
              <w:t xml:space="preserve"> </w:t>
            </w:r>
            <w:r>
              <w:rPr>
                <w:rFonts w:ascii="Times New Roman"/>
                <w:sz w:val="24"/>
              </w:rPr>
              <w:t>other</w:t>
            </w:r>
            <w:r>
              <w:rPr>
                <w:rFonts w:ascii="Times New Roman"/>
                <w:spacing w:val="2"/>
                <w:sz w:val="24"/>
              </w:rPr>
              <w:t xml:space="preserve"> </w:t>
            </w:r>
            <w:r>
              <w:rPr>
                <w:rFonts w:ascii="Times New Roman"/>
                <w:spacing w:val="-1"/>
                <w:sz w:val="24"/>
              </w:rPr>
              <w:t>tradable</w:t>
            </w:r>
            <w:r>
              <w:rPr>
                <w:rFonts w:ascii="Times New Roman"/>
                <w:spacing w:val="2"/>
                <w:sz w:val="24"/>
              </w:rPr>
              <w:t xml:space="preserve"> </w:t>
            </w:r>
            <w:r>
              <w:rPr>
                <w:rFonts w:ascii="Times New Roman"/>
                <w:spacing w:val="-1"/>
                <w:sz w:val="24"/>
              </w:rPr>
              <w:t>assets</w:t>
            </w:r>
            <w:r>
              <w:rPr>
                <w:rFonts w:ascii="Times New Roman"/>
                <w:spacing w:val="1"/>
                <w:sz w:val="24"/>
              </w:rPr>
              <w:t xml:space="preserve"> </w:t>
            </w:r>
            <w:r>
              <w:rPr>
                <w:rFonts w:ascii="Times New Roman"/>
                <w:sz w:val="24"/>
              </w:rPr>
              <w:t>in</w:t>
            </w:r>
            <w:r>
              <w:rPr>
                <w:rFonts w:ascii="Times New Roman"/>
                <w:spacing w:val="2"/>
                <w:sz w:val="24"/>
              </w:rPr>
              <w:t xml:space="preserve"> </w:t>
            </w:r>
            <w:r>
              <w:rPr>
                <w:rFonts w:ascii="Times New Roman"/>
                <w:sz w:val="24"/>
              </w:rPr>
              <w:t>the</w:t>
            </w:r>
            <w:r>
              <w:rPr>
                <w:rFonts w:ascii="Times New Roman"/>
                <w:spacing w:val="2"/>
                <w:sz w:val="24"/>
              </w:rPr>
              <w:t xml:space="preserve"> </w:t>
            </w:r>
            <w:r>
              <w:rPr>
                <w:rFonts w:ascii="Times New Roman"/>
                <w:spacing w:val="-1"/>
                <w:sz w:val="24"/>
              </w:rPr>
              <w:t>form</w:t>
            </w:r>
            <w:r>
              <w:rPr>
                <w:rFonts w:ascii="Times New Roman"/>
                <w:spacing w:val="1"/>
                <w:sz w:val="24"/>
              </w:rPr>
              <w:t xml:space="preserve"> of</w:t>
            </w:r>
            <w:r>
              <w:rPr>
                <w:rFonts w:ascii="Times New Roman"/>
                <w:spacing w:val="77"/>
                <w:sz w:val="24"/>
              </w:rPr>
              <w:t xml:space="preserve"> </w:t>
            </w:r>
            <w:r>
              <w:rPr>
                <w:rFonts w:ascii="Times New Roman"/>
                <w:spacing w:val="-1"/>
                <w:sz w:val="24"/>
              </w:rPr>
              <w:t>intragroup</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pacing w:val="-1"/>
                <w:sz w:val="24"/>
              </w:rPr>
              <w:t>own</w:t>
            </w:r>
            <w:r>
              <w:rPr>
                <w:rFonts w:ascii="Times New Roman"/>
                <w:spacing w:val="49"/>
                <w:sz w:val="24"/>
              </w:rPr>
              <w:t xml:space="preserve"> </w:t>
            </w:r>
            <w:r>
              <w:rPr>
                <w:rFonts w:ascii="Times New Roman"/>
                <w:spacing w:val="-1"/>
                <w:sz w:val="24"/>
              </w:rPr>
              <w:t>issuances</w:t>
            </w:r>
            <w:r>
              <w:rPr>
                <w:rFonts w:ascii="Times New Roman"/>
                <w:spacing w:val="48"/>
                <w:sz w:val="24"/>
              </w:rPr>
              <w:t xml:space="preserve"> </w:t>
            </w:r>
            <w:r>
              <w:rPr>
                <w:rFonts w:ascii="Times New Roman"/>
                <w:spacing w:val="-1"/>
                <w:sz w:val="24"/>
              </w:rPr>
              <w:t>shall</w:t>
            </w:r>
            <w:r>
              <w:rPr>
                <w:rFonts w:ascii="Times New Roman"/>
                <w:spacing w:val="48"/>
                <w:sz w:val="24"/>
              </w:rPr>
              <w:t xml:space="preserve"> </w:t>
            </w:r>
            <w:r>
              <w:rPr>
                <w:rFonts w:ascii="Times New Roman"/>
                <w:sz w:val="24"/>
              </w:rPr>
              <w:t>not</w:t>
            </w:r>
            <w:r>
              <w:rPr>
                <w:rFonts w:ascii="Times New Roman"/>
                <w:spacing w:val="49"/>
                <w:sz w:val="24"/>
              </w:rPr>
              <w:t xml:space="preserve"> </w:t>
            </w:r>
            <w:r>
              <w:rPr>
                <w:rFonts w:ascii="Times New Roman"/>
                <w:sz w:val="24"/>
              </w:rPr>
              <w:t>be</w:t>
            </w:r>
            <w:r>
              <w:rPr>
                <w:rFonts w:ascii="Times New Roman"/>
                <w:spacing w:val="48"/>
                <w:sz w:val="24"/>
              </w:rPr>
              <w:t xml:space="preserve"> </w:t>
            </w:r>
            <w:r>
              <w:rPr>
                <w:rFonts w:ascii="Times New Roman"/>
                <w:spacing w:val="-1"/>
                <w:sz w:val="24"/>
              </w:rPr>
              <w:t>reported</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z w:val="24"/>
              </w:rPr>
              <w:t>the</w:t>
            </w:r>
            <w:r>
              <w:rPr>
                <w:rFonts w:ascii="Times New Roman"/>
                <w:spacing w:val="47"/>
                <w:sz w:val="24"/>
              </w:rPr>
              <w:t xml:space="preserve"> </w:t>
            </w:r>
            <w:r>
              <w:rPr>
                <w:rFonts w:ascii="Times New Roman"/>
                <w:spacing w:val="-1"/>
                <w:sz w:val="24"/>
              </w:rPr>
              <w:t>counterbalancing</w:t>
            </w:r>
            <w:r>
              <w:rPr>
                <w:rFonts w:ascii="Times New Roman"/>
                <w:spacing w:val="81"/>
                <w:sz w:val="24"/>
              </w:rPr>
              <w:t xml:space="preserve"> </w:t>
            </w:r>
            <w:r>
              <w:rPr>
                <w:rFonts w:ascii="Times New Roman"/>
                <w:spacing w:val="-1"/>
                <w:sz w:val="24"/>
              </w:rPr>
              <w:t>capacity.</w:t>
            </w:r>
            <w:r>
              <w:rPr>
                <w:rFonts w:ascii="Times New Roman"/>
                <w:spacing w:val="32"/>
                <w:sz w:val="24"/>
              </w:rPr>
              <w:t xml:space="preserve"> </w:t>
            </w:r>
            <w:r>
              <w:rPr>
                <w:rFonts w:ascii="Times New Roman"/>
                <w:spacing w:val="-1"/>
                <w:sz w:val="24"/>
              </w:rPr>
              <w:t>Nevertheless,</w:t>
            </w:r>
            <w:r>
              <w:rPr>
                <w:rFonts w:ascii="Times New Roman"/>
                <w:spacing w:val="32"/>
                <w:sz w:val="24"/>
              </w:rPr>
              <w:t xml:space="preserve"> </w:t>
            </w:r>
            <w:r>
              <w:rPr>
                <w:rFonts w:ascii="Times New Roman"/>
                <w:sz w:val="24"/>
              </w:rPr>
              <w:t>cash</w:t>
            </w:r>
            <w:r>
              <w:rPr>
                <w:rFonts w:ascii="Times New Roman"/>
                <w:spacing w:val="32"/>
                <w:sz w:val="24"/>
              </w:rPr>
              <w:t xml:space="preserve"> </w:t>
            </w:r>
            <w:r>
              <w:rPr>
                <w:rFonts w:ascii="Times New Roman"/>
                <w:spacing w:val="-1"/>
                <w:sz w:val="24"/>
              </w:rPr>
              <w:t>flows</w:t>
            </w:r>
            <w:r>
              <w:rPr>
                <w:rFonts w:ascii="Times New Roman"/>
                <w:spacing w:val="32"/>
                <w:sz w:val="24"/>
              </w:rPr>
              <w:t xml:space="preserve"> </w:t>
            </w:r>
            <w:r>
              <w:rPr>
                <w:rFonts w:ascii="Times New Roman"/>
                <w:sz w:val="24"/>
              </w:rPr>
              <w:t>from</w:t>
            </w:r>
            <w:r>
              <w:rPr>
                <w:rFonts w:ascii="Times New Roman"/>
                <w:spacing w:val="30"/>
                <w:sz w:val="24"/>
              </w:rPr>
              <w:t xml:space="preserve"> </w:t>
            </w:r>
            <w:r>
              <w:rPr>
                <w:rFonts w:ascii="Times New Roman"/>
                <w:sz w:val="24"/>
              </w:rPr>
              <w:t>such</w:t>
            </w:r>
            <w:r>
              <w:rPr>
                <w:rFonts w:ascii="Times New Roman"/>
                <w:spacing w:val="32"/>
                <w:sz w:val="24"/>
              </w:rPr>
              <w:t xml:space="preserve"> </w:t>
            </w:r>
            <w:r>
              <w:rPr>
                <w:rFonts w:ascii="Times New Roman"/>
                <w:spacing w:val="-1"/>
                <w:sz w:val="24"/>
              </w:rPr>
              <w:t>items</w:t>
            </w:r>
            <w:r>
              <w:rPr>
                <w:rFonts w:ascii="Times New Roman"/>
                <w:spacing w:val="32"/>
                <w:sz w:val="24"/>
              </w:rPr>
              <w:t xml:space="preserve"> </w:t>
            </w:r>
            <w:r>
              <w:rPr>
                <w:rFonts w:ascii="Times New Roman"/>
                <w:sz w:val="24"/>
              </w:rPr>
              <w:t>shall</w:t>
            </w:r>
            <w:r>
              <w:rPr>
                <w:rFonts w:ascii="Times New Roman"/>
                <w:spacing w:val="32"/>
                <w:sz w:val="24"/>
              </w:rPr>
              <w:t xml:space="preserve"> </w:t>
            </w:r>
            <w:r>
              <w:rPr>
                <w:rFonts w:ascii="Times New Roman"/>
                <w:spacing w:val="-1"/>
                <w:sz w:val="24"/>
              </w:rPr>
              <w:t>be</w:t>
            </w:r>
            <w:r>
              <w:rPr>
                <w:rFonts w:ascii="Times New Roman"/>
                <w:spacing w:val="32"/>
                <w:sz w:val="24"/>
              </w:rPr>
              <w:t xml:space="preserve"> </w:t>
            </w:r>
            <w:r>
              <w:rPr>
                <w:rFonts w:ascii="Times New Roman"/>
                <w:spacing w:val="-1"/>
                <w:sz w:val="24"/>
              </w:rPr>
              <w:t>reported</w:t>
            </w:r>
            <w:r>
              <w:rPr>
                <w:rFonts w:ascii="Times New Roman"/>
                <w:spacing w:val="32"/>
                <w:sz w:val="24"/>
              </w:rPr>
              <w:t xml:space="preserve"> </w:t>
            </w:r>
            <w:r>
              <w:rPr>
                <w:rFonts w:ascii="Times New Roman"/>
                <w:spacing w:val="-1"/>
                <w:sz w:val="24"/>
              </w:rPr>
              <w:t>in</w:t>
            </w:r>
            <w:r>
              <w:rPr>
                <w:rFonts w:ascii="Times New Roman"/>
                <w:spacing w:val="32"/>
                <w:sz w:val="24"/>
              </w:rPr>
              <w:t xml:space="preserve"> </w:t>
            </w:r>
            <w:r>
              <w:rPr>
                <w:rFonts w:ascii="Times New Roman"/>
                <w:sz w:val="24"/>
              </w:rPr>
              <w:t>the</w:t>
            </w:r>
            <w:r>
              <w:rPr>
                <w:rFonts w:ascii="Times New Roman"/>
                <w:spacing w:val="61"/>
                <w:sz w:val="24"/>
              </w:rPr>
              <w:t xml:space="preserve"> </w:t>
            </w:r>
            <w:r>
              <w:rPr>
                <w:rFonts w:ascii="Times New Roman"/>
                <w:spacing w:val="-1"/>
                <w:sz w:val="24"/>
              </w:rPr>
              <w:t>relevant</w:t>
            </w:r>
            <w:r>
              <w:rPr>
                <w:rFonts w:ascii="Times New Roman"/>
                <w:sz w:val="24"/>
              </w:rPr>
              <w:t xml:space="preserve"> </w:t>
            </w:r>
            <w:r>
              <w:rPr>
                <w:rFonts w:ascii="Times New Roman"/>
                <w:spacing w:val="-1"/>
                <w:sz w:val="24"/>
              </w:rPr>
              <w:t xml:space="preserve">part </w:t>
            </w:r>
            <w:r>
              <w:rPr>
                <w:rFonts w:ascii="Times New Roman"/>
                <w:sz w:val="24"/>
              </w:rPr>
              <w:t>of</w:t>
            </w:r>
            <w:r>
              <w:rPr>
                <w:rFonts w:ascii="Times New Roman"/>
                <w:spacing w:val="-1"/>
                <w:sz w:val="24"/>
              </w:rPr>
              <w:t xml:space="preserve"> </w:t>
            </w:r>
            <w:r>
              <w:rPr>
                <w:rFonts w:ascii="Times New Roman"/>
                <w:sz w:val="24"/>
              </w:rPr>
              <w:t>section 1</w:t>
            </w:r>
            <w:r>
              <w:rPr>
                <w:rFonts w:ascii="Times New Roman"/>
                <w:spacing w:val="-2"/>
                <w:sz w:val="24"/>
              </w:rPr>
              <w:t xml:space="preserve"> </w:t>
            </w:r>
            <w:r>
              <w:rPr>
                <w:rFonts w:ascii="Times New Roman"/>
                <w:sz w:val="24"/>
              </w:rPr>
              <w:t>and 2 of</w:t>
            </w:r>
            <w:r>
              <w:rPr>
                <w:rFonts w:ascii="Times New Roman"/>
                <w:spacing w:val="-1"/>
                <w:sz w:val="24"/>
              </w:rPr>
              <w:t xml:space="preserve"> </w:t>
            </w:r>
            <w:r>
              <w:rPr>
                <w:rFonts w:ascii="Times New Roman"/>
                <w:sz w:val="24"/>
              </w:rPr>
              <w:t xml:space="preserve">the </w:t>
            </w:r>
            <w:r>
              <w:rPr>
                <w:rFonts w:ascii="Times New Roman"/>
                <w:spacing w:val="-1"/>
                <w:sz w:val="24"/>
              </w:rPr>
              <w:t>template.</w:t>
            </w:r>
          </w:p>
        </w:tc>
      </w:tr>
      <w:tr w:rsidR="001820FB" w:rsidRPr="00FE002E" w14:paraId="26E8485F" w14:textId="77777777" w:rsidTr="00FE0FF1">
        <w:trPr>
          <w:trHeight w:val="304"/>
        </w:trPr>
        <w:tc>
          <w:tcPr>
            <w:tcW w:w="1418" w:type="dxa"/>
          </w:tcPr>
          <w:p w14:paraId="0C9493C9"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930</w:t>
            </w:r>
          </w:p>
        </w:tc>
        <w:tc>
          <w:tcPr>
            <w:tcW w:w="7590" w:type="dxa"/>
          </w:tcPr>
          <w:p w14:paraId="3AF639A5"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3.6.1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government</w:t>
            </w:r>
            <w:r>
              <w:rPr>
                <w:rFonts w:ascii="Times New Roman"/>
                <w:b/>
                <w:sz w:val="24"/>
                <w:u w:val="thick" w:color="000000"/>
              </w:rPr>
              <w:t xml:space="preserve"> </w:t>
            </w:r>
            <w:r>
              <w:rPr>
                <w:rFonts w:ascii="Times New Roman"/>
                <w:b/>
                <w:spacing w:val="-1"/>
                <w:sz w:val="24"/>
                <w:u w:val="thick" w:color="000000"/>
              </w:rPr>
              <w:t>(CQS1)</w:t>
            </w:r>
          </w:p>
          <w:p w14:paraId="130E4E8E" w14:textId="77777777"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2"/>
                <w:sz w:val="24"/>
              </w:rPr>
              <w:t xml:space="preserve"> </w:t>
            </w:r>
            <w:r>
              <w:rPr>
                <w:rFonts w:ascii="Times New Roman"/>
                <w:spacing w:val="-1"/>
                <w:sz w:val="24"/>
              </w:rPr>
              <w:t>amount</w:t>
            </w:r>
            <w:r>
              <w:rPr>
                <w:rFonts w:ascii="Times New Roman"/>
                <w:spacing w:val="12"/>
                <w:sz w:val="24"/>
              </w:rPr>
              <w:t xml:space="preserve"> </w:t>
            </w:r>
            <w:r>
              <w:rPr>
                <w:rFonts w:ascii="Times New Roman"/>
                <w:sz w:val="24"/>
              </w:rPr>
              <w:t>reported</w:t>
            </w:r>
            <w:r>
              <w:rPr>
                <w:rFonts w:ascii="Times New Roman"/>
                <w:spacing w:val="10"/>
                <w:sz w:val="24"/>
              </w:rPr>
              <w:t xml:space="preserve"> </w:t>
            </w:r>
            <w:r>
              <w:rPr>
                <w:rFonts w:ascii="Times New Roman"/>
                <w:sz w:val="24"/>
              </w:rPr>
              <w:t>in</w:t>
            </w:r>
            <w:r>
              <w:rPr>
                <w:rFonts w:ascii="Times New Roman"/>
                <w:spacing w:val="12"/>
                <w:sz w:val="24"/>
              </w:rPr>
              <w:t xml:space="preserve"> </w:t>
            </w:r>
            <w:r>
              <w:rPr>
                <w:rFonts w:ascii="Times New Roman"/>
                <w:sz w:val="24"/>
              </w:rPr>
              <w:t>item</w:t>
            </w:r>
            <w:r>
              <w:rPr>
                <w:rFonts w:ascii="Times New Roman"/>
                <w:spacing w:val="10"/>
                <w:sz w:val="24"/>
              </w:rPr>
              <w:t xml:space="preserve"> </w:t>
            </w:r>
            <w:r>
              <w:rPr>
                <w:rFonts w:ascii="Times New Roman"/>
                <w:sz w:val="24"/>
              </w:rPr>
              <w:t>3.6</w:t>
            </w:r>
            <w:r>
              <w:rPr>
                <w:rFonts w:ascii="Times New Roman"/>
                <w:spacing w:val="12"/>
                <w:sz w:val="24"/>
              </w:rPr>
              <w:t xml:space="preserve"> </w:t>
            </w:r>
            <w:r>
              <w:rPr>
                <w:rFonts w:ascii="Times New Roman"/>
                <w:sz w:val="24"/>
              </w:rPr>
              <w:t>which</w:t>
            </w:r>
            <w:r>
              <w:rPr>
                <w:rFonts w:ascii="Times New Roman"/>
                <w:spacing w:val="12"/>
                <w:sz w:val="24"/>
              </w:rPr>
              <w:t xml:space="preserve"> </w:t>
            </w:r>
            <w:r>
              <w:rPr>
                <w:rFonts w:ascii="Times New Roman"/>
                <w:sz w:val="24"/>
              </w:rPr>
              <w:t>is</w:t>
            </w:r>
            <w:r>
              <w:rPr>
                <w:rFonts w:ascii="Times New Roman"/>
                <w:spacing w:val="12"/>
                <w:sz w:val="24"/>
              </w:rPr>
              <w:t xml:space="preserve"> </w:t>
            </w:r>
            <w:r>
              <w:rPr>
                <w:rFonts w:ascii="Times New Roman"/>
                <w:sz w:val="24"/>
              </w:rPr>
              <w:t>an</w:t>
            </w:r>
            <w:r>
              <w:rPr>
                <w:rFonts w:ascii="Times New Roman"/>
                <w:spacing w:val="12"/>
                <w:sz w:val="24"/>
              </w:rPr>
              <w:t xml:space="preserve"> </w:t>
            </w:r>
            <w:r>
              <w:rPr>
                <w:rFonts w:ascii="Times New Roman"/>
                <w:spacing w:val="-1"/>
                <w:sz w:val="24"/>
              </w:rPr>
              <w:t>asset</w:t>
            </w:r>
            <w:r>
              <w:rPr>
                <w:rFonts w:ascii="Times New Roman"/>
                <w:spacing w:val="12"/>
                <w:sz w:val="24"/>
              </w:rPr>
              <w:t xml:space="preserve"> </w:t>
            </w:r>
            <w:r>
              <w:rPr>
                <w:rFonts w:ascii="Times New Roman"/>
                <w:spacing w:val="-1"/>
                <w:sz w:val="24"/>
              </w:rPr>
              <w:t>representing</w:t>
            </w:r>
            <w:r>
              <w:rPr>
                <w:rFonts w:ascii="Times New Roman"/>
                <w:spacing w:val="12"/>
                <w:sz w:val="24"/>
              </w:rPr>
              <w:t xml:space="preserve"> </w:t>
            </w:r>
            <w:r>
              <w:rPr>
                <w:rFonts w:ascii="Times New Roman"/>
                <w:sz w:val="24"/>
              </w:rPr>
              <w:t>a</w:t>
            </w:r>
            <w:r>
              <w:rPr>
                <w:rFonts w:ascii="Times New Roman"/>
                <w:spacing w:val="12"/>
                <w:sz w:val="24"/>
              </w:rPr>
              <w:t xml:space="preserve"> </w:t>
            </w:r>
            <w:r>
              <w:rPr>
                <w:rFonts w:ascii="Times New Roman"/>
                <w:sz w:val="24"/>
              </w:rPr>
              <w:t>claim</w:t>
            </w:r>
            <w:r>
              <w:rPr>
                <w:rFonts w:ascii="Times New Roman"/>
                <w:spacing w:val="10"/>
                <w:sz w:val="24"/>
              </w:rPr>
              <w:t xml:space="preserve"> </w:t>
            </w:r>
            <w:r>
              <w:rPr>
                <w:rFonts w:ascii="Times New Roman"/>
                <w:sz w:val="24"/>
              </w:rPr>
              <w:t>on</w:t>
            </w:r>
            <w:r>
              <w:rPr>
                <w:rFonts w:ascii="Times New Roman"/>
                <w:spacing w:val="12"/>
                <w:sz w:val="24"/>
              </w:rPr>
              <w:t xml:space="preserve"> </w:t>
            </w:r>
            <w:r>
              <w:rPr>
                <w:rFonts w:ascii="Times New Roman"/>
                <w:sz w:val="24"/>
              </w:rPr>
              <w:lastRenderedPageBreak/>
              <w:t>or</w:t>
            </w:r>
            <w:r>
              <w:rPr>
                <w:rFonts w:ascii="Times New Roman"/>
                <w:spacing w:val="39"/>
                <w:sz w:val="24"/>
              </w:rPr>
              <w:t xml:space="preserve"> </w:t>
            </w:r>
            <w:r>
              <w:rPr>
                <w:rFonts w:ascii="Times New Roman"/>
                <w:spacing w:val="-1"/>
                <w:sz w:val="24"/>
              </w:rPr>
              <w:t>guaranteed</w:t>
            </w:r>
            <w:r>
              <w:rPr>
                <w:rFonts w:ascii="Times New Roman"/>
                <w:spacing w:val="9"/>
                <w:sz w:val="24"/>
              </w:rPr>
              <w:t xml:space="preserve"> </w:t>
            </w:r>
            <w:r>
              <w:rPr>
                <w:rFonts w:ascii="Times New Roman"/>
                <w:sz w:val="24"/>
              </w:rPr>
              <w:t>by</w:t>
            </w:r>
            <w:r>
              <w:rPr>
                <w:rFonts w:ascii="Times New Roman"/>
                <w:spacing w:val="10"/>
                <w:sz w:val="24"/>
              </w:rPr>
              <w:t xml:space="preserve"> </w:t>
            </w:r>
            <w:r>
              <w:rPr>
                <w:rFonts w:ascii="Times New Roman"/>
                <w:sz w:val="24"/>
              </w:rPr>
              <w:t>a</w:t>
            </w:r>
            <w:r>
              <w:rPr>
                <w:rFonts w:ascii="Times New Roman"/>
                <w:spacing w:val="11"/>
                <w:sz w:val="24"/>
              </w:rPr>
              <w:t xml:space="preserve"> </w:t>
            </w:r>
            <w:r>
              <w:rPr>
                <w:rFonts w:ascii="Times New Roman"/>
                <w:spacing w:val="-1"/>
                <w:sz w:val="24"/>
              </w:rPr>
              <w:t>central</w:t>
            </w:r>
            <w:r>
              <w:rPr>
                <w:rFonts w:ascii="Times New Roman"/>
                <w:spacing w:val="8"/>
                <w:sz w:val="24"/>
              </w:rPr>
              <w:t xml:space="preserve"> </w:t>
            </w:r>
            <w:r>
              <w:rPr>
                <w:rFonts w:ascii="Times New Roman"/>
                <w:spacing w:val="-1"/>
                <w:sz w:val="24"/>
              </w:rPr>
              <w:t>government</w:t>
            </w:r>
            <w:r>
              <w:rPr>
                <w:rFonts w:ascii="Times New Roman"/>
                <w:spacing w:val="11"/>
                <w:sz w:val="24"/>
              </w:rPr>
              <w:t xml:space="preserve"> </w:t>
            </w:r>
            <w:r>
              <w:rPr>
                <w:rFonts w:ascii="Times New Roman"/>
                <w:sz w:val="24"/>
              </w:rPr>
              <w:t>that</w:t>
            </w:r>
            <w:r>
              <w:rPr>
                <w:rFonts w:ascii="Times New Roman"/>
                <w:spacing w:val="10"/>
                <w:sz w:val="24"/>
              </w:rPr>
              <w:t xml:space="preserve"> </w:t>
            </w:r>
            <w:r>
              <w:rPr>
                <w:rFonts w:ascii="Times New Roman"/>
                <w:sz w:val="24"/>
              </w:rPr>
              <w:t>is</w:t>
            </w:r>
            <w:r>
              <w:rPr>
                <w:rFonts w:ascii="Times New Roman"/>
                <w:spacing w:val="9"/>
                <w:sz w:val="24"/>
              </w:rPr>
              <w:t xml:space="preserve"> </w:t>
            </w:r>
            <w:r>
              <w:rPr>
                <w:rFonts w:ascii="Times New Roman"/>
                <w:spacing w:val="-1"/>
                <w:sz w:val="24"/>
              </w:rPr>
              <w:t>assigned</w:t>
            </w:r>
            <w:r>
              <w:rPr>
                <w:rFonts w:ascii="Times New Roman"/>
                <w:spacing w:val="10"/>
                <w:sz w:val="24"/>
              </w:rPr>
              <w:t xml:space="preserve"> </w:t>
            </w:r>
            <w:r>
              <w:rPr>
                <w:rFonts w:ascii="Times New Roman"/>
                <w:spacing w:val="-1"/>
                <w:sz w:val="24"/>
              </w:rPr>
              <w:t>credit</w:t>
            </w:r>
            <w:r>
              <w:rPr>
                <w:rFonts w:ascii="Times New Roman"/>
                <w:spacing w:val="10"/>
                <w:sz w:val="24"/>
              </w:rPr>
              <w:t xml:space="preserve"> </w:t>
            </w:r>
            <w:r>
              <w:rPr>
                <w:rFonts w:ascii="Times New Roman"/>
                <w:spacing w:val="-1"/>
                <w:sz w:val="24"/>
              </w:rPr>
              <w:t>quality</w:t>
            </w:r>
            <w:r>
              <w:rPr>
                <w:rFonts w:ascii="Times New Roman"/>
                <w:spacing w:val="10"/>
                <w:sz w:val="24"/>
              </w:rPr>
              <w:t xml:space="preserve"> </w:t>
            </w:r>
            <w:r>
              <w:rPr>
                <w:rFonts w:ascii="Times New Roman"/>
                <w:spacing w:val="-1"/>
                <w:sz w:val="24"/>
              </w:rPr>
              <w:t>step</w:t>
            </w:r>
            <w:r>
              <w:rPr>
                <w:rFonts w:ascii="Times New Roman"/>
                <w:spacing w:val="10"/>
                <w:sz w:val="24"/>
              </w:rPr>
              <w:t xml:space="preserve"> </w:t>
            </w:r>
            <w:r>
              <w:rPr>
                <w:rFonts w:ascii="Times New Roman"/>
                <w:sz w:val="24"/>
              </w:rPr>
              <w:t>1</w:t>
            </w:r>
            <w:r>
              <w:rPr>
                <w:rFonts w:ascii="Times New Roman"/>
                <w:spacing w:val="9"/>
                <w:sz w:val="24"/>
              </w:rPr>
              <w:t xml:space="preserve"> </w:t>
            </w:r>
            <w:r>
              <w:rPr>
                <w:rFonts w:ascii="Times New Roman"/>
                <w:sz w:val="24"/>
              </w:rPr>
              <w:t>by</w:t>
            </w:r>
            <w:r>
              <w:rPr>
                <w:rFonts w:ascii="Times New Roman"/>
                <w:spacing w:val="10"/>
                <w:sz w:val="24"/>
              </w:rPr>
              <w:t xml:space="preserve"> </w:t>
            </w:r>
            <w:r>
              <w:rPr>
                <w:rFonts w:ascii="Times New Roman"/>
                <w:sz w:val="24"/>
              </w:rPr>
              <w:t>a</w:t>
            </w:r>
            <w:r>
              <w:rPr>
                <w:rFonts w:ascii="Times New Roman"/>
                <w:spacing w:val="79"/>
                <w:sz w:val="24"/>
              </w:rPr>
              <w:t xml:space="preserve">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5248E0E4" w14:textId="77777777" w:rsidTr="00FE0FF1">
        <w:trPr>
          <w:trHeight w:val="304"/>
        </w:trPr>
        <w:tc>
          <w:tcPr>
            <w:tcW w:w="1418" w:type="dxa"/>
          </w:tcPr>
          <w:p w14:paraId="29A6F965"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940</w:t>
            </w:r>
          </w:p>
        </w:tc>
        <w:tc>
          <w:tcPr>
            <w:tcW w:w="7590" w:type="dxa"/>
          </w:tcPr>
          <w:p w14:paraId="05BA55F6"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3.6.2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government</w:t>
            </w:r>
            <w:r>
              <w:rPr>
                <w:rFonts w:ascii="Times New Roman"/>
                <w:b/>
                <w:sz w:val="24"/>
                <w:u w:val="thick" w:color="000000"/>
              </w:rPr>
              <w:t xml:space="preserve"> </w:t>
            </w:r>
            <w:r>
              <w:rPr>
                <w:rFonts w:ascii="Times New Roman"/>
                <w:b/>
                <w:spacing w:val="-1"/>
                <w:sz w:val="24"/>
                <w:u w:val="thick" w:color="000000"/>
              </w:rPr>
              <w:t>(CQS2-3)</w:t>
            </w:r>
          </w:p>
          <w:p w14:paraId="58806FAB" w14:textId="77777777"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2"/>
                <w:sz w:val="24"/>
              </w:rPr>
              <w:t xml:space="preserve"> </w:t>
            </w:r>
            <w:r>
              <w:rPr>
                <w:rFonts w:ascii="Times New Roman"/>
                <w:spacing w:val="-1"/>
                <w:sz w:val="24"/>
              </w:rPr>
              <w:t>amount</w:t>
            </w:r>
            <w:r>
              <w:rPr>
                <w:rFonts w:ascii="Times New Roman"/>
                <w:spacing w:val="12"/>
                <w:sz w:val="24"/>
              </w:rPr>
              <w:t xml:space="preserve"> </w:t>
            </w:r>
            <w:r>
              <w:rPr>
                <w:rFonts w:ascii="Times New Roman"/>
                <w:sz w:val="24"/>
              </w:rPr>
              <w:t>reported</w:t>
            </w:r>
            <w:r>
              <w:rPr>
                <w:rFonts w:ascii="Times New Roman"/>
                <w:spacing w:val="10"/>
                <w:sz w:val="24"/>
              </w:rPr>
              <w:t xml:space="preserve"> </w:t>
            </w:r>
            <w:r>
              <w:rPr>
                <w:rFonts w:ascii="Times New Roman"/>
                <w:sz w:val="24"/>
              </w:rPr>
              <w:t>in</w:t>
            </w:r>
            <w:r>
              <w:rPr>
                <w:rFonts w:ascii="Times New Roman"/>
                <w:spacing w:val="12"/>
                <w:sz w:val="24"/>
              </w:rPr>
              <w:t xml:space="preserve"> </w:t>
            </w:r>
            <w:r>
              <w:rPr>
                <w:rFonts w:ascii="Times New Roman"/>
                <w:sz w:val="24"/>
              </w:rPr>
              <w:t>item</w:t>
            </w:r>
            <w:r>
              <w:rPr>
                <w:rFonts w:ascii="Times New Roman"/>
                <w:spacing w:val="10"/>
                <w:sz w:val="24"/>
              </w:rPr>
              <w:t xml:space="preserve"> </w:t>
            </w:r>
            <w:r>
              <w:rPr>
                <w:rFonts w:ascii="Times New Roman"/>
                <w:sz w:val="24"/>
              </w:rPr>
              <w:t>3.6</w:t>
            </w:r>
            <w:r>
              <w:rPr>
                <w:rFonts w:ascii="Times New Roman"/>
                <w:spacing w:val="12"/>
                <w:sz w:val="24"/>
              </w:rPr>
              <w:t xml:space="preserve"> </w:t>
            </w:r>
            <w:r>
              <w:rPr>
                <w:rFonts w:ascii="Times New Roman"/>
                <w:sz w:val="24"/>
              </w:rPr>
              <w:t>which</w:t>
            </w:r>
            <w:r>
              <w:rPr>
                <w:rFonts w:ascii="Times New Roman"/>
                <w:spacing w:val="12"/>
                <w:sz w:val="24"/>
              </w:rPr>
              <w:t xml:space="preserve"> </w:t>
            </w:r>
            <w:r>
              <w:rPr>
                <w:rFonts w:ascii="Times New Roman"/>
                <w:sz w:val="24"/>
              </w:rPr>
              <w:t>is</w:t>
            </w:r>
            <w:r>
              <w:rPr>
                <w:rFonts w:ascii="Times New Roman"/>
                <w:spacing w:val="12"/>
                <w:sz w:val="24"/>
              </w:rPr>
              <w:t xml:space="preserve"> </w:t>
            </w:r>
            <w:r>
              <w:rPr>
                <w:rFonts w:ascii="Times New Roman"/>
                <w:sz w:val="24"/>
              </w:rPr>
              <w:t>an</w:t>
            </w:r>
            <w:r>
              <w:rPr>
                <w:rFonts w:ascii="Times New Roman"/>
                <w:spacing w:val="12"/>
                <w:sz w:val="24"/>
              </w:rPr>
              <w:t xml:space="preserve"> </w:t>
            </w:r>
            <w:r>
              <w:rPr>
                <w:rFonts w:ascii="Times New Roman"/>
                <w:spacing w:val="-1"/>
                <w:sz w:val="24"/>
              </w:rPr>
              <w:t>asset</w:t>
            </w:r>
            <w:r>
              <w:rPr>
                <w:rFonts w:ascii="Times New Roman"/>
                <w:spacing w:val="12"/>
                <w:sz w:val="24"/>
              </w:rPr>
              <w:t xml:space="preserve"> </w:t>
            </w:r>
            <w:r>
              <w:rPr>
                <w:rFonts w:ascii="Times New Roman"/>
                <w:spacing w:val="-1"/>
                <w:sz w:val="24"/>
              </w:rPr>
              <w:t>representing</w:t>
            </w:r>
            <w:r>
              <w:rPr>
                <w:rFonts w:ascii="Times New Roman"/>
                <w:spacing w:val="12"/>
                <w:sz w:val="24"/>
              </w:rPr>
              <w:t xml:space="preserve"> </w:t>
            </w:r>
            <w:r>
              <w:rPr>
                <w:rFonts w:ascii="Times New Roman"/>
                <w:sz w:val="24"/>
              </w:rPr>
              <w:t>a</w:t>
            </w:r>
            <w:r>
              <w:rPr>
                <w:rFonts w:ascii="Times New Roman"/>
                <w:spacing w:val="12"/>
                <w:sz w:val="24"/>
              </w:rPr>
              <w:t xml:space="preserve"> </w:t>
            </w:r>
            <w:r>
              <w:rPr>
                <w:rFonts w:ascii="Times New Roman"/>
                <w:sz w:val="24"/>
              </w:rPr>
              <w:t>claim</w:t>
            </w:r>
            <w:r>
              <w:rPr>
                <w:rFonts w:ascii="Times New Roman"/>
                <w:spacing w:val="10"/>
                <w:sz w:val="24"/>
              </w:rPr>
              <w:t xml:space="preserve"> </w:t>
            </w:r>
            <w:r>
              <w:rPr>
                <w:rFonts w:ascii="Times New Roman"/>
                <w:sz w:val="24"/>
              </w:rPr>
              <w:t>on</w:t>
            </w:r>
            <w:r>
              <w:rPr>
                <w:rFonts w:ascii="Times New Roman"/>
                <w:spacing w:val="12"/>
                <w:sz w:val="24"/>
              </w:rPr>
              <w:t xml:space="preserve"> </w:t>
            </w:r>
            <w:r>
              <w:rPr>
                <w:rFonts w:ascii="Times New Roman"/>
                <w:sz w:val="24"/>
              </w:rPr>
              <w:t>or</w:t>
            </w:r>
            <w:r>
              <w:rPr>
                <w:rFonts w:ascii="Times New Roman"/>
                <w:spacing w:val="39"/>
                <w:sz w:val="24"/>
              </w:rPr>
              <w:t xml:space="preserve"> </w:t>
            </w:r>
            <w:r>
              <w:rPr>
                <w:rFonts w:ascii="Times New Roman"/>
                <w:spacing w:val="-1"/>
                <w:sz w:val="24"/>
              </w:rPr>
              <w:t>guaranteed</w:t>
            </w:r>
            <w:r>
              <w:rPr>
                <w:rFonts w:ascii="Times New Roman"/>
                <w:spacing w:val="10"/>
                <w:sz w:val="24"/>
              </w:rPr>
              <w:t xml:space="preserve"> </w:t>
            </w:r>
            <w:r>
              <w:rPr>
                <w:rFonts w:ascii="Times New Roman"/>
                <w:sz w:val="24"/>
              </w:rPr>
              <w:t>by</w:t>
            </w:r>
            <w:r>
              <w:rPr>
                <w:rFonts w:ascii="Times New Roman"/>
                <w:spacing w:val="12"/>
                <w:sz w:val="24"/>
              </w:rPr>
              <w:t xml:space="preserve"> </w:t>
            </w:r>
            <w:r>
              <w:rPr>
                <w:rFonts w:ascii="Times New Roman"/>
                <w:sz w:val="24"/>
              </w:rPr>
              <w:t>a</w:t>
            </w:r>
            <w:r>
              <w:rPr>
                <w:rFonts w:ascii="Times New Roman"/>
                <w:spacing w:val="12"/>
                <w:sz w:val="24"/>
              </w:rPr>
              <w:t xml:space="preserve"> </w:t>
            </w:r>
            <w:r>
              <w:rPr>
                <w:rFonts w:ascii="Times New Roman"/>
                <w:spacing w:val="-1"/>
                <w:sz w:val="24"/>
              </w:rPr>
              <w:t>central</w:t>
            </w:r>
            <w:r>
              <w:rPr>
                <w:rFonts w:ascii="Times New Roman"/>
                <w:spacing w:val="11"/>
                <w:sz w:val="24"/>
              </w:rPr>
              <w:t xml:space="preserve"> </w:t>
            </w:r>
            <w:r>
              <w:rPr>
                <w:rFonts w:ascii="Times New Roman"/>
                <w:spacing w:val="-1"/>
                <w:sz w:val="24"/>
              </w:rPr>
              <w:t>government</w:t>
            </w:r>
            <w:r>
              <w:rPr>
                <w:rFonts w:ascii="Times New Roman"/>
                <w:spacing w:val="12"/>
                <w:sz w:val="24"/>
              </w:rPr>
              <w:t xml:space="preserve"> </w:t>
            </w:r>
            <w:r>
              <w:rPr>
                <w:rFonts w:ascii="Times New Roman"/>
                <w:sz w:val="24"/>
              </w:rPr>
              <w:t>that</w:t>
            </w:r>
            <w:r>
              <w:rPr>
                <w:rFonts w:ascii="Times New Roman"/>
                <w:spacing w:val="12"/>
                <w:sz w:val="24"/>
              </w:rPr>
              <w:t xml:space="preserve"> </w:t>
            </w:r>
            <w:r>
              <w:rPr>
                <w:rFonts w:ascii="Times New Roman"/>
                <w:sz w:val="24"/>
              </w:rPr>
              <w:t>is</w:t>
            </w:r>
            <w:r>
              <w:rPr>
                <w:rFonts w:ascii="Times New Roman"/>
                <w:spacing w:val="12"/>
                <w:sz w:val="24"/>
              </w:rPr>
              <w:t xml:space="preserve"> </w:t>
            </w:r>
            <w:r>
              <w:rPr>
                <w:rFonts w:ascii="Times New Roman"/>
                <w:spacing w:val="-1"/>
                <w:sz w:val="24"/>
              </w:rPr>
              <w:t>assigned</w:t>
            </w:r>
            <w:r>
              <w:rPr>
                <w:rFonts w:ascii="Times New Roman"/>
                <w:spacing w:val="12"/>
                <w:sz w:val="24"/>
              </w:rPr>
              <w:t xml:space="preserve"> </w:t>
            </w:r>
            <w:r>
              <w:rPr>
                <w:rFonts w:ascii="Times New Roman"/>
                <w:spacing w:val="-1"/>
                <w:sz w:val="24"/>
              </w:rPr>
              <w:t>credit</w:t>
            </w:r>
            <w:r>
              <w:rPr>
                <w:rFonts w:ascii="Times New Roman"/>
                <w:spacing w:val="12"/>
                <w:sz w:val="24"/>
              </w:rPr>
              <w:t xml:space="preserve"> </w:t>
            </w:r>
            <w:r>
              <w:rPr>
                <w:rFonts w:ascii="Times New Roman"/>
                <w:spacing w:val="-1"/>
                <w:sz w:val="24"/>
              </w:rPr>
              <w:t>quality</w:t>
            </w:r>
            <w:r>
              <w:rPr>
                <w:rFonts w:ascii="Times New Roman"/>
                <w:spacing w:val="12"/>
                <w:sz w:val="24"/>
              </w:rPr>
              <w:t xml:space="preserve"> </w:t>
            </w:r>
            <w:r>
              <w:rPr>
                <w:rFonts w:ascii="Times New Roman"/>
                <w:sz w:val="24"/>
              </w:rPr>
              <w:t>step</w:t>
            </w:r>
            <w:r>
              <w:rPr>
                <w:rFonts w:ascii="Times New Roman"/>
                <w:spacing w:val="12"/>
                <w:sz w:val="24"/>
              </w:rPr>
              <w:t xml:space="preserve"> </w:t>
            </w:r>
            <w:r>
              <w:rPr>
                <w:rFonts w:ascii="Times New Roman"/>
                <w:sz w:val="24"/>
              </w:rPr>
              <w:t>2</w:t>
            </w:r>
            <w:r>
              <w:rPr>
                <w:rFonts w:ascii="Times New Roman"/>
                <w:spacing w:val="10"/>
                <w:sz w:val="24"/>
              </w:rPr>
              <w:t xml:space="preserve"> </w:t>
            </w:r>
            <w:r>
              <w:rPr>
                <w:rFonts w:ascii="Times New Roman"/>
                <w:sz w:val="24"/>
              </w:rPr>
              <w:t>or</w:t>
            </w:r>
            <w:r>
              <w:rPr>
                <w:rFonts w:ascii="Times New Roman"/>
                <w:spacing w:val="13"/>
                <w:sz w:val="24"/>
              </w:rPr>
              <w:t xml:space="preserve"> </w:t>
            </w:r>
            <w:r>
              <w:rPr>
                <w:rFonts w:ascii="Times New Roman"/>
                <w:sz w:val="24"/>
              </w:rPr>
              <w:t>3</w:t>
            </w:r>
            <w:r>
              <w:rPr>
                <w:rFonts w:ascii="Times New Roman"/>
                <w:spacing w:val="75"/>
                <w:sz w:val="24"/>
              </w:rPr>
              <w:t xml:space="preserve"> </w:t>
            </w:r>
            <w:r>
              <w:rPr>
                <w:rFonts w:ascii="Times New Roman"/>
                <w:sz w:val="24"/>
              </w:rPr>
              <w:t xml:space="preserve">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1820FB" w:rsidRPr="00FE002E" w14:paraId="00BBE1DD" w14:textId="77777777" w:rsidTr="00FE0FF1">
        <w:trPr>
          <w:trHeight w:val="304"/>
        </w:trPr>
        <w:tc>
          <w:tcPr>
            <w:tcW w:w="1418" w:type="dxa"/>
          </w:tcPr>
          <w:p w14:paraId="7F031EEF"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950</w:t>
            </w:r>
          </w:p>
        </w:tc>
        <w:tc>
          <w:tcPr>
            <w:tcW w:w="7590" w:type="dxa"/>
          </w:tcPr>
          <w:p w14:paraId="35C6C257"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3.6.3 </w:t>
            </w:r>
            <w:r>
              <w:rPr>
                <w:rFonts w:ascii="Times New Roman"/>
                <w:b/>
                <w:spacing w:val="-1"/>
                <w:sz w:val="24"/>
                <w:u w:val="thick" w:color="000000"/>
              </w:rPr>
              <w:t>shares</w:t>
            </w:r>
          </w:p>
          <w:p w14:paraId="251A65B0"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3.6 which is </w:t>
            </w:r>
            <w:r>
              <w:rPr>
                <w:rFonts w:ascii="Times New Roman"/>
                <w:spacing w:val="-1"/>
                <w:sz w:val="24"/>
              </w:rPr>
              <w:t>shares.</w:t>
            </w:r>
          </w:p>
        </w:tc>
      </w:tr>
      <w:tr w:rsidR="001820FB" w:rsidRPr="00FE002E" w14:paraId="668CA2B7" w14:textId="77777777" w:rsidTr="00FE0FF1">
        <w:trPr>
          <w:trHeight w:val="304"/>
        </w:trPr>
        <w:tc>
          <w:tcPr>
            <w:tcW w:w="1418" w:type="dxa"/>
          </w:tcPr>
          <w:p w14:paraId="7072952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960</w:t>
            </w:r>
          </w:p>
        </w:tc>
        <w:tc>
          <w:tcPr>
            <w:tcW w:w="7590" w:type="dxa"/>
          </w:tcPr>
          <w:p w14:paraId="76D00CD2"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3.6.4 </w:t>
            </w:r>
            <w:r>
              <w:rPr>
                <w:rFonts w:ascii="Times New Roman"/>
                <w:b/>
                <w:spacing w:val="-1"/>
                <w:sz w:val="24"/>
                <w:u w:val="thick" w:color="000000"/>
              </w:rPr>
              <w:t>covered bonds</w:t>
            </w:r>
          </w:p>
          <w:p w14:paraId="2688BB78"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3.6 which is </w:t>
            </w:r>
            <w:r>
              <w:rPr>
                <w:rFonts w:ascii="Times New Roman"/>
                <w:spacing w:val="-1"/>
                <w:sz w:val="24"/>
              </w:rPr>
              <w:t>covered</w:t>
            </w:r>
            <w:r>
              <w:rPr>
                <w:rFonts w:ascii="Times New Roman"/>
                <w:sz w:val="24"/>
              </w:rPr>
              <w:t xml:space="preserve"> bonds.</w:t>
            </w:r>
          </w:p>
        </w:tc>
      </w:tr>
      <w:tr w:rsidR="001820FB" w:rsidRPr="00FE002E" w14:paraId="1C9FB7DF" w14:textId="77777777" w:rsidTr="00FE0FF1">
        <w:trPr>
          <w:trHeight w:val="304"/>
        </w:trPr>
        <w:tc>
          <w:tcPr>
            <w:tcW w:w="1418" w:type="dxa"/>
          </w:tcPr>
          <w:p w14:paraId="296B983B"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970</w:t>
            </w:r>
          </w:p>
        </w:tc>
        <w:tc>
          <w:tcPr>
            <w:tcW w:w="7590" w:type="dxa"/>
          </w:tcPr>
          <w:p w14:paraId="1FBBCE87"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3.6.5 </w:t>
            </w:r>
            <w:r>
              <w:rPr>
                <w:rFonts w:ascii="Times New Roman"/>
                <w:b/>
                <w:spacing w:val="-1"/>
                <w:sz w:val="24"/>
                <w:u w:val="thick" w:color="000000"/>
              </w:rPr>
              <w:t>ABS</w:t>
            </w:r>
          </w:p>
          <w:p w14:paraId="02EEC246" w14:textId="77777777" w:rsidR="001820FB" w:rsidRDefault="001820FB" w:rsidP="00AE380B">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3.6 which is </w:t>
            </w:r>
            <w:r>
              <w:rPr>
                <w:rFonts w:ascii="Times New Roman"/>
                <w:spacing w:val="-1"/>
                <w:sz w:val="24"/>
              </w:rPr>
              <w:t>ABS</w:t>
            </w:r>
            <w:r>
              <w:rPr>
                <w:rFonts w:ascii="Times New Roman"/>
                <w:sz w:val="24"/>
              </w:rPr>
              <w:t>.</w:t>
            </w:r>
          </w:p>
        </w:tc>
      </w:tr>
      <w:tr w:rsidR="001820FB" w:rsidRPr="00FE002E" w14:paraId="11FEF2DA" w14:textId="77777777" w:rsidTr="00FE0FF1">
        <w:trPr>
          <w:trHeight w:val="304"/>
        </w:trPr>
        <w:tc>
          <w:tcPr>
            <w:tcW w:w="1418" w:type="dxa"/>
          </w:tcPr>
          <w:p w14:paraId="410CAB1E"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980</w:t>
            </w:r>
          </w:p>
        </w:tc>
        <w:tc>
          <w:tcPr>
            <w:tcW w:w="7590" w:type="dxa"/>
          </w:tcPr>
          <w:p w14:paraId="1E0D7D82" w14:textId="77777777" w:rsidR="001820FB" w:rsidRDefault="001820FB" w:rsidP="00AE380B">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3.6.6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0694B561" w14:textId="77777777" w:rsidR="001820FB" w:rsidRDefault="001820FB" w:rsidP="00AE380B">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3"/>
                <w:sz w:val="24"/>
              </w:rPr>
              <w:t xml:space="preserve"> </w:t>
            </w:r>
            <w:r>
              <w:rPr>
                <w:rFonts w:ascii="Times New Roman"/>
                <w:spacing w:val="-1"/>
                <w:sz w:val="24"/>
              </w:rPr>
              <w:t>amount</w:t>
            </w:r>
            <w:r>
              <w:rPr>
                <w:rFonts w:ascii="Times New Roman"/>
                <w:spacing w:val="13"/>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2"/>
                <w:sz w:val="24"/>
              </w:rPr>
              <w:t xml:space="preserve"> </w:t>
            </w:r>
            <w:r>
              <w:rPr>
                <w:rFonts w:ascii="Times New Roman"/>
                <w:sz w:val="24"/>
              </w:rPr>
              <w:t>item</w:t>
            </w:r>
            <w:r>
              <w:rPr>
                <w:rFonts w:ascii="Times New Roman"/>
                <w:spacing w:val="11"/>
                <w:sz w:val="24"/>
              </w:rPr>
              <w:t xml:space="preserve"> </w:t>
            </w:r>
            <w:r>
              <w:rPr>
                <w:rFonts w:ascii="Times New Roman"/>
                <w:sz w:val="24"/>
              </w:rPr>
              <w:t>3.6</w:t>
            </w:r>
            <w:r>
              <w:rPr>
                <w:rFonts w:ascii="Times New Roman"/>
                <w:spacing w:val="13"/>
                <w:sz w:val="24"/>
              </w:rPr>
              <w:t xml:space="preserve"> </w:t>
            </w:r>
            <w:r>
              <w:rPr>
                <w:rFonts w:ascii="Times New Roman"/>
                <w:spacing w:val="-1"/>
                <w:sz w:val="24"/>
              </w:rPr>
              <w:t>which</w:t>
            </w:r>
            <w:r>
              <w:rPr>
                <w:rFonts w:ascii="Times New Roman"/>
                <w:spacing w:val="13"/>
                <w:sz w:val="24"/>
              </w:rPr>
              <w:t xml:space="preserve"> </w:t>
            </w:r>
            <w:r>
              <w:rPr>
                <w:rFonts w:ascii="Times New Roman"/>
                <w:spacing w:val="-1"/>
                <w:sz w:val="24"/>
              </w:rPr>
              <w:t>is</w:t>
            </w:r>
            <w:r>
              <w:rPr>
                <w:rFonts w:ascii="Times New Roman"/>
                <w:spacing w:val="13"/>
                <w:sz w:val="24"/>
              </w:rPr>
              <w:t xml:space="preserve"> </w:t>
            </w:r>
            <w:r>
              <w:rPr>
                <w:rFonts w:ascii="Times New Roman"/>
                <w:spacing w:val="-1"/>
                <w:sz w:val="24"/>
              </w:rPr>
              <w:t>other</w:t>
            </w:r>
            <w:r>
              <w:rPr>
                <w:rFonts w:ascii="Times New Roman"/>
                <w:spacing w:val="12"/>
                <w:sz w:val="24"/>
              </w:rPr>
              <w:t xml:space="preserve"> </w:t>
            </w:r>
            <w:r>
              <w:rPr>
                <w:rFonts w:ascii="Times New Roman"/>
                <w:spacing w:val="-1"/>
                <w:sz w:val="24"/>
              </w:rPr>
              <w:t>tradable</w:t>
            </w:r>
            <w:r>
              <w:rPr>
                <w:rFonts w:ascii="Times New Roman"/>
                <w:spacing w:val="12"/>
                <w:sz w:val="24"/>
              </w:rPr>
              <w:t xml:space="preserve"> </w:t>
            </w:r>
            <w:r>
              <w:rPr>
                <w:rFonts w:ascii="Times New Roman"/>
                <w:spacing w:val="-1"/>
                <w:sz w:val="24"/>
              </w:rPr>
              <w:t>asset</w:t>
            </w:r>
            <w:r>
              <w:rPr>
                <w:rFonts w:ascii="Times New Roman"/>
                <w:spacing w:val="13"/>
                <w:sz w:val="24"/>
              </w:rPr>
              <w:t xml:space="preserve"> </w:t>
            </w:r>
            <w:r>
              <w:rPr>
                <w:rFonts w:ascii="Times New Roman"/>
                <w:spacing w:val="-1"/>
                <w:sz w:val="24"/>
              </w:rPr>
              <w:t>not</w:t>
            </w:r>
            <w:r>
              <w:rPr>
                <w:rFonts w:ascii="Times New Roman"/>
                <w:spacing w:val="12"/>
                <w:sz w:val="24"/>
              </w:rPr>
              <w:t xml:space="preserve"> </w:t>
            </w:r>
            <w:r>
              <w:rPr>
                <w:rFonts w:ascii="Times New Roman"/>
                <w:spacing w:val="-1"/>
                <w:sz w:val="24"/>
              </w:rPr>
              <w:t>reported</w:t>
            </w:r>
            <w:r>
              <w:rPr>
                <w:rFonts w:ascii="Times New Roman"/>
                <w:spacing w:val="13"/>
                <w:sz w:val="24"/>
              </w:rPr>
              <w:t xml:space="preserve"> </w:t>
            </w:r>
            <w:r>
              <w:rPr>
                <w:rFonts w:ascii="Times New Roman"/>
                <w:sz w:val="24"/>
              </w:rPr>
              <w:t>in</w:t>
            </w:r>
            <w:r>
              <w:rPr>
                <w:rFonts w:ascii="Times New Roman"/>
                <w:spacing w:val="77"/>
                <w:sz w:val="24"/>
              </w:rPr>
              <w:t xml:space="preserve"> </w:t>
            </w:r>
            <w:r>
              <w:rPr>
                <w:rFonts w:ascii="Times New Roman"/>
                <w:spacing w:val="-1"/>
                <w:sz w:val="24"/>
              </w:rPr>
              <w:t>items</w:t>
            </w:r>
            <w:r>
              <w:rPr>
                <w:rFonts w:ascii="Times New Roman"/>
                <w:sz w:val="24"/>
              </w:rPr>
              <w:t xml:space="preserve"> 3.6.1 to 3.6.5..</w:t>
            </w:r>
          </w:p>
        </w:tc>
      </w:tr>
      <w:tr w:rsidR="001820FB" w:rsidRPr="00FE002E" w14:paraId="501034BE" w14:textId="77777777" w:rsidTr="00FE0FF1">
        <w:trPr>
          <w:trHeight w:val="304"/>
        </w:trPr>
        <w:tc>
          <w:tcPr>
            <w:tcW w:w="1418" w:type="dxa"/>
          </w:tcPr>
          <w:p w14:paraId="62DC1598"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990</w:t>
            </w:r>
          </w:p>
        </w:tc>
        <w:tc>
          <w:tcPr>
            <w:tcW w:w="7590" w:type="dxa"/>
          </w:tcPr>
          <w:p w14:paraId="303555FD" w14:textId="77777777" w:rsidR="001820FB" w:rsidRDefault="001820FB" w:rsidP="00AE380B">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3.7 </w:t>
            </w:r>
            <w:r>
              <w:rPr>
                <w:rFonts w:ascii="Times New Roman"/>
                <w:b/>
                <w:spacing w:val="-1"/>
                <w:sz w:val="24"/>
                <w:u w:val="thick" w:color="000000"/>
              </w:rPr>
              <w:t>non-tradable</w:t>
            </w:r>
            <w:r>
              <w:rPr>
                <w:rFonts w:ascii="Times New Roman"/>
                <w:b/>
                <w:sz w:val="24"/>
                <w:u w:val="thick" w:color="000000"/>
              </w:rPr>
              <w:t xml:space="preserve"> assets</w:t>
            </w:r>
            <w:r>
              <w:rPr>
                <w:rFonts w:ascii="Times New Roman"/>
                <w:b/>
                <w:spacing w:val="-1"/>
                <w:sz w:val="24"/>
                <w:u w:val="thick" w:color="000000"/>
              </w:rPr>
              <w:t xml:space="preserve"> eligible</w:t>
            </w:r>
            <w:r>
              <w:rPr>
                <w:rFonts w:ascii="Times New Roman"/>
                <w:b/>
                <w:sz w:val="24"/>
                <w:u w:val="thick" w:color="000000"/>
              </w:rPr>
              <w:t xml:space="preserve"> </w:t>
            </w:r>
            <w:r>
              <w:rPr>
                <w:rFonts w:ascii="Times New Roman"/>
                <w:b/>
                <w:spacing w:val="-1"/>
                <w:sz w:val="24"/>
                <w:u w:val="thick" w:color="000000"/>
              </w:rPr>
              <w:t>for central</w:t>
            </w:r>
            <w:r>
              <w:rPr>
                <w:rFonts w:ascii="Times New Roman"/>
                <w:b/>
                <w:sz w:val="24"/>
                <w:u w:val="thick" w:color="000000"/>
              </w:rPr>
              <w:t xml:space="preserve"> </w:t>
            </w:r>
            <w:r>
              <w:rPr>
                <w:rFonts w:ascii="Times New Roman"/>
                <w:b/>
                <w:spacing w:val="-1"/>
                <w:sz w:val="24"/>
                <w:u w:val="thick" w:color="000000"/>
              </w:rPr>
              <w:t>bank</w:t>
            </w:r>
          </w:p>
          <w:p w14:paraId="0930A8B9" w14:textId="77777777" w:rsidR="001820FB" w:rsidRDefault="001820FB" w:rsidP="00AE380B">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5"/>
                <w:sz w:val="24"/>
              </w:rPr>
              <w:t xml:space="preserve"> </w:t>
            </w:r>
            <w:r>
              <w:rPr>
                <w:rFonts w:ascii="Times New Roman"/>
                <w:spacing w:val="-1"/>
                <w:sz w:val="24"/>
              </w:rPr>
              <w:t>carrying 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pacing w:val="-1"/>
                <w:sz w:val="24"/>
              </w:rPr>
              <w:t>non-tradable</w:t>
            </w:r>
            <w:r>
              <w:rPr>
                <w:rFonts w:ascii="Times New Roman"/>
                <w:spacing w:val="24"/>
                <w:sz w:val="24"/>
              </w:rPr>
              <w:t xml:space="preserve"> </w:t>
            </w:r>
            <w:r>
              <w:rPr>
                <w:rFonts w:ascii="Times New Roman"/>
                <w:spacing w:val="-1"/>
                <w:sz w:val="24"/>
              </w:rPr>
              <w:t>assets</w:t>
            </w:r>
            <w:r>
              <w:rPr>
                <w:rFonts w:ascii="Times New Roman"/>
                <w:spacing w:val="24"/>
                <w:sz w:val="24"/>
              </w:rPr>
              <w:t xml:space="preserve"> </w:t>
            </w:r>
            <w:r>
              <w:rPr>
                <w:rFonts w:ascii="Times New Roman"/>
                <w:sz w:val="24"/>
              </w:rPr>
              <w:t>that</w:t>
            </w:r>
            <w:r>
              <w:rPr>
                <w:rFonts w:ascii="Times New Roman"/>
                <w:spacing w:val="24"/>
                <w:sz w:val="24"/>
              </w:rPr>
              <w:t xml:space="preserve"> </w:t>
            </w:r>
            <w:r>
              <w:rPr>
                <w:rFonts w:ascii="Times New Roman"/>
                <w:sz w:val="24"/>
              </w:rPr>
              <w:t>are</w:t>
            </w:r>
            <w:r>
              <w:rPr>
                <w:rFonts w:ascii="Times New Roman"/>
                <w:spacing w:val="24"/>
                <w:sz w:val="24"/>
              </w:rPr>
              <w:t xml:space="preserve"> </w:t>
            </w:r>
            <w:r>
              <w:rPr>
                <w:rFonts w:ascii="Times New Roman"/>
                <w:spacing w:val="-1"/>
                <w:sz w:val="24"/>
              </w:rPr>
              <w:t>eligible</w:t>
            </w:r>
            <w:r>
              <w:rPr>
                <w:rFonts w:ascii="Times New Roman"/>
                <w:spacing w:val="25"/>
                <w:sz w:val="24"/>
              </w:rPr>
              <w:t xml:space="preserve"> </w:t>
            </w:r>
            <w:r>
              <w:rPr>
                <w:rFonts w:ascii="Times New Roman"/>
                <w:spacing w:val="-1"/>
                <w:sz w:val="24"/>
              </w:rPr>
              <w:t>collateral</w:t>
            </w:r>
            <w:r>
              <w:rPr>
                <w:rFonts w:ascii="Times New Roman"/>
                <w:spacing w:val="24"/>
                <w:sz w:val="24"/>
              </w:rPr>
              <w:t xml:space="preserve"> </w:t>
            </w:r>
            <w:r>
              <w:rPr>
                <w:rFonts w:ascii="Times New Roman"/>
                <w:spacing w:val="-1"/>
                <w:sz w:val="24"/>
              </w:rPr>
              <w:t>for</w:t>
            </w:r>
            <w:r>
              <w:rPr>
                <w:rFonts w:ascii="Times New Roman"/>
                <w:spacing w:val="67"/>
                <w:sz w:val="24"/>
              </w:rPr>
              <w:t xml:space="preserve"> </w:t>
            </w:r>
            <w:r>
              <w:rPr>
                <w:rFonts w:ascii="Times New Roman"/>
                <w:sz w:val="24"/>
              </w:rPr>
              <w:t>standard</w:t>
            </w:r>
            <w:r>
              <w:rPr>
                <w:rFonts w:ascii="Times New Roman"/>
                <w:spacing w:val="-2"/>
                <w:sz w:val="24"/>
              </w:rPr>
              <w:t xml:space="preserve"> </w:t>
            </w:r>
            <w:r>
              <w:rPr>
                <w:rFonts w:ascii="Times New Roman"/>
                <w:spacing w:val="-1"/>
                <w:sz w:val="24"/>
              </w:rPr>
              <w:t>liquidity</w:t>
            </w:r>
            <w:r>
              <w:rPr>
                <w:rFonts w:ascii="Times New Roman"/>
                <w:sz w:val="24"/>
              </w:rPr>
              <w:t xml:space="preserve"> </w:t>
            </w:r>
            <w:r>
              <w:rPr>
                <w:rFonts w:ascii="Times New Roman"/>
                <w:spacing w:val="-1"/>
                <w:sz w:val="24"/>
              </w:rPr>
              <w:t>operations</w:t>
            </w:r>
            <w:r>
              <w:rPr>
                <w:rFonts w:ascii="Times New Roman"/>
                <w:sz w:val="24"/>
              </w:rPr>
              <w:t xml:space="preserve"> of</w:t>
            </w:r>
            <w:r>
              <w:rPr>
                <w:rFonts w:ascii="Times New Roman"/>
                <w:spacing w:val="-1"/>
                <w:sz w:val="24"/>
              </w:rPr>
              <w:t xml:space="preserve"> </w:t>
            </w:r>
            <w:r>
              <w:rPr>
                <w:rFonts w:ascii="Times New Roman"/>
                <w:sz w:val="24"/>
              </w:rPr>
              <w:t xml:space="preserve">the </w:t>
            </w:r>
            <w:r>
              <w:rPr>
                <w:rFonts w:ascii="Times New Roman"/>
                <w:spacing w:val="-1"/>
                <w:sz w:val="24"/>
              </w:rPr>
              <w:t>central</w:t>
            </w:r>
            <w:r>
              <w:rPr>
                <w:rFonts w:ascii="Times New Roman"/>
                <w:sz w:val="24"/>
              </w:rPr>
              <w:t xml:space="preserve"> bank</w:t>
            </w:r>
            <w:r>
              <w:t xml:space="preserve"> </w:t>
            </w:r>
            <w:r w:rsidRPr="00F672B6">
              <w:rPr>
                <w:rFonts w:ascii="Times New Roman"/>
                <w:sz w:val="24"/>
              </w:rPr>
              <w:t>to which the institution has direct access</w:t>
            </w:r>
            <w:r>
              <w:rPr>
                <w:rFonts w:ascii="Times New Roman"/>
                <w:sz w:val="24"/>
              </w:rPr>
              <w:t xml:space="preserve"> at its level of consolidation.</w:t>
            </w:r>
          </w:p>
          <w:p w14:paraId="2AC58492" w14:textId="24567D4A" w:rsidR="001820FB" w:rsidDel="00740184" w:rsidRDefault="001820FB">
            <w:pPr>
              <w:pStyle w:val="TableParagraph"/>
              <w:spacing w:before="117"/>
              <w:ind w:left="102" w:right="100"/>
              <w:rPr>
                <w:del w:id="38" w:author="EBA staff" w:date="2018-01-09T11:06:00Z"/>
                <w:rFonts w:ascii="Times New Roman"/>
                <w:spacing w:val="-1"/>
                <w:sz w:val="24"/>
              </w:rPr>
            </w:pPr>
            <w:r>
              <w:rPr>
                <w:rFonts w:ascii="Times New Roman"/>
                <w:spacing w:val="-1"/>
                <w:sz w:val="24"/>
              </w:rPr>
              <w:t>For</w:t>
            </w:r>
            <w:r>
              <w:rPr>
                <w:rFonts w:ascii="Times New Roman"/>
                <w:spacing w:val="42"/>
                <w:sz w:val="24"/>
              </w:rPr>
              <w:t xml:space="preserve"> </w:t>
            </w:r>
            <w:r>
              <w:rPr>
                <w:rFonts w:ascii="Times New Roman"/>
                <w:sz w:val="24"/>
              </w:rPr>
              <w:t>assets</w:t>
            </w:r>
            <w:r>
              <w:rPr>
                <w:rFonts w:ascii="Times New Roman"/>
                <w:spacing w:val="42"/>
                <w:sz w:val="24"/>
              </w:rPr>
              <w:t xml:space="preserve"> </w:t>
            </w:r>
            <w:r>
              <w:rPr>
                <w:rFonts w:ascii="Times New Roman"/>
                <w:spacing w:val="-1"/>
                <w:sz w:val="24"/>
              </w:rPr>
              <w:t>denominated</w:t>
            </w:r>
            <w:r>
              <w:rPr>
                <w:rFonts w:ascii="Times New Roman"/>
                <w:spacing w:val="42"/>
                <w:sz w:val="24"/>
              </w:rPr>
              <w:t xml:space="preserve"> </w:t>
            </w:r>
            <w:r>
              <w:rPr>
                <w:rFonts w:ascii="Times New Roman"/>
                <w:sz w:val="24"/>
              </w:rPr>
              <w:t>in</w:t>
            </w:r>
            <w:r>
              <w:rPr>
                <w:rFonts w:ascii="Times New Roman"/>
                <w:spacing w:val="42"/>
                <w:sz w:val="24"/>
              </w:rPr>
              <w:t xml:space="preserve"> </w:t>
            </w:r>
            <w:r>
              <w:rPr>
                <w:rFonts w:ascii="Times New Roman"/>
                <w:sz w:val="24"/>
              </w:rPr>
              <w:t>a</w:t>
            </w:r>
            <w:r>
              <w:rPr>
                <w:rFonts w:ascii="Times New Roman"/>
                <w:spacing w:val="42"/>
                <w:sz w:val="24"/>
              </w:rPr>
              <w:t xml:space="preserve"> </w:t>
            </w:r>
            <w:r>
              <w:rPr>
                <w:rFonts w:ascii="Times New Roman"/>
                <w:spacing w:val="-1"/>
                <w:sz w:val="24"/>
              </w:rPr>
              <w:t>currency</w:t>
            </w:r>
            <w:r>
              <w:rPr>
                <w:rFonts w:ascii="Times New Roman"/>
                <w:spacing w:val="42"/>
                <w:sz w:val="24"/>
              </w:rPr>
              <w:t xml:space="preserve"> </w:t>
            </w:r>
            <w:r>
              <w:rPr>
                <w:rFonts w:ascii="Times New Roman"/>
                <w:sz w:val="24"/>
              </w:rPr>
              <w:t>included</w:t>
            </w:r>
            <w:r>
              <w:rPr>
                <w:rFonts w:ascii="Times New Roman"/>
                <w:spacing w:val="42"/>
                <w:sz w:val="24"/>
              </w:rPr>
              <w:t xml:space="preserve"> </w:t>
            </w:r>
            <w:r>
              <w:rPr>
                <w:rFonts w:ascii="Times New Roman"/>
                <w:spacing w:val="-1"/>
                <w:sz w:val="24"/>
              </w:rPr>
              <w:t>in</w:t>
            </w:r>
            <w:r>
              <w:rPr>
                <w:rFonts w:ascii="Times New Roman"/>
                <w:spacing w:val="42"/>
                <w:sz w:val="24"/>
              </w:rPr>
              <w:t xml:space="preserve"> </w:t>
            </w:r>
            <w:r>
              <w:rPr>
                <w:rFonts w:ascii="Times New Roman"/>
                <w:sz w:val="24"/>
              </w:rPr>
              <w:t>the</w:t>
            </w:r>
            <w:r>
              <w:rPr>
                <w:rFonts w:ascii="Times New Roman"/>
                <w:spacing w:val="42"/>
                <w:sz w:val="24"/>
              </w:rPr>
              <w:t xml:space="preserve"> </w:t>
            </w:r>
            <w:r>
              <w:rPr>
                <w:rFonts w:ascii="Times New Roman"/>
                <w:sz w:val="24"/>
              </w:rPr>
              <w:t>Annex</w:t>
            </w:r>
            <w:r>
              <w:rPr>
                <w:rFonts w:ascii="Times New Roman"/>
                <w:spacing w:val="40"/>
                <w:sz w:val="24"/>
              </w:rPr>
              <w:t xml:space="preserve"> </w:t>
            </w:r>
            <w:r>
              <w:rPr>
                <w:rFonts w:ascii="Times New Roman"/>
                <w:sz w:val="24"/>
              </w:rPr>
              <w:t>of</w:t>
            </w:r>
            <w:r>
              <w:rPr>
                <w:rFonts w:ascii="Times New Roman"/>
                <w:spacing w:val="42"/>
                <w:sz w:val="24"/>
              </w:rPr>
              <w:t xml:space="preserve"> </w:t>
            </w:r>
            <w:r w:rsidRPr="00740184">
              <w:rPr>
                <w:rFonts w:ascii="Times New Roman"/>
                <w:spacing w:val="-1"/>
                <w:sz w:val="24"/>
              </w:rPr>
              <w:t>Commission</w:t>
            </w:r>
            <w:r>
              <w:rPr>
                <w:rFonts w:ascii="Times New Roman"/>
                <w:spacing w:val="42"/>
                <w:sz w:val="24"/>
              </w:rPr>
              <w:t xml:space="preserve"> Implementing </w:t>
            </w:r>
            <w:r>
              <w:rPr>
                <w:rFonts w:ascii="Times New Roman"/>
                <w:spacing w:val="-1"/>
                <w:sz w:val="24"/>
              </w:rPr>
              <w:t>Regulation</w:t>
            </w:r>
            <w:r>
              <w:rPr>
                <w:rFonts w:ascii="Times New Roman"/>
                <w:spacing w:val="47"/>
                <w:sz w:val="24"/>
              </w:rPr>
              <w:t xml:space="preserve"> </w:t>
            </w:r>
            <w:r>
              <w:rPr>
                <w:rFonts w:ascii="Times New Roman"/>
                <w:spacing w:val="-1"/>
                <w:sz w:val="24"/>
              </w:rPr>
              <w:t>(EU)</w:t>
            </w:r>
            <w:r>
              <w:rPr>
                <w:rFonts w:ascii="Times New Roman"/>
                <w:spacing w:val="22"/>
                <w:sz w:val="24"/>
              </w:rPr>
              <w:t xml:space="preserve"> </w:t>
            </w:r>
            <w:r>
              <w:rPr>
                <w:rFonts w:ascii="Times New Roman"/>
                <w:spacing w:val="-1"/>
                <w:sz w:val="24"/>
              </w:rPr>
              <w:t>2015/233</w:t>
            </w:r>
            <w:r>
              <w:rPr>
                <w:rStyle w:val="FootnoteReference"/>
                <w:rFonts w:ascii="Times New Roman"/>
                <w:spacing w:val="-1"/>
                <w:sz w:val="24"/>
              </w:rPr>
              <w:footnoteReference w:id="2"/>
            </w:r>
            <w:r>
              <w:rPr>
                <w:rFonts w:ascii="Times New Roman"/>
                <w:spacing w:val="21"/>
                <w:sz w:val="24"/>
              </w:rPr>
              <w:t xml:space="preserve"> </w:t>
            </w:r>
            <w:r>
              <w:rPr>
                <w:rFonts w:ascii="Times New Roman"/>
                <w:sz w:val="24"/>
              </w:rPr>
              <w:t>as</w:t>
            </w:r>
            <w:r>
              <w:rPr>
                <w:rFonts w:ascii="Times New Roman"/>
                <w:spacing w:val="21"/>
                <w:sz w:val="24"/>
              </w:rPr>
              <w:t xml:space="preserve"> </w:t>
            </w:r>
            <w:r>
              <w:rPr>
                <w:rFonts w:ascii="Times New Roman"/>
                <w:sz w:val="24"/>
              </w:rPr>
              <w:t>a</w:t>
            </w:r>
            <w:r>
              <w:rPr>
                <w:rFonts w:ascii="Times New Roman"/>
                <w:spacing w:val="20"/>
                <w:sz w:val="24"/>
              </w:rPr>
              <w:t xml:space="preserve"> </w:t>
            </w:r>
            <w:r>
              <w:rPr>
                <w:rFonts w:ascii="Times New Roman"/>
                <w:spacing w:val="-1"/>
                <w:sz w:val="24"/>
              </w:rPr>
              <w:t>currency</w:t>
            </w:r>
            <w:r>
              <w:rPr>
                <w:rFonts w:ascii="Times New Roman"/>
                <w:spacing w:val="21"/>
                <w:sz w:val="24"/>
              </w:rPr>
              <w:t xml:space="preserve"> </w:t>
            </w:r>
            <w:r>
              <w:rPr>
                <w:rFonts w:ascii="Times New Roman"/>
                <w:spacing w:val="-1"/>
                <w:sz w:val="24"/>
              </w:rPr>
              <w:t>with</w:t>
            </w:r>
            <w:r>
              <w:rPr>
                <w:rFonts w:ascii="Times New Roman"/>
                <w:spacing w:val="20"/>
                <w:sz w:val="24"/>
              </w:rPr>
              <w:t xml:space="preserve"> </w:t>
            </w:r>
            <w:r>
              <w:rPr>
                <w:rFonts w:ascii="Times New Roman"/>
                <w:spacing w:val="-1"/>
                <w:sz w:val="24"/>
              </w:rPr>
              <w:t>extremely</w:t>
            </w:r>
            <w:r>
              <w:rPr>
                <w:rFonts w:ascii="Times New Roman"/>
                <w:spacing w:val="21"/>
                <w:sz w:val="24"/>
              </w:rPr>
              <w:t xml:space="preserve"> </w:t>
            </w:r>
            <w:r>
              <w:rPr>
                <w:rFonts w:ascii="Times New Roman"/>
                <w:spacing w:val="-1"/>
                <w:sz w:val="24"/>
              </w:rPr>
              <w:t>narrow</w:t>
            </w:r>
            <w:r>
              <w:rPr>
                <w:rFonts w:ascii="Times New Roman"/>
                <w:spacing w:val="21"/>
                <w:sz w:val="24"/>
              </w:rPr>
              <w:t xml:space="preserve"> </w:t>
            </w:r>
            <w:r>
              <w:rPr>
                <w:rFonts w:ascii="Times New Roman"/>
                <w:spacing w:val="-1"/>
                <w:sz w:val="24"/>
              </w:rPr>
              <w:t>central</w:t>
            </w:r>
            <w:r>
              <w:rPr>
                <w:rFonts w:ascii="Times New Roman"/>
                <w:spacing w:val="20"/>
                <w:sz w:val="24"/>
              </w:rPr>
              <w:t xml:space="preserve"> </w:t>
            </w:r>
            <w:r>
              <w:rPr>
                <w:rFonts w:ascii="Times New Roman"/>
                <w:sz w:val="24"/>
              </w:rPr>
              <w:t>bank</w:t>
            </w:r>
            <w:r>
              <w:rPr>
                <w:rFonts w:ascii="Times New Roman"/>
                <w:spacing w:val="21"/>
                <w:sz w:val="24"/>
              </w:rPr>
              <w:t xml:space="preserve"> </w:t>
            </w:r>
            <w:r>
              <w:rPr>
                <w:rFonts w:ascii="Times New Roman"/>
                <w:spacing w:val="-1"/>
                <w:sz w:val="24"/>
              </w:rPr>
              <w:t>eligibility,</w:t>
            </w:r>
            <w:r>
              <w:rPr>
                <w:rFonts w:ascii="Times New Roman"/>
                <w:spacing w:val="83"/>
                <w:sz w:val="24"/>
              </w:rPr>
              <w:t xml:space="preserve"> </w:t>
            </w:r>
            <w:r>
              <w:rPr>
                <w:rFonts w:ascii="Times New Roman"/>
                <w:spacing w:val="-1"/>
                <w:sz w:val="24"/>
              </w:rPr>
              <w:t>institutions</w:t>
            </w:r>
            <w:r>
              <w:rPr>
                <w:rFonts w:ascii="Times New Roman"/>
                <w:sz w:val="24"/>
              </w:rPr>
              <w:t xml:space="preserve"> </w:t>
            </w:r>
            <w:r>
              <w:rPr>
                <w:rFonts w:ascii="Times New Roman"/>
                <w:spacing w:val="-1"/>
                <w:sz w:val="24"/>
              </w:rPr>
              <w:t xml:space="preserve">shall </w:t>
            </w:r>
            <w:r>
              <w:rPr>
                <w:rFonts w:ascii="Times New Roman"/>
                <w:sz w:val="24"/>
              </w:rPr>
              <w:t>leave</w:t>
            </w:r>
            <w:r>
              <w:rPr>
                <w:rFonts w:ascii="Times New Roman"/>
                <w:spacing w:val="-1"/>
                <w:sz w:val="24"/>
              </w:rPr>
              <w:t xml:space="preserve"> this</w:t>
            </w:r>
            <w:r>
              <w:rPr>
                <w:rFonts w:ascii="Times New Roman"/>
                <w:sz w:val="24"/>
              </w:rPr>
              <w:t xml:space="preserve"> </w:t>
            </w:r>
            <w:r>
              <w:rPr>
                <w:rFonts w:ascii="Times New Roman"/>
                <w:spacing w:val="-1"/>
                <w:sz w:val="24"/>
              </w:rPr>
              <w:t>field</w:t>
            </w:r>
            <w:r>
              <w:rPr>
                <w:rFonts w:ascii="Times New Roman"/>
                <w:sz w:val="24"/>
              </w:rPr>
              <w:t xml:space="preserve"> </w:t>
            </w:r>
            <w:r>
              <w:rPr>
                <w:rFonts w:ascii="Times New Roman"/>
                <w:spacing w:val="-1"/>
                <w:sz w:val="24"/>
              </w:rPr>
              <w:t>blank.</w:t>
            </w:r>
            <w:r>
              <w:t xml:space="preserve"> </w:t>
            </w:r>
            <w:r w:rsidRPr="00312143">
              <w:rPr>
                <w:rFonts w:ascii="Times New Roman"/>
                <w:spacing w:val="-1"/>
                <w:sz w:val="24"/>
              </w:rPr>
              <w:t>Securities and securities flows from other tradable assets in the form of intragroup or own issuances shall not be reported in the counterbalancing capacity. Nevertheless, cash flows from such items shall be reported in the relevant part of section 1 and 2 of the template.</w:t>
            </w:r>
          </w:p>
          <w:p w14:paraId="0AA0A615" w14:textId="77777777" w:rsidR="001820FB" w:rsidRDefault="001820FB">
            <w:pPr>
              <w:pStyle w:val="TableParagraph"/>
              <w:spacing w:before="117"/>
              <w:ind w:left="102" w:right="100"/>
              <w:rPr>
                <w:rFonts w:ascii="Times New Roman" w:eastAsia="Times New Roman" w:hAnsi="Times New Roman" w:cs="Times New Roman"/>
                <w:sz w:val="24"/>
                <w:szCs w:val="24"/>
              </w:rPr>
              <w:pPrChange w:id="39" w:author="EBA staff" w:date="2018-01-09T11:06:00Z">
                <w:pPr>
                  <w:pStyle w:val="TableParagraph"/>
                  <w:spacing w:before="120"/>
                  <w:ind w:left="102" w:right="100"/>
                  <w:jc w:val="both"/>
                </w:pPr>
              </w:pPrChange>
            </w:pPr>
          </w:p>
        </w:tc>
      </w:tr>
      <w:tr w:rsidR="001820FB" w:rsidRPr="00FE002E" w14:paraId="12D517E0" w14:textId="77777777" w:rsidTr="00FE0FF1">
        <w:trPr>
          <w:trHeight w:val="304"/>
        </w:trPr>
        <w:tc>
          <w:tcPr>
            <w:tcW w:w="1418" w:type="dxa"/>
          </w:tcPr>
          <w:p w14:paraId="24F9A7A1"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1000</w:t>
            </w:r>
          </w:p>
        </w:tc>
        <w:tc>
          <w:tcPr>
            <w:tcW w:w="7590" w:type="dxa"/>
          </w:tcPr>
          <w:p w14:paraId="18A0839D"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 </w:t>
            </w:r>
            <w:r>
              <w:rPr>
                <w:rFonts w:ascii="Times New Roman"/>
                <w:b/>
                <w:spacing w:val="-1"/>
                <w:sz w:val="24"/>
                <w:u w:val="thick" w:color="000000"/>
              </w:rPr>
              <w:t>Undrawn committed facilities</w:t>
            </w:r>
            <w:r>
              <w:rPr>
                <w:rFonts w:ascii="Times New Roman"/>
                <w:b/>
                <w:sz w:val="24"/>
                <w:u w:val="thick" w:color="000000"/>
              </w:rPr>
              <w:t xml:space="preserve"> </w:t>
            </w:r>
            <w:r>
              <w:rPr>
                <w:rFonts w:ascii="Times New Roman"/>
                <w:b/>
                <w:spacing w:val="-1"/>
                <w:sz w:val="24"/>
                <w:u w:val="thick" w:color="000000"/>
              </w:rPr>
              <w:t>received</w:t>
            </w:r>
          </w:p>
          <w:p w14:paraId="6BEB3D07" w14:textId="77777777"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11"/>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10"/>
                <w:sz w:val="24"/>
              </w:rPr>
              <w:t xml:space="preserve"> </w:t>
            </w:r>
            <w:r>
              <w:rPr>
                <w:rFonts w:ascii="Times New Roman"/>
                <w:spacing w:val="-1"/>
                <w:sz w:val="24"/>
              </w:rPr>
              <w:t>undrawn</w:t>
            </w:r>
            <w:r>
              <w:rPr>
                <w:rFonts w:ascii="Times New Roman"/>
                <w:spacing w:val="10"/>
                <w:sz w:val="24"/>
              </w:rPr>
              <w:t xml:space="preserve"> </w:t>
            </w:r>
            <w:r>
              <w:rPr>
                <w:rFonts w:ascii="Times New Roman"/>
                <w:spacing w:val="-1"/>
                <w:sz w:val="24"/>
              </w:rPr>
              <w:t>committed</w:t>
            </w:r>
            <w:r>
              <w:rPr>
                <w:rFonts w:ascii="Times New Roman"/>
                <w:spacing w:val="10"/>
                <w:sz w:val="24"/>
              </w:rPr>
              <w:t xml:space="preserve"> </w:t>
            </w:r>
            <w:r>
              <w:rPr>
                <w:rFonts w:ascii="Times New Roman"/>
                <w:spacing w:val="-1"/>
                <w:sz w:val="24"/>
              </w:rPr>
              <w:t>facilities</w:t>
            </w:r>
            <w:r>
              <w:rPr>
                <w:rFonts w:ascii="Times New Roman"/>
                <w:spacing w:val="9"/>
                <w:sz w:val="24"/>
              </w:rPr>
              <w:t xml:space="preserve"> </w:t>
            </w:r>
            <w:r>
              <w:rPr>
                <w:rFonts w:ascii="Times New Roman"/>
                <w:sz w:val="24"/>
              </w:rPr>
              <w:t>extended</w:t>
            </w:r>
            <w:r>
              <w:rPr>
                <w:rFonts w:ascii="Times New Roman"/>
                <w:spacing w:val="10"/>
                <w:sz w:val="24"/>
              </w:rPr>
              <w:t xml:space="preserve"> </w:t>
            </w:r>
            <w:r>
              <w:rPr>
                <w:rFonts w:ascii="Times New Roman"/>
                <w:spacing w:val="-1"/>
                <w:sz w:val="24"/>
              </w:rPr>
              <w:t>to</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reporting</w:t>
            </w:r>
            <w:r>
              <w:rPr>
                <w:rFonts w:ascii="Times New Roman"/>
                <w:spacing w:val="75"/>
                <w:sz w:val="24"/>
              </w:rPr>
              <w:t xml:space="preserve"> </w:t>
            </w:r>
            <w:r>
              <w:rPr>
                <w:rFonts w:ascii="Times New Roman"/>
                <w:spacing w:val="-1"/>
                <w:sz w:val="24"/>
              </w:rPr>
              <w:t>institution.</w:t>
            </w:r>
            <w:r>
              <w:rPr>
                <w:rFonts w:ascii="Times New Roman"/>
                <w:spacing w:val="4"/>
                <w:sz w:val="24"/>
              </w:rPr>
              <w:t xml:space="preserve"> </w:t>
            </w:r>
            <w:r>
              <w:rPr>
                <w:rFonts w:ascii="Times New Roman"/>
                <w:spacing w:val="-1"/>
                <w:sz w:val="24"/>
              </w:rPr>
              <w:t>These</w:t>
            </w:r>
            <w:r>
              <w:rPr>
                <w:rFonts w:ascii="Times New Roman"/>
                <w:spacing w:val="6"/>
                <w:sz w:val="24"/>
              </w:rPr>
              <w:t xml:space="preserve"> </w:t>
            </w:r>
            <w:r>
              <w:rPr>
                <w:rFonts w:ascii="Times New Roman"/>
                <w:spacing w:val="-1"/>
                <w:sz w:val="24"/>
              </w:rPr>
              <w:t>shall</w:t>
            </w:r>
            <w:r>
              <w:rPr>
                <w:rFonts w:ascii="Times New Roman"/>
                <w:spacing w:val="5"/>
                <w:sz w:val="24"/>
              </w:rPr>
              <w:t xml:space="preserve"> </w:t>
            </w:r>
            <w:r>
              <w:rPr>
                <w:rFonts w:ascii="Times New Roman"/>
                <w:spacing w:val="-1"/>
                <w:sz w:val="24"/>
              </w:rPr>
              <w:t>include</w:t>
            </w:r>
            <w:r>
              <w:rPr>
                <w:rFonts w:ascii="Times New Roman"/>
                <w:spacing w:val="6"/>
                <w:sz w:val="24"/>
              </w:rPr>
              <w:t xml:space="preserve"> </w:t>
            </w:r>
            <w:r>
              <w:rPr>
                <w:rFonts w:ascii="Times New Roman"/>
                <w:spacing w:val="-1"/>
                <w:sz w:val="24"/>
              </w:rPr>
              <w:t>contractually</w:t>
            </w:r>
            <w:r>
              <w:rPr>
                <w:rFonts w:ascii="Times New Roman"/>
                <w:spacing w:val="4"/>
                <w:sz w:val="24"/>
              </w:rPr>
              <w:t xml:space="preserve"> </w:t>
            </w:r>
            <w:r>
              <w:rPr>
                <w:rFonts w:ascii="Times New Roman"/>
                <w:spacing w:val="-1"/>
                <w:sz w:val="24"/>
              </w:rPr>
              <w:t>irrevocable</w:t>
            </w:r>
            <w:r>
              <w:rPr>
                <w:rFonts w:ascii="Times New Roman"/>
                <w:spacing w:val="6"/>
                <w:sz w:val="24"/>
              </w:rPr>
              <w:t xml:space="preserve"> </w:t>
            </w:r>
            <w:r>
              <w:rPr>
                <w:rFonts w:ascii="Times New Roman"/>
                <w:spacing w:val="-1"/>
                <w:sz w:val="24"/>
              </w:rPr>
              <w:t>facilities.</w:t>
            </w:r>
            <w:r>
              <w:rPr>
                <w:rFonts w:ascii="Times New Roman"/>
                <w:spacing w:val="4"/>
                <w:sz w:val="24"/>
              </w:rPr>
              <w:t xml:space="preserve"> </w:t>
            </w:r>
            <w:r>
              <w:rPr>
                <w:rFonts w:ascii="Times New Roman"/>
                <w:spacing w:val="-1"/>
                <w:sz w:val="24"/>
              </w:rPr>
              <w:t>Institutions</w:t>
            </w:r>
            <w:r>
              <w:rPr>
                <w:rFonts w:ascii="Times New Roman"/>
                <w:spacing w:val="117"/>
                <w:sz w:val="24"/>
              </w:rPr>
              <w:t xml:space="preserve"> </w:t>
            </w:r>
            <w:r>
              <w:rPr>
                <w:rFonts w:ascii="Times New Roman"/>
                <w:sz w:val="24"/>
              </w:rPr>
              <w:t>shall</w:t>
            </w:r>
            <w:r>
              <w:rPr>
                <w:rFonts w:ascii="Times New Roman"/>
                <w:spacing w:val="1"/>
                <w:sz w:val="24"/>
              </w:rPr>
              <w:t xml:space="preserve"> </w:t>
            </w:r>
            <w:r>
              <w:rPr>
                <w:rFonts w:ascii="Times New Roman"/>
                <w:spacing w:val="-1"/>
                <w:sz w:val="24"/>
              </w:rPr>
              <w:t>report</w:t>
            </w:r>
            <w:r>
              <w:rPr>
                <w:rFonts w:ascii="Times New Roman"/>
                <w:spacing w:val="1"/>
                <w:sz w:val="24"/>
              </w:rPr>
              <w:t xml:space="preserve"> </w:t>
            </w:r>
            <w:r>
              <w:rPr>
                <w:rFonts w:ascii="Times New Roman"/>
                <w:sz w:val="24"/>
              </w:rPr>
              <w:t>a</w:t>
            </w:r>
            <w:r>
              <w:rPr>
                <w:rFonts w:ascii="Times New Roman"/>
                <w:spacing w:val="2"/>
                <w:sz w:val="24"/>
              </w:rPr>
              <w:t xml:space="preserve"> </w:t>
            </w:r>
            <w:r>
              <w:rPr>
                <w:rFonts w:ascii="Times New Roman"/>
                <w:sz w:val="24"/>
              </w:rPr>
              <w:t>reduced</w:t>
            </w:r>
            <w:r>
              <w:rPr>
                <w:rFonts w:ascii="Times New Roman"/>
                <w:spacing w:val="2"/>
                <w:sz w:val="24"/>
              </w:rPr>
              <w:t xml:space="preserve"> </w:t>
            </w:r>
            <w:r>
              <w:rPr>
                <w:rFonts w:ascii="Times New Roman"/>
                <w:spacing w:val="-1"/>
                <w:sz w:val="24"/>
              </w:rPr>
              <w:t>amount</w:t>
            </w:r>
            <w:r>
              <w:rPr>
                <w:rFonts w:ascii="Times New Roman"/>
                <w:spacing w:val="2"/>
                <w:sz w:val="24"/>
              </w:rPr>
              <w:t xml:space="preserve"> </w:t>
            </w:r>
            <w:r>
              <w:rPr>
                <w:rFonts w:ascii="Times New Roman"/>
                <w:spacing w:val="-1"/>
                <w:sz w:val="24"/>
              </w:rPr>
              <w:t>where</w:t>
            </w:r>
            <w:r>
              <w:rPr>
                <w:rFonts w:ascii="Times New Roman"/>
                <w:spacing w:val="2"/>
                <w:sz w:val="24"/>
              </w:rPr>
              <w:t xml:space="preserve"> </w:t>
            </w:r>
            <w:r>
              <w:rPr>
                <w:rFonts w:ascii="Times New Roman"/>
                <w:sz w:val="24"/>
              </w:rPr>
              <w:t>the</w:t>
            </w:r>
            <w:r>
              <w:rPr>
                <w:rFonts w:ascii="Times New Roman"/>
                <w:spacing w:val="2"/>
                <w:sz w:val="24"/>
              </w:rPr>
              <w:t xml:space="preserve"> </w:t>
            </w:r>
            <w:r>
              <w:rPr>
                <w:rFonts w:ascii="Times New Roman"/>
                <w:spacing w:val="-1"/>
                <w:sz w:val="24"/>
              </w:rPr>
              <w:t>potential</w:t>
            </w:r>
            <w:r>
              <w:rPr>
                <w:rFonts w:ascii="Times New Roman"/>
                <w:spacing w:val="2"/>
                <w:sz w:val="24"/>
              </w:rPr>
              <w:t xml:space="preserve"> </w:t>
            </w:r>
            <w:r>
              <w:rPr>
                <w:rFonts w:ascii="Times New Roman"/>
                <w:spacing w:val="-1"/>
                <w:sz w:val="24"/>
              </w:rPr>
              <w:t>collateral</w:t>
            </w:r>
            <w:r>
              <w:rPr>
                <w:rFonts w:ascii="Times New Roman"/>
                <w:spacing w:val="1"/>
                <w:sz w:val="24"/>
              </w:rPr>
              <w:t xml:space="preserve"> </w:t>
            </w:r>
            <w:r>
              <w:rPr>
                <w:rFonts w:ascii="Times New Roman"/>
                <w:sz w:val="24"/>
              </w:rPr>
              <w:t>needs</w:t>
            </w:r>
            <w:r>
              <w:rPr>
                <w:rFonts w:ascii="Times New Roman"/>
                <w:spacing w:val="2"/>
                <w:sz w:val="24"/>
              </w:rPr>
              <w:t xml:space="preserve"> </w:t>
            </w:r>
            <w:r>
              <w:rPr>
                <w:rFonts w:ascii="Times New Roman"/>
                <w:spacing w:val="-1"/>
                <w:sz w:val="24"/>
              </w:rPr>
              <w:t>for</w:t>
            </w:r>
            <w:r>
              <w:rPr>
                <w:rFonts w:ascii="Times New Roman"/>
                <w:spacing w:val="2"/>
                <w:sz w:val="24"/>
              </w:rPr>
              <w:t xml:space="preserve"> </w:t>
            </w:r>
            <w:r>
              <w:rPr>
                <w:rFonts w:ascii="Times New Roman"/>
                <w:spacing w:val="-1"/>
                <w:sz w:val="24"/>
              </w:rPr>
              <w:t>drawing</w:t>
            </w:r>
            <w:r>
              <w:rPr>
                <w:rFonts w:ascii="Times New Roman"/>
                <w:spacing w:val="67"/>
                <w:sz w:val="24"/>
              </w:rPr>
              <w:t xml:space="preserve"> </w:t>
            </w:r>
            <w:r>
              <w:rPr>
                <w:rFonts w:ascii="Times New Roman"/>
                <w:sz w:val="24"/>
              </w:rPr>
              <w:t xml:space="preserve">on these </w:t>
            </w:r>
            <w:r>
              <w:rPr>
                <w:rFonts w:ascii="Times New Roman"/>
                <w:spacing w:val="-1"/>
                <w:sz w:val="24"/>
              </w:rPr>
              <w:t>facilities</w:t>
            </w:r>
            <w:r>
              <w:rPr>
                <w:rFonts w:ascii="Times New Roman"/>
                <w:sz w:val="24"/>
              </w:rPr>
              <w:t xml:space="preserve"> </w:t>
            </w:r>
            <w:r>
              <w:rPr>
                <w:rFonts w:ascii="Times New Roman"/>
                <w:spacing w:val="-1"/>
                <w:sz w:val="24"/>
              </w:rPr>
              <w:t>exceeds</w:t>
            </w:r>
            <w:r>
              <w:rPr>
                <w:rFonts w:ascii="Times New Roman"/>
                <w:sz w:val="24"/>
              </w:rPr>
              <w:t xml:space="preserve"> the </w:t>
            </w:r>
            <w:r>
              <w:rPr>
                <w:rFonts w:ascii="Times New Roman"/>
                <w:spacing w:val="-1"/>
                <w:sz w:val="24"/>
              </w:rPr>
              <w:t>availability</w:t>
            </w:r>
            <w:r>
              <w:rPr>
                <w:rFonts w:ascii="Times New Roman"/>
                <w:sz w:val="24"/>
              </w:rPr>
              <w:t xml:space="preserve"> of</w:t>
            </w:r>
            <w:r>
              <w:rPr>
                <w:rFonts w:ascii="Times New Roman"/>
                <w:spacing w:val="-1"/>
                <w:sz w:val="24"/>
              </w:rPr>
              <w:t xml:space="preserve"> collateral.</w:t>
            </w:r>
          </w:p>
          <w:p w14:paraId="6BC5803A" w14:textId="7D1FED74"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z w:val="24"/>
              </w:rPr>
              <w:t>In</w:t>
            </w:r>
            <w:r>
              <w:rPr>
                <w:rFonts w:ascii="Times New Roman"/>
                <w:spacing w:val="40"/>
                <w:sz w:val="24"/>
              </w:rPr>
              <w:t xml:space="preserve"> </w:t>
            </w:r>
            <w:r>
              <w:rPr>
                <w:rFonts w:ascii="Times New Roman"/>
                <w:spacing w:val="-1"/>
                <w:sz w:val="24"/>
              </w:rPr>
              <w:t>order</w:t>
            </w:r>
            <w:r>
              <w:rPr>
                <w:rFonts w:ascii="Times New Roman"/>
                <w:spacing w:val="41"/>
                <w:sz w:val="24"/>
              </w:rPr>
              <w:t xml:space="preserve"> </w:t>
            </w:r>
            <w:r>
              <w:rPr>
                <w:rFonts w:ascii="Times New Roman"/>
                <w:sz w:val="24"/>
              </w:rPr>
              <w:t>to</w:t>
            </w:r>
            <w:r>
              <w:rPr>
                <w:rFonts w:ascii="Times New Roman"/>
                <w:spacing w:val="39"/>
                <w:sz w:val="24"/>
              </w:rPr>
              <w:t xml:space="preserve"> </w:t>
            </w:r>
            <w:r>
              <w:rPr>
                <w:rFonts w:ascii="Times New Roman"/>
                <w:sz w:val="24"/>
              </w:rPr>
              <w:t>avoid</w:t>
            </w:r>
            <w:r>
              <w:rPr>
                <w:rFonts w:ascii="Times New Roman"/>
                <w:spacing w:val="40"/>
                <w:sz w:val="24"/>
              </w:rPr>
              <w:t xml:space="preserve"> </w:t>
            </w:r>
            <w:r>
              <w:rPr>
                <w:rFonts w:ascii="Times New Roman"/>
                <w:spacing w:val="-1"/>
                <w:sz w:val="24"/>
              </w:rPr>
              <w:t>double-counting,</w:t>
            </w:r>
            <w:r>
              <w:rPr>
                <w:rFonts w:ascii="Times New Roman"/>
                <w:spacing w:val="39"/>
                <w:sz w:val="24"/>
              </w:rPr>
              <w:t xml:space="preserve"> </w:t>
            </w:r>
            <w:r>
              <w:rPr>
                <w:rFonts w:ascii="Times New Roman"/>
                <w:spacing w:val="-1"/>
                <w:sz w:val="24"/>
              </w:rPr>
              <w:t>facilities</w:t>
            </w:r>
            <w:r>
              <w:rPr>
                <w:rFonts w:ascii="Times New Roman"/>
                <w:spacing w:val="39"/>
                <w:sz w:val="24"/>
              </w:rPr>
              <w:t xml:space="preserve"> </w:t>
            </w:r>
            <w:r>
              <w:rPr>
                <w:rFonts w:ascii="Times New Roman"/>
                <w:spacing w:val="-1"/>
                <w:sz w:val="24"/>
              </w:rPr>
              <w:t>where</w:t>
            </w:r>
            <w:r>
              <w:rPr>
                <w:rFonts w:ascii="Times New Roman"/>
                <w:spacing w:val="41"/>
                <w:sz w:val="24"/>
              </w:rPr>
              <w:t xml:space="preserve"> </w:t>
            </w:r>
            <w:r>
              <w:rPr>
                <w:rFonts w:ascii="Times New Roman"/>
                <w:spacing w:val="-1"/>
                <w:sz w:val="24"/>
              </w:rPr>
              <w:t>the</w:t>
            </w:r>
            <w:r>
              <w:rPr>
                <w:rFonts w:ascii="Times New Roman"/>
                <w:spacing w:val="41"/>
                <w:sz w:val="24"/>
              </w:rPr>
              <w:t xml:space="preserve"> </w:t>
            </w:r>
            <w:r>
              <w:rPr>
                <w:rFonts w:ascii="Times New Roman"/>
                <w:spacing w:val="-1"/>
                <w:sz w:val="24"/>
              </w:rPr>
              <w:t>reporting</w:t>
            </w:r>
            <w:r>
              <w:rPr>
                <w:rFonts w:ascii="Times New Roman"/>
                <w:spacing w:val="39"/>
                <w:sz w:val="24"/>
              </w:rPr>
              <w:t xml:space="preserve"> </w:t>
            </w:r>
            <w:r>
              <w:rPr>
                <w:rFonts w:ascii="Times New Roman"/>
                <w:spacing w:val="-1"/>
                <w:sz w:val="24"/>
              </w:rPr>
              <w:t>institution</w:t>
            </w:r>
            <w:r>
              <w:rPr>
                <w:rFonts w:ascii="Times New Roman"/>
                <w:spacing w:val="91"/>
                <w:sz w:val="24"/>
              </w:rPr>
              <w:t xml:space="preserve"> </w:t>
            </w:r>
            <w:r>
              <w:rPr>
                <w:rFonts w:ascii="Times New Roman"/>
                <w:sz w:val="24"/>
              </w:rPr>
              <w:t>has</w:t>
            </w:r>
            <w:r>
              <w:rPr>
                <w:rFonts w:ascii="Times New Roman"/>
                <w:spacing w:val="25"/>
                <w:sz w:val="24"/>
              </w:rPr>
              <w:t xml:space="preserve"> </w:t>
            </w:r>
            <w:r>
              <w:rPr>
                <w:rFonts w:ascii="Times New Roman"/>
                <w:spacing w:val="-1"/>
                <w:sz w:val="24"/>
              </w:rPr>
              <w:t>already</w:t>
            </w:r>
            <w:r>
              <w:rPr>
                <w:rFonts w:ascii="Times New Roman"/>
                <w:spacing w:val="22"/>
                <w:sz w:val="24"/>
              </w:rPr>
              <w:t xml:space="preserve"> </w:t>
            </w:r>
            <w:r>
              <w:rPr>
                <w:rFonts w:ascii="Times New Roman"/>
                <w:spacing w:val="-1"/>
                <w:sz w:val="24"/>
              </w:rPr>
              <w:t>prepositioned</w:t>
            </w:r>
            <w:r>
              <w:rPr>
                <w:rFonts w:ascii="Times New Roman"/>
                <w:spacing w:val="25"/>
                <w:sz w:val="24"/>
              </w:rPr>
              <w:t xml:space="preserve"> </w:t>
            </w:r>
            <w:r>
              <w:rPr>
                <w:rFonts w:ascii="Times New Roman"/>
                <w:spacing w:val="-1"/>
                <w:sz w:val="24"/>
              </w:rPr>
              <w:t>assets</w:t>
            </w:r>
            <w:r>
              <w:rPr>
                <w:rFonts w:ascii="Times New Roman"/>
                <w:spacing w:val="24"/>
                <w:sz w:val="24"/>
              </w:rPr>
              <w:t xml:space="preserve"> </w:t>
            </w:r>
            <w:r>
              <w:rPr>
                <w:rFonts w:ascii="Times New Roman"/>
                <w:sz w:val="24"/>
              </w:rPr>
              <w:t>as</w:t>
            </w:r>
            <w:r>
              <w:rPr>
                <w:rFonts w:ascii="Times New Roman"/>
                <w:spacing w:val="24"/>
                <w:sz w:val="24"/>
              </w:rPr>
              <w:t xml:space="preserve"> </w:t>
            </w:r>
            <w:r>
              <w:rPr>
                <w:rFonts w:ascii="Times New Roman"/>
                <w:spacing w:val="-1"/>
                <w:sz w:val="24"/>
              </w:rPr>
              <w:t>collateral,</w:t>
            </w:r>
            <w:r>
              <w:rPr>
                <w:rFonts w:ascii="Times New Roman"/>
                <w:spacing w:val="24"/>
                <w:sz w:val="24"/>
              </w:rPr>
              <w:t xml:space="preserve"> </w:t>
            </w:r>
            <w:r>
              <w:rPr>
                <w:rFonts w:ascii="Times New Roman"/>
                <w:spacing w:val="-1"/>
                <w:sz w:val="24"/>
              </w:rPr>
              <w:t>for</w:t>
            </w:r>
            <w:r>
              <w:rPr>
                <w:rFonts w:ascii="Times New Roman"/>
                <w:spacing w:val="25"/>
                <w:sz w:val="24"/>
              </w:rPr>
              <w:t xml:space="preserve"> </w:t>
            </w:r>
            <w:r>
              <w:rPr>
                <w:rFonts w:ascii="Times New Roman"/>
                <w:sz w:val="24"/>
              </w:rPr>
              <w:t>an</w:t>
            </w:r>
            <w:r>
              <w:rPr>
                <w:rFonts w:ascii="Times New Roman"/>
                <w:spacing w:val="24"/>
                <w:sz w:val="24"/>
              </w:rPr>
              <w:t xml:space="preserve"> </w:t>
            </w:r>
            <w:r>
              <w:rPr>
                <w:rFonts w:ascii="Times New Roman"/>
                <w:spacing w:val="-1"/>
                <w:sz w:val="24"/>
              </w:rPr>
              <w:t>undrawn</w:t>
            </w:r>
            <w:r>
              <w:rPr>
                <w:rFonts w:ascii="Times New Roman"/>
                <w:spacing w:val="25"/>
                <w:sz w:val="24"/>
              </w:rPr>
              <w:t xml:space="preserve"> </w:t>
            </w:r>
            <w:r>
              <w:rPr>
                <w:rFonts w:ascii="Times New Roman"/>
                <w:spacing w:val="-1"/>
                <w:sz w:val="24"/>
              </w:rPr>
              <w:t>credit</w:t>
            </w:r>
            <w:r>
              <w:rPr>
                <w:rFonts w:ascii="Times New Roman"/>
                <w:spacing w:val="25"/>
                <w:sz w:val="24"/>
              </w:rPr>
              <w:t xml:space="preserve"> </w:t>
            </w:r>
            <w:r>
              <w:rPr>
                <w:rFonts w:ascii="Times New Roman"/>
                <w:spacing w:val="-1"/>
                <w:sz w:val="24"/>
              </w:rPr>
              <w:t>facility,</w:t>
            </w:r>
            <w:r>
              <w:rPr>
                <w:rFonts w:ascii="Times New Roman"/>
                <w:spacing w:val="99"/>
                <w:sz w:val="24"/>
              </w:rPr>
              <w:t xml:space="preserve"> </w:t>
            </w:r>
            <w:r>
              <w:rPr>
                <w:rFonts w:ascii="Times New Roman"/>
                <w:sz w:val="24"/>
              </w:rPr>
              <w:t>and</w:t>
            </w:r>
            <w:r>
              <w:rPr>
                <w:rFonts w:ascii="Times New Roman"/>
                <w:spacing w:val="2"/>
                <w:sz w:val="24"/>
              </w:rPr>
              <w:t xml:space="preserve"> </w:t>
            </w:r>
            <w:r>
              <w:rPr>
                <w:rFonts w:ascii="Times New Roman"/>
                <w:sz w:val="24"/>
              </w:rPr>
              <w:t>has</w:t>
            </w:r>
            <w:r>
              <w:rPr>
                <w:rFonts w:ascii="Times New Roman"/>
                <w:spacing w:val="1"/>
                <w:sz w:val="24"/>
              </w:rPr>
              <w:t xml:space="preserve"> </w:t>
            </w:r>
            <w:r>
              <w:rPr>
                <w:rFonts w:ascii="Times New Roman"/>
                <w:spacing w:val="-1"/>
                <w:sz w:val="24"/>
              </w:rPr>
              <w:t>already</w:t>
            </w:r>
            <w:r>
              <w:rPr>
                <w:rFonts w:ascii="Times New Roman"/>
                <w:spacing w:val="2"/>
                <w:sz w:val="24"/>
              </w:rPr>
              <w:t xml:space="preserve"> </w:t>
            </w:r>
            <w:r>
              <w:rPr>
                <w:rFonts w:ascii="Times New Roman"/>
                <w:spacing w:val="-1"/>
                <w:sz w:val="24"/>
              </w:rPr>
              <w:t>reported</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pacing w:val="-1"/>
                <w:sz w:val="24"/>
              </w:rPr>
              <w:t>assets</w:t>
            </w:r>
            <w:r>
              <w:rPr>
                <w:rFonts w:ascii="Times New Roman"/>
                <w:spacing w:val="1"/>
                <w:sz w:val="24"/>
              </w:rPr>
              <w:t xml:space="preserve"> </w:t>
            </w:r>
            <w:r>
              <w:rPr>
                <w:rFonts w:ascii="Times New Roman"/>
                <w:sz w:val="24"/>
              </w:rPr>
              <w:t>in</w:t>
            </w:r>
            <w:r>
              <w:rPr>
                <w:rFonts w:ascii="Times New Roman"/>
                <w:spacing w:val="1"/>
                <w:sz w:val="24"/>
              </w:rPr>
              <w:t xml:space="preserve"> </w:t>
            </w:r>
            <w:r>
              <w:rPr>
                <w:rFonts w:ascii="Times New Roman"/>
                <w:spacing w:val="-1"/>
                <w:sz w:val="24"/>
              </w:rPr>
              <w:t>items</w:t>
            </w:r>
            <w:r>
              <w:rPr>
                <w:rFonts w:ascii="Times New Roman"/>
                <w:spacing w:val="2"/>
                <w:sz w:val="24"/>
              </w:rPr>
              <w:t xml:space="preserve"> </w:t>
            </w:r>
            <w:r>
              <w:rPr>
                <w:rFonts w:ascii="Times New Roman"/>
                <w:sz w:val="24"/>
              </w:rPr>
              <w:t>3.1</w:t>
            </w:r>
            <w:r>
              <w:rPr>
                <w:rFonts w:ascii="Times New Roman"/>
                <w:spacing w:val="2"/>
                <w:sz w:val="24"/>
              </w:rPr>
              <w:t xml:space="preserve"> </w:t>
            </w:r>
            <w:r>
              <w:rPr>
                <w:rFonts w:ascii="Times New Roman"/>
                <w:sz w:val="24"/>
              </w:rPr>
              <w:t>to</w:t>
            </w:r>
            <w:r>
              <w:rPr>
                <w:rFonts w:ascii="Times New Roman"/>
                <w:spacing w:val="1"/>
                <w:sz w:val="24"/>
              </w:rPr>
              <w:t xml:space="preserve"> </w:t>
            </w:r>
            <w:r>
              <w:rPr>
                <w:rFonts w:ascii="Times New Roman"/>
                <w:sz w:val="24"/>
              </w:rPr>
              <w:t>3.7,</w:t>
            </w:r>
            <w:r>
              <w:rPr>
                <w:rFonts w:ascii="Times New Roman"/>
                <w:spacing w:val="2"/>
                <w:sz w:val="24"/>
              </w:rPr>
              <w:t xml:space="preserve"> </w:t>
            </w:r>
            <w:r>
              <w:rPr>
                <w:rFonts w:ascii="Times New Roman"/>
                <w:spacing w:val="-1"/>
                <w:sz w:val="24"/>
              </w:rPr>
              <w:t>shall</w:t>
            </w:r>
            <w:r>
              <w:rPr>
                <w:rFonts w:ascii="Times New Roman"/>
                <w:spacing w:val="1"/>
                <w:sz w:val="24"/>
              </w:rPr>
              <w:t xml:space="preserve"> </w:t>
            </w:r>
            <w:r>
              <w:rPr>
                <w:rFonts w:ascii="Times New Roman"/>
                <w:sz w:val="24"/>
              </w:rPr>
              <w:t>not</w:t>
            </w:r>
            <w:r>
              <w:rPr>
                <w:rFonts w:ascii="Times New Roman"/>
                <w:spacing w:val="59"/>
                <w:sz w:val="24"/>
              </w:rPr>
              <w:t xml:space="preserve"> </w:t>
            </w:r>
            <w:r>
              <w:rPr>
                <w:rFonts w:ascii="Times New Roman"/>
                <w:sz w:val="24"/>
              </w:rPr>
              <w:t>be</w:t>
            </w:r>
            <w:r>
              <w:rPr>
                <w:rFonts w:ascii="Times New Roman"/>
                <w:spacing w:val="26"/>
                <w:sz w:val="24"/>
              </w:rPr>
              <w:t xml:space="preserve"> </w:t>
            </w:r>
            <w:r>
              <w:rPr>
                <w:rFonts w:ascii="Times New Roman"/>
                <w:spacing w:val="-1"/>
                <w:sz w:val="24"/>
              </w:rPr>
              <w:t>reported</w:t>
            </w:r>
            <w:r>
              <w:rPr>
                <w:rFonts w:ascii="Times New Roman"/>
                <w:spacing w:val="25"/>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4"/>
                <w:sz w:val="24"/>
              </w:rPr>
              <w:t xml:space="preserve"> </w:t>
            </w:r>
            <w:r>
              <w:rPr>
                <w:rFonts w:ascii="Times New Roman"/>
                <w:sz w:val="24"/>
              </w:rPr>
              <w:t>3.8.</w:t>
            </w:r>
            <w:r>
              <w:rPr>
                <w:rFonts w:ascii="Times New Roman"/>
                <w:spacing w:val="26"/>
                <w:sz w:val="24"/>
              </w:rPr>
              <w:t xml:space="preserve"> </w:t>
            </w:r>
            <w:r>
              <w:rPr>
                <w:rFonts w:ascii="Times New Roman"/>
                <w:spacing w:val="-1"/>
                <w:sz w:val="24"/>
              </w:rPr>
              <w:t>The</w:t>
            </w:r>
            <w:r>
              <w:rPr>
                <w:rFonts w:ascii="Times New Roman"/>
                <w:spacing w:val="26"/>
                <w:sz w:val="24"/>
              </w:rPr>
              <w:t xml:space="preserve"> </w:t>
            </w:r>
            <w:r>
              <w:rPr>
                <w:rFonts w:ascii="Times New Roman"/>
                <w:spacing w:val="-1"/>
                <w:sz w:val="24"/>
              </w:rPr>
              <w:t>same</w:t>
            </w:r>
            <w:r>
              <w:rPr>
                <w:rFonts w:ascii="Times New Roman"/>
                <w:spacing w:val="26"/>
                <w:sz w:val="24"/>
              </w:rPr>
              <w:t xml:space="preserve"> </w:t>
            </w:r>
            <w:r>
              <w:rPr>
                <w:rFonts w:ascii="Times New Roman"/>
                <w:sz w:val="24"/>
              </w:rPr>
              <w:t>shall</w:t>
            </w:r>
            <w:r>
              <w:rPr>
                <w:rFonts w:ascii="Times New Roman"/>
                <w:spacing w:val="26"/>
                <w:sz w:val="24"/>
              </w:rPr>
              <w:t xml:space="preserve"> </w:t>
            </w:r>
            <w:r>
              <w:rPr>
                <w:rFonts w:ascii="Times New Roman"/>
                <w:spacing w:val="-1"/>
                <w:sz w:val="24"/>
              </w:rPr>
              <w:t>apply</w:t>
            </w:r>
            <w:r>
              <w:rPr>
                <w:rFonts w:ascii="Times New Roman"/>
                <w:spacing w:val="26"/>
                <w:sz w:val="24"/>
              </w:rPr>
              <w:t xml:space="preserve"> </w:t>
            </w:r>
            <w:r>
              <w:rPr>
                <w:rFonts w:ascii="Times New Roman"/>
                <w:spacing w:val="-1"/>
                <w:sz w:val="24"/>
              </w:rPr>
              <w:t>for</w:t>
            </w:r>
            <w:r>
              <w:rPr>
                <w:rFonts w:ascii="Times New Roman"/>
                <w:spacing w:val="26"/>
                <w:sz w:val="24"/>
              </w:rPr>
              <w:t xml:space="preserve"> </w:t>
            </w:r>
            <w:r>
              <w:rPr>
                <w:rFonts w:ascii="Times New Roman"/>
                <w:sz w:val="24"/>
              </w:rPr>
              <w:t>cases</w:t>
            </w:r>
            <w:r>
              <w:rPr>
                <w:rFonts w:ascii="Times New Roman"/>
                <w:spacing w:val="26"/>
                <w:sz w:val="24"/>
              </w:rPr>
              <w:t xml:space="preserve"> </w:t>
            </w:r>
            <w:r>
              <w:rPr>
                <w:rFonts w:ascii="Times New Roman"/>
                <w:spacing w:val="-1"/>
                <w:sz w:val="24"/>
              </w:rPr>
              <w:t>where</w:t>
            </w:r>
            <w:r>
              <w:rPr>
                <w:rFonts w:ascii="Times New Roman"/>
                <w:spacing w:val="26"/>
                <w:sz w:val="24"/>
              </w:rPr>
              <w:t xml:space="preserve"> </w:t>
            </w:r>
            <w:r>
              <w:rPr>
                <w:rFonts w:ascii="Times New Roman"/>
                <w:sz w:val="24"/>
              </w:rPr>
              <w:t>the</w:t>
            </w:r>
            <w:r>
              <w:rPr>
                <w:rFonts w:ascii="Times New Roman"/>
                <w:spacing w:val="25"/>
                <w:sz w:val="24"/>
              </w:rPr>
              <w:t xml:space="preserve"> </w:t>
            </w:r>
            <w:r>
              <w:rPr>
                <w:rFonts w:ascii="Times New Roman"/>
                <w:spacing w:val="-1"/>
                <w:sz w:val="24"/>
              </w:rPr>
              <w:t>reporting</w:t>
            </w:r>
            <w:r>
              <w:rPr>
                <w:rFonts w:ascii="Times New Roman"/>
                <w:spacing w:val="53"/>
                <w:sz w:val="24"/>
              </w:rPr>
              <w:t xml:space="preserve"> </w:t>
            </w:r>
            <w:r>
              <w:rPr>
                <w:rFonts w:ascii="Times New Roman"/>
                <w:spacing w:val="-1"/>
                <w:sz w:val="24"/>
              </w:rPr>
              <w:t>institution</w:t>
            </w:r>
            <w:r>
              <w:rPr>
                <w:rFonts w:ascii="Times New Roman"/>
                <w:spacing w:val="39"/>
                <w:sz w:val="24"/>
              </w:rPr>
              <w:t xml:space="preserve"> </w:t>
            </w:r>
            <w:r>
              <w:rPr>
                <w:rFonts w:ascii="Times New Roman"/>
                <w:spacing w:val="-1"/>
                <w:sz w:val="24"/>
              </w:rPr>
              <w:t>may</w:t>
            </w:r>
            <w:r>
              <w:rPr>
                <w:rFonts w:ascii="Times New Roman"/>
                <w:spacing w:val="40"/>
                <w:sz w:val="24"/>
              </w:rPr>
              <w:t xml:space="preserve"> </w:t>
            </w:r>
            <w:r>
              <w:rPr>
                <w:rFonts w:ascii="Times New Roman"/>
                <w:sz w:val="24"/>
              </w:rPr>
              <w:t>need</w:t>
            </w:r>
            <w:r>
              <w:rPr>
                <w:rFonts w:ascii="Times New Roman"/>
                <w:spacing w:val="40"/>
                <w:sz w:val="24"/>
              </w:rPr>
              <w:t xml:space="preserve"> </w:t>
            </w:r>
            <w:r>
              <w:rPr>
                <w:rFonts w:ascii="Times New Roman"/>
                <w:sz w:val="24"/>
              </w:rPr>
              <w:t>to</w:t>
            </w:r>
            <w:r>
              <w:rPr>
                <w:rFonts w:ascii="Times New Roman"/>
                <w:spacing w:val="40"/>
                <w:sz w:val="24"/>
              </w:rPr>
              <w:t xml:space="preserve"> </w:t>
            </w:r>
            <w:r>
              <w:rPr>
                <w:rFonts w:ascii="Times New Roman"/>
                <w:spacing w:val="-1"/>
                <w:sz w:val="24"/>
              </w:rPr>
              <w:t>preposition</w:t>
            </w:r>
            <w:r>
              <w:rPr>
                <w:rFonts w:ascii="Times New Roman"/>
                <w:spacing w:val="40"/>
                <w:sz w:val="24"/>
              </w:rPr>
              <w:t xml:space="preserve"> </w:t>
            </w:r>
            <w:r>
              <w:rPr>
                <w:rFonts w:ascii="Times New Roman"/>
                <w:spacing w:val="-1"/>
                <w:sz w:val="24"/>
              </w:rPr>
              <w:t>assets</w:t>
            </w:r>
            <w:r>
              <w:rPr>
                <w:rFonts w:ascii="Times New Roman"/>
                <w:spacing w:val="41"/>
                <w:sz w:val="24"/>
              </w:rPr>
              <w:t xml:space="preserve"> </w:t>
            </w:r>
            <w:r>
              <w:rPr>
                <w:rFonts w:ascii="Times New Roman"/>
                <w:sz w:val="24"/>
              </w:rPr>
              <w:t>as</w:t>
            </w:r>
            <w:r>
              <w:rPr>
                <w:rFonts w:ascii="Times New Roman"/>
                <w:spacing w:val="38"/>
                <w:sz w:val="24"/>
              </w:rPr>
              <w:t xml:space="preserve"> </w:t>
            </w:r>
            <w:r>
              <w:rPr>
                <w:rFonts w:ascii="Times New Roman"/>
                <w:spacing w:val="-1"/>
                <w:sz w:val="24"/>
              </w:rPr>
              <w:t>collateral</w:t>
            </w:r>
            <w:r>
              <w:rPr>
                <w:rFonts w:ascii="Times New Roman"/>
                <w:spacing w:val="40"/>
                <w:sz w:val="24"/>
              </w:rPr>
              <w:t xml:space="preserve"> </w:t>
            </w:r>
            <w:r>
              <w:rPr>
                <w:rFonts w:ascii="Times New Roman"/>
                <w:sz w:val="24"/>
              </w:rPr>
              <w:t>in</w:t>
            </w:r>
            <w:r>
              <w:rPr>
                <w:rFonts w:ascii="Times New Roman"/>
                <w:spacing w:val="39"/>
                <w:sz w:val="24"/>
              </w:rPr>
              <w:t xml:space="preserve"> </w:t>
            </w:r>
            <w:r>
              <w:rPr>
                <w:rFonts w:ascii="Times New Roman"/>
                <w:sz w:val="24"/>
              </w:rPr>
              <w:t>order</w:t>
            </w:r>
            <w:r>
              <w:rPr>
                <w:rFonts w:ascii="Times New Roman"/>
                <w:spacing w:val="40"/>
                <w:sz w:val="24"/>
              </w:rPr>
              <w:t xml:space="preserve"> </w:t>
            </w:r>
            <w:r>
              <w:rPr>
                <w:rFonts w:ascii="Times New Roman"/>
                <w:sz w:val="24"/>
              </w:rPr>
              <w:t>to</w:t>
            </w:r>
            <w:r>
              <w:rPr>
                <w:rFonts w:ascii="Times New Roman"/>
                <w:spacing w:val="40"/>
                <w:sz w:val="24"/>
              </w:rPr>
              <w:t xml:space="preserve"> </w:t>
            </w:r>
            <w:r>
              <w:rPr>
                <w:rFonts w:ascii="Times New Roman"/>
                <w:spacing w:val="-1"/>
                <w:sz w:val="24"/>
              </w:rPr>
              <w:t>draw</w:t>
            </w:r>
            <w:r>
              <w:rPr>
                <w:rFonts w:ascii="Times New Roman"/>
                <w:spacing w:val="40"/>
                <w:sz w:val="24"/>
              </w:rPr>
              <w:t xml:space="preserve"> </w:t>
            </w:r>
            <w:r>
              <w:rPr>
                <w:rFonts w:ascii="Times New Roman"/>
                <w:sz w:val="24"/>
              </w:rPr>
              <w:t>as</w:t>
            </w:r>
            <w:r>
              <w:rPr>
                <w:rFonts w:ascii="Times New Roman"/>
                <w:spacing w:val="63"/>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this</w:t>
            </w:r>
            <w:r>
              <w:rPr>
                <w:rFonts w:ascii="Times New Roman"/>
                <w:sz w:val="24"/>
              </w:rPr>
              <w:t xml:space="preserve"> </w:t>
            </w:r>
            <w:r>
              <w:rPr>
                <w:rFonts w:ascii="Times New Roman"/>
                <w:spacing w:val="-1"/>
                <w:sz w:val="24"/>
              </w:rPr>
              <w:t>field.</w:t>
            </w:r>
          </w:p>
        </w:tc>
      </w:tr>
      <w:tr w:rsidR="001820FB" w:rsidRPr="00FE002E" w14:paraId="1F9143B9" w14:textId="77777777" w:rsidTr="00FE0FF1">
        <w:trPr>
          <w:trHeight w:val="304"/>
        </w:trPr>
        <w:tc>
          <w:tcPr>
            <w:tcW w:w="1418" w:type="dxa"/>
          </w:tcPr>
          <w:p w14:paraId="1E94B1E7"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1010</w:t>
            </w:r>
          </w:p>
        </w:tc>
        <w:tc>
          <w:tcPr>
            <w:tcW w:w="7590" w:type="dxa"/>
          </w:tcPr>
          <w:p w14:paraId="4979AD3B"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facilities</w:t>
            </w:r>
          </w:p>
          <w:p w14:paraId="41136187" w14:textId="1ACDCFBD"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4"/>
                <w:sz w:val="24"/>
              </w:rPr>
              <w:t xml:space="preserve"> </w:t>
            </w:r>
            <w:r>
              <w:rPr>
                <w:rFonts w:ascii="Times New Roman"/>
                <w:sz w:val="24"/>
              </w:rPr>
              <w:t>item</w:t>
            </w:r>
            <w:r>
              <w:rPr>
                <w:rFonts w:ascii="Times New Roman"/>
                <w:spacing w:val="13"/>
                <w:sz w:val="24"/>
              </w:rPr>
              <w:t xml:space="preserve"> </w:t>
            </w:r>
            <w:r>
              <w:rPr>
                <w:rFonts w:ascii="Times New Roman"/>
                <w:sz w:val="24"/>
              </w:rPr>
              <w:t>3.8</w:t>
            </w:r>
            <w:r>
              <w:rPr>
                <w:rFonts w:ascii="Times New Roman"/>
                <w:spacing w:val="15"/>
                <w:sz w:val="24"/>
              </w:rPr>
              <w:t xml:space="preserve"> </w:t>
            </w:r>
            <w:r>
              <w:rPr>
                <w:rFonts w:ascii="Times New Roman"/>
                <w:sz w:val="24"/>
              </w:rPr>
              <w:t>which</w:t>
            </w:r>
            <w:r>
              <w:rPr>
                <w:rFonts w:ascii="Times New Roman"/>
                <w:spacing w:val="15"/>
                <w:sz w:val="24"/>
              </w:rPr>
              <w:t xml:space="preserve"> </w:t>
            </w:r>
            <w:r>
              <w:rPr>
                <w:rFonts w:ascii="Times New Roman"/>
                <w:sz w:val="24"/>
              </w:rPr>
              <w:t>is</w:t>
            </w:r>
            <w:r>
              <w:rPr>
                <w:rFonts w:ascii="Times New Roman"/>
                <w:spacing w:val="14"/>
                <w:sz w:val="24"/>
              </w:rPr>
              <w:t xml:space="preserve"> </w:t>
            </w:r>
            <w:r>
              <w:rPr>
                <w:rFonts w:ascii="Times New Roman"/>
                <w:spacing w:val="-1"/>
                <w:sz w:val="24"/>
              </w:rPr>
              <w:t>central</w:t>
            </w:r>
            <w:r>
              <w:rPr>
                <w:rFonts w:ascii="Times New Roman"/>
                <w:spacing w:val="16"/>
                <w:sz w:val="24"/>
              </w:rPr>
              <w:t xml:space="preserve"> </w:t>
            </w:r>
            <w:r>
              <w:rPr>
                <w:rFonts w:ascii="Times New Roman"/>
                <w:sz w:val="24"/>
              </w:rPr>
              <w:t>bank</w:t>
            </w:r>
            <w:r>
              <w:rPr>
                <w:rFonts w:ascii="Times New Roman"/>
                <w:spacing w:val="15"/>
                <w:sz w:val="24"/>
              </w:rPr>
              <w:t xml:space="preserve"> </w:t>
            </w:r>
            <w:r>
              <w:rPr>
                <w:rFonts w:ascii="Times New Roman"/>
                <w:spacing w:val="-1"/>
                <w:sz w:val="24"/>
              </w:rPr>
              <w:t>facility</w:t>
            </w:r>
            <w:r>
              <w:rPr>
                <w:rFonts w:ascii="Times New Roman"/>
                <w:spacing w:val="15"/>
                <w:sz w:val="24"/>
              </w:rPr>
              <w:t xml:space="preserve"> </w:t>
            </w:r>
            <w:r>
              <w:rPr>
                <w:rFonts w:ascii="Times New Roman"/>
                <w:sz w:val="24"/>
              </w:rPr>
              <w:t>in</w:t>
            </w:r>
            <w:r>
              <w:rPr>
                <w:rFonts w:ascii="Times New Roman"/>
                <w:spacing w:val="15"/>
                <w:sz w:val="24"/>
              </w:rPr>
              <w:t xml:space="preserve"> </w:t>
            </w:r>
            <w:r>
              <w:rPr>
                <w:rFonts w:ascii="Times New Roman"/>
                <w:spacing w:val="-1"/>
                <w:sz w:val="24"/>
              </w:rPr>
              <w:t>accordance</w:t>
            </w:r>
            <w:r>
              <w:rPr>
                <w:rFonts w:ascii="Times New Roman"/>
                <w:spacing w:val="61"/>
                <w:sz w:val="24"/>
              </w:rPr>
              <w:t xml:space="preserve"> </w:t>
            </w:r>
            <w:r>
              <w:rPr>
                <w:rFonts w:ascii="Times New Roman"/>
                <w:spacing w:val="-1"/>
                <w:sz w:val="24"/>
              </w:rPr>
              <w:t>with</w:t>
            </w:r>
            <w:r>
              <w:rPr>
                <w:rFonts w:ascii="Times New Roman"/>
                <w:sz w:val="24"/>
              </w:rPr>
              <w:t xml:space="preserve"> </w:t>
            </w:r>
            <w:r>
              <w:rPr>
                <w:rFonts w:ascii="Times New Roman"/>
                <w:spacing w:val="-1"/>
                <w:sz w:val="24"/>
              </w:rPr>
              <w:t>Article 19(1)(b)</w:t>
            </w:r>
            <w:r>
              <w:rPr>
                <w:rFonts w:ascii="Times New Roman"/>
                <w:sz w:val="24"/>
              </w:rPr>
              <w:t xml:space="preserve">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Pr>
                <w:rFonts w:ascii="Times New Roman"/>
                <w:sz w:val="24"/>
              </w:rPr>
              <w:t xml:space="preserve"> 2015/61.</w:t>
            </w:r>
          </w:p>
        </w:tc>
      </w:tr>
      <w:tr w:rsidR="001820FB" w:rsidRPr="00FE002E" w14:paraId="19B6224E" w14:textId="77777777" w:rsidTr="00FE0FF1">
        <w:trPr>
          <w:trHeight w:val="304"/>
        </w:trPr>
        <w:tc>
          <w:tcPr>
            <w:tcW w:w="1418" w:type="dxa"/>
          </w:tcPr>
          <w:p w14:paraId="000383FD"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lastRenderedPageBreak/>
              <w:t>1020</w:t>
            </w:r>
          </w:p>
        </w:tc>
        <w:tc>
          <w:tcPr>
            <w:tcW w:w="7590" w:type="dxa"/>
          </w:tcPr>
          <w:p w14:paraId="21EB2EB2"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3.8.2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restricted use</w:t>
            </w:r>
            <w:r>
              <w:rPr>
                <w:rFonts w:ascii="Times New Roman"/>
                <w:b/>
                <w:sz w:val="24"/>
                <w:u w:val="thick" w:color="000000"/>
              </w:rPr>
              <w:t xml:space="preserve"> </w:t>
            </w:r>
            <w:r>
              <w:rPr>
                <w:rFonts w:ascii="Times New Roman"/>
                <w:b/>
                <w:spacing w:val="-1"/>
                <w:sz w:val="24"/>
                <w:u w:val="thick" w:color="000000"/>
              </w:rPr>
              <w:t>facilities</w:t>
            </w:r>
          </w:p>
          <w:p w14:paraId="652363BC" w14:textId="6D0CAE49" w:rsidR="001820FB" w:rsidRDefault="001820FB" w:rsidP="00AF649C">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44"/>
                <w:sz w:val="24"/>
              </w:rPr>
              <w:t xml:space="preserve"> </w:t>
            </w:r>
            <w:r>
              <w:rPr>
                <w:rFonts w:ascii="Times New Roman"/>
                <w:spacing w:val="-1"/>
                <w:sz w:val="24"/>
              </w:rPr>
              <w:t>amount</w:t>
            </w:r>
            <w:r>
              <w:rPr>
                <w:rFonts w:ascii="Times New Roman"/>
                <w:spacing w:val="46"/>
                <w:sz w:val="24"/>
              </w:rPr>
              <w:t xml:space="preserve"> </w:t>
            </w:r>
            <w:r>
              <w:rPr>
                <w:rFonts w:ascii="Times New Roman"/>
                <w:spacing w:val="-1"/>
                <w:sz w:val="24"/>
              </w:rPr>
              <w:t>reported</w:t>
            </w:r>
            <w:r>
              <w:rPr>
                <w:rFonts w:ascii="Times New Roman"/>
                <w:spacing w:val="43"/>
                <w:sz w:val="24"/>
              </w:rPr>
              <w:t xml:space="preserve"> </w:t>
            </w:r>
            <w:r>
              <w:rPr>
                <w:rFonts w:ascii="Times New Roman"/>
                <w:sz w:val="24"/>
              </w:rPr>
              <w:t>in</w:t>
            </w:r>
            <w:r>
              <w:rPr>
                <w:rFonts w:ascii="Times New Roman"/>
                <w:spacing w:val="43"/>
                <w:sz w:val="24"/>
              </w:rPr>
              <w:t xml:space="preserve"> </w:t>
            </w:r>
            <w:r>
              <w:rPr>
                <w:rFonts w:ascii="Times New Roman"/>
                <w:sz w:val="24"/>
              </w:rPr>
              <w:t>item</w:t>
            </w:r>
            <w:r>
              <w:rPr>
                <w:rFonts w:ascii="Times New Roman"/>
                <w:spacing w:val="42"/>
                <w:sz w:val="24"/>
              </w:rPr>
              <w:t xml:space="preserve"> </w:t>
            </w:r>
            <w:r>
              <w:rPr>
                <w:rFonts w:ascii="Times New Roman"/>
                <w:sz w:val="24"/>
              </w:rPr>
              <w:t>3.8</w:t>
            </w:r>
            <w:r>
              <w:rPr>
                <w:rFonts w:ascii="Times New Roman"/>
                <w:spacing w:val="44"/>
                <w:sz w:val="24"/>
              </w:rPr>
              <w:t xml:space="preserve"> </w:t>
            </w:r>
            <w:r>
              <w:rPr>
                <w:rFonts w:ascii="Times New Roman"/>
                <w:spacing w:val="-1"/>
                <w:sz w:val="24"/>
              </w:rPr>
              <w:t>which</w:t>
            </w:r>
            <w:r>
              <w:rPr>
                <w:rFonts w:ascii="Times New Roman"/>
                <w:spacing w:val="44"/>
                <w:sz w:val="24"/>
              </w:rPr>
              <w:t xml:space="preserve"> </w:t>
            </w:r>
            <w:bookmarkStart w:id="40" w:name="_GoBack"/>
            <w:bookmarkEnd w:id="40"/>
            <w:del w:id="41" w:author="EBA staff" w:date="2018-02-06T14:53:00Z">
              <w:r w:rsidDel="00AF649C">
                <w:rPr>
                  <w:rFonts w:ascii="Times New Roman"/>
                  <w:sz w:val="24"/>
                </w:rPr>
                <w:delText>is</w:delText>
              </w:r>
              <w:r w:rsidDel="00AF649C">
                <w:rPr>
                  <w:rFonts w:ascii="Times New Roman"/>
                  <w:spacing w:val="43"/>
                  <w:sz w:val="24"/>
                </w:rPr>
                <w:delText xml:space="preserve"> </w:delText>
              </w:r>
            </w:del>
            <w:del w:id="42" w:author="EBA staff" w:date="2018-01-18T12:40:00Z">
              <w:r w:rsidDel="009D5F9A">
                <w:rPr>
                  <w:rFonts w:ascii="Times New Roman"/>
                  <w:spacing w:val="-1"/>
                  <w:sz w:val="24"/>
                </w:rPr>
                <w:delText>liquidity</w:delText>
              </w:r>
              <w:r w:rsidDel="009D5F9A">
                <w:rPr>
                  <w:rFonts w:ascii="Times New Roman"/>
                  <w:spacing w:val="44"/>
                  <w:sz w:val="24"/>
                </w:rPr>
                <w:delText xml:space="preserve"> </w:delText>
              </w:r>
              <w:r w:rsidDel="009D5F9A">
                <w:rPr>
                  <w:rFonts w:ascii="Times New Roman"/>
                  <w:spacing w:val="-1"/>
                  <w:sz w:val="24"/>
                </w:rPr>
                <w:delText>funding</w:delText>
              </w:r>
              <w:r w:rsidDel="009D5F9A">
                <w:rPr>
                  <w:rFonts w:ascii="Times New Roman"/>
                  <w:spacing w:val="43"/>
                  <w:sz w:val="24"/>
                </w:rPr>
                <w:delText xml:space="preserve"> </w:delText>
              </w:r>
              <w:r w:rsidDel="009D5F9A">
                <w:rPr>
                  <w:rFonts w:ascii="Times New Roman"/>
                  <w:sz w:val="24"/>
                </w:rPr>
                <w:delText>in</w:delText>
              </w:r>
            </w:del>
            <w:ins w:id="43" w:author="EBA staff" w:date="2018-01-18T12:40:00Z">
              <w:r w:rsidR="009D5F9A">
                <w:rPr>
                  <w:rFonts w:ascii="Times New Roman"/>
                  <w:spacing w:val="-1"/>
                  <w:sz w:val="24"/>
                </w:rPr>
                <w:t>are facilities in</w:t>
              </w:r>
            </w:ins>
            <w:r>
              <w:rPr>
                <w:rFonts w:ascii="Times New Roman"/>
                <w:spacing w:val="44"/>
                <w:sz w:val="24"/>
              </w:rPr>
              <w:t xml:space="preserve"> </w:t>
            </w:r>
            <w:r>
              <w:rPr>
                <w:rFonts w:ascii="Times New Roman"/>
                <w:spacing w:val="-1"/>
                <w:sz w:val="24"/>
              </w:rPr>
              <w:t>accordance</w:t>
            </w:r>
            <w:r>
              <w:rPr>
                <w:rFonts w:ascii="Times New Roman"/>
                <w:spacing w:val="77"/>
                <w:sz w:val="24"/>
              </w:rPr>
              <w:t xml:space="preserve"> </w:t>
            </w:r>
            <w:r>
              <w:rPr>
                <w:rFonts w:ascii="Times New Roman"/>
                <w:spacing w:val="-1"/>
                <w:sz w:val="24"/>
              </w:rPr>
              <w:t>with</w:t>
            </w:r>
            <w:r>
              <w:rPr>
                <w:rFonts w:ascii="Times New Roman"/>
                <w:sz w:val="24"/>
              </w:rPr>
              <w:t xml:space="preserve"> </w:t>
            </w:r>
            <w:r>
              <w:rPr>
                <w:rFonts w:ascii="Times New Roman"/>
                <w:spacing w:val="-1"/>
                <w:sz w:val="24"/>
              </w:rPr>
              <w:t xml:space="preserve">Article </w:t>
            </w:r>
            <w:r>
              <w:rPr>
                <w:rFonts w:ascii="Times New Roman"/>
                <w:sz w:val="24"/>
              </w:rPr>
              <w:t>14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Pr>
                <w:rFonts w:ascii="Times New Roman"/>
                <w:sz w:val="24"/>
              </w:rPr>
              <w:t xml:space="preserve"> 2015/61.</w:t>
            </w:r>
          </w:p>
        </w:tc>
      </w:tr>
      <w:tr w:rsidR="001820FB" w:rsidRPr="00FE002E" w14:paraId="6EF4CD79" w14:textId="77777777" w:rsidTr="00FE0FF1">
        <w:trPr>
          <w:trHeight w:val="304"/>
        </w:trPr>
        <w:tc>
          <w:tcPr>
            <w:tcW w:w="1418" w:type="dxa"/>
          </w:tcPr>
          <w:p w14:paraId="16254E20"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1030</w:t>
            </w:r>
          </w:p>
        </w:tc>
        <w:tc>
          <w:tcPr>
            <w:tcW w:w="7590" w:type="dxa"/>
          </w:tcPr>
          <w:p w14:paraId="3032E9EF"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3.8.3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IPS facilities</w:t>
            </w:r>
          </w:p>
          <w:p w14:paraId="75EF0DE4" w14:textId="3CFF99D2"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44"/>
                <w:sz w:val="24"/>
              </w:rPr>
              <w:t xml:space="preserve"> </w:t>
            </w:r>
            <w:r>
              <w:rPr>
                <w:rFonts w:ascii="Times New Roman"/>
                <w:spacing w:val="-1"/>
                <w:sz w:val="24"/>
              </w:rPr>
              <w:t>amount</w:t>
            </w:r>
            <w:r>
              <w:rPr>
                <w:rFonts w:ascii="Times New Roman"/>
                <w:spacing w:val="46"/>
                <w:sz w:val="24"/>
              </w:rPr>
              <w:t xml:space="preserve"> </w:t>
            </w:r>
            <w:r>
              <w:rPr>
                <w:rFonts w:ascii="Times New Roman"/>
                <w:spacing w:val="-1"/>
                <w:sz w:val="24"/>
              </w:rPr>
              <w:t>reported</w:t>
            </w:r>
            <w:r>
              <w:rPr>
                <w:rFonts w:ascii="Times New Roman"/>
                <w:spacing w:val="43"/>
                <w:sz w:val="24"/>
              </w:rPr>
              <w:t xml:space="preserve"> </w:t>
            </w:r>
            <w:r>
              <w:rPr>
                <w:rFonts w:ascii="Times New Roman"/>
                <w:sz w:val="24"/>
              </w:rPr>
              <w:t>in</w:t>
            </w:r>
            <w:r>
              <w:rPr>
                <w:rFonts w:ascii="Times New Roman"/>
                <w:spacing w:val="43"/>
                <w:sz w:val="24"/>
              </w:rPr>
              <w:t xml:space="preserve"> </w:t>
            </w:r>
            <w:r>
              <w:rPr>
                <w:rFonts w:ascii="Times New Roman"/>
                <w:sz w:val="24"/>
              </w:rPr>
              <w:t>item</w:t>
            </w:r>
            <w:r>
              <w:rPr>
                <w:rFonts w:ascii="Times New Roman"/>
                <w:spacing w:val="42"/>
                <w:sz w:val="24"/>
              </w:rPr>
              <w:t xml:space="preserve"> </w:t>
            </w:r>
            <w:r>
              <w:rPr>
                <w:rFonts w:ascii="Times New Roman"/>
                <w:sz w:val="24"/>
              </w:rPr>
              <w:t>3.8</w:t>
            </w:r>
            <w:r>
              <w:rPr>
                <w:rFonts w:ascii="Times New Roman"/>
                <w:spacing w:val="44"/>
                <w:sz w:val="24"/>
              </w:rPr>
              <w:t xml:space="preserve"> </w:t>
            </w:r>
            <w:r>
              <w:rPr>
                <w:rFonts w:ascii="Times New Roman"/>
                <w:spacing w:val="-1"/>
                <w:sz w:val="24"/>
              </w:rPr>
              <w:t>which</w:t>
            </w:r>
            <w:r>
              <w:rPr>
                <w:rFonts w:ascii="Times New Roman"/>
                <w:spacing w:val="44"/>
                <w:sz w:val="24"/>
              </w:rPr>
              <w:t xml:space="preserve"> </w:t>
            </w:r>
            <w:r>
              <w:rPr>
                <w:rFonts w:ascii="Times New Roman"/>
                <w:sz w:val="24"/>
              </w:rPr>
              <w:t>is</w:t>
            </w:r>
            <w:r>
              <w:rPr>
                <w:rFonts w:ascii="Times New Roman"/>
                <w:spacing w:val="43"/>
                <w:sz w:val="24"/>
              </w:rPr>
              <w:t xml:space="preserve"> </w:t>
            </w:r>
            <w:r>
              <w:rPr>
                <w:rFonts w:ascii="Times New Roman"/>
                <w:spacing w:val="-1"/>
                <w:sz w:val="24"/>
              </w:rPr>
              <w:t>liquidity</w:t>
            </w:r>
            <w:r>
              <w:rPr>
                <w:rFonts w:ascii="Times New Roman"/>
                <w:spacing w:val="44"/>
                <w:sz w:val="24"/>
              </w:rPr>
              <w:t xml:space="preserve"> </w:t>
            </w:r>
            <w:r>
              <w:rPr>
                <w:rFonts w:ascii="Times New Roman"/>
                <w:spacing w:val="-1"/>
                <w:sz w:val="24"/>
              </w:rPr>
              <w:t>funding</w:t>
            </w:r>
            <w:r>
              <w:rPr>
                <w:rFonts w:ascii="Times New Roman"/>
                <w:spacing w:val="43"/>
                <w:sz w:val="24"/>
              </w:rPr>
              <w:t xml:space="preserve"> </w:t>
            </w:r>
            <w:r>
              <w:rPr>
                <w:rFonts w:ascii="Times New Roman"/>
                <w:sz w:val="24"/>
              </w:rPr>
              <w:t>in</w:t>
            </w:r>
            <w:r>
              <w:rPr>
                <w:rFonts w:ascii="Times New Roman"/>
                <w:spacing w:val="44"/>
                <w:sz w:val="24"/>
              </w:rPr>
              <w:t xml:space="preserve"> </w:t>
            </w:r>
            <w:r>
              <w:rPr>
                <w:rFonts w:ascii="Times New Roman"/>
                <w:spacing w:val="-1"/>
                <w:sz w:val="24"/>
              </w:rPr>
              <w:t>accordance</w:t>
            </w:r>
            <w:r>
              <w:rPr>
                <w:rFonts w:ascii="Times New Roman"/>
                <w:spacing w:val="77"/>
                <w:sz w:val="24"/>
              </w:rPr>
              <w:t xml:space="preserve"> </w:t>
            </w:r>
            <w:r>
              <w:rPr>
                <w:rFonts w:ascii="Times New Roman"/>
                <w:spacing w:val="-1"/>
                <w:sz w:val="24"/>
              </w:rPr>
              <w:t>with</w:t>
            </w:r>
            <w:r>
              <w:rPr>
                <w:rFonts w:ascii="Times New Roman"/>
                <w:sz w:val="24"/>
              </w:rPr>
              <w:t xml:space="preserve"> </w:t>
            </w:r>
            <w:r>
              <w:rPr>
                <w:rFonts w:ascii="Times New Roman"/>
                <w:spacing w:val="-1"/>
                <w:sz w:val="24"/>
              </w:rPr>
              <w:t xml:space="preserve">Article </w:t>
            </w:r>
            <w:r>
              <w:rPr>
                <w:rFonts w:ascii="Times New Roman"/>
                <w:sz w:val="24"/>
              </w:rPr>
              <w:t>16(2) of</w:t>
            </w:r>
            <w:r>
              <w:rPr>
                <w:rFonts w:ascii="Times New Roman"/>
                <w:spacing w:val="-1"/>
                <w:sz w:val="24"/>
              </w:rPr>
              <w:t xml:space="preserve"> Regulation</w:t>
            </w:r>
            <w:r>
              <w:rPr>
                <w:rFonts w:ascii="Times New Roman"/>
                <w:sz w:val="24"/>
              </w:rPr>
              <w:t xml:space="preserve"> </w:t>
            </w:r>
            <w:r>
              <w:rPr>
                <w:rFonts w:ascii="Times New Roman"/>
                <w:spacing w:val="-1"/>
                <w:sz w:val="24"/>
              </w:rPr>
              <w:t xml:space="preserve">(EU) </w:t>
            </w:r>
            <w:r>
              <w:rPr>
                <w:rFonts w:ascii="Times New Roman"/>
                <w:sz w:val="24"/>
              </w:rPr>
              <w:t>2015/61.</w:t>
            </w:r>
          </w:p>
        </w:tc>
      </w:tr>
      <w:tr w:rsidR="001820FB" w:rsidRPr="00FE002E" w14:paraId="2266B5E8" w14:textId="77777777" w:rsidTr="00FE0FF1">
        <w:trPr>
          <w:trHeight w:val="304"/>
        </w:trPr>
        <w:tc>
          <w:tcPr>
            <w:tcW w:w="1418" w:type="dxa"/>
          </w:tcPr>
          <w:p w14:paraId="61A2FE23" w14:textId="77777777" w:rsidR="001820FB" w:rsidRPr="00AE380B" w:rsidRDefault="001820FB" w:rsidP="00AE380B">
            <w:pPr>
              <w:pStyle w:val="TableParagraph"/>
              <w:spacing w:before="118"/>
              <w:ind w:left="57" w:right="96"/>
              <w:jc w:val="both"/>
              <w:rPr>
                <w:rFonts w:ascii="Times New Roman"/>
                <w:sz w:val="24"/>
              </w:rPr>
            </w:pPr>
            <w:r>
              <w:rPr>
                <w:rFonts w:ascii="Times New Roman"/>
                <w:sz w:val="24"/>
              </w:rPr>
              <w:t>1040</w:t>
            </w:r>
          </w:p>
        </w:tc>
        <w:tc>
          <w:tcPr>
            <w:tcW w:w="7590" w:type="dxa"/>
          </w:tcPr>
          <w:p w14:paraId="44FC8298" w14:textId="77777777" w:rsidR="001820FB" w:rsidRDefault="001820FB"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3.8.4 </w:t>
            </w:r>
            <w:r>
              <w:rPr>
                <w:rFonts w:ascii="Times New Roman"/>
                <w:b/>
                <w:spacing w:val="-1"/>
                <w:sz w:val="24"/>
                <w:u w:val="thick" w:color="000000"/>
              </w:rPr>
              <w:t>Other facilities</w:t>
            </w:r>
          </w:p>
          <w:p w14:paraId="560895C6" w14:textId="77777777" w:rsidR="001820FB" w:rsidRDefault="001820FB"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3.8 other than the amount reported</w:t>
            </w:r>
            <w:r>
              <w:rPr>
                <w:rFonts w:ascii="Times New Roman"/>
                <w:spacing w:val="-2"/>
                <w:sz w:val="24"/>
              </w:rPr>
              <w:t xml:space="preserve"> </w:t>
            </w:r>
            <w:r>
              <w:rPr>
                <w:rFonts w:ascii="Times New Roman"/>
                <w:sz w:val="24"/>
              </w:rPr>
              <w:t xml:space="preserve">in </w:t>
            </w:r>
            <w:r>
              <w:rPr>
                <w:rFonts w:ascii="Times New Roman"/>
                <w:spacing w:val="-1"/>
                <w:sz w:val="24"/>
              </w:rPr>
              <w:t>3.8.1</w:t>
            </w:r>
            <w:r>
              <w:rPr>
                <w:rFonts w:ascii="Times New Roman"/>
                <w:sz w:val="24"/>
              </w:rPr>
              <w:t xml:space="preserve"> to 3.8.3.</w:t>
            </w:r>
          </w:p>
        </w:tc>
      </w:tr>
      <w:tr w:rsidR="00907416" w:rsidRPr="00FE002E" w14:paraId="2E14E0A2" w14:textId="77777777" w:rsidTr="00FE0FF1">
        <w:trPr>
          <w:trHeight w:val="304"/>
        </w:trPr>
        <w:tc>
          <w:tcPr>
            <w:tcW w:w="1418" w:type="dxa"/>
          </w:tcPr>
          <w:p w14:paraId="6B177C76"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1050</w:t>
            </w:r>
          </w:p>
        </w:tc>
        <w:tc>
          <w:tcPr>
            <w:tcW w:w="7590" w:type="dxa"/>
          </w:tcPr>
          <w:p w14:paraId="7F0EAE67" w14:textId="77777777" w:rsidR="00907416" w:rsidRPr="00AE380B" w:rsidRDefault="00907416" w:rsidP="00AE380B">
            <w:pPr>
              <w:pStyle w:val="TableParagraph"/>
              <w:spacing w:before="119"/>
              <w:ind w:left="102"/>
              <w:rPr>
                <w:rFonts w:ascii="Times New Roman"/>
                <w:b/>
                <w:spacing w:val="-1"/>
                <w:sz w:val="24"/>
                <w:u w:val="thick" w:color="000000"/>
              </w:rPr>
            </w:pPr>
            <w:r>
              <w:rPr>
                <w:rFonts w:ascii="Times New Roman"/>
                <w:b/>
                <w:sz w:val="24"/>
                <w:u w:val="thick" w:color="000000"/>
              </w:rPr>
              <w:t>3.8.4.</w:t>
            </w:r>
            <w:r w:rsidRPr="00AE380B">
              <w:rPr>
                <w:rFonts w:ascii="Times New Roman"/>
                <w:b/>
                <w:spacing w:val="-1"/>
                <w:sz w:val="24"/>
                <w:u w:val="thick" w:color="000000"/>
              </w:rPr>
              <w:t>1 from</w:t>
            </w:r>
            <w:r>
              <w:rPr>
                <w:rFonts w:ascii="Times New Roman"/>
                <w:b/>
                <w:spacing w:val="-1"/>
                <w:sz w:val="24"/>
                <w:u w:val="thick" w:color="000000"/>
              </w:rPr>
              <w:t xml:space="preserve"> intragroup</w:t>
            </w:r>
            <w:r w:rsidRPr="00AE380B">
              <w:rPr>
                <w:rFonts w:ascii="Times New Roman"/>
                <w:b/>
                <w:spacing w:val="-1"/>
                <w:sz w:val="24"/>
                <w:u w:val="thick" w:color="000000"/>
              </w:rPr>
              <w:t xml:space="preserve"> </w:t>
            </w:r>
            <w:r>
              <w:rPr>
                <w:rFonts w:ascii="Times New Roman"/>
                <w:b/>
                <w:spacing w:val="-1"/>
                <w:sz w:val="24"/>
                <w:u w:val="thick" w:color="000000"/>
              </w:rPr>
              <w:t>counterparties</w:t>
            </w:r>
          </w:p>
          <w:p w14:paraId="1873D090" w14:textId="2BE274C1" w:rsidR="00907416" w:rsidRDefault="00907416"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2"/>
                <w:sz w:val="24"/>
              </w:rPr>
              <w:t xml:space="preserve"> </w:t>
            </w:r>
            <w:r>
              <w:rPr>
                <w:rFonts w:ascii="Times New Roman"/>
                <w:spacing w:val="-1"/>
                <w:sz w:val="24"/>
              </w:rPr>
              <w:t>reported</w:t>
            </w:r>
            <w:r>
              <w:rPr>
                <w:rFonts w:ascii="Times New Roman"/>
                <w:spacing w:val="20"/>
                <w:sz w:val="24"/>
              </w:rPr>
              <w:t xml:space="preserve"> </w:t>
            </w:r>
            <w:r>
              <w:rPr>
                <w:rFonts w:ascii="Times New Roman"/>
                <w:spacing w:val="-1"/>
                <w:sz w:val="24"/>
              </w:rPr>
              <w:t>in</w:t>
            </w:r>
            <w:r>
              <w:rPr>
                <w:rFonts w:ascii="Times New Roman"/>
                <w:spacing w:val="21"/>
                <w:sz w:val="24"/>
              </w:rPr>
              <w:t xml:space="preserve"> </w:t>
            </w:r>
            <w:r>
              <w:rPr>
                <w:rFonts w:ascii="Times New Roman"/>
                <w:sz w:val="24"/>
              </w:rPr>
              <w:t>3.8.4</w:t>
            </w:r>
            <w:r>
              <w:rPr>
                <w:rFonts w:ascii="Times New Roman"/>
                <w:spacing w:val="21"/>
                <w:sz w:val="24"/>
              </w:rPr>
              <w:t xml:space="preserve"> </w:t>
            </w:r>
            <w:r>
              <w:rPr>
                <w:rFonts w:ascii="Times New Roman"/>
                <w:spacing w:val="-1"/>
                <w:sz w:val="24"/>
              </w:rPr>
              <w:t>where</w:t>
            </w:r>
            <w:r>
              <w:rPr>
                <w:rFonts w:ascii="Times New Roman"/>
                <w:spacing w:val="21"/>
                <w:sz w:val="24"/>
              </w:rPr>
              <w:t xml:space="preserve"> </w:t>
            </w:r>
            <w:r>
              <w:rPr>
                <w:rFonts w:ascii="Times New Roman"/>
                <w:spacing w:val="-1"/>
                <w:sz w:val="24"/>
              </w:rPr>
              <w:t>the</w:t>
            </w:r>
            <w:r>
              <w:rPr>
                <w:rFonts w:ascii="Times New Roman"/>
                <w:spacing w:val="21"/>
                <w:sz w:val="24"/>
              </w:rPr>
              <w:t xml:space="preserve"> </w:t>
            </w:r>
            <w:r>
              <w:rPr>
                <w:rFonts w:ascii="Times New Roman"/>
                <w:spacing w:val="-1"/>
                <w:sz w:val="24"/>
              </w:rPr>
              <w:t>counterparty</w:t>
            </w:r>
            <w:r>
              <w:rPr>
                <w:rFonts w:ascii="Times New Roman"/>
                <w:spacing w:val="20"/>
                <w:sz w:val="24"/>
              </w:rPr>
              <w:t xml:space="preserve"> </w:t>
            </w:r>
            <w:r>
              <w:rPr>
                <w:rFonts w:ascii="Times New Roman"/>
                <w:sz w:val="24"/>
              </w:rPr>
              <w:t>is</w:t>
            </w:r>
            <w:r>
              <w:rPr>
                <w:rFonts w:ascii="Times New Roman"/>
                <w:spacing w:val="20"/>
                <w:sz w:val="24"/>
              </w:rPr>
              <w:t xml:space="preserve"> </w:t>
            </w:r>
            <w:r>
              <w:rPr>
                <w:rFonts w:ascii="Times New Roman"/>
                <w:sz w:val="24"/>
              </w:rPr>
              <w:t>a</w:t>
            </w:r>
            <w:r>
              <w:rPr>
                <w:rFonts w:ascii="Times New Roman"/>
                <w:spacing w:val="21"/>
                <w:sz w:val="24"/>
              </w:rPr>
              <w:t xml:space="preserve"> </w:t>
            </w:r>
            <w:r>
              <w:rPr>
                <w:rFonts w:ascii="Times New Roman"/>
                <w:spacing w:val="-1"/>
                <w:sz w:val="24"/>
              </w:rPr>
              <w:t>parent</w:t>
            </w:r>
            <w:r>
              <w:rPr>
                <w:rFonts w:ascii="Times New Roman"/>
                <w:spacing w:val="20"/>
                <w:sz w:val="24"/>
              </w:rPr>
              <w:t xml:space="preserve"> </w:t>
            </w:r>
            <w:r>
              <w:rPr>
                <w:rFonts w:ascii="Times New Roman"/>
                <w:spacing w:val="-1"/>
                <w:sz w:val="24"/>
              </w:rPr>
              <w:t>or</w:t>
            </w:r>
            <w:r>
              <w:rPr>
                <w:rFonts w:ascii="Times New Roman"/>
                <w:spacing w:val="22"/>
                <w:sz w:val="24"/>
              </w:rPr>
              <w:t xml:space="preserve"> </w:t>
            </w:r>
            <w:r>
              <w:rPr>
                <w:rFonts w:ascii="Times New Roman"/>
                <w:sz w:val="24"/>
              </w:rPr>
              <w:t>a</w:t>
            </w:r>
            <w:r>
              <w:rPr>
                <w:rFonts w:ascii="Times New Roman"/>
                <w:spacing w:val="71"/>
                <w:sz w:val="24"/>
              </w:rPr>
              <w:t xml:space="preserve"> </w:t>
            </w:r>
            <w:r>
              <w:rPr>
                <w:rFonts w:ascii="Times New Roman"/>
                <w:spacing w:val="-1"/>
                <w:sz w:val="24"/>
              </w:rPr>
              <w:t>subsidiary</w:t>
            </w:r>
            <w:r>
              <w:rPr>
                <w:rFonts w:ascii="Times New Roman"/>
                <w:spacing w:val="4"/>
                <w:sz w:val="24"/>
              </w:rPr>
              <w:t xml:space="preserve"> </w:t>
            </w:r>
            <w:r>
              <w:rPr>
                <w:rFonts w:ascii="Times New Roman"/>
                <w:spacing w:val="-1"/>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institution</w:t>
            </w:r>
            <w:r>
              <w:rPr>
                <w:rFonts w:ascii="Times New Roman"/>
                <w:spacing w:val="4"/>
                <w:sz w:val="24"/>
              </w:rPr>
              <w:t xml:space="preserve"> </w:t>
            </w:r>
            <w:r>
              <w:rPr>
                <w:rFonts w:ascii="Times New Roman"/>
                <w:sz w:val="24"/>
              </w:rPr>
              <w:t>or</w:t>
            </w:r>
            <w:r>
              <w:rPr>
                <w:rFonts w:ascii="Times New Roman"/>
                <w:spacing w:val="5"/>
                <w:sz w:val="24"/>
              </w:rPr>
              <w:t xml:space="preserve"> </w:t>
            </w:r>
            <w:r>
              <w:rPr>
                <w:rFonts w:ascii="Times New Roman"/>
                <w:spacing w:val="-1"/>
                <w:sz w:val="24"/>
              </w:rPr>
              <w:t>another</w:t>
            </w:r>
            <w:r>
              <w:rPr>
                <w:rFonts w:ascii="Times New Roman"/>
                <w:spacing w:val="5"/>
                <w:sz w:val="24"/>
              </w:rPr>
              <w:t xml:space="preserve"> </w:t>
            </w:r>
            <w:r>
              <w:rPr>
                <w:rFonts w:ascii="Times New Roman"/>
                <w:spacing w:val="-1"/>
                <w:sz w:val="24"/>
              </w:rPr>
              <w:t>subsidiary</w:t>
            </w:r>
            <w:r>
              <w:rPr>
                <w:rFonts w:ascii="Times New Roman"/>
                <w:spacing w:val="4"/>
                <w:sz w:val="24"/>
              </w:rPr>
              <w:t xml:space="preserve"> </w:t>
            </w:r>
            <w:r>
              <w:rPr>
                <w:rFonts w:ascii="Times New Roman"/>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same</w:t>
            </w:r>
            <w:r>
              <w:rPr>
                <w:rFonts w:ascii="Times New Roman"/>
                <w:spacing w:val="5"/>
                <w:sz w:val="24"/>
              </w:rPr>
              <w:t xml:space="preserve"> </w:t>
            </w:r>
            <w:r>
              <w:rPr>
                <w:rFonts w:ascii="Times New Roman"/>
                <w:sz w:val="24"/>
              </w:rPr>
              <w:t>parent</w:t>
            </w:r>
            <w:r>
              <w:rPr>
                <w:rFonts w:ascii="Times New Roman"/>
                <w:spacing w:val="5"/>
                <w:sz w:val="24"/>
              </w:rPr>
              <w:t xml:space="preserve"> </w:t>
            </w:r>
            <w:r>
              <w:rPr>
                <w:rFonts w:ascii="Times New Roman"/>
                <w:spacing w:val="-1"/>
                <w:sz w:val="24"/>
              </w:rPr>
              <w:t>or</w:t>
            </w:r>
            <w:r>
              <w:rPr>
                <w:rFonts w:ascii="Times New Roman"/>
                <w:spacing w:val="5"/>
                <w:sz w:val="24"/>
              </w:rPr>
              <w:t xml:space="preserve"> </w:t>
            </w:r>
            <w:r>
              <w:rPr>
                <w:rFonts w:ascii="Times New Roman"/>
                <w:spacing w:val="-1"/>
                <w:sz w:val="24"/>
              </w:rPr>
              <w:t>linked</w:t>
            </w:r>
            <w:r>
              <w:rPr>
                <w:rFonts w:ascii="Times New Roman"/>
                <w:spacing w:val="77"/>
                <w:sz w:val="24"/>
              </w:rPr>
              <w:t xml:space="preserve"> </w:t>
            </w:r>
            <w:r>
              <w:rPr>
                <w:rFonts w:ascii="Times New Roman"/>
                <w:sz w:val="24"/>
              </w:rPr>
              <w:t>to</w:t>
            </w:r>
            <w:r>
              <w:rPr>
                <w:rFonts w:ascii="Times New Roman"/>
                <w:spacing w:val="16"/>
                <w:sz w:val="24"/>
              </w:rPr>
              <w:t xml:space="preserve"> </w:t>
            </w:r>
            <w:r>
              <w:rPr>
                <w:rFonts w:ascii="Times New Roman"/>
                <w:sz w:val="24"/>
              </w:rPr>
              <w:t>the</w:t>
            </w:r>
            <w:r>
              <w:rPr>
                <w:rFonts w:ascii="Times New Roman"/>
                <w:spacing w:val="17"/>
                <w:sz w:val="24"/>
              </w:rPr>
              <w:t xml:space="preserve"> </w:t>
            </w:r>
            <w:r>
              <w:rPr>
                <w:rFonts w:ascii="Times New Roman"/>
                <w:spacing w:val="-1"/>
                <w:sz w:val="24"/>
              </w:rPr>
              <w:t>credit</w:t>
            </w:r>
            <w:r>
              <w:rPr>
                <w:rFonts w:ascii="Times New Roman"/>
                <w:spacing w:val="16"/>
                <w:sz w:val="24"/>
              </w:rPr>
              <w:t xml:space="preserve"> </w:t>
            </w:r>
            <w:r>
              <w:rPr>
                <w:rFonts w:ascii="Times New Roman"/>
                <w:spacing w:val="-1"/>
                <w:sz w:val="24"/>
              </w:rPr>
              <w:t>institution</w:t>
            </w:r>
            <w:r>
              <w:rPr>
                <w:rFonts w:ascii="Times New Roman"/>
                <w:spacing w:val="16"/>
                <w:sz w:val="24"/>
              </w:rPr>
              <w:t xml:space="preserve"> </w:t>
            </w:r>
            <w:r>
              <w:rPr>
                <w:rFonts w:ascii="Times New Roman"/>
                <w:sz w:val="24"/>
              </w:rPr>
              <w:t>by</w:t>
            </w:r>
            <w:r>
              <w:rPr>
                <w:rFonts w:ascii="Times New Roman"/>
                <w:spacing w:val="16"/>
                <w:sz w:val="24"/>
              </w:rPr>
              <w:t xml:space="preserve"> </w:t>
            </w:r>
            <w:r>
              <w:rPr>
                <w:rFonts w:ascii="Times New Roman"/>
                <w:sz w:val="24"/>
              </w:rPr>
              <w:t>a</w:t>
            </w:r>
            <w:r>
              <w:rPr>
                <w:rFonts w:ascii="Times New Roman"/>
                <w:spacing w:val="17"/>
                <w:sz w:val="24"/>
              </w:rPr>
              <w:t xml:space="preserve"> </w:t>
            </w:r>
            <w:r>
              <w:rPr>
                <w:rFonts w:ascii="Times New Roman"/>
                <w:spacing w:val="-1"/>
                <w:sz w:val="24"/>
              </w:rPr>
              <w:t>relationship</w:t>
            </w:r>
            <w:r>
              <w:rPr>
                <w:rFonts w:ascii="Times New Roman"/>
                <w:spacing w:val="16"/>
                <w:sz w:val="24"/>
              </w:rPr>
              <w:t xml:space="preserve"> </w:t>
            </w:r>
            <w:r>
              <w:rPr>
                <w:rFonts w:ascii="Times New Roman"/>
                <w:spacing w:val="-1"/>
                <w:sz w:val="24"/>
              </w:rPr>
              <w:t>within</w:t>
            </w:r>
            <w:r>
              <w:rPr>
                <w:rFonts w:ascii="Times New Roman"/>
                <w:spacing w:val="15"/>
                <w:sz w:val="24"/>
              </w:rPr>
              <w:t xml:space="preserve"> </w:t>
            </w:r>
            <w:r>
              <w:rPr>
                <w:rFonts w:ascii="Times New Roman"/>
                <w:sz w:val="24"/>
              </w:rPr>
              <w:t>the</w:t>
            </w:r>
            <w:r>
              <w:rPr>
                <w:rFonts w:ascii="Times New Roman"/>
                <w:spacing w:val="17"/>
                <w:sz w:val="24"/>
              </w:rPr>
              <w:t xml:space="preserve"> </w:t>
            </w:r>
            <w:r>
              <w:rPr>
                <w:rFonts w:ascii="Times New Roman"/>
                <w:spacing w:val="-1"/>
                <w:sz w:val="24"/>
              </w:rPr>
              <w:t>meaning</w:t>
            </w:r>
            <w:r>
              <w:rPr>
                <w:rFonts w:ascii="Times New Roman"/>
                <w:spacing w:val="16"/>
                <w:sz w:val="24"/>
              </w:rPr>
              <w:t xml:space="preserve"> </w:t>
            </w:r>
            <w:r>
              <w:rPr>
                <w:rFonts w:ascii="Times New Roman"/>
                <w:sz w:val="24"/>
              </w:rPr>
              <w:t>of</w:t>
            </w:r>
            <w:r>
              <w:rPr>
                <w:rFonts w:ascii="Times New Roman"/>
                <w:spacing w:val="17"/>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12(1)</w:t>
            </w:r>
            <w:r>
              <w:rPr>
                <w:rFonts w:ascii="Times New Roman"/>
                <w:spacing w:val="83"/>
                <w:sz w:val="24"/>
              </w:rPr>
              <w:t xml:space="preserve"> </w:t>
            </w:r>
            <w:r>
              <w:rPr>
                <w:rFonts w:ascii="Times New Roman"/>
                <w:sz w:val="24"/>
              </w:rPr>
              <w:t>of</w:t>
            </w:r>
            <w:r>
              <w:rPr>
                <w:rFonts w:ascii="Times New Roman"/>
                <w:spacing w:val="43"/>
                <w:sz w:val="24"/>
              </w:rPr>
              <w:t xml:space="preserve"> </w:t>
            </w:r>
            <w:r>
              <w:rPr>
                <w:rFonts w:ascii="Times New Roman"/>
                <w:spacing w:val="-1"/>
                <w:sz w:val="24"/>
              </w:rPr>
              <w:t>Directive</w:t>
            </w:r>
            <w:r>
              <w:rPr>
                <w:rFonts w:ascii="Times New Roman"/>
                <w:spacing w:val="43"/>
                <w:sz w:val="24"/>
              </w:rPr>
              <w:t xml:space="preserve"> </w:t>
            </w:r>
            <w:r>
              <w:rPr>
                <w:rFonts w:ascii="Times New Roman"/>
                <w:spacing w:val="-1"/>
                <w:sz w:val="24"/>
              </w:rPr>
              <w:t>83/349/EEC</w:t>
            </w:r>
            <w:r>
              <w:rPr>
                <w:rFonts w:ascii="Times New Roman"/>
                <w:spacing w:val="43"/>
                <w:sz w:val="24"/>
              </w:rPr>
              <w:t xml:space="preserve"> </w:t>
            </w:r>
            <w:r>
              <w:rPr>
                <w:rFonts w:ascii="Times New Roman"/>
                <w:sz w:val="24"/>
              </w:rPr>
              <w:t>or</w:t>
            </w:r>
            <w:r>
              <w:rPr>
                <w:rFonts w:ascii="Times New Roman"/>
                <w:spacing w:val="44"/>
                <w:sz w:val="24"/>
              </w:rPr>
              <w:t xml:space="preserve"> </w:t>
            </w:r>
            <w:r>
              <w:rPr>
                <w:rFonts w:ascii="Times New Roman"/>
                <w:sz w:val="24"/>
              </w:rPr>
              <w:t>a</w:t>
            </w:r>
            <w:r>
              <w:rPr>
                <w:rFonts w:ascii="Times New Roman"/>
                <w:spacing w:val="45"/>
                <w:sz w:val="24"/>
              </w:rPr>
              <w:t xml:space="preserve"> </w:t>
            </w:r>
            <w:r>
              <w:rPr>
                <w:rFonts w:ascii="Times New Roman"/>
                <w:spacing w:val="-1"/>
                <w:sz w:val="24"/>
              </w:rPr>
              <w:t>member</w:t>
            </w:r>
            <w:r>
              <w:rPr>
                <w:rFonts w:ascii="Times New Roman"/>
                <w:spacing w:val="44"/>
                <w:sz w:val="24"/>
              </w:rPr>
              <w:t xml:space="preserve"> </w:t>
            </w:r>
            <w:r>
              <w:rPr>
                <w:rFonts w:ascii="Times New Roman"/>
                <w:sz w:val="24"/>
              </w:rPr>
              <w:t>of</w:t>
            </w:r>
            <w:r>
              <w:rPr>
                <w:rFonts w:ascii="Times New Roman"/>
                <w:spacing w:val="43"/>
                <w:sz w:val="24"/>
              </w:rPr>
              <w:t xml:space="preserve"> </w:t>
            </w:r>
            <w:r>
              <w:rPr>
                <w:rFonts w:ascii="Times New Roman"/>
                <w:sz w:val="24"/>
              </w:rPr>
              <w:t>the</w:t>
            </w:r>
            <w:r>
              <w:rPr>
                <w:rFonts w:ascii="Times New Roman"/>
                <w:spacing w:val="44"/>
                <w:sz w:val="24"/>
              </w:rPr>
              <w:t xml:space="preserve"> </w:t>
            </w:r>
            <w:r>
              <w:rPr>
                <w:rFonts w:ascii="Times New Roman"/>
                <w:spacing w:val="-1"/>
                <w:sz w:val="24"/>
              </w:rPr>
              <w:t>same</w:t>
            </w:r>
            <w:r>
              <w:rPr>
                <w:rFonts w:ascii="Times New Roman"/>
                <w:spacing w:val="44"/>
                <w:sz w:val="24"/>
              </w:rPr>
              <w:t xml:space="preserve"> </w:t>
            </w:r>
            <w:r>
              <w:rPr>
                <w:rFonts w:ascii="Times New Roman"/>
                <w:spacing w:val="-1"/>
                <w:sz w:val="24"/>
              </w:rPr>
              <w:t>institutional</w:t>
            </w:r>
            <w:r>
              <w:rPr>
                <w:rFonts w:ascii="Times New Roman"/>
                <w:spacing w:val="44"/>
                <w:sz w:val="24"/>
              </w:rPr>
              <w:t xml:space="preserve"> </w:t>
            </w:r>
            <w:r>
              <w:rPr>
                <w:rFonts w:ascii="Times New Roman"/>
                <w:spacing w:val="-1"/>
                <w:sz w:val="24"/>
              </w:rPr>
              <w:t>protection</w:t>
            </w:r>
            <w:r>
              <w:rPr>
                <w:rFonts w:ascii="Times New Roman"/>
                <w:spacing w:val="81"/>
                <w:sz w:val="24"/>
              </w:rPr>
              <w:t xml:space="preserve"> </w:t>
            </w:r>
            <w:r>
              <w:rPr>
                <w:rFonts w:ascii="Times New Roman"/>
                <w:spacing w:val="-1"/>
                <w:sz w:val="24"/>
              </w:rPr>
              <w:t>scheme as</w:t>
            </w:r>
            <w:r>
              <w:rPr>
                <w:rFonts w:ascii="Times New Roman"/>
                <w:spacing w:val="18"/>
                <w:sz w:val="24"/>
              </w:rPr>
              <w:t xml:space="preserve"> </w:t>
            </w:r>
            <w:r>
              <w:rPr>
                <w:rFonts w:ascii="Times New Roman"/>
                <w:sz w:val="24"/>
              </w:rPr>
              <w:t>referred</w:t>
            </w:r>
            <w:r>
              <w:rPr>
                <w:rFonts w:ascii="Times New Roman"/>
                <w:spacing w:val="18"/>
                <w:sz w:val="24"/>
              </w:rPr>
              <w:t xml:space="preserve"> </w:t>
            </w:r>
            <w:r>
              <w:rPr>
                <w:rFonts w:ascii="Times New Roman"/>
                <w:sz w:val="24"/>
              </w:rPr>
              <w:t>to</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pacing w:val="-1"/>
                <w:sz w:val="24"/>
              </w:rPr>
              <w:t>Article</w:t>
            </w:r>
            <w:r>
              <w:rPr>
                <w:rFonts w:ascii="Times New Roman"/>
                <w:spacing w:val="18"/>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7"/>
                <w:sz w:val="24"/>
              </w:rPr>
              <w:t xml:space="preserve"> </w:t>
            </w:r>
            <w:r>
              <w:rPr>
                <w:rFonts w:ascii="Times New Roman"/>
                <w:spacing w:val="-1"/>
                <w:sz w:val="24"/>
              </w:rPr>
              <w:t>Regulation</w:t>
            </w:r>
            <w:r>
              <w:rPr>
                <w:rFonts w:ascii="Times New Roman"/>
                <w:spacing w:val="18"/>
                <w:sz w:val="24"/>
              </w:rPr>
              <w:t xml:space="preserve"> </w:t>
            </w:r>
            <w:r>
              <w:rPr>
                <w:rFonts w:ascii="Times New Roman"/>
                <w:spacing w:val="-1"/>
                <w:sz w:val="24"/>
              </w:rPr>
              <w:t>(EU)</w:t>
            </w:r>
            <w:r>
              <w:rPr>
                <w:rFonts w:ascii="Times New Roman"/>
                <w:spacing w:val="18"/>
                <w:sz w:val="24"/>
              </w:rPr>
              <w:t xml:space="preserve"> </w:t>
            </w:r>
            <w:r>
              <w:rPr>
                <w:rFonts w:ascii="Times New Roman"/>
                <w:spacing w:val="-1"/>
                <w:sz w:val="24"/>
              </w:rPr>
              <w:t>No</w:t>
            </w:r>
            <w:r>
              <w:rPr>
                <w:rFonts w:ascii="Times New Roman"/>
                <w:spacing w:val="19"/>
                <w:sz w:val="24"/>
              </w:rPr>
              <w:t xml:space="preserve"> </w:t>
            </w:r>
            <w:r>
              <w:rPr>
                <w:rFonts w:ascii="Times New Roman"/>
                <w:sz w:val="24"/>
              </w:rPr>
              <w:t>575/2013</w:t>
            </w:r>
            <w:r>
              <w:rPr>
                <w:rFonts w:ascii="Times New Roman"/>
                <w:spacing w:val="18"/>
                <w:sz w:val="24"/>
              </w:rPr>
              <w:t xml:space="preserve"> </w:t>
            </w:r>
            <w:r>
              <w:rPr>
                <w:rFonts w:ascii="Times New Roman"/>
                <w:sz w:val="24"/>
              </w:rPr>
              <w:t>or</w:t>
            </w:r>
            <w:r>
              <w:rPr>
                <w:rFonts w:ascii="Times New Roman"/>
                <w:spacing w:val="18"/>
                <w:sz w:val="24"/>
              </w:rPr>
              <w:t xml:space="preserve"> </w:t>
            </w:r>
            <w:r>
              <w:rPr>
                <w:rFonts w:ascii="Times New Roman"/>
                <w:sz w:val="24"/>
              </w:rPr>
              <w:t>the</w:t>
            </w:r>
            <w:r>
              <w:rPr>
                <w:rFonts w:ascii="Times New Roman"/>
                <w:spacing w:val="49"/>
                <w:sz w:val="24"/>
              </w:rPr>
              <w:t xml:space="preserve"> </w:t>
            </w:r>
            <w:r>
              <w:rPr>
                <w:rFonts w:ascii="Times New Roman"/>
                <w:spacing w:val="-1"/>
                <w:sz w:val="24"/>
              </w:rPr>
              <w:t>central</w:t>
            </w:r>
            <w:r>
              <w:rPr>
                <w:rFonts w:ascii="Times New Roman"/>
                <w:spacing w:val="6"/>
                <w:sz w:val="24"/>
              </w:rPr>
              <w:t xml:space="preserve"> </w:t>
            </w:r>
            <w:r>
              <w:rPr>
                <w:rFonts w:ascii="Times New Roman"/>
                <w:spacing w:val="-1"/>
                <w:sz w:val="24"/>
              </w:rPr>
              <w:t>institution</w:t>
            </w:r>
            <w:r>
              <w:rPr>
                <w:rFonts w:ascii="Times New Roman"/>
                <w:spacing w:val="6"/>
                <w:sz w:val="24"/>
              </w:rPr>
              <w:t xml:space="preserve"> </w:t>
            </w:r>
            <w:r>
              <w:rPr>
                <w:rFonts w:ascii="Times New Roman"/>
                <w:sz w:val="24"/>
              </w:rPr>
              <w:t>or</w:t>
            </w:r>
            <w:r>
              <w:rPr>
                <w:rFonts w:ascii="Times New Roman"/>
                <w:spacing w:val="5"/>
                <w:sz w:val="24"/>
              </w:rPr>
              <w:t xml:space="preserve"> </w:t>
            </w:r>
            <w:r>
              <w:rPr>
                <w:rFonts w:ascii="Times New Roman"/>
                <w:sz w:val="24"/>
              </w:rPr>
              <w:t>an</w:t>
            </w:r>
            <w:r>
              <w:rPr>
                <w:rFonts w:ascii="Times New Roman"/>
                <w:spacing w:val="6"/>
                <w:sz w:val="24"/>
              </w:rPr>
              <w:t xml:space="preserve"> </w:t>
            </w:r>
            <w:r>
              <w:rPr>
                <w:rFonts w:ascii="Times New Roman"/>
                <w:spacing w:val="-1"/>
                <w:sz w:val="24"/>
              </w:rPr>
              <w:t>affiliate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a</w:t>
            </w:r>
            <w:r>
              <w:rPr>
                <w:rFonts w:ascii="Times New Roman"/>
                <w:spacing w:val="6"/>
                <w:sz w:val="24"/>
              </w:rPr>
              <w:t xml:space="preserve"> </w:t>
            </w:r>
            <w:r>
              <w:rPr>
                <w:rFonts w:ascii="Times New Roman"/>
                <w:spacing w:val="-1"/>
                <w:sz w:val="24"/>
              </w:rPr>
              <w:t>network</w:t>
            </w:r>
            <w:r>
              <w:rPr>
                <w:rFonts w:ascii="Times New Roman"/>
                <w:spacing w:val="6"/>
                <w:sz w:val="24"/>
              </w:rPr>
              <w:t xml:space="preserve"> </w:t>
            </w:r>
            <w:r>
              <w:rPr>
                <w:rFonts w:ascii="Times New Roman"/>
                <w:sz w:val="24"/>
              </w:rPr>
              <w:t>or</w:t>
            </w:r>
            <w:r>
              <w:rPr>
                <w:rFonts w:ascii="Times New Roman"/>
                <w:spacing w:val="6"/>
                <w:sz w:val="24"/>
              </w:rPr>
              <w:t xml:space="preserve"> </w:t>
            </w:r>
            <w:r>
              <w:rPr>
                <w:rFonts w:ascii="Times New Roman"/>
                <w:spacing w:val="-1"/>
                <w:sz w:val="24"/>
              </w:rPr>
              <w:t>cooperative</w:t>
            </w:r>
            <w:r>
              <w:rPr>
                <w:rFonts w:ascii="Times New Roman"/>
                <w:spacing w:val="6"/>
                <w:sz w:val="24"/>
              </w:rPr>
              <w:t xml:space="preserve"> </w:t>
            </w:r>
            <w:r>
              <w:rPr>
                <w:rFonts w:ascii="Times New Roman"/>
                <w:spacing w:val="-1"/>
                <w:sz w:val="24"/>
              </w:rPr>
              <w:t>group</w:t>
            </w:r>
            <w:r>
              <w:rPr>
                <w:rFonts w:ascii="Times New Roman"/>
                <w:spacing w:val="6"/>
                <w:sz w:val="24"/>
              </w:rPr>
              <w:t xml:space="preserve"> </w:t>
            </w:r>
            <w:r>
              <w:rPr>
                <w:rFonts w:ascii="Times New Roman"/>
                <w:sz w:val="24"/>
              </w:rPr>
              <w:t>as</w:t>
            </w:r>
            <w:r>
              <w:rPr>
                <w:rFonts w:ascii="Times New Roman"/>
                <w:spacing w:val="6"/>
                <w:sz w:val="24"/>
              </w:rPr>
              <w:t xml:space="preserve"> </w:t>
            </w:r>
            <w:r>
              <w:rPr>
                <w:rFonts w:ascii="Times New Roman"/>
                <w:spacing w:val="-1"/>
                <w:sz w:val="24"/>
              </w:rPr>
              <w:t>referred</w:t>
            </w:r>
            <w:r>
              <w:rPr>
                <w:rFonts w:ascii="Times New Roman"/>
                <w:spacing w:val="91"/>
                <w:sz w:val="24"/>
              </w:rPr>
              <w:t xml:space="preserve"> </w:t>
            </w:r>
            <w:r>
              <w:rPr>
                <w:rFonts w:ascii="Times New Roman"/>
                <w:sz w:val="24"/>
              </w:rPr>
              <w:t xml:space="preserve">to in </w:t>
            </w:r>
            <w:r>
              <w:rPr>
                <w:rFonts w:ascii="Times New Roman"/>
                <w:spacing w:val="-1"/>
                <w:sz w:val="24"/>
              </w:rPr>
              <w:t xml:space="preserve">Article </w:t>
            </w:r>
            <w:r>
              <w:rPr>
                <w:rFonts w:ascii="Times New Roman"/>
                <w:sz w:val="24"/>
              </w:rPr>
              <w:t>10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sidR="00C11228">
              <w:rPr>
                <w:rFonts w:ascii="Times New Roman"/>
                <w:spacing w:val="-1"/>
                <w:sz w:val="24"/>
              </w:rPr>
              <w:t>)</w:t>
            </w:r>
            <w:r>
              <w:rPr>
                <w:rFonts w:ascii="Times New Roman"/>
                <w:spacing w:val="-1"/>
                <w:sz w:val="24"/>
              </w:rPr>
              <w:t xml:space="preserve"> </w:t>
            </w:r>
            <w:r>
              <w:rPr>
                <w:rFonts w:ascii="Times New Roman"/>
                <w:sz w:val="24"/>
              </w:rPr>
              <w:t>No 575/2013).</w:t>
            </w:r>
          </w:p>
        </w:tc>
      </w:tr>
      <w:tr w:rsidR="00907416" w:rsidRPr="00FE002E" w14:paraId="6DFF1D79" w14:textId="77777777" w:rsidTr="00FE0FF1">
        <w:trPr>
          <w:trHeight w:val="304"/>
        </w:trPr>
        <w:tc>
          <w:tcPr>
            <w:tcW w:w="1418" w:type="dxa"/>
          </w:tcPr>
          <w:p w14:paraId="2DACEB93"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1060</w:t>
            </w:r>
          </w:p>
        </w:tc>
        <w:tc>
          <w:tcPr>
            <w:tcW w:w="7590" w:type="dxa"/>
          </w:tcPr>
          <w:p w14:paraId="5DD63A8C" w14:textId="77777777" w:rsidR="00907416" w:rsidRDefault="00907416"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3.8.4.2 from</w:t>
            </w:r>
            <w:r>
              <w:rPr>
                <w:rFonts w:ascii="Times New Roman"/>
                <w:b/>
                <w:spacing w:val="-1"/>
                <w:sz w:val="24"/>
                <w:u w:val="thick" w:color="000000"/>
              </w:rPr>
              <w:t xml:space="preserve"> other</w:t>
            </w:r>
            <w:r>
              <w:rPr>
                <w:rFonts w:ascii="Times New Roman"/>
                <w:b/>
                <w:sz w:val="24"/>
                <w:u w:val="thick" w:color="000000"/>
              </w:rPr>
              <w:t xml:space="preserve"> </w:t>
            </w:r>
            <w:r>
              <w:rPr>
                <w:rFonts w:ascii="Times New Roman"/>
                <w:b/>
                <w:spacing w:val="-1"/>
                <w:sz w:val="24"/>
                <w:u w:val="thick" w:color="000000"/>
              </w:rPr>
              <w:t>counterparties</w:t>
            </w:r>
          </w:p>
          <w:p w14:paraId="17D553DE" w14:textId="77777777" w:rsidR="00907416" w:rsidRDefault="00907416"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 </w:t>
            </w:r>
            <w:r>
              <w:rPr>
                <w:rFonts w:ascii="Times New Roman"/>
                <w:spacing w:val="-1"/>
                <w:sz w:val="24"/>
              </w:rPr>
              <w:t>3.8.4</w:t>
            </w:r>
            <w:r>
              <w:rPr>
                <w:rFonts w:ascii="Times New Roman"/>
                <w:sz w:val="24"/>
              </w:rPr>
              <w:t xml:space="preserve"> other</w:t>
            </w:r>
            <w:r>
              <w:rPr>
                <w:rFonts w:ascii="Times New Roman"/>
                <w:spacing w:val="-1"/>
                <w:sz w:val="24"/>
              </w:rPr>
              <w:t xml:space="preserve"> than</w:t>
            </w:r>
            <w:r>
              <w:rPr>
                <w:rFonts w:ascii="Times New Roman"/>
                <w:sz w:val="24"/>
              </w:rPr>
              <w:t xml:space="preserve"> the </w:t>
            </w:r>
            <w:r>
              <w:rPr>
                <w:rFonts w:ascii="Times New Roman"/>
                <w:spacing w:val="-1"/>
                <w:sz w:val="24"/>
              </w:rPr>
              <w:t>amount</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pacing w:val="-1"/>
                <w:sz w:val="24"/>
              </w:rPr>
              <w:t>in</w:t>
            </w:r>
            <w:r>
              <w:rPr>
                <w:rFonts w:ascii="Times New Roman"/>
                <w:sz w:val="24"/>
              </w:rPr>
              <w:t xml:space="preserve"> 3.8.4.1.</w:t>
            </w:r>
          </w:p>
        </w:tc>
      </w:tr>
      <w:tr w:rsidR="00907416" w:rsidRPr="00FE002E" w14:paraId="610CE64B" w14:textId="77777777" w:rsidTr="00FE0FF1">
        <w:trPr>
          <w:trHeight w:val="304"/>
        </w:trPr>
        <w:tc>
          <w:tcPr>
            <w:tcW w:w="1418" w:type="dxa"/>
          </w:tcPr>
          <w:p w14:paraId="2B4AF2D7"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1070</w:t>
            </w:r>
          </w:p>
        </w:tc>
        <w:tc>
          <w:tcPr>
            <w:tcW w:w="7590" w:type="dxa"/>
          </w:tcPr>
          <w:p w14:paraId="7552F5A6" w14:textId="77777777" w:rsidR="00907416" w:rsidRDefault="00907416"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3.9 </w:t>
            </w:r>
            <w:r>
              <w:rPr>
                <w:rFonts w:ascii="Times New Roman"/>
                <w:b/>
                <w:spacing w:val="-1"/>
                <w:sz w:val="24"/>
                <w:u w:val="thick" w:color="000000"/>
              </w:rPr>
              <w:t>Net</w:t>
            </w:r>
            <w:r>
              <w:rPr>
                <w:rFonts w:ascii="Times New Roman"/>
                <w:b/>
                <w:sz w:val="24"/>
                <w:u w:val="thick" w:color="000000"/>
              </w:rPr>
              <w:t xml:space="preserve"> </w:t>
            </w:r>
            <w:r>
              <w:rPr>
                <w:rFonts w:ascii="Times New Roman"/>
                <w:b/>
                <w:spacing w:val="-1"/>
                <w:sz w:val="24"/>
                <w:u w:val="thick" w:color="000000"/>
              </w:rPr>
              <w:t>change</w:t>
            </w:r>
            <w:r>
              <w:rPr>
                <w:rFonts w:ascii="Times New Roman"/>
                <w:b/>
                <w:sz w:val="24"/>
                <w:u w:val="thick" w:color="000000"/>
              </w:rPr>
              <w:t xml:space="preserve"> of </w:t>
            </w:r>
            <w:r>
              <w:rPr>
                <w:rFonts w:ascii="Times New Roman"/>
                <w:b/>
                <w:spacing w:val="-1"/>
                <w:sz w:val="24"/>
                <w:u w:val="thick" w:color="000000"/>
              </w:rPr>
              <w:t>Counterbalancing</w:t>
            </w:r>
            <w:r>
              <w:rPr>
                <w:rFonts w:ascii="Times New Roman"/>
                <w:b/>
                <w:sz w:val="24"/>
                <w:u w:val="thick" w:color="000000"/>
              </w:rPr>
              <w:t xml:space="preserve"> </w:t>
            </w:r>
            <w:r>
              <w:rPr>
                <w:rFonts w:ascii="Times New Roman"/>
                <w:b/>
                <w:spacing w:val="-1"/>
                <w:sz w:val="24"/>
                <w:u w:val="thick" w:color="000000"/>
              </w:rPr>
              <w:t>Capacity</w:t>
            </w:r>
          </w:p>
          <w:p w14:paraId="3C714911" w14:textId="77777777" w:rsidR="00907416" w:rsidRDefault="00907416"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Net</w:t>
            </w:r>
            <w:r>
              <w:rPr>
                <w:rFonts w:ascii="Times New Roman"/>
                <w:spacing w:val="55"/>
                <w:sz w:val="24"/>
              </w:rPr>
              <w:t xml:space="preserve"> </w:t>
            </w:r>
            <w:r w:rsidRPr="00AE380B">
              <w:rPr>
                <w:rFonts w:ascii="Times New Roman"/>
                <w:spacing w:val="-1"/>
                <w:sz w:val="24"/>
              </w:rPr>
              <w:t>change</w:t>
            </w:r>
            <w:r>
              <w:rPr>
                <w:rFonts w:ascii="Times New Roman"/>
                <w:spacing w:val="54"/>
                <w:sz w:val="24"/>
              </w:rPr>
              <w:t xml:space="preserve"> </w:t>
            </w:r>
            <w:r>
              <w:rPr>
                <w:rFonts w:ascii="Times New Roman"/>
                <w:sz w:val="24"/>
              </w:rPr>
              <w:t>in</w:t>
            </w:r>
            <w:r>
              <w:rPr>
                <w:rFonts w:ascii="Times New Roman"/>
                <w:spacing w:val="55"/>
                <w:sz w:val="24"/>
              </w:rPr>
              <w:t xml:space="preserve"> </w:t>
            </w:r>
            <w:r>
              <w:rPr>
                <w:rFonts w:ascii="Times New Roman"/>
                <w:spacing w:val="-1"/>
                <w:sz w:val="24"/>
              </w:rPr>
              <w:t>exposures</w:t>
            </w:r>
            <w:r>
              <w:rPr>
                <w:rFonts w:ascii="Times New Roman"/>
                <w:spacing w:val="55"/>
                <w:sz w:val="24"/>
              </w:rPr>
              <w:t xml:space="preserve"> </w:t>
            </w:r>
            <w:r>
              <w:rPr>
                <w:rFonts w:ascii="Times New Roman"/>
                <w:sz w:val="24"/>
              </w:rPr>
              <w:t>to</w:t>
            </w:r>
            <w:r>
              <w:rPr>
                <w:rFonts w:ascii="Times New Roman"/>
                <w:spacing w:val="55"/>
                <w:sz w:val="24"/>
              </w:rPr>
              <w:t xml:space="preserve"> </w:t>
            </w:r>
            <w:r>
              <w:rPr>
                <w:rFonts w:ascii="Times New Roman"/>
                <w:spacing w:val="-1"/>
                <w:sz w:val="24"/>
              </w:rPr>
              <w:t>items</w:t>
            </w:r>
            <w:r>
              <w:rPr>
                <w:rFonts w:ascii="Times New Roman"/>
                <w:spacing w:val="55"/>
                <w:sz w:val="24"/>
              </w:rPr>
              <w:t xml:space="preserve"> </w:t>
            </w:r>
            <w:r>
              <w:rPr>
                <w:rFonts w:ascii="Times New Roman"/>
                <w:sz w:val="24"/>
              </w:rPr>
              <w:t>3.2,</w:t>
            </w:r>
            <w:r>
              <w:rPr>
                <w:rFonts w:ascii="Times New Roman"/>
                <w:spacing w:val="55"/>
                <w:sz w:val="24"/>
              </w:rPr>
              <w:t xml:space="preserve"> </w:t>
            </w:r>
            <w:r>
              <w:rPr>
                <w:rFonts w:ascii="Times New Roman"/>
                <w:sz w:val="24"/>
              </w:rPr>
              <w:t>3.3,</w:t>
            </w:r>
            <w:r>
              <w:rPr>
                <w:rFonts w:ascii="Times New Roman"/>
                <w:spacing w:val="55"/>
                <w:sz w:val="24"/>
              </w:rPr>
              <w:t xml:space="preserve"> </w:t>
            </w:r>
            <w:r>
              <w:rPr>
                <w:rFonts w:ascii="Times New Roman"/>
                <w:sz w:val="24"/>
              </w:rPr>
              <w:t>3.4</w:t>
            </w:r>
            <w:r>
              <w:rPr>
                <w:rFonts w:ascii="Times New Roman"/>
                <w:spacing w:val="55"/>
                <w:sz w:val="24"/>
              </w:rPr>
              <w:t xml:space="preserve"> </w:t>
            </w:r>
            <w:r>
              <w:rPr>
                <w:rFonts w:ascii="Times New Roman"/>
                <w:sz w:val="24"/>
              </w:rPr>
              <w:t>and</w:t>
            </w:r>
            <w:r>
              <w:rPr>
                <w:rFonts w:ascii="Times New Roman"/>
                <w:spacing w:val="55"/>
                <w:sz w:val="24"/>
              </w:rPr>
              <w:t xml:space="preserve"> </w:t>
            </w:r>
            <w:r>
              <w:rPr>
                <w:rFonts w:ascii="Times New Roman"/>
                <w:sz w:val="24"/>
              </w:rPr>
              <w:t>3.5,</w:t>
            </w:r>
            <w:r>
              <w:rPr>
                <w:rFonts w:ascii="Times New Roman"/>
                <w:spacing w:val="55"/>
                <w:sz w:val="24"/>
              </w:rPr>
              <w:t xml:space="preserve"> </w:t>
            </w:r>
            <w:r>
              <w:rPr>
                <w:rFonts w:ascii="Times New Roman"/>
                <w:sz w:val="24"/>
              </w:rPr>
              <w:t>3.6,</w:t>
            </w:r>
            <w:r>
              <w:rPr>
                <w:rFonts w:ascii="Times New Roman"/>
                <w:spacing w:val="55"/>
                <w:sz w:val="24"/>
              </w:rPr>
              <w:t xml:space="preserve"> </w:t>
            </w:r>
            <w:r>
              <w:rPr>
                <w:rFonts w:ascii="Times New Roman"/>
                <w:sz w:val="24"/>
              </w:rPr>
              <w:t>3.7</w:t>
            </w:r>
            <w:r>
              <w:rPr>
                <w:rFonts w:ascii="Times New Roman"/>
                <w:spacing w:val="55"/>
                <w:sz w:val="24"/>
              </w:rPr>
              <w:t xml:space="preserve"> </w:t>
            </w:r>
            <w:r>
              <w:rPr>
                <w:rFonts w:ascii="Times New Roman"/>
                <w:sz w:val="24"/>
              </w:rPr>
              <w:t>and</w:t>
            </w:r>
            <w:r>
              <w:rPr>
                <w:rFonts w:ascii="Times New Roman"/>
                <w:spacing w:val="55"/>
                <w:sz w:val="24"/>
              </w:rPr>
              <w:t xml:space="preserve"> </w:t>
            </w:r>
            <w:r>
              <w:rPr>
                <w:rFonts w:ascii="Times New Roman"/>
                <w:sz w:val="24"/>
              </w:rPr>
              <w:t>3.8</w:t>
            </w:r>
            <w:r>
              <w:rPr>
                <w:rFonts w:ascii="Times New Roman"/>
                <w:spacing w:val="25"/>
                <w:sz w:val="24"/>
              </w:rPr>
              <w:t xml:space="preserve"> </w:t>
            </w:r>
            <w:r>
              <w:rPr>
                <w:rFonts w:ascii="Times New Roman"/>
                <w:spacing w:val="-1"/>
                <w:sz w:val="24"/>
              </w:rPr>
              <w:t>representing,</w:t>
            </w:r>
            <w:r>
              <w:rPr>
                <w:rFonts w:ascii="Times New Roman"/>
                <w:spacing w:val="19"/>
                <w:sz w:val="24"/>
              </w:rPr>
              <w:t xml:space="preserve"> </w:t>
            </w:r>
            <w:r>
              <w:rPr>
                <w:rFonts w:ascii="Times New Roman"/>
                <w:spacing w:val="-1"/>
                <w:sz w:val="24"/>
              </w:rPr>
              <w:t>respectively,</w:t>
            </w:r>
            <w:r>
              <w:rPr>
                <w:rFonts w:ascii="Times New Roman"/>
                <w:spacing w:val="19"/>
                <w:sz w:val="24"/>
              </w:rPr>
              <w:t xml:space="preserve"> </w:t>
            </w:r>
            <w:r>
              <w:rPr>
                <w:rFonts w:ascii="Times New Roman"/>
                <w:spacing w:val="-1"/>
                <w:sz w:val="24"/>
              </w:rPr>
              <w:t>central</w:t>
            </w:r>
            <w:r>
              <w:rPr>
                <w:rFonts w:ascii="Times New Roman"/>
                <w:spacing w:val="18"/>
                <w:sz w:val="24"/>
              </w:rPr>
              <w:t xml:space="preserve"> </w:t>
            </w:r>
            <w:r>
              <w:rPr>
                <w:rFonts w:ascii="Times New Roman"/>
                <w:sz w:val="24"/>
              </w:rPr>
              <w:t>banks,</w:t>
            </w:r>
            <w:r>
              <w:rPr>
                <w:rFonts w:ascii="Times New Roman"/>
                <w:spacing w:val="19"/>
                <w:sz w:val="24"/>
              </w:rPr>
              <w:t xml:space="preserve"> </w:t>
            </w:r>
            <w:r>
              <w:rPr>
                <w:rFonts w:ascii="Times New Roman"/>
                <w:spacing w:val="-1"/>
                <w:sz w:val="24"/>
              </w:rPr>
              <w:t>securities</w:t>
            </w:r>
            <w:r>
              <w:rPr>
                <w:rFonts w:ascii="Times New Roman"/>
                <w:spacing w:val="19"/>
                <w:sz w:val="24"/>
              </w:rPr>
              <w:t xml:space="preserve"> </w:t>
            </w:r>
            <w:r>
              <w:rPr>
                <w:rFonts w:ascii="Times New Roman"/>
                <w:spacing w:val="-1"/>
                <w:sz w:val="24"/>
              </w:rPr>
              <w:t>flows</w:t>
            </w:r>
            <w:r>
              <w:rPr>
                <w:rFonts w:ascii="Times New Roman"/>
                <w:spacing w:val="18"/>
                <w:sz w:val="24"/>
              </w:rPr>
              <w:t xml:space="preserve"> </w:t>
            </w:r>
            <w:r>
              <w:rPr>
                <w:rFonts w:ascii="Times New Roman"/>
                <w:sz w:val="24"/>
              </w:rPr>
              <w:t>and</w:t>
            </w:r>
            <w:r>
              <w:rPr>
                <w:rFonts w:ascii="Times New Roman"/>
                <w:spacing w:val="19"/>
                <w:sz w:val="24"/>
              </w:rPr>
              <w:t xml:space="preserve"> </w:t>
            </w:r>
            <w:r>
              <w:rPr>
                <w:rFonts w:ascii="Times New Roman"/>
                <w:spacing w:val="-1"/>
                <w:sz w:val="24"/>
              </w:rPr>
              <w:t>committed</w:t>
            </w:r>
            <w:r>
              <w:rPr>
                <w:rFonts w:ascii="Times New Roman"/>
                <w:spacing w:val="77"/>
                <w:sz w:val="24"/>
              </w:rPr>
              <w:t xml:space="preserve"> </w:t>
            </w:r>
            <w:r>
              <w:rPr>
                <w:rFonts w:ascii="Times New Roman"/>
                <w:spacing w:val="-1"/>
                <w:sz w:val="24"/>
              </w:rPr>
              <w:t>credit</w:t>
            </w:r>
            <w:r>
              <w:rPr>
                <w:rFonts w:ascii="Times New Roman"/>
                <w:sz w:val="24"/>
              </w:rPr>
              <w:t xml:space="preserve"> </w:t>
            </w:r>
            <w:r>
              <w:rPr>
                <w:rFonts w:ascii="Times New Roman"/>
                <w:spacing w:val="-1"/>
                <w:sz w:val="24"/>
              </w:rPr>
              <w:t>lines</w:t>
            </w:r>
            <w:r>
              <w:rPr>
                <w:rFonts w:ascii="Times New Roman"/>
                <w:sz w:val="24"/>
              </w:rPr>
              <w:t xml:space="preserve"> </w:t>
            </w:r>
            <w:r>
              <w:rPr>
                <w:rFonts w:ascii="Times New Roman"/>
                <w:spacing w:val="-1"/>
                <w:sz w:val="24"/>
              </w:rPr>
              <w:t>in</w:t>
            </w:r>
            <w:r>
              <w:rPr>
                <w:rFonts w:ascii="Times New Roman"/>
                <w:sz w:val="24"/>
              </w:rPr>
              <w:t xml:space="preserve"> a given </w:t>
            </w:r>
            <w:r>
              <w:rPr>
                <w:rFonts w:ascii="Times New Roman"/>
                <w:spacing w:val="-1"/>
                <w:sz w:val="24"/>
              </w:rPr>
              <w:t>time</w:t>
            </w:r>
            <w:r>
              <w:rPr>
                <w:rFonts w:ascii="Times New Roman"/>
                <w:sz w:val="24"/>
              </w:rPr>
              <w:t xml:space="preserve"> bucket shall be</w:t>
            </w:r>
            <w:r>
              <w:rPr>
                <w:rFonts w:ascii="Times New Roman"/>
                <w:spacing w:val="-1"/>
                <w:sz w:val="24"/>
              </w:rPr>
              <w:t xml:space="preserve"> reported.</w:t>
            </w:r>
          </w:p>
        </w:tc>
      </w:tr>
      <w:tr w:rsidR="00907416" w:rsidRPr="00FE002E" w14:paraId="2401F1E8" w14:textId="77777777" w:rsidTr="00FE0FF1">
        <w:trPr>
          <w:trHeight w:val="304"/>
        </w:trPr>
        <w:tc>
          <w:tcPr>
            <w:tcW w:w="1418" w:type="dxa"/>
          </w:tcPr>
          <w:p w14:paraId="5B22F7E7"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1080</w:t>
            </w:r>
          </w:p>
        </w:tc>
        <w:tc>
          <w:tcPr>
            <w:tcW w:w="7590" w:type="dxa"/>
          </w:tcPr>
          <w:p w14:paraId="678D35E7" w14:textId="77777777" w:rsidR="00907416" w:rsidRDefault="00907416" w:rsidP="00AE380B">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3.10 </w:t>
            </w:r>
            <w:r>
              <w:rPr>
                <w:rFonts w:ascii="Times New Roman"/>
                <w:b/>
                <w:spacing w:val="-1"/>
                <w:sz w:val="24"/>
                <w:u w:val="thick" w:color="000000"/>
              </w:rPr>
              <w:t>Cumulated Counterbalancing Capacity</w:t>
            </w:r>
          </w:p>
          <w:p w14:paraId="2276009B" w14:textId="77777777" w:rsidR="00907416" w:rsidRDefault="00907416" w:rsidP="00AE380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Cumulated</w:t>
            </w:r>
            <w:r>
              <w:rPr>
                <w:rFonts w:ascii="Times New Roman"/>
                <w:spacing w:val="25"/>
                <w:sz w:val="24"/>
              </w:rPr>
              <w:t xml:space="preserve"> </w:t>
            </w:r>
            <w:r>
              <w:rPr>
                <w:rFonts w:ascii="Times New Roman"/>
                <w:spacing w:val="-1"/>
                <w:sz w:val="24"/>
              </w:rPr>
              <w:t>amount</w:t>
            </w:r>
            <w:r>
              <w:rPr>
                <w:rFonts w:ascii="Times New Roman"/>
                <w:spacing w:val="25"/>
                <w:sz w:val="24"/>
              </w:rPr>
              <w:t xml:space="preserve"> </w:t>
            </w:r>
            <w:r>
              <w:rPr>
                <w:rFonts w:ascii="Times New Roman"/>
                <w:sz w:val="24"/>
              </w:rPr>
              <w:t>of</w:t>
            </w:r>
            <w:r>
              <w:rPr>
                <w:rFonts w:ascii="Times New Roman"/>
                <w:spacing w:val="25"/>
                <w:sz w:val="24"/>
              </w:rPr>
              <w:t xml:space="preserve"> </w:t>
            </w:r>
            <w:r>
              <w:rPr>
                <w:rFonts w:ascii="Times New Roman"/>
                <w:spacing w:val="-1"/>
                <w:sz w:val="24"/>
              </w:rPr>
              <w:t>Counterbalancing</w:t>
            </w:r>
            <w:r>
              <w:rPr>
                <w:rFonts w:ascii="Times New Roman"/>
                <w:spacing w:val="25"/>
                <w:sz w:val="24"/>
              </w:rPr>
              <w:t xml:space="preserve"> </w:t>
            </w:r>
            <w:r>
              <w:rPr>
                <w:rFonts w:ascii="Times New Roman"/>
                <w:spacing w:val="-1"/>
                <w:sz w:val="24"/>
              </w:rPr>
              <w:t>Capacity</w:t>
            </w:r>
            <w:r>
              <w:rPr>
                <w:rFonts w:ascii="Times New Roman"/>
                <w:spacing w:val="25"/>
                <w:sz w:val="24"/>
              </w:rPr>
              <w:t xml:space="preserve"> </w:t>
            </w:r>
            <w:r>
              <w:rPr>
                <w:rFonts w:ascii="Times New Roman"/>
                <w:spacing w:val="-1"/>
                <w:sz w:val="24"/>
              </w:rPr>
              <w:t>from</w:t>
            </w:r>
            <w:r>
              <w:rPr>
                <w:rFonts w:ascii="Times New Roman"/>
                <w:spacing w:val="23"/>
                <w:sz w:val="24"/>
              </w:rPr>
              <w:t xml:space="preserve"> </w:t>
            </w:r>
            <w:r>
              <w:rPr>
                <w:rFonts w:ascii="Times New Roman"/>
                <w:sz w:val="24"/>
              </w:rPr>
              <w:t>the</w:t>
            </w:r>
            <w:r>
              <w:rPr>
                <w:rFonts w:ascii="Times New Roman"/>
                <w:spacing w:val="25"/>
                <w:sz w:val="24"/>
              </w:rPr>
              <w:t xml:space="preserve"> </w:t>
            </w:r>
            <w:r>
              <w:rPr>
                <w:rFonts w:ascii="Times New Roman"/>
                <w:spacing w:val="-1"/>
                <w:sz w:val="24"/>
              </w:rPr>
              <w:t>reporting</w:t>
            </w:r>
            <w:r>
              <w:rPr>
                <w:rFonts w:ascii="Times New Roman"/>
                <w:spacing w:val="25"/>
                <w:sz w:val="24"/>
              </w:rPr>
              <w:t xml:space="preserve"> </w:t>
            </w:r>
            <w:r>
              <w:rPr>
                <w:rFonts w:ascii="Times New Roman"/>
                <w:spacing w:val="-1"/>
                <w:sz w:val="24"/>
              </w:rPr>
              <w:t>date</w:t>
            </w:r>
            <w:r>
              <w:rPr>
                <w:rFonts w:ascii="Times New Roman"/>
                <w:spacing w:val="25"/>
                <w:sz w:val="24"/>
              </w:rPr>
              <w:t xml:space="preserve"> </w:t>
            </w:r>
            <w:r>
              <w:rPr>
                <w:rFonts w:ascii="Times New Roman"/>
                <w:sz w:val="24"/>
              </w:rPr>
              <w:t>to</w:t>
            </w:r>
            <w:r>
              <w:rPr>
                <w:rFonts w:ascii="Times New Roman"/>
                <w:spacing w:val="87"/>
                <w:sz w:val="24"/>
              </w:rPr>
              <w:t xml:space="preserve"> </w:t>
            </w:r>
            <w:r>
              <w:rPr>
                <w:rFonts w:ascii="Times New Roman"/>
                <w:sz w:val="24"/>
              </w:rPr>
              <w:t>the upper</w:t>
            </w:r>
            <w:r>
              <w:rPr>
                <w:rFonts w:ascii="Times New Roman"/>
                <w:spacing w:val="-1"/>
                <w:sz w:val="24"/>
              </w:rPr>
              <w:t xml:space="preserve"> limit</w:t>
            </w:r>
            <w:r>
              <w:rPr>
                <w:rFonts w:ascii="Times New Roman"/>
                <w:sz w:val="24"/>
              </w:rPr>
              <w:t xml:space="preserve"> of</w:t>
            </w:r>
            <w:r>
              <w:rPr>
                <w:rFonts w:ascii="Times New Roman"/>
                <w:spacing w:val="-1"/>
                <w:sz w:val="24"/>
              </w:rPr>
              <w:t xml:space="preserve"> </w:t>
            </w:r>
            <w:r>
              <w:rPr>
                <w:rFonts w:ascii="Times New Roman"/>
                <w:sz w:val="24"/>
              </w:rPr>
              <w:t xml:space="preserve">a relevant </w:t>
            </w:r>
            <w:r>
              <w:rPr>
                <w:rFonts w:ascii="Times New Roman"/>
                <w:spacing w:val="-1"/>
                <w:sz w:val="24"/>
              </w:rPr>
              <w:t>time</w:t>
            </w:r>
            <w:r>
              <w:rPr>
                <w:rFonts w:ascii="Times New Roman"/>
                <w:sz w:val="24"/>
              </w:rPr>
              <w:t xml:space="preserve"> bucket.</w:t>
            </w:r>
          </w:p>
        </w:tc>
      </w:tr>
      <w:tr w:rsidR="00907416" w:rsidRPr="00FE002E" w14:paraId="6BDAB5F7" w14:textId="77777777" w:rsidTr="00C54FC2">
        <w:trPr>
          <w:trHeight w:val="304"/>
        </w:trPr>
        <w:tc>
          <w:tcPr>
            <w:tcW w:w="1418" w:type="dxa"/>
            <w:shd w:val="clear" w:color="auto" w:fill="E5E5E6" w:themeFill="accent2" w:themeFillTint="33"/>
          </w:tcPr>
          <w:p w14:paraId="0EFD64AE"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1090-</w:t>
            </w:r>
          </w:p>
          <w:p w14:paraId="2A0C23AE"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1140</w:t>
            </w:r>
          </w:p>
        </w:tc>
        <w:tc>
          <w:tcPr>
            <w:tcW w:w="7590" w:type="dxa"/>
            <w:shd w:val="clear" w:color="auto" w:fill="E5E5E6" w:themeFill="accent2" w:themeFillTint="33"/>
          </w:tcPr>
          <w:p w14:paraId="535B13F1" w14:textId="77777777" w:rsidR="00907416" w:rsidRPr="00AE380B" w:rsidRDefault="00907416" w:rsidP="00AE380B">
            <w:pPr>
              <w:pStyle w:val="TableParagraph"/>
              <w:spacing w:before="119"/>
              <w:ind w:left="102"/>
              <w:rPr>
                <w:rFonts w:ascii="Times New Roman"/>
                <w:b/>
                <w:sz w:val="24"/>
              </w:rPr>
            </w:pPr>
            <w:r w:rsidRPr="00AE380B">
              <w:rPr>
                <w:rFonts w:ascii="Times New Roman"/>
                <w:b/>
                <w:sz w:val="24"/>
              </w:rPr>
              <w:t>4 CONTINGENCIES</w:t>
            </w:r>
          </w:p>
          <w:p w14:paraId="71B946B6" w14:textId="7387D014" w:rsidR="00C54FC2" w:rsidRDefault="00907416" w:rsidP="00AE380B">
            <w:pPr>
              <w:pStyle w:val="TableParagraph"/>
              <w:spacing w:before="117"/>
              <w:ind w:left="102" w:right="99"/>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11"/>
                <w:sz w:val="24"/>
                <w:szCs w:val="24"/>
              </w:rPr>
              <w:t xml:space="preserve"> </w:t>
            </w:r>
            <w:r w:rsidRPr="00AE380B">
              <w:rPr>
                <w:rFonts w:ascii="Times New Roman"/>
                <w:spacing w:val="-1"/>
                <w:sz w:val="24"/>
              </w:rPr>
              <w:t>’</w:t>
            </w:r>
            <w:r w:rsidRPr="00AE380B">
              <w:rPr>
                <w:rFonts w:ascii="Times New Roman"/>
                <w:spacing w:val="-1"/>
                <w:sz w:val="24"/>
              </w:rPr>
              <w:t>Contingencies</w:t>
            </w:r>
            <w:r w:rsidRPr="00AE380B">
              <w:rPr>
                <w:rFonts w:ascii="Times New Roman"/>
                <w:spacing w:val="-1"/>
                <w:sz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of</w:t>
            </w:r>
            <w:r>
              <w:rPr>
                <w:rFonts w:ascii="Times New Roman" w:eastAsia="Times New Roman" w:hAnsi="Times New Roman" w:cs="Times New Roman"/>
                <w:sz w:val="24"/>
                <w:szCs w:val="24"/>
              </w:rPr>
              <w:t xml:space="preserve"> the</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ladder</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contain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information</w:t>
            </w:r>
            <w:r>
              <w:rPr>
                <w:rFonts w:ascii="Times New Roman" w:eastAsia="Times New Roman" w:hAnsi="Times New Roman" w:cs="Times New Roman"/>
                <w:sz w:val="24"/>
                <w:szCs w:val="24"/>
              </w:rPr>
              <w:t xml:space="preserve"> on</w:t>
            </w:r>
            <w:r>
              <w:rPr>
                <w:rFonts w:ascii="Times New Roman" w:eastAsia="Times New Roman" w:hAnsi="Times New Roman" w:cs="Times New Roman"/>
                <w:spacing w:val="83"/>
                <w:sz w:val="24"/>
                <w:szCs w:val="24"/>
              </w:rPr>
              <w:t xml:space="preserve"> </w:t>
            </w:r>
            <w:r>
              <w:rPr>
                <w:rFonts w:ascii="Times New Roman" w:eastAsia="Times New Roman" w:hAnsi="Times New Roman" w:cs="Times New Roman"/>
                <w:spacing w:val="-1"/>
                <w:sz w:val="24"/>
                <w:szCs w:val="24"/>
              </w:rPr>
              <w:t>contingent</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outflows.</w:t>
            </w:r>
          </w:p>
        </w:tc>
      </w:tr>
      <w:tr w:rsidR="00907416" w:rsidRPr="00FE002E" w14:paraId="20A08F65" w14:textId="77777777" w:rsidTr="00FE0FF1">
        <w:trPr>
          <w:trHeight w:val="304"/>
        </w:trPr>
        <w:tc>
          <w:tcPr>
            <w:tcW w:w="1418" w:type="dxa"/>
          </w:tcPr>
          <w:p w14:paraId="7CC0FF6C"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1090</w:t>
            </w:r>
          </w:p>
        </w:tc>
        <w:tc>
          <w:tcPr>
            <w:tcW w:w="7590" w:type="dxa"/>
          </w:tcPr>
          <w:p w14:paraId="1313BFDC"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4.1 </w:t>
            </w:r>
            <w:r>
              <w:rPr>
                <w:rFonts w:ascii="Times New Roman"/>
                <w:b/>
                <w:spacing w:val="-1"/>
                <w:sz w:val="24"/>
                <w:u w:val="thick" w:color="000000"/>
              </w:rPr>
              <w:t>Outflows</w:t>
            </w:r>
            <w:r>
              <w:rPr>
                <w:rFonts w:ascii="Times New Roman"/>
                <w:b/>
                <w:sz w:val="24"/>
                <w:u w:val="thick" w:color="000000"/>
              </w:rPr>
              <w:t xml:space="preserve"> from </w:t>
            </w:r>
            <w:r>
              <w:rPr>
                <w:rFonts w:ascii="Times New Roman"/>
                <w:b/>
                <w:spacing w:val="-1"/>
                <w:sz w:val="24"/>
                <w:u w:val="thick" w:color="000000"/>
              </w:rPr>
              <w:t>committed facilities</w:t>
            </w:r>
          </w:p>
          <w:p w14:paraId="501DC1CC"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Cash</w:t>
            </w:r>
            <w:r>
              <w:rPr>
                <w:rFonts w:ascii="Times New Roman"/>
                <w:spacing w:val="3"/>
                <w:sz w:val="24"/>
              </w:rPr>
              <w:t xml:space="preserve"> </w:t>
            </w:r>
            <w:r>
              <w:rPr>
                <w:rFonts w:ascii="Times New Roman"/>
                <w:spacing w:val="-1"/>
                <w:sz w:val="24"/>
              </w:rPr>
              <w:t>outflows</w:t>
            </w:r>
            <w:r>
              <w:rPr>
                <w:rFonts w:ascii="Times New Roman"/>
                <w:spacing w:val="3"/>
                <w:sz w:val="24"/>
              </w:rPr>
              <w:t xml:space="preserve"> </w:t>
            </w:r>
            <w:r>
              <w:rPr>
                <w:rFonts w:ascii="Times New Roman"/>
                <w:sz w:val="24"/>
              </w:rPr>
              <w:t>arising</w:t>
            </w:r>
            <w:r>
              <w:rPr>
                <w:rFonts w:ascii="Times New Roman"/>
                <w:spacing w:val="3"/>
                <w:sz w:val="24"/>
              </w:rPr>
              <w:t xml:space="preserve"> </w:t>
            </w:r>
            <w:r>
              <w:rPr>
                <w:rFonts w:ascii="Times New Roman"/>
                <w:spacing w:val="-1"/>
                <w:sz w:val="24"/>
              </w:rPr>
              <w:t>from</w:t>
            </w:r>
            <w:r>
              <w:rPr>
                <w:rFonts w:ascii="Times New Roman"/>
                <w:spacing w:val="1"/>
                <w:sz w:val="24"/>
              </w:rPr>
              <w:t xml:space="preserve"> </w:t>
            </w:r>
            <w:r>
              <w:rPr>
                <w:rFonts w:ascii="Times New Roman"/>
                <w:spacing w:val="-1"/>
                <w:sz w:val="24"/>
              </w:rPr>
              <w:t>committed</w:t>
            </w:r>
            <w:r>
              <w:rPr>
                <w:rFonts w:ascii="Times New Roman"/>
                <w:spacing w:val="3"/>
                <w:sz w:val="24"/>
              </w:rPr>
              <w:t xml:space="preserve"> </w:t>
            </w:r>
            <w:r>
              <w:rPr>
                <w:rFonts w:ascii="Times New Roman"/>
                <w:spacing w:val="-1"/>
                <w:sz w:val="24"/>
              </w:rPr>
              <w:t>facilities.</w:t>
            </w:r>
            <w:r>
              <w:rPr>
                <w:rFonts w:ascii="Times New Roman"/>
                <w:spacing w:val="2"/>
                <w:sz w:val="24"/>
              </w:rPr>
              <w:t xml:space="preserve"> </w:t>
            </w:r>
            <w:r>
              <w:rPr>
                <w:rFonts w:ascii="Times New Roman"/>
                <w:spacing w:val="-1"/>
                <w:sz w:val="24"/>
              </w:rPr>
              <w:t>Institutions</w:t>
            </w:r>
            <w:r>
              <w:rPr>
                <w:rFonts w:ascii="Times New Roman"/>
                <w:spacing w:val="2"/>
                <w:sz w:val="24"/>
              </w:rPr>
              <w:t xml:space="preserve"> </w:t>
            </w:r>
            <w:r>
              <w:rPr>
                <w:rFonts w:ascii="Times New Roman"/>
                <w:sz w:val="24"/>
              </w:rPr>
              <w:t>shall</w:t>
            </w:r>
            <w:r>
              <w:rPr>
                <w:rFonts w:ascii="Times New Roman"/>
                <w:spacing w:val="4"/>
                <w:sz w:val="24"/>
              </w:rPr>
              <w:t xml:space="preserve"> </w:t>
            </w:r>
            <w:r>
              <w:rPr>
                <w:rFonts w:ascii="Times New Roman"/>
                <w:spacing w:val="-1"/>
                <w:sz w:val="24"/>
              </w:rPr>
              <w:t>report</w:t>
            </w:r>
            <w:r>
              <w:rPr>
                <w:rFonts w:ascii="Times New Roman"/>
                <w:spacing w:val="4"/>
                <w:sz w:val="24"/>
              </w:rPr>
              <w:t xml:space="preserve"> </w:t>
            </w:r>
            <w:r>
              <w:rPr>
                <w:rFonts w:ascii="Times New Roman"/>
                <w:sz w:val="24"/>
              </w:rPr>
              <w:t>as</w:t>
            </w:r>
            <w:r>
              <w:rPr>
                <w:rFonts w:ascii="Times New Roman"/>
                <w:spacing w:val="3"/>
                <w:sz w:val="24"/>
              </w:rPr>
              <w:t xml:space="preserve"> </w:t>
            </w:r>
            <w:r>
              <w:rPr>
                <w:rFonts w:ascii="Times New Roman"/>
                <w:sz w:val="24"/>
              </w:rPr>
              <w:t>an</w:t>
            </w:r>
            <w:r>
              <w:rPr>
                <w:rFonts w:ascii="Times New Roman"/>
                <w:spacing w:val="83"/>
                <w:sz w:val="24"/>
              </w:rPr>
              <w:t xml:space="preserve"> </w:t>
            </w:r>
            <w:r>
              <w:rPr>
                <w:rFonts w:ascii="Times New Roman"/>
                <w:spacing w:val="-1"/>
                <w:sz w:val="24"/>
              </w:rPr>
              <w:t>outflow</w:t>
            </w:r>
            <w:r>
              <w:rPr>
                <w:rFonts w:ascii="Times New Roman"/>
                <w:spacing w:val="17"/>
                <w:sz w:val="24"/>
              </w:rPr>
              <w:t xml:space="preserve"> </w:t>
            </w:r>
            <w:r>
              <w:rPr>
                <w:rFonts w:ascii="Times New Roman"/>
                <w:sz w:val="24"/>
              </w:rPr>
              <w:t>the</w:t>
            </w:r>
            <w:r>
              <w:rPr>
                <w:rFonts w:ascii="Times New Roman"/>
                <w:spacing w:val="17"/>
                <w:sz w:val="24"/>
              </w:rPr>
              <w:t xml:space="preserve"> </w:t>
            </w:r>
            <w:r>
              <w:rPr>
                <w:rFonts w:ascii="Times New Roman"/>
                <w:spacing w:val="-1"/>
                <w:sz w:val="24"/>
              </w:rPr>
              <w:t>maximum</w:t>
            </w:r>
            <w:r>
              <w:rPr>
                <w:rFonts w:ascii="Times New Roman"/>
                <w:spacing w:val="17"/>
                <w:sz w:val="24"/>
              </w:rPr>
              <w:t xml:space="preserve"> </w:t>
            </w:r>
            <w:r>
              <w:rPr>
                <w:rFonts w:ascii="Times New Roman"/>
                <w:sz w:val="24"/>
              </w:rPr>
              <w:t>amount</w:t>
            </w:r>
            <w:r>
              <w:rPr>
                <w:rFonts w:ascii="Times New Roman"/>
                <w:spacing w:val="18"/>
                <w:sz w:val="24"/>
              </w:rPr>
              <w:t xml:space="preserve"> </w:t>
            </w:r>
            <w:r>
              <w:rPr>
                <w:rFonts w:ascii="Times New Roman"/>
                <w:sz w:val="24"/>
              </w:rPr>
              <w:t>that</w:t>
            </w:r>
            <w:r>
              <w:rPr>
                <w:rFonts w:ascii="Times New Roman"/>
                <w:spacing w:val="17"/>
                <w:sz w:val="24"/>
              </w:rPr>
              <w:t xml:space="preserve"> </w:t>
            </w:r>
            <w:r>
              <w:rPr>
                <w:rFonts w:ascii="Times New Roman"/>
                <w:sz w:val="24"/>
              </w:rPr>
              <w:t>can</w:t>
            </w:r>
            <w:r>
              <w:rPr>
                <w:rFonts w:ascii="Times New Roman"/>
                <w:spacing w:val="18"/>
                <w:sz w:val="24"/>
              </w:rPr>
              <w:t xml:space="preserve"> </w:t>
            </w:r>
            <w:r>
              <w:rPr>
                <w:rFonts w:ascii="Times New Roman"/>
                <w:sz w:val="24"/>
              </w:rPr>
              <w:t>be</w:t>
            </w:r>
            <w:r>
              <w:rPr>
                <w:rFonts w:ascii="Times New Roman"/>
                <w:spacing w:val="18"/>
                <w:sz w:val="24"/>
              </w:rPr>
              <w:t xml:space="preserve"> </w:t>
            </w:r>
            <w:r>
              <w:rPr>
                <w:rFonts w:ascii="Times New Roman"/>
                <w:spacing w:val="-1"/>
                <w:sz w:val="24"/>
              </w:rPr>
              <w:t>drawn</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z w:val="24"/>
              </w:rPr>
              <w:t>a</w:t>
            </w:r>
            <w:r>
              <w:rPr>
                <w:rFonts w:ascii="Times New Roman"/>
                <w:spacing w:val="18"/>
                <w:sz w:val="24"/>
              </w:rPr>
              <w:t xml:space="preserve"> </w:t>
            </w:r>
            <w:r>
              <w:rPr>
                <w:rFonts w:ascii="Times New Roman"/>
                <w:spacing w:val="-1"/>
                <w:sz w:val="24"/>
              </w:rPr>
              <w:t>given</w:t>
            </w:r>
            <w:r>
              <w:rPr>
                <w:rFonts w:ascii="Times New Roman"/>
                <w:spacing w:val="16"/>
                <w:sz w:val="24"/>
              </w:rPr>
              <w:t xml:space="preserve"> </w:t>
            </w:r>
            <w:r>
              <w:rPr>
                <w:rFonts w:ascii="Times New Roman"/>
                <w:spacing w:val="-1"/>
                <w:sz w:val="24"/>
              </w:rPr>
              <w:t>time</w:t>
            </w:r>
            <w:r>
              <w:rPr>
                <w:rFonts w:ascii="Times New Roman"/>
                <w:spacing w:val="18"/>
                <w:sz w:val="24"/>
              </w:rPr>
              <w:t xml:space="preserve"> </w:t>
            </w:r>
            <w:r>
              <w:rPr>
                <w:rFonts w:ascii="Times New Roman"/>
                <w:spacing w:val="-1"/>
                <w:sz w:val="24"/>
              </w:rPr>
              <w:t>period.</w:t>
            </w:r>
            <w:r>
              <w:rPr>
                <w:rFonts w:ascii="Times New Roman"/>
                <w:spacing w:val="18"/>
                <w:sz w:val="24"/>
              </w:rPr>
              <w:t xml:space="preserve"> </w:t>
            </w:r>
            <w:r>
              <w:rPr>
                <w:rFonts w:ascii="Times New Roman"/>
                <w:spacing w:val="-1"/>
                <w:sz w:val="24"/>
              </w:rPr>
              <w:t>For</w:t>
            </w:r>
            <w:r>
              <w:rPr>
                <w:rFonts w:ascii="Times New Roman"/>
                <w:spacing w:val="53"/>
                <w:sz w:val="24"/>
              </w:rPr>
              <w:t xml:space="preserve"> </w:t>
            </w:r>
            <w:r>
              <w:rPr>
                <w:rFonts w:ascii="Times New Roman"/>
                <w:spacing w:val="-1"/>
                <w:sz w:val="24"/>
              </w:rPr>
              <w:t>revolving</w:t>
            </w:r>
            <w:r>
              <w:rPr>
                <w:rFonts w:ascii="Times New Roman"/>
                <w:spacing w:val="32"/>
                <w:sz w:val="24"/>
              </w:rPr>
              <w:t xml:space="preserve"> </w:t>
            </w:r>
            <w:r>
              <w:rPr>
                <w:rFonts w:ascii="Times New Roman"/>
                <w:spacing w:val="-1"/>
                <w:sz w:val="24"/>
              </w:rPr>
              <w:t>credit</w:t>
            </w:r>
            <w:r>
              <w:rPr>
                <w:rFonts w:ascii="Times New Roman"/>
                <w:spacing w:val="32"/>
                <w:sz w:val="24"/>
              </w:rPr>
              <w:t xml:space="preserve"> </w:t>
            </w:r>
            <w:r>
              <w:rPr>
                <w:rFonts w:ascii="Times New Roman"/>
                <w:spacing w:val="-1"/>
                <w:sz w:val="24"/>
              </w:rPr>
              <w:t>facilities,</w:t>
            </w:r>
            <w:r>
              <w:rPr>
                <w:rFonts w:ascii="Times New Roman"/>
                <w:spacing w:val="32"/>
                <w:sz w:val="24"/>
              </w:rPr>
              <w:t xml:space="preserve"> </w:t>
            </w:r>
            <w:r>
              <w:rPr>
                <w:rFonts w:ascii="Times New Roman"/>
                <w:sz w:val="24"/>
              </w:rPr>
              <w:t>only</w:t>
            </w:r>
            <w:r>
              <w:rPr>
                <w:rFonts w:ascii="Times New Roman"/>
                <w:spacing w:val="31"/>
                <w:sz w:val="24"/>
              </w:rPr>
              <w:t xml:space="preserve"> </w:t>
            </w:r>
            <w:r>
              <w:rPr>
                <w:rFonts w:ascii="Times New Roman"/>
                <w:sz w:val="24"/>
              </w:rPr>
              <w:t>the</w:t>
            </w:r>
            <w:r>
              <w:rPr>
                <w:rFonts w:ascii="Times New Roman"/>
                <w:spacing w:val="31"/>
                <w:sz w:val="24"/>
              </w:rPr>
              <w:t xml:space="preserve"> </w:t>
            </w:r>
            <w:r>
              <w:rPr>
                <w:rFonts w:ascii="Times New Roman"/>
                <w:spacing w:val="-1"/>
                <w:sz w:val="24"/>
              </w:rPr>
              <w:t>amount</w:t>
            </w:r>
            <w:r>
              <w:rPr>
                <w:rFonts w:ascii="Times New Roman"/>
                <w:spacing w:val="32"/>
                <w:sz w:val="24"/>
              </w:rPr>
              <w:t xml:space="preserve"> </w:t>
            </w:r>
            <w:r>
              <w:rPr>
                <w:rFonts w:ascii="Times New Roman"/>
                <w:sz w:val="24"/>
              </w:rPr>
              <w:t>above</w:t>
            </w:r>
            <w:r>
              <w:rPr>
                <w:rFonts w:ascii="Times New Roman"/>
                <w:spacing w:val="32"/>
                <w:sz w:val="24"/>
              </w:rPr>
              <w:t xml:space="preserve"> </w:t>
            </w:r>
            <w:r>
              <w:rPr>
                <w:rFonts w:ascii="Times New Roman"/>
                <w:sz w:val="24"/>
              </w:rPr>
              <w:t>the</w:t>
            </w:r>
            <w:r>
              <w:rPr>
                <w:rFonts w:ascii="Times New Roman"/>
                <w:spacing w:val="31"/>
                <w:sz w:val="24"/>
              </w:rPr>
              <w:t xml:space="preserve"> </w:t>
            </w:r>
            <w:r>
              <w:rPr>
                <w:rFonts w:ascii="Times New Roman"/>
                <w:spacing w:val="-1"/>
                <w:sz w:val="24"/>
              </w:rPr>
              <w:t>existing</w:t>
            </w:r>
            <w:r>
              <w:rPr>
                <w:rFonts w:ascii="Times New Roman"/>
                <w:spacing w:val="32"/>
                <w:sz w:val="24"/>
              </w:rPr>
              <w:t xml:space="preserve"> </w:t>
            </w:r>
            <w:r>
              <w:rPr>
                <w:rFonts w:ascii="Times New Roman"/>
                <w:sz w:val="24"/>
              </w:rPr>
              <w:t>loan</w:t>
            </w:r>
            <w:r>
              <w:rPr>
                <w:rFonts w:ascii="Times New Roman"/>
                <w:spacing w:val="32"/>
                <w:sz w:val="24"/>
              </w:rPr>
              <w:t xml:space="preserve"> </w:t>
            </w:r>
            <w:r>
              <w:rPr>
                <w:rFonts w:ascii="Times New Roman"/>
                <w:spacing w:val="-1"/>
                <w:sz w:val="24"/>
              </w:rPr>
              <w:t>shall</w:t>
            </w:r>
            <w:r>
              <w:rPr>
                <w:rFonts w:ascii="Times New Roman"/>
                <w:spacing w:val="32"/>
                <w:sz w:val="24"/>
              </w:rPr>
              <w:t xml:space="preserve"> </w:t>
            </w:r>
            <w:r>
              <w:rPr>
                <w:rFonts w:ascii="Times New Roman"/>
                <w:sz w:val="24"/>
              </w:rPr>
              <w:t>be</w:t>
            </w:r>
            <w:r>
              <w:rPr>
                <w:rFonts w:ascii="Times New Roman"/>
                <w:spacing w:val="61"/>
                <w:sz w:val="24"/>
              </w:rPr>
              <w:t xml:space="preserve"> </w:t>
            </w:r>
            <w:r>
              <w:rPr>
                <w:rFonts w:ascii="Times New Roman"/>
                <w:spacing w:val="-1"/>
                <w:sz w:val="24"/>
              </w:rPr>
              <w:t>reported.</w:t>
            </w:r>
          </w:p>
        </w:tc>
      </w:tr>
      <w:tr w:rsidR="00907416" w:rsidRPr="00FE002E" w14:paraId="6DFD6542" w14:textId="77777777" w:rsidTr="00FE0FF1">
        <w:trPr>
          <w:trHeight w:val="304"/>
        </w:trPr>
        <w:tc>
          <w:tcPr>
            <w:tcW w:w="1418" w:type="dxa"/>
          </w:tcPr>
          <w:p w14:paraId="70F00D43"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1010</w:t>
            </w:r>
          </w:p>
        </w:tc>
        <w:tc>
          <w:tcPr>
            <w:tcW w:w="7590" w:type="dxa"/>
          </w:tcPr>
          <w:p w14:paraId="4439B1C9"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4.1.1 </w:t>
            </w:r>
            <w:r>
              <w:rPr>
                <w:rFonts w:ascii="Times New Roman"/>
                <w:b/>
                <w:spacing w:val="-1"/>
                <w:sz w:val="24"/>
                <w:u w:val="thick" w:color="000000"/>
              </w:rPr>
              <w:t>Committed credit</w:t>
            </w:r>
            <w:r>
              <w:rPr>
                <w:rFonts w:ascii="Times New Roman"/>
                <w:b/>
                <w:sz w:val="24"/>
                <w:u w:val="thick" w:color="000000"/>
              </w:rPr>
              <w:t xml:space="preserve"> </w:t>
            </w:r>
            <w:r>
              <w:rPr>
                <w:rFonts w:ascii="Times New Roman"/>
                <w:b/>
                <w:spacing w:val="-1"/>
                <w:sz w:val="24"/>
                <w:u w:val="thick" w:color="000000"/>
              </w:rPr>
              <w:t>facilities</w:t>
            </w:r>
          </w:p>
          <w:p w14:paraId="1111ABED" w14:textId="698C7B2E"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lastRenderedPageBreak/>
              <w:t>The</w:t>
            </w:r>
            <w:r w:rsidR="00740184">
              <w:rPr>
                <w:rFonts w:ascii="Times New Roman"/>
                <w:sz w:val="24"/>
              </w:rPr>
              <w:t xml:space="preserve"> </w:t>
            </w:r>
            <w:r>
              <w:rPr>
                <w:rFonts w:ascii="Times New Roman"/>
                <w:spacing w:val="-1"/>
                <w:sz w:val="24"/>
              </w:rPr>
              <w:t>amount</w:t>
            </w:r>
            <w:r w:rsidR="00740184">
              <w:rPr>
                <w:rFonts w:ascii="Times New Roman"/>
                <w:sz w:val="24"/>
              </w:rPr>
              <w:t xml:space="preserve"> </w:t>
            </w:r>
            <w:r>
              <w:rPr>
                <w:rFonts w:ascii="Times New Roman"/>
                <w:spacing w:val="-1"/>
                <w:sz w:val="24"/>
              </w:rPr>
              <w:t>reported</w:t>
            </w:r>
            <w:r w:rsidR="00740184">
              <w:rPr>
                <w:rFonts w:ascii="Times New Roman"/>
                <w:sz w:val="24"/>
              </w:rPr>
              <w:t xml:space="preserve"> </w:t>
            </w:r>
            <w:r>
              <w:rPr>
                <w:rFonts w:ascii="Times New Roman"/>
                <w:spacing w:val="-1"/>
                <w:sz w:val="24"/>
              </w:rPr>
              <w:t>in</w:t>
            </w:r>
            <w:r w:rsidR="00740184">
              <w:rPr>
                <w:rFonts w:ascii="Times New Roman"/>
                <w:sz w:val="24"/>
              </w:rPr>
              <w:t xml:space="preserve"> </w:t>
            </w:r>
            <w:r>
              <w:rPr>
                <w:rFonts w:ascii="Times New Roman"/>
                <w:spacing w:val="-1"/>
                <w:sz w:val="24"/>
              </w:rPr>
              <w:t>item</w:t>
            </w:r>
            <w:r w:rsidR="00740184">
              <w:rPr>
                <w:rFonts w:ascii="Times New Roman"/>
                <w:sz w:val="24"/>
              </w:rPr>
              <w:t xml:space="preserve"> </w:t>
            </w:r>
            <w:r>
              <w:rPr>
                <w:rFonts w:ascii="Times New Roman"/>
                <w:sz w:val="24"/>
              </w:rPr>
              <w:t>4.1,</w:t>
            </w:r>
            <w:r w:rsidR="00740184">
              <w:rPr>
                <w:rFonts w:ascii="Times New Roman"/>
                <w:sz w:val="24"/>
              </w:rPr>
              <w:t xml:space="preserve"> </w:t>
            </w:r>
            <w:r>
              <w:rPr>
                <w:rFonts w:ascii="Times New Roman"/>
                <w:spacing w:val="-1"/>
                <w:sz w:val="24"/>
              </w:rPr>
              <w:t>which</w:t>
            </w:r>
            <w:r w:rsidR="00740184">
              <w:rPr>
                <w:rFonts w:ascii="Times New Roman"/>
                <w:sz w:val="24"/>
              </w:rPr>
              <w:t xml:space="preserve"> </w:t>
            </w:r>
            <w:r>
              <w:rPr>
                <w:rFonts w:ascii="Times New Roman"/>
                <w:spacing w:val="-1"/>
                <w:sz w:val="24"/>
              </w:rPr>
              <w:t>derives</w:t>
            </w:r>
            <w:r w:rsidR="00740184">
              <w:rPr>
                <w:rFonts w:ascii="Times New Roman"/>
                <w:sz w:val="24"/>
              </w:rPr>
              <w:t xml:space="preserve"> </w:t>
            </w:r>
            <w:r>
              <w:rPr>
                <w:rFonts w:ascii="Times New Roman"/>
                <w:spacing w:val="-1"/>
                <w:sz w:val="24"/>
              </w:rPr>
              <w:t>from</w:t>
            </w:r>
            <w:r w:rsidR="00740184">
              <w:rPr>
                <w:rFonts w:ascii="Times New Roman"/>
                <w:sz w:val="24"/>
              </w:rPr>
              <w:t xml:space="preserve"> </w:t>
            </w:r>
            <w:r>
              <w:rPr>
                <w:rFonts w:ascii="Times New Roman"/>
                <w:spacing w:val="-1"/>
                <w:sz w:val="24"/>
              </w:rPr>
              <w:t>committed</w:t>
            </w:r>
            <w:r w:rsidR="00740184">
              <w:rPr>
                <w:rFonts w:ascii="Times New Roman"/>
                <w:sz w:val="24"/>
              </w:rPr>
              <w:t xml:space="preserve"> </w:t>
            </w:r>
            <w:r>
              <w:rPr>
                <w:rFonts w:ascii="Times New Roman"/>
                <w:spacing w:val="-1"/>
                <w:sz w:val="24"/>
              </w:rPr>
              <w:t>credit</w:t>
            </w:r>
            <w:r>
              <w:rPr>
                <w:rFonts w:ascii="Times New Roman"/>
                <w:spacing w:val="81"/>
                <w:sz w:val="24"/>
              </w:rPr>
              <w:t xml:space="preserve"> </w:t>
            </w:r>
            <w:r>
              <w:rPr>
                <w:rFonts w:ascii="Times New Roman"/>
                <w:spacing w:val="-1"/>
                <w:sz w:val="24"/>
              </w:rPr>
              <w:t xml:space="preserve">facilities </w:t>
            </w:r>
            <w:r>
              <w:rPr>
                <w:rFonts w:ascii="Times New Roman"/>
                <w:sz w:val="24"/>
              </w:rPr>
              <w:t>in</w:t>
            </w:r>
            <w:r>
              <w:rPr>
                <w:rFonts w:ascii="Times New Roman"/>
                <w:spacing w:val="-2"/>
                <w:sz w:val="24"/>
              </w:rPr>
              <w:t xml:space="preserve"> </w:t>
            </w:r>
            <w:r>
              <w:rPr>
                <w:rFonts w:ascii="Times New Roman"/>
                <w:spacing w:val="-1"/>
                <w:sz w:val="24"/>
              </w:rPr>
              <w:t>accordance with</w:t>
            </w:r>
            <w:r>
              <w:rPr>
                <w:rFonts w:ascii="Times New Roman"/>
                <w:sz w:val="24"/>
              </w:rPr>
              <w:t xml:space="preserve"> </w:t>
            </w:r>
            <w:r>
              <w:rPr>
                <w:rFonts w:ascii="Times New Roman"/>
                <w:spacing w:val="-1"/>
                <w:sz w:val="24"/>
              </w:rPr>
              <w:t xml:space="preserve">Article </w:t>
            </w:r>
            <w:r>
              <w:rPr>
                <w:rFonts w:ascii="Times New Roman"/>
                <w:sz w:val="24"/>
              </w:rPr>
              <w:t>31</w:t>
            </w:r>
            <w:r>
              <w:rPr>
                <w:rFonts w:ascii="Times New Roman"/>
                <w:spacing w:val="10"/>
                <w:sz w:val="24"/>
              </w:rPr>
              <w:t xml:space="preserve"> </w:t>
            </w:r>
            <w:r>
              <w:rPr>
                <w:rFonts w:ascii="Times New Roman"/>
                <w:sz w:val="24"/>
              </w:rPr>
              <w:t>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Pr>
                <w:rFonts w:ascii="Times New Roman"/>
                <w:sz w:val="24"/>
              </w:rPr>
              <w:t xml:space="preserve"> 2015/61.</w:t>
            </w:r>
          </w:p>
        </w:tc>
      </w:tr>
      <w:tr w:rsidR="00907416" w:rsidRPr="00FE002E" w14:paraId="1A2A0AE1" w14:textId="77777777" w:rsidTr="00FE0FF1">
        <w:trPr>
          <w:trHeight w:val="304"/>
        </w:trPr>
        <w:tc>
          <w:tcPr>
            <w:tcW w:w="1418" w:type="dxa"/>
          </w:tcPr>
          <w:p w14:paraId="1F3E1FDD"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lastRenderedPageBreak/>
              <w:t>1110</w:t>
            </w:r>
          </w:p>
        </w:tc>
        <w:tc>
          <w:tcPr>
            <w:tcW w:w="7590" w:type="dxa"/>
          </w:tcPr>
          <w:p w14:paraId="2D592C37"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4.1.1.1</w:t>
            </w:r>
            <w:r>
              <w:rPr>
                <w:rFonts w:ascii="Times New Roman"/>
                <w:b/>
                <w:spacing w:val="-1"/>
                <w:sz w:val="24"/>
                <w:u w:val="thick" w:color="000000"/>
              </w:rPr>
              <w:t xml:space="preserve"> considered </w:t>
            </w:r>
            <w:r>
              <w:rPr>
                <w:rFonts w:ascii="Times New Roman"/>
                <w:b/>
                <w:sz w:val="24"/>
                <w:u w:val="thick" w:color="000000"/>
              </w:rPr>
              <w:t xml:space="preserve">as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by</w:t>
            </w:r>
            <w:r>
              <w:rPr>
                <w:rFonts w:ascii="Times New Roman"/>
                <w:b/>
                <w:sz w:val="24"/>
                <w:u w:val="thick" w:color="000000"/>
              </w:rPr>
              <w:t xml:space="preserve"> </w:t>
            </w:r>
            <w:r>
              <w:rPr>
                <w:rFonts w:ascii="Times New Roman"/>
                <w:b/>
                <w:spacing w:val="-1"/>
                <w:sz w:val="24"/>
                <w:u w:val="thick" w:color="000000"/>
              </w:rPr>
              <w:t>the</w:t>
            </w:r>
            <w:r>
              <w:rPr>
                <w:rFonts w:ascii="Times New Roman"/>
                <w:b/>
                <w:sz w:val="24"/>
                <w:u w:val="thick" w:color="000000"/>
              </w:rPr>
              <w:t xml:space="preserve"> </w:t>
            </w:r>
            <w:r>
              <w:rPr>
                <w:rFonts w:ascii="Times New Roman"/>
                <w:b/>
                <w:spacing w:val="-1"/>
                <w:sz w:val="24"/>
                <w:u w:val="thick" w:color="000000"/>
              </w:rPr>
              <w:t>receiver</w:t>
            </w:r>
          </w:p>
          <w:p w14:paraId="55AE48C2" w14:textId="5D3265F9"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6"/>
                <w:sz w:val="24"/>
              </w:rPr>
              <w:t xml:space="preserve"> </w:t>
            </w:r>
            <w:r>
              <w:rPr>
                <w:rFonts w:ascii="Times New Roman"/>
                <w:spacing w:val="-1"/>
                <w:sz w:val="24"/>
              </w:rPr>
              <w:t>amount</w:t>
            </w:r>
            <w:r>
              <w:rPr>
                <w:rFonts w:ascii="Times New Roman"/>
                <w:spacing w:val="26"/>
                <w:sz w:val="24"/>
              </w:rPr>
              <w:t xml:space="preserve"> </w:t>
            </w:r>
            <w:r>
              <w:rPr>
                <w:rFonts w:ascii="Times New Roman"/>
                <w:spacing w:val="-1"/>
                <w:sz w:val="24"/>
              </w:rPr>
              <w:t>reported</w:t>
            </w:r>
            <w:r>
              <w:rPr>
                <w:rFonts w:ascii="Times New Roman"/>
                <w:spacing w:val="25"/>
                <w:sz w:val="24"/>
              </w:rPr>
              <w:t xml:space="preserve"> </w:t>
            </w:r>
            <w:r>
              <w:rPr>
                <w:rFonts w:ascii="Times New Roman"/>
                <w:sz w:val="24"/>
              </w:rPr>
              <w:t>in</w:t>
            </w:r>
            <w:r>
              <w:rPr>
                <w:rFonts w:ascii="Times New Roman"/>
                <w:spacing w:val="25"/>
                <w:sz w:val="24"/>
              </w:rPr>
              <w:t xml:space="preserve"> </w:t>
            </w:r>
            <w:r>
              <w:rPr>
                <w:rFonts w:ascii="Times New Roman"/>
                <w:sz w:val="24"/>
              </w:rPr>
              <w:t>item</w:t>
            </w:r>
            <w:r>
              <w:rPr>
                <w:rFonts w:ascii="Times New Roman"/>
                <w:spacing w:val="24"/>
                <w:sz w:val="24"/>
              </w:rPr>
              <w:t xml:space="preserve"> </w:t>
            </w:r>
            <w:r>
              <w:rPr>
                <w:rFonts w:ascii="Times New Roman"/>
                <w:sz w:val="24"/>
              </w:rPr>
              <w:t>4.1.1,</w:t>
            </w:r>
            <w:r>
              <w:rPr>
                <w:rFonts w:ascii="Times New Roman"/>
                <w:spacing w:val="25"/>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5"/>
                <w:sz w:val="24"/>
              </w:rPr>
              <w:t xml:space="preserve"> </w:t>
            </w:r>
            <w:r>
              <w:rPr>
                <w:rFonts w:ascii="Times New Roman"/>
                <w:spacing w:val="-1"/>
                <w:sz w:val="24"/>
              </w:rPr>
              <w:t>considered</w:t>
            </w:r>
            <w:r>
              <w:rPr>
                <w:rFonts w:ascii="Times New Roman"/>
                <w:spacing w:val="25"/>
                <w:sz w:val="24"/>
              </w:rPr>
              <w:t xml:space="preserve"> </w:t>
            </w:r>
            <w:r>
              <w:rPr>
                <w:rFonts w:ascii="Times New Roman"/>
                <w:spacing w:val="-1"/>
                <w:sz w:val="24"/>
              </w:rPr>
              <w:t>liquidity</w:t>
            </w:r>
            <w:r>
              <w:rPr>
                <w:rFonts w:ascii="Times New Roman"/>
                <w:spacing w:val="25"/>
                <w:sz w:val="24"/>
              </w:rPr>
              <w:t xml:space="preserve"> </w:t>
            </w:r>
            <w:r>
              <w:rPr>
                <w:rFonts w:ascii="Times New Roman"/>
                <w:spacing w:val="-1"/>
                <w:sz w:val="24"/>
              </w:rPr>
              <w:t>funding</w:t>
            </w:r>
            <w:r>
              <w:rPr>
                <w:rFonts w:ascii="Times New Roman"/>
                <w:spacing w:val="26"/>
                <w:sz w:val="24"/>
              </w:rPr>
              <w:t xml:space="preserve"> </w:t>
            </w:r>
            <w:r>
              <w:rPr>
                <w:rFonts w:ascii="Times New Roman"/>
                <w:sz w:val="24"/>
              </w:rPr>
              <w:t>in</w:t>
            </w:r>
            <w:r>
              <w:rPr>
                <w:rFonts w:ascii="Times New Roman"/>
                <w:spacing w:val="73"/>
                <w:sz w:val="24"/>
              </w:rPr>
              <w:t xml:space="preserve"> </w:t>
            </w:r>
            <w:r>
              <w:rPr>
                <w:rFonts w:ascii="Times New Roman"/>
                <w:spacing w:val="-1"/>
                <w:sz w:val="24"/>
              </w:rPr>
              <w:t>accordance with</w:t>
            </w:r>
            <w:r>
              <w:rPr>
                <w:rFonts w:ascii="Times New Roman"/>
                <w:sz w:val="24"/>
              </w:rPr>
              <w:t xml:space="preserve"> </w:t>
            </w:r>
            <w:r>
              <w:rPr>
                <w:rFonts w:ascii="Times New Roman"/>
                <w:spacing w:val="-1"/>
                <w:sz w:val="24"/>
              </w:rPr>
              <w:t xml:space="preserve">Article </w:t>
            </w:r>
            <w:r>
              <w:rPr>
                <w:rFonts w:ascii="Times New Roman"/>
                <w:sz w:val="24"/>
              </w:rPr>
              <w:t>16(2) of</w:t>
            </w:r>
            <w:r>
              <w:rPr>
                <w:rFonts w:ascii="Times New Roman"/>
                <w:spacing w:val="-1"/>
                <w:sz w:val="24"/>
              </w:rPr>
              <w:t xml:space="preserve"> Regulation</w:t>
            </w:r>
            <w:r>
              <w:rPr>
                <w:rFonts w:ascii="Times New Roman"/>
                <w:sz w:val="24"/>
              </w:rPr>
              <w:t xml:space="preserve"> </w:t>
            </w:r>
            <w:r>
              <w:rPr>
                <w:rFonts w:ascii="Times New Roman"/>
                <w:spacing w:val="-1"/>
                <w:sz w:val="24"/>
              </w:rPr>
              <w:t xml:space="preserve">(EU) </w:t>
            </w:r>
            <w:r>
              <w:rPr>
                <w:rFonts w:ascii="Times New Roman"/>
                <w:sz w:val="24"/>
              </w:rPr>
              <w:t>2015/61.</w:t>
            </w:r>
          </w:p>
        </w:tc>
      </w:tr>
      <w:tr w:rsidR="00907416" w:rsidRPr="00FE002E" w14:paraId="704F40B1" w14:textId="77777777" w:rsidTr="00FE0FF1">
        <w:trPr>
          <w:trHeight w:val="304"/>
        </w:trPr>
        <w:tc>
          <w:tcPr>
            <w:tcW w:w="1418" w:type="dxa"/>
          </w:tcPr>
          <w:p w14:paraId="68A52F3F"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1120</w:t>
            </w:r>
          </w:p>
        </w:tc>
        <w:tc>
          <w:tcPr>
            <w:tcW w:w="7590" w:type="dxa"/>
          </w:tcPr>
          <w:p w14:paraId="24126FA3"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4.1.1.2 </w:t>
            </w:r>
            <w:r>
              <w:rPr>
                <w:rFonts w:ascii="Times New Roman"/>
                <w:b/>
                <w:spacing w:val="-1"/>
                <w:sz w:val="24"/>
                <w:u w:val="thick" w:color="000000"/>
              </w:rPr>
              <w:t>other</w:t>
            </w:r>
          </w:p>
          <w:p w14:paraId="3AF551C8"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6"/>
                <w:sz w:val="24"/>
              </w:rPr>
              <w:t xml:space="preserve"> </w:t>
            </w:r>
            <w:r>
              <w:rPr>
                <w:rFonts w:ascii="Times New Roman"/>
                <w:spacing w:val="-1"/>
                <w:sz w:val="24"/>
              </w:rPr>
              <w:t>amount</w:t>
            </w:r>
            <w:r>
              <w:rPr>
                <w:rFonts w:ascii="Times New Roman"/>
                <w:spacing w:val="36"/>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4"/>
                <w:sz w:val="24"/>
              </w:rPr>
              <w:t xml:space="preserve"> </w:t>
            </w:r>
            <w:r>
              <w:rPr>
                <w:rFonts w:ascii="Times New Roman"/>
                <w:spacing w:val="-1"/>
                <w:sz w:val="24"/>
              </w:rPr>
              <w:t>item</w:t>
            </w:r>
            <w:r>
              <w:rPr>
                <w:rFonts w:ascii="Times New Roman"/>
                <w:spacing w:val="34"/>
                <w:sz w:val="24"/>
              </w:rPr>
              <w:t xml:space="preserve"> </w:t>
            </w:r>
            <w:r>
              <w:rPr>
                <w:rFonts w:ascii="Times New Roman"/>
                <w:sz w:val="24"/>
              </w:rPr>
              <w:t>4.1.1,</w:t>
            </w:r>
            <w:r>
              <w:rPr>
                <w:rFonts w:ascii="Times New Roman"/>
                <w:spacing w:val="37"/>
                <w:sz w:val="24"/>
              </w:rPr>
              <w:t xml:space="preserve"> </w:t>
            </w:r>
            <w:r>
              <w:rPr>
                <w:rFonts w:ascii="Times New Roman"/>
                <w:sz w:val="24"/>
              </w:rPr>
              <w:t>other</w:t>
            </w:r>
            <w:r>
              <w:rPr>
                <w:rFonts w:ascii="Times New Roman"/>
                <w:spacing w:val="35"/>
                <w:sz w:val="24"/>
              </w:rPr>
              <w:t xml:space="preserve"> </w:t>
            </w:r>
            <w:r>
              <w:rPr>
                <w:rFonts w:ascii="Times New Roman"/>
                <w:spacing w:val="-1"/>
                <w:sz w:val="24"/>
              </w:rPr>
              <w:t>than</w:t>
            </w:r>
            <w:r>
              <w:rPr>
                <w:rFonts w:ascii="Times New Roman"/>
                <w:spacing w:val="34"/>
                <w:sz w:val="24"/>
              </w:rPr>
              <w:t xml:space="preserve"> </w:t>
            </w:r>
            <w:r>
              <w:rPr>
                <w:rFonts w:ascii="Times New Roman"/>
                <w:sz w:val="24"/>
              </w:rPr>
              <w:t>the</w:t>
            </w:r>
            <w:r>
              <w:rPr>
                <w:rFonts w:ascii="Times New Roman"/>
                <w:spacing w:val="36"/>
                <w:sz w:val="24"/>
              </w:rPr>
              <w:t xml:space="preserve"> </w:t>
            </w:r>
            <w:r>
              <w:rPr>
                <w:rFonts w:ascii="Times New Roman"/>
                <w:spacing w:val="-1"/>
                <w:sz w:val="24"/>
              </w:rPr>
              <w:t>amount</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4"/>
                <w:sz w:val="24"/>
              </w:rPr>
              <w:t xml:space="preserve"> </w:t>
            </w:r>
            <w:r>
              <w:rPr>
                <w:rFonts w:ascii="Times New Roman"/>
                <w:sz w:val="24"/>
              </w:rPr>
              <w:t>item</w:t>
            </w:r>
            <w:r>
              <w:rPr>
                <w:rFonts w:ascii="Times New Roman"/>
                <w:spacing w:val="59"/>
                <w:sz w:val="24"/>
              </w:rPr>
              <w:t xml:space="preserve"> </w:t>
            </w:r>
            <w:r>
              <w:rPr>
                <w:rFonts w:ascii="Times New Roman"/>
                <w:sz w:val="24"/>
              </w:rPr>
              <w:t>4.1.1.1.</w:t>
            </w:r>
          </w:p>
        </w:tc>
      </w:tr>
      <w:tr w:rsidR="00907416" w:rsidRPr="00FE002E" w14:paraId="69714DFD" w14:textId="77777777" w:rsidTr="00FE0FF1">
        <w:trPr>
          <w:trHeight w:val="304"/>
        </w:trPr>
        <w:tc>
          <w:tcPr>
            <w:tcW w:w="1418" w:type="dxa"/>
          </w:tcPr>
          <w:p w14:paraId="4515C8D7"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1130</w:t>
            </w:r>
          </w:p>
        </w:tc>
        <w:tc>
          <w:tcPr>
            <w:tcW w:w="7590" w:type="dxa"/>
          </w:tcPr>
          <w:p w14:paraId="6FC6B453"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4.1.2 </w:t>
            </w:r>
            <w:r>
              <w:rPr>
                <w:rFonts w:ascii="Times New Roman"/>
                <w:b/>
                <w:spacing w:val="-1"/>
                <w:sz w:val="24"/>
                <w:u w:val="thick" w:color="000000"/>
              </w:rPr>
              <w:t>Liquidity facilities</w:t>
            </w:r>
          </w:p>
          <w:p w14:paraId="77113027" w14:textId="2A56A84B"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8"/>
                <w:sz w:val="24"/>
              </w:rPr>
              <w:t xml:space="preserve"> </w:t>
            </w:r>
            <w:r>
              <w:rPr>
                <w:rFonts w:ascii="Times New Roman"/>
                <w:spacing w:val="-1"/>
                <w:sz w:val="24"/>
              </w:rPr>
              <w:t>amount</w:t>
            </w:r>
            <w:r>
              <w:rPr>
                <w:rFonts w:ascii="Times New Roman"/>
                <w:spacing w:val="38"/>
                <w:sz w:val="24"/>
              </w:rPr>
              <w:t xml:space="preserve"> </w:t>
            </w:r>
            <w:r>
              <w:rPr>
                <w:rFonts w:ascii="Times New Roman"/>
                <w:sz w:val="24"/>
              </w:rPr>
              <w:t>reported</w:t>
            </w:r>
            <w:r>
              <w:rPr>
                <w:rFonts w:ascii="Times New Roman"/>
                <w:spacing w:val="37"/>
                <w:sz w:val="24"/>
              </w:rPr>
              <w:t xml:space="preserve"> </w:t>
            </w:r>
            <w:r>
              <w:rPr>
                <w:rFonts w:ascii="Times New Roman"/>
                <w:sz w:val="24"/>
              </w:rPr>
              <w:t>in</w:t>
            </w:r>
            <w:r>
              <w:rPr>
                <w:rFonts w:ascii="Times New Roman"/>
                <w:spacing w:val="37"/>
                <w:sz w:val="24"/>
              </w:rPr>
              <w:t xml:space="preserve"> </w:t>
            </w:r>
            <w:r>
              <w:rPr>
                <w:rFonts w:ascii="Times New Roman"/>
                <w:sz w:val="24"/>
              </w:rPr>
              <w:t>item</w:t>
            </w:r>
            <w:r>
              <w:rPr>
                <w:rFonts w:ascii="Times New Roman"/>
                <w:spacing w:val="36"/>
                <w:sz w:val="24"/>
              </w:rPr>
              <w:t xml:space="preserve"> </w:t>
            </w:r>
            <w:r>
              <w:rPr>
                <w:rFonts w:ascii="Times New Roman"/>
                <w:sz w:val="24"/>
              </w:rPr>
              <w:t>4.1,</w:t>
            </w:r>
            <w:r>
              <w:rPr>
                <w:rFonts w:ascii="Times New Roman"/>
                <w:spacing w:val="39"/>
                <w:sz w:val="24"/>
              </w:rPr>
              <w:t xml:space="preserve"> </w:t>
            </w:r>
            <w:r>
              <w:rPr>
                <w:rFonts w:ascii="Times New Roman"/>
                <w:spacing w:val="-1"/>
                <w:sz w:val="24"/>
              </w:rPr>
              <w:t>which</w:t>
            </w:r>
            <w:r>
              <w:rPr>
                <w:rFonts w:ascii="Times New Roman"/>
                <w:spacing w:val="38"/>
                <w:sz w:val="24"/>
              </w:rPr>
              <w:t xml:space="preserve"> </w:t>
            </w:r>
            <w:r>
              <w:rPr>
                <w:rFonts w:ascii="Times New Roman"/>
                <w:spacing w:val="-1"/>
                <w:sz w:val="24"/>
              </w:rPr>
              <w:t>derives</w:t>
            </w:r>
            <w:r>
              <w:rPr>
                <w:rFonts w:ascii="Times New Roman"/>
                <w:spacing w:val="38"/>
                <w:sz w:val="24"/>
              </w:rPr>
              <w:t xml:space="preserve"> </w:t>
            </w:r>
            <w:r>
              <w:rPr>
                <w:rFonts w:ascii="Times New Roman"/>
                <w:sz w:val="24"/>
              </w:rPr>
              <w:t>from</w:t>
            </w:r>
            <w:r>
              <w:rPr>
                <w:rFonts w:ascii="Times New Roman"/>
                <w:spacing w:val="36"/>
                <w:sz w:val="24"/>
              </w:rPr>
              <w:t xml:space="preserve"> </w:t>
            </w:r>
            <w:r>
              <w:rPr>
                <w:rFonts w:ascii="Times New Roman"/>
                <w:sz w:val="24"/>
              </w:rPr>
              <w:t>liquidity</w:t>
            </w:r>
            <w:r>
              <w:rPr>
                <w:rFonts w:ascii="Times New Roman"/>
                <w:spacing w:val="38"/>
                <w:sz w:val="24"/>
              </w:rPr>
              <w:t xml:space="preserve"> </w:t>
            </w:r>
            <w:r>
              <w:rPr>
                <w:rFonts w:ascii="Times New Roman"/>
                <w:spacing w:val="-1"/>
                <w:sz w:val="24"/>
              </w:rPr>
              <w:t>facilities</w:t>
            </w:r>
            <w:r>
              <w:rPr>
                <w:rFonts w:ascii="Times New Roman"/>
                <w:spacing w:val="38"/>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 with</w:t>
            </w:r>
            <w:r>
              <w:rPr>
                <w:rFonts w:ascii="Times New Roman"/>
                <w:sz w:val="24"/>
              </w:rPr>
              <w:t xml:space="preserve"> </w:t>
            </w:r>
            <w:r>
              <w:rPr>
                <w:rFonts w:ascii="Times New Roman"/>
                <w:spacing w:val="-1"/>
                <w:sz w:val="24"/>
              </w:rPr>
              <w:t xml:space="preserve">Article </w:t>
            </w:r>
            <w:r>
              <w:rPr>
                <w:rFonts w:ascii="Times New Roman"/>
                <w:sz w:val="24"/>
              </w:rPr>
              <w:t>31</w:t>
            </w:r>
            <w:r>
              <w:rPr>
                <w:rFonts w:ascii="Times New Roman"/>
                <w:spacing w:val="10"/>
                <w:sz w:val="24"/>
              </w:rPr>
              <w:t xml:space="preserve"> </w:t>
            </w:r>
            <w:r>
              <w:rPr>
                <w:rFonts w:ascii="Times New Roman"/>
                <w:sz w:val="24"/>
              </w:rPr>
              <w:t>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Pr>
                <w:rFonts w:ascii="Times New Roman"/>
                <w:sz w:val="24"/>
              </w:rPr>
              <w:t xml:space="preserve"> 2015/61.</w:t>
            </w:r>
          </w:p>
        </w:tc>
      </w:tr>
      <w:tr w:rsidR="00907416" w:rsidRPr="00FE002E" w14:paraId="2737EDE2" w14:textId="77777777" w:rsidTr="00FE0FF1">
        <w:trPr>
          <w:trHeight w:val="304"/>
        </w:trPr>
        <w:tc>
          <w:tcPr>
            <w:tcW w:w="1418" w:type="dxa"/>
          </w:tcPr>
          <w:p w14:paraId="6AB68843"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1140</w:t>
            </w:r>
          </w:p>
        </w:tc>
        <w:tc>
          <w:tcPr>
            <w:tcW w:w="7590" w:type="dxa"/>
          </w:tcPr>
          <w:p w14:paraId="77965CA9"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4.2 </w:t>
            </w:r>
            <w:r>
              <w:rPr>
                <w:rFonts w:ascii="Times New Roman"/>
                <w:b/>
                <w:spacing w:val="-1"/>
                <w:sz w:val="24"/>
                <w:u w:val="thick" w:color="000000"/>
              </w:rPr>
              <w:t>Outflows</w:t>
            </w:r>
            <w:r>
              <w:rPr>
                <w:rFonts w:ascii="Times New Roman"/>
                <w:b/>
                <w:sz w:val="24"/>
                <w:u w:val="thick" w:color="000000"/>
              </w:rPr>
              <w:t xml:space="preserve"> </w:t>
            </w:r>
            <w:r>
              <w:rPr>
                <w:rFonts w:ascii="Times New Roman"/>
                <w:b/>
                <w:spacing w:val="-1"/>
                <w:sz w:val="24"/>
                <w:u w:val="thick" w:color="000000"/>
              </w:rPr>
              <w:t>due</w:t>
            </w:r>
            <w:r>
              <w:rPr>
                <w:rFonts w:ascii="Times New Roman"/>
                <w:b/>
                <w:sz w:val="24"/>
                <w:u w:val="thick" w:color="000000"/>
              </w:rPr>
              <w:t xml:space="preserve"> to </w:t>
            </w:r>
            <w:r>
              <w:rPr>
                <w:rFonts w:ascii="Times New Roman"/>
                <w:b/>
                <w:spacing w:val="-1"/>
                <w:sz w:val="24"/>
                <w:u w:val="thick" w:color="000000"/>
              </w:rPr>
              <w:t>downgrade</w:t>
            </w:r>
            <w:r>
              <w:rPr>
                <w:rFonts w:ascii="Times New Roman"/>
                <w:b/>
                <w:sz w:val="24"/>
                <w:u w:val="thick" w:color="000000"/>
              </w:rPr>
              <w:t xml:space="preserve"> </w:t>
            </w:r>
            <w:r>
              <w:rPr>
                <w:rFonts w:ascii="Times New Roman"/>
                <w:b/>
                <w:spacing w:val="-1"/>
                <w:sz w:val="24"/>
                <w:u w:val="thick" w:color="000000"/>
              </w:rPr>
              <w:t>triggers</w:t>
            </w:r>
          </w:p>
          <w:p w14:paraId="31E952F0" w14:textId="77777777" w:rsidR="00907416" w:rsidRDefault="00907416" w:rsidP="00740184">
            <w:pPr>
              <w:pStyle w:val="TableParagraph"/>
              <w:spacing w:before="117"/>
              <w:ind w:left="102" w:right="100"/>
              <w:rPr>
                <w:rFonts w:ascii="Times New Roman"/>
                <w:spacing w:val="-1"/>
                <w:sz w:val="24"/>
              </w:rPr>
            </w:pPr>
            <w:r>
              <w:rPr>
                <w:rFonts w:ascii="Times New Roman"/>
                <w:spacing w:val="-1"/>
                <w:sz w:val="24"/>
              </w:rPr>
              <w:t>Institutions</w:t>
            </w:r>
            <w:r>
              <w:rPr>
                <w:rFonts w:ascii="Times New Roman"/>
                <w:spacing w:val="6"/>
                <w:sz w:val="24"/>
              </w:rPr>
              <w:t xml:space="preserve"> </w:t>
            </w:r>
            <w:r>
              <w:rPr>
                <w:rFonts w:ascii="Times New Roman"/>
                <w:sz w:val="24"/>
              </w:rPr>
              <w:t>shall</w:t>
            </w:r>
            <w:r>
              <w:rPr>
                <w:rFonts w:ascii="Times New Roman"/>
                <w:spacing w:val="6"/>
                <w:sz w:val="24"/>
              </w:rPr>
              <w:t xml:space="preserve"> </w:t>
            </w:r>
            <w:r>
              <w:rPr>
                <w:rFonts w:ascii="Times New Roman"/>
                <w:spacing w:val="-1"/>
                <w:sz w:val="24"/>
              </w:rPr>
              <w:t>report</w:t>
            </w:r>
            <w:r>
              <w:rPr>
                <w:rFonts w:ascii="Times New Roman"/>
                <w:spacing w:val="6"/>
                <w:sz w:val="24"/>
              </w:rPr>
              <w:t xml:space="preserve"> </w:t>
            </w:r>
            <w:r>
              <w:rPr>
                <w:rFonts w:ascii="Times New Roman"/>
                <w:sz w:val="24"/>
              </w:rPr>
              <w:t>here</w:t>
            </w:r>
            <w:r>
              <w:rPr>
                <w:rFonts w:ascii="Times New Roman"/>
                <w:spacing w:val="7"/>
                <w:sz w:val="24"/>
              </w:rPr>
              <w:t xml:space="preserve"> </w:t>
            </w:r>
            <w:r>
              <w:rPr>
                <w:rFonts w:ascii="Times New Roman"/>
                <w:spacing w:val="-1"/>
                <w:sz w:val="24"/>
              </w:rPr>
              <w:t>the</w:t>
            </w:r>
            <w:r>
              <w:rPr>
                <w:rFonts w:ascii="Times New Roman"/>
                <w:spacing w:val="7"/>
                <w:sz w:val="24"/>
              </w:rPr>
              <w:t xml:space="preserve"> </w:t>
            </w:r>
            <w:r>
              <w:rPr>
                <w:rFonts w:ascii="Times New Roman"/>
                <w:spacing w:val="-1"/>
                <w:sz w:val="24"/>
              </w:rPr>
              <w:t>effect</w:t>
            </w:r>
            <w:r>
              <w:rPr>
                <w:rFonts w:ascii="Times New Roman"/>
                <w:spacing w:val="7"/>
                <w:sz w:val="24"/>
              </w:rPr>
              <w:t xml:space="preserve"> </w:t>
            </w:r>
            <w:r>
              <w:rPr>
                <w:rFonts w:ascii="Times New Roman"/>
                <w:sz w:val="24"/>
              </w:rPr>
              <w:t>of</w:t>
            </w:r>
            <w:r>
              <w:rPr>
                <w:rFonts w:ascii="Times New Roman"/>
                <w:spacing w:val="6"/>
                <w:sz w:val="24"/>
              </w:rPr>
              <w:t xml:space="preserve"> </w:t>
            </w:r>
            <w:r>
              <w:rPr>
                <w:rFonts w:ascii="Times New Roman"/>
                <w:sz w:val="24"/>
              </w:rPr>
              <w:t>a</w:t>
            </w:r>
            <w:r>
              <w:rPr>
                <w:rFonts w:ascii="Times New Roman"/>
                <w:spacing w:val="7"/>
                <w:sz w:val="24"/>
              </w:rPr>
              <w:t xml:space="preserve"> </w:t>
            </w:r>
            <w:r>
              <w:rPr>
                <w:rFonts w:ascii="Times New Roman"/>
                <w:spacing w:val="-1"/>
                <w:sz w:val="24"/>
              </w:rPr>
              <w:t>material</w:t>
            </w:r>
            <w:r>
              <w:rPr>
                <w:rFonts w:ascii="Times New Roman"/>
                <w:spacing w:val="7"/>
                <w:sz w:val="24"/>
              </w:rPr>
              <w:t xml:space="preserve"> </w:t>
            </w:r>
            <w:r>
              <w:rPr>
                <w:rFonts w:ascii="Times New Roman"/>
                <w:spacing w:val="-1"/>
                <w:sz w:val="24"/>
              </w:rPr>
              <w:t>deterioration</w:t>
            </w:r>
            <w:r>
              <w:rPr>
                <w:rFonts w:ascii="Times New Roman"/>
                <w:spacing w:val="7"/>
                <w:sz w:val="24"/>
              </w:rPr>
              <w:t xml:space="preserve"> </w:t>
            </w:r>
            <w:r>
              <w:rPr>
                <w:rFonts w:ascii="Times New Roman"/>
                <w:sz w:val="24"/>
              </w:rPr>
              <w:t>of</w:t>
            </w:r>
            <w:r>
              <w:rPr>
                <w:rFonts w:ascii="Times New Roman"/>
                <w:spacing w:val="6"/>
                <w:sz w:val="24"/>
              </w:rPr>
              <w:t xml:space="preserve"> </w:t>
            </w:r>
            <w:r>
              <w:rPr>
                <w:rFonts w:ascii="Times New Roman"/>
                <w:sz w:val="24"/>
              </w:rPr>
              <w:t>the</w:t>
            </w:r>
            <w:r>
              <w:rPr>
                <w:rFonts w:ascii="Times New Roman"/>
                <w:spacing w:val="7"/>
                <w:sz w:val="24"/>
              </w:rPr>
              <w:t xml:space="preserve"> </w:t>
            </w:r>
            <w:r>
              <w:rPr>
                <w:rFonts w:ascii="Times New Roman"/>
                <w:spacing w:val="-1"/>
                <w:sz w:val="24"/>
              </w:rPr>
              <w:t>credit</w:t>
            </w:r>
            <w:r>
              <w:rPr>
                <w:rFonts w:ascii="Times New Roman"/>
                <w:spacing w:val="81"/>
                <w:sz w:val="24"/>
              </w:rPr>
              <w:t xml:space="preserve"> </w:t>
            </w:r>
            <w:r>
              <w:rPr>
                <w:rFonts w:ascii="Times New Roman"/>
                <w:spacing w:val="-1"/>
                <w:sz w:val="24"/>
              </w:rPr>
              <w:t>quality</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the</w:t>
            </w:r>
            <w:r>
              <w:rPr>
                <w:rFonts w:ascii="Times New Roman"/>
                <w:spacing w:val="24"/>
                <w:sz w:val="24"/>
              </w:rPr>
              <w:t xml:space="preserve"> </w:t>
            </w:r>
            <w:r>
              <w:rPr>
                <w:rFonts w:ascii="Times New Roman"/>
                <w:spacing w:val="-1"/>
                <w:sz w:val="24"/>
              </w:rPr>
              <w:t>institution</w:t>
            </w:r>
            <w:r>
              <w:rPr>
                <w:rFonts w:ascii="Times New Roman"/>
                <w:spacing w:val="22"/>
                <w:sz w:val="24"/>
              </w:rPr>
              <w:t xml:space="preserve"> </w:t>
            </w:r>
            <w:r>
              <w:rPr>
                <w:rFonts w:ascii="Times New Roman"/>
                <w:spacing w:val="-1"/>
                <w:sz w:val="24"/>
              </w:rPr>
              <w:t>corresponding</w:t>
            </w:r>
            <w:r>
              <w:rPr>
                <w:rFonts w:ascii="Times New Roman"/>
                <w:spacing w:val="24"/>
                <w:sz w:val="24"/>
              </w:rPr>
              <w:t xml:space="preserve"> </w:t>
            </w:r>
            <w:r>
              <w:rPr>
                <w:rFonts w:ascii="Times New Roman"/>
                <w:sz w:val="24"/>
              </w:rPr>
              <w:t>to</w:t>
            </w:r>
            <w:r>
              <w:rPr>
                <w:rFonts w:ascii="Times New Roman"/>
                <w:spacing w:val="24"/>
                <w:sz w:val="24"/>
              </w:rPr>
              <w:t xml:space="preserve"> </w:t>
            </w:r>
            <w:r>
              <w:rPr>
                <w:rFonts w:ascii="Times New Roman"/>
                <w:sz w:val="24"/>
              </w:rPr>
              <w:t>a</w:t>
            </w:r>
            <w:r>
              <w:rPr>
                <w:rFonts w:ascii="Times New Roman"/>
                <w:spacing w:val="24"/>
                <w:sz w:val="24"/>
              </w:rPr>
              <w:t xml:space="preserve"> </w:t>
            </w:r>
            <w:r>
              <w:rPr>
                <w:rFonts w:ascii="Times New Roman"/>
                <w:spacing w:val="-1"/>
                <w:sz w:val="24"/>
              </w:rPr>
              <w:t>downgrade</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pacing w:val="-1"/>
                <w:sz w:val="24"/>
              </w:rPr>
              <w:t>its</w:t>
            </w:r>
            <w:r>
              <w:rPr>
                <w:rFonts w:ascii="Times New Roman"/>
                <w:spacing w:val="24"/>
                <w:sz w:val="24"/>
              </w:rPr>
              <w:t xml:space="preserve"> </w:t>
            </w:r>
            <w:r>
              <w:rPr>
                <w:rFonts w:ascii="Times New Roman"/>
                <w:spacing w:val="-1"/>
                <w:sz w:val="24"/>
              </w:rPr>
              <w:t>external</w:t>
            </w:r>
            <w:r>
              <w:rPr>
                <w:rFonts w:ascii="Times New Roman"/>
                <w:spacing w:val="24"/>
                <w:sz w:val="24"/>
              </w:rPr>
              <w:t xml:space="preserve"> </w:t>
            </w:r>
            <w:r>
              <w:rPr>
                <w:rFonts w:ascii="Times New Roman"/>
                <w:spacing w:val="-1"/>
                <w:sz w:val="24"/>
              </w:rPr>
              <w:t>credit</w:t>
            </w:r>
            <w:r>
              <w:rPr>
                <w:rFonts w:ascii="Times New Roman"/>
                <w:spacing w:val="89"/>
                <w:sz w:val="24"/>
              </w:rPr>
              <w:t xml:space="preserve"> </w:t>
            </w:r>
            <w:r>
              <w:rPr>
                <w:rFonts w:ascii="Times New Roman"/>
                <w:spacing w:val="-1"/>
                <w:sz w:val="24"/>
              </w:rPr>
              <w:t>assessment</w:t>
            </w:r>
            <w:r>
              <w:rPr>
                <w:rFonts w:ascii="Times New Roman"/>
                <w:sz w:val="24"/>
              </w:rPr>
              <w:t xml:space="preserve"> by at </w:t>
            </w:r>
            <w:r>
              <w:rPr>
                <w:rFonts w:ascii="Times New Roman"/>
                <w:spacing w:val="-1"/>
                <w:sz w:val="24"/>
              </w:rPr>
              <w:t>least three</w:t>
            </w:r>
            <w:r>
              <w:rPr>
                <w:rFonts w:ascii="Times New Roman"/>
                <w:sz w:val="24"/>
              </w:rPr>
              <w:t xml:space="preserve"> </w:t>
            </w:r>
            <w:r>
              <w:rPr>
                <w:rFonts w:ascii="Times New Roman"/>
                <w:spacing w:val="-1"/>
                <w:sz w:val="24"/>
              </w:rPr>
              <w:t>notches.</w:t>
            </w:r>
          </w:p>
          <w:p w14:paraId="5F1F951B" w14:textId="77777777" w:rsidR="00907416" w:rsidRPr="00AE5B86" w:rsidRDefault="00907416" w:rsidP="00740184">
            <w:pPr>
              <w:pStyle w:val="TableParagraph"/>
              <w:spacing w:before="117"/>
              <w:ind w:left="102" w:right="100"/>
              <w:rPr>
                <w:rFonts w:ascii="Times New Roman"/>
                <w:spacing w:val="-1"/>
                <w:sz w:val="24"/>
              </w:rPr>
            </w:pPr>
            <w:r w:rsidRPr="00AE5B86">
              <w:rPr>
                <w:rFonts w:ascii="Times New Roman"/>
                <w:spacing w:val="-1"/>
                <w:sz w:val="24"/>
              </w:rPr>
              <w:t>Positive amounts shall represent contingent outflows and negative amounts shall represent a reduction of the original liability.</w:t>
            </w:r>
          </w:p>
          <w:p w14:paraId="2097C303" w14:textId="3D804AA9" w:rsidR="00907416" w:rsidRPr="00AE5B86" w:rsidRDefault="00907416" w:rsidP="00740184">
            <w:pPr>
              <w:pStyle w:val="TableParagraph"/>
              <w:spacing w:before="117"/>
              <w:ind w:left="102" w:right="100"/>
              <w:rPr>
                <w:rFonts w:ascii="Times New Roman"/>
                <w:spacing w:val="-1"/>
                <w:sz w:val="24"/>
              </w:rPr>
            </w:pPr>
            <w:r w:rsidRPr="00AE5B86">
              <w:rPr>
                <w:rFonts w:ascii="Times New Roman"/>
                <w:spacing w:val="-1"/>
                <w:sz w:val="24"/>
              </w:rPr>
              <w:t>Where the effect of the downgrade is an early redemption of outstanding liabilities, the concerned liabilities shall be reported with a negative sign in a time band where they are reported in item 1 and simultaneously with</w:t>
            </w:r>
            <w:r w:rsidR="00740184">
              <w:rPr>
                <w:rFonts w:ascii="Times New Roman"/>
                <w:spacing w:val="-1"/>
                <w:sz w:val="24"/>
              </w:rPr>
              <w:t xml:space="preserve"> </w:t>
            </w:r>
            <w:r w:rsidRPr="00AE5B86">
              <w:rPr>
                <w:rFonts w:ascii="Times New Roman"/>
                <w:spacing w:val="-1"/>
                <w:sz w:val="24"/>
              </w:rPr>
              <w:t>a positive sign in a time band when the liability becomes due, should the effects of the downgrade become applicable at the reporting date.</w:t>
            </w:r>
          </w:p>
          <w:p w14:paraId="013F3A44" w14:textId="77777777" w:rsidR="00907416" w:rsidRPr="00AE5B86" w:rsidRDefault="00907416" w:rsidP="00740184">
            <w:pPr>
              <w:pStyle w:val="TableParagraph"/>
              <w:spacing w:before="117"/>
              <w:ind w:left="102" w:right="100"/>
              <w:rPr>
                <w:rFonts w:ascii="Times New Roman"/>
                <w:spacing w:val="-1"/>
                <w:sz w:val="24"/>
              </w:rPr>
            </w:pPr>
            <w:r w:rsidRPr="00AE5B86">
              <w:rPr>
                <w:rFonts w:ascii="Times New Roman"/>
                <w:spacing w:val="-1"/>
                <w:sz w:val="24"/>
              </w:rPr>
              <w:t>Where the effect of the downgrade is a margin call, the market value of the collateral required to be posted shall be reported with a positive sign in a time band when the requirement becomes due, should the effects of the downgrade become applicable at the reporting date.</w:t>
            </w:r>
          </w:p>
          <w:p w14:paraId="6108BC98" w14:textId="10C4807C" w:rsidR="00907416" w:rsidRDefault="00907416" w:rsidP="00740184">
            <w:pPr>
              <w:pStyle w:val="TableParagraph"/>
              <w:spacing w:before="117"/>
              <w:ind w:left="102" w:right="100"/>
              <w:rPr>
                <w:rFonts w:ascii="Times New Roman" w:eastAsia="Times New Roman" w:hAnsi="Times New Roman" w:cs="Times New Roman"/>
                <w:sz w:val="24"/>
                <w:szCs w:val="24"/>
              </w:rPr>
            </w:pPr>
            <w:r w:rsidRPr="00AE5B86">
              <w:rPr>
                <w:rFonts w:ascii="Times New Roman"/>
                <w:spacing w:val="-1"/>
                <w:sz w:val="24"/>
              </w:rPr>
              <w:t>Where the effect of the downgrade is a change in the re-hypothecation rights of the securities received as collateral from the counterparties, the market value of the affected securities shall be reported with a positive sign in a time band when the securities cease to be available to the reporting institution, should the effects of the downgrade become applicable at the reporting date</w:t>
            </w:r>
            <w:r w:rsidR="00740184">
              <w:rPr>
                <w:rFonts w:ascii="Times New Roman"/>
                <w:spacing w:val="-1"/>
                <w:sz w:val="24"/>
              </w:rPr>
              <w:t>.</w:t>
            </w:r>
          </w:p>
        </w:tc>
      </w:tr>
      <w:tr w:rsidR="00907416" w:rsidRPr="00FE002E" w14:paraId="7BDD8EA8" w14:textId="77777777" w:rsidTr="00C54FC2">
        <w:trPr>
          <w:trHeight w:val="304"/>
        </w:trPr>
        <w:tc>
          <w:tcPr>
            <w:tcW w:w="1418" w:type="dxa"/>
            <w:shd w:val="clear" w:color="auto" w:fill="E5E5E6" w:themeFill="accent2" w:themeFillTint="33"/>
          </w:tcPr>
          <w:p w14:paraId="50F94D73" w14:textId="77777777" w:rsidR="00907416" w:rsidRPr="00907416" w:rsidRDefault="00907416" w:rsidP="00AE380B">
            <w:pPr>
              <w:pStyle w:val="TableParagraph"/>
              <w:spacing w:before="118"/>
              <w:ind w:left="57" w:right="96"/>
              <w:jc w:val="both"/>
              <w:rPr>
                <w:rFonts w:ascii="Times New Roman"/>
                <w:sz w:val="24"/>
              </w:rPr>
            </w:pPr>
            <w:r w:rsidRPr="00907416">
              <w:rPr>
                <w:rFonts w:ascii="Times New Roman"/>
                <w:sz w:val="24"/>
              </w:rPr>
              <w:t>1150-</w:t>
            </w:r>
          </w:p>
          <w:p w14:paraId="7FA72200" w14:textId="5F3A341E" w:rsidR="00C54FC2" w:rsidRPr="00AE380B" w:rsidRDefault="00907416" w:rsidP="00740184">
            <w:pPr>
              <w:pStyle w:val="TableParagraph"/>
              <w:spacing w:before="118"/>
              <w:ind w:left="57" w:right="96"/>
              <w:jc w:val="both"/>
              <w:rPr>
                <w:rFonts w:ascii="Times New Roman"/>
                <w:sz w:val="24"/>
              </w:rPr>
            </w:pPr>
            <w:r w:rsidRPr="00907416">
              <w:rPr>
                <w:rFonts w:ascii="Times New Roman"/>
                <w:sz w:val="24"/>
              </w:rPr>
              <w:t>1290</w:t>
            </w:r>
          </w:p>
        </w:tc>
        <w:tc>
          <w:tcPr>
            <w:tcW w:w="7590" w:type="dxa"/>
            <w:shd w:val="clear" w:color="auto" w:fill="E5E5E6" w:themeFill="accent2" w:themeFillTint="33"/>
          </w:tcPr>
          <w:p w14:paraId="5794A07C" w14:textId="77777777" w:rsidR="00907416" w:rsidRDefault="00C54FC2" w:rsidP="00740184">
            <w:pPr>
              <w:pStyle w:val="TableParagraph"/>
              <w:spacing w:before="119"/>
              <w:ind w:left="102"/>
              <w:rPr>
                <w:rFonts w:ascii="Times New Roman" w:eastAsia="Times New Roman" w:hAnsi="Times New Roman" w:cs="Times New Roman"/>
                <w:sz w:val="24"/>
                <w:szCs w:val="24"/>
              </w:rPr>
            </w:pPr>
            <w:r w:rsidRPr="00740184">
              <w:rPr>
                <w:rFonts w:ascii="Times New Roman"/>
                <w:b/>
                <w:sz w:val="24"/>
              </w:rPr>
              <w:t xml:space="preserve">5 </w:t>
            </w:r>
            <w:r w:rsidR="00907416" w:rsidRPr="00740184">
              <w:rPr>
                <w:rFonts w:ascii="Times New Roman"/>
                <w:b/>
                <w:sz w:val="24"/>
              </w:rPr>
              <w:t>MEMORANDUM</w:t>
            </w:r>
            <w:r w:rsidR="00907416">
              <w:rPr>
                <w:rFonts w:ascii="Times New Roman"/>
                <w:b/>
                <w:sz w:val="24"/>
              </w:rPr>
              <w:t xml:space="preserve"> ITEMS</w:t>
            </w:r>
          </w:p>
        </w:tc>
      </w:tr>
      <w:tr w:rsidR="00907416" w:rsidRPr="00FE002E" w14:paraId="69B5F4AB" w14:textId="77777777" w:rsidTr="00FE0FF1">
        <w:trPr>
          <w:trHeight w:val="304"/>
        </w:trPr>
        <w:tc>
          <w:tcPr>
            <w:tcW w:w="1418" w:type="dxa"/>
          </w:tcPr>
          <w:p w14:paraId="1811E289"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1200</w:t>
            </w:r>
          </w:p>
        </w:tc>
        <w:tc>
          <w:tcPr>
            <w:tcW w:w="7590" w:type="dxa"/>
          </w:tcPr>
          <w:p w14:paraId="012C5387"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10 </w:t>
            </w:r>
            <w:r>
              <w:rPr>
                <w:rFonts w:ascii="Times New Roman"/>
                <w:b/>
                <w:spacing w:val="-1"/>
                <w:sz w:val="24"/>
                <w:u w:val="thick" w:color="000000"/>
              </w:rPr>
              <w:t xml:space="preserve">Intragroup </w:t>
            </w:r>
            <w:r>
              <w:rPr>
                <w:rFonts w:ascii="Times New Roman"/>
                <w:b/>
                <w:sz w:val="24"/>
                <w:u w:val="thick" w:color="000000"/>
              </w:rPr>
              <w:t xml:space="preserve">or </w:t>
            </w:r>
            <w:r>
              <w:rPr>
                <w:rFonts w:ascii="Times New Roman"/>
                <w:b/>
                <w:spacing w:val="-1"/>
                <w:sz w:val="24"/>
                <w:u w:val="thick" w:color="000000"/>
              </w:rPr>
              <w:t>IPS</w:t>
            </w:r>
            <w:r>
              <w:rPr>
                <w:rFonts w:ascii="Times New Roman"/>
                <w:b/>
                <w:sz w:val="24"/>
                <w:u w:val="thick" w:color="000000"/>
              </w:rPr>
              <w:t xml:space="preserve"> </w:t>
            </w:r>
            <w:r>
              <w:rPr>
                <w:rFonts w:ascii="Times New Roman"/>
                <w:b/>
                <w:spacing w:val="-1"/>
                <w:sz w:val="24"/>
                <w:u w:val="thick" w:color="000000"/>
              </w:rPr>
              <w:t>outflows</w:t>
            </w:r>
            <w:r>
              <w:rPr>
                <w:rFonts w:ascii="Times New Roman"/>
                <w:b/>
                <w:sz w:val="24"/>
                <w:u w:val="thick" w:color="000000"/>
              </w:rPr>
              <w:t xml:space="preserve"> </w:t>
            </w:r>
            <w:r>
              <w:rPr>
                <w:rFonts w:ascii="Times New Roman"/>
                <w:b/>
                <w:spacing w:val="-1"/>
                <w:sz w:val="24"/>
                <w:u w:val="thick" w:color="000000"/>
              </w:rPr>
              <w:t>(excluding</w:t>
            </w:r>
            <w:r>
              <w:rPr>
                <w:rFonts w:ascii="Times New Roman"/>
                <w:b/>
                <w:sz w:val="24"/>
                <w:u w:val="thick" w:color="000000"/>
              </w:rPr>
              <w:t xml:space="preserve"> </w:t>
            </w:r>
            <w:r>
              <w:rPr>
                <w:rFonts w:ascii="Times New Roman"/>
                <w:b/>
                <w:spacing w:val="-1"/>
                <w:sz w:val="24"/>
                <w:u w:val="thick" w:color="000000"/>
              </w:rPr>
              <w:t>FX)</w:t>
            </w:r>
          </w:p>
          <w:p w14:paraId="69407ADA" w14:textId="5CCDCA28"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z w:val="24"/>
              </w:rPr>
              <w:t>Sum</w:t>
            </w:r>
            <w:r>
              <w:rPr>
                <w:rFonts w:ascii="Times New Roman"/>
                <w:spacing w:val="6"/>
                <w:sz w:val="24"/>
              </w:rPr>
              <w:t xml:space="preserve"> </w:t>
            </w:r>
            <w:r>
              <w:rPr>
                <w:rFonts w:ascii="Times New Roman"/>
                <w:sz w:val="24"/>
              </w:rPr>
              <w:t>of</w:t>
            </w:r>
            <w:r>
              <w:rPr>
                <w:rFonts w:ascii="Times New Roman"/>
                <w:spacing w:val="8"/>
                <w:sz w:val="24"/>
              </w:rPr>
              <w:t xml:space="preserve"> </w:t>
            </w:r>
            <w:r>
              <w:rPr>
                <w:rFonts w:ascii="Times New Roman"/>
                <w:spacing w:val="-1"/>
                <w:sz w:val="24"/>
              </w:rPr>
              <w:t>outflows</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1.1,</w:t>
            </w:r>
            <w:r w:rsidR="008501D8">
              <w:rPr>
                <w:rFonts w:ascii="Times New Roman"/>
                <w:sz w:val="24"/>
              </w:rPr>
              <w:t xml:space="preserve"> </w:t>
            </w:r>
            <w:r>
              <w:rPr>
                <w:rFonts w:ascii="Times New Roman"/>
                <w:sz w:val="24"/>
              </w:rPr>
              <w:t>1.2,</w:t>
            </w:r>
            <w:r>
              <w:rPr>
                <w:rFonts w:ascii="Times New Roman"/>
                <w:spacing w:val="8"/>
                <w:sz w:val="24"/>
              </w:rPr>
              <w:t xml:space="preserve"> </w:t>
            </w:r>
            <w:r>
              <w:rPr>
                <w:rFonts w:ascii="Times New Roman"/>
                <w:sz w:val="24"/>
              </w:rPr>
              <w:t>1.3,</w:t>
            </w:r>
            <w:r>
              <w:rPr>
                <w:rFonts w:ascii="Times New Roman"/>
                <w:spacing w:val="8"/>
                <w:sz w:val="24"/>
              </w:rPr>
              <w:t xml:space="preserve"> </w:t>
            </w:r>
            <w:r>
              <w:rPr>
                <w:rFonts w:ascii="Times New Roman"/>
                <w:sz w:val="24"/>
              </w:rPr>
              <w:t>1.5,</w:t>
            </w:r>
            <w:r>
              <w:rPr>
                <w:rFonts w:ascii="Times New Roman"/>
                <w:spacing w:val="8"/>
                <w:sz w:val="24"/>
              </w:rPr>
              <w:t xml:space="preserve"> </w:t>
            </w:r>
            <w:r>
              <w:rPr>
                <w:rFonts w:ascii="Times New Roman"/>
                <w:sz w:val="24"/>
              </w:rPr>
              <w:t>1.6</w:t>
            </w:r>
            <w:r>
              <w:rPr>
                <w:rFonts w:ascii="Times New Roman"/>
                <w:spacing w:val="8"/>
                <w:sz w:val="24"/>
              </w:rPr>
              <w:t xml:space="preserve"> </w:t>
            </w:r>
            <w:r>
              <w:rPr>
                <w:rFonts w:ascii="Times New Roman"/>
                <w:spacing w:val="-1"/>
                <w:sz w:val="24"/>
              </w:rPr>
              <w:t>where</w:t>
            </w:r>
            <w:r>
              <w:rPr>
                <w:rFonts w:ascii="Times New Roman"/>
                <w:spacing w:val="8"/>
                <w:sz w:val="24"/>
              </w:rPr>
              <w:t xml:space="preserve"> </w:t>
            </w:r>
            <w:r>
              <w:rPr>
                <w:rFonts w:ascii="Times New Roman"/>
                <w:spacing w:val="-1"/>
                <w:sz w:val="24"/>
              </w:rPr>
              <w:t>the</w:t>
            </w:r>
            <w:r>
              <w:rPr>
                <w:rFonts w:ascii="Times New Roman"/>
                <w:spacing w:val="8"/>
                <w:sz w:val="24"/>
              </w:rPr>
              <w:t xml:space="preserve"> </w:t>
            </w:r>
            <w:r>
              <w:rPr>
                <w:rFonts w:ascii="Times New Roman"/>
                <w:spacing w:val="-1"/>
                <w:sz w:val="24"/>
              </w:rPr>
              <w:t>counterparty</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z w:val="24"/>
              </w:rPr>
              <w:t>a</w:t>
            </w:r>
            <w:r>
              <w:rPr>
                <w:rFonts w:ascii="Times New Roman"/>
                <w:spacing w:val="8"/>
                <w:sz w:val="24"/>
              </w:rPr>
              <w:t xml:space="preserve"> </w:t>
            </w:r>
            <w:r>
              <w:rPr>
                <w:rFonts w:ascii="Times New Roman"/>
                <w:spacing w:val="-1"/>
                <w:sz w:val="24"/>
              </w:rPr>
              <w:t>parent</w:t>
            </w:r>
            <w:r>
              <w:rPr>
                <w:rFonts w:ascii="Times New Roman"/>
                <w:spacing w:val="8"/>
                <w:sz w:val="24"/>
              </w:rPr>
              <w:t xml:space="preserve"> </w:t>
            </w:r>
            <w:r>
              <w:rPr>
                <w:rFonts w:ascii="Times New Roman"/>
                <w:spacing w:val="-1"/>
                <w:sz w:val="24"/>
              </w:rPr>
              <w:t>or</w:t>
            </w:r>
            <w:r>
              <w:rPr>
                <w:rFonts w:ascii="Times New Roman"/>
                <w:spacing w:val="59"/>
                <w:sz w:val="24"/>
              </w:rPr>
              <w:t xml:space="preserve"> </w:t>
            </w:r>
            <w:r>
              <w:rPr>
                <w:rFonts w:ascii="Times New Roman"/>
                <w:sz w:val="24"/>
              </w:rPr>
              <w:t>a</w:t>
            </w:r>
            <w:r>
              <w:rPr>
                <w:rFonts w:ascii="Times New Roman"/>
                <w:spacing w:val="45"/>
                <w:sz w:val="24"/>
              </w:rPr>
              <w:t xml:space="preserve"> </w:t>
            </w:r>
            <w:r>
              <w:rPr>
                <w:rFonts w:ascii="Times New Roman"/>
                <w:spacing w:val="-1"/>
                <w:sz w:val="24"/>
              </w:rPr>
              <w:t>subsidiary</w:t>
            </w:r>
            <w:r>
              <w:rPr>
                <w:rFonts w:ascii="Times New Roman"/>
                <w:spacing w:val="44"/>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institution</w:t>
            </w:r>
            <w:r>
              <w:rPr>
                <w:rFonts w:ascii="Times New Roman"/>
                <w:spacing w:val="45"/>
                <w:sz w:val="24"/>
              </w:rPr>
              <w:t xml:space="preserve"> </w:t>
            </w:r>
            <w:r>
              <w:rPr>
                <w:rFonts w:ascii="Times New Roman"/>
                <w:sz w:val="24"/>
              </w:rPr>
              <w:t>or</w:t>
            </w:r>
            <w:r>
              <w:rPr>
                <w:rFonts w:ascii="Times New Roman"/>
                <w:spacing w:val="46"/>
                <w:sz w:val="24"/>
              </w:rPr>
              <w:t xml:space="preserve"> </w:t>
            </w:r>
            <w:r>
              <w:rPr>
                <w:rFonts w:ascii="Times New Roman"/>
                <w:spacing w:val="-1"/>
                <w:sz w:val="24"/>
              </w:rPr>
              <w:t>another</w:t>
            </w:r>
            <w:r>
              <w:rPr>
                <w:rFonts w:ascii="Times New Roman"/>
                <w:spacing w:val="46"/>
                <w:sz w:val="24"/>
              </w:rPr>
              <w:t xml:space="preserve"> </w:t>
            </w:r>
            <w:r>
              <w:rPr>
                <w:rFonts w:ascii="Times New Roman"/>
                <w:spacing w:val="-1"/>
                <w:sz w:val="24"/>
              </w:rPr>
              <w:t>subsidiary</w:t>
            </w:r>
            <w:r>
              <w:rPr>
                <w:rFonts w:ascii="Times New Roman"/>
                <w:spacing w:val="45"/>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same</w:t>
            </w:r>
            <w:r>
              <w:rPr>
                <w:rFonts w:ascii="Times New Roman"/>
                <w:spacing w:val="45"/>
                <w:sz w:val="24"/>
              </w:rPr>
              <w:t xml:space="preserve"> </w:t>
            </w:r>
            <w:r>
              <w:rPr>
                <w:rFonts w:ascii="Times New Roman"/>
                <w:sz w:val="24"/>
              </w:rPr>
              <w:t>parent</w:t>
            </w:r>
            <w:r>
              <w:rPr>
                <w:rFonts w:ascii="Times New Roman"/>
                <w:spacing w:val="46"/>
                <w:sz w:val="24"/>
              </w:rPr>
              <w:t xml:space="preserve"> </w:t>
            </w:r>
            <w:r>
              <w:rPr>
                <w:rFonts w:ascii="Times New Roman"/>
                <w:sz w:val="24"/>
              </w:rPr>
              <w:t>or</w:t>
            </w:r>
            <w:r>
              <w:rPr>
                <w:rFonts w:ascii="Times New Roman"/>
                <w:spacing w:val="67"/>
                <w:sz w:val="24"/>
              </w:rPr>
              <w:t xml:space="preserve"> </w:t>
            </w:r>
            <w:r>
              <w:rPr>
                <w:rFonts w:ascii="Times New Roman"/>
                <w:sz w:val="24"/>
              </w:rPr>
              <w:t>linked</w:t>
            </w:r>
            <w:r>
              <w:rPr>
                <w:rFonts w:ascii="Times New Roman"/>
                <w:spacing w:val="9"/>
                <w:sz w:val="24"/>
              </w:rPr>
              <w:t xml:space="preserve"> </w:t>
            </w:r>
            <w:r>
              <w:rPr>
                <w:rFonts w:ascii="Times New Roman"/>
                <w:sz w:val="24"/>
              </w:rPr>
              <w:t>to</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credit</w:t>
            </w:r>
            <w:r>
              <w:rPr>
                <w:rFonts w:ascii="Times New Roman"/>
                <w:spacing w:val="10"/>
                <w:sz w:val="24"/>
              </w:rPr>
              <w:t xml:space="preserve"> </w:t>
            </w:r>
            <w:r>
              <w:rPr>
                <w:rFonts w:ascii="Times New Roman"/>
                <w:spacing w:val="-1"/>
                <w:sz w:val="24"/>
              </w:rPr>
              <w:t>institution</w:t>
            </w:r>
            <w:r>
              <w:rPr>
                <w:rFonts w:ascii="Times New Roman"/>
                <w:spacing w:val="10"/>
                <w:sz w:val="24"/>
              </w:rPr>
              <w:t xml:space="preserve"> </w:t>
            </w:r>
            <w:r>
              <w:rPr>
                <w:rFonts w:ascii="Times New Roman"/>
                <w:sz w:val="24"/>
              </w:rPr>
              <w:t>by</w:t>
            </w:r>
            <w:r>
              <w:rPr>
                <w:rFonts w:ascii="Times New Roman"/>
                <w:spacing w:val="9"/>
                <w:sz w:val="24"/>
              </w:rPr>
              <w:t xml:space="preserve"> </w:t>
            </w:r>
            <w:r>
              <w:rPr>
                <w:rFonts w:ascii="Times New Roman"/>
                <w:sz w:val="24"/>
              </w:rPr>
              <w:t>a</w:t>
            </w:r>
            <w:r>
              <w:rPr>
                <w:rFonts w:ascii="Times New Roman"/>
                <w:spacing w:val="11"/>
                <w:sz w:val="24"/>
              </w:rPr>
              <w:t xml:space="preserve"> </w:t>
            </w:r>
            <w:r>
              <w:rPr>
                <w:rFonts w:ascii="Times New Roman"/>
                <w:spacing w:val="-1"/>
                <w:sz w:val="24"/>
              </w:rPr>
              <w:t>relationship</w:t>
            </w:r>
            <w:r>
              <w:rPr>
                <w:rFonts w:ascii="Times New Roman"/>
                <w:spacing w:val="8"/>
                <w:sz w:val="24"/>
              </w:rPr>
              <w:t xml:space="preserve"> </w:t>
            </w:r>
            <w:r>
              <w:rPr>
                <w:rFonts w:ascii="Times New Roman"/>
                <w:spacing w:val="-1"/>
                <w:sz w:val="24"/>
              </w:rPr>
              <w:t>within</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meaning</w:t>
            </w:r>
            <w:r>
              <w:rPr>
                <w:rFonts w:ascii="Times New Roman"/>
                <w:spacing w:val="10"/>
                <w:sz w:val="24"/>
              </w:rPr>
              <w:t xml:space="preserve"> </w:t>
            </w:r>
            <w:r>
              <w:rPr>
                <w:rFonts w:ascii="Times New Roman"/>
                <w:sz w:val="24"/>
              </w:rPr>
              <w:t>of</w:t>
            </w:r>
            <w:r>
              <w:rPr>
                <w:rFonts w:ascii="Times New Roman"/>
                <w:spacing w:val="11"/>
                <w:sz w:val="24"/>
              </w:rPr>
              <w:t xml:space="preserve"> </w:t>
            </w:r>
            <w:r>
              <w:rPr>
                <w:rFonts w:ascii="Times New Roman"/>
                <w:spacing w:val="-1"/>
                <w:sz w:val="24"/>
              </w:rPr>
              <w:t>Article</w:t>
            </w:r>
            <w:r>
              <w:rPr>
                <w:rFonts w:ascii="Times New Roman"/>
                <w:spacing w:val="77"/>
                <w:sz w:val="24"/>
              </w:rPr>
              <w:t xml:space="preserve"> </w:t>
            </w:r>
            <w:r>
              <w:rPr>
                <w:rFonts w:ascii="Times New Roman"/>
                <w:sz w:val="24"/>
              </w:rPr>
              <w:t>12(1)</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pacing w:val="-1"/>
                <w:sz w:val="24"/>
              </w:rPr>
              <w:t>Directive</w:t>
            </w:r>
            <w:r>
              <w:rPr>
                <w:rFonts w:ascii="Times New Roman"/>
                <w:spacing w:val="29"/>
                <w:sz w:val="24"/>
              </w:rPr>
              <w:t xml:space="preserve"> </w:t>
            </w:r>
            <w:r>
              <w:rPr>
                <w:rFonts w:ascii="Times New Roman"/>
                <w:spacing w:val="-1"/>
                <w:sz w:val="24"/>
              </w:rPr>
              <w:t>83/349/EEC</w:t>
            </w:r>
            <w:r>
              <w:rPr>
                <w:rFonts w:ascii="Times New Roman"/>
                <w:spacing w:val="29"/>
                <w:sz w:val="24"/>
              </w:rPr>
              <w:t xml:space="preserve"> </w:t>
            </w:r>
            <w:r>
              <w:rPr>
                <w:rFonts w:ascii="Times New Roman"/>
                <w:sz w:val="24"/>
              </w:rPr>
              <w:t>or</w:t>
            </w:r>
            <w:r>
              <w:rPr>
                <w:rFonts w:ascii="Times New Roman"/>
                <w:spacing w:val="30"/>
                <w:sz w:val="24"/>
              </w:rPr>
              <w:t xml:space="preserve"> </w:t>
            </w:r>
            <w:r>
              <w:rPr>
                <w:rFonts w:ascii="Times New Roman"/>
                <w:sz w:val="24"/>
              </w:rPr>
              <w:t>a</w:t>
            </w:r>
            <w:r>
              <w:rPr>
                <w:rFonts w:ascii="Times New Roman"/>
                <w:spacing w:val="30"/>
                <w:sz w:val="24"/>
              </w:rPr>
              <w:t xml:space="preserve"> </w:t>
            </w:r>
            <w:r>
              <w:rPr>
                <w:rFonts w:ascii="Times New Roman"/>
                <w:spacing w:val="-1"/>
                <w:sz w:val="24"/>
              </w:rPr>
              <w:t>member</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z w:val="24"/>
              </w:rPr>
              <w:t>the</w:t>
            </w:r>
            <w:r>
              <w:rPr>
                <w:rFonts w:ascii="Times New Roman"/>
                <w:spacing w:val="30"/>
                <w:sz w:val="24"/>
              </w:rPr>
              <w:t xml:space="preserve"> </w:t>
            </w:r>
            <w:r>
              <w:rPr>
                <w:rFonts w:ascii="Times New Roman"/>
                <w:spacing w:val="-1"/>
                <w:sz w:val="24"/>
              </w:rPr>
              <w:t>same</w:t>
            </w:r>
            <w:r>
              <w:rPr>
                <w:rFonts w:ascii="Times New Roman"/>
                <w:spacing w:val="30"/>
                <w:sz w:val="24"/>
              </w:rPr>
              <w:t xml:space="preserve"> </w:t>
            </w:r>
            <w:r>
              <w:rPr>
                <w:rFonts w:ascii="Times New Roman"/>
                <w:spacing w:val="-1"/>
                <w:sz w:val="24"/>
              </w:rPr>
              <w:t>institutional</w:t>
            </w:r>
            <w:r>
              <w:rPr>
                <w:rFonts w:ascii="Times New Roman"/>
                <w:spacing w:val="61"/>
                <w:sz w:val="24"/>
              </w:rPr>
              <w:t xml:space="preserve"> </w:t>
            </w:r>
            <w:r>
              <w:rPr>
                <w:rFonts w:ascii="Times New Roman"/>
                <w:spacing w:val="-1"/>
                <w:sz w:val="24"/>
              </w:rPr>
              <w:t>protection</w:t>
            </w:r>
            <w:r>
              <w:rPr>
                <w:rFonts w:ascii="Times New Roman"/>
                <w:spacing w:val="15"/>
                <w:sz w:val="24"/>
              </w:rPr>
              <w:t xml:space="preserve"> </w:t>
            </w:r>
            <w:r>
              <w:rPr>
                <w:rFonts w:ascii="Times New Roman"/>
                <w:spacing w:val="-1"/>
                <w:sz w:val="24"/>
              </w:rPr>
              <w:t>scheme</w:t>
            </w:r>
            <w:r>
              <w:rPr>
                <w:rFonts w:ascii="Times New Roman"/>
                <w:spacing w:val="17"/>
                <w:sz w:val="24"/>
              </w:rPr>
              <w:t xml:space="preserve"> </w:t>
            </w:r>
            <w:r>
              <w:rPr>
                <w:rFonts w:ascii="Times New Roman"/>
                <w:spacing w:val="-1"/>
                <w:sz w:val="24"/>
              </w:rPr>
              <w:t>referred</w:t>
            </w:r>
            <w:r>
              <w:rPr>
                <w:rFonts w:ascii="Times New Roman"/>
                <w:spacing w:val="16"/>
                <w:sz w:val="24"/>
              </w:rPr>
              <w:t xml:space="preserve"> </w:t>
            </w:r>
            <w:r>
              <w:rPr>
                <w:rFonts w:ascii="Times New Roman"/>
                <w:sz w:val="24"/>
              </w:rPr>
              <w:t>to</w:t>
            </w:r>
            <w:r>
              <w:rPr>
                <w:rFonts w:ascii="Times New Roman"/>
                <w:spacing w:val="15"/>
                <w:sz w:val="24"/>
              </w:rPr>
              <w:t xml:space="preserve"> </w:t>
            </w:r>
            <w:r>
              <w:rPr>
                <w:rFonts w:ascii="Times New Roman"/>
                <w:sz w:val="24"/>
              </w:rPr>
              <w:t>in</w:t>
            </w:r>
            <w:r>
              <w:rPr>
                <w:rFonts w:ascii="Times New Roman"/>
                <w:spacing w:val="15"/>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pacing w:val="-1"/>
                <w:sz w:val="24"/>
              </w:rPr>
              <w:lastRenderedPageBreak/>
              <w:t>Regulation</w:t>
            </w:r>
            <w:r>
              <w:rPr>
                <w:rFonts w:ascii="Times New Roman"/>
                <w:spacing w:val="16"/>
                <w:sz w:val="24"/>
              </w:rPr>
              <w:t xml:space="preserve"> </w:t>
            </w:r>
            <w:r>
              <w:rPr>
                <w:rFonts w:ascii="Times New Roman"/>
                <w:spacing w:val="-1"/>
                <w:sz w:val="24"/>
              </w:rPr>
              <w:t>(EU)</w:t>
            </w:r>
            <w:r>
              <w:rPr>
                <w:rFonts w:ascii="Times New Roman"/>
                <w:spacing w:val="17"/>
                <w:sz w:val="24"/>
              </w:rPr>
              <w:t xml:space="preserve"> </w:t>
            </w:r>
            <w:r>
              <w:rPr>
                <w:rFonts w:ascii="Times New Roman"/>
                <w:spacing w:val="-1"/>
                <w:sz w:val="24"/>
              </w:rPr>
              <w:t>No</w:t>
            </w:r>
            <w:r>
              <w:rPr>
                <w:rFonts w:ascii="Times New Roman"/>
                <w:spacing w:val="77"/>
                <w:sz w:val="24"/>
              </w:rPr>
              <w:t xml:space="preserve"> </w:t>
            </w:r>
            <w:r>
              <w:rPr>
                <w:rFonts w:ascii="Times New Roman"/>
                <w:sz w:val="24"/>
              </w:rPr>
              <w:t>575/2013</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z w:val="24"/>
              </w:rPr>
              <w:t>the</w:t>
            </w:r>
            <w:r>
              <w:rPr>
                <w:rFonts w:ascii="Times New Roman"/>
                <w:spacing w:val="15"/>
                <w:sz w:val="24"/>
              </w:rPr>
              <w:t xml:space="preserve"> </w:t>
            </w:r>
            <w:r>
              <w:rPr>
                <w:rFonts w:ascii="Times New Roman"/>
                <w:spacing w:val="-1"/>
                <w:sz w:val="24"/>
              </w:rPr>
              <w:t>central</w:t>
            </w:r>
            <w:r>
              <w:rPr>
                <w:rFonts w:ascii="Times New Roman"/>
                <w:spacing w:val="16"/>
                <w:sz w:val="24"/>
              </w:rPr>
              <w:t xml:space="preserve"> </w:t>
            </w:r>
            <w:r>
              <w:rPr>
                <w:rFonts w:ascii="Times New Roman"/>
                <w:spacing w:val="-1"/>
                <w:sz w:val="24"/>
              </w:rPr>
              <w:t>institution</w:t>
            </w:r>
            <w:r>
              <w:rPr>
                <w:rFonts w:ascii="Times New Roman"/>
                <w:spacing w:val="15"/>
                <w:sz w:val="24"/>
              </w:rPr>
              <w:t xml:space="preserve"> </w:t>
            </w:r>
            <w:r>
              <w:rPr>
                <w:rFonts w:ascii="Times New Roman"/>
                <w:sz w:val="24"/>
              </w:rPr>
              <w:t>or</w:t>
            </w:r>
            <w:r>
              <w:rPr>
                <w:rFonts w:ascii="Times New Roman"/>
                <w:spacing w:val="14"/>
                <w:sz w:val="24"/>
              </w:rPr>
              <w:t xml:space="preserve"> </w:t>
            </w:r>
            <w:r>
              <w:rPr>
                <w:rFonts w:ascii="Times New Roman"/>
                <w:sz w:val="24"/>
              </w:rPr>
              <w:t>an</w:t>
            </w:r>
            <w:r>
              <w:rPr>
                <w:rFonts w:ascii="Times New Roman"/>
                <w:spacing w:val="15"/>
                <w:sz w:val="24"/>
              </w:rPr>
              <w:t xml:space="preserve"> </w:t>
            </w:r>
            <w:r>
              <w:rPr>
                <w:rFonts w:ascii="Times New Roman"/>
                <w:spacing w:val="-1"/>
                <w:sz w:val="24"/>
              </w:rPr>
              <w:t>affiliate</w:t>
            </w:r>
            <w:r>
              <w:rPr>
                <w:rFonts w:ascii="Times New Roman"/>
                <w:spacing w:val="14"/>
                <w:sz w:val="24"/>
              </w:rPr>
              <w:t xml:space="preserve"> </w:t>
            </w:r>
            <w:r>
              <w:rPr>
                <w:rFonts w:ascii="Times New Roman"/>
                <w:sz w:val="24"/>
              </w:rPr>
              <w:t>of</w:t>
            </w:r>
            <w:r>
              <w:rPr>
                <w:rFonts w:ascii="Times New Roman"/>
                <w:spacing w:val="14"/>
                <w:sz w:val="24"/>
              </w:rPr>
              <w:t xml:space="preserve"> </w:t>
            </w:r>
            <w:r>
              <w:rPr>
                <w:rFonts w:ascii="Times New Roman"/>
                <w:sz w:val="24"/>
              </w:rPr>
              <w:t>a</w:t>
            </w:r>
            <w:r>
              <w:rPr>
                <w:rFonts w:ascii="Times New Roman"/>
                <w:spacing w:val="17"/>
                <w:sz w:val="24"/>
              </w:rPr>
              <w:t xml:space="preserve"> </w:t>
            </w:r>
            <w:r>
              <w:rPr>
                <w:rFonts w:ascii="Times New Roman"/>
                <w:spacing w:val="-1"/>
                <w:sz w:val="24"/>
              </w:rPr>
              <w:t>network</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pacing w:val="-1"/>
                <w:sz w:val="24"/>
              </w:rPr>
              <w:t>cooperative</w:t>
            </w:r>
            <w:r>
              <w:rPr>
                <w:rFonts w:ascii="Times New Roman"/>
                <w:spacing w:val="75"/>
                <w:sz w:val="24"/>
              </w:rPr>
              <w:t xml:space="preserve"> </w:t>
            </w:r>
            <w:r>
              <w:rPr>
                <w:rFonts w:ascii="Times New Roman"/>
                <w:sz w:val="24"/>
              </w:rPr>
              <w:t xml:space="preserve">group as </w:t>
            </w:r>
            <w:r>
              <w:rPr>
                <w:rFonts w:ascii="Times New Roman"/>
                <w:spacing w:val="-1"/>
                <w:sz w:val="24"/>
              </w:rPr>
              <w:t>referred</w:t>
            </w:r>
            <w:r>
              <w:rPr>
                <w:rFonts w:ascii="Times New Roman"/>
                <w:spacing w:val="-2"/>
                <w:sz w:val="24"/>
              </w:rPr>
              <w:t xml:space="preserve"> </w:t>
            </w:r>
            <w:r>
              <w:rPr>
                <w:rFonts w:ascii="Times New Roman"/>
                <w:sz w:val="24"/>
              </w:rPr>
              <w:t xml:space="preserve">to in </w:t>
            </w:r>
            <w:r>
              <w:rPr>
                <w:rFonts w:ascii="Times New Roman"/>
                <w:spacing w:val="-1"/>
                <w:sz w:val="24"/>
              </w:rPr>
              <w:t>Article</w:t>
            </w:r>
            <w:r>
              <w:rPr>
                <w:rFonts w:ascii="Times New Roman"/>
                <w:sz w:val="24"/>
              </w:rPr>
              <w:t xml:space="preserve"> 10 of</w:t>
            </w:r>
            <w:r>
              <w:rPr>
                <w:rFonts w:ascii="Times New Roman"/>
                <w:spacing w:val="-2"/>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sidR="00C11228">
              <w:rPr>
                <w:rFonts w:ascii="Times New Roman"/>
                <w:spacing w:val="-1"/>
                <w:sz w:val="24"/>
              </w:rPr>
              <w:t>)</w:t>
            </w:r>
            <w:r>
              <w:rPr>
                <w:rFonts w:ascii="Times New Roman"/>
                <w:spacing w:val="-1"/>
                <w:sz w:val="24"/>
              </w:rPr>
              <w:t xml:space="preserve"> No</w:t>
            </w:r>
            <w:r>
              <w:rPr>
                <w:rFonts w:ascii="Times New Roman"/>
                <w:sz w:val="24"/>
              </w:rPr>
              <w:t xml:space="preserve"> 575/2013).</w:t>
            </w:r>
          </w:p>
        </w:tc>
      </w:tr>
      <w:tr w:rsidR="00907416" w:rsidRPr="00FE002E" w14:paraId="7AF984FE" w14:textId="77777777" w:rsidTr="00FE0FF1">
        <w:trPr>
          <w:trHeight w:val="304"/>
        </w:trPr>
        <w:tc>
          <w:tcPr>
            <w:tcW w:w="1418" w:type="dxa"/>
          </w:tcPr>
          <w:p w14:paraId="13096D86"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lastRenderedPageBreak/>
              <w:t>1210</w:t>
            </w:r>
          </w:p>
        </w:tc>
        <w:tc>
          <w:tcPr>
            <w:tcW w:w="7590" w:type="dxa"/>
          </w:tcPr>
          <w:p w14:paraId="6BBB56AA"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11 </w:t>
            </w:r>
            <w:r>
              <w:rPr>
                <w:rFonts w:ascii="Times New Roman"/>
                <w:b/>
                <w:spacing w:val="-1"/>
                <w:sz w:val="24"/>
                <w:u w:val="thick" w:color="000000"/>
              </w:rPr>
              <w:t xml:space="preserve">Intragroup </w:t>
            </w:r>
            <w:r>
              <w:rPr>
                <w:rFonts w:ascii="Times New Roman"/>
                <w:b/>
                <w:sz w:val="24"/>
                <w:u w:val="thick" w:color="000000"/>
              </w:rPr>
              <w:t xml:space="preserve">or </w:t>
            </w:r>
            <w:r>
              <w:rPr>
                <w:rFonts w:ascii="Times New Roman"/>
                <w:b/>
                <w:spacing w:val="-1"/>
                <w:sz w:val="24"/>
                <w:u w:val="thick" w:color="000000"/>
              </w:rPr>
              <w:t>IPS</w:t>
            </w:r>
            <w:r>
              <w:rPr>
                <w:rFonts w:ascii="Times New Roman"/>
                <w:b/>
                <w:sz w:val="24"/>
                <w:u w:val="thick" w:color="000000"/>
              </w:rPr>
              <w:t xml:space="preserve"> </w:t>
            </w:r>
            <w:r>
              <w:rPr>
                <w:rFonts w:ascii="Times New Roman"/>
                <w:b/>
                <w:spacing w:val="-1"/>
                <w:sz w:val="24"/>
                <w:u w:val="thick" w:color="000000"/>
              </w:rPr>
              <w:t>inflows</w:t>
            </w:r>
            <w:r>
              <w:rPr>
                <w:rFonts w:ascii="Times New Roman"/>
                <w:b/>
                <w:sz w:val="24"/>
                <w:u w:val="thick" w:color="000000"/>
              </w:rPr>
              <w:t xml:space="preserve"> </w:t>
            </w:r>
            <w:r>
              <w:rPr>
                <w:rFonts w:ascii="Times New Roman"/>
                <w:b/>
                <w:spacing w:val="-1"/>
                <w:sz w:val="24"/>
                <w:u w:val="thick" w:color="000000"/>
              </w:rPr>
              <w:t>(excluding</w:t>
            </w:r>
            <w:r>
              <w:rPr>
                <w:rFonts w:ascii="Times New Roman"/>
                <w:b/>
                <w:sz w:val="24"/>
                <w:u w:val="thick" w:color="000000"/>
              </w:rPr>
              <w:t xml:space="preserve"> </w:t>
            </w:r>
            <w:r>
              <w:rPr>
                <w:rFonts w:ascii="Times New Roman"/>
                <w:b/>
                <w:spacing w:val="-1"/>
                <w:sz w:val="24"/>
                <w:u w:val="thick" w:color="000000"/>
              </w:rPr>
              <w:t xml:space="preserve">FX </w:t>
            </w:r>
            <w:r>
              <w:rPr>
                <w:rFonts w:ascii="Times New Roman"/>
                <w:b/>
                <w:sz w:val="24"/>
                <w:u w:val="thick" w:color="000000"/>
              </w:rPr>
              <w:t>and</w:t>
            </w:r>
            <w:r>
              <w:rPr>
                <w:rFonts w:ascii="Times New Roman"/>
                <w:b/>
                <w:spacing w:val="-1"/>
                <w:sz w:val="24"/>
                <w:u w:val="thick" w:color="000000"/>
              </w:rPr>
              <w:t xml:space="preserve"> maturing</w:t>
            </w:r>
            <w:r>
              <w:rPr>
                <w:rFonts w:ascii="Times New Roman"/>
                <w:b/>
                <w:sz w:val="24"/>
                <w:u w:val="thick" w:color="000000"/>
              </w:rPr>
              <w:t xml:space="preserve"> </w:t>
            </w:r>
            <w:r>
              <w:rPr>
                <w:rFonts w:ascii="Times New Roman"/>
                <w:b/>
                <w:spacing w:val="-1"/>
                <w:sz w:val="24"/>
                <w:u w:val="thick" w:color="000000"/>
              </w:rPr>
              <w:t>securities)</w:t>
            </w:r>
          </w:p>
          <w:p w14:paraId="39047497" w14:textId="5DD147DB"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z w:val="24"/>
              </w:rPr>
              <w:t>Sum</w:t>
            </w:r>
            <w:r>
              <w:rPr>
                <w:rFonts w:ascii="Times New Roman"/>
                <w:spacing w:val="26"/>
                <w:sz w:val="24"/>
              </w:rPr>
              <w:t xml:space="preserve"> </w:t>
            </w:r>
            <w:r>
              <w:rPr>
                <w:rFonts w:ascii="Times New Roman"/>
                <w:sz w:val="24"/>
              </w:rPr>
              <w:t>of</w:t>
            </w:r>
            <w:r>
              <w:rPr>
                <w:rFonts w:ascii="Times New Roman"/>
                <w:spacing w:val="28"/>
                <w:sz w:val="24"/>
              </w:rPr>
              <w:t xml:space="preserve"> </w:t>
            </w:r>
            <w:r>
              <w:rPr>
                <w:rFonts w:ascii="Times New Roman"/>
                <w:spacing w:val="-1"/>
                <w:sz w:val="24"/>
              </w:rPr>
              <w:t>inflows</w:t>
            </w:r>
            <w:r>
              <w:rPr>
                <w:rFonts w:ascii="Times New Roman"/>
                <w:spacing w:val="29"/>
                <w:sz w:val="24"/>
              </w:rPr>
              <w:t xml:space="preserve"> </w:t>
            </w:r>
            <w:r>
              <w:rPr>
                <w:rFonts w:ascii="Times New Roman"/>
                <w:sz w:val="24"/>
              </w:rPr>
              <w:t>in</w:t>
            </w:r>
            <w:r>
              <w:rPr>
                <w:rFonts w:ascii="Times New Roman"/>
                <w:spacing w:val="28"/>
                <w:sz w:val="24"/>
              </w:rPr>
              <w:t xml:space="preserve"> </w:t>
            </w:r>
            <w:r>
              <w:rPr>
                <w:rFonts w:ascii="Times New Roman"/>
                <w:sz w:val="24"/>
              </w:rPr>
              <w:t>2.1,</w:t>
            </w:r>
            <w:r>
              <w:rPr>
                <w:rFonts w:ascii="Times New Roman"/>
                <w:spacing w:val="28"/>
                <w:sz w:val="24"/>
              </w:rPr>
              <w:t xml:space="preserve"> </w:t>
            </w:r>
            <w:r>
              <w:rPr>
                <w:rFonts w:ascii="Times New Roman"/>
                <w:sz w:val="24"/>
              </w:rPr>
              <w:t>2.2,</w:t>
            </w:r>
            <w:r>
              <w:rPr>
                <w:rFonts w:ascii="Times New Roman"/>
                <w:spacing w:val="28"/>
                <w:sz w:val="24"/>
              </w:rPr>
              <w:t xml:space="preserve"> </w:t>
            </w:r>
            <w:r>
              <w:rPr>
                <w:rFonts w:ascii="Times New Roman"/>
                <w:sz w:val="24"/>
              </w:rPr>
              <w:t>2.4,</w:t>
            </w:r>
            <w:r>
              <w:rPr>
                <w:rFonts w:ascii="Times New Roman"/>
                <w:spacing w:val="28"/>
                <w:sz w:val="24"/>
              </w:rPr>
              <w:t xml:space="preserve"> </w:t>
            </w:r>
            <w:r>
              <w:rPr>
                <w:rFonts w:ascii="Times New Roman"/>
                <w:sz w:val="24"/>
              </w:rPr>
              <w:t>2.6</w:t>
            </w:r>
            <w:r>
              <w:rPr>
                <w:rFonts w:ascii="Times New Roman"/>
                <w:spacing w:val="28"/>
                <w:sz w:val="24"/>
              </w:rPr>
              <w:t xml:space="preserve"> </w:t>
            </w:r>
            <w:r>
              <w:rPr>
                <w:rFonts w:ascii="Times New Roman"/>
                <w:spacing w:val="-1"/>
                <w:sz w:val="24"/>
              </w:rPr>
              <w:t>where</w:t>
            </w:r>
            <w:r>
              <w:rPr>
                <w:rFonts w:ascii="Times New Roman"/>
                <w:spacing w:val="29"/>
                <w:sz w:val="24"/>
              </w:rPr>
              <w:t xml:space="preserve"> </w:t>
            </w:r>
            <w:r>
              <w:rPr>
                <w:rFonts w:ascii="Times New Roman"/>
                <w:sz w:val="24"/>
              </w:rPr>
              <w:t>the</w:t>
            </w:r>
            <w:r>
              <w:rPr>
                <w:rFonts w:ascii="Times New Roman"/>
                <w:spacing w:val="27"/>
                <w:sz w:val="24"/>
              </w:rPr>
              <w:t xml:space="preserve"> </w:t>
            </w:r>
            <w:r>
              <w:rPr>
                <w:rFonts w:ascii="Times New Roman"/>
                <w:spacing w:val="-1"/>
                <w:sz w:val="24"/>
              </w:rPr>
              <w:t>counterparty</w:t>
            </w:r>
            <w:r>
              <w:rPr>
                <w:rFonts w:ascii="Times New Roman"/>
                <w:spacing w:val="27"/>
                <w:sz w:val="24"/>
              </w:rPr>
              <w:t xml:space="preserve"> </w:t>
            </w:r>
            <w:r>
              <w:rPr>
                <w:rFonts w:ascii="Times New Roman"/>
                <w:sz w:val="24"/>
              </w:rPr>
              <w:t>is</w:t>
            </w:r>
            <w:r>
              <w:rPr>
                <w:rFonts w:ascii="Times New Roman"/>
                <w:spacing w:val="29"/>
                <w:sz w:val="24"/>
              </w:rPr>
              <w:t xml:space="preserve"> </w:t>
            </w:r>
            <w:r>
              <w:rPr>
                <w:rFonts w:ascii="Times New Roman"/>
                <w:sz w:val="24"/>
              </w:rPr>
              <w:t>a</w:t>
            </w:r>
            <w:r>
              <w:rPr>
                <w:rFonts w:ascii="Times New Roman"/>
                <w:spacing w:val="29"/>
                <w:sz w:val="24"/>
              </w:rPr>
              <w:t xml:space="preserve"> </w:t>
            </w:r>
            <w:r>
              <w:rPr>
                <w:rFonts w:ascii="Times New Roman"/>
                <w:spacing w:val="-1"/>
                <w:sz w:val="24"/>
              </w:rPr>
              <w:t>parent</w:t>
            </w:r>
            <w:r>
              <w:rPr>
                <w:rFonts w:ascii="Times New Roman"/>
                <w:spacing w:val="28"/>
                <w:sz w:val="24"/>
              </w:rPr>
              <w:t xml:space="preserve"> </w:t>
            </w:r>
            <w:r>
              <w:rPr>
                <w:rFonts w:ascii="Times New Roman"/>
                <w:sz w:val="24"/>
              </w:rPr>
              <w:t>or</w:t>
            </w:r>
            <w:r>
              <w:rPr>
                <w:rFonts w:ascii="Times New Roman"/>
                <w:spacing w:val="29"/>
                <w:sz w:val="24"/>
              </w:rPr>
              <w:t xml:space="preserve"> </w:t>
            </w:r>
            <w:r>
              <w:rPr>
                <w:rFonts w:ascii="Times New Roman"/>
                <w:sz w:val="24"/>
              </w:rPr>
              <w:t>a</w:t>
            </w:r>
            <w:r>
              <w:rPr>
                <w:rFonts w:ascii="Times New Roman"/>
                <w:spacing w:val="51"/>
                <w:sz w:val="24"/>
              </w:rPr>
              <w:t xml:space="preserve"> </w:t>
            </w:r>
            <w:r>
              <w:rPr>
                <w:rFonts w:ascii="Times New Roman"/>
                <w:spacing w:val="-1"/>
                <w:sz w:val="24"/>
              </w:rPr>
              <w:t>subsidiary</w:t>
            </w:r>
            <w:r>
              <w:rPr>
                <w:rFonts w:ascii="Times New Roman"/>
                <w:spacing w:val="4"/>
                <w:sz w:val="24"/>
              </w:rPr>
              <w:t xml:space="preserve"> </w:t>
            </w:r>
            <w:r>
              <w:rPr>
                <w:rFonts w:ascii="Times New Roman"/>
                <w:spacing w:val="-1"/>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institution</w:t>
            </w:r>
            <w:r>
              <w:rPr>
                <w:rFonts w:ascii="Times New Roman"/>
                <w:spacing w:val="4"/>
                <w:sz w:val="24"/>
              </w:rPr>
              <w:t xml:space="preserve"> </w:t>
            </w:r>
            <w:r>
              <w:rPr>
                <w:rFonts w:ascii="Times New Roman"/>
                <w:sz w:val="24"/>
              </w:rPr>
              <w:t>or</w:t>
            </w:r>
            <w:r>
              <w:rPr>
                <w:rFonts w:ascii="Times New Roman"/>
                <w:spacing w:val="5"/>
                <w:sz w:val="24"/>
              </w:rPr>
              <w:t xml:space="preserve"> </w:t>
            </w:r>
            <w:r>
              <w:rPr>
                <w:rFonts w:ascii="Times New Roman"/>
                <w:spacing w:val="-1"/>
                <w:sz w:val="24"/>
              </w:rPr>
              <w:t>another</w:t>
            </w:r>
            <w:r>
              <w:rPr>
                <w:rFonts w:ascii="Times New Roman"/>
                <w:spacing w:val="5"/>
                <w:sz w:val="24"/>
              </w:rPr>
              <w:t xml:space="preserve"> </w:t>
            </w:r>
            <w:r>
              <w:rPr>
                <w:rFonts w:ascii="Times New Roman"/>
                <w:spacing w:val="-1"/>
                <w:sz w:val="24"/>
              </w:rPr>
              <w:t>subsidiary</w:t>
            </w:r>
            <w:r>
              <w:rPr>
                <w:rFonts w:ascii="Times New Roman"/>
                <w:spacing w:val="4"/>
                <w:sz w:val="24"/>
              </w:rPr>
              <w:t xml:space="preserve"> </w:t>
            </w:r>
            <w:r>
              <w:rPr>
                <w:rFonts w:ascii="Times New Roman"/>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same</w:t>
            </w:r>
            <w:r>
              <w:rPr>
                <w:rFonts w:ascii="Times New Roman"/>
                <w:spacing w:val="5"/>
                <w:sz w:val="24"/>
              </w:rPr>
              <w:t xml:space="preserve"> </w:t>
            </w:r>
            <w:r>
              <w:rPr>
                <w:rFonts w:ascii="Times New Roman"/>
                <w:sz w:val="24"/>
              </w:rPr>
              <w:t>parent</w:t>
            </w:r>
            <w:r>
              <w:rPr>
                <w:rFonts w:ascii="Times New Roman"/>
                <w:spacing w:val="5"/>
                <w:sz w:val="24"/>
              </w:rPr>
              <w:t xml:space="preserve"> </w:t>
            </w:r>
            <w:r>
              <w:rPr>
                <w:rFonts w:ascii="Times New Roman"/>
                <w:spacing w:val="-1"/>
                <w:sz w:val="24"/>
              </w:rPr>
              <w:t>or</w:t>
            </w:r>
            <w:r>
              <w:rPr>
                <w:rFonts w:ascii="Times New Roman"/>
                <w:spacing w:val="5"/>
                <w:sz w:val="24"/>
              </w:rPr>
              <w:t xml:space="preserve"> </w:t>
            </w:r>
            <w:r>
              <w:rPr>
                <w:rFonts w:ascii="Times New Roman"/>
                <w:spacing w:val="-1"/>
                <w:sz w:val="24"/>
              </w:rPr>
              <w:t>linked</w:t>
            </w:r>
            <w:r>
              <w:rPr>
                <w:rFonts w:ascii="Times New Roman"/>
                <w:spacing w:val="77"/>
                <w:sz w:val="24"/>
              </w:rPr>
              <w:t xml:space="preserve"> </w:t>
            </w:r>
            <w:r>
              <w:rPr>
                <w:rFonts w:ascii="Times New Roman"/>
                <w:sz w:val="24"/>
              </w:rPr>
              <w:t>to</w:t>
            </w:r>
            <w:r>
              <w:rPr>
                <w:rFonts w:ascii="Times New Roman"/>
                <w:spacing w:val="16"/>
                <w:sz w:val="24"/>
              </w:rPr>
              <w:t xml:space="preserve"> </w:t>
            </w:r>
            <w:r>
              <w:rPr>
                <w:rFonts w:ascii="Times New Roman"/>
                <w:sz w:val="24"/>
              </w:rPr>
              <w:t>the</w:t>
            </w:r>
            <w:r>
              <w:rPr>
                <w:rFonts w:ascii="Times New Roman"/>
                <w:spacing w:val="17"/>
                <w:sz w:val="24"/>
              </w:rPr>
              <w:t xml:space="preserve"> </w:t>
            </w:r>
            <w:r>
              <w:rPr>
                <w:rFonts w:ascii="Times New Roman"/>
                <w:spacing w:val="-1"/>
                <w:sz w:val="24"/>
              </w:rPr>
              <w:t>credit</w:t>
            </w:r>
            <w:r>
              <w:rPr>
                <w:rFonts w:ascii="Times New Roman"/>
                <w:spacing w:val="16"/>
                <w:sz w:val="24"/>
              </w:rPr>
              <w:t xml:space="preserve"> </w:t>
            </w:r>
            <w:r>
              <w:rPr>
                <w:rFonts w:ascii="Times New Roman"/>
                <w:spacing w:val="-1"/>
                <w:sz w:val="24"/>
              </w:rPr>
              <w:t>institution</w:t>
            </w:r>
            <w:r>
              <w:rPr>
                <w:rFonts w:ascii="Times New Roman"/>
                <w:spacing w:val="16"/>
                <w:sz w:val="24"/>
              </w:rPr>
              <w:t xml:space="preserve"> </w:t>
            </w:r>
            <w:r>
              <w:rPr>
                <w:rFonts w:ascii="Times New Roman"/>
                <w:sz w:val="24"/>
              </w:rPr>
              <w:t>by</w:t>
            </w:r>
            <w:r>
              <w:rPr>
                <w:rFonts w:ascii="Times New Roman"/>
                <w:spacing w:val="16"/>
                <w:sz w:val="24"/>
              </w:rPr>
              <w:t xml:space="preserve"> </w:t>
            </w:r>
            <w:r>
              <w:rPr>
                <w:rFonts w:ascii="Times New Roman"/>
                <w:sz w:val="24"/>
              </w:rPr>
              <w:t>a</w:t>
            </w:r>
            <w:r>
              <w:rPr>
                <w:rFonts w:ascii="Times New Roman"/>
                <w:spacing w:val="17"/>
                <w:sz w:val="24"/>
              </w:rPr>
              <w:t xml:space="preserve"> </w:t>
            </w:r>
            <w:r>
              <w:rPr>
                <w:rFonts w:ascii="Times New Roman"/>
                <w:spacing w:val="-1"/>
                <w:sz w:val="24"/>
              </w:rPr>
              <w:t>relationship</w:t>
            </w:r>
            <w:r>
              <w:rPr>
                <w:rFonts w:ascii="Times New Roman"/>
                <w:spacing w:val="16"/>
                <w:sz w:val="24"/>
              </w:rPr>
              <w:t xml:space="preserve"> </w:t>
            </w:r>
            <w:r>
              <w:rPr>
                <w:rFonts w:ascii="Times New Roman"/>
                <w:spacing w:val="-1"/>
                <w:sz w:val="24"/>
              </w:rPr>
              <w:t>within</w:t>
            </w:r>
            <w:r>
              <w:rPr>
                <w:rFonts w:ascii="Times New Roman"/>
                <w:spacing w:val="15"/>
                <w:sz w:val="24"/>
              </w:rPr>
              <w:t xml:space="preserve"> </w:t>
            </w:r>
            <w:r>
              <w:rPr>
                <w:rFonts w:ascii="Times New Roman"/>
                <w:sz w:val="24"/>
              </w:rPr>
              <w:t>the</w:t>
            </w:r>
            <w:r>
              <w:rPr>
                <w:rFonts w:ascii="Times New Roman"/>
                <w:spacing w:val="17"/>
                <w:sz w:val="24"/>
              </w:rPr>
              <w:t xml:space="preserve"> </w:t>
            </w:r>
            <w:r>
              <w:rPr>
                <w:rFonts w:ascii="Times New Roman"/>
                <w:spacing w:val="-1"/>
                <w:sz w:val="24"/>
              </w:rPr>
              <w:t>meaning</w:t>
            </w:r>
            <w:r>
              <w:rPr>
                <w:rFonts w:ascii="Times New Roman"/>
                <w:spacing w:val="16"/>
                <w:sz w:val="24"/>
              </w:rPr>
              <w:t xml:space="preserve"> </w:t>
            </w:r>
            <w:r>
              <w:rPr>
                <w:rFonts w:ascii="Times New Roman"/>
                <w:sz w:val="24"/>
              </w:rPr>
              <w:t>of</w:t>
            </w:r>
            <w:r>
              <w:rPr>
                <w:rFonts w:ascii="Times New Roman"/>
                <w:spacing w:val="17"/>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12(1)</w:t>
            </w:r>
            <w:r>
              <w:rPr>
                <w:rFonts w:ascii="Times New Roman"/>
                <w:spacing w:val="83"/>
                <w:sz w:val="24"/>
              </w:rPr>
              <w:t xml:space="preserve"> </w:t>
            </w:r>
            <w:r>
              <w:rPr>
                <w:rFonts w:ascii="Times New Roman"/>
                <w:sz w:val="24"/>
              </w:rPr>
              <w:t>of</w:t>
            </w:r>
            <w:r>
              <w:rPr>
                <w:rFonts w:ascii="Times New Roman"/>
                <w:spacing w:val="43"/>
                <w:sz w:val="24"/>
              </w:rPr>
              <w:t xml:space="preserve"> </w:t>
            </w:r>
            <w:r>
              <w:rPr>
                <w:rFonts w:ascii="Times New Roman"/>
                <w:spacing w:val="-1"/>
                <w:sz w:val="24"/>
              </w:rPr>
              <w:t>Directive</w:t>
            </w:r>
            <w:r>
              <w:rPr>
                <w:rFonts w:ascii="Times New Roman"/>
                <w:spacing w:val="43"/>
                <w:sz w:val="24"/>
              </w:rPr>
              <w:t xml:space="preserve"> </w:t>
            </w:r>
            <w:r>
              <w:rPr>
                <w:rFonts w:ascii="Times New Roman"/>
                <w:spacing w:val="-1"/>
                <w:sz w:val="24"/>
              </w:rPr>
              <w:t>83/349/EEC</w:t>
            </w:r>
            <w:r>
              <w:rPr>
                <w:rFonts w:ascii="Times New Roman"/>
                <w:spacing w:val="43"/>
                <w:sz w:val="24"/>
              </w:rPr>
              <w:t xml:space="preserve"> </w:t>
            </w:r>
            <w:r>
              <w:rPr>
                <w:rFonts w:ascii="Times New Roman"/>
                <w:sz w:val="24"/>
              </w:rPr>
              <w:t>or</w:t>
            </w:r>
            <w:r>
              <w:rPr>
                <w:rFonts w:ascii="Times New Roman"/>
                <w:spacing w:val="44"/>
                <w:sz w:val="24"/>
              </w:rPr>
              <w:t xml:space="preserve"> </w:t>
            </w:r>
            <w:r>
              <w:rPr>
                <w:rFonts w:ascii="Times New Roman"/>
                <w:sz w:val="24"/>
              </w:rPr>
              <w:t>a</w:t>
            </w:r>
            <w:r>
              <w:rPr>
                <w:rFonts w:ascii="Times New Roman"/>
                <w:spacing w:val="45"/>
                <w:sz w:val="24"/>
              </w:rPr>
              <w:t xml:space="preserve"> </w:t>
            </w:r>
            <w:r>
              <w:rPr>
                <w:rFonts w:ascii="Times New Roman"/>
                <w:spacing w:val="-1"/>
                <w:sz w:val="24"/>
              </w:rPr>
              <w:t>member</w:t>
            </w:r>
            <w:r>
              <w:rPr>
                <w:rFonts w:ascii="Times New Roman"/>
                <w:spacing w:val="44"/>
                <w:sz w:val="24"/>
              </w:rPr>
              <w:t xml:space="preserve"> </w:t>
            </w:r>
            <w:r>
              <w:rPr>
                <w:rFonts w:ascii="Times New Roman"/>
                <w:sz w:val="24"/>
              </w:rPr>
              <w:t>of</w:t>
            </w:r>
            <w:r>
              <w:rPr>
                <w:rFonts w:ascii="Times New Roman"/>
                <w:spacing w:val="43"/>
                <w:sz w:val="24"/>
              </w:rPr>
              <w:t xml:space="preserve"> </w:t>
            </w:r>
            <w:r>
              <w:rPr>
                <w:rFonts w:ascii="Times New Roman"/>
                <w:sz w:val="24"/>
              </w:rPr>
              <w:t>the</w:t>
            </w:r>
            <w:r>
              <w:rPr>
                <w:rFonts w:ascii="Times New Roman"/>
                <w:spacing w:val="44"/>
                <w:sz w:val="24"/>
              </w:rPr>
              <w:t xml:space="preserve"> </w:t>
            </w:r>
            <w:r>
              <w:rPr>
                <w:rFonts w:ascii="Times New Roman"/>
                <w:spacing w:val="-1"/>
                <w:sz w:val="24"/>
              </w:rPr>
              <w:t>same</w:t>
            </w:r>
            <w:r>
              <w:rPr>
                <w:rFonts w:ascii="Times New Roman"/>
                <w:spacing w:val="44"/>
                <w:sz w:val="24"/>
              </w:rPr>
              <w:t xml:space="preserve"> </w:t>
            </w:r>
            <w:r>
              <w:rPr>
                <w:rFonts w:ascii="Times New Roman"/>
                <w:spacing w:val="-1"/>
                <w:sz w:val="24"/>
              </w:rPr>
              <w:t>institutional</w:t>
            </w:r>
            <w:r>
              <w:rPr>
                <w:rFonts w:ascii="Times New Roman"/>
                <w:spacing w:val="44"/>
                <w:sz w:val="24"/>
              </w:rPr>
              <w:t xml:space="preserve"> </w:t>
            </w:r>
            <w:r>
              <w:rPr>
                <w:rFonts w:ascii="Times New Roman"/>
                <w:spacing w:val="-1"/>
                <w:sz w:val="24"/>
              </w:rPr>
              <w:t>protection</w:t>
            </w:r>
            <w:r>
              <w:rPr>
                <w:rFonts w:ascii="Times New Roman"/>
                <w:spacing w:val="81"/>
                <w:sz w:val="24"/>
              </w:rPr>
              <w:t xml:space="preserve"> </w:t>
            </w:r>
            <w:r>
              <w:rPr>
                <w:rFonts w:ascii="Times New Roman"/>
                <w:spacing w:val="-1"/>
                <w:sz w:val="24"/>
              </w:rPr>
              <w:t>scheme</w:t>
            </w:r>
            <w:r>
              <w:rPr>
                <w:rFonts w:ascii="Times New Roman"/>
                <w:spacing w:val="18"/>
                <w:sz w:val="24"/>
              </w:rPr>
              <w:t xml:space="preserve"> </w:t>
            </w:r>
            <w:r>
              <w:rPr>
                <w:rFonts w:ascii="Times New Roman"/>
                <w:sz w:val="24"/>
              </w:rPr>
              <w:t>referred</w:t>
            </w:r>
            <w:r>
              <w:rPr>
                <w:rFonts w:ascii="Times New Roman"/>
                <w:spacing w:val="18"/>
                <w:sz w:val="24"/>
              </w:rPr>
              <w:t xml:space="preserve"> </w:t>
            </w:r>
            <w:r>
              <w:rPr>
                <w:rFonts w:ascii="Times New Roman"/>
                <w:sz w:val="24"/>
              </w:rPr>
              <w:t>to</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pacing w:val="-1"/>
                <w:sz w:val="24"/>
              </w:rPr>
              <w:t>Article</w:t>
            </w:r>
            <w:r>
              <w:rPr>
                <w:rFonts w:ascii="Times New Roman"/>
                <w:spacing w:val="18"/>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7"/>
                <w:sz w:val="24"/>
              </w:rPr>
              <w:t xml:space="preserve"> </w:t>
            </w:r>
            <w:r>
              <w:rPr>
                <w:rFonts w:ascii="Times New Roman"/>
                <w:spacing w:val="-1"/>
                <w:sz w:val="24"/>
              </w:rPr>
              <w:t>Regulation</w:t>
            </w:r>
            <w:r>
              <w:rPr>
                <w:rFonts w:ascii="Times New Roman"/>
                <w:spacing w:val="18"/>
                <w:sz w:val="24"/>
              </w:rPr>
              <w:t xml:space="preserve"> </w:t>
            </w:r>
            <w:r>
              <w:rPr>
                <w:rFonts w:ascii="Times New Roman"/>
                <w:spacing w:val="-1"/>
                <w:sz w:val="24"/>
              </w:rPr>
              <w:t>(EU)</w:t>
            </w:r>
            <w:r>
              <w:rPr>
                <w:rFonts w:ascii="Times New Roman"/>
                <w:spacing w:val="18"/>
                <w:sz w:val="24"/>
              </w:rPr>
              <w:t xml:space="preserve"> </w:t>
            </w:r>
            <w:r>
              <w:rPr>
                <w:rFonts w:ascii="Times New Roman"/>
                <w:spacing w:val="-1"/>
                <w:sz w:val="24"/>
              </w:rPr>
              <w:t>No</w:t>
            </w:r>
            <w:r>
              <w:rPr>
                <w:rFonts w:ascii="Times New Roman"/>
                <w:spacing w:val="19"/>
                <w:sz w:val="24"/>
              </w:rPr>
              <w:t xml:space="preserve"> </w:t>
            </w:r>
            <w:r>
              <w:rPr>
                <w:rFonts w:ascii="Times New Roman"/>
                <w:sz w:val="24"/>
              </w:rPr>
              <w:t>575/2013</w:t>
            </w:r>
            <w:r>
              <w:rPr>
                <w:rFonts w:ascii="Times New Roman"/>
                <w:spacing w:val="18"/>
                <w:sz w:val="24"/>
              </w:rPr>
              <w:t xml:space="preserve"> </w:t>
            </w:r>
            <w:r>
              <w:rPr>
                <w:rFonts w:ascii="Times New Roman"/>
                <w:sz w:val="24"/>
              </w:rPr>
              <w:t>or</w:t>
            </w:r>
            <w:r>
              <w:rPr>
                <w:rFonts w:ascii="Times New Roman"/>
                <w:spacing w:val="18"/>
                <w:sz w:val="24"/>
              </w:rPr>
              <w:t xml:space="preserve"> </w:t>
            </w:r>
            <w:r>
              <w:rPr>
                <w:rFonts w:ascii="Times New Roman"/>
                <w:sz w:val="24"/>
              </w:rPr>
              <w:t>the</w:t>
            </w:r>
            <w:r>
              <w:rPr>
                <w:rFonts w:ascii="Times New Roman"/>
                <w:spacing w:val="49"/>
                <w:sz w:val="24"/>
              </w:rPr>
              <w:t xml:space="preserve"> </w:t>
            </w:r>
            <w:r>
              <w:rPr>
                <w:rFonts w:ascii="Times New Roman"/>
                <w:spacing w:val="-1"/>
                <w:sz w:val="24"/>
              </w:rPr>
              <w:t>central</w:t>
            </w:r>
            <w:r>
              <w:rPr>
                <w:rFonts w:ascii="Times New Roman"/>
                <w:spacing w:val="6"/>
                <w:sz w:val="24"/>
              </w:rPr>
              <w:t xml:space="preserve"> </w:t>
            </w:r>
            <w:r>
              <w:rPr>
                <w:rFonts w:ascii="Times New Roman"/>
                <w:spacing w:val="-1"/>
                <w:sz w:val="24"/>
              </w:rPr>
              <w:t>institution</w:t>
            </w:r>
            <w:r>
              <w:rPr>
                <w:rFonts w:ascii="Times New Roman"/>
                <w:spacing w:val="6"/>
                <w:sz w:val="24"/>
              </w:rPr>
              <w:t xml:space="preserve"> </w:t>
            </w:r>
            <w:r>
              <w:rPr>
                <w:rFonts w:ascii="Times New Roman"/>
                <w:sz w:val="24"/>
              </w:rPr>
              <w:t>or</w:t>
            </w:r>
            <w:r>
              <w:rPr>
                <w:rFonts w:ascii="Times New Roman"/>
                <w:spacing w:val="5"/>
                <w:sz w:val="24"/>
              </w:rPr>
              <w:t xml:space="preserve"> </w:t>
            </w:r>
            <w:r>
              <w:rPr>
                <w:rFonts w:ascii="Times New Roman"/>
                <w:sz w:val="24"/>
              </w:rPr>
              <w:t>an</w:t>
            </w:r>
            <w:r>
              <w:rPr>
                <w:rFonts w:ascii="Times New Roman"/>
                <w:spacing w:val="6"/>
                <w:sz w:val="24"/>
              </w:rPr>
              <w:t xml:space="preserve"> </w:t>
            </w:r>
            <w:r>
              <w:rPr>
                <w:rFonts w:ascii="Times New Roman"/>
                <w:spacing w:val="-1"/>
                <w:sz w:val="24"/>
              </w:rPr>
              <w:t>affiliate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a</w:t>
            </w:r>
            <w:r>
              <w:rPr>
                <w:rFonts w:ascii="Times New Roman"/>
                <w:spacing w:val="6"/>
                <w:sz w:val="24"/>
              </w:rPr>
              <w:t xml:space="preserve"> </w:t>
            </w:r>
            <w:r>
              <w:rPr>
                <w:rFonts w:ascii="Times New Roman"/>
                <w:spacing w:val="-1"/>
                <w:sz w:val="24"/>
              </w:rPr>
              <w:t>network</w:t>
            </w:r>
            <w:r>
              <w:rPr>
                <w:rFonts w:ascii="Times New Roman"/>
                <w:spacing w:val="6"/>
                <w:sz w:val="24"/>
              </w:rPr>
              <w:t xml:space="preserve"> </w:t>
            </w:r>
            <w:r>
              <w:rPr>
                <w:rFonts w:ascii="Times New Roman"/>
                <w:sz w:val="24"/>
              </w:rPr>
              <w:t>or</w:t>
            </w:r>
            <w:r>
              <w:rPr>
                <w:rFonts w:ascii="Times New Roman"/>
                <w:spacing w:val="6"/>
                <w:sz w:val="24"/>
              </w:rPr>
              <w:t xml:space="preserve"> </w:t>
            </w:r>
            <w:r>
              <w:rPr>
                <w:rFonts w:ascii="Times New Roman"/>
                <w:spacing w:val="-1"/>
                <w:sz w:val="24"/>
              </w:rPr>
              <w:t>cooperative</w:t>
            </w:r>
            <w:r>
              <w:rPr>
                <w:rFonts w:ascii="Times New Roman"/>
                <w:spacing w:val="6"/>
                <w:sz w:val="24"/>
              </w:rPr>
              <w:t xml:space="preserve"> </w:t>
            </w:r>
            <w:r>
              <w:rPr>
                <w:rFonts w:ascii="Times New Roman"/>
                <w:spacing w:val="-1"/>
                <w:sz w:val="24"/>
              </w:rPr>
              <w:t>group</w:t>
            </w:r>
            <w:r>
              <w:rPr>
                <w:rFonts w:ascii="Times New Roman"/>
                <w:spacing w:val="6"/>
                <w:sz w:val="24"/>
              </w:rPr>
              <w:t xml:space="preserve"> </w:t>
            </w:r>
            <w:r>
              <w:rPr>
                <w:rFonts w:ascii="Times New Roman"/>
                <w:sz w:val="24"/>
              </w:rPr>
              <w:t>as</w:t>
            </w:r>
            <w:r>
              <w:rPr>
                <w:rFonts w:ascii="Times New Roman"/>
                <w:spacing w:val="6"/>
                <w:sz w:val="24"/>
              </w:rPr>
              <w:t xml:space="preserve"> </w:t>
            </w:r>
            <w:r>
              <w:rPr>
                <w:rFonts w:ascii="Times New Roman"/>
                <w:spacing w:val="-1"/>
                <w:sz w:val="24"/>
              </w:rPr>
              <w:t>referred</w:t>
            </w:r>
            <w:r>
              <w:rPr>
                <w:rFonts w:ascii="Times New Roman"/>
                <w:spacing w:val="89"/>
                <w:sz w:val="24"/>
              </w:rPr>
              <w:t xml:space="preserve"> </w:t>
            </w:r>
            <w:r>
              <w:rPr>
                <w:rFonts w:ascii="Times New Roman"/>
                <w:sz w:val="24"/>
              </w:rPr>
              <w:t xml:space="preserve">to in </w:t>
            </w:r>
            <w:r>
              <w:rPr>
                <w:rFonts w:ascii="Times New Roman"/>
                <w:spacing w:val="-1"/>
                <w:sz w:val="24"/>
              </w:rPr>
              <w:t xml:space="preserve">Article </w:t>
            </w:r>
            <w:r>
              <w:rPr>
                <w:rFonts w:ascii="Times New Roman"/>
                <w:sz w:val="24"/>
              </w:rPr>
              <w:t>10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(EU</w:t>
            </w:r>
            <w:r w:rsidR="00C11228">
              <w:rPr>
                <w:rFonts w:ascii="Times New Roman"/>
                <w:spacing w:val="-1"/>
                <w:sz w:val="24"/>
              </w:rPr>
              <w:t>)</w:t>
            </w:r>
            <w:r>
              <w:rPr>
                <w:rFonts w:ascii="Times New Roman"/>
                <w:spacing w:val="-1"/>
                <w:sz w:val="24"/>
              </w:rPr>
              <w:t xml:space="preserve"> </w:t>
            </w:r>
            <w:r>
              <w:rPr>
                <w:rFonts w:ascii="Times New Roman"/>
                <w:sz w:val="24"/>
              </w:rPr>
              <w:t>No 575/2013).</w:t>
            </w:r>
          </w:p>
        </w:tc>
      </w:tr>
      <w:tr w:rsidR="00907416" w:rsidRPr="00FE002E" w14:paraId="2F920ED1" w14:textId="77777777" w:rsidTr="00FE0FF1">
        <w:trPr>
          <w:trHeight w:val="304"/>
        </w:trPr>
        <w:tc>
          <w:tcPr>
            <w:tcW w:w="1418" w:type="dxa"/>
          </w:tcPr>
          <w:p w14:paraId="1843432A"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1220</w:t>
            </w:r>
          </w:p>
        </w:tc>
        <w:tc>
          <w:tcPr>
            <w:tcW w:w="7590" w:type="dxa"/>
          </w:tcPr>
          <w:p w14:paraId="677469E3"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 </w:t>
            </w:r>
            <w:r>
              <w:rPr>
                <w:rFonts w:ascii="Times New Roman"/>
                <w:b/>
                <w:spacing w:val="-1"/>
                <w:sz w:val="24"/>
                <w:u w:val="thick" w:color="000000"/>
              </w:rPr>
              <w:t>Intragroup</w:t>
            </w:r>
            <w:r>
              <w:rPr>
                <w:rFonts w:ascii="Times New Roman"/>
                <w:b/>
                <w:sz w:val="24"/>
                <w:u w:val="thick" w:color="000000"/>
              </w:rPr>
              <w:t xml:space="preserve"> or </w:t>
            </w:r>
            <w:r>
              <w:rPr>
                <w:rFonts w:ascii="Times New Roman"/>
                <w:b/>
                <w:spacing w:val="-1"/>
                <w:sz w:val="24"/>
                <w:u w:val="thick" w:color="000000"/>
              </w:rPr>
              <w:t>IPS</w:t>
            </w:r>
            <w:r>
              <w:rPr>
                <w:rFonts w:ascii="Times New Roman"/>
                <w:b/>
                <w:sz w:val="24"/>
                <w:u w:val="thick" w:color="000000"/>
              </w:rPr>
              <w:t xml:space="preserve"> </w:t>
            </w:r>
            <w:r>
              <w:rPr>
                <w:rFonts w:ascii="Times New Roman"/>
                <w:b/>
                <w:spacing w:val="-1"/>
                <w:sz w:val="24"/>
                <w:u w:val="thick" w:color="000000"/>
              </w:rPr>
              <w:t>inflows</w:t>
            </w:r>
            <w:r>
              <w:rPr>
                <w:rFonts w:ascii="Times New Roman"/>
                <w:b/>
                <w:sz w:val="24"/>
                <w:u w:val="thick" w:color="000000"/>
              </w:rPr>
              <w:t xml:space="preserve"> from </w:t>
            </w:r>
            <w:r>
              <w:rPr>
                <w:rFonts w:ascii="Times New Roman"/>
                <w:b/>
                <w:spacing w:val="-1"/>
                <w:sz w:val="24"/>
                <w:u w:val="thick" w:color="000000"/>
              </w:rPr>
              <w:t>maturing</w:t>
            </w:r>
            <w:r>
              <w:rPr>
                <w:rFonts w:ascii="Times New Roman"/>
                <w:b/>
                <w:sz w:val="24"/>
                <w:u w:val="thick" w:color="000000"/>
              </w:rPr>
              <w:t xml:space="preserve"> </w:t>
            </w:r>
            <w:r>
              <w:rPr>
                <w:rFonts w:ascii="Times New Roman"/>
                <w:b/>
                <w:spacing w:val="-1"/>
                <w:sz w:val="24"/>
                <w:u w:val="thick" w:color="000000"/>
              </w:rPr>
              <w:t>securities</w:t>
            </w:r>
          </w:p>
          <w:p w14:paraId="76B8EE12" w14:textId="40BE88E8"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z w:val="24"/>
              </w:rPr>
              <w:t>Sum of</w:t>
            </w:r>
            <w:r>
              <w:rPr>
                <w:rFonts w:ascii="Times New Roman"/>
                <w:spacing w:val="1"/>
                <w:sz w:val="24"/>
              </w:rPr>
              <w:t xml:space="preserve"> </w:t>
            </w:r>
            <w:r>
              <w:rPr>
                <w:rFonts w:ascii="Times New Roman"/>
                <w:spacing w:val="-1"/>
                <w:sz w:val="24"/>
              </w:rPr>
              <w:t>inflows</w:t>
            </w:r>
            <w:r>
              <w:rPr>
                <w:rFonts w:ascii="Times New Roman"/>
                <w:spacing w:val="2"/>
                <w:sz w:val="24"/>
              </w:rPr>
              <w:t xml:space="preserve"> </w:t>
            </w:r>
            <w:r>
              <w:rPr>
                <w:rFonts w:ascii="Times New Roman"/>
                <w:sz w:val="24"/>
              </w:rPr>
              <w:t>in</w:t>
            </w:r>
            <w:r>
              <w:rPr>
                <w:rFonts w:ascii="Times New Roman"/>
                <w:spacing w:val="2"/>
                <w:sz w:val="24"/>
              </w:rPr>
              <w:t xml:space="preserve"> </w:t>
            </w:r>
            <w:r>
              <w:rPr>
                <w:rFonts w:ascii="Times New Roman"/>
                <w:sz w:val="24"/>
              </w:rPr>
              <w:t>2.5</w:t>
            </w:r>
            <w:r>
              <w:rPr>
                <w:rFonts w:ascii="Times New Roman"/>
                <w:spacing w:val="2"/>
                <w:sz w:val="24"/>
              </w:rPr>
              <w:t xml:space="preserve"> </w:t>
            </w:r>
            <w:r>
              <w:rPr>
                <w:rFonts w:ascii="Times New Roman"/>
                <w:spacing w:val="-1"/>
                <w:sz w:val="24"/>
              </w:rPr>
              <w:t>where</w:t>
            </w:r>
            <w:r>
              <w:rPr>
                <w:rFonts w:ascii="Times New Roman"/>
                <w:spacing w:val="2"/>
                <w:sz w:val="24"/>
              </w:rPr>
              <w:t xml:space="preserve"> </w:t>
            </w:r>
            <w:r>
              <w:rPr>
                <w:rFonts w:ascii="Times New Roman"/>
                <w:spacing w:val="-1"/>
                <w:sz w:val="24"/>
              </w:rPr>
              <w:t>the</w:t>
            </w:r>
            <w:r>
              <w:rPr>
                <w:rFonts w:ascii="Times New Roman"/>
                <w:spacing w:val="2"/>
                <w:sz w:val="24"/>
              </w:rPr>
              <w:t xml:space="preserve"> </w:t>
            </w:r>
            <w:r>
              <w:rPr>
                <w:rFonts w:ascii="Times New Roman"/>
                <w:spacing w:val="-1"/>
                <w:sz w:val="24"/>
              </w:rPr>
              <w:t>counterparty</w:t>
            </w:r>
            <w:r>
              <w:rPr>
                <w:rFonts w:ascii="Times New Roman"/>
                <w:spacing w:val="1"/>
                <w:sz w:val="24"/>
              </w:rPr>
              <w:t xml:space="preserve"> </w:t>
            </w:r>
            <w:r>
              <w:rPr>
                <w:rFonts w:ascii="Times New Roman"/>
                <w:sz w:val="24"/>
              </w:rPr>
              <w:t>is</w:t>
            </w:r>
            <w:r>
              <w:rPr>
                <w:rFonts w:ascii="Times New Roman"/>
                <w:spacing w:val="1"/>
                <w:sz w:val="24"/>
              </w:rPr>
              <w:t xml:space="preserve"> </w:t>
            </w:r>
            <w:r>
              <w:rPr>
                <w:rFonts w:ascii="Times New Roman"/>
                <w:sz w:val="24"/>
              </w:rPr>
              <w:t>a</w:t>
            </w:r>
            <w:r>
              <w:rPr>
                <w:rFonts w:ascii="Times New Roman"/>
                <w:spacing w:val="2"/>
                <w:sz w:val="24"/>
              </w:rPr>
              <w:t xml:space="preserve"> </w:t>
            </w:r>
            <w:r>
              <w:rPr>
                <w:rFonts w:ascii="Times New Roman"/>
                <w:spacing w:val="-1"/>
                <w:sz w:val="24"/>
              </w:rPr>
              <w:t>parent</w:t>
            </w:r>
            <w:r>
              <w:rPr>
                <w:rFonts w:ascii="Times New Roman"/>
                <w:spacing w:val="2"/>
                <w:sz w:val="24"/>
              </w:rPr>
              <w:t xml:space="preserve"> </w:t>
            </w:r>
            <w:r>
              <w:rPr>
                <w:rFonts w:ascii="Times New Roman"/>
                <w:sz w:val="24"/>
              </w:rPr>
              <w:t>or</w:t>
            </w:r>
            <w:r>
              <w:rPr>
                <w:rFonts w:ascii="Times New Roman"/>
                <w:spacing w:val="1"/>
                <w:sz w:val="24"/>
              </w:rPr>
              <w:t xml:space="preserve"> </w:t>
            </w:r>
            <w:r>
              <w:rPr>
                <w:rFonts w:ascii="Times New Roman"/>
                <w:sz w:val="24"/>
              </w:rPr>
              <w:t>a</w:t>
            </w:r>
            <w:r>
              <w:rPr>
                <w:rFonts w:ascii="Times New Roman"/>
                <w:spacing w:val="1"/>
                <w:sz w:val="24"/>
              </w:rPr>
              <w:t xml:space="preserve"> </w:t>
            </w:r>
            <w:r>
              <w:rPr>
                <w:rFonts w:ascii="Times New Roman"/>
                <w:spacing w:val="-1"/>
                <w:sz w:val="24"/>
              </w:rPr>
              <w:t>subsidiary</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the</w:t>
            </w:r>
            <w:r>
              <w:rPr>
                <w:rFonts w:ascii="Times New Roman"/>
                <w:spacing w:val="69"/>
                <w:sz w:val="24"/>
              </w:rPr>
              <w:t xml:space="preserve"> </w:t>
            </w:r>
            <w:r>
              <w:rPr>
                <w:rFonts w:ascii="Times New Roman"/>
                <w:spacing w:val="-1"/>
                <w:sz w:val="24"/>
              </w:rPr>
              <w:t>institution</w:t>
            </w:r>
            <w:r>
              <w:rPr>
                <w:rFonts w:ascii="Times New Roman"/>
                <w:spacing w:val="43"/>
                <w:sz w:val="24"/>
              </w:rPr>
              <w:t xml:space="preserve"> </w:t>
            </w:r>
            <w:r>
              <w:rPr>
                <w:rFonts w:ascii="Times New Roman"/>
                <w:spacing w:val="-1"/>
                <w:sz w:val="24"/>
              </w:rPr>
              <w:t>or</w:t>
            </w:r>
            <w:r>
              <w:rPr>
                <w:rFonts w:ascii="Times New Roman"/>
                <w:spacing w:val="43"/>
                <w:sz w:val="24"/>
              </w:rPr>
              <w:t xml:space="preserve"> </w:t>
            </w:r>
            <w:r>
              <w:rPr>
                <w:rFonts w:ascii="Times New Roman"/>
                <w:spacing w:val="-1"/>
                <w:sz w:val="24"/>
              </w:rPr>
              <w:t>another</w:t>
            </w:r>
            <w:r>
              <w:rPr>
                <w:rFonts w:ascii="Times New Roman"/>
                <w:spacing w:val="42"/>
                <w:sz w:val="24"/>
              </w:rPr>
              <w:t xml:space="preserve"> </w:t>
            </w:r>
            <w:r>
              <w:rPr>
                <w:rFonts w:ascii="Times New Roman"/>
                <w:spacing w:val="-1"/>
                <w:sz w:val="24"/>
              </w:rPr>
              <w:t>subsidiary</w:t>
            </w:r>
            <w:r>
              <w:rPr>
                <w:rFonts w:ascii="Times New Roman"/>
                <w:spacing w:val="43"/>
                <w:sz w:val="24"/>
              </w:rPr>
              <w:t xml:space="preserve"> </w:t>
            </w:r>
            <w:r>
              <w:rPr>
                <w:rFonts w:ascii="Times New Roman"/>
                <w:sz w:val="24"/>
              </w:rPr>
              <w:t>of</w:t>
            </w:r>
            <w:r>
              <w:rPr>
                <w:rFonts w:ascii="Times New Roman"/>
                <w:spacing w:val="41"/>
                <w:sz w:val="24"/>
              </w:rPr>
              <w:t xml:space="preserve"> </w:t>
            </w:r>
            <w:r>
              <w:rPr>
                <w:rFonts w:ascii="Times New Roman"/>
                <w:sz w:val="24"/>
              </w:rPr>
              <w:t>the</w:t>
            </w:r>
            <w:r>
              <w:rPr>
                <w:rFonts w:ascii="Times New Roman"/>
                <w:spacing w:val="43"/>
                <w:sz w:val="24"/>
              </w:rPr>
              <w:t xml:space="preserve"> </w:t>
            </w:r>
            <w:r>
              <w:rPr>
                <w:rFonts w:ascii="Times New Roman"/>
                <w:spacing w:val="-1"/>
                <w:sz w:val="24"/>
              </w:rPr>
              <w:t>same</w:t>
            </w:r>
            <w:r>
              <w:rPr>
                <w:rFonts w:ascii="Times New Roman"/>
                <w:spacing w:val="43"/>
                <w:sz w:val="24"/>
              </w:rPr>
              <w:t xml:space="preserve"> </w:t>
            </w:r>
            <w:r>
              <w:rPr>
                <w:rFonts w:ascii="Times New Roman"/>
                <w:spacing w:val="-1"/>
                <w:sz w:val="24"/>
              </w:rPr>
              <w:t>parent</w:t>
            </w:r>
            <w:r>
              <w:rPr>
                <w:rFonts w:ascii="Times New Roman"/>
                <w:spacing w:val="43"/>
                <w:sz w:val="24"/>
              </w:rPr>
              <w:t xml:space="preserve"> </w:t>
            </w:r>
            <w:r>
              <w:rPr>
                <w:rFonts w:ascii="Times New Roman"/>
                <w:spacing w:val="-1"/>
                <w:sz w:val="24"/>
              </w:rPr>
              <w:t>or</w:t>
            </w:r>
            <w:r>
              <w:rPr>
                <w:rFonts w:ascii="Times New Roman"/>
                <w:spacing w:val="42"/>
                <w:sz w:val="24"/>
              </w:rPr>
              <w:t xml:space="preserve"> </w:t>
            </w:r>
            <w:r>
              <w:rPr>
                <w:rFonts w:ascii="Times New Roman"/>
                <w:spacing w:val="-1"/>
                <w:sz w:val="24"/>
              </w:rPr>
              <w:t>linked</w:t>
            </w:r>
            <w:r>
              <w:rPr>
                <w:rFonts w:ascii="Times New Roman"/>
                <w:spacing w:val="43"/>
                <w:sz w:val="24"/>
              </w:rPr>
              <w:t xml:space="preserve"> </w:t>
            </w:r>
            <w:r>
              <w:rPr>
                <w:rFonts w:ascii="Times New Roman"/>
                <w:sz w:val="24"/>
              </w:rPr>
              <w:t>to</w:t>
            </w:r>
            <w:r>
              <w:rPr>
                <w:rFonts w:ascii="Times New Roman"/>
                <w:spacing w:val="42"/>
                <w:sz w:val="24"/>
              </w:rPr>
              <w:t xml:space="preserve"> </w:t>
            </w:r>
            <w:r>
              <w:rPr>
                <w:rFonts w:ascii="Times New Roman"/>
                <w:sz w:val="24"/>
              </w:rPr>
              <w:t>the</w:t>
            </w:r>
            <w:r>
              <w:rPr>
                <w:rFonts w:ascii="Times New Roman"/>
                <w:spacing w:val="42"/>
                <w:sz w:val="24"/>
              </w:rPr>
              <w:t xml:space="preserve"> </w:t>
            </w:r>
            <w:r>
              <w:rPr>
                <w:rFonts w:ascii="Times New Roman"/>
                <w:spacing w:val="-1"/>
                <w:sz w:val="24"/>
              </w:rPr>
              <w:t>credit</w:t>
            </w:r>
            <w:r>
              <w:rPr>
                <w:rFonts w:ascii="Times New Roman"/>
                <w:spacing w:val="75"/>
                <w:sz w:val="24"/>
              </w:rPr>
              <w:t xml:space="preserve"> </w:t>
            </w:r>
            <w:r>
              <w:rPr>
                <w:rFonts w:ascii="Times New Roman"/>
                <w:spacing w:val="-1"/>
                <w:sz w:val="24"/>
              </w:rPr>
              <w:t>institution</w:t>
            </w:r>
            <w:r>
              <w:rPr>
                <w:rFonts w:ascii="Times New Roman"/>
                <w:spacing w:val="18"/>
                <w:sz w:val="24"/>
              </w:rPr>
              <w:t xml:space="preserve"> </w:t>
            </w:r>
            <w:r>
              <w:rPr>
                <w:rFonts w:ascii="Times New Roman"/>
                <w:spacing w:val="-1"/>
                <w:sz w:val="24"/>
              </w:rPr>
              <w:t>by</w:t>
            </w:r>
            <w:r>
              <w:rPr>
                <w:rFonts w:ascii="Times New Roman"/>
                <w:spacing w:val="18"/>
                <w:sz w:val="24"/>
              </w:rPr>
              <w:t xml:space="preserve"> </w:t>
            </w:r>
            <w:r>
              <w:rPr>
                <w:rFonts w:ascii="Times New Roman"/>
                <w:sz w:val="24"/>
              </w:rPr>
              <w:t>a</w:t>
            </w:r>
            <w:r>
              <w:rPr>
                <w:rFonts w:ascii="Times New Roman"/>
                <w:spacing w:val="18"/>
                <w:sz w:val="24"/>
              </w:rPr>
              <w:t xml:space="preserve"> </w:t>
            </w:r>
            <w:r>
              <w:rPr>
                <w:rFonts w:ascii="Times New Roman"/>
                <w:spacing w:val="-1"/>
                <w:sz w:val="24"/>
              </w:rPr>
              <w:t>relationship</w:t>
            </w:r>
            <w:r>
              <w:rPr>
                <w:rFonts w:ascii="Times New Roman"/>
                <w:spacing w:val="18"/>
                <w:sz w:val="24"/>
              </w:rPr>
              <w:t xml:space="preserve"> </w:t>
            </w:r>
            <w:r>
              <w:rPr>
                <w:rFonts w:ascii="Times New Roman"/>
                <w:spacing w:val="-1"/>
                <w:sz w:val="24"/>
              </w:rPr>
              <w:t>within</w:t>
            </w:r>
            <w:r>
              <w:rPr>
                <w:rFonts w:ascii="Times New Roman"/>
                <w:spacing w:val="16"/>
                <w:sz w:val="24"/>
              </w:rPr>
              <w:t xml:space="preserve"> </w:t>
            </w:r>
            <w:r>
              <w:rPr>
                <w:rFonts w:ascii="Times New Roman"/>
                <w:spacing w:val="-1"/>
                <w:sz w:val="24"/>
              </w:rPr>
              <w:t>the</w:t>
            </w:r>
            <w:r>
              <w:rPr>
                <w:rFonts w:ascii="Times New Roman"/>
                <w:spacing w:val="18"/>
                <w:sz w:val="24"/>
              </w:rPr>
              <w:t xml:space="preserve"> </w:t>
            </w:r>
            <w:r>
              <w:rPr>
                <w:rFonts w:ascii="Times New Roman"/>
                <w:spacing w:val="-1"/>
                <w:sz w:val="24"/>
              </w:rPr>
              <w:t>meaning</w:t>
            </w:r>
            <w:r>
              <w:rPr>
                <w:rFonts w:ascii="Times New Roman"/>
                <w:spacing w:val="19"/>
                <w:sz w:val="24"/>
              </w:rPr>
              <w:t xml:space="preserve"> </w:t>
            </w:r>
            <w:r>
              <w:rPr>
                <w:rFonts w:ascii="Times New Roman"/>
                <w:sz w:val="24"/>
              </w:rPr>
              <w:t>of</w:t>
            </w:r>
            <w:r>
              <w:rPr>
                <w:rFonts w:ascii="Times New Roman"/>
                <w:spacing w:val="17"/>
                <w:sz w:val="24"/>
              </w:rPr>
              <w:t xml:space="preserve"> </w:t>
            </w:r>
            <w:r>
              <w:rPr>
                <w:rFonts w:ascii="Times New Roman"/>
                <w:spacing w:val="-1"/>
                <w:sz w:val="24"/>
              </w:rPr>
              <w:t>Article</w:t>
            </w:r>
            <w:r>
              <w:rPr>
                <w:rFonts w:ascii="Times New Roman"/>
                <w:spacing w:val="18"/>
                <w:sz w:val="24"/>
              </w:rPr>
              <w:t xml:space="preserve"> </w:t>
            </w:r>
            <w:r>
              <w:rPr>
                <w:rFonts w:ascii="Times New Roman"/>
                <w:spacing w:val="-1"/>
                <w:sz w:val="24"/>
              </w:rPr>
              <w:t>12(1)</w:t>
            </w:r>
            <w:r>
              <w:rPr>
                <w:rFonts w:ascii="Times New Roman"/>
                <w:spacing w:val="18"/>
                <w:sz w:val="24"/>
              </w:rPr>
              <w:t xml:space="preserve"> </w:t>
            </w:r>
            <w:r>
              <w:rPr>
                <w:rFonts w:ascii="Times New Roman"/>
                <w:sz w:val="24"/>
              </w:rPr>
              <w:t>of</w:t>
            </w:r>
            <w:r>
              <w:rPr>
                <w:rFonts w:ascii="Times New Roman"/>
                <w:spacing w:val="17"/>
                <w:sz w:val="24"/>
              </w:rPr>
              <w:t xml:space="preserve"> </w:t>
            </w:r>
            <w:r>
              <w:rPr>
                <w:rFonts w:ascii="Times New Roman"/>
                <w:spacing w:val="-1"/>
                <w:sz w:val="24"/>
              </w:rPr>
              <w:t>Directive</w:t>
            </w:r>
            <w:r>
              <w:rPr>
                <w:rFonts w:ascii="Times New Roman"/>
                <w:spacing w:val="95"/>
                <w:sz w:val="24"/>
              </w:rPr>
              <w:t xml:space="preserve"> </w:t>
            </w:r>
            <w:r>
              <w:rPr>
                <w:rFonts w:ascii="Times New Roman"/>
                <w:spacing w:val="-1"/>
                <w:sz w:val="24"/>
              </w:rPr>
              <w:t>83/349/EEC</w:t>
            </w:r>
            <w:r>
              <w:rPr>
                <w:rFonts w:ascii="Times New Roman"/>
                <w:spacing w:val="5"/>
                <w:sz w:val="24"/>
              </w:rPr>
              <w:t xml:space="preserve"> </w:t>
            </w:r>
            <w:r>
              <w:rPr>
                <w:rFonts w:ascii="Times New Roman"/>
                <w:sz w:val="24"/>
              </w:rPr>
              <w:t>or</w:t>
            </w:r>
            <w:r>
              <w:rPr>
                <w:rFonts w:ascii="Times New Roman"/>
                <w:spacing w:val="6"/>
                <w:sz w:val="24"/>
              </w:rPr>
              <w:t xml:space="preserve"> </w:t>
            </w:r>
            <w:r>
              <w:rPr>
                <w:rFonts w:ascii="Times New Roman"/>
                <w:sz w:val="24"/>
              </w:rPr>
              <w:t>a</w:t>
            </w:r>
            <w:r>
              <w:rPr>
                <w:rFonts w:ascii="Times New Roman"/>
                <w:spacing w:val="6"/>
                <w:sz w:val="24"/>
              </w:rPr>
              <w:t xml:space="preserve"> </w:t>
            </w:r>
            <w:r>
              <w:rPr>
                <w:rFonts w:ascii="Times New Roman"/>
                <w:spacing w:val="-1"/>
                <w:sz w:val="24"/>
              </w:rPr>
              <w:t>member</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the</w:t>
            </w:r>
            <w:r>
              <w:rPr>
                <w:rFonts w:ascii="Times New Roman"/>
                <w:spacing w:val="6"/>
                <w:sz w:val="24"/>
              </w:rPr>
              <w:t xml:space="preserve"> </w:t>
            </w:r>
            <w:r>
              <w:rPr>
                <w:rFonts w:ascii="Times New Roman"/>
                <w:spacing w:val="-1"/>
                <w:sz w:val="24"/>
              </w:rPr>
              <w:t>same</w:t>
            </w:r>
            <w:r>
              <w:rPr>
                <w:rFonts w:ascii="Times New Roman"/>
                <w:spacing w:val="6"/>
                <w:sz w:val="24"/>
              </w:rPr>
              <w:t xml:space="preserve"> </w:t>
            </w:r>
            <w:r>
              <w:rPr>
                <w:rFonts w:ascii="Times New Roman"/>
                <w:spacing w:val="-1"/>
                <w:sz w:val="24"/>
              </w:rPr>
              <w:t>institutional</w:t>
            </w:r>
            <w:r>
              <w:rPr>
                <w:rFonts w:ascii="Times New Roman"/>
                <w:spacing w:val="6"/>
                <w:sz w:val="24"/>
              </w:rPr>
              <w:t xml:space="preserve"> </w:t>
            </w:r>
            <w:r>
              <w:rPr>
                <w:rFonts w:ascii="Times New Roman"/>
                <w:spacing w:val="-1"/>
                <w:sz w:val="24"/>
              </w:rPr>
              <w:t>protection</w:t>
            </w:r>
            <w:r>
              <w:rPr>
                <w:rFonts w:ascii="Times New Roman"/>
                <w:spacing w:val="4"/>
                <w:sz w:val="24"/>
              </w:rPr>
              <w:t xml:space="preserve"> </w:t>
            </w:r>
            <w:r>
              <w:rPr>
                <w:rFonts w:ascii="Times New Roman"/>
                <w:spacing w:val="-1"/>
                <w:sz w:val="24"/>
              </w:rPr>
              <w:t>scheme</w:t>
            </w:r>
            <w:r>
              <w:rPr>
                <w:rFonts w:ascii="Times New Roman"/>
                <w:spacing w:val="6"/>
                <w:sz w:val="24"/>
              </w:rPr>
              <w:t xml:space="preserve"> </w:t>
            </w:r>
            <w:r>
              <w:rPr>
                <w:rFonts w:ascii="Times New Roman"/>
                <w:spacing w:val="-1"/>
                <w:sz w:val="24"/>
              </w:rPr>
              <w:t>referred</w:t>
            </w:r>
            <w:r>
              <w:rPr>
                <w:rFonts w:ascii="Times New Roman"/>
                <w:spacing w:val="81"/>
                <w:sz w:val="24"/>
              </w:rPr>
              <w:t xml:space="preserve"> </w:t>
            </w:r>
            <w:r>
              <w:rPr>
                <w:rFonts w:ascii="Times New Roman"/>
                <w:sz w:val="24"/>
              </w:rPr>
              <w:t>to</w:t>
            </w:r>
            <w:r>
              <w:rPr>
                <w:rFonts w:ascii="Times New Roman"/>
                <w:spacing w:val="6"/>
                <w:sz w:val="24"/>
              </w:rPr>
              <w:t xml:space="preserve"> </w:t>
            </w:r>
            <w:r>
              <w:rPr>
                <w:rFonts w:ascii="Times New Roman"/>
                <w:sz w:val="24"/>
              </w:rPr>
              <w:t>in</w:t>
            </w:r>
            <w:r>
              <w:rPr>
                <w:rFonts w:ascii="Times New Roman"/>
                <w:spacing w:val="6"/>
                <w:sz w:val="24"/>
              </w:rPr>
              <w:t xml:space="preserve"> </w:t>
            </w:r>
            <w:r>
              <w:rPr>
                <w:rFonts w:ascii="Times New Roman"/>
                <w:spacing w:val="-1"/>
                <w:sz w:val="24"/>
              </w:rPr>
              <w:t>Article</w:t>
            </w:r>
            <w:r>
              <w:rPr>
                <w:rFonts w:ascii="Times New Roman"/>
                <w:spacing w:val="5"/>
                <w:sz w:val="24"/>
              </w:rPr>
              <w:t xml:space="preserve"> </w:t>
            </w:r>
            <w:r>
              <w:rPr>
                <w:rFonts w:ascii="Times New Roman"/>
                <w:sz w:val="24"/>
              </w:rPr>
              <w:t>113(7)</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Regulation</w:t>
            </w:r>
            <w:r>
              <w:rPr>
                <w:rFonts w:ascii="Times New Roman"/>
                <w:spacing w:val="6"/>
                <w:sz w:val="24"/>
              </w:rPr>
              <w:t xml:space="preserve"> </w:t>
            </w:r>
            <w:r>
              <w:rPr>
                <w:rFonts w:ascii="Times New Roman"/>
                <w:spacing w:val="-1"/>
                <w:sz w:val="24"/>
              </w:rPr>
              <w:t>(EU)</w:t>
            </w:r>
            <w:r>
              <w:rPr>
                <w:rFonts w:ascii="Times New Roman"/>
                <w:spacing w:val="6"/>
                <w:sz w:val="24"/>
              </w:rPr>
              <w:t xml:space="preserve"> </w:t>
            </w:r>
            <w:r>
              <w:rPr>
                <w:rFonts w:ascii="Times New Roman"/>
                <w:spacing w:val="-1"/>
                <w:sz w:val="24"/>
              </w:rPr>
              <w:t>No</w:t>
            </w:r>
            <w:r>
              <w:rPr>
                <w:rFonts w:ascii="Times New Roman"/>
                <w:spacing w:val="6"/>
                <w:sz w:val="24"/>
              </w:rPr>
              <w:t xml:space="preserve"> </w:t>
            </w:r>
            <w:r>
              <w:rPr>
                <w:rFonts w:ascii="Times New Roman"/>
                <w:sz w:val="24"/>
              </w:rPr>
              <w:t>575/2013</w:t>
            </w:r>
            <w:r>
              <w:rPr>
                <w:rFonts w:ascii="Times New Roman"/>
                <w:spacing w:val="6"/>
                <w:sz w:val="24"/>
              </w:rPr>
              <w:t xml:space="preserve"> </w:t>
            </w:r>
            <w:r>
              <w:rPr>
                <w:rFonts w:ascii="Times New Roman"/>
                <w:sz w:val="24"/>
              </w:rPr>
              <w:t>or</w:t>
            </w:r>
            <w:r>
              <w:rPr>
                <w:rFonts w:ascii="Times New Roman"/>
                <w:spacing w:val="6"/>
                <w:sz w:val="24"/>
              </w:rPr>
              <w:t xml:space="preserve"> </w:t>
            </w:r>
            <w:r>
              <w:rPr>
                <w:rFonts w:ascii="Times New Roman"/>
                <w:sz w:val="24"/>
              </w:rPr>
              <w:t>the</w:t>
            </w:r>
            <w:r>
              <w:rPr>
                <w:rFonts w:ascii="Times New Roman"/>
                <w:spacing w:val="6"/>
                <w:sz w:val="24"/>
              </w:rPr>
              <w:t xml:space="preserve"> </w:t>
            </w:r>
            <w:r>
              <w:rPr>
                <w:rFonts w:ascii="Times New Roman"/>
                <w:spacing w:val="-1"/>
                <w:sz w:val="24"/>
              </w:rPr>
              <w:t>central</w:t>
            </w:r>
            <w:r>
              <w:rPr>
                <w:rFonts w:ascii="Times New Roman"/>
                <w:spacing w:val="6"/>
                <w:sz w:val="24"/>
              </w:rPr>
              <w:t xml:space="preserve"> </w:t>
            </w:r>
            <w:r>
              <w:rPr>
                <w:rFonts w:ascii="Times New Roman"/>
                <w:spacing w:val="-1"/>
                <w:sz w:val="24"/>
              </w:rPr>
              <w:t>institution</w:t>
            </w:r>
            <w:r>
              <w:rPr>
                <w:rFonts w:ascii="Times New Roman"/>
                <w:spacing w:val="53"/>
                <w:sz w:val="24"/>
              </w:rPr>
              <w:t xml:space="preserve"> </w:t>
            </w:r>
            <w:r>
              <w:rPr>
                <w:rFonts w:ascii="Times New Roman"/>
                <w:sz w:val="24"/>
              </w:rPr>
              <w:t>or</w:t>
            </w:r>
            <w:r>
              <w:rPr>
                <w:rFonts w:ascii="Times New Roman"/>
                <w:spacing w:val="1"/>
                <w:sz w:val="24"/>
              </w:rPr>
              <w:t xml:space="preserve"> </w:t>
            </w:r>
            <w:r>
              <w:rPr>
                <w:rFonts w:ascii="Times New Roman"/>
                <w:sz w:val="24"/>
              </w:rPr>
              <w:t>an</w:t>
            </w:r>
            <w:r>
              <w:rPr>
                <w:rFonts w:ascii="Times New Roman"/>
                <w:spacing w:val="2"/>
                <w:sz w:val="24"/>
              </w:rPr>
              <w:t xml:space="preserve"> </w:t>
            </w:r>
            <w:r>
              <w:rPr>
                <w:rFonts w:ascii="Times New Roman"/>
                <w:spacing w:val="-1"/>
                <w:sz w:val="24"/>
              </w:rPr>
              <w:t>affiliate</w:t>
            </w:r>
            <w:r>
              <w:rPr>
                <w:rFonts w:ascii="Times New Roman"/>
                <w:spacing w:val="2"/>
                <w:sz w:val="24"/>
              </w:rPr>
              <w:t xml:space="preserve"> </w:t>
            </w:r>
            <w:r>
              <w:rPr>
                <w:rFonts w:ascii="Times New Roman"/>
                <w:sz w:val="24"/>
              </w:rPr>
              <w:t>of</w:t>
            </w:r>
            <w:r>
              <w:rPr>
                <w:rFonts w:ascii="Times New Roman"/>
                <w:spacing w:val="1"/>
                <w:sz w:val="24"/>
              </w:rPr>
              <w:t xml:space="preserve"> </w:t>
            </w:r>
            <w:r>
              <w:rPr>
                <w:rFonts w:ascii="Times New Roman"/>
                <w:sz w:val="24"/>
              </w:rPr>
              <w:t>a</w:t>
            </w:r>
            <w:r>
              <w:rPr>
                <w:rFonts w:ascii="Times New Roman"/>
                <w:spacing w:val="2"/>
                <w:sz w:val="24"/>
              </w:rPr>
              <w:t xml:space="preserve"> </w:t>
            </w:r>
            <w:r>
              <w:rPr>
                <w:rFonts w:ascii="Times New Roman"/>
                <w:sz w:val="24"/>
              </w:rPr>
              <w:t>network</w:t>
            </w:r>
            <w:r>
              <w:rPr>
                <w:rFonts w:ascii="Times New Roman"/>
                <w:spacing w:val="2"/>
                <w:sz w:val="24"/>
              </w:rPr>
              <w:t xml:space="preserve"> </w:t>
            </w:r>
            <w:r>
              <w:rPr>
                <w:rFonts w:ascii="Times New Roman"/>
                <w:sz w:val="24"/>
              </w:rPr>
              <w:t>or</w:t>
            </w:r>
            <w:r>
              <w:rPr>
                <w:rFonts w:ascii="Times New Roman"/>
                <w:spacing w:val="2"/>
                <w:sz w:val="24"/>
              </w:rPr>
              <w:t xml:space="preserve"> </w:t>
            </w:r>
            <w:r>
              <w:rPr>
                <w:rFonts w:ascii="Times New Roman"/>
                <w:spacing w:val="-1"/>
                <w:sz w:val="24"/>
              </w:rPr>
              <w:t>cooperative</w:t>
            </w:r>
            <w:r>
              <w:rPr>
                <w:rFonts w:ascii="Times New Roman"/>
                <w:spacing w:val="2"/>
                <w:sz w:val="24"/>
              </w:rPr>
              <w:t xml:space="preserve"> </w:t>
            </w:r>
            <w:r>
              <w:rPr>
                <w:rFonts w:ascii="Times New Roman"/>
                <w:spacing w:val="-1"/>
                <w:sz w:val="24"/>
              </w:rPr>
              <w:t>group</w:t>
            </w:r>
            <w:r>
              <w:rPr>
                <w:rFonts w:ascii="Times New Roman"/>
                <w:spacing w:val="2"/>
                <w:sz w:val="24"/>
              </w:rPr>
              <w:t xml:space="preserve"> </w:t>
            </w:r>
            <w:r>
              <w:rPr>
                <w:rFonts w:ascii="Times New Roman"/>
                <w:sz w:val="24"/>
              </w:rPr>
              <w:t>as</w:t>
            </w:r>
            <w:r>
              <w:rPr>
                <w:rFonts w:ascii="Times New Roman"/>
                <w:spacing w:val="2"/>
                <w:sz w:val="24"/>
              </w:rPr>
              <w:t xml:space="preserve"> </w:t>
            </w:r>
            <w:r>
              <w:rPr>
                <w:rFonts w:ascii="Times New Roman"/>
                <w:spacing w:val="-1"/>
                <w:sz w:val="24"/>
              </w:rPr>
              <w:t>referred</w:t>
            </w:r>
            <w:r>
              <w:rPr>
                <w:rFonts w:ascii="Times New Roman"/>
                <w:spacing w:val="1"/>
                <w:sz w:val="24"/>
              </w:rPr>
              <w:t xml:space="preserve"> </w:t>
            </w:r>
            <w:r>
              <w:rPr>
                <w:rFonts w:ascii="Times New Roman"/>
                <w:spacing w:val="-1"/>
                <w:sz w:val="24"/>
              </w:rPr>
              <w:t>to</w:t>
            </w:r>
            <w:r>
              <w:rPr>
                <w:rFonts w:ascii="Times New Roman"/>
                <w:spacing w:val="2"/>
                <w:sz w:val="24"/>
              </w:rPr>
              <w:t xml:space="preserve"> </w:t>
            </w:r>
            <w:r>
              <w:rPr>
                <w:rFonts w:ascii="Times New Roman"/>
                <w:sz w:val="24"/>
              </w:rPr>
              <w:t>in</w:t>
            </w:r>
            <w:r>
              <w:rPr>
                <w:rFonts w:ascii="Times New Roman"/>
                <w:spacing w:val="2"/>
                <w:sz w:val="24"/>
              </w:rPr>
              <w:t xml:space="preserve"> </w:t>
            </w:r>
            <w:r>
              <w:rPr>
                <w:rFonts w:ascii="Times New Roman"/>
                <w:spacing w:val="-1"/>
                <w:sz w:val="24"/>
              </w:rPr>
              <w:t>Article</w:t>
            </w:r>
            <w:r>
              <w:rPr>
                <w:rFonts w:ascii="Times New Roman"/>
                <w:spacing w:val="2"/>
                <w:sz w:val="24"/>
              </w:rPr>
              <w:t xml:space="preserve"> </w:t>
            </w:r>
            <w:r>
              <w:rPr>
                <w:rFonts w:ascii="Times New Roman"/>
                <w:sz w:val="24"/>
              </w:rPr>
              <w:t>10</w:t>
            </w:r>
            <w:r>
              <w:rPr>
                <w:rFonts w:ascii="Times New Roman"/>
                <w:spacing w:val="2"/>
                <w:sz w:val="24"/>
              </w:rPr>
              <w:t xml:space="preserve"> </w:t>
            </w:r>
            <w:r>
              <w:rPr>
                <w:rFonts w:ascii="Times New Roman"/>
                <w:sz w:val="24"/>
              </w:rPr>
              <w:t>of</w:t>
            </w:r>
            <w:r>
              <w:rPr>
                <w:rFonts w:ascii="Times New Roman"/>
                <w:spacing w:val="67"/>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sidR="00C11228">
              <w:rPr>
                <w:rFonts w:ascii="Times New Roman"/>
                <w:spacing w:val="-1"/>
                <w:sz w:val="24"/>
              </w:rPr>
              <w:t>)</w:t>
            </w:r>
            <w:r>
              <w:rPr>
                <w:rFonts w:ascii="Times New Roman"/>
                <w:spacing w:val="-1"/>
                <w:sz w:val="24"/>
              </w:rPr>
              <w:t xml:space="preserve"> No</w:t>
            </w:r>
            <w:r>
              <w:rPr>
                <w:rFonts w:ascii="Times New Roman"/>
                <w:sz w:val="24"/>
              </w:rPr>
              <w:t xml:space="preserve"> 575/2013).</w:t>
            </w:r>
          </w:p>
        </w:tc>
      </w:tr>
      <w:tr w:rsidR="00907416" w:rsidRPr="00FE002E" w14:paraId="4787DB1E" w14:textId="77777777" w:rsidTr="00FE0FF1">
        <w:trPr>
          <w:trHeight w:val="304"/>
        </w:trPr>
        <w:tc>
          <w:tcPr>
            <w:tcW w:w="1418" w:type="dxa"/>
          </w:tcPr>
          <w:p w14:paraId="19B53E59"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1230</w:t>
            </w:r>
          </w:p>
        </w:tc>
        <w:tc>
          <w:tcPr>
            <w:tcW w:w="7590" w:type="dxa"/>
          </w:tcPr>
          <w:p w14:paraId="59259EA4" w14:textId="77777777" w:rsidR="00907416" w:rsidRDefault="00907416" w:rsidP="00AE380B">
            <w:pPr>
              <w:pStyle w:val="TableParagraph"/>
              <w:spacing w:line="274" w:lineRule="exact"/>
              <w:ind w:left="102"/>
              <w:jc w:val="both"/>
              <w:rPr>
                <w:rFonts w:ascii="Times New Roman" w:eastAsia="Times New Roman" w:hAnsi="Times New Roman" w:cs="Times New Roman"/>
                <w:sz w:val="24"/>
                <w:szCs w:val="24"/>
              </w:rPr>
            </w:pPr>
            <w:r>
              <w:rPr>
                <w:rFonts w:ascii="Times New Roman"/>
                <w:b/>
                <w:sz w:val="24"/>
                <w:u w:val="thick" w:color="000000"/>
              </w:rPr>
              <w:t xml:space="preserve">13 </w:t>
            </w:r>
            <w:r>
              <w:rPr>
                <w:rFonts w:ascii="Times New Roman"/>
                <w:b/>
                <w:spacing w:val="-1"/>
                <w:sz w:val="24"/>
                <w:u w:val="thick" w:color="000000"/>
              </w:rPr>
              <w:t>HQLA central</w:t>
            </w:r>
            <w:r>
              <w:rPr>
                <w:rFonts w:ascii="Times New Roman"/>
                <w:b/>
                <w:sz w:val="24"/>
                <w:u w:val="thick" w:color="000000"/>
              </w:rPr>
              <w:t xml:space="preserve"> </w:t>
            </w:r>
            <w:r>
              <w:rPr>
                <w:rFonts w:ascii="Times New Roman"/>
                <w:b/>
                <w:spacing w:val="-1"/>
                <w:sz w:val="24"/>
                <w:u w:val="thick" w:color="000000"/>
              </w:rPr>
              <w:t>bank eligible</w:t>
            </w:r>
          </w:p>
          <w:p w14:paraId="30652FC1"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pacing w:val="-1"/>
                <w:sz w:val="24"/>
              </w:rPr>
              <w:t>reported</w:t>
            </w:r>
            <w:r>
              <w:rPr>
                <w:rFonts w:ascii="Times New Roman"/>
                <w:spacing w:val="14"/>
                <w:sz w:val="24"/>
              </w:rPr>
              <w:t xml:space="preserve"> </w:t>
            </w:r>
            <w:r>
              <w:rPr>
                <w:rFonts w:ascii="Times New Roman"/>
                <w:sz w:val="24"/>
              </w:rPr>
              <w:t>in</w:t>
            </w:r>
            <w:r>
              <w:rPr>
                <w:rFonts w:ascii="Times New Roman"/>
                <w:spacing w:val="14"/>
                <w:sz w:val="24"/>
              </w:rPr>
              <w:t xml:space="preserve"> </w:t>
            </w:r>
            <w:r>
              <w:rPr>
                <w:rFonts w:ascii="Times New Roman"/>
                <w:spacing w:val="-1"/>
                <w:sz w:val="24"/>
              </w:rPr>
              <w:t>items</w:t>
            </w:r>
            <w:r>
              <w:rPr>
                <w:rFonts w:ascii="Times New Roman"/>
                <w:spacing w:val="15"/>
                <w:sz w:val="24"/>
              </w:rPr>
              <w:t xml:space="preserve"> </w:t>
            </w:r>
            <w:r>
              <w:rPr>
                <w:rFonts w:ascii="Times New Roman"/>
                <w:sz w:val="24"/>
              </w:rPr>
              <w:t>3.3,</w:t>
            </w:r>
            <w:r>
              <w:rPr>
                <w:rFonts w:ascii="Times New Roman"/>
                <w:spacing w:val="15"/>
                <w:sz w:val="24"/>
              </w:rPr>
              <w:t xml:space="preserve"> </w:t>
            </w:r>
            <w:r>
              <w:rPr>
                <w:rFonts w:ascii="Times New Roman"/>
                <w:sz w:val="24"/>
              </w:rPr>
              <w:t>3.4</w:t>
            </w:r>
            <w:r>
              <w:rPr>
                <w:rFonts w:ascii="Times New Roman"/>
                <w:spacing w:val="15"/>
                <w:sz w:val="24"/>
              </w:rPr>
              <w:t xml:space="preserve"> </w:t>
            </w:r>
            <w:r>
              <w:rPr>
                <w:rFonts w:ascii="Times New Roman"/>
                <w:sz w:val="24"/>
              </w:rPr>
              <w:t>and</w:t>
            </w:r>
            <w:r>
              <w:rPr>
                <w:rFonts w:ascii="Times New Roman"/>
                <w:spacing w:val="15"/>
                <w:sz w:val="24"/>
              </w:rPr>
              <w:t xml:space="preserve"> </w:t>
            </w:r>
            <w:r>
              <w:rPr>
                <w:rFonts w:ascii="Times New Roman"/>
                <w:sz w:val="24"/>
              </w:rPr>
              <w:t>3.5</w:t>
            </w:r>
            <w:r>
              <w:rPr>
                <w:rFonts w:ascii="Times New Roman"/>
                <w:spacing w:val="15"/>
                <w:sz w:val="24"/>
              </w:rPr>
              <w:t xml:space="preserve"> </w:t>
            </w:r>
            <w:r>
              <w:rPr>
                <w:rFonts w:ascii="Times New Roman"/>
                <w:spacing w:val="-1"/>
                <w:sz w:val="24"/>
              </w:rPr>
              <w:t>which</w:t>
            </w:r>
            <w:r>
              <w:rPr>
                <w:rFonts w:ascii="Times New Roman"/>
                <w:spacing w:val="15"/>
                <w:sz w:val="24"/>
              </w:rPr>
              <w:t xml:space="preserve"> </w:t>
            </w:r>
            <w:r>
              <w:rPr>
                <w:rFonts w:ascii="Times New Roman"/>
                <w:spacing w:val="-1"/>
                <w:sz w:val="24"/>
              </w:rPr>
              <w:t>is</w:t>
            </w:r>
            <w:r>
              <w:rPr>
                <w:rFonts w:ascii="Times New Roman"/>
                <w:spacing w:val="15"/>
                <w:sz w:val="24"/>
              </w:rPr>
              <w:t xml:space="preserve"> </w:t>
            </w:r>
            <w:r>
              <w:rPr>
                <w:rFonts w:ascii="Times New Roman"/>
                <w:spacing w:val="-1"/>
                <w:sz w:val="24"/>
              </w:rPr>
              <w:t>eligible</w:t>
            </w:r>
            <w:r>
              <w:rPr>
                <w:rFonts w:ascii="Times New Roman"/>
                <w:spacing w:val="15"/>
                <w:sz w:val="24"/>
              </w:rPr>
              <w:t xml:space="preserve"> </w:t>
            </w:r>
            <w:r>
              <w:rPr>
                <w:rFonts w:ascii="Times New Roman"/>
                <w:spacing w:val="-1"/>
                <w:sz w:val="24"/>
              </w:rPr>
              <w:t>collateral</w:t>
            </w:r>
            <w:r>
              <w:rPr>
                <w:rFonts w:ascii="Times New Roman"/>
                <w:spacing w:val="16"/>
                <w:sz w:val="24"/>
              </w:rPr>
              <w:t xml:space="preserve"> </w:t>
            </w:r>
            <w:r>
              <w:rPr>
                <w:rFonts w:ascii="Times New Roman"/>
                <w:spacing w:val="-1"/>
                <w:sz w:val="24"/>
              </w:rPr>
              <w:t>for</w:t>
            </w:r>
            <w:r>
              <w:rPr>
                <w:rFonts w:ascii="Times New Roman"/>
                <w:spacing w:val="67"/>
                <w:sz w:val="24"/>
              </w:rPr>
              <w:t xml:space="preserve"> </w:t>
            </w:r>
            <w:r w:rsidRPr="00740184">
              <w:rPr>
                <w:rFonts w:ascii="Times New Roman"/>
                <w:spacing w:val="-1"/>
                <w:sz w:val="24"/>
              </w:rPr>
              <w:t>standard</w:t>
            </w:r>
            <w:r>
              <w:rPr>
                <w:rFonts w:ascii="Times New Roman"/>
                <w:spacing w:val="-2"/>
                <w:sz w:val="24"/>
              </w:rPr>
              <w:t xml:space="preserve"> </w:t>
            </w:r>
            <w:r>
              <w:rPr>
                <w:rFonts w:ascii="Times New Roman"/>
                <w:spacing w:val="-1"/>
                <w:sz w:val="24"/>
              </w:rPr>
              <w:t>liquidity</w:t>
            </w:r>
            <w:r>
              <w:rPr>
                <w:rFonts w:ascii="Times New Roman"/>
                <w:sz w:val="24"/>
              </w:rPr>
              <w:t xml:space="preserve"> </w:t>
            </w:r>
            <w:r>
              <w:rPr>
                <w:rFonts w:ascii="Times New Roman"/>
                <w:spacing w:val="-1"/>
                <w:sz w:val="24"/>
              </w:rPr>
              <w:t>operations</w:t>
            </w:r>
            <w:r>
              <w:rPr>
                <w:rFonts w:ascii="Times New Roman"/>
                <w:sz w:val="24"/>
              </w:rPr>
              <w:t xml:space="preserve"> of</w:t>
            </w:r>
            <w:r>
              <w:rPr>
                <w:rFonts w:ascii="Times New Roman"/>
                <w:spacing w:val="-1"/>
                <w:sz w:val="24"/>
              </w:rPr>
              <w:t xml:space="preserve"> </w:t>
            </w:r>
            <w:r>
              <w:rPr>
                <w:rFonts w:ascii="Times New Roman"/>
                <w:sz w:val="24"/>
              </w:rPr>
              <w:t xml:space="preserve">the </w:t>
            </w:r>
            <w:r>
              <w:rPr>
                <w:rFonts w:ascii="Times New Roman"/>
                <w:spacing w:val="-1"/>
                <w:sz w:val="24"/>
              </w:rPr>
              <w:t>central</w:t>
            </w:r>
            <w:r>
              <w:rPr>
                <w:rFonts w:ascii="Times New Roman"/>
                <w:sz w:val="24"/>
              </w:rPr>
              <w:t xml:space="preserve"> bank to which the institution has direct access</w:t>
            </w:r>
            <w:r>
              <w:t xml:space="preserve"> </w:t>
            </w:r>
            <w:r w:rsidRPr="00F672B6">
              <w:rPr>
                <w:rFonts w:ascii="Times New Roman"/>
                <w:sz w:val="24"/>
              </w:rPr>
              <w:t>at its level of consolidation</w:t>
            </w:r>
            <w:r>
              <w:rPr>
                <w:rFonts w:ascii="Times New Roman"/>
                <w:sz w:val="24"/>
              </w:rPr>
              <w:t>.</w:t>
            </w:r>
          </w:p>
          <w:p w14:paraId="6EA192C1"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For</w:t>
            </w:r>
            <w:r>
              <w:rPr>
                <w:rFonts w:ascii="Times New Roman"/>
                <w:spacing w:val="36"/>
                <w:sz w:val="24"/>
              </w:rPr>
              <w:t xml:space="preserve"> </w:t>
            </w:r>
            <w:r>
              <w:rPr>
                <w:rFonts w:ascii="Times New Roman"/>
                <w:sz w:val="24"/>
              </w:rPr>
              <w:t>assets</w:t>
            </w:r>
            <w:r>
              <w:rPr>
                <w:rFonts w:ascii="Times New Roman"/>
                <w:spacing w:val="36"/>
                <w:sz w:val="24"/>
              </w:rPr>
              <w:t xml:space="preserve"> </w:t>
            </w:r>
            <w:r>
              <w:rPr>
                <w:rFonts w:ascii="Times New Roman"/>
                <w:spacing w:val="-1"/>
                <w:sz w:val="24"/>
              </w:rPr>
              <w:t>denominated</w:t>
            </w:r>
            <w:r>
              <w:rPr>
                <w:rFonts w:ascii="Times New Roman"/>
                <w:spacing w:val="36"/>
                <w:sz w:val="24"/>
              </w:rPr>
              <w:t xml:space="preserve"> </w:t>
            </w:r>
            <w:r>
              <w:rPr>
                <w:rFonts w:ascii="Times New Roman"/>
                <w:sz w:val="24"/>
              </w:rPr>
              <w:t>in</w:t>
            </w:r>
            <w:r>
              <w:rPr>
                <w:rFonts w:ascii="Times New Roman"/>
                <w:spacing w:val="36"/>
                <w:sz w:val="24"/>
              </w:rPr>
              <w:t xml:space="preserve"> </w:t>
            </w:r>
            <w:r>
              <w:rPr>
                <w:rFonts w:ascii="Times New Roman"/>
                <w:sz w:val="24"/>
              </w:rPr>
              <w:t>a</w:t>
            </w:r>
            <w:r>
              <w:rPr>
                <w:rFonts w:ascii="Times New Roman"/>
                <w:spacing w:val="36"/>
                <w:sz w:val="24"/>
              </w:rPr>
              <w:t xml:space="preserve"> </w:t>
            </w:r>
            <w:r>
              <w:rPr>
                <w:rFonts w:ascii="Times New Roman"/>
                <w:spacing w:val="-1"/>
                <w:sz w:val="24"/>
              </w:rPr>
              <w:t>currency</w:t>
            </w:r>
            <w:r>
              <w:rPr>
                <w:rFonts w:ascii="Times New Roman"/>
                <w:spacing w:val="36"/>
                <w:sz w:val="24"/>
              </w:rPr>
              <w:t xml:space="preserve"> </w:t>
            </w:r>
            <w:r>
              <w:rPr>
                <w:rFonts w:ascii="Times New Roman"/>
                <w:sz w:val="24"/>
              </w:rPr>
              <w:t>included</w:t>
            </w:r>
            <w:r>
              <w:rPr>
                <w:rFonts w:ascii="Times New Roman"/>
                <w:spacing w:val="36"/>
                <w:sz w:val="24"/>
              </w:rPr>
              <w:t xml:space="preserve"> </w:t>
            </w:r>
            <w:r>
              <w:rPr>
                <w:rFonts w:ascii="Times New Roman"/>
                <w:spacing w:val="-1"/>
                <w:sz w:val="24"/>
              </w:rPr>
              <w:t>in</w:t>
            </w:r>
            <w:r>
              <w:rPr>
                <w:rFonts w:ascii="Times New Roman"/>
                <w:spacing w:val="36"/>
                <w:sz w:val="24"/>
              </w:rPr>
              <w:t xml:space="preserve"> </w:t>
            </w:r>
            <w:r>
              <w:rPr>
                <w:rFonts w:ascii="Times New Roman"/>
                <w:sz w:val="24"/>
              </w:rPr>
              <w:t>the</w:t>
            </w:r>
            <w:r>
              <w:rPr>
                <w:rFonts w:ascii="Times New Roman"/>
                <w:spacing w:val="36"/>
                <w:sz w:val="24"/>
              </w:rPr>
              <w:t xml:space="preserve"> </w:t>
            </w:r>
            <w:r>
              <w:rPr>
                <w:rFonts w:ascii="Times New Roman"/>
                <w:spacing w:val="-1"/>
                <w:sz w:val="24"/>
              </w:rPr>
              <w:t>Annex</w:t>
            </w:r>
            <w:r>
              <w:rPr>
                <w:rFonts w:ascii="Times New Roman"/>
                <w:spacing w:val="36"/>
                <w:sz w:val="24"/>
              </w:rPr>
              <w:t xml:space="preserve"> </w:t>
            </w:r>
            <w:r>
              <w:rPr>
                <w:rFonts w:ascii="Times New Roman"/>
                <w:sz w:val="24"/>
              </w:rPr>
              <w:t>of</w:t>
            </w:r>
            <w:r>
              <w:rPr>
                <w:rFonts w:ascii="Times New Roman"/>
                <w:spacing w:val="35"/>
                <w:sz w:val="24"/>
              </w:rPr>
              <w:t xml:space="preserve"> </w:t>
            </w:r>
            <w:r>
              <w:rPr>
                <w:rFonts w:ascii="Times New Roman"/>
                <w:sz w:val="24"/>
              </w:rPr>
              <w:t>Regulation</w:t>
            </w:r>
            <w:r>
              <w:rPr>
                <w:rFonts w:ascii="Times New Roman"/>
                <w:spacing w:val="39"/>
                <w:sz w:val="24"/>
              </w:rPr>
              <w:t xml:space="preserve"> </w:t>
            </w:r>
            <w:r>
              <w:rPr>
                <w:rFonts w:ascii="Times New Roman"/>
                <w:spacing w:val="-1"/>
                <w:sz w:val="24"/>
              </w:rPr>
              <w:t>(EU)</w:t>
            </w:r>
            <w:r>
              <w:rPr>
                <w:rFonts w:ascii="Times New Roman"/>
                <w:spacing w:val="22"/>
                <w:sz w:val="24"/>
              </w:rPr>
              <w:t xml:space="preserve"> </w:t>
            </w:r>
            <w:r>
              <w:rPr>
                <w:rFonts w:ascii="Times New Roman"/>
                <w:spacing w:val="-1"/>
                <w:sz w:val="24"/>
              </w:rPr>
              <w:t>2015/233</w:t>
            </w:r>
            <w:r>
              <w:rPr>
                <w:rFonts w:ascii="Times New Roman"/>
                <w:spacing w:val="21"/>
                <w:sz w:val="24"/>
              </w:rPr>
              <w:t xml:space="preserve"> </w:t>
            </w:r>
            <w:r>
              <w:rPr>
                <w:rFonts w:ascii="Times New Roman"/>
                <w:sz w:val="24"/>
              </w:rPr>
              <w:t>as</w:t>
            </w:r>
            <w:r>
              <w:rPr>
                <w:rFonts w:ascii="Times New Roman"/>
                <w:spacing w:val="21"/>
                <w:sz w:val="24"/>
              </w:rPr>
              <w:t xml:space="preserve"> </w:t>
            </w:r>
            <w:r>
              <w:rPr>
                <w:rFonts w:ascii="Times New Roman"/>
                <w:sz w:val="24"/>
              </w:rPr>
              <w:t>a</w:t>
            </w:r>
            <w:r>
              <w:rPr>
                <w:rFonts w:ascii="Times New Roman"/>
                <w:spacing w:val="20"/>
                <w:sz w:val="24"/>
              </w:rPr>
              <w:t xml:space="preserve"> </w:t>
            </w:r>
            <w:r>
              <w:rPr>
                <w:rFonts w:ascii="Times New Roman"/>
                <w:spacing w:val="-1"/>
                <w:sz w:val="24"/>
              </w:rPr>
              <w:t>currency</w:t>
            </w:r>
            <w:r>
              <w:rPr>
                <w:rFonts w:ascii="Times New Roman"/>
                <w:spacing w:val="21"/>
                <w:sz w:val="24"/>
              </w:rPr>
              <w:t xml:space="preserve"> </w:t>
            </w:r>
            <w:r>
              <w:rPr>
                <w:rFonts w:ascii="Times New Roman"/>
                <w:spacing w:val="-1"/>
                <w:sz w:val="24"/>
              </w:rPr>
              <w:t>with</w:t>
            </w:r>
            <w:r>
              <w:rPr>
                <w:rFonts w:ascii="Times New Roman"/>
                <w:spacing w:val="20"/>
                <w:sz w:val="24"/>
              </w:rPr>
              <w:t xml:space="preserve"> </w:t>
            </w:r>
            <w:r>
              <w:rPr>
                <w:rFonts w:ascii="Times New Roman"/>
                <w:spacing w:val="-1"/>
                <w:sz w:val="24"/>
              </w:rPr>
              <w:t>extremely</w:t>
            </w:r>
            <w:r>
              <w:rPr>
                <w:rFonts w:ascii="Times New Roman"/>
                <w:spacing w:val="21"/>
                <w:sz w:val="24"/>
              </w:rPr>
              <w:t xml:space="preserve"> </w:t>
            </w:r>
            <w:r>
              <w:rPr>
                <w:rFonts w:ascii="Times New Roman"/>
                <w:spacing w:val="-1"/>
                <w:sz w:val="24"/>
              </w:rPr>
              <w:t>narrow</w:t>
            </w:r>
            <w:r>
              <w:rPr>
                <w:rFonts w:ascii="Times New Roman"/>
                <w:spacing w:val="21"/>
                <w:sz w:val="24"/>
              </w:rPr>
              <w:t xml:space="preserve"> </w:t>
            </w:r>
            <w:r>
              <w:rPr>
                <w:rFonts w:ascii="Times New Roman"/>
                <w:spacing w:val="-1"/>
                <w:sz w:val="24"/>
              </w:rPr>
              <w:t>central</w:t>
            </w:r>
            <w:r>
              <w:rPr>
                <w:rFonts w:ascii="Times New Roman"/>
                <w:spacing w:val="20"/>
                <w:sz w:val="24"/>
              </w:rPr>
              <w:t xml:space="preserve"> </w:t>
            </w:r>
            <w:r>
              <w:rPr>
                <w:rFonts w:ascii="Times New Roman"/>
                <w:spacing w:val="-1"/>
                <w:sz w:val="24"/>
              </w:rPr>
              <w:t>bank</w:t>
            </w:r>
            <w:r>
              <w:rPr>
                <w:rFonts w:ascii="Times New Roman"/>
                <w:spacing w:val="21"/>
                <w:sz w:val="24"/>
              </w:rPr>
              <w:t xml:space="preserve"> </w:t>
            </w:r>
            <w:r>
              <w:rPr>
                <w:rFonts w:ascii="Times New Roman"/>
                <w:spacing w:val="-1"/>
                <w:sz w:val="24"/>
              </w:rPr>
              <w:t>eligibility,</w:t>
            </w:r>
            <w:r>
              <w:rPr>
                <w:rFonts w:ascii="Times New Roman"/>
                <w:spacing w:val="87"/>
                <w:sz w:val="24"/>
              </w:rPr>
              <w:t xml:space="preserve"> </w:t>
            </w:r>
            <w:r>
              <w:rPr>
                <w:rFonts w:ascii="Times New Roman"/>
                <w:spacing w:val="-1"/>
                <w:sz w:val="24"/>
              </w:rPr>
              <w:t>institutions</w:t>
            </w:r>
            <w:r>
              <w:rPr>
                <w:rFonts w:ascii="Times New Roman"/>
                <w:sz w:val="24"/>
              </w:rPr>
              <w:t xml:space="preserve"> </w:t>
            </w:r>
            <w:r>
              <w:rPr>
                <w:rFonts w:ascii="Times New Roman"/>
                <w:spacing w:val="-1"/>
                <w:sz w:val="24"/>
              </w:rPr>
              <w:t xml:space="preserve">shall </w:t>
            </w:r>
            <w:r>
              <w:rPr>
                <w:rFonts w:ascii="Times New Roman"/>
                <w:sz w:val="24"/>
              </w:rPr>
              <w:t>leave</w:t>
            </w:r>
            <w:r>
              <w:rPr>
                <w:rFonts w:ascii="Times New Roman"/>
                <w:spacing w:val="-1"/>
                <w:sz w:val="24"/>
              </w:rPr>
              <w:t xml:space="preserve"> this</w:t>
            </w:r>
            <w:r>
              <w:rPr>
                <w:rFonts w:ascii="Times New Roman"/>
                <w:sz w:val="24"/>
              </w:rPr>
              <w:t xml:space="preserve"> </w:t>
            </w:r>
            <w:r>
              <w:rPr>
                <w:rFonts w:ascii="Times New Roman"/>
                <w:spacing w:val="-1"/>
                <w:sz w:val="24"/>
              </w:rPr>
              <w:t>field</w:t>
            </w:r>
            <w:r>
              <w:rPr>
                <w:rFonts w:ascii="Times New Roman"/>
                <w:sz w:val="24"/>
              </w:rPr>
              <w:t xml:space="preserve"> </w:t>
            </w:r>
            <w:r>
              <w:rPr>
                <w:rFonts w:ascii="Times New Roman"/>
                <w:spacing w:val="-1"/>
                <w:sz w:val="24"/>
              </w:rPr>
              <w:t>blank.</w:t>
            </w:r>
          </w:p>
        </w:tc>
      </w:tr>
      <w:tr w:rsidR="00907416" w:rsidRPr="00FE002E" w14:paraId="2E37648E" w14:textId="77777777" w:rsidTr="00FE0FF1">
        <w:trPr>
          <w:trHeight w:val="304"/>
        </w:trPr>
        <w:tc>
          <w:tcPr>
            <w:tcW w:w="1418" w:type="dxa"/>
          </w:tcPr>
          <w:p w14:paraId="5EFD9AE1"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1240</w:t>
            </w:r>
          </w:p>
        </w:tc>
        <w:tc>
          <w:tcPr>
            <w:tcW w:w="7590" w:type="dxa"/>
          </w:tcPr>
          <w:p w14:paraId="422B9AF5" w14:textId="59830502"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14 </w:t>
            </w:r>
            <w:r>
              <w:rPr>
                <w:rFonts w:ascii="Times New Roman"/>
                <w:b/>
                <w:spacing w:val="-1"/>
                <w:sz w:val="24"/>
                <w:u w:val="thick" w:color="000000"/>
              </w:rPr>
              <w:t>non-HQLA</w:t>
            </w:r>
            <w:r>
              <w:rPr>
                <w:rFonts w:ascii="Times New Roman"/>
                <w:b/>
                <w:sz w:val="24"/>
                <w:u w:val="thick" w:color="000000"/>
              </w:rPr>
              <w:t xml:space="preserve">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r>
              <w:rPr>
                <w:rFonts w:ascii="Times New Roman"/>
                <w:b/>
                <w:sz w:val="24"/>
                <w:u w:val="thick" w:color="000000"/>
              </w:rPr>
              <w:t xml:space="preserve"> </w:t>
            </w:r>
            <w:r>
              <w:rPr>
                <w:rFonts w:ascii="Times New Roman"/>
                <w:b/>
                <w:spacing w:val="-1"/>
                <w:sz w:val="24"/>
                <w:u w:val="thick" w:color="000000"/>
              </w:rPr>
              <w:t>eligible</w:t>
            </w:r>
          </w:p>
          <w:p w14:paraId="5F602DF6" w14:textId="77777777" w:rsidR="00907416" w:rsidRDefault="00907416" w:rsidP="00740184">
            <w:pPr>
              <w:pStyle w:val="TableParagraph"/>
              <w:spacing w:before="117"/>
              <w:ind w:left="102" w:right="100"/>
              <w:rPr>
                <w:rFonts w:ascii="Times New Roman"/>
                <w:spacing w:val="-1"/>
                <w:sz w:val="24"/>
              </w:rPr>
            </w:pPr>
            <w:r>
              <w:rPr>
                <w:rFonts w:ascii="Times New Roman"/>
                <w:spacing w:val="-1"/>
                <w:sz w:val="24"/>
              </w:rPr>
              <w:t>The sum of:</w:t>
            </w:r>
          </w:p>
          <w:p w14:paraId="07D02CC2" w14:textId="77777777" w:rsidR="00907416" w:rsidRDefault="00907416" w:rsidP="00740184">
            <w:pPr>
              <w:pStyle w:val="TableParagraph"/>
              <w:spacing w:before="117"/>
              <w:ind w:left="102" w:right="100"/>
              <w:rPr>
                <w:rFonts w:ascii="Times New Roman"/>
                <w:spacing w:val="-1"/>
                <w:sz w:val="24"/>
              </w:rPr>
            </w:pPr>
            <w:r>
              <w:rPr>
                <w:rFonts w:ascii="Times New Roman"/>
                <w:spacing w:val="-1"/>
                <w:sz w:val="24"/>
              </w:rPr>
              <w:t xml:space="preserve">i) </w:t>
            </w:r>
            <w:r w:rsidRPr="00740184">
              <w:rPr>
                <w:rFonts w:ascii="Times New Roman"/>
                <w:spacing w:val="-1"/>
                <w:sz w:val="24"/>
              </w:rPr>
              <w:t>The</w:t>
            </w:r>
            <w:r>
              <w:rPr>
                <w:rFonts w:ascii="Times New Roman"/>
                <w:spacing w:val="55"/>
                <w:sz w:val="24"/>
              </w:rPr>
              <w:t xml:space="preserve"> sum of the </w:t>
            </w:r>
            <w:r>
              <w:rPr>
                <w:rFonts w:ascii="Times New Roman"/>
                <w:spacing w:val="-1"/>
                <w:sz w:val="24"/>
              </w:rPr>
              <w:t>amounts</w:t>
            </w:r>
            <w:r>
              <w:rPr>
                <w:rFonts w:ascii="Times New Roman"/>
                <w:spacing w:val="56"/>
                <w:sz w:val="24"/>
              </w:rPr>
              <w:t xml:space="preserve"> </w:t>
            </w:r>
            <w:r>
              <w:rPr>
                <w:rFonts w:ascii="Times New Roman"/>
                <w:spacing w:val="-1"/>
                <w:sz w:val="24"/>
              </w:rPr>
              <w:t>reported</w:t>
            </w:r>
            <w:r>
              <w:rPr>
                <w:rFonts w:ascii="Times New Roman"/>
                <w:spacing w:val="55"/>
                <w:sz w:val="24"/>
              </w:rPr>
              <w:t xml:space="preserve"> </w:t>
            </w:r>
            <w:r>
              <w:rPr>
                <w:rFonts w:ascii="Times New Roman"/>
                <w:sz w:val="24"/>
              </w:rPr>
              <w:t>in</w:t>
            </w:r>
            <w:r>
              <w:rPr>
                <w:rFonts w:ascii="Times New Roman"/>
                <w:spacing w:val="54"/>
                <w:sz w:val="24"/>
              </w:rPr>
              <w:t xml:space="preserve"> </w:t>
            </w:r>
            <w:r>
              <w:rPr>
                <w:rFonts w:ascii="Times New Roman"/>
                <w:sz w:val="24"/>
              </w:rPr>
              <w:t>item</w:t>
            </w:r>
            <w:r>
              <w:rPr>
                <w:rFonts w:ascii="Times New Roman"/>
                <w:spacing w:val="53"/>
                <w:sz w:val="24"/>
              </w:rPr>
              <w:t xml:space="preserve"> </w:t>
            </w:r>
            <w:r>
              <w:rPr>
                <w:rFonts w:ascii="Times New Roman"/>
                <w:sz w:val="24"/>
              </w:rPr>
              <w:t xml:space="preserve">3.6 </w:t>
            </w:r>
            <w:r>
              <w:rPr>
                <w:rFonts w:ascii="Times New Roman"/>
                <w:spacing w:val="-1"/>
                <w:sz w:val="24"/>
              </w:rPr>
              <w:t>which</w:t>
            </w:r>
            <w:r>
              <w:rPr>
                <w:rFonts w:ascii="Times New Roman"/>
                <w:spacing w:val="55"/>
                <w:sz w:val="24"/>
              </w:rPr>
              <w:t xml:space="preserve"> </w:t>
            </w:r>
            <w:r>
              <w:rPr>
                <w:rFonts w:ascii="Times New Roman"/>
                <w:sz w:val="24"/>
              </w:rPr>
              <w:t>are</w:t>
            </w:r>
            <w:r>
              <w:rPr>
                <w:rFonts w:ascii="Times New Roman"/>
                <w:spacing w:val="55"/>
                <w:sz w:val="24"/>
              </w:rPr>
              <w:t xml:space="preserve"> </w:t>
            </w:r>
            <w:r>
              <w:rPr>
                <w:rFonts w:ascii="Times New Roman"/>
                <w:spacing w:val="-1"/>
                <w:sz w:val="24"/>
              </w:rPr>
              <w:t>eligible</w:t>
            </w:r>
            <w:r>
              <w:rPr>
                <w:rFonts w:ascii="Times New Roman"/>
                <w:spacing w:val="55"/>
                <w:sz w:val="24"/>
              </w:rPr>
              <w:t xml:space="preserve"> </w:t>
            </w:r>
            <w:r>
              <w:rPr>
                <w:rFonts w:ascii="Times New Roman"/>
                <w:spacing w:val="-1"/>
                <w:sz w:val="24"/>
              </w:rPr>
              <w:t>collateral</w:t>
            </w:r>
            <w:r>
              <w:rPr>
                <w:rFonts w:ascii="Times New Roman"/>
                <w:spacing w:val="55"/>
                <w:sz w:val="24"/>
              </w:rPr>
              <w:t xml:space="preserve"> </w:t>
            </w:r>
            <w:r>
              <w:rPr>
                <w:rFonts w:ascii="Times New Roman"/>
                <w:spacing w:val="-1"/>
                <w:sz w:val="24"/>
              </w:rPr>
              <w:t>for</w:t>
            </w:r>
            <w:r>
              <w:rPr>
                <w:rFonts w:ascii="Times New Roman"/>
                <w:spacing w:val="55"/>
                <w:sz w:val="24"/>
              </w:rPr>
              <w:t xml:space="preserve"> </w:t>
            </w:r>
            <w:r>
              <w:rPr>
                <w:rFonts w:ascii="Times New Roman"/>
                <w:spacing w:val="-1"/>
                <w:sz w:val="24"/>
              </w:rPr>
              <w:t>standard</w:t>
            </w:r>
            <w:r>
              <w:rPr>
                <w:rFonts w:ascii="Times New Roman"/>
                <w:spacing w:val="75"/>
                <w:sz w:val="24"/>
              </w:rPr>
              <w:t xml:space="preserve"> </w:t>
            </w:r>
            <w:r>
              <w:rPr>
                <w:rFonts w:ascii="Times New Roman"/>
                <w:spacing w:val="-1"/>
                <w:sz w:val="24"/>
              </w:rPr>
              <w:t>liquidity</w:t>
            </w:r>
            <w:r>
              <w:rPr>
                <w:rFonts w:ascii="Times New Roman"/>
                <w:sz w:val="24"/>
              </w:rPr>
              <w:t xml:space="preserve"> </w:t>
            </w:r>
            <w:r>
              <w:rPr>
                <w:rFonts w:ascii="Times New Roman"/>
                <w:spacing w:val="-1"/>
                <w:sz w:val="24"/>
              </w:rPr>
              <w:t>operations</w:t>
            </w:r>
            <w:r>
              <w:rPr>
                <w:rFonts w:ascii="Times New Roman"/>
                <w:sz w:val="24"/>
              </w:rPr>
              <w:t xml:space="preserve"> of</w:t>
            </w:r>
            <w:r>
              <w:rPr>
                <w:rFonts w:ascii="Times New Roman"/>
                <w:spacing w:val="-1"/>
                <w:sz w:val="24"/>
              </w:rPr>
              <w:t xml:space="preserve"> </w:t>
            </w:r>
            <w:r>
              <w:rPr>
                <w:rFonts w:ascii="Times New Roman"/>
                <w:sz w:val="24"/>
              </w:rPr>
              <w:t xml:space="preserve">the </w:t>
            </w:r>
            <w:r>
              <w:rPr>
                <w:rFonts w:ascii="Times New Roman"/>
                <w:spacing w:val="-1"/>
                <w:sz w:val="24"/>
              </w:rPr>
              <w:t>central</w:t>
            </w:r>
            <w:r>
              <w:rPr>
                <w:rFonts w:ascii="Times New Roman"/>
                <w:sz w:val="24"/>
              </w:rPr>
              <w:t xml:space="preserve"> </w:t>
            </w:r>
            <w:r>
              <w:rPr>
                <w:rFonts w:ascii="Times New Roman"/>
                <w:spacing w:val="-1"/>
                <w:sz w:val="24"/>
              </w:rPr>
              <w:t xml:space="preserve">bank </w:t>
            </w:r>
            <w:r>
              <w:rPr>
                <w:rFonts w:ascii="Times New Roman"/>
                <w:sz w:val="24"/>
              </w:rPr>
              <w:t xml:space="preserve">to which the </w:t>
            </w:r>
            <w:r w:rsidRPr="00740184">
              <w:rPr>
                <w:rFonts w:ascii="Times New Roman" w:eastAsia="Times New Roman" w:hAnsi="Times New Roman" w:cs="Times New Roman"/>
                <w:sz w:val="24"/>
                <w:szCs w:val="24"/>
              </w:rPr>
              <w:t>institution</w:t>
            </w:r>
            <w:r>
              <w:rPr>
                <w:rFonts w:ascii="Times New Roman"/>
                <w:sz w:val="24"/>
              </w:rPr>
              <w:t xml:space="preserve"> has direct access</w:t>
            </w:r>
            <w:r>
              <w:t xml:space="preserve"> </w:t>
            </w:r>
            <w:r w:rsidRPr="00F672B6">
              <w:rPr>
                <w:rFonts w:ascii="Times New Roman"/>
                <w:sz w:val="24"/>
              </w:rPr>
              <w:t>at its level of consolidation</w:t>
            </w:r>
            <w:r>
              <w:rPr>
                <w:rFonts w:ascii="Times New Roman"/>
                <w:spacing w:val="-1"/>
                <w:sz w:val="24"/>
              </w:rPr>
              <w:t>.</w:t>
            </w:r>
          </w:p>
          <w:p w14:paraId="5851C1A7"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 </w:t>
            </w:r>
            <w:r w:rsidRPr="00740184">
              <w:rPr>
                <w:rFonts w:ascii="Times New Roman"/>
                <w:spacing w:val="-1"/>
                <w:sz w:val="24"/>
              </w:rPr>
              <w:t>The</w:t>
            </w:r>
            <w:r>
              <w:rPr>
                <w:rFonts w:ascii="Times New Roman" w:eastAsia="Times New Roman" w:hAnsi="Times New Roman" w:cs="Times New Roman"/>
                <w:sz w:val="24"/>
                <w:szCs w:val="24"/>
              </w:rPr>
              <w:t xml:space="preserve"> o</w:t>
            </w:r>
            <w:r w:rsidRPr="00CA2F57">
              <w:rPr>
                <w:rFonts w:ascii="Times New Roman" w:eastAsia="Times New Roman" w:hAnsi="Times New Roman" w:cs="Times New Roman"/>
                <w:sz w:val="24"/>
                <w:szCs w:val="24"/>
              </w:rPr>
              <w:t xml:space="preserve">wn issuances which </w:t>
            </w:r>
            <w:r>
              <w:rPr>
                <w:rFonts w:ascii="Times New Roman" w:eastAsia="Times New Roman" w:hAnsi="Times New Roman" w:cs="Times New Roman"/>
                <w:sz w:val="24"/>
                <w:szCs w:val="24"/>
              </w:rPr>
              <w:t>are</w:t>
            </w:r>
            <w:r w:rsidRPr="00CA2F57">
              <w:rPr>
                <w:rFonts w:ascii="Times New Roman" w:eastAsia="Times New Roman" w:hAnsi="Times New Roman" w:cs="Times New Roman"/>
                <w:sz w:val="24"/>
                <w:szCs w:val="24"/>
              </w:rPr>
              <w:t xml:space="preserve"> eligible collateral for standard liquidity operations of a the central bank to which the institution has direct access at its level of consolidation</w:t>
            </w:r>
          </w:p>
          <w:p w14:paraId="4A2951E4"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For</w:t>
            </w:r>
            <w:r>
              <w:rPr>
                <w:rFonts w:ascii="Times New Roman"/>
                <w:spacing w:val="20"/>
                <w:sz w:val="24"/>
              </w:rPr>
              <w:t xml:space="preserve"> </w:t>
            </w:r>
            <w:r w:rsidRPr="00740184">
              <w:rPr>
                <w:rFonts w:ascii="Times New Roman"/>
                <w:spacing w:val="-1"/>
                <w:sz w:val="24"/>
              </w:rPr>
              <w:t>assets</w:t>
            </w:r>
            <w:r>
              <w:rPr>
                <w:rFonts w:ascii="Times New Roman"/>
                <w:spacing w:val="20"/>
                <w:sz w:val="24"/>
              </w:rPr>
              <w:t xml:space="preserve"> </w:t>
            </w:r>
            <w:r>
              <w:rPr>
                <w:rFonts w:ascii="Times New Roman"/>
                <w:spacing w:val="-1"/>
                <w:sz w:val="24"/>
              </w:rPr>
              <w:t>denominated</w:t>
            </w:r>
            <w:r>
              <w:rPr>
                <w:rFonts w:ascii="Times New Roman"/>
                <w:spacing w:val="20"/>
                <w:sz w:val="24"/>
              </w:rPr>
              <w:t xml:space="preserve"> </w:t>
            </w:r>
            <w:r>
              <w:rPr>
                <w:rFonts w:ascii="Times New Roman"/>
                <w:sz w:val="24"/>
              </w:rPr>
              <w:t>in</w:t>
            </w:r>
            <w:r>
              <w:rPr>
                <w:rFonts w:ascii="Times New Roman"/>
                <w:spacing w:val="20"/>
                <w:sz w:val="24"/>
              </w:rPr>
              <w:t xml:space="preserve"> </w:t>
            </w:r>
            <w:r>
              <w:rPr>
                <w:rFonts w:ascii="Times New Roman"/>
                <w:sz w:val="24"/>
              </w:rPr>
              <w:t>a</w:t>
            </w:r>
            <w:r>
              <w:rPr>
                <w:rFonts w:ascii="Times New Roman"/>
                <w:spacing w:val="20"/>
                <w:sz w:val="24"/>
              </w:rPr>
              <w:t xml:space="preserve"> </w:t>
            </w:r>
            <w:r>
              <w:rPr>
                <w:rFonts w:ascii="Times New Roman"/>
                <w:spacing w:val="-1"/>
                <w:sz w:val="24"/>
              </w:rPr>
              <w:t>currency</w:t>
            </w:r>
            <w:r>
              <w:rPr>
                <w:rFonts w:ascii="Times New Roman"/>
                <w:spacing w:val="20"/>
                <w:sz w:val="24"/>
              </w:rPr>
              <w:t xml:space="preserve"> </w:t>
            </w:r>
            <w:r>
              <w:rPr>
                <w:rFonts w:ascii="Times New Roman"/>
                <w:sz w:val="24"/>
              </w:rPr>
              <w:t>included</w:t>
            </w:r>
            <w:r>
              <w:rPr>
                <w:rFonts w:ascii="Times New Roman"/>
                <w:spacing w:val="19"/>
                <w:sz w:val="24"/>
              </w:rPr>
              <w:t xml:space="preserve"> </w:t>
            </w:r>
            <w:r>
              <w:rPr>
                <w:rFonts w:ascii="Times New Roman"/>
                <w:spacing w:val="-1"/>
                <w:sz w:val="24"/>
              </w:rPr>
              <w:t>in</w:t>
            </w:r>
            <w:r>
              <w:rPr>
                <w:rFonts w:ascii="Times New Roman"/>
                <w:spacing w:val="20"/>
                <w:sz w:val="24"/>
              </w:rPr>
              <w:t xml:space="preserve"> </w:t>
            </w:r>
            <w:r>
              <w:rPr>
                <w:rFonts w:ascii="Times New Roman"/>
                <w:spacing w:val="-1"/>
                <w:sz w:val="24"/>
              </w:rPr>
              <w:t>Regulation</w:t>
            </w:r>
            <w:r>
              <w:rPr>
                <w:rFonts w:ascii="Times New Roman"/>
                <w:spacing w:val="20"/>
                <w:sz w:val="24"/>
              </w:rPr>
              <w:t xml:space="preserve"> </w:t>
            </w:r>
            <w:r>
              <w:rPr>
                <w:rFonts w:ascii="Times New Roman"/>
                <w:spacing w:val="-1"/>
                <w:sz w:val="24"/>
              </w:rPr>
              <w:t>(EU)</w:t>
            </w:r>
            <w:r>
              <w:rPr>
                <w:rFonts w:ascii="Times New Roman"/>
                <w:spacing w:val="20"/>
                <w:sz w:val="24"/>
              </w:rPr>
              <w:t xml:space="preserve"> </w:t>
            </w:r>
            <w:r>
              <w:rPr>
                <w:rFonts w:ascii="Times New Roman"/>
                <w:sz w:val="24"/>
              </w:rPr>
              <w:t>2015/233</w:t>
            </w:r>
            <w:r>
              <w:rPr>
                <w:rFonts w:ascii="Times New Roman"/>
                <w:spacing w:val="51"/>
                <w:sz w:val="24"/>
              </w:rPr>
              <w:t xml:space="preserve"> </w:t>
            </w:r>
            <w:r>
              <w:rPr>
                <w:rFonts w:ascii="Times New Roman"/>
                <w:sz w:val="24"/>
              </w:rPr>
              <w:t>as</w:t>
            </w:r>
            <w:r>
              <w:rPr>
                <w:rFonts w:ascii="Times New Roman"/>
                <w:spacing w:val="8"/>
                <w:sz w:val="24"/>
              </w:rPr>
              <w:t xml:space="preserve"> </w:t>
            </w:r>
            <w:r>
              <w:rPr>
                <w:rFonts w:ascii="Times New Roman"/>
                <w:sz w:val="24"/>
              </w:rPr>
              <w:t>a</w:t>
            </w:r>
            <w:r>
              <w:rPr>
                <w:rFonts w:ascii="Times New Roman"/>
                <w:spacing w:val="7"/>
                <w:sz w:val="24"/>
              </w:rPr>
              <w:t xml:space="preserve"> </w:t>
            </w:r>
            <w:r>
              <w:rPr>
                <w:rFonts w:ascii="Times New Roman"/>
                <w:spacing w:val="-1"/>
                <w:sz w:val="24"/>
              </w:rPr>
              <w:t>currency</w:t>
            </w:r>
            <w:r>
              <w:rPr>
                <w:rFonts w:ascii="Times New Roman"/>
                <w:spacing w:val="8"/>
                <w:sz w:val="24"/>
              </w:rPr>
              <w:t xml:space="preserve"> </w:t>
            </w:r>
            <w:r>
              <w:rPr>
                <w:rFonts w:ascii="Times New Roman"/>
                <w:spacing w:val="-1"/>
                <w:sz w:val="24"/>
              </w:rPr>
              <w:t>with</w:t>
            </w:r>
            <w:r>
              <w:rPr>
                <w:rFonts w:ascii="Times New Roman"/>
                <w:spacing w:val="8"/>
                <w:sz w:val="24"/>
              </w:rPr>
              <w:t xml:space="preserve"> </w:t>
            </w:r>
            <w:r>
              <w:rPr>
                <w:rFonts w:ascii="Times New Roman"/>
                <w:spacing w:val="-1"/>
                <w:sz w:val="24"/>
              </w:rPr>
              <w:t>extremely</w:t>
            </w:r>
            <w:r>
              <w:rPr>
                <w:rFonts w:ascii="Times New Roman"/>
                <w:spacing w:val="8"/>
                <w:sz w:val="24"/>
              </w:rPr>
              <w:t xml:space="preserve"> </w:t>
            </w:r>
            <w:r>
              <w:rPr>
                <w:rFonts w:ascii="Times New Roman"/>
                <w:sz w:val="24"/>
              </w:rPr>
              <w:t>narrow</w:t>
            </w:r>
            <w:r>
              <w:rPr>
                <w:rFonts w:ascii="Times New Roman"/>
                <w:spacing w:val="7"/>
                <w:sz w:val="24"/>
              </w:rPr>
              <w:t xml:space="preserve"> </w:t>
            </w:r>
            <w:r>
              <w:rPr>
                <w:rFonts w:ascii="Times New Roman"/>
                <w:spacing w:val="-1"/>
                <w:sz w:val="24"/>
              </w:rPr>
              <w:t>central</w:t>
            </w:r>
            <w:r>
              <w:rPr>
                <w:rFonts w:ascii="Times New Roman"/>
                <w:spacing w:val="7"/>
                <w:sz w:val="24"/>
              </w:rPr>
              <w:t xml:space="preserve"> </w:t>
            </w:r>
            <w:r>
              <w:rPr>
                <w:rFonts w:ascii="Times New Roman"/>
                <w:spacing w:val="-1"/>
                <w:sz w:val="24"/>
              </w:rPr>
              <w:t>bank</w:t>
            </w:r>
            <w:r>
              <w:rPr>
                <w:rFonts w:ascii="Times New Roman"/>
                <w:spacing w:val="8"/>
                <w:sz w:val="24"/>
              </w:rPr>
              <w:t xml:space="preserve"> </w:t>
            </w:r>
            <w:r>
              <w:rPr>
                <w:rFonts w:ascii="Times New Roman"/>
                <w:spacing w:val="-1"/>
                <w:sz w:val="24"/>
              </w:rPr>
              <w:t>eligibility,</w:t>
            </w:r>
            <w:r>
              <w:rPr>
                <w:rFonts w:ascii="Times New Roman"/>
                <w:spacing w:val="7"/>
                <w:sz w:val="24"/>
              </w:rPr>
              <w:t xml:space="preserve"> </w:t>
            </w:r>
            <w:r>
              <w:rPr>
                <w:rFonts w:ascii="Times New Roman"/>
                <w:spacing w:val="-1"/>
                <w:sz w:val="24"/>
              </w:rPr>
              <w:t>institutions</w:t>
            </w:r>
            <w:r>
              <w:rPr>
                <w:rFonts w:ascii="Times New Roman"/>
                <w:spacing w:val="6"/>
                <w:sz w:val="24"/>
              </w:rPr>
              <w:t xml:space="preserve"> </w:t>
            </w:r>
            <w:r>
              <w:rPr>
                <w:rFonts w:ascii="Times New Roman"/>
                <w:sz w:val="24"/>
              </w:rPr>
              <w:t>shall</w:t>
            </w:r>
            <w:r>
              <w:rPr>
                <w:rFonts w:ascii="Times New Roman"/>
                <w:spacing w:val="75"/>
                <w:sz w:val="24"/>
              </w:rPr>
              <w:t xml:space="preserve"> </w:t>
            </w:r>
            <w:r>
              <w:rPr>
                <w:rFonts w:ascii="Times New Roman"/>
                <w:sz w:val="24"/>
              </w:rPr>
              <w:t>leave</w:t>
            </w:r>
            <w:r>
              <w:rPr>
                <w:rFonts w:ascii="Times New Roman"/>
                <w:spacing w:val="-1"/>
                <w:sz w:val="24"/>
              </w:rPr>
              <w:t xml:space="preserve"> </w:t>
            </w:r>
            <w:r>
              <w:rPr>
                <w:rFonts w:ascii="Times New Roman"/>
                <w:sz w:val="24"/>
              </w:rPr>
              <w:t xml:space="preserve">this </w:t>
            </w:r>
            <w:r>
              <w:rPr>
                <w:rFonts w:ascii="Times New Roman"/>
                <w:spacing w:val="-1"/>
                <w:sz w:val="24"/>
              </w:rPr>
              <w:t>field</w:t>
            </w:r>
            <w:r>
              <w:rPr>
                <w:rFonts w:ascii="Times New Roman"/>
                <w:sz w:val="24"/>
              </w:rPr>
              <w:t xml:space="preserve"> blank.</w:t>
            </w:r>
          </w:p>
        </w:tc>
      </w:tr>
      <w:tr w:rsidR="00907416" w:rsidRPr="00FE002E" w14:paraId="4947023C" w14:textId="77777777" w:rsidTr="00FE0FF1">
        <w:trPr>
          <w:trHeight w:val="304"/>
        </w:trPr>
        <w:tc>
          <w:tcPr>
            <w:tcW w:w="1418" w:type="dxa"/>
          </w:tcPr>
          <w:p w14:paraId="6A3FC26A"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t>12</w:t>
            </w:r>
            <w:r w:rsidR="00B72819">
              <w:rPr>
                <w:rFonts w:ascii="Times New Roman"/>
                <w:sz w:val="24"/>
              </w:rPr>
              <w:t>7</w:t>
            </w:r>
            <w:r>
              <w:rPr>
                <w:rFonts w:ascii="Times New Roman"/>
                <w:sz w:val="24"/>
              </w:rPr>
              <w:t>0</w:t>
            </w:r>
          </w:p>
        </w:tc>
        <w:tc>
          <w:tcPr>
            <w:tcW w:w="7590" w:type="dxa"/>
          </w:tcPr>
          <w:p w14:paraId="2B124C0A"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w:t>
            </w:r>
            <w:r w:rsidR="00B72819">
              <w:rPr>
                <w:rFonts w:ascii="Times New Roman"/>
                <w:b/>
                <w:sz w:val="24"/>
                <w:u w:val="thick" w:color="000000"/>
              </w:rPr>
              <w:t>7</w:t>
            </w:r>
            <w:r>
              <w:rPr>
                <w:rFonts w:ascii="Times New Roman"/>
                <w:b/>
                <w:sz w:val="24"/>
                <w:u w:val="thick" w:color="000000"/>
              </w:rPr>
              <w:t xml:space="preserve"> </w:t>
            </w:r>
            <w:r>
              <w:rPr>
                <w:rFonts w:ascii="Times New Roman"/>
                <w:b/>
                <w:spacing w:val="-1"/>
                <w:sz w:val="24"/>
                <w:u w:val="thick" w:color="000000"/>
              </w:rPr>
              <w:t>Behavioural</w:t>
            </w:r>
            <w:r>
              <w:rPr>
                <w:rFonts w:ascii="Times New Roman"/>
                <w:b/>
                <w:sz w:val="24"/>
                <w:u w:val="thick" w:color="000000"/>
              </w:rPr>
              <w:t xml:space="preserve"> </w:t>
            </w:r>
            <w:r>
              <w:rPr>
                <w:rFonts w:ascii="Times New Roman"/>
                <w:b/>
                <w:spacing w:val="-1"/>
                <w:sz w:val="24"/>
                <w:u w:val="thick" w:color="000000"/>
              </w:rPr>
              <w:t>outflows</w:t>
            </w:r>
            <w:r>
              <w:rPr>
                <w:rFonts w:ascii="Times New Roman"/>
                <w:b/>
                <w:sz w:val="24"/>
                <w:u w:val="thick" w:color="000000"/>
              </w:rPr>
              <w:t xml:space="preserve"> from </w:t>
            </w:r>
            <w:r>
              <w:rPr>
                <w:rFonts w:ascii="Times New Roman"/>
                <w:b/>
                <w:spacing w:val="-1"/>
                <w:sz w:val="24"/>
                <w:u w:val="thick" w:color="000000"/>
              </w:rPr>
              <w:t>deposits</w:t>
            </w:r>
          </w:p>
          <w:p w14:paraId="77FBF099"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amount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item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1.3</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redistributed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time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buckets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according</w:t>
            </w:r>
            <w:r>
              <w:rPr>
                <w:rFonts w:ascii="Times New Roman" w:eastAsia="Times New Roman" w:hAnsi="Times New Roman" w:cs="Times New Roman"/>
                <w:spacing w:val="7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behavioural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‘business as usual</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basis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used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lastRenderedPageBreak/>
              <w:t>for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purpose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risk </w:t>
            </w:r>
            <w:r>
              <w:rPr>
                <w:rFonts w:ascii="Times New Roman" w:eastAsia="Times New Roman" w:hAnsi="Times New Roman" w:cs="Times New Roman"/>
                <w:spacing w:val="-1"/>
                <w:sz w:val="24"/>
                <w:szCs w:val="24"/>
              </w:rPr>
              <w:t>management</w:t>
            </w:r>
            <w:r>
              <w:rPr>
                <w:rFonts w:ascii="Times New Roman" w:eastAsia="Times New Roman" w:hAnsi="Times New Roman" w:cs="Times New Roman"/>
                <w:sz w:val="24"/>
                <w:szCs w:val="24"/>
              </w:rPr>
              <w:t xml:space="preserve">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reporting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 xml:space="preserve">institution. </w:t>
            </w:r>
            <w:r>
              <w:rPr>
                <w:rFonts w:ascii="Times New Roman"/>
                <w:spacing w:val="-1"/>
                <w:sz w:val="24"/>
              </w:rPr>
              <w:t xml:space="preserve">For the purposes of this field, </w:t>
            </w:r>
            <w:r>
              <w:rPr>
                <w:rFonts w:ascii="Times New Roman"/>
                <w:spacing w:val="-1"/>
                <w:sz w:val="24"/>
              </w:rPr>
              <w:t>‘</w:t>
            </w:r>
            <w:r>
              <w:rPr>
                <w:rFonts w:ascii="Times New Roman"/>
                <w:spacing w:val="-1"/>
                <w:sz w:val="24"/>
              </w:rPr>
              <w:t>business as usual</w:t>
            </w:r>
            <w:r>
              <w:rPr>
                <w:rFonts w:ascii="Times New Roman"/>
                <w:spacing w:val="-1"/>
                <w:sz w:val="24"/>
              </w:rPr>
              <w:t>’</w:t>
            </w:r>
            <w:r>
              <w:rPr>
                <w:rFonts w:ascii="Times New Roman"/>
                <w:spacing w:val="-1"/>
                <w:sz w:val="24"/>
              </w:rPr>
              <w:t xml:space="preserve"> shall mean </w:t>
            </w:r>
            <w:r>
              <w:rPr>
                <w:rFonts w:ascii="Times New Roman"/>
                <w:spacing w:val="-1"/>
                <w:sz w:val="24"/>
              </w:rPr>
              <w:t>‘</w:t>
            </w:r>
            <w:r w:rsidRPr="00196701">
              <w:rPr>
                <w:rFonts w:ascii="Times New Roman"/>
                <w:spacing w:val="-1"/>
                <w:sz w:val="24"/>
              </w:rPr>
              <w:t>a situation without any liquidity stress assumption</w:t>
            </w:r>
            <w:r>
              <w:rPr>
                <w:rFonts w:ascii="Times New Roman"/>
                <w:spacing w:val="-1"/>
                <w:sz w:val="24"/>
              </w:rPr>
              <w:t>.</w:t>
            </w:r>
          </w:p>
          <w:p w14:paraId="1148BB10"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 xml:space="preserve">The </w:t>
            </w:r>
            <w:r w:rsidRPr="00740184">
              <w:rPr>
                <w:rFonts w:ascii="Times New Roman"/>
                <w:spacing w:val="-1"/>
                <w:sz w:val="24"/>
              </w:rPr>
              <w:t>distribution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1"/>
                <w:sz w:val="24"/>
                <w:szCs w:val="24"/>
              </w:rPr>
              <w:t xml:space="preserve"> reflect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‘stickiness’</w:t>
            </w:r>
            <w:r>
              <w:rPr>
                <w:rFonts w:ascii="Times New Roman" w:eastAsia="Times New Roman" w:hAnsi="Times New Roman" w:cs="Times New Roman"/>
                <w:sz w:val="24"/>
                <w:szCs w:val="24"/>
              </w:rPr>
              <w:t xml:space="preserve"> of</w:t>
            </w:r>
            <w:r>
              <w:rPr>
                <w:rFonts w:ascii="Times New Roman" w:eastAsia="Times New Roman" w:hAnsi="Times New Roman" w:cs="Times New Roman"/>
                <w:spacing w:val="-1"/>
                <w:sz w:val="24"/>
                <w:szCs w:val="24"/>
              </w:rPr>
              <w:t xml:space="preserve"> the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deposits.</w:t>
            </w:r>
          </w:p>
          <w:p w14:paraId="77DB2063"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9"/>
                <w:sz w:val="24"/>
              </w:rPr>
              <w:t xml:space="preserve"> </w:t>
            </w:r>
            <w:r>
              <w:rPr>
                <w:rFonts w:ascii="Times New Roman"/>
                <w:sz w:val="24"/>
              </w:rPr>
              <w:t>item</w:t>
            </w:r>
            <w:r>
              <w:rPr>
                <w:rFonts w:ascii="Times New Roman"/>
                <w:spacing w:val="26"/>
                <w:sz w:val="24"/>
              </w:rPr>
              <w:t xml:space="preserve"> </w:t>
            </w:r>
            <w:r>
              <w:rPr>
                <w:rFonts w:ascii="Times New Roman"/>
                <w:sz w:val="24"/>
              </w:rPr>
              <w:t>does</w:t>
            </w:r>
            <w:r>
              <w:rPr>
                <w:rFonts w:ascii="Times New Roman"/>
                <w:spacing w:val="29"/>
                <w:sz w:val="24"/>
              </w:rPr>
              <w:t xml:space="preserve"> </w:t>
            </w:r>
            <w:r>
              <w:rPr>
                <w:rFonts w:ascii="Times New Roman"/>
                <w:sz w:val="24"/>
              </w:rPr>
              <w:t>not</w:t>
            </w:r>
            <w:r>
              <w:rPr>
                <w:rFonts w:ascii="Times New Roman"/>
                <w:spacing w:val="29"/>
                <w:sz w:val="24"/>
              </w:rPr>
              <w:t xml:space="preserve"> </w:t>
            </w:r>
            <w:r>
              <w:rPr>
                <w:rFonts w:ascii="Times New Roman"/>
                <w:spacing w:val="-1"/>
                <w:sz w:val="24"/>
              </w:rPr>
              <w:t>reflect</w:t>
            </w:r>
            <w:r>
              <w:rPr>
                <w:rFonts w:ascii="Times New Roman"/>
                <w:spacing w:val="29"/>
                <w:sz w:val="24"/>
              </w:rPr>
              <w:t xml:space="preserve"> </w:t>
            </w:r>
            <w:r>
              <w:rPr>
                <w:rFonts w:ascii="Times New Roman"/>
                <w:spacing w:val="-1"/>
                <w:sz w:val="24"/>
              </w:rPr>
              <w:t>business</w:t>
            </w:r>
            <w:r>
              <w:rPr>
                <w:rFonts w:ascii="Times New Roman"/>
                <w:spacing w:val="27"/>
                <w:sz w:val="24"/>
              </w:rPr>
              <w:t xml:space="preserve"> </w:t>
            </w:r>
            <w:r>
              <w:rPr>
                <w:rFonts w:ascii="Times New Roman"/>
                <w:sz w:val="24"/>
              </w:rPr>
              <w:t>plan</w:t>
            </w:r>
            <w:r>
              <w:rPr>
                <w:rFonts w:ascii="Times New Roman"/>
                <w:spacing w:val="28"/>
                <w:sz w:val="24"/>
              </w:rPr>
              <w:t xml:space="preserve"> </w:t>
            </w:r>
            <w:r>
              <w:rPr>
                <w:rFonts w:ascii="Times New Roman"/>
                <w:spacing w:val="-1"/>
                <w:sz w:val="24"/>
              </w:rPr>
              <w:t>assumptions</w:t>
            </w:r>
            <w:r>
              <w:rPr>
                <w:rFonts w:ascii="Times New Roman"/>
                <w:spacing w:val="29"/>
                <w:sz w:val="24"/>
              </w:rPr>
              <w:t xml:space="preserve"> </w:t>
            </w:r>
            <w:r>
              <w:rPr>
                <w:rFonts w:ascii="Times New Roman"/>
                <w:sz w:val="24"/>
              </w:rPr>
              <w:t>and</w:t>
            </w:r>
            <w:r>
              <w:rPr>
                <w:rFonts w:ascii="Times New Roman"/>
                <w:spacing w:val="28"/>
                <w:sz w:val="24"/>
              </w:rPr>
              <w:t xml:space="preserve"> </w:t>
            </w:r>
            <w:r>
              <w:rPr>
                <w:rFonts w:ascii="Times New Roman"/>
                <w:spacing w:val="-1"/>
                <w:sz w:val="24"/>
              </w:rPr>
              <w:t>therefore</w:t>
            </w:r>
            <w:r>
              <w:rPr>
                <w:rFonts w:ascii="Times New Roman"/>
                <w:spacing w:val="29"/>
                <w:sz w:val="24"/>
              </w:rPr>
              <w:t xml:space="preserve"> </w:t>
            </w:r>
            <w:r>
              <w:rPr>
                <w:rFonts w:ascii="Times New Roman"/>
                <w:spacing w:val="-1"/>
                <w:sz w:val="24"/>
              </w:rPr>
              <w:t>shall</w:t>
            </w:r>
            <w:r>
              <w:rPr>
                <w:rFonts w:ascii="Times New Roman"/>
                <w:spacing w:val="28"/>
                <w:sz w:val="24"/>
              </w:rPr>
              <w:t xml:space="preserve"> </w:t>
            </w:r>
            <w:r>
              <w:rPr>
                <w:rFonts w:ascii="Times New Roman"/>
                <w:sz w:val="24"/>
              </w:rPr>
              <w:t>not</w:t>
            </w:r>
            <w:r>
              <w:rPr>
                <w:rFonts w:ascii="Times New Roman"/>
                <w:spacing w:val="69"/>
                <w:sz w:val="24"/>
              </w:rPr>
              <w:t xml:space="preserve"> </w:t>
            </w:r>
            <w:r>
              <w:rPr>
                <w:rFonts w:ascii="Times New Roman"/>
                <w:sz w:val="24"/>
              </w:rPr>
              <w:t xml:space="preserve">include information relating to </w:t>
            </w:r>
            <w:r>
              <w:rPr>
                <w:rFonts w:ascii="Times New Roman"/>
                <w:spacing w:val="-1"/>
                <w:sz w:val="24"/>
              </w:rPr>
              <w:t xml:space="preserve">new </w:t>
            </w:r>
            <w:r>
              <w:rPr>
                <w:rFonts w:ascii="Times New Roman"/>
                <w:sz w:val="24"/>
              </w:rPr>
              <w:t xml:space="preserve">business </w:t>
            </w:r>
            <w:r>
              <w:rPr>
                <w:rFonts w:ascii="Times New Roman"/>
                <w:spacing w:val="-1"/>
                <w:sz w:val="24"/>
              </w:rPr>
              <w:t>activities.</w:t>
            </w:r>
          </w:p>
          <w:p w14:paraId="55195E64"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Allocation</w:t>
            </w:r>
            <w:r>
              <w:rPr>
                <w:rFonts w:ascii="Times New Roman"/>
                <w:spacing w:val="10"/>
                <w:sz w:val="24"/>
              </w:rPr>
              <w:t xml:space="preserve"> </w:t>
            </w:r>
            <w:r>
              <w:rPr>
                <w:rFonts w:ascii="Times New Roman"/>
                <w:sz w:val="24"/>
              </w:rPr>
              <w:t>across</w:t>
            </w:r>
            <w:r>
              <w:rPr>
                <w:rFonts w:ascii="Times New Roman"/>
                <w:spacing w:val="11"/>
                <w:sz w:val="24"/>
              </w:rPr>
              <w:t xml:space="preserve"> </w:t>
            </w:r>
            <w:r>
              <w:rPr>
                <w:rFonts w:ascii="Times New Roman"/>
                <w:spacing w:val="-1"/>
                <w:sz w:val="24"/>
              </w:rPr>
              <w:t>the</w:t>
            </w:r>
            <w:r>
              <w:rPr>
                <w:rFonts w:ascii="Times New Roman"/>
                <w:spacing w:val="11"/>
                <w:sz w:val="24"/>
              </w:rPr>
              <w:t xml:space="preserve"> </w:t>
            </w:r>
            <w:r>
              <w:rPr>
                <w:rFonts w:ascii="Times New Roman"/>
                <w:spacing w:val="-1"/>
                <w:sz w:val="24"/>
              </w:rPr>
              <w:t>time</w:t>
            </w:r>
            <w:r>
              <w:rPr>
                <w:rFonts w:ascii="Times New Roman"/>
                <w:spacing w:val="11"/>
                <w:sz w:val="24"/>
              </w:rPr>
              <w:t xml:space="preserve"> </w:t>
            </w:r>
            <w:r>
              <w:rPr>
                <w:rFonts w:ascii="Times New Roman"/>
                <w:sz w:val="24"/>
              </w:rPr>
              <w:t>buckets</w:t>
            </w:r>
            <w:r>
              <w:rPr>
                <w:rFonts w:ascii="Times New Roman"/>
                <w:spacing w:val="11"/>
                <w:sz w:val="24"/>
              </w:rPr>
              <w:t xml:space="preserve"> </w:t>
            </w:r>
            <w:r>
              <w:rPr>
                <w:rFonts w:ascii="Times New Roman"/>
                <w:sz w:val="24"/>
              </w:rPr>
              <w:t>shall</w:t>
            </w:r>
            <w:r>
              <w:rPr>
                <w:rFonts w:ascii="Times New Roman"/>
                <w:spacing w:val="11"/>
                <w:sz w:val="24"/>
              </w:rPr>
              <w:t xml:space="preserve"> </w:t>
            </w:r>
            <w:r>
              <w:rPr>
                <w:rFonts w:ascii="Times New Roman"/>
                <w:spacing w:val="-1"/>
                <w:sz w:val="24"/>
              </w:rPr>
              <w:t>follow</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granularity</w:t>
            </w:r>
            <w:r>
              <w:rPr>
                <w:rFonts w:ascii="Times New Roman"/>
                <w:spacing w:val="10"/>
                <w:sz w:val="24"/>
              </w:rPr>
              <w:t xml:space="preserve"> </w:t>
            </w:r>
            <w:r>
              <w:rPr>
                <w:rFonts w:ascii="Times New Roman"/>
                <w:sz w:val="24"/>
              </w:rPr>
              <w:t>used</w:t>
            </w:r>
            <w:r>
              <w:rPr>
                <w:rFonts w:ascii="Times New Roman"/>
                <w:spacing w:val="9"/>
                <w:sz w:val="24"/>
              </w:rPr>
              <w:t xml:space="preserve"> </w:t>
            </w:r>
            <w:r>
              <w:rPr>
                <w:rFonts w:ascii="Times New Roman"/>
                <w:spacing w:val="-1"/>
                <w:sz w:val="24"/>
              </w:rPr>
              <w:t>for</w:t>
            </w:r>
            <w:r>
              <w:rPr>
                <w:rFonts w:ascii="Times New Roman"/>
                <w:spacing w:val="51"/>
                <w:sz w:val="24"/>
              </w:rPr>
              <w:t xml:space="preserve"> </w:t>
            </w:r>
            <w:r>
              <w:rPr>
                <w:rFonts w:ascii="Times New Roman"/>
                <w:spacing w:val="-1"/>
                <w:sz w:val="24"/>
              </w:rPr>
              <w:t>internal</w:t>
            </w:r>
            <w:r>
              <w:rPr>
                <w:rFonts w:ascii="Times New Roman"/>
                <w:sz w:val="24"/>
              </w:rPr>
              <w:t xml:space="preserve"> </w:t>
            </w:r>
            <w:r>
              <w:rPr>
                <w:rFonts w:ascii="Times New Roman"/>
                <w:spacing w:val="-1"/>
                <w:sz w:val="24"/>
              </w:rPr>
              <w:t>purposes.</w:t>
            </w:r>
            <w:r>
              <w:rPr>
                <w:rFonts w:ascii="Times New Roman"/>
                <w:sz w:val="24"/>
              </w:rPr>
              <w:t xml:space="preserve"> </w:t>
            </w:r>
            <w:r>
              <w:rPr>
                <w:rFonts w:ascii="Times New Roman"/>
                <w:spacing w:val="-1"/>
                <w:sz w:val="24"/>
              </w:rPr>
              <w:t>Therefore,</w:t>
            </w:r>
            <w:r>
              <w:rPr>
                <w:rFonts w:ascii="Times New Roman"/>
                <w:sz w:val="24"/>
              </w:rPr>
              <w:t xml:space="preserve"> not </w:t>
            </w:r>
            <w:r>
              <w:rPr>
                <w:rFonts w:ascii="Times New Roman"/>
                <w:spacing w:val="-1"/>
                <w:sz w:val="24"/>
              </w:rPr>
              <w:t>all time</w:t>
            </w:r>
            <w:r>
              <w:rPr>
                <w:rFonts w:ascii="Times New Roman"/>
                <w:sz w:val="24"/>
              </w:rPr>
              <w:t xml:space="preserve"> buckets</w:t>
            </w:r>
            <w:r>
              <w:rPr>
                <w:rFonts w:ascii="Times New Roman"/>
                <w:spacing w:val="-1"/>
                <w:sz w:val="24"/>
              </w:rPr>
              <w:t xml:space="preserve"> </w:t>
            </w:r>
            <w:r>
              <w:rPr>
                <w:rFonts w:ascii="Times New Roman"/>
                <w:sz w:val="24"/>
              </w:rPr>
              <w:t xml:space="preserve">need to be </w:t>
            </w:r>
            <w:r>
              <w:rPr>
                <w:rFonts w:ascii="Times New Roman"/>
                <w:spacing w:val="-1"/>
                <w:sz w:val="24"/>
              </w:rPr>
              <w:t>filled</w:t>
            </w:r>
            <w:r>
              <w:rPr>
                <w:rFonts w:ascii="Times New Roman"/>
                <w:sz w:val="24"/>
              </w:rPr>
              <w:t xml:space="preserve"> in.</w:t>
            </w:r>
          </w:p>
        </w:tc>
      </w:tr>
      <w:tr w:rsidR="00907416" w:rsidRPr="00FE002E" w14:paraId="7E630268" w14:textId="77777777" w:rsidTr="00FE0FF1">
        <w:trPr>
          <w:trHeight w:val="304"/>
        </w:trPr>
        <w:tc>
          <w:tcPr>
            <w:tcW w:w="1418" w:type="dxa"/>
          </w:tcPr>
          <w:p w14:paraId="388C64F5" w14:textId="77777777" w:rsidR="00907416" w:rsidRPr="00AE380B" w:rsidRDefault="00907416" w:rsidP="00AE380B">
            <w:pPr>
              <w:pStyle w:val="TableParagraph"/>
              <w:spacing w:before="118"/>
              <w:ind w:left="57" w:right="96"/>
              <w:jc w:val="both"/>
              <w:rPr>
                <w:rFonts w:ascii="Times New Roman"/>
                <w:sz w:val="24"/>
              </w:rPr>
            </w:pPr>
            <w:r>
              <w:rPr>
                <w:rFonts w:ascii="Times New Roman"/>
                <w:sz w:val="24"/>
              </w:rPr>
              <w:lastRenderedPageBreak/>
              <w:t>12</w:t>
            </w:r>
            <w:r w:rsidR="00B72819">
              <w:rPr>
                <w:rFonts w:ascii="Times New Roman"/>
                <w:sz w:val="24"/>
              </w:rPr>
              <w:t>8</w:t>
            </w:r>
            <w:r>
              <w:rPr>
                <w:rFonts w:ascii="Times New Roman"/>
                <w:sz w:val="24"/>
              </w:rPr>
              <w:t>0</w:t>
            </w:r>
          </w:p>
        </w:tc>
        <w:tc>
          <w:tcPr>
            <w:tcW w:w="7590" w:type="dxa"/>
          </w:tcPr>
          <w:p w14:paraId="7D09D8B3"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w:t>
            </w:r>
            <w:r w:rsidR="00B72819">
              <w:rPr>
                <w:rFonts w:ascii="Times New Roman"/>
                <w:b/>
                <w:sz w:val="24"/>
                <w:u w:val="thick" w:color="000000"/>
              </w:rPr>
              <w:t>8</w:t>
            </w:r>
            <w:r>
              <w:rPr>
                <w:rFonts w:ascii="Times New Roman"/>
                <w:b/>
                <w:sz w:val="24"/>
                <w:u w:val="thick" w:color="000000"/>
              </w:rPr>
              <w:t xml:space="preserve"> </w:t>
            </w:r>
            <w:r>
              <w:rPr>
                <w:rFonts w:ascii="Times New Roman"/>
                <w:b/>
                <w:spacing w:val="-1"/>
                <w:sz w:val="24"/>
                <w:u w:val="thick" w:color="000000"/>
              </w:rPr>
              <w:t>Behavioural</w:t>
            </w:r>
            <w:r>
              <w:rPr>
                <w:rFonts w:ascii="Times New Roman"/>
                <w:b/>
                <w:sz w:val="24"/>
                <w:u w:val="thick" w:color="000000"/>
              </w:rPr>
              <w:t xml:space="preserve"> </w:t>
            </w:r>
            <w:r>
              <w:rPr>
                <w:rFonts w:ascii="Times New Roman"/>
                <w:b/>
                <w:spacing w:val="-1"/>
                <w:sz w:val="24"/>
                <w:u w:val="thick" w:color="000000"/>
              </w:rPr>
              <w:t>inflows</w:t>
            </w:r>
            <w:r>
              <w:rPr>
                <w:rFonts w:ascii="Times New Roman"/>
                <w:b/>
                <w:sz w:val="24"/>
                <w:u w:val="thick" w:color="000000"/>
              </w:rPr>
              <w:t xml:space="preserve"> from </w:t>
            </w:r>
            <w:r>
              <w:rPr>
                <w:rFonts w:ascii="Times New Roman"/>
                <w:b/>
                <w:spacing w:val="-1"/>
                <w:sz w:val="24"/>
                <w:u w:val="thick" w:color="000000"/>
              </w:rPr>
              <w:t>loans and advances</w:t>
            </w:r>
          </w:p>
          <w:p w14:paraId="7DCB5917"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amount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item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2.2</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redistributed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time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buckets</w:t>
            </w:r>
            <w:r>
              <w:rPr>
                <w:rFonts w:ascii="Times New Roman" w:eastAsia="Times New Roman" w:hAnsi="Times New Roman" w:cs="Times New Roman"/>
                <w:spacing w:val="6"/>
                <w:sz w:val="24"/>
                <w:szCs w:val="24"/>
              </w:rPr>
              <w:t xml:space="preserve"> </w:t>
            </w:r>
            <w:r w:rsidRPr="00740184">
              <w:rPr>
                <w:rFonts w:ascii="Times New Roman"/>
                <w:spacing w:val="-1"/>
                <w:sz w:val="24"/>
              </w:rPr>
              <w:t>according</w:t>
            </w:r>
            <w:r>
              <w:rPr>
                <w:rFonts w:ascii="Times New Roman" w:eastAsia="Times New Roman" w:hAnsi="Times New Roman" w:cs="Times New Roman"/>
                <w:spacing w:val="7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behavioural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‘business as usual’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basis</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used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for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purpose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59"/>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risk </w:t>
            </w:r>
            <w:r>
              <w:rPr>
                <w:rFonts w:ascii="Times New Roman" w:eastAsia="Times New Roman" w:hAnsi="Times New Roman" w:cs="Times New Roman"/>
                <w:spacing w:val="-1"/>
                <w:sz w:val="24"/>
                <w:szCs w:val="24"/>
              </w:rPr>
              <w:t>management</w:t>
            </w:r>
            <w:r>
              <w:rPr>
                <w:rFonts w:ascii="Times New Roman" w:eastAsia="Times New Roman" w:hAnsi="Times New Roman" w:cs="Times New Roman"/>
                <w:sz w:val="24"/>
                <w:szCs w:val="24"/>
              </w:rPr>
              <w:t xml:space="preserve">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reporting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 xml:space="preserve">institution. </w:t>
            </w:r>
            <w:r>
              <w:rPr>
                <w:rFonts w:ascii="Times New Roman"/>
                <w:spacing w:val="-1"/>
                <w:sz w:val="24"/>
              </w:rPr>
              <w:t xml:space="preserve">For the purposes of this field, </w:t>
            </w:r>
            <w:r>
              <w:rPr>
                <w:rFonts w:ascii="Times New Roman"/>
                <w:spacing w:val="-1"/>
                <w:sz w:val="24"/>
              </w:rPr>
              <w:t>‘</w:t>
            </w:r>
            <w:r>
              <w:rPr>
                <w:rFonts w:ascii="Times New Roman"/>
                <w:spacing w:val="-1"/>
                <w:sz w:val="24"/>
              </w:rPr>
              <w:t>business as usual</w:t>
            </w:r>
            <w:r>
              <w:rPr>
                <w:rFonts w:ascii="Times New Roman"/>
                <w:spacing w:val="-1"/>
                <w:sz w:val="24"/>
              </w:rPr>
              <w:t>’</w:t>
            </w:r>
            <w:r>
              <w:rPr>
                <w:rFonts w:ascii="Times New Roman"/>
                <w:spacing w:val="-1"/>
                <w:sz w:val="24"/>
              </w:rPr>
              <w:t xml:space="preserve"> shall mean </w:t>
            </w:r>
            <w:r w:rsidRPr="00196701">
              <w:rPr>
                <w:rFonts w:ascii="Times New Roman"/>
                <w:spacing w:val="-1"/>
                <w:sz w:val="24"/>
              </w:rPr>
              <w:t>a situation without any liquidity stress assumption</w:t>
            </w:r>
            <w:r>
              <w:rPr>
                <w:rFonts w:ascii="Times New Roman"/>
                <w:spacing w:val="-1"/>
                <w:sz w:val="24"/>
              </w:rPr>
              <w:t>.</w:t>
            </w:r>
          </w:p>
          <w:p w14:paraId="29E4B30C"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9"/>
                <w:sz w:val="24"/>
              </w:rPr>
              <w:t xml:space="preserve"> </w:t>
            </w:r>
            <w:r w:rsidRPr="00740184">
              <w:rPr>
                <w:rFonts w:ascii="Times New Roman"/>
                <w:spacing w:val="-1"/>
                <w:sz w:val="24"/>
              </w:rPr>
              <w:t>item</w:t>
            </w:r>
            <w:r>
              <w:rPr>
                <w:rFonts w:ascii="Times New Roman"/>
                <w:spacing w:val="26"/>
                <w:sz w:val="24"/>
              </w:rPr>
              <w:t xml:space="preserve"> </w:t>
            </w:r>
            <w:r>
              <w:rPr>
                <w:rFonts w:ascii="Times New Roman"/>
                <w:sz w:val="24"/>
              </w:rPr>
              <w:t>does</w:t>
            </w:r>
            <w:r>
              <w:rPr>
                <w:rFonts w:ascii="Times New Roman"/>
                <w:spacing w:val="29"/>
                <w:sz w:val="24"/>
              </w:rPr>
              <w:t xml:space="preserve"> </w:t>
            </w:r>
            <w:r>
              <w:rPr>
                <w:rFonts w:ascii="Times New Roman"/>
                <w:sz w:val="24"/>
              </w:rPr>
              <w:t>not</w:t>
            </w:r>
            <w:r>
              <w:rPr>
                <w:rFonts w:ascii="Times New Roman"/>
                <w:spacing w:val="29"/>
                <w:sz w:val="24"/>
              </w:rPr>
              <w:t xml:space="preserve"> </w:t>
            </w:r>
            <w:r>
              <w:rPr>
                <w:rFonts w:ascii="Times New Roman"/>
                <w:spacing w:val="-1"/>
                <w:sz w:val="24"/>
              </w:rPr>
              <w:t>reflect</w:t>
            </w:r>
            <w:r>
              <w:rPr>
                <w:rFonts w:ascii="Times New Roman"/>
                <w:spacing w:val="29"/>
                <w:sz w:val="24"/>
              </w:rPr>
              <w:t xml:space="preserve"> </w:t>
            </w:r>
            <w:r>
              <w:rPr>
                <w:rFonts w:ascii="Times New Roman"/>
                <w:spacing w:val="-1"/>
                <w:sz w:val="24"/>
              </w:rPr>
              <w:t>business</w:t>
            </w:r>
            <w:r>
              <w:rPr>
                <w:rFonts w:ascii="Times New Roman"/>
                <w:spacing w:val="27"/>
                <w:sz w:val="24"/>
              </w:rPr>
              <w:t xml:space="preserve"> </w:t>
            </w:r>
            <w:r>
              <w:rPr>
                <w:rFonts w:ascii="Times New Roman"/>
                <w:sz w:val="24"/>
              </w:rPr>
              <w:t>plan</w:t>
            </w:r>
            <w:r>
              <w:rPr>
                <w:rFonts w:ascii="Times New Roman"/>
                <w:spacing w:val="28"/>
                <w:sz w:val="24"/>
              </w:rPr>
              <w:t xml:space="preserve"> </w:t>
            </w:r>
            <w:r>
              <w:rPr>
                <w:rFonts w:ascii="Times New Roman"/>
                <w:spacing w:val="-1"/>
                <w:sz w:val="24"/>
              </w:rPr>
              <w:t>assumptions</w:t>
            </w:r>
            <w:r>
              <w:rPr>
                <w:rFonts w:ascii="Times New Roman"/>
                <w:spacing w:val="29"/>
                <w:sz w:val="24"/>
              </w:rPr>
              <w:t xml:space="preserve"> </w:t>
            </w:r>
            <w:r>
              <w:rPr>
                <w:rFonts w:ascii="Times New Roman"/>
                <w:sz w:val="24"/>
              </w:rPr>
              <w:t>and</w:t>
            </w:r>
            <w:r>
              <w:rPr>
                <w:rFonts w:ascii="Times New Roman"/>
                <w:spacing w:val="28"/>
                <w:sz w:val="24"/>
              </w:rPr>
              <w:t xml:space="preserve"> </w:t>
            </w:r>
            <w:r>
              <w:rPr>
                <w:rFonts w:ascii="Times New Roman"/>
                <w:spacing w:val="-1"/>
                <w:sz w:val="24"/>
              </w:rPr>
              <w:t>therefore</w:t>
            </w:r>
            <w:r>
              <w:rPr>
                <w:rFonts w:ascii="Times New Roman"/>
                <w:spacing w:val="29"/>
                <w:sz w:val="24"/>
              </w:rPr>
              <w:t xml:space="preserve"> </w:t>
            </w:r>
            <w:r>
              <w:rPr>
                <w:rFonts w:ascii="Times New Roman"/>
                <w:spacing w:val="-1"/>
                <w:sz w:val="24"/>
              </w:rPr>
              <w:t>shall</w:t>
            </w:r>
            <w:r>
              <w:rPr>
                <w:rFonts w:ascii="Times New Roman"/>
                <w:spacing w:val="28"/>
                <w:sz w:val="24"/>
              </w:rPr>
              <w:t xml:space="preserve"> </w:t>
            </w:r>
            <w:r>
              <w:rPr>
                <w:rFonts w:ascii="Times New Roman"/>
                <w:sz w:val="24"/>
              </w:rPr>
              <w:t>not</w:t>
            </w:r>
            <w:r>
              <w:rPr>
                <w:rFonts w:ascii="Times New Roman"/>
                <w:spacing w:val="69"/>
                <w:sz w:val="24"/>
              </w:rPr>
              <w:t xml:space="preserve"> </w:t>
            </w:r>
            <w:r>
              <w:rPr>
                <w:rFonts w:ascii="Times New Roman"/>
                <w:sz w:val="24"/>
              </w:rPr>
              <w:t xml:space="preserve">consider </w:t>
            </w:r>
            <w:r>
              <w:rPr>
                <w:rFonts w:ascii="Times New Roman"/>
                <w:spacing w:val="-1"/>
                <w:sz w:val="24"/>
              </w:rPr>
              <w:t xml:space="preserve">new </w:t>
            </w:r>
            <w:r>
              <w:rPr>
                <w:rFonts w:ascii="Times New Roman"/>
                <w:sz w:val="24"/>
              </w:rPr>
              <w:t xml:space="preserve">business </w:t>
            </w:r>
            <w:r>
              <w:rPr>
                <w:rFonts w:ascii="Times New Roman"/>
                <w:spacing w:val="-1"/>
                <w:sz w:val="24"/>
              </w:rPr>
              <w:t>activities.</w:t>
            </w:r>
          </w:p>
          <w:p w14:paraId="63F663E4" w14:textId="77777777" w:rsidR="00907416" w:rsidRDefault="00907416" w:rsidP="00740184">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Allocation</w:t>
            </w:r>
            <w:r>
              <w:rPr>
                <w:rFonts w:ascii="Times New Roman"/>
                <w:spacing w:val="10"/>
                <w:sz w:val="24"/>
              </w:rPr>
              <w:t xml:space="preserve"> </w:t>
            </w:r>
            <w:r>
              <w:rPr>
                <w:rFonts w:ascii="Times New Roman"/>
                <w:sz w:val="24"/>
              </w:rPr>
              <w:t>across</w:t>
            </w:r>
            <w:r>
              <w:rPr>
                <w:rFonts w:ascii="Times New Roman"/>
                <w:spacing w:val="11"/>
                <w:sz w:val="24"/>
              </w:rPr>
              <w:t xml:space="preserve"> </w:t>
            </w:r>
            <w:r>
              <w:rPr>
                <w:rFonts w:ascii="Times New Roman"/>
                <w:spacing w:val="-1"/>
                <w:sz w:val="24"/>
              </w:rPr>
              <w:t>the</w:t>
            </w:r>
            <w:r>
              <w:rPr>
                <w:rFonts w:ascii="Times New Roman"/>
                <w:spacing w:val="11"/>
                <w:sz w:val="24"/>
              </w:rPr>
              <w:t xml:space="preserve"> </w:t>
            </w:r>
            <w:r>
              <w:rPr>
                <w:rFonts w:ascii="Times New Roman"/>
                <w:spacing w:val="-1"/>
                <w:sz w:val="24"/>
              </w:rPr>
              <w:t>time</w:t>
            </w:r>
            <w:r>
              <w:rPr>
                <w:rFonts w:ascii="Times New Roman"/>
                <w:spacing w:val="11"/>
                <w:sz w:val="24"/>
              </w:rPr>
              <w:t xml:space="preserve"> </w:t>
            </w:r>
            <w:r>
              <w:rPr>
                <w:rFonts w:ascii="Times New Roman"/>
                <w:sz w:val="24"/>
              </w:rPr>
              <w:t>buckets</w:t>
            </w:r>
            <w:r>
              <w:rPr>
                <w:rFonts w:ascii="Times New Roman"/>
                <w:spacing w:val="11"/>
                <w:sz w:val="24"/>
              </w:rPr>
              <w:t xml:space="preserve"> </w:t>
            </w:r>
            <w:r>
              <w:rPr>
                <w:rFonts w:ascii="Times New Roman"/>
                <w:sz w:val="24"/>
              </w:rPr>
              <w:t>shall</w:t>
            </w:r>
            <w:r>
              <w:rPr>
                <w:rFonts w:ascii="Times New Roman"/>
                <w:spacing w:val="11"/>
                <w:sz w:val="24"/>
              </w:rPr>
              <w:t xml:space="preserve"> </w:t>
            </w:r>
            <w:r>
              <w:rPr>
                <w:rFonts w:ascii="Times New Roman"/>
                <w:spacing w:val="-1"/>
                <w:sz w:val="24"/>
              </w:rPr>
              <w:t>follow</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granularity</w:t>
            </w:r>
            <w:r>
              <w:rPr>
                <w:rFonts w:ascii="Times New Roman"/>
                <w:spacing w:val="10"/>
                <w:sz w:val="24"/>
              </w:rPr>
              <w:t xml:space="preserve"> </w:t>
            </w:r>
            <w:r>
              <w:rPr>
                <w:rFonts w:ascii="Times New Roman"/>
                <w:sz w:val="24"/>
              </w:rPr>
              <w:t>used</w:t>
            </w:r>
            <w:r>
              <w:rPr>
                <w:rFonts w:ascii="Times New Roman"/>
                <w:spacing w:val="9"/>
                <w:sz w:val="24"/>
              </w:rPr>
              <w:t xml:space="preserve"> </w:t>
            </w:r>
            <w:r>
              <w:rPr>
                <w:rFonts w:ascii="Times New Roman"/>
                <w:spacing w:val="-1"/>
                <w:sz w:val="24"/>
              </w:rPr>
              <w:t>for</w:t>
            </w:r>
            <w:r>
              <w:rPr>
                <w:rFonts w:ascii="Times New Roman"/>
                <w:spacing w:val="51"/>
                <w:sz w:val="24"/>
              </w:rPr>
              <w:t xml:space="preserve"> </w:t>
            </w:r>
            <w:r>
              <w:rPr>
                <w:rFonts w:ascii="Times New Roman"/>
                <w:spacing w:val="-1"/>
                <w:sz w:val="24"/>
              </w:rPr>
              <w:t>internal</w:t>
            </w:r>
            <w:r>
              <w:rPr>
                <w:rFonts w:ascii="Times New Roman"/>
                <w:spacing w:val="30"/>
                <w:sz w:val="24"/>
              </w:rPr>
              <w:t xml:space="preserve"> </w:t>
            </w:r>
            <w:r>
              <w:rPr>
                <w:rFonts w:ascii="Times New Roman"/>
                <w:spacing w:val="-1"/>
                <w:sz w:val="24"/>
              </w:rPr>
              <w:t>purposes.</w:t>
            </w:r>
            <w:r>
              <w:rPr>
                <w:rFonts w:ascii="Times New Roman"/>
                <w:spacing w:val="30"/>
                <w:sz w:val="24"/>
              </w:rPr>
              <w:t xml:space="preserve"> </w:t>
            </w:r>
            <w:r>
              <w:rPr>
                <w:rFonts w:ascii="Times New Roman"/>
                <w:spacing w:val="-1"/>
                <w:sz w:val="24"/>
              </w:rPr>
              <w:t>Therefore,</w:t>
            </w:r>
            <w:r>
              <w:rPr>
                <w:rFonts w:ascii="Times New Roman"/>
                <w:spacing w:val="30"/>
                <w:sz w:val="24"/>
              </w:rPr>
              <w:t xml:space="preserve"> </w:t>
            </w:r>
            <w:r>
              <w:rPr>
                <w:rFonts w:ascii="Times New Roman"/>
                <w:sz w:val="24"/>
              </w:rPr>
              <w:t>not</w:t>
            </w:r>
            <w:r>
              <w:rPr>
                <w:rFonts w:ascii="Times New Roman"/>
                <w:spacing w:val="30"/>
                <w:sz w:val="24"/>
              </w:rPr>
              <w:t xml:space="preserve"> </w:t>
            </w:r>
            <w:r>
              <w:rPr>
                <w:rFonts w:ascii="Times New Roman"/>
                <w:spacing w:val="-1"/>
                <w:sz w:val="24"/>
              </w:rPr>
              <w:t>all</w:t>
            </w:r>
            <w:r>
              <w:rPr>
                <w:rFonts w:ascii="Times New Roman"/>
                <w:spacing w:val="30"/>
                <w:sz w:val="24"/>
              </w:rPr>
              <w:t xml:space="preserve"> </w:t>
            </w:r>
            <w:r>
              <w:rPr>
                <w:rFonts w:ascii="Times New Roman"/>
                <w:spacing w:val="-1"/>
                <w:sz w:val="24"/>
              </w:rPr>
              <w:t>time</w:t>
            </w:r>
            <w:r>
              <w:rPr>
                <w:rFonts w:ascii="Times New Roman"/>
                <w:spacing w:val="30"/>
                <w:sz w:val="24"/>
              </w:rPr>
              <w:t xml:space="preserve"> </w:t>
            </w:r>
            <w:r>
              <w:rPr>
                <w:rFonts w:ascii="Times New Roman"/>
                <w:sz w:val="24"/>
              </w:rPr>
              <w:t>buckets</w:t>
            </w:r>
            <w:r>
              <w:rPr>
                <w:rFonts w:ascii="Times New Roman"/>
                <w:spacing w:val="30"/>
                <w:sz w:val="24"/>
              </w:rPr>
              <w:t xml:space="preserve"> </w:t>
            </w:r>
            <w:r>
              <w:rPr>
                <w:rFonts w:ascii="Times New Roman"/>
                <w:spacing w:val="-1"/>
                <w:sz w:val="24"/>
              </w:rPr>
              <w:t>must</w:t>
            </w:r>
            <w:r>
              <w:rPr>
                <w:rFonts w:ascii="Times New Roman"/>
                <w:spacing w:val="30"/>
                <w:sz w:val="24"/>
              </w:rPr>
              <w:t xml:space="preserve"> </w:t>
            </w:r>
            <w:r>
              <w:rPr>
                <w:rFonts w:ascii="Times New Roman"/>
                <w:spacing w:val="-1"/>
                <w:sz w:val="24"/>
              </w:rPr>
              <w:t>necessarily</w:t>
            </w:r>
            <w:r>
              <w:rPr>
                <w:rFonts w:ascii="Times New Roman"/>
                <w:spacing w:val="30"/>
                <w:sz w:val="24"/>
              </w:rPr>
              <w:t xml:space="preserve"> </w:t>
            </w:r>
            <w:r>
              <w:rPr>
                <w:rFonts w:ascii="Times New Roman"/>
                <w:spacing w:val="-1"/>
                <w:sz w:val="24"/>
              </w:rPr>
              <w:t>be</w:t>
            </w:r>
            <w:r>
              <w:rPr>
                <w:rFonts w:ascii="Times New Roman"/>
                <w:spacing w:val="29"/>
                <w:sz w:val="24"/>
              </w:rPr>
              <w:t xml:space="preserve"> </w:t>
            </w:r>
            <w:r>
              <w:rPr>
                <w:rFonts w:ascii="Times New Roman"/>
                <w:spacing w:val="-1"/>
                <w:sz w:val="24"/>
              </w:rPr>
              <w:t>filled</w:t>
            </w:r>
            <w:r>
              <w:rPr>
                <w:rFonts w:ascii="Times New Roman"/>
                <w:spacing w:val="81"/>
                <w:sz w:val="24"/>
              </w:rPr>
              <w:t xml:space="preserve"> </w:t>
            </w:r>
            <w:r>
              <w:rPr>
                <w:rFonts w:ascii="Times New Roman"/>
                <w:sz w:val="24"/>
              </w:rPr>
              <w:t>in.</w:t>
            </w:r>
          </w:p>
        </w:tc>
      </w:tr>
      <w:tr w:rsidR="00907416" w:rsidRPr="00FE002E" w14:paraId="57060BD9" w14:textId="77777777" w:rsidTr="00FE0FF1">
        <w:trPr>
          <w:trHeight w:val="304"/>
        </w:trPr>
        <w:tc>
          <w:tcPr>
            <w:tcW w:w="1418" w:type="dxa"/>
          </w:tcPr>
          <w:p w14:paraId="05AF9F4D" w14:textId="77777777" w:rsidR="00907416" w:rsidRDefault="00907416"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12</w:t>
            </w:r>
            <w:r w:rsidR="00B72819">
              <w:rPr>
                <w:rFonts w:ascii="Times New Roman"/>
                <w:sz w:val="24"/>
              </w:rPr>
              <w:t>9</w:t>
            </w:r>
            <w:r>
              <w:rPr>
                <w:rFonts w:ascii="Times New Roman"/>
                <w:sz w:val="24"/>
              </w:rPr>
              <w:t>0</w:t>
            </w:r>
          </w:p>
        </w:tc>
        <w:tc>
          <w:tcPr>
            <w:tcW w:w="7590" w:type="dxa"/>
          </w:tcPr>
          <w:p w14:paraId="3D7EF030" w14:textId="77777777" w:rsidR="00907416" w:rsidRDefault="00907416" w:rsidP="00740184">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1</w:t>
            </w:r>
            <w:r w:rsidR="00B72819">
              <w:rPr>
                <w:rFonts w:ascii="Times New Roman"/>
                <w:b/>
                <w:sz w:val="24"/>
                <w:u w:val="thick" w:color="000000"/>
              </w:rPr>
              <w:t>9</w:t>
            </w:r>
            <w:r>
              <w:rPr>
                <w:rFonts w:ascii="Times New Roman"/>
                <w:b/>
                <w:sz w:val="24"/>
                <w:u w:val="thick" w:color="000000"/>
              </w:rPr>
              <w:t xml:space="preserve"> </w:t>
            </w:r>
            <w:r>
              <w:rPr>
                <w:rFonts w:ascii="Times New Roman"/>
                <w:b/>
                <w:spacing w:val="-1"/>
                <w:sz w:val="24"/>
                <w:u w:val="thick" w:color="000000"/>
              </w:rPr>
              <w:t>Behavioural</w:t>
            </w:r>
            <w:r>
              <w:rPr>
                <w:rFonts w:ascii="Times New Roman"/>
                <w:b/>
                <w:sz w:val="24"/>
                <w:u w:val="thick" w:color="000000"/>
              </w:rPr>
              <w:t xml:space="preserve"> </w:t>
            </w:r>
            <w:r>
              <w:rPr>
                <w:rFonts w:ascii="Times New Roman"/>
                <w:b/>
                <w:spacing w:val="-1"/>
                <w:sz w:val="24"/>
                <w:u w:val="thick" w:color="000000"/>
              </w:rPr>
              <w:t>draw-downs</w:t>
            </w:r>
            <w:r>
              <w:rPr>
                <w:rFonts w:ascii="Times New Roman"/>
                <w:b/>
                <w:sz w:val="24"/>
                <w:u w:val="thick" w:color="000000"/>
              </w:rPr>
              <w:t xml:space="preserve"> of </w:t>
            </w:r>
            <w:r>
              <w:rPr>
                <w:rFonts w:ascii="Times New Roman"/>
                <w:b/>
                <w:spacing w:val="-1"/>
                <w:sz w:val="24"/>
                <w:u w:val="thick" w:color="000000"/>
              </w:rPr>
              <w:t>committed facilities</w:t>
            </w:r>
          </w:p>
          <w:p w14:paraId="49D14983" w14:textId="556F0B77" w:rsidR="00907416" w:rsidRPr="00907416" w:rsidRDefault="00907416" w:rsidP="00740184">
            <w:pPr>
              <w:pStyle w:val="TableParagraph"/>
              <w:spacing w:before="117"/>
              <w:ind w:left="102" w:right="100"/>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amount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item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4.1</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redistributed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time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buckets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according</w:t>
            </w:r>
            <w:r>
              <w:rPr>
                <w:rFonts w:ascii="Times New Roman" w:eastAsia="Times New Roman" w:hAnsi="Times New Roman" w:cs="Times New Roman"/>
                <w:spacing w:val="73"/>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1"/>
                <w:sz w:val="24"/>
                <w:szCs w:val="24"/>
              </w:rPr>
              <w:t>behavioural</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pacing w:val="-1"/>
                <w:sz w:val="24"/>
                <w:szCs w:val="24"/>
              </w:rPr>
              <w:t>level</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pacing w:val="-1"/>
                <w:sz w:val="24"/>
                <w:szCs w:val="24"/>
              </w:rPr>
              <w:t>draw-downs</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1"/>
                <w:sz w:val="24"/>
                <w:szCs w:val="24"/>
              </w:rPr>
              <w:t>resulting</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45"/>
                <w:sz w:val="24"/>
                <w:szCs w:val="24"/>
              </w:rPr>
              <w:t xml:space="preserve"> </w:t>
            </w:r>
            <w:r w:rsidRPr="00740184">
              <w:rPr>
                <w:rFonts w:ascii="Times New Roman"/>
                <w:spacing w:val="-1"/>
                <w:sz w:val="24"/>
              </w:rPr>
              <w:t>needs</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79"/>
                <w:sz w:val="24"/>
                <w:szCs w:val="24"/>
              </w:rPr>
              <w:t xml:space="preserve"> </w:t>
            </w:r>
            <w:r>
              <w:rPr>
                <w:rFonts w:ascii="Times New Roman" w:eastAsia="Times New Roman" w:hAnsi="Times New Roman" w:cs="Times New Roman"/>
                <w:sz w:val="24"/>
                <w:szCs w:val="24"/>
              </w:rPr>
              <w:t>‘business as usual</w:t>
            </w:r>
            <w:r>
              <w:rPr>
                <w:rFonts w:ascii="Times New Roman" w:eastAsia="Times New Roman" w:hAnsi="Times New Roman" w:cs="Times New Roman"/>
                <w:spacing w:val="-1"/>
                <w:sz w:val="24"/>
                <w:szCs w:val="24"/>
              </w:rPr>
              <w:t>’</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basis</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pacing w:val="-1"/>
                <w:sz w:val="24"/>
                <w:szCs w:val="24"/>
              </w:rPr>
              <w:t>used</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for</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purpose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risk</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 xml:space="preserve">management </w:t>
            </w:r>
            <w:r w:rsidRPr="00907416">
              <w:rPr>
                <w:rFonts w:ascii="Times New Roman" w:eastAsia="Times New Roman" w:hAnsi="Times New Roman" w:cs="Times New Roman"/>
                <w:spacing w:val="-1"/>
                <w:sz w:val="24"/>
                <w:szCs w:val="24"/>
              </w:rPr>
              <w:t>of the reporting institution.</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For the purposes of this field, “business as usual” means “a situation without any liquidity stress assumption”.</w:t>
            </w:r>
          </w:p>
          <w:p w14:paraId="391B19D9" w14:textId="77777777" w:rsidR="00907416" w:rsidRPr="00907416" w:rsidRDefault="00907416" w:rsidP="00740184">
            <w:pPr>
              <w:pStyle w:val="TableParagraph"/>
              <w:spacing w:before="117"/>
              <w:ind w:left="102" w:right="100"/>
              <w:rPr>
                <w:rFonts w:ascii="Times New Roman" w:eastAsia="Times New Roman" w:hAnsi="Times New Roman" w:cs="Times New Roman"/>
                <w:spacing w:val="-1"/>
                <w:sz w:val="24"/>
                <w:szCs w:val="24"/>
              </w:rPr>
            </w:pPr>
            <w:r w:rsidRPr="00907416">
              <w:rPr>
                <w:rFonts w:ascii="Times New Roman" w:eastAsia="Times New Roman" w:hAnsi="Times New Roman" w:cs="Times New Roman"/>
                <w:spacing w:val="-1"/>
                <w:sz w:val="24"/>
                <w:szCs w:val="24"/>
              </w:rPr>
              <w:t xml:space="preserve">The item does not reflect business plan assumptions and therefore shall not consider </w:t>
            </w:r>
            <w:r w:rsidRPr="00740184">
              <w:rPr>
                <w:rFonts w:ascii="Times New Roman"/>
                <w:spacing w:val="-1"/>
                <w:sz w:val="24"/>
              </w:rPr>
              <w:t>new</w:t>
            </w:r>
            <w:r w:rsidRPr="00907416">
              <w:rPr>
                <w:rFonts w:ascii="Times New Roman" w:eastAsia="Times New Roman" w:hAnsi="Times New Roman" w:cs="Times New Roman"/>
                <w:spacing w:val="-1"/>
                <w:sz w:val="24"/>
                <w:szCs w:val="24"/>
              </w:rPr>
              <w:t xml:space="preserve"> business activities.</w:t>
            </w:r>
          </w:p>
          <w:p w14:paraId="32C1FCA5" w14:textId="38853242" w:rsidR="00907416" w:rsidRDefault="00907416" w:rsidP="00740184">
            <w:pPr>
              <w:pStyle w:val="TableParagraph"/>
              <w:spacing w:before="117"/>
              <w:ind w:left="102" w:right="100"/>
              <w:rPr>
                <w:rFonts w:ascii="Times New Roman" w:eastAsia="Times New Roman" w:hAnsi="Times New Roman" w:cs="Times New Roman"/>
                <w:sz w:val="24"/>
                <w:szCs w:val="24"/>
              </w:rPr>
            </w:pPr>
            <w:r w:rsidRPr="00907416">
              <w:rPr>
                <w:rFonts w:ascii="Times New Roman" w:eastAsia="Times New Roman" w:hAnsi="Times New Roman" w:cs="Times New Roman"/>
                <w:spacing w:val="-1"/>
                <w:sz w:val="24"/>
                <w:szCs w:val="24"/>
              </w:rPr>
              <w:t>Allocation</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across</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the</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time</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buckets</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shall</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follow</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the</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granularity</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used</w:t>
            </w:r>
            <w:r w:rsidR="00740184">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 xml:space="preserve">for internal </w:t>
            </w:r>
            <w:r w:rsidRPr="00740184">
              <w:rPr>
                <w:rFonts w:ascii="Times New Roman"/>
                <w:spacing w:val="-1"/>
                <w:sz w:val="24"/>
              </w:rPr>
              <w:t>purposes</w:t>
            </w:r>
            <w:r w:rsidRPr="00907416">
              <w:rPr>
                <w:rFonts w:ascii="Times New Roman" w:eastAsia="Times New Roman" w:hAnsi="Times New Roman" w:cs="Times New Roman"/>
                <w:spacing w:val="-1"/>
                <w:sz w:val="24"/>
                <w:szCs w:val="24"/>
              </w:rPr>
              <w:t>. Therefore, not all time buckets need to be filled in.</w:t>
            </w:r>
          </w:p>
        </w:tc>
      </w:tr>
    </w:tbl>
    <w:p w14:paraId="1E016FBB" w14:textId="559243DF" w:rsidR="00AE2798" w:rsidRPr="00FE002E" w:rsidDel="00740184" w:rsidRDefault="00E10F1A" w:rsidP="00AE2798">
      <w:pPr>
        <w:pStyle w:val="BodyText1"/>
        <w:rPr>
          <w:del w:id="44" w:author="EBA staff" w:date="2018-01-09T11:06:00Z"/>
          <w:rFonts w:ascii="Times New Roman" w:hAnsi="Times New Roman"/>
        </w:rPr>
      </w:pPr>
      <w:ins w:id="45" w:author="EBA staff" w:date="2018-01-17T13:36:00Z">
        <w:r>
          <w:rPr>
            <w:rFonts w:ascii="Times New Roman" w:hAnsi="Times New Roman"/>
          </w:rPr>
          <w:t>’</w:t>
        </w:r>
      </w:ins>
    </w:p>
    <w:p w14:paraId="382821FD" w14:textId="25113E4D" w:rsidR="00AE2798" w:rsidDel="00740184" w:rsidRDefault="00AE2798" w:rsidP="00F4754B">
      <w:pPr>
        <w:pStyle w:val="BodyText1"/>
        <w:rPr>
          <w:del w:id="46" w:author="EBA staff" w:date="2018-01-09T11:06:00Z"/>
          <w:rFonts w:ascii="Times New Roman" w:hAnsi="Times New Roman"/>
        </w:rPr>
      </w:pPr>
    </w:p>
    <w:bookmarkEnd w:id="17"/>
    <w:bookmarkEnd w:id="18"/>
    <w:p w14:paraId="76ACC491" w14:textId="77777777" w:rsidR="00AE2798" w:rsidRPr="00FE002E" w:rsidRDefault="00AE2798" w:rsidP="00F4754B">
      <w:pPr>
        <w:pStyle w:val="BodyText1"/>
        <w:rPr>
          <w:rFonts w:ascii="Times New Roman" w:hAnsi="Times New Roman"/>
        </w:rPr>
      </w:pPr>
    </w:p>
    <w:sectPr w:rsidR="00AE2798" w:rsidRPr="00FE002E" w:rsidSect="002149E4">
      <w:headerReference w:type="default" r:id="rId10"/>
      <w:footerReference w:type="default" r:id="rId11"/>
      <w:headerReference w:type="first" r:id="rId12"/>
      <w:footerReference w:type="first" r:id="rId13"/>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C1432" w14:textId="77777777" w:rsidR="00AE380B" w:rsidRDefault="00AE380B">
      <w:r>
        <w:separator/>
      </w:r>
    </w:p>
  </w:endnote>
  <w:endnote w:type="continuationSeparator" w:id="0">
    <w:p w14:paraId="53992D04" w14:textId="77777777" w:rsidR="00AE380B" w:rsidRDefault="00AE380B">
      <w:r>
        <w:continuationSeparator/>
      </w:r>
    </w:p>
  </w:endnote>
  <w:endnote w:type="continuationNotice" w:id="1">
    <w:p w14:paraId="3CE2EFE4" w14:textId="77777777" w:rsidR="00AE380B" w:rsidRDefault="00AE38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3D3C3D28" w14:textId="2484A30C" w:rsidR="00AE380B" w:rsidRDefault="00AE380B">
        <w:pPr>
          <w:pStyle w:val="Footer"/>
          <w:jc w:val="right"/>
        </w:pPr>
        <w:r>
          <w:fldChar w:fldCharType="begin"/>
        </w:r>
        <w:r>
          <w:instrText xml:space="preserve"> PAGE   \* MERGEFORMAT </w:instrText>
        </w:r>
        <w:r>
          <w:fldChar w:fldCharType="separate"/>
        </w:r>
        <w:r w:rsidR="002F4F26">
          <w:rPr>
            <w:noProof/>
          </w:rPr>
          <w:t>19</w:t>
        </w:r>
        <w:r>
          <w:rPr>
            <w:noProof/>
          </w:rPr>
          <w:fldChar w:fldCharType="end"/>
        </w:r>
      </w:p>
    </w:sdtContent>
  </w:sdt>
  <w:p w14:paraId="4B030B2F" w14:textId="77777777" w:rsidR="00AE380B" w:rsidRDefault="00AE38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1E0C3AB3" w14:textId="77777777" w:rsidR="00AE380B" w:rsidRDefault="00AE380B">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14:paraId="5634AEC1" w14:textId="77777777" w:rsidR="00AE380B" w:rsidRDefault="00AE38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0E7FA" w14:textId="77777777" w:rsidR="00AE380B" w:rsidRPr="004D223F" w:rsidRDefault="00AE380B" w:rsidP="00C7701D">
      <w:r>
        <w:continuationSeparator/>
      </w:r>
    </w:p>
  </w:footnote>
  <w:footnote w:type="continuationSeparator" w:id="0">
    <w:p w14:paraId="386C71B3" w14:textId="77777777" w:rsidR="00AE380B" w:rsidRDefault="00AE380B">
      <w:r>
        <w:continuationSeparator/>
      </w:r>
    </w:p>
  </w:footnote>
  <w:footnote w:type="continuationNotice" w:id="1">
    <w:p w14:paraId="06529B1A" w14:textId="77777777" w:rsidR="00AE380B" w:rsidRDefault="00AE380B"/>
  </w:footnote>
  <w:footnote w:id="2">
    <w:p w14:paraId="5CFDF0D3" w14:textId="77777777" w:rsidR="00AE380B" w:rsidRPr="00E9222D" w:rsidRDefault="00AE380B">
      <w:pPr>
        <w:pStyle w:val="FootnoteText"/>
      </w:pPr>
      <w:r>
        <w:rPr>
          <w:rStyle w:val="FootnoteReference"/>
        </w:rPr>
        <w:footnoteRef/>
      </w:r>
      <w:r>
        <w:t xml:space="preserve"> </w:t>
      </w:r>
      <w:hyperlink r:id="rId1" w:history="1">
        <w:r w:rsidRPr="00853BA2">
          <w:rPr>
            <w:rStyle w:val="Hyperlink"/>
          </w:rPr>
          <w:t>http://eur-lex.europa.eu/legal-content/EN/TXT/?uri=CELEX%3A32015R0233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CBC20" w14:textId="77777777" w:rsidR="00AE380B" w:rsidRDefault="00AE380B">
    <w:pPr>
      <w:pStyle w:val="Header"/>
    </w:pPr>
    <w:r>
      <w:rPr>
        <w:noProof/>
        <w:lang w:eastAsia="zh-CN"/>
      </w:rPr>
      <mc:AlternateContent>
        <mc:Choice Requires="wps">
          <w:drawing>
            <wp:anchor distT="4294967294" distB="4294967294" distL="114300" distR="114300" simplePos="0" relativeHeight="251688448" behindDoc="0" locked="0" layoutInCell="1" allowOverlap="1" wp14:anchorId="32DDF18A" wp14:editId="07880F5B">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65069A"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CF324" w14:textId="77777777" w:rsidR="00AE380B" w:rsidRDefault="00AE380B">
    <w:pPr>
      <w:pStyle w:val="Header"/>
      <w:tabs>
        <w:tab w:val="clear" w:pos="8306"/>
        <w:tab w:val="right" w:pos="9072"/>
      </w:tabs>
      <w:jc w:val="right"/>
      <w:rPr>
        <w:noProof/>
        <w:lang w:eastAsia="en-GB"/>
      </w:rPr>
    </w:pPr>
    <w:r>
      <w:rPr>
        <w:noProof/>
        <w:lang w:eastAsia="zh-CN"/>
      </w:rPr>
      <mc:AlternateContent>
        <mc:Choice Requires="wps">
          <w:drawing>
            <wp:anchor distT="4294967294" distB="4294967294" distL="114300" distR="114300" simplePos="0" relativeHeight="251695616" behindDoc="1" locked="1" layoutInCell="0" allowOverlap="1" wp14:anchorId="09C1CFD5" wp14:editId="6B4ED39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7731FA"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6BA88504" w14:textId="77777777" w:rsidR="00AE380B" w:rsidRDefault="00AE380B">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BA staff">
    <w15:presenceInfo w15:providerId="None" w15:userId="EBA staf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481"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5604C"/>
    <w:rsid w:val="00060AEF"/>
    <w:rsid w:val="00060D86"/>
    <w:rsid w:val="00061696"/>
    <w:rsid w:val="00061FBE"/>
    <w:rsid w:val="0006345F"/>
    <w:rsid w:val="00064698"/>
    <w:rsid w:val="00067126"/>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65E2"/>
    <w:rsid w:val="000B74A7"/>
    <w:rsid w:val="000C04BB"/>
    <w:rsid w:val="000C216B"/>
    <w:rsid w:val="000C3F11"/>
    <w:rsid w:val="000C6AAC"/>
    <w:rsid w:val="000D1827"/>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3810"/>
    <w:rsid w:val="001F4281"/>
    <w:rsid w:val="001F5755"/>
    <w:rsid w:val="001F7C68"/>
    <w:rsid w:val="001F7D7C"/>
    <w:rsid w:val="002143BB"/>
    <w:rsid w:val="00214915"/>
    <w:rsid w:val="002149E4"/>
    <w:rsid w:val="00214D62"/>
    <w:rsid w:val="002161E2"/>
    <w:rsid w:val="00217B44"/>
    <w:rsid w:val="00217D1F"/>
    <w:rsid w:val="00222AE7"/>
    <w:rsid w:val="0022597B"/>
    <w:rsid w:val="002262E5"/>
    <w:rsid w:val="002323A0"/>
    <w:rsid w:val="00233A74"/>
    <w:rsid w:val="00235FBA"/>
    <w:rsid w:val="00237DD1"/>
    <w:rsid w:val="0024092A"/>
    <w:rsid w:val="0024434F"/>
    <w:rsid w:val="00244DA1"/>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2F4F26"/>
    <w:rsid w:val="00300E22"/>
    <w:rsid w:val="0030136E"/>
    <w:rsid w:val="003027FE"/>
    <w:rsid w:val="00302FB6"/>
    <w:rsid w:val="003032DF"/>
    <w:rsid w:val="0030524E"/>
    <w:rsid w:val="003113EE"/>
    <w:rsid w:val="00315160"/>
    <w:rsid w:val="00316050"/>
    <w:rsid w:val="003167BD"/>
    <w:rsid w:val="00316905"/>
    <w:rsid w:val="00317861"/>
    <w:rsid w:val="003231FC"/>
    <w:rsid w:val="00324840"/>
    <w:rsid w:val="003260D7"/>
    <w:rsid w:val="003264FC"/>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30CAC"/>
    <w:rsid w:val="00433529"/>
    <w:rsid w:val="00434439"/>
    <w:rsid w:val="00436233"/>
    <w:rsid w:val="004379F7"/>
    <w:rsid w:val="0044777F"/>
    <w:rsid w:val="0045378E"/>
    <w:rsid w:val="00453BD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7C73"/>
    <w:rsid w:val="004E100C"/>
    <w:rsid w:val="004E437E"/>
    <w:rsid w:val="004F0C5D"/>
    <w:rsid w:val="004F39F5"/>
    <w:rsid w:val="004F4B70"/>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3AC8"/>
    <w:rsid w:val="005F557E"/>
    <w:rsid w:val="005F704F"/>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36AE"/>
    <w:rsid w:val="006470A6"/>
    <w:rsid w:val="00650723"/>
    <w:rsid w:val="00652361"/>
    <w:rsid w:val="006537BB"/>
    <w:rsid w:val="00655C0D"/>
    <w:rsid w:val="00657F8D"/>
    <w:rsid w:val="006604D8"/>
    <w:rsid w:val="00661667"/>
    <w:rsid w:val="006622A7"/>
    <w:rsid w:val="006646F1"/>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C0A"/>
    <w:rsid w:val="006C1A7F"/>
    <w:rsid w:val="006C2125"/>
    <w:rsid w:val="006C69BD"/>
    <w:rsid w:val="006D1BFE"/>
    <w:rsid w:val="006D3F98"/>
    <w:rsid w:val="006D7886"/>
    <w:rsid w:val="006D7B47"/>
    <w:rsid w:val="006E1E69"/>
    <w:rsid w:val="006E2997"/>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0184"/>
    <w:rsid w:val="0074473F"/>
    <w:rsid w:val="007449D7"/>
    <w:rsid w:val="00746D8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0A6E"/>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2F5"/>
    <w:rsid w:val="00855566"/>
    <w:rsid w:val="00860FA4"/>
    <w:rsid w:val="008646BB"/>
    <w:rsid w:val="0086471C"/>
    <w:rsid w:val="00865326"/>
    <w:rsid w:val="008717E3"/>
    <w:rsid w:val="00871AA4"/>
    <w:rsid w:val="008725D5"/>
    <w:rsid w:val="00873845"/>
    <w:rsid w:val="00877186"/>
    <w:rsid w:val="00882BCA"/>
    <w:rsid w:val="008838D5"/>
    <w:rsid w:val="00884D28"/>
    <w:rsid w:val="00885773"/>
    <w:rsid w:val="008934D6"/>
    <w:rsid w:val="00897B7D"/>
    <w:rsid w:val="008A0524"/>
    <w:rsid w:val="008A6888"/>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2868"/>
    <w:rsid w:val="0090360B"/>
    <w:rsid w:val="00907416"/>
    <w:rsid w:val="009112BB"/>
    <w:rsid w:val="00913141"/>
    <w:rsid w:val="009140DC"/>
    <w:rsid w:val="0091485A"/>
    <w:rsid w:val="00916C6C"/>
    <w:rsid w:val="009201F5"/>
    <w:rsid w:val="00920B86"/>
    <w:rsid w:val="00922F82"/>
    <w:rsid w:val="009235D8"/>
    <w:rsid w:val="00924DD1"/>
    <w:rsid w:val="009264ED"/>
    <w:rsid w:val="009310D6"/>
    <w:rsid w:val="00932CC4"/>
    <w:rsid w:val="0093325F"/>
    <w:rsid w:val="009370D9"/>
    <w:rsid w:val="00943D4A"/>
    <w:rsid w:val="00943EEE"/>
    <w:rsid w:val="00945030"/>
    <w:rsid w:val="009479A1"/>
    <w:rsid w:val="0095041F"/>
    <w:rsid w:val="00950BE9"/>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D1E48"/>
    <w:rsid w:val="009D5F9A"/>
    <w:rsid w:val="009D7791"/>
    <w:rsid w:val="009E077F"/>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649C"/>
    <w:rsid w:val="00AF6C6D"/>
    <w:rsid w:val="00AF70A5"/>
    <w:rsid w:val="00AF7A0B"/>
    <w:rsid w:val="00B011A0"/>
    <w:rsid w:val="00B02080"/>
    <w:rsid w:val="00B04987"/>
    <w:rsid w:val="00B07F02"/>
    <w:rsid w:val="00B14A33"/>
    <w:rsid w:val="00B14E1C"/>
    <w:rsid w:val="00B16CF0"/>
    <w:rsid w:val="00B25881"/>
    <w:rsid w:val="00B266E8"/>
    <w:rsid w:val="00B33C3B"/>
    <w:rsid w:val="00B33D65"/>
    <w:rsid w:val="00B34328"/>
    <w:rsid w:val="00B36FA6"/>
    <w:rsid w:val="00B416F0"/>
    <w:rsid w:val="00B41FD3"/>
    <w:rsid w:val="00B43466"/>
    <w:rsid w:val="00B572B5"/>
    <w:rsid w:val="00B60E64"/>
    <w:rsid w:val="00B617F9"/>
    <w:rsid w:val="00B64C27"/>
    <w:rsid w:val="00B72819"/>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A0"/>
    <w:rsid w:val="00C04E9D"/>
    <w:rsid w:val="00C06D24"/>
    <w:rsid w:val="00C07EA0"/>
    <w:rsid w:val="00C11228"/>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1C1B"/>
    <w:rsid w:val="00C53D72"/>
    <w:rsid w:val="00C54069"/>
    <w:rsid w:val="00C54FC2"/>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607E"/>
    <w:rsid w:val="00D66A5D"/>
    <w:rsid w:val="00D700FC"/>
    <w:rsid w:val="00D70263"/>
    <w:rsid w:val="00D8468F"/>
    <w:rsid w:val="00D84B96"/>
    <w:rsid w:val="00D85101"/>
    <w:rsid w:val="00D855A1"/>
    <w:rsid w:val="00D85B72"/>
    <w:rsid w:val="00D86A70"/>
    <w:rsid w:val="00D878CB"/>
    <w:rsid w:val="00D87F26"/>
    <w:rsid w:val="00D905E0"/>
    <w:rsid w:val="00D91BC3"/>
    <w:rsid w:val="00D94D86"/>
    <w:rsid w:val="00D97C06"/>
    <w:rsid w:val="00DA2D19"/>
    <w:rsid w:val="00DA34AA"/>
    <w:rsid w:val="00DB01EC"/>
    <w:rsid w:val="00DB033A"/>
    <w:rsid w:val="00DB38A5"/>
    <w:rsid w:val="00DB61A5"/>
    <w:rsid w:val="00DB7DDB"/>
    <w:rsid w:val="00DC235A"/>
    <w:rsid w:val="00DC423C"/>
    <w:rsid w:val="00DC5A11"/>
    <w:rsid w:val="00DD0B71"/>
    <w:rsid w:val="00DD0B97"/>
    <w:rsid w:val="00DD6D69"/>
    <w:rsid w:val="00DD7BD4"/>
    <w:rsid w:val="00DE0D29"/>
    <w:rsid w:val="00DE0F90"/>
    <w:rsid w:val="00DE182E"/>
    <w:rsid w:val="00DE1CC9"/>
    <w:rsid w:val="00DE1EB5"/>
    <w:rsid w:val="00DE2AF0"/>
    <w:rsid w:val="00DE3017"/>
    <w:rsid w:val="00DE3B51"/>
    <w:rsid w:val="00DE4426"/>
    <w:rsid w:val="00DE522A"/>
    <w:rsid w:val="00DE586C"/>
    <w:rsid w:val="00DE60C3"/>
    <w:rsid w:val="00DE64B2"/>
    <w:rsid w:val="00DE7D0C"/>
    <w:rsid w:val="00DF0DF3"/>
    <w:rsid w:val="00DF20D1"/>
    <w:rsid w:val="00DF58DD"/>
    <w:rsid w:val="00DF5A86"/>
    <w:rsid w:val="00DF6990"/>
    <w:rsid w:val="00DF7A39"/>
    <w:rsid w:val="00E01821"/>
    <w:rsid w:val="00E03538"/>
    <w:rsid w:val="00E03C20"/>
    <w:rsid w:val="00E0409F"/>
    <w:rsid w:val="00E04821"/>
    <w:rsid w:val="00E10A87"/>
    <w:rsid w:val="00E10F1A"/>
    <w:rsid w:val="00E153DB"/>
    <w:rsid w:val="00E227A1"/>
    <w:rsid w:val="00E22856"/>
    <w:rsid w:val="00E234C7"/>
    <w:rsid w:val="00E24E43"/>
    <w:rsid w:val="00E31D0D"/>
    <w:rsid w:val="00E32E4A"/>
    <w:rsid w:val="00E3420D"/>
    <w:rsid w:val="00E34F87"/>
    <w:rsid w:val="00E41CDC"/>
    <w:rsid w:val="00E43085"/>
    <w:rsid w:val="00E44ED7"/>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A2EE1"/>
    <w:rsid w:val="00EA3F88"/>
    <w:rsid w:val="00EA630C"/>
    <w:rsid w:val="00EA6568"/>
    <w:rsid w:val="00EB0C28"/>
    <w:rsid w:val="00EB6A20"/>
    <w:rsid w:val="00EB7F64"/>
    <w:rsid w:val="00EC2827"/>
    <w:rsid w:val="00EC2C14"/>
    <w:rsid w:val="00EC4D93"/>
    <w:rsid w:val="00EC4E6F"/>
    <w:rsid w:val="00EC6544"/>
    <w:rsid w:val="00ED09F6"/>
    <w:rsid w:val="00ED6FE2"/>
    <w:rsid w:val="00ED7412"/>
    <w:rsid w:val="00ED76D2"/>
    <w:rsid w:val="00EE00B8"/>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25FF"/>
    <w:rsid w:val="00F67941"/>
    <w:rsid w:val="00F67A47"/>
    <w:rsid w:val="00F70A83"/>
    <w:rsid w:val="00F71081"/>
    <w:rsid w:val="00F71479"/>
    <w:rsid w:val="00F82D6D"/>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fill="f" fillcolor="white" stroke="f">
      <v:fill color="white" on="f"/>
      <v:stroke on="f"/>
      <v:textbox inset="0,0,0,0"/>
    </o:shapedefaults>
    <o:shapelayout v:ext="edit">
      <o:idmap v:ext="edit" data="1"/>
    </o:shapelayout>
  </w:shapeDefaults>
  <w:decimalSymbol w:val="."/>
  <w:listSeparator w:val=","/>
  <w14:docId w14:val="562CBEB6"/>
  <w15:docId w15:val="{F9254930-6703-47B7-B825-B1083E2F9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uri=CELEX%3A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99D7B-CE47-4520-AA17-B6DC192FC9EF}">
  <ds:schemaRefs>
    <ds:schemaRef ds:uri="http://schemas.openxmlformats.org/officeDocument/2006/bibliography"/>
  </ds:schemaRefs>
</ds:datastoreItem>
</file>

<file path=customXml/itemProps2.xml><?xml version="1.0" encoding="utf-8"?>
<ds:datastoreItem xmlns:ds="http://schemas.openxmlformats.org/officeDocument/2006/customXml" ds:itemID="{FA20AA68-A42F-417B-BCD9-BFE94EFC580E}">
  <ds:schemaRefs>
    <ds:schemaRef ds:uri="http://schemas.openxmlformats.org/officeDocument/2006/bibliography"/>
  </ds:schemaRefs>
</ds:datastoreItem>
</file>

<file path=customXml/itemProps3.xml><?xml version="1.0" encoding="utf-8"?>
<ds:datastoreItem xmlns:ds="http://schemas.openxmlformats.org/officeDocument/2006/customXml" ds:itemID="{41E52523-1C50-48B4-B3E7-353FABB27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7230</Words>
  <Characters>41212</Characters>
  <Application>Microsoft Office Word</Application>
  <DocSecurity>0</DocSecurity>
  <Lines>343</Lines>
  <Paragraphs>96</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48346</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EBA staff</cp:lastModifiedBy>
  <cp:revision>2</cp:revision>
  <cp:lastPrinted>2015-04-10T08:05:00Z</cp:lastPrinted>
  <dcterms:created xsi:type="dcterms:W3CDTF">2018-02-06T14:54:00Z</dcterms:created>
  <dcterms:modified xsi:type="dcterms:W3CDTF">2018-02-06T14:54:00Z</dcterms:modified>
</cp:coreProperties>
</file>