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F9C17" w14:textId="185367B3" w:rsidR="00E40BBB" w:rsidRPr="00320C81" w:rsidRDefault="00A834F1" w:rsidP="009569C7">
      <w:pPr>
        <w:jc w:val="center"/>
        <w:rPr>
          <w:rFonts w:ascii="Times New Roman" w:hAnsi="Times New Roman"/>
          <w:b/>
          <w:sz w:val="24"/>
          <w:lang w:val="en-US"/>
        </w:rPr>
      </w:pPr>
      <w:bookmarkStart w:id="0" w:name="_Toc359315628"/>
      <w:bookmarkStart w:id="1" w:name="_Toc361844197"/>
      <w:bookmarkStart w:id="2" w:name="_GoBack"/>
      <w:bookmarkEnd w:id="2"/>
      <w:r w:rsidRPr="00320C81">
        <w:rPr>
          <w:rFonts w:ascii="Times New Roman" w:hAnsi="Times New Roman"/>
          <w:b/>
          <w:sz w:val="24"/>
          <w:szCs w:val="24"/>
          <w:lang w:val="en-US" w:eastAsia="de-DE"/>
        </w:rPr>
        <w:t>EN</w:t>
      </w:r>
      <w:r w:rsidRPr="00320C81">
        <w:rPr>
          <w:rFonts w:ascii="Times New Roman" w:hAnsi="Times New Roman"/>
          <w:b/>
          <w:sz w:val="24"/>
          <w:szCs w:val="24"/>
          <w:lang w:val="en-US" w:eastAsia="de-DE"/>
        </w:rPr>
        <w:br/>
      </w:r>
      <w:r w:rsidRPr="00320C81">
        <w:rPr>
          <w:rFonts w:ascii="Times New Roman" w:hAnsi="Times New Roman"/>
          <w:b/>
          <w:sz w:val="24"/>
          <w:lang w:val="en-US"/>
        </w:rPr>
        <w:t xml:space="preserve">ANNEX </w:t>
      </w:r>
      <w:r w:rsidR="00AD39AA" w:rsidRPr="00320C81">
        <w:rPr>
          <w:rFonts w:ascii="Times New Roman" w:hAnsi="Times New Roman"/>
          <w:b/>
          <w:sz w:val="24"/>
          <w:lang w:val="en-US"/>
        </w:rPr>
        <w:t>V</w:t>
      </w:r>
    </w:p>
    <w:p w14:paraId="1C1831A3" w14:textId="77777777" w:rsidR="00B8178E" w:rsidRPr="00320C81" w:rsidRDefault="00B8178E" w:rsidP="009569C7">
      <w:pPr>
        <w:jc w:val="center"/>
        <w:rPr>
          <w:rFonts w:ascii="Times New Roman" w:hAnsi="Times New Roman"/>
          <w:b/>
          <w:sz w:val="24"/>
          <w:lang w:val="en-US"/>
        </w:rPr>
      </w:pPr>
    </w:p>
    <w:p w14:paraId="2603CB3D" w14:textId="1A647CE6" w:rsidR="009569C7" w:rsidRPr="00320C81" w:rsidRDefault="00E40BBB" w:rsidP="009569C7">
      <w:pPr>
        <w:jc w:val="center"/>
        <w:rPr>
          <w:rFonts w:ascii="Times New Roman" w:hAnsi="Times New Roman"/>
          <w:b/>
          <w:sz w:val="24"/>
          <w:u w:val="single"/>
          <w:lang w:val="en-US"/>
        </w:rPr>
      </w:pPr>
      <w:r w:rsidRPr="00320C81">
        <w:rPr>
          <w:rFonts w:ascii="Times New Roman" w:hAnsi="Times New Roman"/>
          <w:b/>
          <w:sz w:val="24"/>
          <w:u w:val="single"/>
          <w:lang w:val="en-US"/>
        </w:rPr>
        <w:t>ANNEX V</w:t>
      </w:r>
      <w:bookmarkEnd w:id="0"/>
      <w:bookmarkEnd w:id="1"/>
    </w:p>
    <w:p w14:paraId="7A98B56E" w14:textId="77777777" w:rsidR="009569C7" w:rsidRPr="00320C81" w:rsidRDefault="00A834F1" w:rsidP="009569C7">
      <w:pPr>
        <w:jc w:val="center"/>
        <w:rPr>
          <w:rFonts w:ascii="Times New Roman" w:hAnsi="Times New Roman"/>
          <w:b/>
          <w:sz w:val="24"/>
          <w:lang w:val="en-US"/>
        </w:rPr>
      </w:pPr>
      <w:r w:rsidRPr="00320C81">
        <w:rPr>
          <w:rFonts w:ascii="Times New Roman" w:hAnsi="Times New Roman"/>
          <w:b/>
          <w:sz w:val="24"/>
          <w:lang w:val="en-US"/>
        </w:rPr>
        <w:t>REPORTING ON FINANCIAL INFORMATION</w:t>
      </w:r>
    </w:p>
    <w:p w14:paraId="4F753EBC" w14:textId="77777777" w:rsidR="009569C7" w:rsidRPr="00320C81" w:rsidRDefault="00A834F1">
      <w:pPr>
        <w:spacing w:after="0"/>
        <w:rPr>
          <w:rFonts w:ascii="Times New Roman" w:hAnsi="Times New Roman"/>
          <w:sz w:val="24"/>
          <w:szCs w:val="24"/>
        </w:rPr>
      </w:pPr>
      <w:r w:rsidRPr="00320C81">
        <w:rPr>
          <w:rFonts w:ascii="Times New Roman" w:hAnsi="Times New Roman"/>
          <w:sz w:val="24"/>
          <w:szCs w:val="24"/>
        </w:rPr>
        <w:t>Table of contents</w:t>
      </w:r>
    </w:p>
    <w:p w14:paraId="0333D074" w14:textId="3CA637AA" w:rsidR="00023567" w:rsidRPr="00320C81" w:rsidRDefault="00A834F1">
      <w:pPr>
        <w:pStyle w:val="TOC1"/>
        <w:tabs>
          <w:tab w:val="right" w:leader="dot" w:pos="8296"/>
        </w:tabs>
        <w:rPr>
          <w:rFonts w:asciiTheme="minorHAnsi" w:eastAsiaTheme="minorEastAsia" w:hAnsiTheme="minorHAnsi" w:cstheme="minorBidi"/>
          <w:b w:val="0"/>
          <w:noProof/>
          <w:sz w:val="22"/>
          <w:szCs w:val="22"/>
        </w:rPr>
      </w:pPr>
      <w:r w:rsidRPr="00320C81">
        <w:fldChar w:fldCharType="begin"/>
      </w:r>
      <w:r w:rsidRPr="00320C81">
        <w:instrText xml:space="preserve"> TOC \o "1-3" \u </w:instrText>
      </w:r>
      <w:r w:rsidRPr="00320C81">
        <w:fldChar w:fldCharType="separate"/>
      </w:r>
      <w:r w:rsidR="00023567" w:rsidRPr="00320C81">
        <w:rPr>
          <w:noProof/>
        </w:rPr>
        <w:t>General instructions</w:t>
      </w:r>
      <w:r w:rsidR="00023567" w:rsidRPr="00320C81">
        <w:rPr>
          <w:noProof/>
        </w:rPr>
        <w:tab/>
      </w:r>
      <w:r w:rsidR="00023567" w:rsidRPr="00320C81">
        <w:rPr>
          <w:noProof/>
        </w:rPr>
        <w:fldChar w:fldCharType="begin"/>
      </w:r>
      <w:r w:rsidR="00023567" w:rsidRPr="00320C81">
        <w:rPr>
          <w:noProof/>
        </w:rPr>
        <w:instrText xml:space="preserve"> PAGEREF _Toc2789742 \h </w:instrText>
      </w:r>
      <w:r w:rsidR="00023567" w:rsidRPr="00320C81">
        <w:rPr>
          <w:noProof/>
        </w:rPr>
      </w:r>
      <w:r w:rsidR="00023567" w:rsidRPr="00320C81">
        <w:rPr>
          <w:noProof/>
        </w:rPr>
        <w:fldChar w:fldCharType="separate"/>
      </w:r>
      <w:r w:rsidR="00023567" w:rsidRPr="00320C81">
        <w:rPr>
          <w:noProof/>
        </w:rPr>
        <w:t>4</w:t>
      </w:r>
      <w:r w:rsidR="00023567" w:rsidRPr="00320C81">
        <w:rPr>
          <w:noProof/>
        </w:rPr>
        <w:fldChar w:fldCharType="end"/>
      </w:r>
    </w:p>
    <w:p w14:paraId="75D0A1F1" w14:textId="284D8BD0" w:rsidR="00023567" w:rsidRPr="00320C81" w:rsidRDefault="00023567">
      <w:pPr>
        <w:pStyle w:val="TOC2"/>
        <w:rPr>
          <w:rFonts w:asciiTheme="minorHAnsi" w:eastAsiaTheme="minorEastAsia" w:hAnsiTheme="minorHAnsi" w:cstheme="minorBidi"/>
          <w:sz w:val="22"/>
          <w:szCs w:val="22"/>
        </w:rPr>
      </w:pPr>
      <w:r w:rsidRPr="00320C81">
        <w:t>1.</w:t>
      </w:r>
      <w:r w:rsidRPr="00320C81">
        <w:rPr>
          <w:rFonts w:asciiTheme="minorHAnsi" w:eastAsiaTheme="minorEastAsia" w:hAnsiTheme="minorHAnsi" w:cstheme="minorBidi"/>
          <w:sz w:val="22"/>
          <w:szCs w:val="22"/>
        </w:rPr>
        <w:tab/>
      </w:r>
      <w:r w:rsidRPr="00320C81">
        <w:t>References</w:t>
      </w:r>
      <w:r w:rsidRPr="00320C81">
        <w:tab/>
      </w:r>
      <w:r w:rsidRPr="00320C81">
        <w:fldChar w:fldCharType="begin"/>
      </w:r>
      <w:r w:rsidRPr="00320C81">
        <w:instrText xml:space="preserve"> PAGEREF _Toc2789743 \h </w:instrText>
      </w:r>
      <w:r w:rsidRPr="00320C81">
        <w:fldChar w:fldCharType="separate"/>
      </w:r>
      <w:r w:rsidRPr="00320C81">
        <w:t>4</w:t>
      </w:r>
      <w:r w:rsidRPr="00320C81">
        <w:fldChar w:fldCharType="end"/>
      </w:r>
    </w:p>
    <w:p w14:paraId="5FE19668" w14:textId="5100DAC1" w:rsidR="00023567" w:rsidRPr="00320C81" w:rsidRDefault="00023567">
      <w:pPr>
        <w:pStyle w:val="TOC2"/>
        <w:rPr>
          <w:rFonts w:asciiTheme="minorHAnsi" w:eastAsiaTheme="minorEastAsia" w:hAnsiTheme="minorHAnsi" w:cstheme="minorBidi"/>
          <w:sz w:val="22"/>
          <w:szCs w:val="22"/>
        </w:rPr>
      </w:pPr>
      <w:r w:rsidRPr="00320C81">
        <w:t>2.</w:t>
      </w:r>
      <w:r w:rsidRPr="00320C81">
        <w:rPr>
          <w:rFonts w:asciiTheme="minorHAnsi" w:eastAsiaTheme="minorEastAsia" w:hAnsiTheme="minorHAnsi" w:cstheme="minorBidi"/>
          <w:sz w:val="22"/>
          <w:szCs w:val="22"/>
        </w:rPr>
        <w:tab/>
      </w:r>
      <w:r w:rsidRPr="00320C81">
        <w:t>Conventions</w:t>
      </w:r>
      <w:r w:rsidRPr="00320C81">
        <w:tab/>
      </w:r>
      <w:r w:rsidRPr="00320C81">
        <w:fldChar w:fldCharType="begin"/>
      </w:r>
      <w:r w:rsidRPr="00320C81">
        <w:instrText xml:space="preserve"> PAGEREF _Toc2789744 \h </w:instrText>
      </w:r>
      <w:r w:rsidRPr="00320C81">
        <w:fldChar w:fldCharType="separate"/>
      </w:r>
      <w:r w:rsidRPr="00320C81">
        <w:t>6</w:t>
      </w:r>
      <w:r w:rsidRPr="00320C81">
        <w:fldChar w:fldCharType="end"/>
      </w:r>
    </w:p>
    <w:p w14:paraId="6C540E49" w14:textId="127F587C" w:rsidR="00023567" w:rsidRPr="00320C81" w:rsidRDefault="00023567">
      <w:pPr>
        <w:pStyle w:val="TOC2"/>
        <w:rPr>
          <w:rFonts w:asciiTheme="minorHAnsi" w:eastAsiaTheme="minorEastAsia" w:hAnsiTheme="minorHAnsi" w:cstheme="minorBidi"/>
          <w:sz w:val="22"/>
          <w:szCs w:val="22"/>
        </w:rPr>
      </w:pPr>
      <w:r w:rsidRPr="00320C81">
        <w:t>3.</w:t>
      </w:r>
      <w:r w:rsidRPr="00320C81">
        <w:rPr>
          <w:rFonts w:asciiTheme="minorHAnsi" w:eastAsiaTheme="minorEastAsia" w:hAnsiTheme="minorHAnsi" w:cstheme="minorBidi"/>
          <w:sz w:val="22"/>
          <w:szCs w:val="22"/>
        </w:rPr>
        <w:tab/>
      </w:r>
      <w:r w:rsidRPr="00320C81">
        <w:t>Consolidation</w:t>
      </w:r>
      <w:r w:rsidRPr="00320C81">
        <w:tab/>
      </w:r>
      <w:r w:rsidRPr="00320C81">
        <w:fldChar w:fldCharType="begin"/>
      </w:r>
      <w:r w:rsidRPr="00320C81">
        <w:instrText xml:space="preserve"> PAGEREF _Toc2789745 \h </w:instrText>
      </w:r>
      <w:r w:rsidRPr="00320C81">
        <w:fldChar w:fldCharType="separate"/>
      </w:r>
      <w:r w:rsidRPr="00320C81">
        <w:t>7</w:t>
      </w:r>
      <w:r w:rsidRPr="00320C81">
        <w:fldChar w:fldCharType="end"/>
      </w:r>
    </w:p>
    <w:p w14:paraId="6FB5060B" w14:textId="0A14AC34" w:rsidR="00023567" w:rsidRPr="00320C81" w:rsidRDefault="00023567">
      <w:pPr>
        <w:pStyle w:val="TOC2"/>
        <w:rPr>
          <w:rFonts w:asciiTheme="minorHAnsi" w:eastAsiaTheme="minorEastAsia" w:hAnsiTheme="minorHAnsi" w:cstheme="minorBidi"/>
          <w:sz w:val="22"/>
          <w:szCs w:val="22"/>
        </w:rPr>
      </w:pPr>
      <w:r w:rsidRPr="00320C81">
        <w:t>4.</w:t>
      </w:r>
      <w:r w:rsidRPr="00320C81">
        <w:rPr>
          <w:rFonts w:asciiTheme="minorHAnsi" w:eastAsiaTheme="minorEastAsia" w:hAnsiTheme="minorHAnsi" w:cstheme="minorBidi"/>
          <w:sz w:val="22"/>
          <w:szCs w:val="22"/>
        </w:rPr>
        <w:tab/>
      </w:r>
      <w:r w:rsidRPr="00320C81">
        <w:t>Accounting portfolios of financial instruments</w:t>
      </w:r>
      <w:r w:rsidRPr="00320C81">
        <w:tab/>
      </w:r>
      <w:r w:rsidRPr="00320C81">
        <w:fldChar w:fldCharType="begin"/>
      </w:r>
      <w:r w:rsidRPr="00320C81">
        <w:instrText xml:space="preserve"> PAGEREF _Toc2789746 \h </w:instrText>
      </w:r>
      <w:r w:rsidRPr="00320C81">
        <w:fldChar w:fldCharType="separate"/>
      </w:r>
      <w:r w:rsidRPr="00320C81">
        <w:t>8</w:t>
      </w:r>
      <w:r w:rsidRPr="00320C81">
        <w:fldChar w:fldCharType="end"/>
      </w:r>
    </w:p>
    <w:p w14:paraId="0EB5DA32" w14:textId="2C534A2E" w:rsidR="00023567" w:rsidRPr="00320C81" w:rsidRDefault="00023567">
      <w:pPr>
        <w:pStyle w:val="TOC2"/>
        <w:rPr>
          <w:rFonts w:asciiTheme="minorHAnsi" w:eastAsiaTheme="minorEastAsia" w:hAnsiTheme="minorHAnsi" w:cstheme="minorBidi"/>
          <w:sz w:val="22"/>
          <w:szCs w:val="22"/>
        </w:rPr>
      </w:pPr>
      <w:r w:rsidRPr="00320C81">
        <w:t>4.1.</w:t>
      </w:r>
      <w:r w:rsidRPr="00320C81">
        <w:rPr>
          <w:rFonts w:asciiTheme="minorHAnsi" w:eastAsiaTheme="minorEastAsia" w:hAnsiTheme="minorHAnsi" w:cstheme="minorBidi"/>
          <w:sz w:val="22"/>
          <w:szCs w:val="22"/>
        </w:rPr>
        <w:tab/>
      </w:r>
      <w:r w:rsidRPr="00320C81">
        <w:t>Financial assets</w:t>
      </w:r>
      <w:r w:rsidRPr="00320C81">
        <w:tab/>
      </w:r>
      <w:r w:rsidRPr="00320C81">
        <w:fldChar w:fldCharType="begin"/>
      </w:r>
      <w:r w:rsidRPr="00320C81">
        <w:instrText xml:space="preserve"> PAGEREF _Toc2789747 \h </w:instrText>
      </w:r>
      <w:r w:rsidRPr="00320C81">
        <w:fldChar w:fldCharType="separate"/>
      </w:r>
      <w:r w:rsidRPr="00320C81">
        <w:t>8</w:t>
      </w:r>
      <w:r w:rsidRPr="00320C81">
        <w:fldChar w:fldCharType="end"/>
      </w:r>
    </w:p>
    <w:p w14:paraId="71806FED" w14:textId="4348D2EA" w:rsidR="00023567" w:rsidRPr="00320C81" w:rsidRDefault="00023567">
      <w:pPr>
        <w:pStyle w:val="TOC2"/>
        <w:rPr>
          <w:rFonts w:asciiTheme="minorHAnsi" w:eastAsiaTheme="minorEastAsia" w:hAnsiTheme="minorHAnsi" w:cstheme="minorBidi"/>
          <w:sz w:val="22"/>
          <w:szCs w:val="22"/>
        </w:rPr>
      </w:pPr>
      <w:r w:rsidRPr="00320C81">
        <w:t>4.2.</w:t>
      </w:r>
      <w:r w:rsidRPr="00320C81">
        <w:rPr>
          <w:rFonts w:asciiTheme="minorHAnsi" w:eastAsiaTheme="minorEastAsia" w:hAnsiTheme="minorHAnsi" w:cstheme="minorBidi"/>
          <w:sz w:val="22"/>
          <w:szCs w:val="22"/>
        </w:rPr>
        <w:tab/>
      </w:r>
      <w:r w:rsidRPr="00320C81">
        <w:t>Financial liabilities</w:t>
      </w:r>
      <w:r w:rsidRPr="00320C81">
        <w:tab/>
      </w:r>
      <w:r w:rsidRPr="00320C81">
        <w:fldChar w:fldCharType="begin"/>
      </w:r>
      <w:r w:rsidRPr="00320C81">
        <w:instrText xml:space="preserve"> PAGEREF _Toc2789748 \h </w:instrText>
      </w:r>
      <w:r w:rsidRPr="00320C81">
        <w:fldChar w:fldCharType="separate"/>
      </w:r>
      <w:r w:rsidRPr="00320C81">
        <w:t>10</w:t>
      </w:r>
      <w:r w:rsidRPr="00320C81">
        <w:fldChar w:fldCharType="end"/>
      </w:r>
    </w:p>
    <w:p w14:paraId="6752C70A" w14:textId="643D12EA" w:rsidR="00023567" w:rsidRPr="00320C81" w:rsidRDefault="00023567">
      <w:pPr>
        <w:pStyle w:val="TOC2"/>
        <w:rPr>
          <w:rFonts w:asciiTheme="minorHAnsi" w:eastAsiaTheme="minorEastAsia" w:hAnsiTheme="minorHAnsi" w:cstheme="minorBidi"/>
          <w:sz w:val="22"/>
          <w:szCs w:val="22"/>
        </w:rPr>
      </w:pPr>
      <w:r w:rsidRPr="00320C81">
        <w:t>5.</w:t>
      </w:r>
      <w:r w:rsidRPr="00320C81">
        <w:rPr>
          <w:rFonts w:asciiTheme="minorHAnsi" w:eastAsiaTheme="minorEastAsia" w:hAnsiTheme="minorHAnsi" w:cstheme="minorBidi"/>
          <w:sz w:val="22"/>
          <w:szCs w:val="22"/>
        </w:rPr>
        <w:tab/>
      </w:r>
      <w:r w:rsidRPr="00320C81">
        <w:t>Financial instruments</w:t>
      </w:r>
      <w:r w:rsidRPr="00320C81">
        <w:tab/>
      </w:r>
      <w:r w:rsidRPr="00320C81">
        <w:fldChar w:fldCharType="begin"/>
      </w:r>
      <w:r w:rsidRPr="00320C81">
        <w:instrText xml:space="preserve"> PAGEREF _Toc2789749 \h </w:instrText>
      </w:r>
      <w:r w:rsidRPr="00320C81">
        <w:fldChar w:fldCharType="separate"/>
      </w:r>
      <w:r w:rsidRPr="00320C81">
        <w:t>10</w:t>
      </w:r>
      <w:r w:rsidRPr="00320C81">
        <w:fldChar w:fldCharType="end"/>
      </w:r>
    </w:p>
    <w:p w14:paraId="6DAAB2DB" w14:textId="54EAD895" w:rsidR="00023567" w:rsidRPr="00320C81" w:rsidRDefault="00023567">
      <w:pPr>
        <w:pStyle w:val="TOC2"/>
        <w:rPr>
          <w:rFonts w:asciiTheme="minorHAnsi" w:eastAsiaTheme="minorEastAsia" w:hAnsiTheme="minorHAnsi" w:cstheme="minorBidi"/>
          <w:sz w:val="22"/>
          <w:szCs w:val="22"/>
        </w:rPr>
      </w:pPr>
      <w:r w:rsidRPr="00320C81">
        <w:t>5.1.</w:t>
      </w:r>
      <w:r w:rsidRPr="00320C81">
        <w:rPr>
          <w:rFonts w:asciiTheme="minorHAnsi" w:eastAsiaTheme="minorEastAsia" w:hAnsiTheme="minorHAnsi" w:cstheme="minorBidi"/>
          <w:sz w:val="22"/>
          <w:szCs w:val="22"/>
        </w:rPr>
        <w:tab/>
      </w:r>
      <w:r w:rsidRPr="00320C81">
        <w:t>Financial assets</w:t>
      </w:r>
      <w:r w:rsidRPr="00320C81">
        <w:tab/>
      </w:r>
      <w:r w:rsidRPr="00320C81">
        <w:fldChar w:fldCharType="begin"/>
      </w:r>
      <w:r w:rsidRPr="00320C81">
        <w:instrText xml:space="preserve"> PAGEREF _Toc2789750 \h </w:instrText>
      </w:r>
      <w:r w:rsidRPr="00320C81">
        <w:fldChar w:fldCharType="separate"/>
      </w:r>
      <w:r w:rsidRPr="00320C81">
        <w:t>11</w:t>
      </w:r>
      <w:r w:rsidRPr="00320C81">
        <w:fldChar w:fldCharType="end"/>
      </w:r>
    </w:p>
    <w:p w14:paraId="489C6ECC" w14:textId="026E711D" w:rsidR="00023567" w:rsidRPr="00320C81" w:rsidRDefault="00023567">
      <w:pPr>
        <w:pStyle w:val="TOC2"/>
        <w:rPr>
          <w:rFonts w:asciiTheme="minorHAnsi" w:eastAsiaTheme="minorEastAsia" w:hAnsiTheme="minorHAnsi" w:cstheme="minorBidi"/>
          <w:sz w:val="22"/>
          <w:szCs w:val="22"/>
        </w:rPr>
      </w:pPr>
      <w:r w:rsidRPr="00320C81">
        <w:t>5.2.</w:t>
      </w:r>
      <w:r w:rsidRPr="00320C81">
        <w:rPr>
          <w:rFonts w:asciiTheme="minorHAnsi" w:eastAsiaTheme="minorEastAsia" w:hAnsiTheme="minorHAnsi" w:cstheme="minorBidi"/>
          <w:sz w:val="22"/>
          <w:szCs w:val="22"/>
        </w:rPr>
        <w:tab/>
      </w:r>
      <w:r w:rsidRPr="00320C81">
        <w:t>Gross carrying amount</w:t>
      </w:r>
      <w:r w:rsidRPr="00320C81">
        <w:tab/>
      </w:r>
      <w:r w:rsidRPr="00320C81">
        <w:fldChar w:fldCharType="begin"/>
      </w:r>
      <w:r w:rsidRPr="00320C81">
        <w:instrText xml:space="preserve"> PAGEREF _Toc2789751 \h </w:instrText>
      </w:r>
      <w:r w:rsidRPr="00320C81">
        <w:fldChar w:fldCharType="separate"/>
      </w:r>
      <w:r w:rsidRPr="00320C81">
        <w:t>11</w:t>
      </w:r>
      <w:r w:rsidRPr="00320C81">
        <w:fldChar w:fldCharType="end"/>
      </w:r>
    </w:p>
    <w:p w14:paraId="34537009" w14:textId="5A7ECFC0" w:rsidR="00023567" w:rsidRPr="00320C81" w:rsidRDefault="00023567">
      <w:pPr>
        <w:pStyle w:val="TOC2"/>
        <w:rPr>
          <w:rFonts w:asciiTheme="minorHAnsi" w:eastAsiaTheme="minorEastAsia" w:hAnsiTheme="minorHAnsi" w:cstheme="minorBidi"/>
          <w:sz w:val="22"/>
          <w:szCs w:val="22"/>
        </w:rPr>
      </w:pPr>
      <w:r w:rsidRPr="00320C81">
        <w:t>5.3.</w:t>
      </w:r>
      <w:r w:rsidRPr="00320C81">
        <w:rPr>
          <w:rFonts w:asciiTheme="minorHAnsi" w:eastAsiaTheme="minorEastAsia" w:hAnsiTheme="minorHAnsi" w:cstheme="minorBidi"/>
          <w:sz w:val="22"/>
          <w:szCs w:val="22"/>
        </w:rPr>
        <w:tab/>
      </w:r>
      <w:r w:rsidRPr="00320C81">
        <w:t>Financial liabilities</w:t>
      </w:r>
      <w:r w:rsidRPr="00320C81">
        <w:tab/>
      </w:r>
      <w:r w:rsidRPr="00320C81">
        <w:fldChar w:fldCharType="begin"/>
      </w:r>
      <w:r w:rsidRPr="00320C81">
        <w:instrText xml:space="preserve"> PAGEREF _Toc2789752 \h </w:instrText>
      </w:r>
      <w:r w:rsidRPr="00320C81">
        <w:fldChar w:fldCharType="separate"/>
      </w:r>
      <w:r w:rsidRPr="00320C81">
        <w:t>12</w:t>
      </w:r>
      <w:r w:rsidRPr="00320C81">
        <w:fldChar w:fldCharType="end"/>
      </w:r>
    </w:p>
    <w:p w14:paraId="7FFDE0A2" w14:textId="2442EE4B" w:rsidR="00023567" w:rsidRPr="00320C81" w:rsidRDefault="00023567">
      <w:pPr>
        <w:pStyle w:val="TOC2"/>
        <w:rPr>
          <w:rFonts w:asciiTheme="minorHAnsi" w:eastAsiaTheme="minorEastAsia" w:hAnsiTheme="minorHAnsi" w:cstheme="minorBidi"/>
          <w:sz w:val="22"/>
          <w:szCs w:val="22"/>
        </w:rPr>
      </w:pPr>
      <w:r w:rsidRPr="00320C81">
        <w:t>6.</w:t>
      </w:r>
      <w:r w:rsidRPr="00320C81">
        <w:rPr>
          <w:rFonts w:asciiTheme="minorHAnsi" w:eastAsiaTheme="minorEastAsia" w:hAnsiTheme="minorHAnsi" w:cstheme="minorBidi"/>
          <w:sz w:val="22"/>
          <w:szCs w:val="22"/>
        </w:rPr>
        <w:tab/>
      </w:r>
      <w:r w:rsidRPr="00320C81">
        <w:t>Counterparty breakdown</w:t>
      </w:r>
      <w:r w:rsidRPr="00320C81">
        <w:tab/>
      </w:r>
      <w:r w:rsidRPr="00320C81">
        <w:fldChar w:fldCharType="begin"/>
      </w:r>
      <w:r w:rsidRPr="00320C81">
        <w:instrText xml:space="preserve"> PAGEREF _Toc2789753 \h </w:instrText>
      </w:r>
      <w:r w:rsidRPr="00320C81">
        <w:fldChar w:fldCharType="separate"/>
      </w:r>
      <w:r w:rsidRPr="00320C81">
        <w:t>13</w:t>
      </w:r>
      <w:r w:rsidRPr="00320C81">
        <w:fldChar w:fldCharType="end"/>
      </w:r>
    </w:p>
    <w:p w14:paraId="499F9F1C" w14:textId="25DE1951" w:rsidR="00023567" w:rsidRPr="00320C81" w:rsidRDefault="00023567">
      <w:pPr>
        <w:pStyle w:val="TOC1"/>
        <w:tabs>
          <w:tab w:val="right" w:leader="dot" w:pos="8296"/>
        </w:tabs>
        <w:rPr>
          <w:rFonts w:asciiTheme="minorHAnsi" w:eastAsiaTheme="minorEastAsia" w:hAnsiTheme="minorHAnsi" w:cstheme="minorBidi"/>
          <w:b w:val="0"/>
          <w:noProof/>
          <w:sz w:val="22"/>
          <w:szCs w:val="22"/>
        </w:rPr>
      </w:pPr>
      <w:r w:rsidRPr="00320C81">
        <w:rPr>
          <w:noProof/>
        </w:rPr>
        <w:t>Template related instructions</w:t>
      </w:r>
      <w:r w:rsidRPr="00320C81">
        <w:rPr>
          <w:noProof/>
        </w:rPr>
        <w:tab/>
      </w:r>
      <w:r w:rsidRPr="00320C81">
        <w:rPr>
          <w:noProof/>
        </w:rPr>
        <w:fldChar w:fldCharType="begin"/>
      </w:r>
      <w:r w:rsidRPr="00320C81">
        <w:rPr>
          <w:noProof/>
        </w:rPr>
        <w:instrText xml:space="preserve"> PAGEREF _Toc2789754 \h </w:instrText>
      </w:r>
      <w:r w:rsidRPr="00320C81">
        <w:rPr>
          <w:noProof/>
        </w:rPr>
      </w:r>
      <w:r w:rsidRPr="00320C81">
        <w:rPr>
          <w:noProof/>
        </w:rPr>
        <w:fldChar w:fldCharType="separate"/>
      </w:r>
      <w:r w:rsidRPr="00320C81">
        <w:rPr>
          <w:noProof/>
        </w:rPr>
        <w:t>15</w:t>
      </w:r>
      <w:r w:rsidRPr="00320C81">
        <w:rPr>
          <w:noProof/>
        </w:rPr>
        <w:fldChar w:fldCharType="end"/>
      </w:r>
    </w:p>
    <w:p w14:paraId="0BA7E38B" w14:textId="2F546C13" w:rsidR="00023567" w:rsidRPr="00320C81" w:rsidRDefault="00023567">
      <w:pPr>
        <w:pStyle w:val="TOC2"/>
        <w:rPr>
          <w:rFonts w:asciiTheme="minorHAnsi" w:eastAsiaTheme="minorEastAsia" w:hAnsiTheme="minorHAnsi" w:cstheme="minorBidi"/>
          <w:sz w:val="22"/>
          <w:szCs w:val="22"/>
        </w:rPr>
      </w:pPr>
      <w:r w:rsidRPr="00320C81">
        <w:t>1.</w:t>
      </w:r>
      <w:r w:rsidRPr="00320C81">
        <w:rPr>
          <w:rFonts w:asciiTheme="minorHAnsi" w:eastAsiaTheme="minorEastAsia" w:hAnsiTheme="minorHAnsi" w:cstheme="minorBidi"/>
          <w:sz w:val="22"/>
          <w:szCs w:val="22"/>
        </w:rPr>
        <w:tab/>
      </w:r>
      <w:r w:rsidRPr="00320C81">
        <w:t>Balance sheet</w:t>
      </w:r>
      <w:r w:rsidRPr="00320C81">
        <w:tab/>
      </w:r>
      <w:r w:rsidRPr="00320C81">
        <w:fldChar w:fldCharType="begin"/>
      </w:r>
      <w:r w:rsidRPr="00320C81">
        <w:instrText xml:space="preserve"> PAGEREF _Toc2789755 \h </w:instrText>
      </w:r>
      <w:r w:rsidRPr="00320C81">
        <w:fldChar w:fldCharType="separate"/>
      </w:r>
      <w:r w:rsidRPr="00320C81">
        <w:t>15</w:t>
      </w:r>
      <w:r w:rsidRPr="00320C81">
        <w:fldChar w:fldCharType="end"/>
      </w:r>
    </w:p>
    <w:p w14:paraId="42D11454" w14:textId="52030C5C" w:rsidR="00023567" w:rsidRPr="00320C81" w:rsidRDefault="00023567">
      <w:pPr>
        <w:pStyle w:val="TOC2"/>
        <w:rPr>
          <w:rFonts w:asciiTheme="minorHAnsi" w:eastAsiaTheme="minorEastAsia" w:hAnsiTheme="minorHAnsi" w:cstheme="minorBidi"/>
          <w:sz w:val="22"/>
          <w:szCs w:val="22"/>
        </w:rPr>
      </w:pPr>
      <w:r w:rsidRPr="00320C81">
        <w:t>1.1.</w:t>
      </w:r>
      <w:r w:rsidRPr="00320C81">
        <w:rPr>
          <w:rFonts w:asciiTheme="minorHAnsi" w:eastAsiaTheme="minorEastAsia" w:hAnsiTheme="minorHAnsi" w:cstheme="minorBidi"/>
          <w:sz w:val="22"/>
          <w:szCs w:val="22"/>
        </w:rPr>
        <w:tab/>
      </w:r>
      <w:r w:rsidRPr="00320C81">
        <w:t>Assets (1.1)</w:t>
      </w:r>
      <w:r w:rsidRPr="00320C81">
        <w:tab/>
      </w:r>
      <w:r w:rsidRPr="00320C81">
        <w:fldChar w:fldCharType="begin"/>
      </w:r>
      <w:r w:rsidRPr="00320C81">
        <w:instrText xml:space="preserve"> PAGEREF _Toc2789756 \h </w:instrText>
      </w:r>
      <w:r w:rsidRPr="00320C81">
        <w:fldChar w:fldCharType="separate"/>
      </w:r>
      <w:r w:rsidRPr="00320C81">
        <w:t>15</w:t>
      </w:r>
      <w:r w:rsidRPr="00320C81">
        <w:fldChar w:fldCharType="end"/>
      </w:r>
    </w:p>
    <w:p w14:paraId="6A05A345" w14:textId="3212F54F" w:rsidR="00023567" w:rsidRPr="00320C81" w:rsidRDefault="00023567">
      <w:pPr>
        <w:pStyle w:val="TOC2"/>
        <w:rPr>
          <w:rFonts w:asciiTheme="minorHAnsi" w:eastAsiaTheme="minorEastAsia" w:hAnsiTheme="minorHAnsi" w:cstheme="minorBidi"/>
          <w:sz w:val="22"/>
          <w:szCs w:val="22"/>
        </w:rPr>
      </w:pPr>
      <w:r w:rsidRPr="00320C81">
        <w:t>1.2.</w:t>
      </w:r>
      <w:r w:rsidRPr="00320C81">
        <w:rPr>
          <w:rFonts w:asciiTheme="minorHAnsi" w:eastAsiaTheme="minorEastAsia" w:hAnsiTheme="minorHAnsi" w:cstheme="minorBidi"/>
          <w:sz w:val="22"/>
          <w:szCs w:val="22"/>
        </w:rPr>
        <w:tab/>
      </w:r>
      <w:r w:rsidRPr="00320C81">
        <w:t>Liabilities (1.2)</w:t>
      </w:r>
      <w:r w:rsidRPr="00320C81">
        <w:tab/>
      </w:r>
      <w:r w:rsidRPr="00320C81">
        <w:fldChar w:fldCharType="begin"/>
      </w:r>
      <w:r w:rsidRPr="00320C81">
        <w:instrText xml:space="preserve"> PAGEREF _Toc2789757 \h </w:instrText>
      </w:r>
      <w:r w:rsidRPr="00320C81">
        <w:fldChar w:fldCharType="separate"/>
      </w:r>
      <w:r w:rsidRPr="00320C81">
        <w:t>15</w:t>
      </w:r>
      <w:r w:rsidRPr="00320C81">
        <w:fldChar w:fldCharType="end"/>
      </w:r>
    </w:p>
    <w:p w14:paraId="75557637" w14:textId="2E122817" w:rsidR="00023567" w:rsidRPr="00320C81" w:rsidRDefault="00023567">
      <w:pPr>
        <w:pStyle w:val="TOC2"/>
        <w:rPr>
          <w:rFonts w:asciiTheme="minorHAnsi" w:eastAsiaTheme="minorEastAsia" w:hAnsiTheme="minorHAnsi" w:cstheme="minorBidi"/>
          <w:sz w:val="22"/>
          <w:szCs w:val="22"/>
        </w:rPr>
      </w:pPr>
      <w:r w:rsidRPr="00320C81">
        <w:t>1.3.</w:t>
      </w:r>
      <w:r w:rsidRPr="00320C81">
        <w:rPr>
          <w:rFonts w:asciiTheme="minorHAnsi" w:eastAsiaTheme="minorEastAsia" w:hAnsiTheme="minorHAnsi" w:cstheme="minorBidi"/>
          <w:sz w:val="22"/>
          <w:szCs w:val="22"/>
        </w:rPr>
        <w:tab/>
      </w:r>
      <w:r w:rsidRPr="00320C81">
        <w:t>Equity (1.3)</w:t>
      </w:r>
      <w:r w:rsidRPr="00320C81">
        <w:tab/>
      </w:r>
      <w:r w:rsidRPr="00320C81">
        <w:fldChar w:fldCharType="begin"/>
      </w:r>
      <w:r w:rsidRPr="00320C81">
        <w:instrText xml:space="preserve"> PAGEREF _Toc2789758 \h </w:instrText>
      </w:r>
      <w:r w:rsidRPr="00320C81">
        <w:fldChar w:fldCharType="separate"/>
      </w:r>
      <w:r w:rsidRPr="00320C81">
        <w:t>16</w:t>
      </w:r>
      <w:r w:rsidRPr="00320C81">
        <w:fldChar w:fldCharType="end"/>
      </w:r>
    </w:p>
    <w:p w14:paraId="6AA50840" w14:textId="6D8CF073" w:rsidR="00023567" w:rsidRPr="00320C81" w:rsidRDefault="00023567">
      <w:pPr>
        <w:pStyle w:val="TOC2"/>
        <w:rPr>
          <w:rFonts w:asciiTheme="minorHAnsi" w:eastAsiaTheme="minorEastAsia" w:hAnsiTheme="minorHAnsi" w:cstheme="minorBidi"/>
          <w:sz w:val="22"/>
          <w:szCs w:val="22"/>
        </w:rPr>
      </w:pPr>
      <w:r w:rsidRPr="00320C81">
        <w:t>2.</w:t>
      </w:r>
      <w:r w:rsidRPr="00320C81">
        <w:rPr>
          <w:rFonts w:asciiTheme="minorHAnsi" w:eastAsiaTheme="minorEastAsia" w:hAnsiTheme="minorHAnsi" w:cstheme="minorBidi"/>
          <w:sz w:val="22"/>
          <w:szCs w:val="22"/>
        </w:rPr>
        <w:tab/>
      </w:r>
      <w:r w:rsidRPr="00320C81">
        <w:t>Statement of profit or loss (2)</w:t>
      </w:r>
      <w:r w:rsidRPr="00320C81">
        <w:tab/>
      </w:r>
      <w:r w:rsidRPr="00320C81">
        <w:fldChar w:fldCharType="begin"/>
      </w:r>
      <w:r w:rsidRPr="00320C81">
        <w:instrText xml:space="preserve"> PAGEREF _Toc2789759 \h </w:instrText>
      </w:r>
      <w:r w:rsidRPr="00320C81">
        <w:fldChar w:fldCharType="separate"/>
      </w:r>
      <w:r w:rsidRPr="00320C81">
        <w:t>18</w:t>
      </w:r>
      <w:r w:rsidRPr="00320C81">
        <w:fldChar w:fldCharType="end"/>
      </w:r>
    </w:p>
    <w:p w14:paraId="583A6B38" w14:textId="28364E66" w:rsidR="00023567" w:rsidRPr="00320C81" w:rsidRDefault="00023567">
      <w:pPr>
        <w:pStyle w:val="TOC2"/>
        <w:rPr>
          <w:rFonts w:asciiTheme="minorHAnsi" w:eastAsiaTheme="minorEastAsia" w:hAnsiTheme="minorHAnsi" w:cstheme="minorBidi"/>
          <w:sz w:val="22"/>
          <w:szCs w:val="22"/>
        </w:rPr>
      </w:pPr>
      <w:r w:rsidRPr="00320C81">
        <w:t>3.</w:t>
      </w:r>
      <w:r w:rsidRPr="00320C81">
        <w:rPr>
          <w:rFonts w:asciiTheme="minorHAnsi" w:eastAsiaTheme="minorEastAsia" w:hAnsiTheme="minorHAnsi" w:cstheme="minorBidi"/>
          <w:sz w:val="22"/>
          <w:szCs w:val="22"/>
        </w:rPr>
        <w:tab/>
      </w:r>
      <w:r w:rsidRPr="00320C81">
        <w:t>Statement of comprehensive income (3)</w:t>
      </w:r>
      <w:r w:rsidRPr="00320C81">
        <w:tab/>
      </w:r>
      <w:r w:rsidRPr="00320C81">
        <w:fldChar w:fldCharType="begin"/>
      </w:r>
      <w:r w:rsidRPr="00320C81">
        <w:instrText xml:space="preserve"> PAGEREF _Toc2789760 \h </w:instrText>
      </w:r>
      <w:r w:rsidRPr="00320C81">
        <w:fldChar w:fldCharType="separate"/>
      </w:r>
      <w:r w:rsidRPr="00320C81">
        <w:t>23</w:t>
      </w:r>
      <w:r w:rsidRPr="00320C81">
        <w:fldChar w:fldCharType="end"/>
      </w:r>
    </w:p>
    <w:p w14:paraId="543039BB" w14:textId="1E38C19A" w:rsidR="00023567" w:rsidRPr="00320C81" w:rsidRDefault="00023567">
      <w:pPr>
        <w:pStyle w:val="TOC2"/>
        <w:rPr>
          <w:rFonts w:asciiTheme="minorHAnsi" w:eastAsiaTheme="minorEastAsia" w:hAnsiTheme="minorHAnsi" w:cstheme="minorBidi"/>
          <w:sz w:val="22"/>
          <w:szCs w:val="22"/>
        </w:rPr>
      </w:pPr>
      <w:r w:rsidRPr="00320C81">
        <w:t>4.</w:t>
      </w:r>
      <w:r w:rsidRPr="00320C81">
        <w:rPr>
          <w:rFonts w:asciiTheme="minorHAnsi" w:eastAsiaTheme="minorEastAsia" w:hAnsiTheme="minorHAnsi" w:cstheme="minorBidi"/>
          <w:sz w:val="22"/>
          <w:szCs w:val="22"/>
        </w:rPr>
        <w:tab/>
      </w:r>
      <w:r w:rsidRPr="00320C81">
        <w:t>Breakdown of financial assets by instrument and by counterparty sector (4)</w:t>
      </w:r>
      <w:r w:rsidRPr="00320C81">
        <w:tab/>
      </w:r>
      <w:r w:rsidRPr="00320C81">
        <w:fldChar w:fldCharType="begin"/>
      </w:r>
      <w:r w:rsidRPr="00320C81">
        <w:instrText xml:space="preserve"> PAGEREF _Toc2789761 \h </w:instrText>
      </w:r>
      <w:r w:rsidRPr="00320C81">
        <w:fldChar w:fldCharType="separate"/>
      </w:r>
      <w:r w:rsidRPr="00320C81">
        <w:t>24</w:t>
      </w:r>
      <w:r w:rsidRPr="00320C81">
        <w:fldChar w:fldCharType="end"/>
      </w:r>
    </w:p>
    <w:p w14:paraId="59239479" w14:textId="68FE2638" w:rsidR="00023567" w:rsidRPr="00320C81" w:rsidRDefault="00023567">
      <w:pPr>
        <w:pStyle w:val="TOC2"/>
        <w:rPr>
          <w:rFonts w:asciiTheme="minorHAnsi" w:eastAsiaTheme="minorEastAsia" w:hAnsiTheme="minorHAnsi" w:cstheme="minorBidi"/>
          <w:sz w:val="22"/>
          <w:szCs w:val="22"/>
        </w:rPr>
      </w:pPr>
      <w:r w:rsidRPr="00320C81">
        <w:t>5.</w:t>
      </w:r>
      <w:r w:rsidRPr="00320C81">
        <w:rPr>
          <w:rFonts w:asciiTheme="minorHAnsi" w:eastAsiaTheme="minorEastAsia" w:hAnsiTheme="minorHAnsi" w:cstheme="minorBidi"/>
          <w:sz w:val="22"/>
          <w:szCs w:val="22"/>
        </w:rPr>
        <w:tab/>
      </w:r>
      <w:r w:rsidRPr="00320C81">
        <w:t>Breakdown of non-trading loans and advances by product (5)</w:t>
      </w:r>
      <w:r w:rsidRPr="00320C81">
        <w:tab/>
      </w:r>
      <w:r w:rsidRPr="00320C81">
        <w:fldChar w:fldCharType="begin"/>
      </w:r>
      <w:r w:rsidRPr="00320C81">
        <w:instrText xml:space="preserve"> PAGEREF _Toc2789762 \h </w:instrText>
      </w:r>
      <w:r w:rsidRPr="00320C81">
        <w:fldChar w:fldCharType="separate"/>
      </w:r>
      <w:r w:rsidRPr="00320C81">
        <w:t>28</w:t>
      </w:r>
      <w:r w:rsidRPr="00320C81">
        <w:fldChar w:fldCharType="end"/>
      </w:r>
    </w:p>
    <w:p w14:paraId="4503C21E" w14:textId="0C8026D2" w:rsidR="00023567" w:rsidRPr="00320C81" w:rsidRDefault="00023567">
      <w:pPr>
        <w:pStyle w:val="TOC2"/>
        <w:rPr>
          <w:rFonts w:asciiTheme="minorHAnsi" w:eastAsiaTheme="minorEastAsia" w:hAnsiTheme="minorHAnsi" w:cstheme="minorBidi"/>
          <w:sz w:val="22"/>
          <w:szCs w:val="22"/>
        </w:rPr>
      </w:pPr>
      <w:r w:rsidRPr="00320C81">
        <w:rPr>
          <w:kern w:val="32"/>
        </w:rPr>
        <w:t>6.</w:t>
      </w:r>
      <w:r w:rsidRPr="00320C81">
        <w:rPr>
          <w:rFonts w:asciiTheme="minorHAnsi" w:eastAsiaTheme="minorEastAsia" w:hAnsiTheme="minorHAnsi" w:cstheme="minorBidi"/>
          <w:sz w:val="22"/>
          <w:szCs w:val="22"/>
        </w:rPr>
        <w:tab/>
      </w:r>
      <w:r w:rsidRPr="00320C81">
        <w:rPr>
          <w:kern w:val="32"/>
        </w:rPr>
        <w:t>Breakdown of non-trading loans and advances to non-financial corporations by NACE codes (6)</w:t>
      </w:r>
      <w:r w:rsidRPr="00320C81">
        <w:tab/>
      </w:r>
      <w:r w:rsidRPr="00320C81">
        <w:fldChar w:fldCharType="begin"/>
      </w:r>
      <w:r w:rsidRPr="00320C81">
        <w:instrText xml:space="preserve"> PAGEREF _Toc2789763 \h </w:instrText>
      </w:r>
      <w:r w:rsidRPr="00320C81">
        <w:fldChar w:fldCharType="separate"/>
      </w:r>
      <w:r w:rsidRPr="00320C81">
        <w:t>29</w:t>
      </w:r>
      <w:r w:rsidRPr="00320C81">
        <w:fldChar w:fldCharType="end"/>
      </w:r>
    </w:p>
    <w:p w14:paraId="3C3AE2C6" w14:textId="37C85CE2" w:rsidR="00023567" w:rsidRPr="00320C81" w:rsidRDefault="00023567">
      <w:pPr>
        <w:pStyle w:val="TOC2"/>
        <w:rPr>
          <w:rFonts w:asciiTheme="minorHAnsi" w:eastAsiaTheme="minorEastAsia" w:hAnsiTheme="minorHAnsi" w:cstheme="minorBidi"/>
          <w:sz w:val="22"/>
          <w:szCs w:val="22"/>
        </w:rPr>
      </w:pPr>
      <w:r w:rsidRPr="00320C81">
        <w:rPr>
          <w:kern w:val="32"/>
        </w:rPr>
        <w:t>7.</w:t>
      </w:r>
      <w:r w:rsidRPr="00320C81">
        <w:rPr>
          <w:rFonts w:asciiTheme="minorHAnsi" w:eastAsiaTheme="minorEastAsia" w:hAnsiTheme="minorHAnsi" w:cstheme="minorBidi"/>
          <w:sz w:val="22"/>
          <w:szCs w:val="22"/>
        </w:rPr>
        <w:tab/>
      </w:r>
      <w:r w:rsidRPr="00320C81">
        <w:rPr>
          <w:kern w:val="32"/>
        </w:rPr>
        <w:t>Financial assets subject to impairment that are past due (7)</w:t>
      </w:r>
      <w:r w:rsidRPr="00320C81">
        <w:tab/>
      </w:r>
      <w:r w:rsidRPr="00320C81">
        <w:fldChar w:fldCharType="begin"/>
      </w:r>
      <w:r w:rsidRPr="00320C81">
        <w:instrText xml:space="preserve"> PAGEREF _Toc2789764 \h </w:instrText>
      </w:r>
      <w:r w:rsidRPr="00320C81">
        <w:fldChar w:fldCharType="separate"/>
      </w:r>
      <w:r w:rsidRPr="00320C81">
        <w:t>30</w:t>
      </w:r>
      <w:r w:rsidRPr="00320C81">
        <w:fldChar w:fldCharType="end"/>
      </w:r>
    </w:p>
    <w:p w14:paraId="3A1A92A8" w14:textId="124C0A97" w:rsidR="00023567" w:rsidRPr="00320C81" w:rsidRDefault="00023567">
      <w:pPr>
        <w:pStyle w:val="TOC2"/>
        <w:rPr>
          <w:rFonts w:asciiTheme="minorHAnsi" w:eastAsiaTheme="minorEastAsia" w:hAnsiTheme="minorHAnsi" w:cstheme="minorBidi"/>
          <w:sz w:val="22"/>
          <w:szCs w:val="22"/>
        </w:rPr>
      </w:pPr>
      <w:r w:rsidRPr="00320C81">
        <w:t>8.</w:t>
      </w:r>
      <w:r w:rsidRPr="00320C81">
        <w:rPr>
          <w:rFonts w:asciiTheme="minorHAnsi" w:eastAsiaTheme="minorEastAsia" w:hAnsiTheme="minorHAnsi" w:cstheme="minorBidi"/>
          <w:sz w:val="22"/>
          <w:szCs w:val="22"/>
        </w:rPr>
        <w:tab/>
      </w:r>
      <w:r w:rsidRPr="00320C81">
        <w:t>Breakdown of financial liabilities (8)</w:t>
      </w:r>
      <w:r w:rsidRPr="00320C81">
        <w:tab/>
      </w:r>
      <w:r w:rsidRPr="00320C81">
        <w:fldChar w:fldCharType="begin"/>
      </w:r>
      <w:r w:rsidRPr="00320C81">
        <w:instrText xml:space="preserve"> PAGEREF _Toc2789765 \h </w:instrText>
      </w:r>
      <w:r w:rsidRPr="00320C81">
        <w:fldChar w:fldCharType="separate"/>
      </w:r>
      <w:r w:rsidRPr="00320C81">
        <w:t>30</w:t>
      </w:r>
      <w:r w:rsidRPr="00320C81">
        <w:fldChar w:fldCharType="end"/>
      </w:r>
    </w:p>
    <w:p w14:paraId="287910DF" w14:textId="3D55AC13" w:rsidR="00023567" w:rsidRPr="00320C81" w:rsidRDefault="00023567">
      <w:pPr>
        <w:pStyle w:val="TOC2"/>
        <w:rPr>
          <w:rFonts w:asciiTheme="minorHAnsi" w:eastAsiaTheme="minorEastAsia" w:hAnsiTheme="minorHAnsi" w:cstheme="minorBidi"/>
          <w:sz w:val="22"/>
          <w:szCs w:val="22"/>
        </w:rPr>
      </w:pPr>
      <w:r w:rsidRPr="00320C81">
        <w:t>9.</w:t>
      </w:r>
      <w:r w:rsidRPr="00320C81">
        <w:rPr>
          <w:rFonts w:asciiTheme="minorHAnsi" w:eastAsiaTheme="minorEastAsia" w:hAnsiTheme="minorHAnsi" w:cstheme="minorBidi"/>
          <w:sz w:val="22"/>
          <w:szCs w:val="22"/>
        </w:rPr>
        <w:tab/>
      </w:r>
      <w:r w:rsidRPr="00320C81">
        <w:t>Loan commitments, financial guarantees and other commitments (9)</w:t>
      </w:r>
      <w:r w:rsidRPr="00320C81">
        <w:tab/>
      </w:r>
      <w:r w:rsidRPr="00320C81">
        <w:fldChar w:fldCharType="begin"/>
      </w:r>
      <w:r w:rsidRPr="00320C81">
        <w:instrText xml:space="preserve"> PAGEREF _Toc2789766 \h </w:instrText>
      </w:r>
      <w:r w:rsidRPr="00320C81">
        <w:fldChar w:fldCharType="separate"/>
      </w:r>
      <w:r w:rsidRPr="00320C81">
        <w:t>31</w:t>
      </w:r>
      <w:r w:rsidRPr="00320C81">
        <w:fldChar w:fldCharType="end"/>
      </w:r>
    </w:p>
    <w:p w14:paraId="47890CAF" w14:textId="6994A446" w:rsidR="00023567" w:rsidRPr="00320C81" w:rsidRDefault="00023567">
      <w:pPr>
        <w:pStyle w:val="TOC2"/>
        <w:rPr>
          <w:rFonts w:asciiTheme="minorHAnsi" w:eastAsiaTheme="minorEastAsia" w:hAnsiTheme="minorHAnsi" w:cstheme="minorBidi"/>
          <w:sz w:val="22"/>
          <w:szCs w:val="22"/>
        </w:rPr>
      </w:pPr>
      <w:r w:rsidRPr="00320C81">
        <w:t>10.</w:t>
      </w:r>
      <w:r w:rsidRPr="00320C81">
        <w:rPr>
          <w:rFonts w:asciiTheme="minorHAnsi" w:eastAsiaTheme="minorEastAsia" w:hAnsiTheme="minorHAnsi" w:cstheme="minorBidi"/>
          <w:sz w:val="22"/>
          <w:szCs w:val="22"/>
        </w:rPr>
        <w:tab/>
      </w:r>
      <w:r w:rsidRPr="00320C81">
        <w:t>Derivatives and hedge accounting (10 and 11)</w:t>
      </w:r>
      <w:r w:rsidRPr="00320C81">
        <w:tab/>
      </w:r>
      <w:r w:rsidRPr="00320C81">
        <w:fldChar w:fldCharType="begin"/>
      </w:r>
      <w:r w:rsidRPr="00320C81">
        <w:instrText xml:space="preserve"> PAGEREF _Toc2789767 \h </w:instrText>
      </w:r>
      <w:r w:rsidRPr="00320C81">
        <w:fldChar w:fldCharType="separate"/>
      </w:r>
      <w:r w:rsidRPr="00320C81">
        <w:t>34</w:t>
      </w:r>
      <w:r w:rsidRPr="00320C81">
        <w:fldChar w:fldCharType="end"/>
      </w:r>
    </w:p>
    <w:p w14:paraId="6FB86EF6" w14:textId="48312969" w:rsidR="00023567" w:rsidRPr="00320C81" w:rsidRDefault="00023567">
      <w:pPr>
        <w:pStyle w:val="TOC2"/>
        <w:rPr>
          <w:rFonts w:asciiTheme="minorHAnsi" w:eastAsiaTheme="minorEastAsia" w:hAnsiTheme="minorHAnsi" w:cstheme="minorBidi"/>
          <w:sz w:val="22"/>
          <w:szCs w:val="22"/>
        </w:rPr>
      </w:pPr>
      <w:r w:rsidRPr="00320C81">
        <w:t>10.1.</w:t>
      </w:r>
      <w:r w:rsidRPr="00320C81">
        <w:rPr>
          <w:rFonts w:asciiTheme="minorHAnsi" w:eastAsiaTheme="minorEastAsia" w:hAnsiTheme="minorHAnsi" w:cstheme="minorBidi"/>
          <w:sz w:val="22"/>
          <w:szCs w:val="22"/>
        </w:rPr>
        <w:tab/>
      </w:r>
      <w:r w:rsidRPr="00320C81">
        <w:t>Classification of derivatives by type of risk</w:t>
      </w:r>
      <w:r w:rsidRPr="00320C81">
        <w:tab/>
      </w:r>
      <w:r w:rsidRPr="00320C81">
        <w:fldChar w:fldCharType="begin"/>
      </w:r>
      <w:r w:rsidRPr="00320C81">
        <w:instrText xml:space="preserve"> PAGEREF _Toc2789768 \h </w:instrText>
      </w:r>
      <w:r w:rsidRPr="00320C81">
        <w:fldChar w:fldCharType="separate"/>
      </w:r>
      <w:r w:rsidRPr="00320C81">
        <w:t>35</w:t>
      </w:r>
      <w:r w:rsidRPr="00320C81">
        <w:fldChar w:fldCharType="end"/>
      </w:r>
    </w:p>
    <w:p w14:paraId="1185C7F5" w14:textId="6B9F449D" w:rsidR="00023567" w:rsidRPr="00320C81" w:rsidRDefault="00023567">
      <w:pPr>
        <w:pStyle w:val="TOC2"/>
        <w:rPr>
          <w:rFonts w:asciiTheme="minorHAnsi" w:eastAsiaTheme="minorEastAsia" w:hAnsiTheme="minorHAnsi" w:cstheme="minorBidi"/>
          <w:sz w:val="22"/>
          <w:szCs w:val="22"/>
        </w:rPr>
      </w:pPr>
      <w:r w:rsidRPr="00320C81">
        <w:t>10.2.</w:t>
      </w:r>
      <w:r w:rsidRPr="00320C81">
        <w:rPr>
          <w:rFonts w:asciiTheme="minorHAnsi" w:eastAsiaTheme="minorEastAsia" w:hAnsiTheme="minorHAnsi" w:cstheme="minorBidi"/>
          <w:sz w:val="22"/>
          <w:szCs w:val="22"/>
        </w:rPr>
        <w:tab/>
      </w:r>
      <w:r w:rsidRPr="00320C81">
        <w:t>Amounts to be reported for derivatives</w:t>
      </w:r>
      <w:r w:rsidRPr="00320C81">
        <w:tab/>
      </w:r>
      <w:r w:rsidRPr="00320C81">
        <w:fldChar w:fldCharType="begin"/>
      </w:r>
      <w:r w:rsidRPr="00320C81">
        <w:instrText xml:space="preserve"> PAGEREF _Toc2789769 \h </w:instrText>
      </w:r>
      <w:r w:rsidRPr="00320C81">
        <w:fldChar w:fldCharType="separate"/>
      </w:r>
      <w:r w:rsidRPr="00320C81">
        <w:t>37</w:t>
      </w:r>
      <w:r w:rsidRPr="00320C81">
        <w:fldChar w:fldCharType="end"/>
      </w:r>
    </w:p>
    <w:p w14:paraId="5454CDC1" w14:textId="36DCF716" w:rsidR="00023567" w:rsidRPr="00320C81" w:rsidRDefault="00023567">
      <w:pPr>
        <w:pStyle w:val="TOC2"/>
        <w:rPr>
          <w:rFonts w:asciiTheme="minorHAnsi" w:eastAsiaTheme="minorEastAsia" w:hAnsiTheme="minorHAnsi" w:cstheme="minorBidi"/>
          <w:sz w:val="22"/>
          <w:szCs w:val="22"/>
        </w:rPr>
      </w:pPr>
      <w:r w:rsidRPr="00320C81">
        <w:t>10.3.</w:t>
      </w:r>
      <w:r w:rsidRPr="00320C81">
        <w:rPr>
          <w:rFonts w:asciiTheme="minorHAnsi" w:eastAsiaTheme="minorEastAsia" w:hAnsiTheme="minorHAnsi" w:cstheme="minorBidi"/>
          <w:sz w:val="22"/>
          <w:szCs w:val="22"/>
        </w:rPr>
        <w:tab/>
      </w:r>
      <w:r w:rsidRPr="00320C81">
        <w:t>Derivatives classified as ‘economic hedges’</w:t>
      </w:r>
      <w:r w:rsidRPr="00320C81">
        <w:tab/>
      </w:r>
      <w:r w:rsidRPr="00320C81">
        <w:fldChar w:fldCharType="begin"/>
      </w:r>
      <w:r w:rsidRPr="00320C81">
        <w:instrText xml:space="preserve"> PAGEREF _Toc2789770 \h </w:instrText>
      </w:r>
      <w:r w:rsidRPr="00320C81">
        <w:fldChar w:fldCharType="separate"/>
      </w:r>
      <w:r w:rsidRPr="00320C81">
        <w:t>38</w:t>
      </w:r>
      <w:r w:rsidRPr="00320C81">
        <w:fldChar w:fldCharType="end"/>
      </w:r>
    </w:p>
    <w:p w14:paraId="54665774" w14:textId="384BE7B6" w:rsidR="00023567" w:rsidRPr="00320C81" w:rsidRDefault="00023567">
      <w:pPr>
        <w:pStyle w:val="TOC2"/>
        <w:rPr>
          <w:rFonts w:asciiTheme="minorHAnsi" w:eastAsiaTheme="minorEastAsia" w:hAnsiTheme="minorHAnsi" w:cstheme="minorBidi"/>
          <w:sz w:val="22"/>
          <w:szCs w:val="22"/>
        </w:rPr>
      </w:pPr>
      <w:r w:rsidRPr="00320C81">
        <w:t>10.4.</w:t>
      </w:r>
      <w:r w:rsidRPr="00320C81">
        <w:rPr>
          <w:rFonts w:asciiTheme="minorHAnsi" w:eastAsiaTheme="minorEastAsia" w:hAnsiTheme="minorHAnsi" w:cstheme="minorBidi"/>
          <w:sz w:val="22"/>
          <w:szCs w:val="22"/>
        </w:rPr>
        <w:tab/>
      </w:r>
      <w:r w:rsidRPr="00320C81">
        <w:t>Breakdown of derivatives by counterparty sector</w:t>
      </w:r>
      <w:r w:rsidRPr="00320C81">
        <w:tab/>
      </w:r>
      <w:r w:rsidRPr="00320C81">
        <w:fldChar w:fldCharType="begin"/>
      </w:r>
      <w:r w:rsidRPr="00320C81">
        <w:instrText xml:space="preserve"> PAGEREF _Toc2789771 \h </w:instrText>
      </w:r>
      <w:r w:rsidRPr="00320C81">
        <w:fldChar w:fldCharType="separate"/>
      </w:r>
      <w:r w:rsidRPr="00320C81">
        <w:t>39</w:t>
      </w:r>
      <w:r w:rsidRPr="00320C81">
        <w:fldChar w:fldCharType="end"/>
      </w:r>
    </w:p>
    <w:p w14:paraId="7535DE05" w14:textId="1C7C0027" w:rsidR="00023567" w:rsidRPr="00320C81" w:rsidRDefault="00023567">
      <w:pPr>
        <w:pStyle w:val="TOC2"/>
        <w:rPr>
          <w:rFonts w:asciiTheme="minorHAnsi" w:eastAsiaTheme="minorEastAsia" w:hAnsiTheme="minorHAnsi" w:cstheme="minorBidi"/>
          <w:sz w:val="22"/>
          <w:szCs w:val="22"/>
        </w:rPr>
      </w:pPr>
      <w:r w:rsidRPr="00320C81">
        <w:t>10.5.</w:t>
      </w:r>
      <w:r w:rsidRPr="00320C81">
        <w:rPr>
          <w:rFonts w:asciiTheme="minorHAnsi" w:eastAsiaTheme="minorEastAsia" w:hAnsiTheme="minorHAnsi" w:cstheme="minorBidi"/>
          <w:sz w:val="22"/>
          <w:szCs w:val="22"/>
        </w:rPr>
        <w:tab/>
      </w:r>
      <w:r w:rsidRPr="00320C81">
        <w:t>Hedge accounting under national GAAP (11.2)</w:t>
      </w:r>
      <w:r w:rsidRPr="00320C81">
        <w:tab/>
      </w:r>
      <w:r w:rsidRPr="00320C81">
        <w:fldChar w:fldCharType="begin"/>
      </w:r>
      <w:r w:rsidRPr="00320C81">
        <w:instrText xml:space="preserve"> PAGEREF _Toc2789772 \h </w:instrText>
      </w:r>
      <w:r w:rsidRPr="00320C81">
        <w:fldChar w:fldCharType="separate"/>
      </w:r>
      <w:r w:rsidRPr="00320C81">
        <w:t>39</w:t>
      </w:r>
      <w:r w:rsidRPr="00320C81">
        <w:fldChar w:fldCharType="end"/>
      </w:r>
    </w:p>
    <w:p w14:paraId="2E9360B3" w14:textId="0FA6511C" w:rsidR="00023567" w:rsidRPr="00320C81" w:rsidRDefault="00023567">
      <w:pPr>
        <w:pStyle w:val="TOC2"/>
        <w:rPr>
          <w:rFonts w:asciiTheme="minorHAnsi" w:eastAsiaTheme="minorEastAsia" w:hAnsiTheme="minorHAnsi" w:cstheme="minorBidi"/>
          <w:sz w:val="22"/>
          <w:szCs w:val="22"/>
        </w:rPr>
      </w:pPr>
      <w:r w:rsidRPr="00320C81">
        <w:t>10.6.</w:t>
      </w:r>
      <w:r w:rsidRPr="00320C81">
        <w:rPr>
          <w:rFonts w:asciiTheme="minorHAnsi" w:eastAsiaTheme="minorEastAsia" w:hAnsiTheme="minorHAnsi" w:cstheme="minorBidi"/>
          <w:sz w:val="22"/>
          <w:szCs w:val="22"/>
        </w:rPr>
        <w:tab/>
      </w:r>
      <w:r w:rsidRPr="00320C81">
        <w:t>Amount to be reported for non-derivative hedging instruments (11.3 and 11.3.1)</w:t>
      </w:r>
      <w:r w:rsidRPr="00320C81">
        <w:tab/>
      </w:r>
      <w:r w:rsidRPr="00320C81">
        <w:fldChar w:fldCharType="begin"/>
      </w:r>
      <w:r w:rsidRPr="00320C81">
        <w:instrText xml:space="preserve"> PAGEREF _Toc2789773 \h </w:instrText>
      </w:r>
      <w:r w:rsidRPr="00320C81">
        <w:fldChar w:fldCharType="separate"/>
      </w:r>
      <w:r w:rsidRPr="00320C81">
        <w:t>40</w:t>
      </w:r>
      <w:r w:rsidRPr="00320C81">
        <w:fldChar w:fldCharType="end"/>
      </w:r>
    </w:p>
    <w:p w14:paraId="66F188AB" w14:textId="096C9D9D" w:rsidR="00023567" w:rsidRPr="00320C81" w:rsidRDefault="00023567">
      <w:pPr>
        <w:pStyle w:val="TOC2"/>
        <w:rPr>
          <w:rFonts w:asciiTheme="minorHAnsi" w:eastAsiaTheme="minorEastAsia" w:hAnsiTheme="minorHAnsi" w:cstheme="minorBidi"/>
          <w:sz w:val="22"/>
          <w:szCs w:val="22"/>
        </w:rPr>
      </w:pPr>
      <w:r w:rsidRPr="00320C81">
        <w:lastRenderedPageBreak/>
        <w:t>10.7.</w:t>
      </w:r>
      <w:r w:rsidRPr="00320C81">
        <w:rPr>
          <w:rFonts w:asciiTheme="minorHAnsi" w:eastAsiaTheme="minorEastAsia" w:hAnsiTheme="minorHAnsi" w:cstheme="minorBidi"/>
          <w:sz w:val="22"/>
          <w:szCs w:val="22"/>
        </w:rPr>
        <w:tab/>
      </w:r>
      <w:r w:rsidRPr="00320C81">
        <w:t>Hedged items in fair value hedges (11.4)</w:t>
      </w:r>
      <w:r w:rsidRPr="00320C81">
        <w:tab/>
      </w:r>
      <w:r w:rsidRPr="00320C81">
        <w:fldChar w:fldCharType="begin"/>
      </w:r>
      <w:r w:rsidRPr="00320C81">
        <w:instrText xml:space="preserve"> PAGEREF _Toc2789774 \h </w:instrText>
      </w:r>
      <w:r w:rsidRPr="00320C81">
        <w:fldChar w:fldCharType="separate"/>
      </w:r>
      <w:r w:rsidRPr="00320C81">
        <w:t>40</w:t>
      </w:r>
      <w:r w:rsidRPr="00320C81">
        <w:fldChar w:fldCharType="end"/>
      </w:r>
    </w:p>
    <w:p w14:paraId="5B14F990" w14:textId="4ACB997C" w:rsidR="00023567" w:rsidRPr="00320C81" w:rsidRDefault="00023567">
      <w:pPr>
        <w:pStyle w:val="TOC2"/>
        <w:rPr>
          <w:rFonts w:asciiTheme="minorHAnsi" w:eastAsiaTheme="minorEastAsia" w:hAnsiTheme="minorHAnsi" w:cstheme="minorBidi"/>
          <w:sz w:val="22"/>
          <w:szCs w:val="22"/>
        </w:rPr>
      </w:pPr>
      <w:r w:rsidRPr="00320C81">
        <w:rPr>
          <w:kern w:val="32"/>
        </w:rPr>
        <w:t>11.</w:t>
      </w:r>
      <w:r w:rsidRPr="00320C81">
        <w:rPr>
          <w:rFonts w:asciiTheme="minorHAnsi" w:eastAsiaTheme="minorEastAsia" w:hAnsiTheme="minorHAnsi" w:cstheme="minorBidi"/>
          <w:sz w:val="22"/>
          <w:szCs w:val="22"/>
        </w:rPr>
        <w:tab/>
      </w:r>
      <w:r w:rsidRPr="00320C81">
        <w:t>Movements in allowances and provisions for credit losses (12)</w:t>
      </w:r>
      <w:r w:rsidRPr="00320C81">
        <w:tab/>
      </w:r>
      <w:r w:rsidRPr="00320C81">
        <w:fldChar w:fldCharType="begin"/>
      </w:r>
      <w:r w:rsidRPr="00320C81">
        <w:instrText xml:space="preserve"> PAGEREF _Toc2789775 \h </w:instrText>
      </w:r>
      <w:r w:rsidRPr="00320C81">
        <w:fldChar w:fldCharType="separate"/>
      </w:r>
      <w:r w:rsidRPr="00320C81">
        <w:t>41</w:t>
      </w:r>
      <w:r w:rsidRPr="00320C81">
        <w:fldChar w:fldCharType="end"/>
      </w:r>
    </w:p>
    <w:p w14:paraId="4EB6E34D" w14:textId="09D0EEE2" w:rsidR="00023567" w:rsidRPr="00320C81" w:rsidRDefault="00023567">
      <w:pPr>
        <w:pStyle w:val="TOC2"/>
        <w:rPr>
          <w:rFonts w:asciiTheme="minorHAnsi" w:eastAsiaTheme="minorEastAsia" w:hAnsiTheme="minorHAnsi" w:cstheme="minorBidi"/>
          <w:sz w:val="22"/>
          <w:szCs w:val="22"/>
        </w:rPr>
      </w:pPr>
      <w:r w:rsidRPr="00320C81">
        <w:t>11.1.</w:t>
      </w:r>
      <w:r w:rsidRPr="00320C81">
        <w:rPr>
          <w:rFonts w:asciiTheme="minorHAnsi" w:eastAsiaTheme="minorEastAsia" w:hAnsiTheme="minorHAnsi" w:cstheme="minorBidi"/>
          <w:sz w:val="22"/>
          <w:szCs w:val="22"/>
        </w:rPr>
        <w:tab/>
      </w:r>
      <w:r w:rsidRPr="00320C81">
        <w:t>Movements in allowances for credit losses and impairment of equity instruments under national GAAP based on BAD (12.0)</w:t>
      </w:r>
      <w:r w:rsidRPr="00320C81">
        <w:tab/>
      </w:r>
      <w:r w:rsidRPr="00320C81">
        <w:fldChar w:fldCharType="begin"/>
      </w:r>
      <w:r w:rsidRPr="00320C81">
        <w:instrText xml:space="preserve"> PAGEREF _Toc2789776 \h </w:instrText>
      </w:r>
      <w:r w:rsidRPr="00320C81">
        <w:fldChar w:fldCharType="separate"/>
      </w:r>
      <w:r w:rsidRPr="00320C81">
        <w:t>41</w:t>
      </w:r>
      <w:r w:rsidRPr="00320C81">
        <w:fldChar w:fldCharType="end"/>
      </w:r>
    </w:p>
    <w:p w14:paraId="593AE094" w14:textId="07EE9B60" w:rsidR="00023567" w:rsidRPr="00320C81" w:rsidRDefault="00023567">
      <w:pPr>
        <w:pStyle w:val="TOC2"/>
        <w:rPr>
          <w:rFonts w:asciiTheme="minorHAnsi" w:eastAsiaTheme="minorEastAsia" w:hAnsiTheme="minorHAnsi" w:cstheme="minorBidi"/>
          <w:sz w:val="22"/>
          <w:szCs w:val="22"/>
        </w:rPr>
      </w:pPr>
      <w:r w:rsidRPr="00320C81">
        <w:t>11.2.</w:t>
      </w:r>
      <w:r w:rsidRPr="00320C81">
        <w:rPr>
          <w:rFonts w:asciiTheme="minorHAnsi" w:eastAsiaTheme="minorEastAsia" w:hAnsiTheme="minorHAnsi" w:cstheme="minorBidi"/>
          <w:sz w:val="22"/>
          <w:szCs w:val="22"/>
        </w:rPr>
        <w:tab/>
      </w:r>
      <w:r w:rsidRPr="00320C81">
        <w:t>Movements in allowances and provisions for credit losses under IFRS (12.1)</w:t>
      </w:r>
      <w:r w:rsidRPr="00320C81">
        <w:tab/>
      </w:r>
      <w:r w:rsidRPr="00320C81">
        <w:fldChar w:fldCharType="begin"/>
      </w:r>
      <w:r w:rsidRPr="00320C81">
        <w:instrText xml:space="preserve"> PAGEREF _Toc2789777 \h </w:instrText>
      </w:r>
      <w:r w:rsidRPr="00320C81">
        <w:fldChar w:fldCharType="separate"/>
      </w:r>
      <w:r w:rsidRPr="00320C81">
        <w:t>41</w:t>
      </w:r>
      <w:r w:rsidRPr="00320C81">
        <w:fldChar w:fldCharType="end"/>
      </w:r>
    </w:p>
    <w:p w14:paraId="42C68547" w14:textId="13CC71FA" w:rsidR="00023567" w:rsidRPr="00320C81" w:rsidRDefault="00023567">
      <w:pPr>
        <w:pStyle w:val="TOC2"/>
        <w:rPr>
          <w:rFonts w:asciiTheme="minorHAnsi" w:eastAsiaTheme="minorEastAsia" w:hAnsiTheme="minorHAnsi" w:cstheme="minorBidi"/>
          <w:sz w:val="22"/>
          <w:szCs w:val="22"/>
        </w:rPr>
      </w:pPr>
      <w:r w:rsidRPr="00320C81">
        <w:t>11.3.</w:t>
      </w:r>
      <w:r w:rsidRPr="00320C81">
        <w:rPr>
          <w:rFonts w:asciiTheme="minorHAnsi" w:eastAsiaTheme="minorEastAsia" w:hAnsiTheme="minorHAnsi" w:cstheme="minorBidi"/>
          <w:sz w:val="22"/>
          <w:szCs w:val="22"/>
        </w:rPr>
        <w:tab/>
      </w:r>
      <w:r w:rsidRPr="00320C81">
        <w:t>Transfers between impairment stages (gross basis presentation) (12.2)</w:t>
      </w:r>
      <w:r w:rsidRPr="00320C81">
        <w:tab/>
      </w:r>
      <w:r w:rsidRPr="00320C81">
        <w:fldChar w:fldCharType="begin"/>
      </w:r>
      <w:r w:rsidRPr="00320C81">
        <w:instrText xml:space="preserve"> PAGEREF _Toc2789778 \h </w:instrText>
      </w:r>
      <w:r w:rsidRPr="00320C81">
        <w:fldChar w:fldCharType="separate"/>
      </w:r>
      <w:r w:rsidRPr="00320C81">
        <w:t>44</w:t>
      </w:r>
      <w:r w:rsidRPr="00320C81">
        <w:fldChar w:fldCharType="end"/>
      </w:r>
    </w:p>
    <w:p w14:paraId="54F3C3C4" w14:textId="57404AE8" w:rsidR="00023567" w:rsidRPr="00320C81" w:rsidRDefault="00023567">
      <w:pPr>
        <w:pStyle w:val="TOC2"/>
        <w:rPr>
          <w:rFonts w:asciiTheme="minorHAnsi" w:eastAsiaTheme="minorEastAsia" w:hAnsiTheme="minorHAnsi" w:cstheme="minorBidi"/>
          <w:sz w:val="22"/>
          <w:szCs w:val="22"/>
        </w:rPr>
      </w:pPr>
      <w:r w:rsidRPr="00320C81">
        <w:t>12.</w:t>
      </w:r>
      <w:r w:rsidRPr="00320C81">
        <w:rPr>
          <w:rFonts w:asciiTheme="minorHAnsi" w:eastAsiaTheme="minorEastAsia" w:hAnsiTheme="minorHAnsi" w:cstheme="minorBidi"/>
          <w:sz w:val="22"/>
          <w:szCs w:val="22"/>
        </w:rPr>
        <w:tab/>
      </w:r>
      <w:r w:rsidRPr="00320C81">
        <w:t>Collateral and guarantees received (13)</w:t>
      </w:r>
      <w:r w:rsidRPr="00320C81">
        <w:tab/>
      </w:r>
      <w:r w:rsidRPr="00320C81">
        <w:fldChar w:fldCharType="begin"/>
      </w:r>
      <w:r w:rsidRPr="00320C81">
        <w:instrText xml:space="preserve"> PAGEREF _Toc2789779 \h </w:instrText>
      </w:r>
      <w:r w:rsidRPr="00320C81">
        <w:fldChar w:fldCharType="separate"/>
      </w:r>
      <w:r w:rsidRPr="00320C81">
        <w:t>44</w:t>
      </w:r>
      <w:r w:rsidRPr="00320C81">
        <w:fldChar w:fldCharType="end"/>
      </w:r>
    </w:p>
    <w:p w14:paraId="26AA2147" w14:textId="53E2CCD4" w:rsidR="00023567" w:rsidRPr="00320C81" w:rsidRDefault="00023567">
      <w:pPr>
        <w:pStyle w:val="TOC2"/>
        <w:rPr>
          <w:rFonts w:asciiTheme="minorHAnsi" w:eastAsiaTheme="minorEastAsia" w:hAnsiTheme="minorHAnsi" w:cstheme="minorBidi"/>
          <w:sz w:val="22"/>
          <w:szCs w:val="22"/>
        </w:rPr>
      </w:pPr>
      <w:r w:rsidRPr="00320C81">
        <w:t>12.1.</w:t>
      </w:r>
      <w:r w:rsidRPr="00320C81">
        <w:rPr>
          <w:rFonts w:asciiTheme="minorHAnsi" w:eastAsiaTheme="minorEastAsia" w:hAnsiTheme="minorHAnsi" w:cstheme="minorBidi"/>
          <w:sz w:val="22"/>
          <w:szCs w:val="22"/>
        </w:rPr>
        <w:tab/>
      </w:r>
      <w:r w:rsidRPr="00320C81">
        <w:t>Breakdown of collateral and guarantees by loans and advances other than held for trading(13.1)</w:t>
      </w:r>
      <w:r w:rsidRPr="00320C81">
        <w:tab/>
      </w:r>
      <w:r w:rsidRPr="00320C81">
        <w:fldChar w:fldCharType="begin"/>
      </w:r>
      <w:r w:rsidRPr="00320C81">
        <w:instrText xml:space="preserve"> PAGEREF _Toc2789780 \h </w:instrText>
      </w:r>
      <w:r w:rsidRPr="00320C81">
        <w:fldChar w:fldCharType="separate"/>
      </w:r>
      <w:r w:rsidRPr="00320C81">
        <w:t>44</w:t>
      </w:r>
      <w:r w:rsidRPr="00320C81">
        <w:fldChar w:fldCharType="end"/>
      </w:r>
    </w:p>
    <w:p w14:paraId="67CB69EC" w14:textId="038CE3D5" w:rsidR="00023567" w:rsidRPr="00320C81" w:rsidRDefault="00023567">
      <w:pPr>
        <w:pStyle w:val="TOC2"/>
        <w:rPr>
          <w:rFonts w:asciiTheme="minorHAnsi" w:eastAsiaTheme="minorEastAsia" w:hAnsiTheme="minorHAnsi" w:cstheme="minorBidi"/>
          <w:sz w:val="22"/>
          <w:szCs w:val="22"/>
        </w:rPr>
      </w:pPr>
      <w:r w:rsidRPr="00320C81">
        <w:t>12.2.</w:t>
      </w:r>
      <w:r w:rsidRPr="00320C81">
        <w:rPr>
          <w:rFonts w:asciiTheme="minorHAnsi" w:eastAsiaTheme="minorEastAsia" w:hAnsiTheme="minorHAnsi" w:cstheme="minorBidi"/>
          <w:sz w:val="22"/>
          <w:szCs w:val="22"/>
        </w:rPr>
        <w:tab/>
      </w:r>
      <w:r w:rsidRPr="00320C81">
        <w:t>Collateral obtained by taking possession during the period [held at the reporting date] (13.2.1)</w:t>
      </w:r>
      <w:r w:rsidRPr="00320C81">
        <w:tab/>
      </w:r>
      <w:r w:rsidRPr="00320C81">
        <w:fldChar w:fldCharType="begin"/>
      </w:r>
      <w:r w:rsidRPr="00320C81">
        <w:instrText xml:space="preserve"> PAGEREF _Toc2789781 \h </w:instrText>
      </w:r>
      <w:r w:rsidRPr="00320C81">
        <w:fldChar w:fldCharType="separate"/>
      </w:r>
      <w:r w:rsidRPr="00320C81">
        <w:t>46</w:t>
      </w:r>
      <w:r w:rsidRPr="00320C81">
        <w:fldChar w:fldCharType="end"/>
      </w:r>
    </w:p>
    <w:p w14:paraId="01AB675E" w14:textId="043539C7" w:rsidR="00023567" w:rsidRPr="00320C81" w:rsidRDefault="00023567">
      <w:pPr>
        <w:pStyle w:val="TOC2"/>
        <w:rPr>
          <w:rFonts w:asciiTheme="minorHAnsi" w:eastAsiaTheme="minorEastAsia" w:hAnsiTheme="minorHAnsi" w:cstheme="minorBidi"/>
          <w:sz w:val="22"/>
          <w:szCs w:val="22"/>
        </w:rPr>
      </w:pPr>
      <w:r w:rsidRPr="00320C81">
        <w:t>12.3.</w:t>
      </w:r>
      <w:r w:rsidRPr="00320C81">
        <w:rPr>
          <w:rFonts w:asciiTheme="minorHAnsi" w:eastAsiaTheme="minorEastAsia" w:hAnsiTheme="minorHAnsi" w:cstheme="minorBidi"/>
          <w:sz w:val="22"/>
          <w:szCs w:val="22"/>
        </w:rPr>
        <w:tab/>
      </w:r>
      <w:r w:rsidRPr="00320C81">
        <w:t>Collateral obtained by taking possession accumulated (13.3.1)</w:t>
      </w:r>
      <w:r w:rsidRPr="00320C81">
        <w:tab/>
      </w:r>
      <w:r w:rsidRPr="00320C81">
        <w:fldChar w:fldCharType="begin"/>
      </w:r>
      <w:r w:rsidRPr="00320C81">
        <w:instrText xml:space="preserve"> PAGEREF _Toc2789782 \h </w:instrText>
      </w:r>
      <w:r w:rsidRPr="00320C81">
        <w:fldChar w:fldCharType="separate"/>
      </w:r>
      <w:r w:rsidRPr="00320C81">
        <w:t>46</w:t>
      </w:r>
      <w:r w:rsidRPr="00320C81">
        <w:fldChar w:fldCharType="end"/>
      </w:r>
    </w:p>
    <w:p w14:paraId="27A93274" w14:textId="7B96F646" w:rsidR="00023567" w:rsidRPr="00320C81" w:rsidRDefault="00023567">
      <w:pPr>
        <w:pStyle w:val="TOC2"/>
        <w:rPr>
          <w:rFonts w:asciiTheme="minorHAnsi" w:eastAsiaTheme="minorEastAsia" w:hAnsiTheme="minorHAnsi" w:cstheme="minorBidi"/>
          <w:sz w:val="22"/>
          <w:szCs w:val="22"/>
        </w:rPr>
      </w:pPr>
      <w:r w:rsidRPr="00320C81">
        <w:rPr>
          <w:kern w:val="32"/>
        </w:rPr>
        <w:t>13.</w:t>
      </w:r>
      <w:r w:rsidRPr="00320C81">
        <w:rPr>
          <w:rFonts w:asciiTheme="minorHAnsi" w:eastAsiaTheme="minorEastAsia" w:hAnsiTheme="minorHAnsi" w:cstheme="minorBidi"/>
          <w:sz w:val="22"/>
          <w:szCs w:val="22"/>
        </w:rPr>
        <w:tab/>
      </w:r>
      <w:r w:rsidRPr="00320C81">
        <w:rPr>
          <w:kern w:val="32"/>
        </w:rPr>
        <w:t>Fair value hierarchy: Financial instruments at fair value (14)</w:t>
      </w:r>
      <w:r w:rsidRPr="00320C81">
        <w:tab/>
      </w:r>
      <w:r w:rsidRPr="00320C81">
        <w:fldChar w:fldCharType="begin"/>
      </w:r>
      <w:r w:rsidRPr="00320C81">
        <w:instrText xml:space="preserve"> PAGEREF _Toc2789783 \h </w:instrText>
      </w:r>
      <w:r w:rsidRPr="00320C81">
        <w:fldChar w:fldCharType="separate"/>
      </w:r>
      <w:r w:rsidRPr="00320C81">
        <w:t>46</w:t>
      </w:r>
      <w:r w:rsidRPr="00320C81">
        <w:fldChar w:fldCharType="end"/>
      </w:r>
    </w:p>
    <w:p w14:paraId="2101538D" w14:textId="2A565860" w:rsidR="00023567" w:rsidRPr="00320C81" w:rsidRDefault="00023567">
      <w:pPr>
        <w:pStyle w:val="TOC2"/>
        <w:rPr>
          <w:rFonts w:asciiTheme="minorHAnsi" w:eastAsiaTheme="minorEastAsia" w:hAnsiTheme="minorHAnsi" w:cstheme="minorBidi"/>
          <w:sz w:val="22"/>
          <w:szCs w:val="22"/>
        </w:rPr>
      </w:pPr>
      <w:r w:rsidRPr="00320C81">
        <w:rPr>
          <w:kern w:val="32"/>
        </w:rPr>
        <w:t>14.</w:t>
      </w:r>
      <w:r w:rsidRPr="00320C81">
        <w:rPr>
          <w:rFonts w:asciiTheme="minorHAnsi" w:eastAsiaTheme="minorEastAsia" w:hAnsiTheme="minorHAnsi" w:cstheme="minorBidi"/>
          <w:sz w:val="22"/>
          <w:szCs w:val="22"/>
        </w:rPr>
        <w:tab/>
      </w:r>
      <w:r w:rsidRPr="00320C81">
        <w:rPr>
          <w:kern w:val="32"/>
        </w:rPr>
        <w:t>Derecognition and financial liabilities associated with transferred financial assets (15)</w:t>
      </w:r>
      <w:r w:rsidRPr="00320C81">
        <w:tab/>
      </w:r>
      <w:r w:rsidRPr="00320C81">
        <w:fldChar w:fldCharType="begin"/>
      </w:r>
      <w:r w:rsidRPr="00320C81">
        <w:instrText xml:space="preserve"> PAGEREF _Toc2789784 \h </w:instrText>
      </w:r>
      <w:r w:rsidRPr="00320C81">
        <w:fldChar w:fldCharType="separate"/>
      </w:r>
      <w:r w:rsidRPr="00320C81">
        <w:t>46</w:t>
      </w:r>
      <w:r w:rsidRPr="00320C81">
        <w:fldChar w:fldCharType="end"/>
      </w:r>
    </w:p>
    <w:p w14:paraId="4AEF16AC" w14:textId="681C277E" w:rsidR="00023567" w:rsidRPr="00320C81" w:rsidRDefault="00023567">
      <w:pPr>
        <w:pStyle w:val="TOC2"/>
        <w:rPr>
          <w:rFonts w:asciiTheme="minorHAnsi" w:eastAsiaTheme="minorEastAsia" w:hAnsiTheme="minorHAnsi" w:cstheme="minorBidi"/>
          <w:sz w:val="22"/>
          <w:szCs w:val="22"/>
        </w:rPr>
      </w:pPr>
      <w:r w:rsidRPr="00320C81">
        <w:t>15.</w:t>
      </w:r>
      <w:r w:rsidRPr="00320C81">
        <w:rPr>
          <w:rFonts w:asciiTheme="minorHAnsi" w:eastAsiaTheme="minorEastAsia" w:hAnsiTheme="minorHAnsi" w:cstheme="minorBidi"/>
          <w:sz w:val="22"/>
          <w:szCs w:val="22"/>
        </w:rPr>
        <w:tab/>
      </w:r>
      <w:r w:rsidRPr="00320C81">
        <w:t>Breakdown of selected statement of profit or loss items (16)</w:t>
      </w:r>
      <w:r w:rsidRPr="00320C81">
        <w:tab/>
      </w:r>
      <w:r w:rsidRPr="00320C81">
        <w:fldChar w:fldCharType="begin"/>
      </w:r>
      <w:r w:rsidRPr="00320C81">
        <w:instrText xml:space="preserve"> PAGEREF _Toc2789785 \h </w:instrText>
      </w:r>
      <w:r w:rsidRPr="00320C81">
        <w:fldChar w:fldCharType="separate"/>
      </w:r>
      <w:r w:rsidRPr="00320C81">
        <w:t>47</w:t>
      </w:r>
      <w:r w:rsidRPr="00320C81">
        <w:fldChar w:fldCharType="end"/>
      </w:r>
    </w:p>
    <w:p w14:paraId="5145A524" w14:textId="0518BDCB" w:rsidR="00023567" w:rsidRPr="00320C81" w:rsidRDefault="00023567">
      <w:pPr>
        <w:pStyle w:val="TOC2"/>
        <w:rPr>
          <w:rFonts w:asciiTheme="minorHAnsi" w:eastAsiaTheme="minorEastAsia" w:hAnsiTheme="minorHAnsi" w:cstheme="minorBidi"/>
          <w:sz w:val="22"/>
          <w:szCs w:val="22"/>
        </w:rPr>
      </w:pPr>
      <w:r w:rsidRPr="00320C81">
        <w:t>15.1.</w:t>
      </w:r>
      <w:r w:rsidRPr="00320C81">
        <w:rPr>
          <w:rFonts w:asciiTheme="minorHAnsi" w:eastAsiaTheme="minorEastAsia" w:hAnsiTheme="minorHAnsi" w:cstheme="minorBidi"/>
          <w:sz w:val="22"/>
          <w:szCs w:val="22"/>
        </w:rPr>
        <w:tab/>
      </w:r>
      <w:r w:rsidRPr="00320C81">
        <w:t>Interest income and expenses by instrument and counterparty sector (16.1)</w:t>
      </w:r>
      <w:r w:rsidRPr="00320C81">
        <w:tab/>
      </w:r>
      <w:r w:rsidRPr="00320C81">
        <w:fldChar w:fldCharType="begin"/>
      </w:r>
      <w:r w:rsidRPr="00320C81">
        <w:instrText xml:space="preserve"> PAGEREF _Toc2789786 \h </w:instrText>
      </w:r>
      <w:r w:rsidRPr="00320C81">
        <w:fldChar w:fldCharType="separate"/>
      </w:r>
      <w:r w:rsidRPr="00320C81">
        <w:t>47</w:t>
      </w:r>
      <w:r w:rsidRPr="00320C81">
        <w:fldChar w:fldCharType="end"/>
      </w:r>
    </w:p>
    <w:p w14:paraId="77DD3C0D" w14:textId="055E02CC" w:rsidR="00023567" w:rsidRPr="00320C81" w:rsidRDefault="00023567">
      <w:pPr>
        <w:pStyle w:val="TOC2"/>
        <w:rPr>
          <w:rFonts w:asciiTheme="minorHAnsi" w:eastAsiaTheme="minorEastAsia" w:hAnsiTheme="minorHAnsi" w:cstheme="minorBidi"/>
          <w:sz w:val="22"/>
          <w:szCs w:val="22"/>
        </w:rPr>
      </w:pPr>
      <w:r w:rsidRPr="00320C81">
        <w:t>15.2.</w:t>
      </w:r>
      <w:r w:rsidRPr="00320C81">
        <w:rPr>
          <w:rFonts w:asciiTheme="minorHAnsi" w:eastAsiaTheme="minorEastAsia" w:hAnsiTheme="minorHAnsi" w:cstheme="minorBidi"/>
          <w:sz w:val="22"/>
          <w:szCs w:val="22"/>
        </w:rPr>
        <w:tab/>
      </w:r>
      <w:r w:rsidRPr="00320C81">
        <w:t>Gains or losses on derecognition of financial assets and liabilities not measured at fair value through profit or loss by instrument (16.2)</w:t>
      </w:r>
      <w:r w:rsidRPr="00320C81">
        <w:tab/>
      </w:r>
      <w:r w:rsidRPr="00320C81">
        <w:fldChar w:fldCharType="begin"/>
      </w:r>
      <w:r w:rsidRPr="00320C81">
        <w:instrText xml:space="preserve"> PAGEREF _Toc2789787 \h </w:instrText>
      </w:r>
      <w:r w:rsidRPr="00320C81">
        <w:fldChar w:fldCharType="separate"/>
      </w:r>
      <w:r w:rsidRPr="00320C81">
        <w:t>49</w:t>
      </w:r>
      <w:r w:rsidRPr="00320C81">
        <w:fldChar w:fldCharType="end"/>
      </w:r>
    </w:p>
    <w:p w14:paraId="7D55C717" w14:textId="52032761" w:rsidR="00023567" w:rsidRPr="00320C81" w:rsidRDefault="00023567">
      <w:pPr>
        <w:pStyle w:val="TOC2"/>
        <w:rPr>
          <w:rFonts w:asciiTheme="minorHAnsi" w:eastAsiaTheme="minorEastAsia" w:hAnsiTheme="minorHAnsi" w:cstheme="minorBidi"/>
          <w:sz w:val="22"/>
          <w:szCs w:val="22"/>
        </w:rPr>
      </w:pPr>
      <w:r w:rsidRPr="00320C81">
        <w:t>15.3.</w:t>
      </w:r>
      <w:r w:rsidRPr="00320C81">
        <w:rPr>
          <w:rFonts w:asciiTheme="minorHAnsi" w:eastAsiaTheme="minorEastAsia" w:hAnsiTheme="minorHAnsi" w:cstheme="minorBidi"/>
          <w:sz w:val="22"/>
          <w:szCs w:val="22"/>
        </w:rPr>
        <w:tab/>
      </w:r>
      <w:r w:rsidRPr="00320C81">
        <w:t>Gains or losses on financial assets and liabilities held for trading and trading financial assets and trading financial liabilities by instrument (16.3)</w:t>
      </w:r>
      <w:r w:rsidRPr="00320C81">
        <w:tab/>
      </w:r>
      <w:r w:rsidRPr="00320C81">
        <w:fldChar w:fldCharType="begin"/>
      </w:r>
      <w:r w:rsidRPr="00320C81">
        <w:instrText xml:space="preserve"> PAGEREF _Toc2789788 \h </w:instrText>
      </w:r>
      <w:r w:rsidRPr="00320C81">
        <w:fldChar w:fldCharType="separate"/>
      </w:r>
      <w:r w:rsidRPr="00320C81">
        <w:t>49</w:t>
      </w:r>
      <w:r w:rsidRPr="00320C81">
        <w:fldChar w:fldCharType="end"/>
      </w:r>
    </w:p>
    <w:p w14:paraId="5EC3ADAC" w14:textId="298EB7D4" w:rsidR="00023567" w:rsidRPr="00320C81" w:rsidRDefault="00023567">
      <w:pPr>
        <w:pStyle w:val="TOC2"/>
        <w:rPr>
          <w:rFonts w:asciiTheme="minorHAnsi" w:eastAsiaTheme="minorEastAsia" w:hAnsiTheme="minorHAnsi" w:cstheme="minorBidi"/>
          <w:sz w:val="22"/>
          <w:szCs w:val="22"/>
        </w:rPr>
      </w:pPr>
      <w:r w:rsidRPr="00320C81">
        <w:t>15.4.</w:t>
      </w:r>
      <w:r w:rsidRPr="00320C81">
        <w:rPr>
          <w:rFonts w:asciiTheme="minorHAnsi" w:eastAsiaTheme="minorEastAsia" w:hAnsiTheme="minorHAnsi" w:cstheme="minorBidi"/>
          <w:sz w:val="22"/>
          <w:szCs w:val="22"/>
        </w:rPr>
        <w:tab/>
      </w:r>
      <w:r w:rsidRPr="00320C81">
        <w:t>Gains or losses on financial assets and liabilities held for trading and trading financial assets and trading financial liabilities by risk (16.4)</w:t>
      </w:r>
      <w:r w:rsidRPr="00320C81">
        <w:tab/>
      </w:r>
      <w:r w:rsidRPr="00320C81">
        <w:fldChar w:fldCharType="begin"/>
      </w:r>
      <w:r w:rsidRPr="00320C81">
        <w:instrText xml:space="preserve"> PAGEREF _Toc2789789 \h </w:instrText>
      </w:r>
      <w:r w:rsidRPr="00320C81">
        <w:fldChar w:fldCharType="separate"/>
      </w:r>
      <w:r w:rsidRPr="00320C81">
        <w:t>49</w:t>
      </w:r>
      <w:r w:rsidRPr="00320C81">
        <w:fldChar w:fldCharType="end"/>
      </w:r>
    </w:p>
    <w:p w14:paraId="13EA841E" w14:textId="66A62602" w:rsidR="00023567" w:rsidRPr="00320C81" w:rsidRDefault="00023567">
      <w:pPr>
        <w:pStyle w:val="TOC2"/>
        <w:rPr>
          <w:rFonts w:asciiTheme="minorHAnsi" w:eastAsiaTheme="minorEastAsia" w:hAnsiTheme="minorHAnsi" w:cstheme="minorBidi"/>
          <w:sz w:val="22"/>
          <w:szCs w:val="22"/>
        </w:rPr>
      </w:pPr>
      <w:r w:rsidRPr="00320C81">
        <w:t>15.5.</w:t>
      </w:r>
      <w:r w:rsidRPr="00320C81">
        <w:rPr>
          <w:rFonts w:asciiTheme="minorHAnsi" w:eastAsiaTheme="minorEastAsia" w:hAnsiTheme="minorHAnsi" w:cstheme="minorBidi"/>
          <w:sz w:val="22"/>
          <w:szCs w:val="22"/>
        </w:rPr>
        <w:tab/>
      </w:r>
      <w:r w:rsidRPr="00320C81">
        <w:t>Gains or losses on non-trading financial assets mandatorily at fair value through profit or loss by instrument (16.4.1)</w:t>
      </w:r>
      <w:r w:rsidRPr="00320C81">
        <w:tab/>
      </w:r>
      <w:r w:rsidRPr="00320C81">
        <w:fldChar w:fldCharType="begin"/>
      </w:r>
      <w:r w:rsidRPr="00320C81">
        <w:instrText xml:space="preserve"> PAGEREF _Toc2789790 \h </w:instrText>
      </w:r>
      <w:r w:rsidRPr="00320C81">
        <w:fldChar w:fldCharType="separate"/>
      </w:r>
      <w:r w:rsidRPr="00320C81">
        <w:t>50</w:t>
      </w:r>
      <w:r w:rsidRPr="00320C81">
        <w:fldChar w:fldCharType="end"/>
      </w:r>
    </w:p>
    <w:p w14:paraId="26DB2434" w14:textId="3F047CB5" w:rsidR="00023567" w:rsidRPr="00320C81" w:rsidRDefault="00023567">
      <w:pPr>
        <w:pStyle w:val="TOC2"/>
        <w:rPr>
          <w:rFonts w:asciiTheme="minorHAnsi" w:eastAsiaTheme="minorEastAsia" w:hAnsiTheme="minorHAnsi" w:cstheme="minorBidi"/>
          <w:sz w:val="22"/>
          <w:szCs w:val="22"/>
        </w:rPr>
      </w:pPr>
      <w:r w:rsidRPr="00320C81">
        <w:t>15.6.</w:t>
      </w:r>
      <w:r w:rsidRPr="00320C81">
        <w:rPr>
          <w:rFonts w:asciiTheme="minorHAnsi" w:eastAsiaTheme="minorEastAsia" w:hAnsiTheme="minorHAnsi" w:cstheme="minorBidi"/>
          <w:sz w:val="22"/>
          <w:szCs w:val="22"/>
        </w:rPr>
        <w:tab/>
      </w:r>
      <w:r w:rsidRPr="00320C81">
        <w:t>Gains or losses on financial assets and liabilities designated at fair value to profit or loss by instrument (16.5)</w:t>
      </w:r>
      <w:r w:rsidRPr="00320C81">
        <w:tab/>
      </w:r>
      <w:r w:rsidRPr="00320C81">
        <w:fldChar w:fldCharType="begin"/>
      </w:r>
      <w:r w:rsidRPr="00320C81">
        <w:instrText xml:space="preserve"> PAGEREF _Toc2789791 \h </w:instrText>
      </w:r>
      <w:r w:rsidRPr="00320C81">
        <w:fldChar w:fldCharType="separate"/>
      </w:r>
      <w:r w:rsidRPr="00320C81">
        <w:t>50</w:t>
      </w:r>
      <w:r w:rsidRPr="00320C81">
        <w:fldChar w:fldCharType="end"/>
      </w:r>
    </w:p>
    <w:p w14:paraId="4008A64C" w14:textId="77473D02" w:rsidR="00023567" w:rsidRPr="00320C81" w:rsidRDefault="00023567">
      <w:pPr>
        <w:pStyle w:val="TOC2"/>
        <w:rPr>
          <w:rFonts w:asciiTheme="minorHAnsi" w:eastAsiaTheme="minorEastAsia" w:hAnsiTheme="minorHAnsi" w:cstheme="minorBidi"/>
          <w:sz w:val="22"/>
          <w:szCs w:val="22"/>
        </w:rPr>
      </w:pPr>
      <w:r w:rsidRPr="00320C81">
        <w:t>15.7.</w:t>
      </w:r>
      <w:r w:rsidRPr="00320C81">
        <w:rPr>
          <w:rFonts w:asciiTheme="minorHAnsi" w:eastAsiaTheme="minorEastAsia" w:hAnsiTheme="minorHAnsi" w:cstheme="minorBidi"/>
          <w:sz w:val="22"/>
          <w:szCs w:val="22"/>
        </w:rPr>
        <w:tab/>
      </w:r>
      <w:r w:rsidRPr="00320C81">
        <w:t>Gains or losses from hedge accounting (16.6)</w:t>
      </w:r>
      <w:r w:rsidRPr="00320C81">
        <w:tab/>
      </w:r>
      <w:r w:rsidRPr="00320C81">
        <w:fldChar w:fldCharType="begin"/>
      </w:r>
      <w:r w:rsidRPr="00320C81">
        <w:instrText xml:space="preserve"> PAGEREF _Toc2789792 \h </w:instrText>
      </w:r>
      <w:r w:rsidRPr="00320C81">
        <w:fldChar w:fldCharType="separate"/>
      </w:r>
      <w:r w:rsidRPr="00320C81">
        <w:t>51</w:t>
      </w:r>
      <w:r w:rsidRPr="00320C81">
        <w:fldChar w:fldCharType="end"/>
      </w:r>
    </w:p>
    <w:p w14:paraId="26E08F6C" w14:textId="5500C88E" w:rsidR="00023567" w:rsidRPr="00320C81" w:rsidRDefault="00023567">
      <w:pPr>
        <w:pStyle w:val="TOC2"/>
        <w:rPr>
          <w:rFonts w:asciiTheme="minorHAnsi" w:eastAsiaTheme="minorEastAsia" w:hAnsiTheme="minorHAnsi" w:cstheme="minorBidi"/>
          <w:sz w:val="22"/>
          <w:szCs w:val="22"/>
        </w:rPr>
      </w:pPr>
      <w:r w:rsidRPr="00320C81">
        <w:t>15.8.</w:t>
      </w:r>
      <w:r w:rsidRPr="00320C81">
        <w:rPr>
          <w:rFonts w:asciiTheme="minorHAnsi" w:eastAsiaTheme="minorEastAsia" w:hAnsiTheme="minorHAnsi" w:cstheme="minorBidi"/>
          <w:sz w:val="22"/>
          <w:szCs w:val="22"/>
        </w:rPr>
        <w:tab/>
      </w:r>
      <w:r w:rsidRPr="00320C81">
        <w:rPr>
          <w:caps/>
        </w:rPr>
        <w:t>I</w:t>
      </w:r>
      <w:r w:rsidRPr="00320C81">
        <w:t>mpairment on non-financial assets (16.7)</w:t>
      </w:r>
      <w:r w:rsidRPr="00320C81">
        <w:tab/>
      </w:r>
      <w:r w:rsidRPr="00320C81">
        <w:fldChar w:fldCharType="begin"/>
      </w:r>
      <w:r w:rsidRPr="00320C81">
        <w:instrText xml:space="preserve"> PAGEREF _Toc2789793 \h </w:instrText>
      </w:r>
      <w:r w:rsidRPr="00320C81">
        <w:fldChar w:fldCharType="separate"/>
      </w:r>
      <w:r w:rsidRPr="00320C81">
        <w:t>51</w:t>
      </w:r>
      <w:r w:rsidRPr="00320C81">
        <w:fldChar w:fldCharType="end"/>
      </w:r>
    </w:p>
    <w:p w14:paraId="0FEAE599" w14:textId="6745C989" w:rsidR="00023567" w:rsidRPr="00320C81" w:rsidRDefault="00023567">
      <w:pPr>
        <w:pStyle w:val="TOC2"/>
        <w:rPr>
          <w:rFonts w:asciiTheme="minorHAnsi" w:eastAsiaTheme="minorEastAsia" w:hAnsiTheme="minorHAnsi" w:cstheme="minorBidi"/>
          <w:sz w:val="22"/>
          <w:szCs w:val="22"/>
        </w:rPr>
      </w:pPr>
      <w:r w:rsidRPr="00320C81">
        <w:t>15.9.</w:t>
      </w:r>
      <w:r w:rsidRPr="00320C81">
        <w:rPr>
          <w:rFonts w:asciiTheme="minorHAnsi" w:eastAsiaTheme="minorEastAsia" w:hAnsiTheme="minorHAnsi" w:cstheme="minorBidi"/>
          <w:sz w:val="22"/>
          <w:szCs w:val="22"/>
        </w:rPr>
        <w:tab/>
      </w:r>
      <w:r w:rsidRPr="00320C81">
        <w:t>Other Administrative Expenses (16.8)</w:t>
      </w:r>
      <w:r w:rsidRPr="00320C81">
        <w:tab/>
      </w:r>
      <w:r w:rsidRPr="00320C81">
        <w:fldChar w:fldCharType="begin"/>
      </w:r>
      <w:r w:rsidRPr="00320C81">
        <w:instrText xml:space="preserve"> PAGEREF _Toc2789794 \h </w:instrText>
      </w:r>
      <w:r w:rsidRPr="00320C81">
        <w:fldChar w:fldCharType="separate"/>
      </w:r>
      <w:r w:rsidRPr="00320C81">
        <w:t>51</w:t>
      </w:r>
      <w:r w:rsidRPr="00320C81">
        <w:fldChar w:fldCharType="end"/>
      </w:r>
    </w:p>
    <w:p w14:paraId="4176DD5F" w14:textId="03243DB5" w:rsidR="00023567" w:rsidRPr="00320C81" w:rsidRDefault="00023567">
      <w:pPr>
        <w:pStyle w:val="TOC2"/>
        <w:rPr>
          <w:rFonts w:asciiTheme="minorHAnsi" w:eastAsiaTheme="minorEastAsia" w:hAnsiTheme="minorHAnsi" w:cstheme="minorBidi"/>
          <w:sz w:val="22"/>
          <w:szCs w:val="22"/>
        </w:rPr>
      </w:pPr>
      <w:r w:rsidRPr="00320C81">
        <w:t>16.</w:t>
      </w:r>
      <w:r w:rsidRPr="00320C81">
        <w:rPr>
          <w:rFonts w:asciiTheme="minorHAnsi" w:eastAsiaTheme="minorEastAsia" w:hAnsiTheme="minorHAnsi" w:cstheme="minorBidi"/>
          <w:sz w:val="22"/>
          <w:szCs w:val="22"/>
        </w:rPr>
        <w:tab/>
      </w:r>
      <w:r w:rsidRPr="00320C81">
        <w:t>Reconciliation between accounting and CRR scope of consolidation (17)</w:t>
      </w:r>
      <w:r w:rsidRPr="00320C81">
        <w:tab/>
      </w:r>
      <w:r w:rsidRPr="00320C81">
        <w:fldChar w:fldCharType="begin"/>
      </w:r>
      <w:r w:rsidRPr="00320C81">
        <w:instrText xml:space="preserve"> PAGEREF _Toc2789795 \h </w:instrText>
      </w:r>
      <w:r w:rsidRPr="00320C81">
        <w:fldChar w:fldCharType="separate"/>
      </w:r>
      <w:r w:rsidRPr="00320C81">
        <w:t>52</w:t>
      </w:r>
      <w:r w:rsidRPr="00320C81">
        <w:fldChar w:fldCharType="end"/>
      </w:r>
    </w:p>
    <w:p w14:paraId="08176799" w14:textId="63574FC5" w:rsidR="00023567" w:rsidRPr="00320C81" w:rsidRDefault="00023567">
      <w:pPr>
        <w:pStyle w:val="TOC2"/>
        <w:rPr>
          <w:rFonts w:asciiTheme="minorHAnsi" w:eastAsiaTheme="minorEastAsia" w:hAnsiTheme="minorHAnsi" w:cstheme="minorBidi"/>
          <w:sz w:val="22"/>
          <w:szCs w:val="22"/>
        </w:rPr>
      </w:pPr>
      <w:r w:rsidRPr="00320C81">
        <w:t>17.</w:t>
      </w:r>
      <w:r w:rsidRPr="00320C81">
        <w:rPr>
          <w:rFonts w:asciiTheme="minorHAnsi" w:eastAsiaTheme="minorEastAsia" w:hAnsiTheme="minorHAnsi" w:cstheme="minorBidi"/>
          <w:sz w:val="22"/>
          <w:szCs w:val="22"/>
        </w:rPr>
        <w:tab/>
      </w:r>
      <w:r w:rsidRPr="00320C81">
        <w:t>Non-performing exposures (18)</w:t>
      </w:r>
      <w:r w:rsidRPr="00320C81">
        <w:tab/>
      </w:r>
      <w:r w:rsidRPr="00320C81">
        <w:fldChar w:fldCharType="begin"/>
      </w:r>
      <w:r w:rsidRPr="00320C81">
        <w:instrText xml:space="preserve"> PAGEREF _Toc2789796 \h </w:instrText>
      </w:r>
      <w:r w:rsidRPr="00320C81">
        <w:fldChar w:fldCharType="separate"/>
      </w:r>
      <w:r w:rsidRPr="00320C81">
        <w:t>53</w:t>
      </w:r>
      <w:r w:rsidRPr="00320C81">
        <w:fldChar w:fldCharType="end"/>
      </w:r>
    </w:p>
    <w:p w14:paraId="04EE0325" w14:textId="215D338A" w:rsidR="00023567" w:rsidRPr="00320C81" w:rsidRDefault="00023567">
      <w:pPr>
        <w:pStyle w:val="TOC2"/>
        <w:rPr>
          <w:rFonts w:asciiTheme="minorHAnsi" w:eastAsiaTheme="minorEastAsia" w:hAnsiTheme="minorHAnsi" w:cstheme="minorBidi"/>
          <w:sz w:val="22"/>
          <w:szCs w:val="22"/>
        </w:rPr>
      </w:pPr>
      <w:r w:rsidRPr="00320C81">
        <w:t>17.1.</w:t>
      </w:r>
      <w:r w:rsidRPr="00320C81">
        <w:rPr>
          <w:rFonts w:asciiTheme="minorHAnsi" w:eastAsiaTheme="minorEastAsia" w:hAnsiTheme="minorHAnsi" w:cstheme="minorBidi"/>
          <w:sz w:val="22"/>
          <w:szCs w:val="22"/>
        </w:rPr>
        <w:tab/>
      </w:r>
      <w:r w:rsidRPr="00320C81">
        <w:t>Information on performing and non-performing exposures (18.0)</w:t>
      </w:r>
      <w:r w:rsidRPr="00320C81">
        <w:tab/>
      </w:r>
      <w:r w:rsidRPr="00320C81">
        <w:fldChar w:fldCharType="begin"/>
      </w:r>
      <w:r w:rsidRPr="00320C81">
        <w:instrText xml:space="preserve"> PAGEREF _Toc2789797 \h </w:instrText>
      </w:r>
      <w:r w:rsidRPr="00320C81">
        <w:fldChar w:fldCharType="separate"/>
      </w:r>
      <w:r w:rsidRPr="00320C81">
        <w:t>53</w:t>
      </w:r>
      <w:r w:rsidRPr="00320C81">
        <w:fldChar w:fldCharType="end"/>
      </w:r>
    </w:p>
    <w:p w14:paraId="39FB5C83" w14:textId="5DBF8D52" w:rsidR="00023567" w:rsidRPr="00320C81" w:rsidRDefault="00023567">
      <w:pPr>
        <w:pStyle w:val="TOC2"/>
        <w:rPr>
          <w:rFonts w:asciiTheme="minorHAnsi" w:eastAsiaTheme="minorEastAsia" w:hAnsiTheme="minorHAnsi" w:cstheme="minorBidi"/>
          <w:sz w:val="22"/>
          <w:szCs w:val="22"/>
        </w:rPr>
      </w:pPr>
      <w:r w:rsidRPr="00320C81">
        <w:t>17.2.</w:t>
      </w:r>
      <w:r w:rsidRPr="00320C81">
        <w:rPr>
          <w:rFonts w:asciiTheme="minorHAnsi" w:eastAsiaTheme="minorEastAsia" w:hAnsiTheme="minorHAnsi" w:cstheme="minorBidi"/>
          <w:sz w:val="22"/>
          <w:szCs w:val="22"/>
        </w:rPr>
        <w:tab/>
      </w:r>
      <w:r w:rsidRPr="00320C81">
        <w:t>Inflows and outflows of non-performing exposures – loans and advances by counterparty sector (18.1)</w:t>
      </w:r>
      <w:r w:rsidRPr="00320C81">
        <w:tab/>
      </w:r>
      <w:r w:rsidRPr="00320C81">
        <w:fldChar w:fldCharType="begin"/>
      </w:r>
      <w:r w:rsidRPr="00320C81">
        <w:instrText xml:space="preserve"> PAGEREF _Toc2789798 \h </w:instrText>
      </w:r>
      <w:r w:rsidRPr="00320C81">
        <w:fldChar w:fldCharType="separate"/>
      </w:r>
      <w:r w:rsidRPr="00320C81">
        <w:t>58</w:t>
      </w:r>
      <w:r w:rsidRPr="00320C81">
        <w:fldChar w:fldCharType="end"/>
      </w:r>
    </w:p>
    <w:p w14:paraId="7B18DEA9" w14:textId="271B44CC" w:rsidR="00023567" w:rsidRPr="00320C81" w:rsidRDefault="00023567">
      <w:pPr>
        <w:pStyle w:val="TOC2"/>
        <w:rPr>
          <w:rFonts w:asciiTheme="minorHAnsi" w:eastAsiaTheme="minorEastAsia" w:hAnsiTheme="minorHAnsi" w:cstheme="minorBidi"/>
          <w:sz w:val="22"/>
          <w:szCs w:val="22"/>
        </w:rPr>
      </w:pPr>
      <w:r w:rsidRPr="00320C81">
        <w:t>17.3.</w:t>
      </w:r>
      <w:r w:rsidRPr="00320C81">
        <w:rPr>
          <w:rFonts w:asciiTheme="minorHAnsi" w:eastAsiaTheme="minorEastAsia" w:hAnsiTheme="minorHAnsi" w:cstheme="minorBidi"/>
          <w:sz w:val="22"/>
          <w:szCs w:val="22"/>
        </w:rPr>
        <w:tab/>
      </w:r>
      <w:r w:rsidRPr="00320C81">
        <w:t>Commercial Real Estate (CRE) loans and additional information on loans secured by immovable property (18.2)</w:t>
      </w:r>
      <w:r w:rsidRPr="00320C81">
        <w:tab/>
      </w:r>
      <w:r w:rsidRPr="00320C81">
        <w:fldChar w:fldCharType="begin"/>
      </w:r>
      <w:r w:rsidRPr="00320C81">
        <w:instrText xml:space="preserve"> PAGEREF _Toc2789799 \h </w:instrText>
      </w:r>
      <w:r w:rsidRPr="00320C81">
        <w:fldChar w:fldCharType="separate"/>
      </w:r>
      <w:r w:rsidRPr="00320C81">
        <w:t>60</w:t>
      </w:r>
      <w:r w:rsidRPr="00320C81">
        <w:fldChar w:fldCharType="end"/>
      </w:r>
    </w:p>
    <w:p w14:paraId="0422E7C5" w14:textId="6ED0A100" w:rsidR="00023567" w:rsidRPr="00320C81" w:rsidRDefault="00023567">
      <w:pPr>
        <w:pStyle w:val="TOC2"/>
        <w:rPr>
          <w:rFonts w:asciiTheme="minorHAnsi" w:eastAsiaTheme="minorEastAsia" w:hAnsiTheme="minorHAnsi" w:cstheme="minorBidi"/>
          <w:sz w:val="22"/>
          <w:szCs w:val="22"/>
        </w:rPr>
      </w:pPr>
      <w:r w:rsidRPr="00320C81">
        <w:t>18.</w:t>
      </w:r>
      <w:r w:rsidRPr="00320C81">
        <w:rPr>
          <w:rFonts w:asciiTheme="minorHAnsi" w:eastAsiaTheme="minorEastAsia" w:hAnsiTheme="minorHAnsi" w:cstheme="minorBidi"/>
          <w:sz w:val="22"/>
          <w:szCs w:val="22"/>
        </w:rPr>
        <w:tab/>
      </w:r>
      <w:r w:rsidRPr="00320C81">
        <w:t>Forborne exposures (19)</w:t>
      </w:r>
      <w:r w:rsidRPr="00320C81">
        <w:tab/>
      </w:r>
      <w:r w:rsidRPr="00320C81">
        <w:fldChar w:fldCharType="begin"/>
      </w:r>
      <w:r w:rsidRPr="00320C81">
        <w:instrText xml:space="preserve"> PAGEREF _Toc2789800 \h </w:instrText>
      </w:r>
      <w:r w:rsidRPr="00320C81">
        <w:fldChar w:fldCharType="separate"/>
      </w:r>
      <w:r w:rsidRPr="00320C81">
        <w:t>60</w:t>
      </w:r>
      <w:r w:rsidRPr="00320C81">
        <w:fldChar w:fldCharType="end"/>
      </w:r>
    </w:p>
    <w:p w14:paraId="4A22131C" w14:textId="0154F020" w:rsidR="00023567" w:rsidRPr="00320C81" w:rsidRDefault="00023567">
      <w:pPr>
        <w:pStyle w:val="TOC2"/>
        <w:rPr>
          <w:rFonts w:asciiTheme="minorHAnsi" w:eastAsiaTheme="minorEastAsia" w:hAnsiTheme="minorHAnsi" w:cstheme="minorBidi"/>
          <w:sz w:val="22"/>
          <w:szCs w:val="22"/>
        </w:rPr>
      </w:pPr>
      <w:r w:rsidRPr="00320C81">
        <w:t>19.</w:t>
      </w:r>
      <w:r w:rsidRPr="00320C81">
        <w:rPr>
          <w:rFonts w:asciiTheme="minorHAnsi" w:eastAsiaTheme="minorEastAsia" w:hAnsiTheme="minorHAnsi" w:cstheme="minorBidi"/>
          <w:sz w:val="22"/>
          <w:szCs w:val="22"/>
        </w:rPr>
        <w:tab/>
      </w:r>
      <w:r w:rsidRPr="00320C81">
        <w:t>Geographical breakdown (20)</w:t>
      </w:r>
      <w:r w:rsidRPr="00320C81">
        <w:tab/>
      </w:r>
      <w:r w:rsidRPr="00320C81">
        <w:fldChar w:fldCharType="begin"/>
      </w:r>
      <w:r w:rsidRPr="00320C81">
        <w:instrText xml:space="preserve"> PAGEREF _Toc2789801 \h </w:instrText>
      </w:r>
      <w:r w:rsidRPr="00320C81">
        <w:fldChar w:fldCharType="separate"/>
      </w:r>
      <w:r w:rsidRPr="00320C81">
        <w:t>64</w:t>
      </w:r>
      <w:r w:rsidRPr="00320C81">
        <w:fldChar w:fldCharType="end"/>
      </w:r>
    </w:p>
    <w:p w14:paraId="1843E8E6" w14:textId="570FFDC2" w:rsidR="00023567" w:rsidRPr="00320C81" w:rsidRDefault="00023567">
      <w:pPr>
        <w:pStyle w:val="TOC2"/>
        <w:rPr>
          <w:rFonts w:asciiTheme="minorHAnsi" w:eastAsiaTheme="minorEastAsia" w:hAnsiTheme="minorHAnsi" w:cstheme="minorBidi"/>
          <w:sz w:val="22"/>
          <w:szCs w:val="22"/>
        </w:rPr>
      </w:pPr>
      <w:r w:rsidRPr="00320C81">
        <w:t>19.1.</w:t>
      </w:r>
      <w:r w:rsidRPr="00320C81">
        <w:rPr>
          <w:rFonts w:asciiTheme="minorHAnsi" w:eastAsiaTheme="minorEastAsia" w:hAnsiTheme="minorHAnsi" w:cstheme="minorBidi"/>
          <w:sz w:val="22"/>
          <w:szCs w:val="22"/>
        </w:rPr>
        <w:tab/>
      </w:r>
      <w:r w:rsidRPr="00320C81">
        <w:t>Geographical breakdown by location of activities (20.1-20.3)</w:t>
      </w:r>
      <w:r w:rsidRPr="00320C81">
        <w:tab/>
      </w:r>
      <w:r w:rsidRPr="00320C81">
        <w:fldChar w:fldCharType="begin"/>
      </w:r>
      <w:r w:rsidRPr="00320C81">
        <w:instrText xml:space="preserve"> PAGEREF _Toc2789802 \h </w:instrText>
      </w:r>
      <w:r w:rsidRPr="00320C81">
        <w:fldChar w:fldCharType="separate"/>
      </w:r>
      <w:r w:rsidRPr="00320C81">
        <w:t>65</w:t>
      </w:r>
      <w:r w:rsidRPr="00320C81">
        <w:fldChar w:fldCharType="end"/>
      </w:r>
    </w:p>
    <w:p w14:paraId="004A7D3A" w14:textId="4889A474" w:rsidR="00023567" w:rsidRPr="00320C81" w:rsidRDefault="00023567">
      <w:pPr>
        <w:pStyle w:val="TOC2"/>
        <w:rPr>
          <w:rFonts w:asciiTheme="minorHAnsi" w:eastAsiaTheme="minorEastAsia" w:hAnsiTheme="minorHAnsi" w:cstheme="minorBidi"/>
          <w:sz w:val="22"/>
          <w:szCs w:val="22"/>
        </w:rPr>
      </w:pPr>
      <w:r w:rsidRPr="00320C81">
        <w:t>19.2.</w:t>
      </w:r>
      <w:r w:rsidRPr="00320C81">
        <w:rPr>
          <w:rFonts w:asciiTheme="minorHAnsi" w:eastAsiaTheme="minorEastAsia" w:hAnsiTheme="minorHAnsi" w:cstheme="minorBidi"/>
          <w:sz w:val="22"/>
          <w:szCs w:val="22"/>
        </w:rPr>
        <w:tab/>
      </w:r>
      <w:r w:rsidRPr="00320C81">
        <w:t>Geographical breakdown by residence of the counterparty (20.4-20.7)</w:t>
      </w:r>
      <w:r w:rsidRPr="00320C81">
        <w:tab/>
      </w:r>
      <w:r w:rsidRPr="00320C81">
        <w:fldChar w:fldCharType="begin"/>
      </w:r>
      <w:r w:rsidRPr="00320C81">
        <w:instrText xml:space="preserve"> PAGEREF _Toc2789803 \h </w:instrText>
      </w:r>
      <w:r w:rsidRPr="00320C81">
        <w:fldChar w:fldCharType="separate"/>
      </w:r>
      <w:r w:rsidRPr="00320C81">
        <w:t>65</w:t>
      </w:r>
      <w:r w:rsidRPr="00320C81">
        <w:fldChar w:fldCharType="end"/>
      </w:r>
    </w:p>
    <w:p w14:paraId="44B2B9FD" w14:textId="46BBD8D3" w:rsidR="00023567" w:rsidRPr="00320C81" w:rsidRDefault="00023567">
      <w:pPr>
        <w:pStyle w:val="TOC2"/>
        <w:rPr>
          <w:rFonts w:asciiTheme="minorHAnsi" w:eastAsiaTheme="minorEastAsia" w:hAnsiTheme="minorHAnsi" w:cstheme="minorBidi"/>
          <w:sz w:val="22"/>
          <w:szCs w:val="22"/>
        </w:rPr>
      </w:pPr>
      <w:r w:rsidRPr="00320C81">
        <w:t>20.</w:t>
      </w:r>
      <w:r w:rsidRPr="00320C81">
        <w:rPr>
          <w:rFonts w:asciiTheme="minorHAnsi" w:eastAsiaTheme="minorEastAsia" w:hAnsiTheme="minorHAnsi" w:cstheme="minorBidi"/>
          <w:sz w:val="22"/>
          <w:szCs w:val="22"/>
        </w:rPr>
        <w:tab/>
      </w:r>
      <w:r w:rsidRPr="00320C81">
        <w:t>Tangible and intangible assets: assets subject to operating lease (21)</w:t>
      </w:r>
      <w:r w:rsidRPr="00320C81">
        <w:tab/>
      </w:r>
      <w:r w:rsidRPr="00320C81">
        <w:fldChar w:fldCharType="begin"/>
      </w:r>
      <w:r w:rsidRPr="00320C81">
        <w:instrText xml:space="preserve"> PAGEREF _Toc2789804 \h </w:instrText>
      </w:r>
      <w:r w:rsidRPr="00320C81">
        <w:fldChar w:fldCharType="separate"/>
      </w:r>
      <w:r w:rsidRPr="00320C81">
        <w:t>66</w:t>
      </w:r>
      <w:r w:rsidRPr="00320C81">
        <w:fldChar w:fldCharType="end"/>
      </w:r>
    </w:p>
    <w:p w14:paraId="1796074A" w14:textId="077EBD21" w:rsidR="00023567" w:rsidRPr="00320C81" w:rsidRDefault="00023567">
      <w:pPr>
        <w:pStyle w:val="TOC2"/>
        <w:rPr>
          <w:rFonts w:asciiTheme="minorHAnsi" w:eastAsiaTheme="minorEastAsia" w:hAnsiTheme="minorHAnsi" w:cstheme="minorBidi"/>
          <w:sz w:val="22"/>
          <w:szCs w:val="22"/>
        </w:rPr>
      </w:pPr>
      <w:r w:rsidRPr="00320C81">
        <w:t>21.</w:t>
      </w:r>
      <w:r w:rsidRPr="00320C81">
        <w:rPr>
          <w:rFonts w:asciiTheme="minorHAnsi" w:eastAsiaTheme="minorEastAsia" w:hAnsiTheme="minorHAnsi" w:cstheme="minorBidi"/>
          <w:sz w:val="22"/>
          <w:szCs w:val="22"/>
        </w:rPr>
        <w:tab/>
      </w:r>
      <w:r w:rsidRPr="00320C81">
        <w:t>Asset management, custody and other service functions (22)</w:t>
      </w:r>
      <w:r w:rsidRPr="00320C81">
        <w:tab/>
      </w:r>
      <w:r w:rsidRPr="00320C81">
        <w:fldChar w:fldCharType="begin"/>
      </w:r>
      <w:r w:rsidRPr="00320C81">
        <w:instrText xml:space="preserve"> PAGEREF _Toc2789805 \h </w:instrText>
      </w:r>
      <w:r w:rsidRPr="00320C81">
        <w:fldChar w:fldCharType="separate"/>
      </w:r>
      <w:r w:rsidRPr="00320C81">
        <w:t>66</w:t>
      </w:r>
      <w:r w:rsidRPr="00320C81">
        <w:fldChar w:fldCharType="end"/>
      </w:r>
    </w:p>
    <w:p w14:paraId="71A264B7" w14:textId="0827FEAF" w:rsidR="00023567" w:rsidRPr="00320C81" w:rsidRDefault="00023567">
      <w:pPr>
        <w:pStyle w:val="TOC2"/>
        <w:rPr>
          <w:rFonts w:asciiTheme="minorHAnsi" w:eastAsiaTheme="minorEastAsia" w:hAnsiTheme="minorHAnsi" w:cstheme="minorBidi"/>
          <w:sz w:val="22"/>
          <w:szCs w:val="22"/>
        </w:rPr>
      </w:pPr>
      <w:r w:rsidRPr="00320C81">
        <w:t>21.1.</w:t>
      </w:r>
      <w:r w:rsidRPr="00320C81">
        <w:rPr>
          <w:rFonts w:asciiTheme="minorHAnsi" w:eastAsiaTheme="minorEastAsia" w:hAnsiTheme="minorHAnsi" w:cstheme="minorBidi"/>
          <w:sz w:val="22"/>
          <w:szCs w:val="22"/>
        </w:rPr>
        <w:tab/>
      </w:r>
      <w:r w:rsidRPr="00320C81">
        <w:t>Fee and commission income and expenses by activity (22.1)</w:t>
      </w:r>
      <w:r w:rsidRPr="00320C81">
        <w:tab/>
      </w:r>
      <w:r w:rsidRPr="00320C81">
        <w:fldChar w:fldCharType="begin"/>
      </w:r>
      <w:r w:rsidRPr="00320C81">
        <w:instrText xml:space="preserve"> PAGEREF _Toc2789806 \h </w:instrText>
      </w:r>
      <w:r w:rsidRPr="00320C81">
        <w:fldChar w:fldCharType="separate"/>
      </w:r>
      <w:r w:rsidRPr="00320C81">
        <w:t>66</w:t>
      </w:r>
      <w:r w:rsidRPr="00320C81">
        <w:fldChar w:fldCharType="end"/>
      </w:r>
    </w:p>
    <w:p w14:paraId="7DFEC194" w14:textId="0C7CCEE8" w:rsidR="00023567" w:rsidRPr="00320C81" w:rsidRDefault="00023567">
      <w:pPr>
        <w:pStyle w:val="TOC2"/>
        <w:rPr>
          <w:rFonts w:asciiTheme="minorHAnsi" w:eastAsiaTheme="minorEastAsia" w:hAnsiTheme="minorHAnsi" w:cstheme="minorBidi"/>
          <w:sz w:val="22"/>
          <w:szCs w:val="22"/>
        </w:rPr>
      </w:pPr>
      <w:r w:rsidRPr="00320C81">
        <w:lastRenderedPageBreak/>
        <w:t>21.2.</w:t>
      </w:r>
      <w:r w:rsidRPr="00320C81">
        <w:rPr>
          <w:rFonts w:asciiTheme="minorHAnsi" w:eastAsiaTheme="minorEastAsia" w:hAnsiTheme="minorHAnsi" w:cstheme="minorBidi"/>
          <w:sz w:val="22"/>
          <w:szCs w:val="22"/>
        </w:rPr>
        <w:tab/>
      </w:r>
      <w:r w:rsidRPr="00320C81">
        <w:t>Assets involved in the services provided (22.2)</w:t>
      </w:r>
      <w:r w:rsidRPr="00320C81">
        <w:tab/>
      </w:r>
      <w:r w:rsidRPr="00320C81">
        <w:fldChar w:fldCharType="begin"/>
      </w:r>
      <w:r w:rsidRPr="00320C81">
        <w:instrText xml:space="preserve"> PAGEREF _Toc2789807 \h </w:instrText>
      </w:r>
      <w:r w:rsidRPr="00320C81">
        <w:fldChar w:fldCharType="separate"/>
      </w:r>
      <w:r w:rsidRPr="00320C81">
        <w:t>69</w:t>
      </w:r>
      <w:r w:rsidRPr="00320C81">
        <w:fldChar w:fldCharType="end"/>
      </w:r>
    </w:p>
    <w:p w14:paraId="315549C5" w14:textId="48B4A882" w:rsidR="00023567" w:rsidRPr="00320C81" w:rsidRDefault="00023567">
      <w:pPr>
        <w:pStyle w:val="TOC2"/>
        <w:rPr>
          <w:rFonts w:asciiTheme="minorHAnsi" w:eastAsiaTheme="minorEastAsia" w:hAnsiTheme="minorHAnsi" w:cstheme="minorBidi"/>
          <w:sz w:val="22"/>
          <w:szCs w:val="22"/>
        </w:rPr>
      </w:pPr>
      <w:r w:rsidRPr="00320C81">
        <w:t>22.</w:t>
      </w:r>
      <w:r w:rsidRPr="00320C81">
        <w:rPr>
          <w:rFonts w:asciiTheme="minorHAnsi" w:eastAsiaTheme="minorEastAsia" w:hAnsiTheme="minorHAnsi" w:cstheme="minorBidi"/>
          <w:sz w:val="22"/>
          <w:szCs w:val="22"/>
        </w:rPr>
        <w:tab/>
      </w:r>
      <w:r w:rsidRPr="00320C81">
        <w:t>Interests in unconsolidated structured entities (30)</w:t>
      </w:r>
      <w:r w:rsidRPr="00320C81">
        <w:tab/>
      </w:r>
      <w:r w:rsidRPr="00320C81">
        <w:fldChar w:fldCharType="begin"/>
      </w:r>
      <w:r w:rsidRPr="00320C81">
        <w:instrText xml:space="preserve"> PAGEREF _Toc2789808 \h </w:instrText>
      </w:r>
      <w:r w:rsidRPr="00320C81">
        <w:fldChar w:fldCharType="separate"/>
      </w:r>
      <w:r w:rsidRPr="00320C81">
        <w:t>70</w:t>
      </w:r>
      <w:r w:rsidRPr="00320C81">
        <w:fldChar w:fldCharType="end"/>
      </w:r>
    </w:p>
    <w:p w14:paraId="2FFBDFE9" w14:textId="608E34C1" w:rsidR="00023567" w:rsidRPr="00320C81" w:rsidRDefault="00023567">
      <w:pPr>
        <w:pStyle w:val="TOC2"/>
        <w:rPr>
          <w:rFonts w:asciiTheme="minorHAnsi" w:eastAsiaTheme="minorEastAsia" w:hAnsiTheme="minorHAnsi" w:cstheme="minorBidi"/>
          <w:sz w:val="22"/>
          <w:szCs w:val="22"/>
        </w:rPr>
      </w:pPr>
      <w:r w:rsidRPr="00320C81">
        <w:t>23.</w:t>
      </w:r>
      <w:r w:rsidRPr="00320C81">
        <w:rPr>
          <w:rFonts w:asciiTheme="minorHAnsi" w:eastAsiaTheme="minorEastAsia" w:hAnsiTheme="minorHAnsi" w:cstheme="minorBidi"/>
          <w:sz w:val="22"/>
          <w:szCs w:val="22"/>
        </w:rPr>
        <w:tab/>
      </w:r>
      <w:r w:rsidRPr="00320C81">
        <w:t>Related parties (31)</w:t>
      </w:r>
      <w:r w:rsidRPr="00320C81">
        <w:tab/>
      </w:r>
      <w:r w:rsidRPr="00320C81">
        <w:fldChar w:fldCharType="begin"/>
      </w:r>
      <w:r w:rsidRPr="00320C81">
        <w:instrText xml:space="preserve"> PAGEREF _Toc2789809 \h </w:instrText>
      </w:r>
      <w:r w:rsidRPr="00320C81">
        <w:fldChar w:fldCharType="separate"/>
      </w:r>
      <w:r w:rsidRPr="00320C81">
        <w:t>70</w:t>
      </w:r>
      <w:r w:rsidRPr="00320C81">
        <w:fldChar w:fldCharType="end"/>
      </w:r>
    </w:p>
    <w:p w14:paraId="6CC9C336" w14:textId="7D9F32CB" w:rsidR="00023567" w:rsidRPr="00320C81" w:rsidRDefault="00023567">
      <w:pPr>
        <w:pStyle w:val="TOC2"/>
        <w:rPr>
          <w:rFonts w:asciiTheme="minorHAnsi" w:eastAsiaTheme="minorEastAsia" w:hAnsiTheme="minorHAnsi" w:cstheme="minorBidi"/>
          <w:sz w:val="22"/>
          <w:szCs w:val="22"/>
        </w:rPr>
      </w:pPr>
      <w:r w:rsidRPr="00320C81">
        <w:t>23.1.</w:t>
      </w:r>
      <w:r w:rsidRPr="00320C81">
        <w:rPr>
          <w:rFonts w:asciiTheme="minorHAnsi" w:eastAsiaTheme="minorEastAsia" w:hAnsiTheme="minorHAnsi" w:cstheme="minorBidi"/>
          <w:sz w:val="22"/>
          <w:szCs w:val="22"/>
        </w:rPr>
        <w:tab/>
      </w:r>
      <w:r w:rsidRPr="00320C81">
        <w:t>Related parties: amounts payable to and amounts receivable from (31.1)</w:t>
      </w:r>
      <w:r w:rsidRPr="00320C81">
        <w:tab/>
      </w:r>
      <w:r w:rsidRPr="00320C81">
        <w:fldChar w:fldCharType="begin"/>
      </w:r>
      <w:r w:rsidRPr="00320C81">
        <w:instrText xml:space="preserve"> PAGEREF _Toc2789810 \h </w:instrText>
      </w:r>
      <w:r w:rsidRPr="00320C81">
        <w:fldChar w:fldCharType="separate"/>
      </w:r>
      <w:r w:rsidRPr="00320C81">
        <w:t>70</w:t>
      </w:r>
      <w:r w:rsidRPr="00320C81">
        <w:fldChar w:fldCharType="end"/>
      </w:r>
    </w:p>
    <w:p w14:paraId="1352D918" w14:textId="0627A923" w:rsidR="00023567" w:rsidRPr="00320C81" w:rsidRDefault="00023567">
      <w:pPr>
        <w:pStyle w:val="TOC2"/>
        <w:rPr>
          <w:rFonts w:asciiTheme="minorHAnsi" w:eastAsiaTheme="minorEastAsia" w:hAnsiTheme="minorHAnsi" w:cstheme="minorBidi"/>
          <w:sz w:val="22"/>
          <w:szCs w:val="22"/>
        </w:rPr>
      </w:pPr>
      <w:r w:rsidRPr="00320C81">
        <w:t>23.2.</w:t>
      </w:r>
      <w:r w:rsidRPr="00320C81">
        <w:rPr>
          <w:rFonts w:asciiTheme="minorHAnsi" w:eastAsiaTheme="minorEastAsia" w:hAnsiTheme="minorHAnsi" w:cstheme="minorBidi"/>
          <w:sz w:val="22"/>
          <w:szCs w:val="22"/>
        </w:rPr>
        <w:tab/>
      </w:r>
      <w:r w:rsidRPr="00320C81">
        <w:t>Related parties: expenses and income generated by transactions with (31.2)</w:t>
      </w:r>
      <w:r w:rsidRPr="00320C81">
        <w:tab/>
      </w:r>
      <w:r w:rsidRPr="00320C81">
        <w:fldChar w:fldCharType="begin"/>
      </w:r>
      <w:r w:rsidRPr="00320C81">
        <w:instrText xml:space="preserve"> PAGEREF _Toc2789811 \h </w:instrText>
      </w:r>
      <w:r w:rsidRPr="00320C81">
        <w:fldChar w:fldCharType="separate"/>
      </w:r>
      <w:r w:rsidRPr="00320C81">
        <w:t>71</w:t>
      </w:r>
      <w:r w:rsidRPr="00320C81">
        <w:fldChar w:fldCharType="end"/>
      </w:r>
    </w:p>
    <w:p w14:paraId="6C5F258A" w14:textId="5095D248" w:rsidR="00023567" w:rsidRPr="00320C81" w:rsidRDefault="00023567">
      <w:pPr>
        <w:pStyle w:val="TOC2"/>
        <w:rPr>
          <w:rFonts w:asciiTheme="minorHAnsi" w:eastAsiaTheme="minorEastAsia" w:hAnsiTheme="minorHAnsi" w:cstheme="minorBidi"/>
          <w:sz w:val="22"/>
          <w:szCs w:val="22"/>
        </w:rPr>
      </w:pPr>
      <w:r w:rsidRPr="00320C81">
        <w:t>24.</w:t>
      </w:r>
      <w:r w:rsidRPr="00320C81">
        <w:rPr>
          <w:rFonts w:asciiTheme="minorHAnsi" w:eastAsiaTheme="minorEastAsia" w:hAnsiTheme="minorHAnsi" w:cstheme="minorBidi"/>
          <w:sz w:val="22"/>
          <w:szCs w:val="22"/>
        </w:rPr>
        <w:tab/>
      </w:r>
      <w:r w:rsidRPr="00320C81">
        <w:t>Group structure (40)</w:t>
      </w:r>
      <w:r w:rsidRPr="00320C81">
        <w:tab/>
      </w:r>
      <w:r w:rsidRPr="00320C81">
        <w:fldChar w:fldCharType="begin"/>
      </w:r>
      <w:r w:rsidRPr="00320C81">
        <w:instrText xml:space="preserve"> PAGEREF _Toc2789812 \h </w:instrText>
      </w:r>
      <w:r w:rsidRPr="00320C81">
        <w:fldChar w:fldCharType="separate"/>
      </w:r>
      <w:r w:rsidRPr="00320C81">
        <w:t>71</w:t>
      </w:r>
      <w:r w:rsidRPr="00320C81">
        <w:fldChar w:fldCharType="end"/>
      </w:r>
    </w:p>
    <w:p w14:paraId="19300556" w14:textId="016086BA" w:rsidR="00023567" w:rsidRPr="00320C81" w:rsidRDefault="00023567">
      <w:pPr>
        <w:pStyle w:val="TOC2"/>
        <w:rPr>
          <w:rFonts w:asciiTheme="minorHAnsi" w:eastAsiaTheme="minorEastAsia" w:hAnsiTheme="minorHAnsi" w:cstheme="minorBidi"/>
          <w:sz w:val="22"/>
          <w:szCs w:val="22"/>
        </w:rPr>
      </w:pPr>
      <w:r w:rsidRPr="00320C81">
        <w:t>24.1.</w:t>
      </w:r>
      <w:r w:rsidRPr="00320C81">
        <w:rPr>
          <w:rFonts w:asciiTheme="minorHAnsi" w:eastAsiaTheme="minorEastAsia" w:hAnsiTheme="minorHAnsi" w:cstheme="minorBidi"/>
          <w:sz w:val="22"/>
          <w:szCs w:val="22"/>
        </w:rPr>
        <w:tab/>
      </w:r>
      <w:r w:rsidRPr="00320C81">
        <w:t>Group structure: ‘entity-by-entity’ (40.1)</w:t>
      </w:r>
      <w:r w:rsidRPr="00320C81">
        <w:tab/>
      </w:r>
      <w:r w:rsidRPr="00320C81">
        <w:fldChar w:fldCharType="begin"/>
      </w:r>
      <w:r w:rsidRPr="00320C81">
        <w:instrText xml:space="preserve"> PAGEREF _Toc2789813 \h </w:instrText>
      </w:r>
      <w:r w:rsidRPr="00320C81">
        <w:fldChar w:fldCharType="separate"/>
      </w:r>
      <w:r w:rsidRPr="00320C81">
        <w:t>71</w:t>
      </w:r>
      <w:r w:rsidRPr="00320C81">
        <w:fldChar w:fldCharType="end"/>
      </w:r>
    </w:p>
    <w:p w14:paraId="624984CA" w14:textId="4A946D49" w:rsidR="00023567" w:rsidRPr="00320C81" w:rsidRDefault="00023567">
      <w:pPr>
        <w:pStyle w:val="TOC2"/>
        <w:rPr>
          <w:rFonts w:asciiTheme="minorHAnsi" w:eastAsiaTheme="minorEastAsia" w:hAnsiTheme="minorHAnsi" w:cstheme="minorBidi"/>
          <w:sz w:val="22"/>
          <w:szCs w:val="22"/>
        </w:rPr>
      </w:pPr>
      <w:r w:rsidRPr="00320C81">
        <w:t>24.2.</w:t>
      </w:r>
      <w:r w:rsidRPr="00320C81">
        <w:rPr>
          <w:rFonts w:asciiTheme="minorHAnsi" w:eastAsiaTheme="minorEastAsia" w:hAnsiTheme="minorHAnsi" w:cstheme="minorBidi"/>
          <w:sz w:val="22"/>
          <w:szCs w:val="22"/>
        </w:rPr>
        <w:tab/>
      </w:r>
      <w:r w:rsidRPr="00320C81">
        <w:t>Group structure: ‘instrument-by-instrument’ (40.2)</w:t>
      </w:r>
      <w:r w:rsidRPr="00320C81">
        <w:tab/>
      </w:r>
      <w:r w:rsidRPr="00320C81">
        <w:fldChar w:fldCharType="begin"/>
      </w:r>
      <w:r w:rsidRPr="00320C81">
        <w:instrText xml:space="preserve"> PAGEREF _Toc2789814 \h </w:instrText>
      </w:r>
      <w:r w:rsidRPr="00320C81">
        <w:fldChar w:fldCharType="separate"/>
      </w:r>
      <w:r w:rsidRPr="00320C81">
        <w:t>73</w:t>
      </w:r>
      <w:r w:rsidRPr="00320C81">
        <w:fldChar w:fldCharType="end"/>
      </w:r>
    </w:p>
    <w:p w14:paraId="39781D56" w14:textId="18203778" w:rsidR="00023567" w:rsidRPr="00320C81" w:rsidRDefault="00023567">
      <w:pPr>
        <w:pStyle w:val="TOC2"/>
        <w:rPr>
          <w:rFonts w:asciiTheme="minorHAnsi" w:eastAsiaTheme="minorEastAsia" w:hAnsiTheme="minorHAnsi" w:cstheme="minorBidi"/>
          <w:sz w:val="22"/>
          <w:szCs w:val="22"/>
        </w:rPr>
      </w:pPr>
      <w:r w:rsidRPr="00320C81">
        <w:t>25.</w:t>
      </w:r>
      <w:r w:rsidRPr="00320C81">
        <w:rPr>
          <w:rFonts w:asciiTheme="minorHAnsi" w:eastAsiaTheme="minorEastAsia" w:hAnsiTheme="minorHAnsi" w:cstheme="minorBidi"/>
          <w:sz w:val="22"/>
          <w:szCs w:val="22"/>
        </w:rPr>
        <w:tab/>
      </w:r>
      <w:r w:rsidRPr="00320C81">
        <w:t>Fair value (41)</w:t>
      </w:r>
      <w:r w:rsidRPr="00320C81">
        <w:tab/>
      </w:r>
      <w:r w:rsidRPr="00320C81">
        <w:fldChar w:fldCharType="begin"/>
      </w:r>
      <w:r w:rsidRPr="00320C81">
        <w:instrText xml:space="preserve"> PAGEREF _Toc2789815 \h </w:instrText>
      </w:r>
      <w:r w:rsidRPr="00320C81">
        <w:fldChar w:fldCharType="separate"/>
      </w:r>
      <w:r w:rsidRPr="00320C81">
        <w:t>73</w:t>
      </w:r>
      <w:r w:rsidRPr="00320C81">
        <w:fldChar w:fldCharType="end"/>
      </w:r>
    </w:p>
    <w:p w14:paraId="500A51EB" w14:textId="7801B2C2" w:rsidR="00023567" w:rsidRPr="00320C81" w:rsidRDefault="00023567">
      <w:pPr>
        <w:pStyle w:val="TOC2"/>
        <w:rPr>
          <w:rFonts w:asciiTheme="minorHAnsi" w:eastAsiaTheme="minorEastAsia" w:hAnsiTheme="minorHAnsi" w:cstheme="minorBidi"/>
          <w:sz w:val="22"/>
          <w:szCs w:val="22"/>
        </w:rPr>
      </w:pPr>
      <w:r w:rsidRPr="00320C81">
        <w:t>25.1.</w:t>
      </w:r>
      <w:r w:rsidRPr="00320C81">
        <w:rPr>
          <w:rFonts w:asciiTheme="minorHAnsi" w:eastAsiaTheme="minorEastAsia" w:hAnsiTheme="minorHAnsi" w:cstheme="minorBidi"/>
          <w:sz w:val="22"/>
          <w:szCs w:val="22"/>
        </w:rPr>
        <w:tab/>
      </w:r>
      <w:r w:rsidRPr="00320C81">
        <w:t>Fair value hierarchy: financial instruments at amortised cost (41.1)</w:t>
      </w:r>
      <w:r w:rsidRPr="00320C81">
        <w:tab/>
      </w:r>
      <w:r w:rsidRPr="00320C81">
        <w:fldChar w:fldCharType="begin"/>
      </w:r>
      <w:r w:rsidRPr="00320C81">
        <w:instrText xml:space="preserve"> PAGEREF _Toc2789816 \h </w:instrText>
      </w:r>
      <w:r w:rsidRPr="00320C81">
        <w:fldChar w:fldCharType="separate"/>
      </w:r>
      <w:r w:rsidRPr="00320C81">
        <w:t>73</w:t>
      </w:r>
      <w:r w:rsidRPr="00320C81">
        <w:fldChar w:fldCharType="end"/>
      </w:r>
    </w:p>
    <w:p w14:paraId="36F590DE" w14:textId="5923E544" w:rsidR="00023567" w:rsidRPr="00320C81" w:rsidRDefault="00023567">
      <w:pPr>
        <w:pStyle w:val="TOC2"/>
        <w:rPr>
          <w:rFonts w:asciiTheme="minorHAnsi" w:eastAsiaTheme="minorEastAsia" w:hAnsiTheme="minorHAnsi" w:cstheme="minorBidi"/>
          <w:sz w:val="22"/>
          <w:szCs w:val="22"/>
        </w:rPr>
      </w:pPr>
      <w:r w:rsidRPr="00320C81">
        <w:t>25.2.</w:t>
      </w:r>
      <w:r w:rsidRPr="00320C81">
        <w:rPr>
          <w:rFonts w:asciiTheme="minorHAnsi" w:eastAsiaTheme="minorEastAsia" w:hAnsiTheme="minorHAnsi" w:cstheme="minorBidi"/>
          <w:sz w:val="22"/>
          <w:szCs w:val="22"/>
        </w:rPr>
        <w:tab/>
      </w:r>
      <w:r w:rsidRPr="00320C81">
        <w:t>Use of fair value option (41.2)</w:t>
      </w:r>
      <w:r w:rsidRPr="00320C81">
        <w:tab/>
      </w:r>
      <w:r w:rsidRPr="00320C81">
        <w:fldChar w:fldCharType="begin"/>
      </w:r>
      <w:r w:rsidRPr="00320C81">
        <w:instrText xml:space="preserve"> PAGEREF _Toc2789817 \h </w:instrText>
      </w:r>
      <w:r w:rsidRPr="00320C81">
        <w:fldChar w:fldCharType="separate"/>
      </w:r>
      <w:r w:rsidRPr="00320C81">
        <w:t>73</w:t>
      </w:r>
      <w:r w:rsidRPr="00320C81">
        <w:fldChar w:fldCharType="end"/>
      </w:r>
    </w:p>
    <w:p w14:paraId="05C36F17" w14:textId="0AEA2D33" w:rsidR="00023567" w:rsidRPr="00320C81" w:rsidRDefault="00023567">
      <w:pPr>
        <w:pStyle w:val="TOC2"/>
        <w:rPr>
          <w:rFonts w:asciiTheme="minorHAnsi" w:eastAsiaTheme="minorEastAsia" w:hAnsiTheme="minorHAnsi" w:cstheme="minorBidi"/>
          <w:sz w:val="22"/>
          <w:szCs w:val="22"/>
        </w:rPr>
      </w:pPr>
      <w:r w:rsidRPr="00320C81">
        <w:t>26.</w:t>
      </w:r>
      <w:r w:rsidRPr="00320C81">
        <w:rPr>
          <w:rFonts w:asciiTheme="minorHAnsi" w:eastAsiaTheme="minorEastAsia" w:hAnsiTheme="minorHAnsi" w:cstheme="minorBidi"/>
          <w:sz w:val="22"/>
          <w:szCs w:val="22"/>
        </w:rPr>
        <w:tab/>
      </w:r>
      <w:r w:rsidRPr="00320C81">
        <w:t>Tangible and intangible assets: carrying amount by measurement method (42)</w:t>
      </w:r>
      <w:r w:rsidRPr="00320C81">
        <w:tab/>
      </w:r>
      <w:r w:rsidRPr="00320C81">
        <w:fldChar w:fldCharType="begin"/>
      </w:r>
      <w:r w:rsidRPr="00320C81">
        <w:instrText xml:space="preserve"> PAGEREF _Toc2789818 \h </w:instrText>
      </w:r>
      <w:r w:rsidRPr="00320C81">
        <w:fldChar w:fldCharType="separate"/>
      </w:r>
      <w:r w:rsidRPr="00320C81">
        <w:t>73</w:t>
      </w:r>
      <w:r w:rsidRPr="00320C81">
        <w:fldChar w:fldCharType="end"/>
      </w:r>
    </w:p>
    <w:p w14:paraId="3589820C" w14:textId="68EC348C" w:rsidR="00023567" w:rsidRPr="00320C81" w:rsidRDefault="00023567">
      <w:pPr>
        <w:pStyle w:val="TOC2"/>
        <w:rPr>
          <w:rFonts w:asciiTheme="minorHAnsi" w:eastAsiaTheme="minorEastAsia" w:hAnsiTheme="minorHAnsi" w:cstheme="minorBidi"/>
          <w:sz w:val="22"/>
          <w:szCs w:val="22"/>
        </w:rPr>
      </w:pPr>
      <w:r w:rsidRPr="00320C81">
        <w:t>27.</w:t>
      </w:r>
      <w:r w:rsidRPr="00320C81">
        <w:rPr>
          <w:rFonts w:asciiTheme="minorHAnsi" w:eastAsiaTheme="minorEastAsia" w:hAnsiTheme="minorHAnsi" w:cstheme="minorBidi"/>
          <w:sz w:val="22"/>
          <w:szCs w:val="22"/>
        </w:rPr>
        <w:tab/>
      </w:r>
      <w:r w:rsidRPr="00320C81">
        <w:t>Provisions (43)</w:t>
      </w:r>
      <w:r w:rsidRPr="00320C81">
        <w:tab/>
      </w:r>
      <w:r w:rsidRPr="00320C81">
        <w:fldChar w:fldCharType="begin"/>
      </w:r>
      <w:r w:rsidRPr="00320C81">
        <w:instrText xml:space="preserve"> PAGEREF _Toc2789819 \h </w:instrText>
      </w:r>
      <w:r w:rsidRPr="00320C81">
        <w:fldChar w:fldCharType="separate"/>
      </w:r>
      <w:r w:rsidRPr="00320C81">
        <w:t>74</w:t>
      </w:r>
      <w:r w:rsidRPr="00320C81">
        <w:fldChar w:fldCharType="end"/>
      </w:r>
    </w:p>
    <w:p w14:paraId="774EE524" w14:textId="3350EB9B" w:rsidR="00023567" w:rsidRPr="00320C81" w:rsidRDefault="00023567">
      <w:pPr>
        <w:pStyle w:val="TOC2"/>
        <w:rPr>
          <w:rFonts w:asciiTheme="minorHAnsi" w:eastAsiaTheme="minorEastAsia" w:hAnsiTheme="minorHAnsi" w:cstheme="minorBidi"/>
          <w:sz w:val="22"/>
          <w:szCs w:val="22"/>
        </w:rPr>
      </w:pPr>
      <w:r w:rsidRPr="00320C81">
        <w:t>28.</w:t>
      </w:r>
      <w:r w:rsidRPr="00320C81">
        <w:rPr>
          <w:rFonts w:asciiTheme="minorHAnsi" w:eastAsiaTheme="minorEastAsia" w:hAnsiTheme="minorHAnsi" w:cstheme="minorBidi"/>
          <w:sz w:val="22"/>
          <w:szCs w:val="22"/>
        </w:rPr>
        <w:tab/>
      </w:r>
      <w:r w:rsidRPr="00320C81">
        <w:t>Defined benefit plans and employee benefits (44)</w:t>
      </w:r>
      <w:r w:rsidRPr="00320C81">
        <w:tab/>
      </w:r>
      <w:r w:rsidRPr="00320C81">
        <w:fldChar w:fldCharType="begin"/>
      </w:r>
      <w:r w:rsidRPr="00320C81">
        <w:instrText xml:space="preserve"> PAGEREF _Toc2789820 \h </w:instrText>
      </w:r>
      <w:r w:rsidRPr="00320C81">
        <w:fldChar w:fldCharType="separate"/>
      </w:r>
      <w:r w:rsidRPr="00320C81">
        <w:t>74</w:t>
      </w:r>
      <w:r w:rsidRPr="00320C81">
        <w:fldChar w:fldCharType="end"/>
      </w:r>
    </w:p>
    <w:p w14:paraId="28B98DAA" w14:textId="776FE69A" w:rsidR="00023567" w:rsidRPr="00320C81" w:rsidRDefault="00023567">
      <w:pPr>
        <w:pStyle w:val="TOC2"/>
        <w:rPr>
          <w:rFonts w:asciiTheme="minorHAnsi" w:eastAsiaTheme="minorEastAsia" w:hAnsiTheme="minorHAnsi" w:cstheme="minorBidi"/>
          <w:sz w:val="22"/>
          <w:szCs w:val="22"/>
        </w:rPr>
      </w:pPr>
      <w:r w:rsidRPr="00320C81">
        <w:t>28.1.</w:t>
      </w:r>
      <w:r w:rsidRPr="00320C81">
        <w:rPr>
          <w:rFonts w:asciiTheme="minorHAnsi" w:eastAsiaTheme="minorEastAsia" w:hAnsiTheme="minorHAnsi" w:cstheme="minorBidi"/>
          <w:sz w:val="22"/>
          <w:szCs w:val="22"/>
        </w:rPr>
        <w:tab/>
      </w:r>
      <w:r w:rsidRPr="00320C81">
        <w:t>Components of net defined benefit plan assets and liabilities (44.1)</w:t>
      </w:r>
      <w:r w:rsidRPr="00320C81">
        <w:tab/>
      </w:r>
      <w:r w:rsidRPr="00320C81">
        <w:fldChar w:fldCharType="begin"/>
      </w:r>
      <w:r w:rsidRPr="00320C81">
        <w:instrText xml:space="preserve"> PAGEREF _Toc2789821 \h </w:instrText>
      </w:r>
      <w:r w:rsidRPr="00320C81">
        <w:fldChar w:fldCharType="separate"/>
      </w:r>
      <w:r w:rsidRPr="00320C81">
        <w:t>74</w:t>
      </w:r>
      <w:r w:rsidRPr="00320C81">
        <w:fldChar w:fldCharType="end"/>
      </w:r>
    </w:p>
    <w:p w14:paraId="717C88B3" w14:textId="0F3353FA" w:rsidR="00023567" w:rsidRPr="00320C81" w:rsidRDefault="00023567">
      <w:pPr>
        <w:pStyle w:val="TOC2"/>
        <w:rPr>
          <w:rFonts w:asciiTheme="minorHAnsi" w:eastAsiaTheme="minorEastAsia" w:hAnsiTheme="minorHAnsi" w:cstheme="minorBidi"/>
          <w:sz w:val="22"/>
          <w:szCs w:val="22"/>
        </w:rPr>
      </w:pPr>
      <w:r w:rsidRPr="00320C81">
        <w:t>28.2.</w:t>
      </w:r>
      <w:r w:rsidRPr="00320C81">
        <w:rPr>
          <w:rFonts w:asciiTheme="minorHAnsi" w:eastAsiaTheme="minorEastAsia" w:hAnsiTheme="minorHAnsi" w:cstheme="minorBidi"/>
          <w:sz w:val="22"/>
          <w:szCs w:val="22"/>
        </w:rPr>
        <w:tab/>
      </w:r>
      <w:r w:rsidRPr="00320C81">
        <w:t>Movements in defined benefit obligations (44.2)</w:t>
      </w:r>
      <w:r w:rsidRPr="00320C81">
        <w:tab/>
      </w:r>
      <w:r w:rsidRPr="00320C81">
        <w:fldChar w:fldCharType="begin"/>
      </w:r>
      <w:r w:rsidRPr="00320C81">
        <w:instrText xml:space="preserve"> PAGEREF _Toc2789822 \h </w:instrText>
      </w:r>
      <w:r w:rsidRPr="00320C81">
        <w:fldChar w:fldCharType="separate"/>
      </w:r>
      <w:r w:rsidRPr="00320C81">
        <w:t>74</w:t>
      </w:r>
      <w:r w:rsidRPr="00320C81">
        <w:fldChar w:fldCharType="end"/>
      </w:r>
    </w:p>
    <w:p w14:paraId="519521FA" w14:textId="35336F8D" w:rsidR="00023567" w:rsidRPr="00320C81" w:rsidRDefault="00023567">
      <w:pPr>
        <w:pStyle w:val="TOC2"/>
        <w:rPr>
          <w:rFonts w:asciiTheme="minorHAnsi" w:eastAsiaTheme="minorEastAsia" w:hAnsiTheme="minorHAnsi" w:cstheme="minorBidi"/>
          <w:sz w:val="22"/>
          <w:szCs w:val="22"/>
        </w:rPr>
      </w:pPr>
      <w:r w:rsidRPr="00320C81">
        <w:t>28.3.</w:t>
      </w:r>
      <w:r w:rsidRPr="00320C81">
        <w:rPr>
          <w:rFonts w:asciiTheme="minorHAnsi" w:eastAsiaTheme="minorEastAsia" w:hAnsiTheme="minorHAnsi" w:cstheme="minorBidi"/>
          <w:sz w:val="22"/>
          <w:szCs w:val="22"/>
        </w:rPr>
        <w:tab/>
      </w:r>
      <w:r w:rsidRPr="00320C81">
        <w:t>Staff expenses by type of benefits (44.3)</w:t>
      </w:r>
      <w:r w:rsidRPr="00320C81">
        <w:tab/>
      </w:r>
      <w:r w:rsidRPr="00320C81">
        <w:fldChar w:fldCharType="begin"/>
      </w:r>
      <w:r w:rsidRPr="00320C81">
        <w:instrText xml:space="preserve"> PAGEREF _Toc2789823 \h </w:instrText>
      </w:r>
      <w:r w:rsidRPr="00320C81">
        <w:fldChar w:fldCharType="separate"/>
      </w:r>
      <w:r w:rsidRPr="00320C81">
        <w:t>74</w:t>
      </w:r>
      <w:r w:rsidRPr="00320C81">
        <w:fldChar w:fldCharType="end"/>
      </w:r>
    </w:p>
    <w:p w14:paraId="614563D6" w14:textId="6F197C63" w:rsidR="00023567" w:rsidRPr="00320C81" w:rsidRDefault="00023567">
      <w:pPr>
        <w:pStyle w:val="TOC2"/>
        <w:rPr>
          <w:rFonts w:asciiTheme="minorHAnsi" w:eastAsiaTheme="minorEastAsia" w:hAnsiTheme="minorHAnsi" w:cstheme="minorBidi"/>
          <w:sz w:val="22"/>
          <w:szCs w:val="22"/>
        </w:rPr>
      </w:pPr>
      <w:r w:rsidRPr="00320C81">
        <w:t>28.4.</w:t>
      </w:r>
      <w:r w:rsidRPr="00320C81">
        <w:rPr>
          <w:rFonts w:asciiTheme="minorHAnsi" w:eastAsiaTheme="minorEastAsia" w:hAnsiTheme="minorHAnsi" w:cstheme="minorBidi"/>
          <w:sz w:val="22"/>
          <w:szCs w:val="22"/>
        </w:rPr>
        <w:tab/>
      </w:r>
      <w:r w:rsidRPr="00320C81">
        <w:t>Staff expenses by category of remuneration and category of staff (44.4)</w:t>
      </w:r>
      <w:r w:rsidRPr="00320C81">
        <w:tab/>
      </w:r>
      <w:r w:rsidRPr="00320C81">
        <w:fldChar w:fldCharType="begin"/>
      </w:r>
      <w:r w:rsidRPr="00320C81">
        <w:instrText xml:space="preserve"> PAGEREF _Toc2789824 \h </w:instrText>
      </w:r>
      <w:r w:rsidRPr="00320C81">
        <w:fldChar w:fldCharType="separate"/>
      </w:r>
      <w:r w:rsidRPr="00320C81">
        <w:t>75</w:t>
      </w:r>
      <w:r w:rsidRPr="00320C81">
        <w:fldChar w:fldCharType="end"/>
      </w:r>
    </w:p>
    <w:p w14:paraId="3E13F7C9" w14:textId="2980CB37" w:rsidR="00023567" w:rsidRPr="00320C81" w:rsidRDefault="00023567">
      <w:pPr>
        <w:pStyle w:val="TOC2"/>
        <w:rPr>
          <w:rFonts w:asciiTheme="minorHAnsi" w:eastAsiaTheme="minorEastAsia" w:hAnsiTheme="minorHAnsi" w:cstheme="minorBidi"/>
          <w:sz w:val="22"/>
          <w:szCs w:val="22"/>
        </w:rPr>
      </w:pPr>
      <w:r w:rsidRPr="00320C81">
        <w:t>29.</w:t>
      </w:r>
      <w:r w:rsidRPr="00320C81">
        <w:rPr>
          <w:rFonts w:asciiTheme="minorHAnsi" w:eastAsiaTheme="minorEastAsia" w:hAnsiTheme="minorHAnsi" w:cstheme="minorBidi"/>
          <w:sz w:val="22"/>
          <w:szCs w:val="22"/>
        </w:rPr>
        <w:tab/>
      </w:r>
      <w:r w:rsidRPr="00320C81">
        <w:t>Breakdown of selected items of statement of profit or loss (45)</w:t>
      </w:r>
      <w:r w:rsidRPr="00320C81">
        <w:tab/>
      </w:r>
      <w:r w:rsidRPr="00320C81">
        <w:fldChar w:fldCharType="begin"/>
      </w:r>
      <w:r w:rsidRPr="00320C81">
        <w:instrText xml:space="preserve"> PAGEREF _Toc2789825 \h </w:instrText>
      </w:r>
      <w:r w:rsidRPr="00320C81">
        <w:fldChar w:fldCharType="separate"/>
      </w:r>
      <w:r w:rsidRPr="00320C81">
        <w:t>75</w:t>
      </w:r>
      <w:r w:rsidRPr="00320C81">
        <w:fldChar w:fldCharType="end"/>
      </w:r>
    </w:p>
    <w:p w14:paraId="1F15BB34" w14:textId="60A8F750" w:rsidR="00023567" w:rsidRPr="00320C81" w:rsidRDefault="00023567">
      <w:pPr>
        <w:pStyle w:val="TOC2"/>
        <w:rPr>
          <w:rFonts w:asciiTheme="minorHAnsi" w:eastAsiaTheme="minorEastAsia" w:hAnsiTheme="minorHAnsi" w:cstheme="minorBidi"/>
          <w:sz w:val="22"/>
          <w:szCs w:val="22"/>
        </w:rPr>
      </w:pPr>
      <w:r w:rsidRPr="00320C81">
        <w:t>29.1.</w:t>
      </w:r>
      <w:r w:rsidRPr="00320C81">
        <w:rPr>
          <w:rFonts w:asciiTheme="minorHAnsi" w:eastAsiaTheme="minorEastAsia" w:hAnsiTheme="minorHAnsi" w:cstheme="minorBidi"/>
          <w:sz w:val="22"/>
          <w:szCs w:val="22"/>
        </w:rPr>
        <w:tab/>
      </w:r>
      <w:r w:rsidRPr="00320C81">
        <w:t>Gains or losses on financial assets and liabilities designated at fair value through profit or loss by accounting portfolio (45.1)</w:t>
      </w:r>
      <w:r w:rsidRPr="00320C81">
        <w:tab/>
      </w:r>
      <w:r w:rsidRPr="00320C81">
        <w:fldChar w:fldCharType="begin"/>
      </w:r>
      <w:r w:rsidRPr="00320C81">
        <w:instrText xml:space="preserve"> PAGEREF _Toc2789826 \h </w:instrText>
      </w:r>
      <w:r w:rsidRPr="00320C81">
        <w:fldChar w:fldCharType="separate"/>
      </w:r>
      <w:r w:rsidRPr="00320C81">
        <w:t>75</w:t>
      </w:r>
      <w:r w:rsidRPr="00320C81">
        <w:fldChar w:fldCharType="end"/>
      </w:r>
    </w:p>
    <w:p w14:paraId="1FBB83EC" w14:textId="0818A506" w:rsidR="00023567" w:rsidRPr="00320C81" w:rsidRDefault="00023567">
      <w:pPr>
        <w:pStyle w:val="TOC2"/>
        <w:rPr>
          <w:rFonts w:asciiTheme="minorHAnsi" w:eastAsiaTheme="minorEastAsia" w:hAnsiTheme="minorHAnsi" w:cstheme="minorBidi"/>
          <w:sz w:val="22"/>
          <w:szCs w:val="22"/>
        </w:rPr>
      </w:pPr>
      <w:r w:rsidRPr="00320C81">
        <w:t>29.2.</w:t>
      </w:r>
      <w:r w:rsidRPr="00320C81">
        <w:rPr>
          <w:rFonts w:asciiTheme="minorHAnsi" w:eastAsiaTheme="minorEastAsia" w:hAnsiTheme="minorHAnsi" w:cstheme="minorBidi"/>
          <w:sz w:val="22"/>
          <w:szCs w:val="22"/>
        </w:rPr>
        <w:tab/>
      </w:r>
      <w:r w:rsidRPr="00320C81">
        <w:t>Gains or losses on derecognition of non-financial assets (45.2)</w:t>
      </w:r>
      <w:r w:rsidRPr="00320C81">
        <w:tab/>
      </w:r>
      <w:r w:rsidRPr="00320C81">
        <w:fldChar w:fldCharType="begin"/>
      </w:r>
      <w:r w:rsidRPr="00320C81">
        <w:instrText xml:space="preserve"> PAGEREF _Toc2789827 \h </w:instrText>
      </w:r>
      <w:r w:rsidRPr="00320C81">
        <w:fldChar w:fldCharType="separate"/>
      </w:r>
      <w:r w:rsidRPr="00320C81">
        <w:t>76</w:t>
      </w:r>
      <w:r w:rsidRPr="00320C81">
        <w:fldChar w:fldCharType="end"/>
      </w:r>
    </w:p>
    <w:p w14:paraId="77C0B9E4" w14:textId="60D5BF90" w:rsidR="00023567" w:rsidRPr="00320C81" w:rsidRDefault="00023567">
      <w:pPr>
        <w:pStyle w:val="TOC2"/>
        <w:rPr>
          <w:rFonts w:asciiTheme="minorHAnsi" w:eastAsiaTheme="minorEastAsia" w:hAnsiTheme="minorHAnsi" w:cstheme="minorBidi"/>
          <w:sz w:val="22"/>
          <w:szCs w:val="22"/>
        </w:rPr>
      </w:pPr>
      <w:r w:rsidRPr="00320C81">
        <w:t>29.3.</w:t>
      </w:r>
      <w:r w:rsidRPr="00320C81">
        <w:rPr>
          <w:rFonts w:asciiTheme="minorHAnsi" w:eastAsiaTheme="minorEastAsia" w:hAnsiTheme="minorHAnsi" w:cstheme="minorBidi"/>
          <w:sz w:val="22"/>
          <w:szCs w:val="22"/>
        </w:rPr>
        <w:tab/>
      </w:r>
      <w:r w:rsidRPr="00320C81">
        <w:t>Other operating income and expenses (45.3)</w:t>
      </w:r>
      <w:r w:rsidRPr="00320C81">
        <w:tab/>
      </w:r>
      <w:r w:rsidRPr="00320C81">
        <w:fldChar w:fldCharType="begin"/>
      </w:r>
      <w:r w:rsidRPr="00320C81">
        <w:instrText xml:space="preserve"> PAGEREF _Toc2789828 \h </w:instrText>
      </w:r>
      <w:r w:rsidRPr="00320C81">
        <w:fldChar w:fldCharType="separate"/>
      </w:r>
      <w:r w:rsidRPr="00320C81">
        <w:t>76</w:t>
      </w:r>
      <w:r w:rsidRPr="00320C81">
        <w:fldChar w:fldCharType="end"/>
      </w:r>
    </w:p>
    <w:p w14:paraId="37A852C5" w14:textId="31CFF25D" w:rsidR="00023567" w:rsidRPr="00320C81" w:rsidRDefault="00023567">
      <w:pPr>
        <w:pStyle w:val="TOC2"/>
        <w:rPr>
          <w:rFonts w:asciiTheme="minorHAnsi" w:eastAsiaTheme="minorEastAsia" w:hAnsiTheme="minorHAnsi" w:cstheme="minorBidi"/>
          <w:sz w:val="22"/>
          <w:szCs w:val="22"/>
        </w:rPr>
      </w:pPr>
      <w:r w:rsidRPr="00320C81">
        <w:t>30.</w:t>
      </w:r>
      <w:r w:rsidRPr="00320C81">
        <w:rPr>
          <w:rFonts w:asciiTheme="minorHAnsi" w:eastAsiaTheme="minorEastAsia" w:hAnsiTheme="minorHAnsi" w:cstheme="minorBidi"/>
          <w:sz w:val="22"/>
          <w:szCs w:val="22"/>
        </w:rPr>
        <w:tab/>
      </w:r>
      <w:r w:rsidRPr="00320C81">
        <w:t>Statement of changes in equity (46)</w:t>
      </w:r>
      <w:r w:rsidRPr="00320C81">
        <w:tab/>
      </w:r>
      <w:r w:rsidRPr="00320C81">
        <w:fldChar w:fldCharType="begin"/>
      </w:r>
      <w:r w:rsidRPr="00320C81">
        <w:instrText xml:space="preserve"> PAGEREF _Toc2789829 \h </w:instrText>
      </w:r>
      <w:r w:rsidRPr="00320C81">
        <w:fldChar w:fldCharType="separate"/>
      </w:r>
      <w:r w:rsidRPr="00320C81">
        <w:t>76</w:t>
      </w:r>
      <w:r w:rsidRPr="00320C81">
        <w:fldChar w:fldCharType="end"/>
      </w:r>
    </w:p>
    <w:p w14:paraId="4F7C1B9E" w14:textId="10515D11" w:rsidR="00023567" w:rsidRPr="00320C81" w:rsidRDefault="00023567">
      <w:pPr>
        <w:pStyle w:val="TOC2"/>
        <w:rPr>
          <w:rFonts w:asciiTheme="minorHAnsi" w:eastAsiaTheme="minorEastAsia" w:hAnsiTheme="minorHAnsi" w:cstheme="minorBidi"/>
          <w:sz w:val="22"/>
          <w:szCs w:val="22"/>
        </w:rPr>
      </w:pPr>
      <w:r w:rsidRPr="00320C81">
        <w:t>31.</w:t>
      </w:r>
      <w:r w:rsidRPr="00320C81">
        <w:rPr>
          <w:rFonts w:asciiTheme="minorHAnsi" w:eastAsiaTheme="minorEastAsia" w:hAnsiTheme="minorHAnsi" w:cstheme="minorBidi"/>
          <w:sz w:val="22"/>
          <w:szCs w:val="22"/>
        </w:rPr>
        <w:tab/>
      </w:r>
      <w:r w:rsidRPr="00320C81">
        <w:t>LOANS AND ADVANCES – ADDITIONAL INFORMATION (23)</w:t>
      </w:r>
      <w:r w:rsidRPr="00320C81">
        <w:tab/>
      </w:r>
      <w:r w:rsidRPr="00320C81">
        <w:fldChar w:fldCharType="begin"/>
      </w:r>
      <w:r w:rsidRPr="00320C81">
        <w:instrText xml:space="preserve"> PAGEREF _Toc2789830 \h </w:instrText>
      </w:r>
      <w:r w:rsidRPr="00320C81">
        <w:fldChar w:fldCharType="separate"/>
      </w:r>
      <w:r w:rsidRPr="00320C81">
        <w:t>76</w:t>
      </w:r>
      <w:r w:rsidRPr="00320C81">
        <w:fldChar w:fldCharType="end"/>
      </w:r>
    </w:p>
    <w:p w14:paraId="673C643F" w14:textId="7981CBC1" w:rsidR="00023567" w:rsidRPr="00320C81" w:rsidRDefault="00023567">
      <w:pPr>
        <w:pStyle w:val="TOC2"/>
        <w:rPr>
          <w:rFonts w:asciiTheme="minorHAnsi" w:eastAsiaTheme="minorEastAsia" w:hAnsiTheme="minorHAnsi" w:cstheme="minorBidi"/>
          <w:sz w:val="22"/>
          <w:szCs w:val="22"/>
        </w:rPr>
      </w:pPr>
      <w:r w:rsidRPr="00320C81">
        <w:t>32.</w:t>
      </w:r>
      <w:r w:rsidRPr="00320C81">
        <w:rPr>
          <w:rFonts w:asciiTheme="minorHAnsi" w:eastAsiaTheme="minorEastAsia" w:hAnsiTheme="minorHAnsi" w:cstheme="minorBidi"/>
          <w:sz w:val="22"/>
          <w:szCs w:val="22"/>
        </w:rPr>
        <w:tab/>
      </w:r>
      <w:r w:rsidRPr="00320C81">
        <w:t>32. LOANS AND ADVANCES: FLOWS OF NON PERFORMING EXPOSURES, IMPAIRMENTS AND WRITE OFFS SINCE THE END OF THE LAST FINANCIAL YEAR (24)</w:t>
      </w:r>
      <w:r w:rsidRPr="00320C81">
        <w:tab/>
      </w:r>
      <w:r w:rsidRPr="00320C81">
        <w:fldChar w:fldCharType="begin"/>
      </w:r>
      <w:r w:rsidRPr="00320C81">
        <w:instrText xml:space="preserve"> PAGEREF _Toc2789831 \h </w:instrText>
      </w:r>
      <w:r w:rsidRPr="00320C81">
        <w:fldChar w:fldCharType="separate"/>
      </w:r>
      <w:r w:rsidRPr="00320C81">
        <w:t>78</w:t>
      </w:r>
      <w:r w:rsidRPr="00320C81">
        <w:fldChar w:fldCharType="end"/>
      </w:r>
    </w:p>
    <w:p w14:paraId="12DEBBA7" w14:textId="7ADF06E4" w:rsidR="00023567" w:rsidRPr="00320C81" w:rsidRDefault="00023567">
      <w:pPr>
        <w:pStyle w:val="TOC2"/>
        <w:rPr>
          <w:rFonts w:asciiTheme="minorHAnsi" w:eastAsiaTheme="minorEastAsia" w:hAnsiTheme="minorHAnsi" w:cstheme="minorBidi"/>
          <w:sz w:val="22"/>
          <w:szCs w:val="22"/>
        </w:rPr>
      </w:pPr>
      <w:r w:rsidRPr="00320C81">
        <w:t>32.1.</w:t>
      </w:r>
      <w:r w:rsidRPr="00320C81">
        <w:rPr>
          <w:rFonts w:asciiTheme="minorHAnsi" w:eastAsiaTheme="minorEastAsia" w:hAnsiTheme="minorHAnsi" w:cstheme="minorBidi"/>
          <w:sz w:val="22"/>
          <w:szCs w:val="22"/>
        </w:rPr>
        <w:tab/>
      </w:r>
      <w:r w:rsidRPr="00320C81">
        <w:t>Loans and advances: Inflows and outflows of non-performing exposures (24.1)</w:t>
      </w:r>
      <w:r w:rsidRPr="00320C81">
        <w:tab/>
      </w:r>
      <w:r w:rsidRPr="00320C81">
        <w:fldChar w:fldCharType="begin"/>
      </w:r>
      <w:r w:rsidRPr="00320C81">
        <w:instrText xml:space="preserve"> PAGEREF _Toc2789832 \h </w:instrText>
      </w:r>
      <w:r w:rsidRPr="00320C81">
        <w:fldChar w:fldCharType="separate"/>
      </w:r>
      <w:r w:rsidRPr="00320C81">
        <w:t>78</w:t>
      </w:r>
      <w:r w:rsidRPr="00320C81">
        <w:fldChar w:fldCharType="end"/>
      </w:r>
    </w:p>
    <w:p w14:paraId="05D1A554" w14:textId="6ECB2BCB" w:rsidR="00023567" w:rsidRPr="00320C81" w:rsidRDefault="00023567">
      <w:pPr>
        <w:pStyle w:val="TOC2"/>
        <w:rPr>
          <w:rFonts w:asciiTheme="minorHAnsi" w:eastAsiaTheme="minorEastAsia" w:hAnsiTheme="minorHAnsi" w:cstheme="minorBidi"/>
          <w:sz w:val="22"/>
          <w:szCs w:val="22"/>
        </w:rPr>
      </w:pPr>
      <w:r w:rsidRPr="00320C81">
        <w:t>32.2.</w:t>
      </w:r>
      <w:r w:rsidRPr="00320C81">
        <w:rPr>
          <w:rFonts w:asciiTheme="minorHAnsi" w:eastAsiaTheme="minorEastAsia" w:hAnsiTheme="minorHAnsi" w:cstheme="minorBidi"/>
          <w:sz w:val="22"/>
          <w:szCs w:val="22"/>
        </w:rPr>
        <w:tab/>
      </w:r>
      <w:r w:rsidRPr="00320C81">
        <w:t>Loans and advances: Flow of impairments and accumulated negative changes in fair value due to credit risk on non-performing exposures (24.2)</w:t>
      </w:r>
      <w:r w:rsidRPr="00320C81">
        <w:tab/>
      </w:r>
      <w:r w:rsidRPr="00320C81">
        <w:fldChar w:fldCharType="begin"/>
      </w:r>
      <w:r w:rsidRPr="00320C81">
        <w:instrText xml:space="preserve"> PAGEREF _Toc2789833 \h </w:instrText>
      </w:r>
      <w:r w:rsidRPr="00320C81">
        <w:fldChar w:fldCharType="separate"/>
      </w:r>
      <w:r w:rsidRPr="00320C81">
        <w:t>79</w:t>
      </w:r>
      <w:r w:rsidRPr="00320C81">
        <w:fldChar w:fldCharType="end"/>
      </w:r>
    </w:p>
    <w:p w14:paraId="56C028B5" w14:textId="76E59669" w:rsidR="00023567" w:rsidRPr="00320C81" w:rsidRDefault="00023567">
      <w:pPr>
        <w:pStyle w:val="TOC2"/>
        <w:rPr>
          <w:rFonts w:asciiTheme="minorHAnsi" w:eastAsiaTheme="minorEastAsia" w:hAnsiTheme="minorHAnsi" w:cstheme="minorBidi"/>
          <w:sz w:val="22"/>
          <w:szCs w:val="22"/>
        </w:rPr>
      </w:pPr>
      <w:r w:rsidRPr="00320C81">
        <w:t>32.3.</w:t>
      </w:r>
      <w:r w:rsidRPr="00320C81">
        <w:rPr>
          <w:rFonts w:asciiTheme="minorHAnsi" w:eastAsiaTheme="minorEastAsia" w:hAnsiTheme="minorHAnsi" w:cstheme="minorBidi"/>
          <w:sz w:val="22"/>
          <w:szCs w:val="22"/>
        </w:rPr>
        <w:tab/>
      </w:r>
      <w:r w:rsidRPr="00320C81">
        <w:t>Loans and advances: Write-offs of non-performing exposures during the period (24.3)</w:t>
      </w:r>
      <w:r w:rsidRPr="00320C81">
        <w:tab/>
      </w:r>
      <w:r w:rsidRPr="00320C81">
        <w:fldChar w:fldCharType="begin"/>
      </w:r>
      <w:r w:rsidRPr="00320C81">
        <w:instrText xml:space="preserve"> PAGEREF _Toc2789834 \h </w:instrText>
      </w:r>
      <w:r w:rsidRPr="00320C81">
        <w:fldChar w:fldCharType="separate"/>
      </w:r>
      <w:r w:rsidRPr="00320C81">
        <w:t>80</w:t>
      </w:r>
      <w:r w:rsidRPr="00320C81">
        <w:fldChar w:fldCharType="end"/>
      </w:r>
    </w:p>
    <w:p w14:paraId="24E69381" w14:textId="6F55B9C0" w:rsidR="00023567" w:rsidRPr="00320C81" w:rsidRDefault="00023567">
      <w:pPr>
        <w:pStyle w:val="TOC2"/>
        <w:rPr>
          <w:rFonts w:asciiTheme="minorHAnsi" w:eastAsiaTheme="minorEastAsia" w:hAnsiTheme="minorHAnsi" w:cstheme="minorBidi"/>
          <w:sz w:val="22"/>
          <w:szCs w:val="22"/>
        </w:rPr>
      </w:pPr>
      <w:r w:rsidRPr="00320C81">
        <w:t>33.</w:t>
      </w:r>
      <w:r w:rsidRPr="00320C81">
        <w:rPr>
          <w:rFonts w:asciiTheme="minorHAnsi" w:eastAsiaTheme="minorEastAsia" w:hAnsiTheme="minorHAnsi" w:cstheme="minorBidi"/>
          <w:sz w:val="22"/>
          <w:szCs w:val="22"/>
        </w:rPr>
        <w:tab/>
      </w:r>
      <w:r w:rsidRPr="00320C81">
        <w:t>COLLATERAL OBTAINED BY TAKING POSSESSION AND EXECUTION PROCESSES (25)</w:t>
      </w:r>
      <w:r w:rsidRPr="00320C81">
        <w:tab/>
      </w:r>
      <w:r w:rsidRPr="00320C81">
        <w:fldChar w:fldCharType="begin"/>
      </w:r>
      <w:r w:rsidRPr="00320C81">
        <w:instrText xml:space="preserve"> PAGEREF _Toc2789835 \h </w:instrText>
      </w:r>
      <w:r w:rsidRPr="00320C81">
        <w:fldChar w:fldCharType="separate"/>
      </w:r>
      <w:r w:rsidRPr="00320C81">
        <w:t>81</w:t>
      </w:r>
      <w:r w:rsidRPr="00320C81">
        <w:fldChar w:fldCharType="end"/>
      </w:r>
    </w:p>
    <w:p w14:paraId="3CB576FB" w14:textId="0304B1B0" w:rsidR="00023567" w:rsidRPr="00320C81" w:rsidRDefault="00023567">
      <w:pPr>
        <w:pStyle w:val="TOC2"/>
        <w:rPr>
          <w:rFonts w:asciiTheme="minorHAnsi" w:eastAsiaTheme="minorEastAsia" w:hAnsiTheme="minorHAnsi" w:cstheme="minorBidi"/>
          <w:sz w:val="22"/>
          <w:szCs w:val="22"/>
        </w:rPr>
      </w:pPr>
      <w:r w:rsidRPr="00320C81">
        <w:t>33.1.</w:t>
      </w:r>
      <w:r w:rsidRPr="00320C81">
        <w:rPr>
          <w:rFonts w:asciiTheme="minorHAnsi" w:eastAsiaTheme="minorEastAsia" w:hAnsiTheme="minorHAnsi" w:cstheme="minorBidi"/>
          <w:sz w:val="22"/>
          <w:szCs w:val="22"/>
        </w:rPr>
        <w:tab/>
      </w:r>
      <w:r w:rsidRPr="00320C81">
        <w:t>Collateral obtained by taking possession other than collateral classified as Property Plant and Equipment (PP&amp;E): inflows and outflows (25.1)</w:t>
      </w:r>
      <w:r w:rsidRPr="00320C81">
        <w:tab/>
      </w:r>
      <w:r w:rsidRPr="00320C81">
        <w:fldChar w:fldCharType="begin"/>
      </w:r>
      <w:r w:rsidRPr="00320C81">
        <w:instrText xml:space="preserve"> PAGEREF _Toc2789836 \h </w:instrText>
      </w:r>
      <w:r w:rsidRPr="00320C81">
        <w:fldChar w:fldCharType="separate"/>
      </w:r>
      <w:r w:rsidRPr="00320C81">
        <w:t>81</w:t>
      </w:r>
      <w:r w:rsidRPr="00320C81">
        <w:fldChar w:fldCharType="end"/>
      </w:r>
    </w:p>
    <w:p w14:paraId="18A26117" w14:textId="09C150F4" w:rsidR="00023567" w:rsidRPr="00320C81" w:rsidRDefault="00023567">
      <w:pPr>
        <w:pStyle w:val="TOC2"/>
        <w:rPr>
          <w:rFonts w:asciiTheme="minorHAnsi" w:eastAsiaTheme="minorEastAsia" w:hAnsiTheme="minorHAnsi" w:cstheme="minorBidi"/>
          <w:sz w:val="22"/>
          <w:szCs w:val="22"/>
        </w:rPr>
      </w:pPr>
      <w:r w:rsidRPr="00320C81">
        <w:t>33.2.</w:t>
      </w:r>
      <w:r w:rsidRPr="00320C81">
        <w:rPr>
          <w:rFonts w:asciiTheme="minorHAnsi" w:eastAsiaTheme="minorEastAsia" w:hAnsiTheme="minorHAnsi" w:cstheme="minorBidi"/>
          <w:sz w:val="22"/>
          <w:szCs w:val="22"/>
        </w:rPr>
        <w:tab/>
      </w:r>
      <w:r w:rsidRPr="00320C81">
        <w:t>Collateral obtained by taking possession other than collateral classified as Property Plant and Equipment (PP&amp;E) - Type of collateral obtained (25.2)</w:t>
      </w:r>
      <w:r w:rsidRPr="00320C81">
        <w:tab/>
      </w:r>
      <w:r w:rsidRPr="00320C81">
        <w:fldChar w:fldCharType="begin"/>
      </w:r>
      <w:r w:rsidRPr="00320C81">
        <w:instrText xml:space="preserve"> PAGEREF _Toc2789837 \h </w:instrText>
      </w:r>
      <w:r w:rsidRPr="00320C81">
        <w:fldChar w:fldCharType="separate"/>
      </w:r>
      <w:r w:rsidRPr="00320C81">
        <w:t>82</w:t>
      </w:r>
      <w:r w:rsidRPr="00320C81">
        <w:fldChar w:fldCharType="end"/>
      </w:r>
    </w:p>
    <w:p w14:paraId="28736408" w14:textId="12CE2BD6" w:rsidR="00023567" w:rsidRPr="00320C81" w:rsidRDefault="00023567">
      <w:pPr>
        <w:pStyle w:val="TOC2"/>
        <w:rPr>
          <w:rFonts w:asciiTheme="minorHAnsi" w:eastAsiaTheme="minorEastAsia" w:hAnsiTheme="minorHAnsi" w:cstheme="minorBidi"/>
          <w:sz w:val="22"/>
          <w:szCs w:val="22"/>
        </w:rPr>
      </w:pPr>
      <w:r w:rsidRPr="00320C81">
        <w:t>33.3.</w:t>
      </w:r>
      <w:r w:rsidRPr="00320C81">
        <w:rPr>
          <w:rFonts w:asciiTheme="minorHAnsi" w:eastAsiaTheme="minorEastAsia" w:hAnsiTheme="minorHAnsi" w:cstheme="minorBidi"/>
          <w:sz w:val="22"/>
          <w:szCs w:val="22"/>
        </w:rPr>
        <w:tab/>
      </w:r>
      <w:r w:rsidRPr="00320C81">
        <w:t>Collateral obtained by taking possession classified as Property Plant and Equipment (PP&amp;E) (25.3)</w:t>
      </w:r>
      <w:r w:rsidRPr="00320C81">
        <w:tab/>
      </w:r>
      <w:r w:rsidRPr="00320C81">
        <w:fldChar w:fldCharType="begin"/>
      </w:r>
      <w:r w:rsidRPr="00320C81">
        <w:instrText xml:space="preserve"> PAGEREF _Toc2789838 \h </w:instrText>
      </w:r>
      <w:r w:rsidRPr="00320C81">
        <w:fldChar w:fldCharType="separate"/>
      </w:r>
      <w:r w:rsidRPr="00320C81">
        <w:t>83</w:t>
      </w:r>
      <w:r w:rsidRPr="00320C81">
        <w:fldChar w:fldCharType="end"/>
      </w:r>
    </w:p>
    <w:p w14:paraId="6DD154FB" w14:textId="64E862D2" w:rsidR="00023567" w:rsidRPr="00320C81" w:rsidRDefault="00023567">
      <w:pPr>
        <w:pStyle w:val="TOC2"/>
        <w:rPr>
          <w:rFonts w:asciiTheme="minorHAnsi" w:eastAsiaTheme="minorEastAsia" w:hAnsiTheme="minorHAnsi" w:cstheme="minorBidi"/>
          <w:sz w:val="22"/>
          <w:szCs w:val="22"/>
        </w:rPr>
      </w:pPr>
      <w:r w:rsidRPr="00320C81">
        <w:t>34.</w:t>
      </w:r>
      <w:r w:rsidRPr="00320C81">
        <w:rPr>
          <w:rFonts w:asciiTheme="minorHAnsi" w:eastAsiaTheme="minorEastAsia" w:hAnsiTheme="minorHAnsi" w:cstheme="minorBidi"/>
          <w:sz w:val="22"/>
          <w:szCs w:val="22"/>
        </w:rPr>
        <w:tab/>
      </w:r>
      <w:r w:rsidRPr="00320C81">
        <w:t>34. FORBEARANCE MANAGEMENT AND QUALITY OF FORBEARANCE (26)</w:t>
      </w:r>
      <w:r w:rsidRPr="00320C81">
        <w:tab/>
      </w:r>
      <w:r w:rsidRPr="00320C81">
        <w:fldChar w:fldCharType="begin"/>
      </w:r>
      <w:r w:rsidRPr="00320C81">
        <w:instrText xml:space="preserve"> PAGEREF _Toc2789839 \h </w:instrText>
      </w:r>
      <w:r w:rsidRPr="00320C81">
        <w:fldChar w:fldCharType="separate"/>
      </w:r>
      <w:r w:rsidRPr="00320C81">
        <w:t>83</w:t>
      </w:r>
      <w:r w:rsidRPr="00320C81">
        <w:fldChar w:fldCharType="end"/>
      </w:r>
    </w:p>
    <w:p w14:paraId="12B6055E" w14:textId="359CC8AE" w:rsidR="00023567" w:rsidRPr="00320C81" w:rsidRDefault="00023567">
      <w:pPr>
        <w:pStyle w:val="TOC2"/>
        <w:rPr>
          <w:rFonts w:asciiTheme="minorHAnsi" w:eastAsiaTheme="minorEastAsia" w:hAnsiTheme="minorHAnsi" w:cstheme="minorBidi"/>
          <w:sz w:val="22"/>
          <w:szCs w:val="22"/>
        </w:rPr>
      </w:pPr>
      <w:r w:rsidRPr="00320C81">
        <w:t>35.</w:t>
      </w:r>
      <w:r w:rsidRPr="00320C81">
        <w:rPr>
          <w:rFonts w:asciiTheme="minorHAnsi" w:eastAsiaTheme="minorEastAsia" w:hAnsiTheme="minorHAnsi" w:cstheme="minorBidi"/>
          <w:sz w:val="22"/>
          <w:szCs w:val="22"/>
        </w:rPr>
        <w:tab/>
      </w:r>
      <w:r w:rsidRPr="00320C81">
        <w:t>LOANS AND ADVANCES: AVERAGE DURATION AND RECOVERY PERIODS (47)</w:t>
      </w:r>
      <w:r w:rsidRPr="00320C81">
        <w:tab/>
      </w:r>
      <w:r w:rsidRPr="00320C81">
        <w:fldChar w:fldCharType="begin"/>
      </w:r>
      <w:r w:rsidRPr="00320C81">
        <w:instrText xml:space="preserve"> PAGEREF _Toc2789840 \h </w:instrText>
      </w:r>
      <w:r w:rsidRPr="00320C81">
        <w:fldChar w:fldCharType="separate"/>
      </w:r>
      <w:r w:rsidRPr="00320C81">
        <w:t>85</w:t>
      </w:r>
      <w:r w:rsidRPr="00320C81">
        <w:fldChar w:fldCharType="end"/>
      </w:r>
    </w:p>
    <w:p w14:paraId="6BF89514" w14:textId="510DEE4B" w:rsidR="00023567" w:rsidRPr="00320C81" w:rsidRDefault="00023567">
      <w:pPr>
        <w:pStyle w:val="TOC1"/>
        <w:tabs>
          <w:tab w:val="right" w:leader="dot" w:pos="8296"/>
        </w:tabs>
        <w:rPr>
          <w:rFonts w:asciiTheme="minorHAnsi" w:eastAsiaTheme="minorEastAsia" w:hAnsiTheme="minorHAnsi" w:cstheme="minorBidi"/>
          <w:b w:val="0"/>
          <w:noProof/>
          <w:sz w:val="22"/>
          <w:szCs w:val="22"/>
        </w:rPr>
      </w:pPr>
      <w:r w:rsidRPr="00320C81">
        <w:rPr>
          <w:noProof/>
        </w:rPr>
        <w:lastRenderedPageBreak/>
        <w:t>Mapping of exposure classes and counterparty sectors</w:t>
      </w:r>
      <w:r w:rsidRPr="00320C81">
        <w:rPr>
          <w:noProof/>
        </w:rPr>
        <w:tab/>
      </w:r>
      <w:r w:rsidRPr="00320C81">
        <w:rPr>
          <w:noProof/>
        </w:rPr>
        <w:fldChar w:fldCharType="begin"/>
      </w:r>
      <w:r w:rsidRPr="00320C81">
        <w:rPr>
          <w:noProof/>
        </w:rPr>
        <w:instrText xml:space="preserve"> PAGEREF _Toc2789841 \h </w:instrText>
      </w:r>
      <w:r w:rsidRPr="00320C81">
        <w:rPr>
          <w:noProof/>
        </w:rPr>
      </w:r>
      <w:r w:rsidRPr="00320C81">
        <w:rPr>
          <w:noProof/>
        </w:rPr>
        <w:fldChar w:fldCharType="separate"/>
      </w:r>
      <w:r w:rsidRPr="00320C81">
        <w:rPr>
          <w:noProof/>
        </w:rPr>
        <w:t>85</w:t>
      </w:r>
      <w:r w:rsidRPr="00320C81">
        <w:rPr>
          <w:noProof/>
        </w:rPr>
        <w:fldChar w:fldCharType="end"/>
      </w:r>
    </w:p>
    <w:p w14:paraId="219C3A9F" w14:textId="77777777" w:rsidR="009569C7" w:rsidRPr="00320C81" w:rsidRDefault="00A834F1">
      <w:pPr>
        <w:spacing w:after="0"/>
        <w:sectPr w:rsidR="009569C7" w:rsidRPr="00320C81" w:rsidSect="009569C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titlePg/>
          <w:docGrid w:linePitch="360"/>
        </w:sectPr>
      </w:pPr>
      <w:r w:rsidRPr="00320C81">
        <w:fldChar w:fldCharType="end"/>
      </w:r>
    </w:p>
    <w:p w14:paraId="0181B231" w14:textId="77777777" w:rsidR="009569C7" w:rsidRPr="00320C81" w:rsidRDefault="009569C7">
      <w:pPr>
        <w:spacing w:after="0"/>
      </w:pPr>
    </w:p>
    <w:p w14:paraId="679DBFC4" w14:textId="77777777" w:rsidR="009569C7" w:rsidRPr="00320C81" w:rsidRDefault="009569C7">
      <w:pPr>
        <w:spacing w:after="0"/>
      </w:pPr>
    </w:p>
    <w:p w14:paraId="29D2A45D" w14:textId="77777777" w:rsidR="009569C7" w:rsidRPr="00320C81" w:rsidRDefault="00A834F1" w:rsidP="009569C7">
      <w:pPr>
        <w:jc w:val="center"/>
        <w:rPr>
          <w:rFonts w:ascii="Times New Roman" w:hAnsi="Times New Roman"/>
          <w:b/>
          <w:sz w:val="24"/>
          <w:szCs w:val="24"/>
          <w:lang w:val="en-US" w:eastAsia="de-DE"/>
        </w:rPr>
      </w:pPr>
      <w:bookmarkStart w:id="3" w:name="_Toc361844198"/>
      <w:r w:rsidRPr="00320C81">
        <w:rPr>
          <w:rFonts w:ascii="Times New Roman" w:hAnsi="Times New Roman"/>
          <w:b/>
          <w:sz w:val="24"/>
          <w:szCs w:val="24"/>
          <w:lang w:val="en-US" w:eastAsia="de-DE"/>
        </w:rPr>
        <w:t>PART 1</w:t>
      </w:r>
      <w:bookmarkEnd w:id="3"/>
    </w:p>
    <w:p w14:paraId="10F840C8" w14:textId="77777777" w:rsidR="009569C7" w:rsidRPr="00320C81" w:rsidRDefault="00A834F1" w:rsidP="009569C7">
      <w:pPr>
        <w:pStyle w:val="Heading1"/>
      </w:pPr>
      <w:bookmarkStart w:id="4" w:name="_Toc362359270"/>
      <w:bookmarkStart w:id="5" w:name="_Toc2789742"/>
      <w:r w:rsidRPr="00320C81">
        <w:t>General instructions</w:t>
      </w:r>
      <w:bookmarkEnd w:id="4"/>
      <w:bookmarkEnd w:id="5"/>
    </w:p>
    <w:p w14:paraId="1ED9E697" w14:textId="77777777" w:rsidR="009569C7" w:rsidRPr="00320C81" w:rsidRDefault="00A834F1" w:rsidP="009569C7">
      <w:pPr>
        <w:pStyle w:val="subtitlenumbered"/>
        <w:numPr>
          <w:ilvl w:val="0"/>
          <w:numId w:val="17"/>
        </w:numPr>
        <w:jc w:val="both"/>
      </w:pPr>
      <w:bookmarkStart w:id="6" w:name="_Toc362359271"/>
      <w:bookmarkStart w:id="7" w:name="_Toc2789743"/>
      <w:bookmarkStart w:id="8" w:name="_Toc361844199"/>
      <w:r w:rsidRPr="00320C81">
        <w:t>References</w:t>
      </w:r>
      <w:bookmarkEnd w:id="6"/>
      <w:bookmarkEnd w:id="7"/>
    </w:p>
    <w:bookmarkEnd w:id="8"/>
    <w:p w14:paraId="286FEF98" w14:textId="77777777" w:rsidR="009569C7" w:rsidRPr="00320C81" w:rsidRDefault="00A834F1" w:rsidP="009569C7">
      <w:pPr>
        <w:pStyle w:val="Baseparagraphnumbered"/>
      </w:pPr>
      <w:r w:rsidRPr="00320C81">
        <w:t xml:space="preserve">This Annex contains additional instructions for the financial information templates (‘FINREP’) in Annexes III and IV to this Regulation. This Annex complements the instructions included in the form of references in the templates in Annexes III and IV. </w:t>
      </w:r>
    </w:p>
    <w:p w14:paraId="694771A8" w14:textId="77777777" w:rsidR="009569C7" w:rsidRPr="00320C81" w:rsidRDefault="00A834F1" w:rsidP="009569C7">
      <w:pPr>
        <w:pStyle w:val="Baseparagraphnumbered"/>
      </w:pPr>
      <w:r w:rsidRPr="00320C81">
        <w:t>Institutions that use national accounting standards compatible with IFRS (‘compatible national GAAP’) shall apply the common and IFRS instructions in this Annex, unless otherwise provided. This is without prejudice to the compliance of the compatible national GAAP requirements with the requirements of BAD. Institutions that use national GAAP non-compatible with IFRS or that have not yet been made compatible with the requirements in IFRS 9 shall apply the common and BAD instructions in this Annex, unless provided otherwise.</w:t>
      </w:r>
    </w:p>
    <w:p w14:paraId="74E03942" w14:textId="77777777" w:rsidR="009569C7" w:rsidRPr="00320C81" w:rsidRDefault="00A834F1" w:rsidP="009569C7">
      <w:pPr>
        <w:pStyle w:val="Baseparagraphnumbered"/>
      </w:pPr>
      <w:r w:rsidRPr="00320C81">
        <w:t xml:space="preserve">The data points identified in the templates shall be drawn up in accordance with the recognition, offsetting and valuation rules of the relevant accounting framework, as defined in Article 4(1)(77) of </w:t>
      </w:r>
      <w:r w:rsidRPr="00320C81">
        <w:rPr>
          <w:rFonts w:eastAsia="Arial"/>
        </w:rPr>
        <w:t xml:space="preserve">Regulation </w:t>
      </w:r>
      <w:r w:rsidRPr="00320C81">
        <w:t>(EU) No 575/2013.</w:t>
      </w:r>
    </w:p>
    <w:p w14:paraId="59018326" w14:textId="77777777" w:rsidR="009569C7" w:rsidRPr="00320C81" w:rsidRDefault="00A834F1" w:rsidP="009569C7">
      <w:pPr>
        <w:pStyle w:val="Baseparagraphnumbered"/>
      </w:pPr>
      <w:r w:rsidRPr="00320C81">
        <w:t>Institutions shall only submit those parts of the templates related to:</w:t>
      </w:r>
    </w:p>
    <w:p w14:paraId="2A11317B" w14:textId="77777777" w:rsidR="009569C7" w:rsidRPr="00320C81" w:rsidRDefault="00A834F1" w:rsidP="00C35843">
      <w:pPr>
        <w:pStyle w:val="Baseparagraphnumbered"/>
        <w:numPr>
          <w:ilvl w:val="0"/>
          <w:numId w:val="28"/>
        </w:numPr>
        <w:ind w:left="1134" w:hanging="426"/>
      </w:pPr>
      <w:r w:rsidRPr="00320C81">
        <w:t>assets, liabilities, equity, income and expenses that are recognised by the institution;</w:t>
      </w:r>
    </w:p>
    <w:p w14:paraId="70A40C01" w14:textId="77777777" w:rsidR="009569C7" w:rsidRPr="00320C81" w:rsidRDefault="00A834F1" w:rsidP="00C35843">
      <w:pPr>
        <w:pStyle w:val="Baseparagraphnumbered"/>
        <w:numPr>
          <w:ilvl w:val="0"/>
          <w:numId w:val="28"/>
        </w:numPr>
        <w:ind w:left="1134" w:hanging="426"/>
      </w:pPr>
      <w:r w:rsidRPr="00320C81">
        <w:t>off-balance sheet exposures and activities in which the institution is involved;</w:t>
      </w:r>
    </w:p>
    <w:p w14:paraId="606D77C6" w14:textId="77777777" w:rsidR="009569C7" w:rsidRPr="00320C81" w:rsidRDefault="00A834F1" w:rsidP="00C35843">
      <w:pPr>
        <w:pStyle w:val="Baseparagraphnumbered"/>
        <w:numPr>
          <w:ilvl w:val="0"/>
          <w:numId w:val="28"/>
        </w:numPr>
        <w:ind w:left="1134" w:hanging="426"/>
      </w:pPr>
      <w:r w:rsidRPr="00320C81">
        <w:t>transactions performed by the institution;</w:t>
      </w:r>
    </w:p>
    <w:p w14:paraId="6298D90B" w14:textId="77777777" w:rsidR="009569C7" w:rsidRPr="00320C81" w:rsidRDefault="00A834F1" w:rsidP="00C35843">
      <w:pPr>
        <w:pStyle w:val="Baseparagraphnumbered"/>
        <w:numPr>
          <w:ilvl w:val="0"/>
          <w:numId w:val="28"/>
        </w:numPr>
        <w:ind w:left="1134" w:hanging="425"/>
      </w:pPr>
      <w:r w:rsidRPr="00320C81">
        <w:t>valuation rules, including methods for the estimation of allowances for credit risk, applied by the institution.</w:t>
      </w:r>
    </w:p>
    <w:p w14:paraId="1CCB6D57" w14:textId="77777777" w:rsidR="009569C7" w:rsidRPr="00320C81" w:rsidRDefault="00A834F1" w:rsidP="009569C7">
      <w:pPr>
        <w:pStyle w:val="Baseparagraphnumbered"/>
        <w:ind w:left="1134"/>
      </w:pPr>
      <w:r w:rsidRPr="00320C81">
        <w:t>For the purposes of Annexes III and IV as well as this Annex, the following abbreviations shall apply:</w:t>
      </w:r>
    </w:p>
    <w:p w14:paraId="432E5D20" w14:textId="536668C9" w:rsidR="009569C7" w:rsidRPr="00320C81" w:rsidRDefault="00A834F1" w:rsidP="00C35843">
      <w:pPr>
        <w:pStyle w:val="ListParagraph"/>
        <w:numPr>
          <w:ilvl w:val="0"/>
          <w:numId w:val="27"/>
        </w:numPr>
        <w:spacing w:after="240" w:line="240" w:lineRule="auto"/>
        <w:contextualSpacing w:val="0"/>
        <w:jc w:val="both"/>
        <w:rPr>
          <w:rFonts w:ascii="Times New Roman" w:hAnsi="Times New Roman"/>
          <w:sz w:val="24"/>
          <w:szCs w:val="24"/>
          <w:lang w:eastAsia="en-GB"/>
        </w:rPr>
      </w:pPr>
      <w:r w:rsidRPr="00320C81">
        <w:rPr>
          <w:rFonts w:ascii="Times New Roman" w:hAnsi="Times New Roman"/>
          <w:sz w:val="24"/>
          <w:szCs w:val="24"/>
          <w:lang w:eastAsia="en-GB"/>
        </w:rPr>
        <w:t>‘CRR’: Regulation (EU) No 575/2013</w:t>
      </w:r>
      <w:ins w:id="9" w:author="EBA Staff" w:date="2019-04-29T12:46:00Z">
        <w:r w:rsidR="0094620A" w:rsidRPr="00320C81">
          <w:rPr>
            <w:rFonts w:ascii="Times New Roman" w:hAnsi="Times New Roman"/>
            <w:sz w:val="24"/>
            <w:szCs w:val="24"/>
            <w:lang w:eastAsia="en-GB"/>
          </w:rPr>
          <w:t>;</w:t>
        </w:r>
      </w:ins>
    </w:p>
    <w:p w14:paraId="64B76924" w14:textId="77777777" w:rsidR="009569C7" w:rsidRPr="00320C81"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320C81">
        <w:rPr>
          <w:rFonts w:ascii="Times New Roman" w:hAnsi="Times New Roman"/>
          <w:sz w:val="24"/>
          <w:szCs w:val="24"/>
          <w:lang w:eastAsia="en-GB"/>
        </w:rPr>
        <w:lastRenderedPageBreak/>
        <w:t xml:space="preserve"> ‘IAS’ or ‘IFRS’: ‘International Accounting Standards’, as defined in Article 2 of the IAS Regulation No 1606/2002</w:t>
      </w:r>
      <w:r w:rsidRPr="00320C81">
        <w:rPr>
          <w:rStyle w:val="FootnoteReference"/>
          <w:rFonts w:ascii="Times New Roman" w:hAnsi="Times New Roman"/>
          <w:sz w:val="24"/>
          <w:szCs w:val="24"/>
          <w:lang w:eastAsia="en-GB"/>
        </w:rPr>
        <w:footnoteReference w:id="2"/>
      </w:r>
      <w:r w:rsidRPr="00320C81">
        <w:rPr>
          <w:rFonts w:ascii="Times New Roman" w:hAnsi="Times New Roman"/>
          <w:sz w:val="24"/>
          <w:szCs w:val="24"/>
          <w:lang w:eastAsia="en-GB"/>
        </w:rPr>
        <w:t>, which have been adopted by the Commission;</w:t>
      </w:r>
    </w:p>
    <w:p w14:paraId="6B498615" w14:textId="77777777" w:rsidR="009569C7" w:rsidRPr="00320C81"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320C81">
        <w:rPr>
          <w:rFonts w:ascii="Times New Roman" w:hAnsi="Times New Roman"/>
          <w:sz w:val="24"/>
          <w:szCs w:val="24"/>
          <w:lang w:eastAsia="en-GB"/>
        </w:rPr>
        <w:t xml:space="preserve"> ‘ECB BSI Regulation’ or ‘ECB/2013/33’: </w:t>
      </w:r>
      <w:bookmarkStart w:id="10" w:name="OLE_LINK2"/>
      <w:r w:rsidRPr="00320C81">
        <w:rPr>
          <w:rFonts w:ascii="Times New Roman" w:hAnsi="Times New Roman"/>
          <w:sz w:val="24"/>
          <w:szCs w:val="24"/>
          <w:lang w:eastAsia="en-GB"/>
        </w:rPr>
        <w:t>Regulation (EC) No 1071/2013 of the European Central Bank</w:t>
      </w:r>
      <w:r w:rsidRPr="00320C81">
        <w:rPr>
          <w:rStyle w:val="FootnoteReference"/>
          <w:rFonts w:ascii="Times New Roman" w:hAnsi="Times New Roman"/>
          <w:sz w:val="24"/>
          <w:szCs w:val="24"/>
          <w:lang w:eastAsia="en-GB"/>
        </w:rPr>
        <w:footnoteReference w:id="3"/>
      </w:r>
      <w:r w:rsidRPr="00320C81">
        <w:rPr>
          <w:rFonts w:ascii="Times New Roman" w:hAnsi="Times New Roman"/>
          <w:sz w:val="24"/>
          <w:szCs w:val="24"/>
          <w:lang w:eastAsia="en-GB"/>
        </w:rPr>
        <w:t xml:space="preserve">; </w:t>
      </w:r>
      <w:bookmarkEnd w:id="10"/>
    </w:p>
    <w:p w14:paraId="7EA9C511" w14:textId="77777777" w:rsidR="009569C7" w:rsidRPr="00320C81"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320C81">
        <w:rPr>
          <w:rFonts w:ascii="Times New Roman" w:hAnsi="Times New Roman"/>
          <w:sz w:val="24"/>
          <w:szCs w:val="24"/>
          <w:lang w:eastAsia="en-GB"/>
        </w:rPr>
        <w:t>‘NACE Regulation’: Regulation (EC) No 1893/2006 of the European Parliament and of the Council</w:t>
      </w:r>
      <w:r w:rsidRPr="00320C81">
        <w:rPr>
          <w:rStyle w:val="FootnoteReference"/>
          <w:rFonts w:ascii="Times New Roman" w:hAnsi="Times New Roman"/>
          <w:sz w:val="24"/>
          <w:szCs w:val="24"/>
          <w:lang w:eastAsia="en-GB"/>
        </w:rPr>
        <w:footnoteReference w:id="4"/>
      </w:r>
      <w:r w:rsidRPr="00320C81">
        <w:rPr>
          <w:rFonts w:ascii="Times New Roman" w:hAnsi="Times New Roman"/>
          <w:sz w:val="24"/>
          <w:szCs w:val="24"/>
          <w:lang w:eastAsia="en-GB"/>
        </w:rPr>
        <w:t xml:space="preserve">; </w:t>
      </w:r>
    </w:p>
    <w:p w14:paraId="51FA1DAD" w14:textId="77777777" w:rsidR="009569C7" w:rsidRPr="00320C81"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val="fr-FR" w:eastAsia="en-GB"/>
        </w:rPr>
      </w:pPr>
      <w:r w:rsidRPr="00320C81">
        <w:rPr>
          <w:rFonts w:ascii="Times New Roman" w:hAnsi="Times New Roman"/>
          <w:sz w:val="24"/>
          <w:szCs w:val="24"/>
          <w:lang w:val="fr-FR" w:eastAsia="en-GB"/>
        </w:rPr>
        <w:t>‘NACE codes’: codes in NACE Regulation;</w:t>
      </w:r>
    </w:p>
    <w:p w14:paraId="03516379" w14:textId="77777777" w:rsidR="009569C7" w:rsidRPr="00320C81"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320C81">
        <w:rPr>
          <w:rFonts w:ascii="Times New Roman" w:hAnsi="Times New Roman"/>
          <w:sz w:val="24"/>
          <w:szCs w:val="24"/>
          <w:lang w:eastAsia="en-GB"/>
        </w:rPr>
        <w:t>‘BAD’: Council Directive 86/635/EEC</w:t>
      </w:r>
      <w:r w:rsidRPr="00320C81">
        <w:rPr>
          <w:rFonts w:ascii="Times New Roman" w:hAnsi="Times New Roman"/>
          <w:sz w:val="24"/>
          <w:szCs w:val="24"/>
          <w:vertAlign w:val="superscript"/>
        </w:rPr>
        <w:footnoteReference w:id="5"/>
      </w:r>
      <w:r w:rsidRPr="00320C81">
        <w:rPr>
          <w:rFonts w:ascii="Times New Roman" w:hAnsi="Times New Roman"/>
          <w:sz w:val="24"/>
          <w:szCs w:val="24"/>
          <w:lang w:eastAsia="en-GB"/>
        </w:rPr>
        <w:t>;</w:t>
      </w:r>
    </w:p>
    <w:p w14:paraId="6461C277" w14:textId="77777777" w:rsidR="009569C7" w:rsidRPr="00320C81"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320C81">
        <w:rPr>
          <w:rFonts w:ascii="Times New Roman" w:hAnsi="Times New Roman"/>
          <w:sz w:val="24"/>
          <w:szCs w:val="24"/>
          <w:lang w:eastAsia="en-GB"/>
        </w:rPr>
        <w:t>‘Accounting Directive’: Directive 2013/34/EU</w:t>
      </w:r>
      <w:r w:rsidRPr="00320C81">
        <w:rPr>
          <w:rFonts w:ascii="Times New Roman" w:hAnsi="Times New Roman"/>
          <w:sz w:val="24"/>
          <w:szCs w:val="24"/>
          <w:vertAlign w:val="superscript"/>
        </w:rPr>
        <w:footnoteReference w:id="6"/>
      </w:r>
      <w:r w:rsidRPr="00320C81">
        <w:rPr>
          <w:rFonts w:ascii="Times New Roman" w:hAnsi="Times New Roman"/>
          <w:sz w:val="24"/>
          <w:szCs w:val="24"/>
          <w:lang w:eastAsia="en-GB"/>
        </w:rPr>
        <w:t xml:space="preserve">; </w:t>
      </w:r>
    </w:p>
    <w:p w14:paraId="156E4134" w14:textId="77777777" w:rsidR="009569C7" w:rsidRPr="00320C81"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320C81">
        <w:rPr>
          <w:rFonts w:ascii="Times New Roman" w:hAnsi="Times New Roman"/>
          <w:sz w:val="24"/>
          <w:szCs w:val="24"/>
          <w:lang w:eastAsia="en-GB"/>
        </w:rPr>
        <w:t>‘National GAAP’: national generally accepted accounting principles developed under BAD;</w:t>
      </w:r>
    </w:p>
    <w:p w14:paraId="41C81692" w14:textId="77777777" w:rsidR="009569C7" w:rsidRPr="00320C81"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320C81">
        <w:rPr>
          <w:rFonts w:ascii="Times New Roman" w:hAnsi="Times New Roman"/>
          <w:sz w:val="24"/>
          <w:szCs w:val="24"/>
        </w:rPr>
        <w:t xml:space="preserve">‘SME’: micro, small and medium-sized enterprises </w:t>
      </w:r>
      <w:r w:rsidRPr="00320C81">
        <w:rPr>
          <w:rFonts w:ascii="Times New Roman" w:hAnsi="Times New Roman"/>
          <w:sz w:val="24"/>
          <w:szCs w:val="24"/>
          <w:lang w:eastAsia="en-GB"/>
        </w:rPr>
        <w:t>defined in Commission Recommendation C(2003)1422</w:t>
      </w:r>
      <w:r w:rsidRPr="00320C81">
        <w:rPr>
          <w:rFonts w:ascii="Times New Roman" w:hAnsi="Times New Roman"/>
          <w:sz w:val="24"/>
          <w:szCs w:val="24"/>
          <w:vertAlign w:val="superscript"/>
          <w:lang w:eastAsia="en-GB"/>
        </w:rPr>
        <w:footnoteReference w:id="7"/>
      </w:r>
      <w:r w:rsidRPr="00320C81">
        <w:rPr>
          <w:rFonts w:ascii="Times New Roman" w:hAnsi="Times New Roman"/>
          <w:sz w:val="24"/>
          <w:szCs w:val="24"/>
          <w:lang w:eastAsia="en-GB"/>
        </w:rPr>
        <w:t>;</w:t>
      </w:r>
    </w:p>
    <w:p w14:paraId="3416BF19" w14:textId="77777777" w:rsidR="009569C7" w:rsidRPr="00320C81"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320C81">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67ADF6AD" w14:textId="77777777" w:rsidR="009569C7" w:rsidRPr="00320C81"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320C81">
        <w:rPr>
          <w:rFonts w:ascii="Times New Roman" w:hAnsi="Times New Roman"/>
          <w:sz w:val="24"/>
          <w:szCs w:val="24"/>
          <w:lang w:eastAsia="en-GB"/>
        </w:rPr>
        <w:t>‘LEI code’: the global Legal Entity Identifier assigned to entities, which uniquely identifies a party to a financial transaction;</w:t>
      </w:r>
    </w:p>
    <w:p w14:paraId="17DD2776" w14:textId="4789E48D" w:rsidR="009569C7" w:rsidRPr="00320C81" w:rsidRDefault="00A834F1" w:rsidP="00C35843">
      <w:pPr>
        <w:pStyle w:val="ListParagraph"/>
        <w:numPr>
          <w:ilvl w:val="0"/>
          <w:numId w:val="27"/>
        </w:numPr>
        <w:spacing w:after="240" w:line="240" w:lineRule="auto"/>
        <w:ind w:left="1134" w:hanging="426"/>
        <w:contextualSpacing w:val="0"/>
        <w:jc w:val="both"/>
        <w:rPr>
          <w:ins w:id="11" w:author="EBA Staff" w:date="2019-03-06T17:10:00Z"/>
          <w:rFonts w:ascii="Times New Roman" w:hAnsi="Times New Roman"/>
          <w:sz w:val="24"/>
          <w:szCs w:val="24"/>
          <w:lang w:eastAsia="en-GB"/>
        </w:rPr>
      </w:pPr>
      <w:bookmarkStart w:id="12" w:name="_Toc361844200"/>
      <w:r w:rsidRPr="00320C81">
        <w:rPr>
          <w:rFonts w:ascii="Times New Roman" w:hAnsi="Times New Roman"/>
          <w:sz w:val="24"/>
          <w:szCs w:val="24"/>
        </w:rPr>
        <w:lastRenderedPageBreak/>
        <w:t>‘Impairment stages’: categories of impairment as defined in IFRS 9.5.5. ‘Stage 1’ refers to impairment measured in accordance with IFRS 9.5.5.5. ‘Stage 2’ refers to impairment measured in accordance with IFRS 9.5.5.3. ‘Stage 3’ refers to impairment on credit-impaired assets as defined in Appendix A of IFRS 9</w:t>
      </w:r>
      <w:ins w:id="13" w:author="Sellner, Christian" w:date="2019-06-18T17:13:00Z">
        <w:r w:rsidR="0094620A" w:rsidRPr="00320C81">
          <w:rPr>
            <w:rFonts w:ascii="Times New Roman" w:hAnsi="Times New Roman"/>
            <w:sz w:val="24"/>
            <w:szCs w:val="24"/>
          </w:rPr>
          <w:t>;</w:t>
        </w:r>
      </w:ins>
      <w:ins w:id="14" w:author="EBA Staff" w:date="2019-04-29T12:47:00Z">
        <w:r w:rsidR="0094620A" w:rsidRPr="00320C81">
          <w:rPr>
            <w:rFonts w:ascii="Times New Roman" w:hAnsi="Times New Roman"/>
            <w:sz w:val="24"/>
            <w:szCs w:val="24"/>
          </w:rPr>
          <w:t>;</w:t>
        </w:r>
      </w:ins>
      <w:del w:id="15" w:author="EBA Staff" w:date="2019-04-29T12:47:00Z">
        <w:r w:rsidRPr="00320C81" w:rsidDel="0094620A">
          <w:rPr>
            <w:rFonts w:ascii="Times New Roman" w:hAnsi="Times New Roman"/>
            <w:sz w:val="24"/>
            <w:szCs w:val="24"/>
          </w:rPr>
          <w:delText>.</w:delText>
        </w:r>
      </w:del>
    </w:p>
    <w:p w14:paraId="3760AEE3" w14:textId="0669BAAD" w:rsidR="00301A78" w:rsidRPr="00320C81" w:rsidRDefault="00301A78" w:rsidP="00C35843">
      <w:pPr>
        <w:pStyle w:val="ListParagraph"/>
        <w:numPr>
          <w:ilvl w:val="0"/>
          <w:numId w:val="27"/>
        </w:numPr>
        <w:rPr>
          <w:rFonts w:ascii="Times New Roman" w:hAnsi="Times New Roman"/>
          <w:sz w:val="24"/>
          <w:szCs w:val="24"/>
          <w:lang w:eastAsia="en-GB"/>
        </w:rPr>
      </w:pPr>
      <w:ins w:id="16" w:author="EBA Staff" w:date="2019-03-06T17:10:00Z">
        <w:r w:rsidRPr="00320C81">
          <w:rPr>
            <w:rFonts w:ascii="Times New Roman" w:hAnsi="Times New Roman"/>
            <w:sz w:val="24"/>
            <w:szCs w:val="24"/>
            <w:lang w:eastAsia="en-GB"/>
          </w:rPr>
          <w:t>‘ESRB recommendation on closing real estate data gaps’ refers to the Recommendation of the European Systemic Risk Board of 31 October 2016 on closing real estate data gaps (ESRB/2016/14)</w:t>
        </w:r>
        <w:r w:rsidRPr="00320C81">
          <w:rPr>
            <w:rStyle w:val="FootnoteReference"/>
            <w:rFonts w:ascii="Times New Roman" w:hAnsi="Times New Roman"/>
            <w:sz w:val="24"/>
            <w:szCs w:val="24"/>
            <w:lang w:eastAsia="en-GB"/>
          </w:rPr>
          <w:footnoteReference w:id="8"/>
        </w:r>
      </w:ins>
      <w:ins w:id="19" w:author="EBA Staff" w:date="2019-04-29T12:47:00Z">
        <w:r w:rsidR="0094620A" w:rsidRPr="00320C81">
          <w:rPr>
            <w:rFonts w:ascii="Times New Roman" w:hAnsi="Times New Roman"/>
            <w:sz w:val="24"/>
            <w:szCs w:val="24"/>
            <w:lang w:eastAsia="en-GB"/>
          </w:rPr>
          <w:t>.</w:t>
        </w:r>
      </w:ins>
      <w:ins w:id="20" w:author="EBA Staff" w:date="2019-03-06T17:10:00Z">
        <w:r w:rsidRPr="00320C81">
          <w:rPr>
            <w:rFonts w:ascii="Times New Roman" w:hAnsi="Times New Roman"/>
            <w:sz w:val="24"/>
            <w:szCs w:val="24"/>
            <w:lang w:eastAsia="en-GB"/>
          </w:rPr>
          <w:t xml:space="preserve"> </w:t>
        </w:r>
      </w:ins>
    </w:p>
    <w:p w14:paraId="1A3FA0D4" w14:textId="77777777" w:rsidR="009569C7" w:rsidRPr="00320C81" w:rsidRDefault="00A834F1" w:rsidP="009569C7">
      <w:pPr>
        <w:pStyle w:val="subtitlenumbered"/>
        <w:numPr>
          <w:ilvl w:val="0"/>
          <w:numId w:val="17"/>
        </w:numPr>
        <w:jc w:val="both"/>
      </w:pPr>
      <w:bookmarkStart w:id="21" w:name="_Toc362359272"/>
      <w:bookmarkStart w:id="22" w:name="_Toc2789744"/>
      <w:r w:rsidRPr="00320C81">
        <w:t>Convention</w:t>
      </w:r>
      <w:bookmarkEnd w:id="21"/>
      <w:r w:rsidRPr="00320C81">
        <w:t>s</w:t>
      </w:r>
      <w:bookmarkEnd w:id="22"/>
    </w:p>
    <w:bookmarkEnd w:id="12"/>
    <w:p w14:paraId="16099905" w14:textId="77777777" w:rsidR="009569C7" w:rsidRPr="00320C81" w:rsidRDefault="00A834F1" w:rsidP="009569C7">
      <w:pPr>
        <w:pStyle w:val="Baseparagraphnumbered"/>
      </w:pPr>
      <w:r w:rsidRPr="00320C81">
        <w:t>For the purposes of Annexes III and IV, a data point shadowed in grey shall mean that this data point is not requested or that it is not possible to report it. In Annex IV, a row or a column with references shadowed in black means that the related data points shall not be submitted by those institutions that follow those references in that row or column.</w:t>
      </w:r>
    </w:p>
    <w:p w14:paraId="09400A8B" w14:textId="77777777" w:rsidR="009569C7" w:rsidRPr="00320C81" w:rsidRDefault="00A834F1" w:rsidP="009569C7">
      <w:pPr>
        <w:pStyle w:val="Baseparagraphnumbered"/>
      </w:pPr>
      <w:r w:rsidRPr="00320C81">
        <w:t>Templates in Annexes III and IV include implicit validation rules which are laid down in the templates themselves through the use of conventions.</w:t>
      </w:r>
    </w:p>
    <w:p w14:paraId="78E13309" w14:textId="77777777" w:rsidR="009569C7" w:rsidRPr="00320C81" w:rsidRDefault="00A834F1" w:rsidP="009569C7">
      <w:pPr>
        <w:pStyle w:val="Baseparagraphnumbered"/>
      </w:pPr>
      <w:r w:rsidRPr="00320C81">
        <w:t>The use of brackets in the label of an item in a template means that this item is to be subtracted to obtain a total, but it does not mean that it shall be reported as negative.</w:t>
      </w:r>
    </w:p>
    <w:p w14:paraId="726FD77A" w14:textId="77777777" w:rsidR="009569C7" w:rsidRPr="00320C81" w:rsidRDefault="00A834F1" w:rsidP="009569C7">
      <w:pPr>
        <w:pStyle w:val="Baseparagraphnumbered"/>
      </w:pPr>
      <w:r w:rsidRPr="00320C81">
        <w:t>Items that shall be reported in negative are identified in the compiling templates by including ‘(-)’ at the beginning of their label such as in ‘(-) Treasury shares’.</w:t>
      </w:r>
    </w:p>
    <w:p w14:paraId="47AA6339" w14:textId="77777777" w:rsidR="009569C7" w:rsidRPr="00320C81" w:rsidRDefault="00A834F1" w:rsidP="009569C7">
      <w:pPr>
        <w:pStyle w:val="Baseparagraphnumbered"/>
      </w:pPr>
      <w:r w:rsidRPr="00320C81">
        <w:t xml:space="preserve">In the ‘Data Point Model’ (‘DPM’) for financial information reporting templates of Annexes III and IV, every data point (cell) has a ‘base item’ to which the ‘credit/debit’ attribute is allocated. This allocation ensures that all entities who report data points follow the ‘sign convention’ and allows to know the ‘credit/debit’ attribute that corresponds to each data point. </w:t>
      </w:r>
    </w:p>
    <w:p w14:paraId="6EAD5DF1" w14:textId="77777777" w:rsidR="009569C7" w:rsidRPr="00320C81" w:rsidRDefault="00A834F1" w:rsidP="009569C7">
      <w:pPr>
        <w:pStyle w:val="Baseparagraphnumbered"/>
      </w:pPr>
      <w:r w:rsidRPr="00320C81">
        <w:t>Schematically, this convention works as in Table 1.</w:t>
      </w:r>
    </w:p>
    <w:p w14:paraId="0BF9D765" w14:textId="77777777" w:rsidR="009569C7" w:rsidRPr="00320C81" w:rsidRDefault="00A834F1" w:rsidP="009569C7">
      <w:pPr>
        <w:keepNext/>
        <w:jc w:val="both"/>
        <w:rPr>
          <w:rFonts w:ascii="Times New Roman" w:hAnsi="Times New Roman"/>
          <w:bCs/>
          <w:i/>
          <w:sz w:val="24"/>
          <w:szCs w:val="24"/>
        </w:rPr>
      </w:pPr>
      <w:r w:rsidRPr="00320C81">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320C81" w14:paraId="17C4912F"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AC90673" w14:textId="77777777" w:rsidR="009569C7" w:rsidRPr="00320C81" w:rsidRDefault="00A834F1" w:rsidP="009569C7">
            <w:pPr>
              <w:autoSpaceDE w:val="0"/>
              <w:autoSpaceDN w:val="0"/>
              <w:adjustRightInd w:val="0"/>
              <w:spacing w:after="0"/>
              <w:jc w:val="both"/>
              <w:rPr>
                <w:rFonts w:ascii="Times New Roman" w:hAnsi="Times New Roman"/>
                <w:b/>
                <w:bCs/>
                <w:szCs w:val="22"/>
                <w:lang w:val="es-ES_tradnl" w:eastAsia="es-ES_tradnl"/>
              </w:rPr>
            </w:pPr>
            <w:r w:rsidRPr="00320C81">
              <w:rPr>
                <w:rFonts w:ascii="Times New Roman" w:hAnsi="Times New Roman"/>
                <w:b/>
                <w:bCs/>
                <w:szCs w:val="22"/>
                <w:lang w:val="es-ES_tradnl"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5D092B90" w14:textId="77777777" w:rsidR="009569C7" w:rsidRPr="00320C81" w:rsidRDefault="00A834F1" w:rsidP="009569C7">
            <w:pPr>
              <w:autoSpaceDE w:val="0"/>
              <w:autoSpaceDN w:val="0"/>
              <w:adjustRightInd w:val="0"/>
              <w:spacing w:after="0"/>
              <w:jc w:val="both"/>
              <w:rPr>
                <w:rFonts w:ascii="Times New Roman" w:hAnsi="Times New Roman"/>
                <w:b/>
                <w:bCs/>
                <w:szCs w:val="22"/>
                <w:lang w:val="es-ES_tradnl" w:eastAsia="es-ES_tradnl"/>
              </w:rPr>
            </w:pPr>
            <w:r w:rsidRPr="00320C81">
              <w:rPr>
                <w:rFonts w:ascii="Times New Roman" w:hAnsi="Times New Roman"/>
                <w:b/>
                <w:bCs/>
                <w:szCs w:val="22"/>
                <w:lang w:val="es-ES_tradnl" w:eastAsia="es-ES_tradnl"/>
              </w:rPr>
              <w:t>Credit</w:t>
            </w:r>
          </w:p>
          <w:p w14:paraId="43D91F95" w14:textId="77777777" w:rsidR="009569C7" w:rsidRPr="00320C81" w:rsidRDefault="00A834F1" w:rsidP="009569C7">
            <w:pPr>
              <w:autoSpaceDE w:val="0"/>
              <w:autoSpaceDN w:val="0"/>
              <w:adjustRightInd w:val="0"/>
              <w:spacing w:after="0"/>
              <w:jc w:val="both"/>
              <w:rPr>
                <w:rFonts w:ascii="Times New Roman" w:hAnsi="Times New Roman"/>
                <w:b/>
                <w:bCs/>
                <w:szCs w:val="22"/>
                <w:lang w:val="es-ES_tradnl" w:eastAsia="es-ES_tradnl"/>
              </w:rPr>
            </w:pPr>
            <w:r w:rsidRPr="00320C81">
              <w:rPr>
                <w:rFonts w:ascii="Times New Roman" w:hAnsi="Times New Roman"/>
                <w:b/>
                <w:bCs/>
                <w:szCs w:val="22"/>
                <w:lang w:val="es-ES_tradnl"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B9D8306" w14:textId="77777777" w:rsidR="009569C7" w:rsidRPr="00320C81" w:rsidRDefault="00A834F1" w:rsidP="009569C7">
            <w:pPr>
              <w:autoSpaceDE w:val="0"/>
              <w:autoSpaceDN w:val="0"/>
              <w:adjustRightInd w:val="0"/>
              <w:spacing w:after="0"/>
              <w:jc w:val="both"/>
              <w:rPr>
                <w:rFonts w:ascii="Times New Roman" w:hAnsi="Times New Roman"/>
                <w:b/>
                <w:bCs/>
                <w:szCs w:val="22"/>
                <w:lang w:val="es-ES_tradnl" w:eastAsia="es-ES_tradnl"/>
              </w:rPr>
            </w:pPr>
            <w:r w:rsidRPr="00320C81">
              <w:rPr>
                <w:rFonts w:ascii="Times New Roman" w:hAnsi="Times New Roman"/>
                <w:b/>
                <w:bCs/>
                <w:szCs w:val="22"/>
                <w:lang w:val="es-ES_tradnl" w:eastAsia="es-ES_tradnl"/>
              </w:rPr>
              <w:t>Balance</w:t>
            </w:r>
          </w:p>
          <w:p w14:paraId="64B86C99" w14:textId="77777777" w:rsidR="009569C7" w:rsidRPr="00320C81" w:rsidRDefault="00A834F1" w:rsidP="009569C7">
            <w:pPr>
              <w:autoSpaceDE w:val="0"/>
              <w:autoSpaceDN w:val="0"/>
              <w:adjustRightInd w:val="0"/>
              <w:spacing w:after="0"/>
              <w:jc w:val="both"/>
              <w:rPr>
                <w:rFonts w:ascii="Times New Roman" w:hAnsi="Times New Roman"/>
                <w:b/>
                <w:bCs/>
                <w:szCs w:val="22"/>
                <w:lang w:val="es-ES_tradnl" w:eastAsia="es-ES_tradnl"/>
              </w:rPr>
            </w:pPr>
            <w:r w:rsidRPr="00320C81">
              <w:rPr>
                <w:rFonts w:ascii="Times New Roman" w:hAnsi="Times New Roman"/>
                <w:b/>
                <w:bCs/>
                <w:szCs w:val="22"/>
                <w:lang w:val="es-ES_tradnl"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122B0752" w14:textId="77777777" w:rsidR="009569C7" w:rsidRPr="00320C81" w:rsidRDefault="00A834F1" w:rsidP="009569C7">
            <w:pPr>
              <w:autoSpaceDE w:val="0"/>
              <w:autoSpaceDN w:val="0"/>
              <w:adjustRightInd w:val="0"/>
              <w:spacing w:after="0"/>
              <w:jc w:val="both"/>
              <w:rPr>
                <w:rFonts w:ascii="Times New Roman" w:hAnsi="Times New Roman"/>
                <w:b/>
                <w:bCs/>
                <w:szCs w:val="22"/>
                <w:lang w:val="es-ES_tradnl" w:eastAsia="es-ES_tradnl"/>
              </w:rPr>
            </w:pPr>
            <w:r w:rsidRPr="00320C81">
              <w:rPr>
                <w:rFonts w:ascii="Times New Roman" w:hAnsi="Times New Roman"/>
                <w:b/>
                <w:bCs/>
                <w:szCs w:val="22"/>
                <w:lang w:val="es-ES_tradnl" w:eastAsia="es-ES_tradnl"/>
              </w:rPr>
              <w:t>Figure reported</w:t>
            </w:r>
          </w:p>
        </w:tc>
      </w:tr>
      <w:tr w:rsidR="005F4BF4" w:rsidRPr="00320C81" w14:paraId="3C2125D3"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B027AFC"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5934F741"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5FFE4D0E"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39DF0720" w14:textId="77777777" w:rsidR="009569C7" w:rsidRPr="00320C81" w:rsidRDefault="00A834F1" w:rsidP="009569C7">
            <w:pPr>
              <w:autoSpaceDE w:val="0"/>
              <w:autoSpaceDN w:val="0"/>
              <w:adjustRightInd w:val="0"/>
              <w:spacing w:after="0"/>
              <w:ind w:left="-360" w:firstLine="36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66D61A75" w14:textId="77777777" w:rsidTr="009569C7">
        <w:trPr>
          <w:trHeight w:val="557"/>
        </w:trPr>
        <w:tc>
          <w:tcPr>
            <w:tcW w:w="1134" w:type="dxa"/>
            <w:vMerge/>
            <w:tcBorders>
              <w:left w:val="single" w:sz="12" w:space="0" w:color="auto"/>
              <w:right w:val="single" w:sz="6" w:space="0" w:color="auto"/>
            </w:tcBorders>
            <w:vAlign w:val="center"/>
          </w:tcPr>
          <w:p w14:paraId="5EB4E944"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D65B8D5"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270A922"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57154A74"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206DC1C6" w14:textId="77777777" w:rsidTr="009569C7">
        <w:trPr>
          <w:trHeight w:val="557"/>
        </w:trPr>
        <w:tc>
          <w:tcPr>
            <w:tcW w:w="1134" w:type="dxa"/>
            <w:vMerge/>
            <w:tcBorders>
              <w:left w:val="single" w:sz="12" w:space="0" w:color="auto"/>
              <w:right w:val="single" w:sz="6" w:space="0" w:color="auto"/>
            </w:tcBorders>
            <w:vAlign w:val="center"/>
          </w:tcPr>
          <w:p w14:paraId="3EC1DDEF"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E6BF517"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EA62FF8"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488B3B46"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r w:rsidR="005F4BF4" w:rsidRPr="00320C81" w14:paraId="5085807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DAF9E80"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560589C"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C3436C9"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1A2675E5"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r w:rsidR="005F4BF4" w:rsidRPr="00320C81" w14:paraId="38CF1FA4"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2C9F6BB8"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lastRenderedPageBreak/>
              <w:t>Expenses</w:t>
            </w:r>
          </w:p>
        </w:tc>
        <w:tc>
          <w:tcPr>
            <w:tcW w:w="992" w:type="dxa"/>
            <w:vMerge/>
            <w:tcBorders>
              <w:left w:val="single" w:sz="6" w:space="0" w:color="auto"/>
              <w:right w:val="single" w:sz="6" w:space="0" w:color="auto"/>
            </w:tcBorders>
            <w:vAlign w:val="center"/>
          </w:tcPr>
          <w:p w14:paraId="7AF434AD" w14:textId="77777777" w:rsidR="009569C7" w:rsidRPr="00320C81"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595D1F4"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5FA42FEA"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260E31B5" w14:textId="77777777" w:rsidTr="009569C7">
        <w:trPr>
          <w:trHeight w:val="557"/>
        </w:trPr>
        <w:tc>
          <w:tcPr>
            <w:tcW w:w="1134" w:type="dxa"/>
            <w:vMerge/>
            <w:tcBorders>
              <w:left w:val="single" w:sz="12" w:space="0" w:color="auto"/>
              <w:right w:val="single" w:sz="6" w:space="0" w:color="auto"/>
            </w:tcBorders>
            <w:vAlign w:val="center"/>
          </w:tcPr>
          <w:p w14:paraId="7CFDA52D"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9B69DF2"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DD60449"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766F4746"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126D08FC" w14:textId="77777777" w:rsidTr="009569C7">
        <w:trPr>
          <w:trHeight w:val="557"/>
        </w:trPr>
        <w:tc>
          <w:tcPr>
            <w:tcW w:w="1134" w:type="dxa"/>
            <w:vMerge/>
            <w:tcBorders>
              <w:left w:val="single" w:sz="12" w:space="0" w:color="auto"/>
              <w:right w:val="single" w:sz="6" w:space="0" w:color="auto"/>
            </w:tcBorders>
            <w:vAlign w:val="center"/>
          </w:tcPr>
          <w:p w14:paraId="0995A82D"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D617B65"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FC7C29C"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1D81AA40"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r w:rsidR="005F4BF4" w:rsidRPr="00320C81" w14:paraId="2C62ADEC"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7BFE53B5"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6DE2E61"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4A6212B"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245357F9"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r w:rsidR="005F4BF4" w:rsidRPr="00320C81" w14:paraId="26B6E18E"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0B6EEA1"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Liabilities</w:t>
            </w:r>
          </w:p>
        </w:tc>
        <w:tc>
          <w:tcPr>
            <w:tcW w:w="992" w:type="dxa"/>
            <w:vMerge w:val="restart"/>
            <w:tcBorders>
              <w:top w:val="single" w:sz="12" w:space="0" w:color="auto"/>
              <w:left w:val="single" w:sz="6" w:space="0" w:color="auto"/>
              <w:right w:val="single" w:sz="6" w:space="0" w:color="auto"/>
            </w:tcBorders>
            <w:vAlign w:val="center"/>
          </w:tcPr>
          <w:p w14:paraId="64ED83A8"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06E0B6D3"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75D27A9D"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123A8FD5" w14:textId="77777777" w:rsidTr="009569C7">
        <w:trPr>
          <w:trHeight w:val="557"/>
        </w:trPr>
        <w:tc>
          <w:tcPr>
            <w:tcW w:w="1134" w:type="dxa"/>
            <w:vMerge/>
            <w:tcBorders>
              <w:left w:val="single" w:sz="12" w:space="0" w:color="auto"/>
              <w:right w:val="single" w:sz="6" w:space="0" w:color="auto"/>
            </w:tcBorders>
            <w:vAlign w:val="center"/>
          </w:tcPr>
          <w:p w14:paraId="50F7DCA0"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FD7D05F"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561BC15"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17936DD"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1A50E662" w14:textId="77777777" w:rsidTr="009569C7">
        <w:trPr>
          <w:trHeight w:val="557"/>
        </w:trPr>
        <w:tc>
          <w:tcPr>
            <w:tcW w:w="1134" w:type="dxa"/>
            <w:vMerge/>
            <w:tcBorders>
              <w:left w:val="single" w:sz="12" w:space="0" w:color="auto"/>
              <w:right w:val="single" w:sz="6" w:space="0" w:color="auto"/>
            </w:tcBorders>
            <w:vAlign w:val="center"/>
          </w:tcPr>
          <w:p w14:paraId="6BACA628"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96F4D2F"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F0D945" w14:textId="77777777" w:rsidR="009569C7" w:rsidRPr="00320C81" w:rsidRDefault="00A834F1" w:rsidP="009569C7">
            <w:pPr>
              <w:jc w:val="both"/>
              <w:rPr>
                <w:rFonts w:ascii="Times New Roman" w:hAnsi="Times New Roman"/>
                <w:szCs w:val="22"/>
                <w:lang w:eastAsia="es-ES_tradnl"/>
              </w:rPr>
            </w:pPr>
            <w:r w:rsidRPr="00320C81">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BCBF3B3"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r w:rsidR="005F4BF4" w:rsidRPr="00320C81" w14:paraId="6461CD5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CA2F49A"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28E77DD"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E990A71"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40324A86"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r w:rsidR="005F4BF4" w:rsidRPr="00320C81" w14:paraId="3FB071C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1710956C"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Equity</w:t>
            </w:r>
          </w:p>
        </w:tc>
        <w:tc>
          <w:tcPr>
            <w:tcW w:w="992" w:type="dxa"/>
            <w:vMerge/>
            <w:tcBorders>
              <w:left w:val="single" w:sz="6" w:space="0" w:color="auto"/>
              <w:right w:val="single" w:sz="6" w:space="0" w:color="auto"/>
            </w:tcBorders>
            <w:vAlign w:val="center"/>
          </w:tcPr>
          <w:p w14:paraId="724116E4" w14:textId="77777777" w:rsidR="009569C7" w:rsidRPr="00320C81"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6180DAE"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23D1B8EF"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4B64F670" w14:textId="77777777" w:rsidTr="009569C7">
        <w:trPr>
          <w:trHeight w:val="557"/>
        </w:trPr>
        <w:tc>
          <w:tcPr>
            <w:tcW w:w="1134" w:type="dxa"/>
            <w:vMerge/>
            <w:tcBorders>
              <w:left w:val="single" w:sz="12" w:space="0" w:color="auto"/>
              <w:right w:val="single" w:sz="6" w:space="0" w:color="auto"/>
            </w:tcBorders>
            <w:vAlign w:val="center"/>
          </w:tcPr>
          <w:p w14:paraId="6F0AC287"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AD594F4"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3EC01B4C"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6AE41776"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357FDDB3" w14:textId="77777777" w:rsidTr="009569C7">
        <w:trPr>
          <w:trHeight w:val="557"/>
        </w:trPr>
        <w:tc>
          <w:tcPr>
            <w:tcW w:w="1134" w:type="dxa"/>
            <w:vMerge/>
            <w:tcBorders>
              <w:left w:val="single" w:sz="12" w:space="0" w:color="auto"/>
              <w:right w:val="single" w:sz="6" w:space="0" w:color="auto"/>
            </w:tcBorders>
            <w:vAlign w:val="center"/>
          </w:tcPr>
          <w:p w14:paraId="7B4F082A"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1F93F87"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206D2B7" w14:textId="77777777" w:rsidR="009569C7" w:rsidRPr="00320C81" w:rsidRDefault="00A834F1" w:rsidP="009569C7">
            <w:pPr>
              <w:jc w:val="both"/>
              <w:rPr>
                <w:rFonts w:ascii="Times New Roman" w:hAnsi="Times New Roman"/>
                <w:szCs w:val="22"/>
                <w:lang w:eastAsia="es-ES_tradnl"/>
              </w:rPr>
            </w:pPr>
            <w:r w:rsidRPr="00320C81">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0ACEAAEC"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r w:rsidR="005F4BF4" w:rsidRPr="00320C81" w14:paraId="206EBCE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0568FE30"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7EC28F8"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9EC680B"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6D603F71"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r w:rsidR="005F4BF4" w:rsidRPr="00320C81" w14:paraId="22F66975"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53519E4B"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Income</w:t>
            </w:r>
          </w:p>
        </w:tc>
        <w:tc>
          <w:tcPr>
            <w:tcW w:w="992" w:type="dxa"/>
            <w:vMerge/>
            <w:tcBorders>
              <w:left w:val="single" w:sz="6" w:space="0" w:color="auto"/>
              <w:right w:val="single" w:sz="6" w:space="0" w:color="auto"/>
            </w:tcBorders>
            <w:vAlign w:val="center"/>
          </w:tcPr>
          <w:p w14:paraId="7D327BCF" w14:textId="77777777" w:rsidR="009569C7" w:rsidRPr="00320C81"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14C4A8DE"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578EF914"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47E57CDA" w14:textId="77777777" w:rsidTr="009569C7">
        <w:trPr>
          <w:trHeight w:val="557"/>
        </w:trPr>
        <w:tc>
          <w:tcPr>
            <w:tcW w:w="1134" w:type="dxa"/>
            <w:vMerge/>
            <w:tcBorders>
              <w:left w:val="single" w:sz="12" w:space="0" w:color="auto"/>
              <w:right w:val="single" w:sz="6" w:space="0" w:color="auto"/>
            </w:tcBorders>
            <w:vAlign w:val="center"/>
          </w:tcPr>
          <w:p w14:paraId="62386446"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6BC92B"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A113423"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0A016D"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Positive                                            (‘Normal’, no sign needed)</w:t>
            </w:r>
          </w:p>
        </w:tc>
      </w:tr>
      <w:tr w:rsidR="005F4BF4" w:rsidRPr="00320C81" w14:paraId="110ADC28" w14:textId="77777777" w:rsidTr="009569C7">
        <w:trPr>
          <w:trHeight w:val="557"/>
        </w:trPr>
        <w:tc>
          <w:tcPr>
            <w:tcW w:w="1134" w:type="dxa"/>
            <w:vMerge/>
            <w:tcBorders>
              <w:left w:val="single" w:sz="12" w:space="0" w:color="auto"/>
              <w:right w:val="single" w:sz="6" w:space="0" w:color="auto"/>
            </w:tcBorders>
            <w:vAlign w:val="center"/>
          </w:tcPr>
          <w:p w14:paraId="49F39142"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018778E"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65AF4F9C"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8E0963"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r w:rsidR="005F4BF4" w:rsidRPr="00320C81" w14:paraId="56DFE3A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8AC9F0E"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415EC297" w14:textId="77777777" w:rsidR="009569C7" w:rsidRPr="00320C81"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6B5BE0E9" w14:textId="77777777" w:rsidR="009569C7" w:rsidRPr="00320C81" w:rsidRDefault="00A834F1" w:rsidP="009569C7">
            <w:pPr>
              <w:autoSpaceDE w:val="0"/>
              <w:autoSpaceDN w:val="0"/>
              <w:adjustRightInd w:val="0"/>
              <w:spacing w:after="0"/>
              <w:jc w:val="both"/>
              <w:rPr>
                <w:rFonts w:ascii="Times New Roman" w:hAnsi="Times New Roman"/>
                <w:szCs w:val="22"/>
                <w:lang w:val="es-ES_tradnl" w:eastAsia="es-ES_tradnl"/>
              </w:rPr>
            </w:pPr>
            <w:r w:rsidRPr="00320C81">
              <w:rPr>
                <w:rFonts w:ascii="Times New Roman" w:hAnsi="Times New Roman"/>
                <w:szCs w:val="22"/>
                <w:lang w:val="es-ES_tradnl"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3ED0447A" w14:textId="77777777" w:rsidR="009569C7" w:rsidRPr="00320C81" w:rsidRDefault="00A834F1" w:rsidP="009569C7">
            <w:pPr>
              <w:autoSpaceDE w:val="0"/>
              <w:autoSpaceDN w:val="0"/>
              <w:adjustRightInd w:val="0"/>
              <w:spacing w:after="0"/>
              <w:jc w:val="both"/>
              <w:rPr>
                <w:rFonts w:ascii="Times New Roman" w:hAnsi="Times New Roman"/>
                <w:szCs w:val="22"/>
                <w:lang w:eastAsia="es-ES_tradnl"/>
              </w:rPr>
            </w:pPr>
            <w:r w:rsidRPr="00320C81">
              <w:rPr>
                <w:rFonts w:ascii="Times New Roman" w:hAnsi="Times New Roman"/>
                <w:szCs w:val="22"/>
                <w:lang w:eastAsia="es-ES_tradnl"/>
              </w:rPr>
              <w:t>Negative                                        (Minus  ‘-’ sign needed)</w:t>
            </w:r>
          </w:p>
        </w:tc>
      </w:tr>
    </w:tbl>
    <w:p w14:paraId="662D1D49" w14:textId="77777777" w:rsidR="009569C7" w:rsidRPr="00320C81" w:rsidRDefault="009569C7" w:rsidP="009569C7">
      <w:pPr>
        <w:pStyle w:val="Baseparagraphnumbered"/>
        <w:numPr>
          <w:ilvl w:val="0"/>
          <w:numId w:val="0"/>
        </w:numPr>
        <w:ind w:left="633"/>
      </w:pPr>
    </w:p>
    <w:p w14:paraId="6BC96C62" w14:textId="77777777" w:rsidR="009569C7" w:rsidRPr="00320C81" w:rsidRDefault="00A834F1" w:rsidP="009569C7">
      <w:pPr>
        <w:pStyle w:val="subtitlenumbered"/>
        <w:numPr>
          <w:ilvl w:val="0"/>
          <w:numId w:val="17"/>
        </w:numPr>
        <w:jc w:val="both"/>
      </w:pPr>
      <w:bookmarkStart w:id="23" w:name="_Toc362359273"/>
      <w:bookmarkStart w:id="24" w:name="_Toc2789745"/>
      <w:r w:rsidRPr="00320C81">
        <w:t>Consolidation</w:t>
      </w:r>
      <w:bookmarkEnd w:id="23"/>
      <w:bookmarkEnd w:id="24"/>
    </w:p>
    <w:p w14:paraId="294FD6E7" w14:textId="77777777" w:rsidR="009569C7" w:rsidRPr="00320C81" w:rsidRDefault="00A834F1" w:rsidP="009569C7">
      <w:pPr>
        <w:pStyle w:val="Baseparagraphnumbered"/>
      </w:pPr>
      <w:r w:rsidRPr="00320C81">
        <w:t xml:space="preserve">Unless specified otherwise in this Annex, FINREP templates shall be prepared using the prudential scope of consolidation in accordance with Part 1, Title II, Chapter 2, Section 2, of CRR. Institutions shall account for their subsidiaries, joint ventures and associates using the same methods as for prudential consolidation: </w:t>
      </w:r>
    </w:p>
    <w:p w14:paraId="76F41396" w14:textId="77777777" w:rsidR="009569C7" w:rsidRPr="00320C81" w:rsidRDefault="00A834F1" w:rsidP="00C35843">
      <w:pPr>
        <w:pStyle w:val="Baseparagraphnumbered"/>
        <w:numPr>
          <w:ilvl w:val="1"/>
          <w:numId w:val="26"/>
        </w:numPr>
        <w:ind w:left="993"/>
      </w:pPr>
      <w:r w:rsidRPr="00320C81">
        <w:t xml:space="preserve">institutions may be permitted or required to apply the equity method to investments in insurance and non-financial subsidiaries in accordance with Article 18(5) of CRR;  </w:t>
      </w:r>
    </w:p>
    <w:p w14:paraId="0CA06020" w14:textId="77777777" w:rsidR="009569C7" w:rsidRPr="00320C81" w:rsidRDefault="00A834F1" w:rsidP="00C35843">
      <w:pPr>
        <w:pStyle w:val="Baseparagraphnumbered"/>
        <w:numPr>
          <w:ilvl w:val="1"/>
          <w:numId w:val="26"/>
        </w:numPr>
        <w:ind w:left="993"/>
      </w:pPr>
      <w:r w:rsidRPr="00320C81">
        <w:lastRenderedPageBreak/>
        <w:t>institutions may be permitted to use the proportional consolidation method for financial subsidiaries in accordance with Article 18(2) of CRR;</w:t>
      </w:r>
    </w:p>
    <w:p w14:paraId="7F945E33" w14:textId="77777777" w:rsidR="009569C7" w:rsidRPr="00320C81" w:rsidRDefault="00A834F1" w:rsidP="00C35843">
      <w:pPr>
        <w:pStyle w:val="Baseparagraphnumbered"/>
        <w:numPr>
          <w:ilvl w:val="1"/>
          <w:numId w:val="26"/>
        </w:numPr>
        <w:ind w:left="993"/>
      </w:pPr>
      <w:r w:rsidRPr="00320C81">
        <w:t>institutions may be required to use the proportional consolidation method for investment in joint ventures in accordance with Article 18(4) of CRR.</w:t>
      </w:r>
    </w:p>
    <w:p w14:paraId="79EEBBAA" w14:textId="77777777" w:rsidR="009569C7" w:rsidRPr="00320C81" w:rsidRDefault="00A834F1" w:rsidP="009569C7">
      <w:pPr>
        <w:pStyle w:val="subtitlenumbered"/>
        <w:numPr>
          <w:ilvl w:val="0"/>
          <w:numId w:val="17"/>
        </w:numPr>
        <w:jc w:val="both"/>
      </w:pPr>
      <w:bookmarkStart w:id="25" w:name="_Toc361844202"/>
      <w:bookmarkStart w:id="26" w:name="_Toc362359274"/>
      <w:bookmarkStart w:id="27" w:name="_Toc2789746"/>
      <w:r w:rsidRPr="00320C81">
        <w:t>Accounting portfolios</w:t>
      </w:r>
      <w:bookmarkEnd w:id="25"/>
      <w:bookmarkEnd w:id="26"/>
      <w:r w:rsidRPr="00320C81">
        <w:t xml:space="preserve"> of financial instruments</w:t>
      </w:r>
      <w:bookmarkEnd w:id="27"/>
      <w:r w:rsidRPr="00320C81">
        <w:t xml:space="preserve"> </w:t>
      </w:r>
    </w:p>
    <w:p w14:paraId="56A273C0" w14:textId="77777777" w:rsidR="009569C7" w:rsidRPr="00320C81" w:rsidRDefault="00A834F1" w:rsidP="009569C7">
      <w:pPr>
        <w:pStyle w:val="Baseparagraphnumbered"/>
      </w:pPr>
      <w:r w:rsidRPr="00320C81">
        <w:t>For the purposes of Annexes III and IV as well as this Annex, ‘accounting portfolios’ means financial instruments aggregated by valuation rules. These aggregations shall not include investments in subsidiaries, joint ventures and associates, balances receivable on demand classified as ‘Cash, cash balances at central banks and other demand deposits’ as well as those financial instruments classified as ‘Held for sale’ presented in the items ‘Non-current assets and disposal groups classified as held for sale’ and ‘Liabilities included in disposal groups classified as held for sale’.</w:t>
      </w:r>
    </w:p>
    <w:p w14:paraId="313F647E" w14:textId="77777777" w:rsidR="009569C7" w:rsidRPr="00320C81" w:rsidRDefault="00A834F1" w:rsidP="009569C7">
      <w:pPr>
        <w:pStyle w:val="Baseparagraphnumbered"/>
      </w:pPr>
      <w:r w:rsidRPr="00320C81">
        <w:t xml:space="preserve">Under national GAAP, institutions that are permitted or required to apply certain valuation rules for financial instruments in accordance with IFRS shall submit, to the extent that they are applied, the relevant IFRS accounting portfolios. </w:t>
      </w:r>
      <w:r w:rsidRPr="00320C81">
        <w:rPr>
          <w:lang w:val="en-US"/>
        </w:rPr>
        <w:t>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14:paraId="67FF0425" w14:textId="77777777" w:rsidR="009569C7" w:rsidRPr="00320C81" w:rsidRDefault="00A834F1" w:rsidP="009569C7">
      <w:pPr>
        <w:pStyle w:val="sub-subtitlenumbered"/>
      </w:pPr>
      <w:bookmarkStart w:id="28" w:name="_Toc2789747"/>
      <w:r w:rsidRPr="00320C81">
        <w:t>Financial assets</w:t>
      </w:r>
      <w:bookmarkEnd w:id="28"/>
    </w:p>
    <w:p w14:paraId="3D4EFF7F" w14:textId="77777777" w:rsidR="009569C7" w:rsidRPr="00320C81" w:rsidRDefault="00A834F1" w:rsidP="009569C7">
      <w:pPr>
        <w:pStyle w:val="Baseparagraphnumbered"/>
      </w:pPr>
      <w:r w:rsidRPr="00320C81">
        <w:rPr>
          <w:lang w:val="en-US"/>
        </w:rPr>
        <w:t>T</w:t>
      </w:r>
      <w:r w:rsidRPr="00320C81">
        <w:t xml:space="preserve">he following accounting portfolios based on IFRS </w:t>
      </w:r>
      <w:r w:rsidRPr="00320C81">
        <w:rPr>
          <w:lang w:val="en-US"/>
        </w:rPr>
        <w:t>shall be</w:t>
      </w:r>
      <w:r w:rsidRPr="00320C81">
        <w:t xml:space="preserve"> used</w:t>
      </w:r>
      <w:r w:rsidRPr="00320C81">
        <w:rPr>
          <w:lang w:val="en-US"/>
        </w:rPr>
        <w:t xml:space="preserve"> for financial assets</w:t>
      </w:r>
      <w:r w:rsidRPr="00320C81">
        <w:t>:</w:t>
      </w:r>
    </w:p>
    <w:p w14:paraId="1AAC6EE0" w14:textId="77777777" w:rsidR="009569C7" w:rsidRPr="00320C81"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320C81">
        <w:rPr>
          <w:rFonts w:ascii="Times New Roman" w:hAnsi="Times New Roman"/>
          <w:sz w:val="24"/>
          <w:szCs w:val="24"/>
          <w:lang w:eastAsia="en-GB"/>
        </w:rPr>
        <w:t>‘Financial assets held for trading’;</w:t>
      </w:r>
    </w:p>
    <w:p w14:paraId="642642A4" w14:textId="77777777" w:rsidR="009569C7" w:rsidRPr="00320C81"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320C81">
        <w:rPr>
          <w:rFonts w:ascii="Times New Roman" w:hAnsi="Times New Roman"/>
          <w:sz w:val="24"/>
          <w:szCs w:val="24"/>
          <w:lang w:eastAsia="en-GB"/>
        </w:rPr>
        <w:t>‘Non-trading financial assets mandatorily at fair value through profit or loss’</w:t>
      </w:r>
    </w:p>
    <w:p w14:paraId="2AD7816B" w14:textId="77777777" w:rsidR="009569C7" w:rsidRPr="00320C81"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320C81">
        <w:rPr>
          <w:rFonts w:ascii="Times New Roman" w:hAnsi="Times New Roman"/>
          <w:sz w:val="24"/>
          <w:szCs w:val="24"/>
          <w:lang w:eastAsia="en-GB"/>
        </w:rPr>
        <w:t xml:space="preserve"> ‘Financial assets designated at fair value through profit or loss’; </w:t>
      </w:r>
    </w:p>
    <w:p w14:paraId="288CB8AB" w14:textId="77777777" w:rsidR="009569C7" w:rsidRPr="00320C81"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320C81">
        <w:rPr>
          <w:rFonts w:ascii="Times New Roman" w:hAnsi="Times New Roman"/>
          <w:sz w:val="24"/>
          <w:szCs w:val="24"/>
          <w:lang w:eastAsia="en-GB"/>
        </w:rPr>
        <w:t>‘Financial assets at fair value through other comprehensive income’;</w:t>
      </w:r>
    </w:p>
    <w:p w14:paraId="399546F2" w14:textId="77777777" w:rsidR="009569C7" w:rsidRPr="00320C81"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320C81">
        <w:rPr>
          <w:rFonts w:ascii="Times New Roman" w:hAnsi="Times New Roman"/>
          <w:sz w:val="24"/>
          <w:szCs w:val="24"/>
          <w:lang w:eastAsia="en-GB"/>
        </w:rPr>
        <w:t xml:space="preserve"> ‘Financial assets at amortised cost’. </w:t>
      </w:r>
    </w:p>
    <w:p w14:paraId="2ECF8F0D" w14:textId="77777777" w:rsidR="009569C7" w:rsidRPr="00320C81" w:rsidRDefault="00A834F1" w:rsidP="009569C7">
      <w:pPr>
        <w:pStyle w:val="Baseparagraphnumbered"/>
      </w:pPr>
      <w:r w:rsidRPr="00320C81">
        <w:t>The following accounting portfolios based on national GAAP shall be used for financial assets:</w:t>
      </w:r>
    </w:p>
    <w:p w14:paraId="6BAFB718" w14:textId="77777777" w:rsidR="009569C7" w:rsidRPr="00320C81" w:rsidRDefault="00A834F1" w:rsidP="00C35843">
      <w:pPr>
        <w:pStyle w:val="Baseparagraphnumbered"/>
        <w:numPr>
          <w:ilvl w:val="0"/>
          <w:numId w:val="33"/>
        </w:numPr>
        <w:ind w:left="1134"/>
      </w:pPr>
      <w:r w:rsidRPr="00320C81">
        <w:t xml:space="preserve">‘Trading financial assets’; </w:t>
      </w:r>
    </w:p>
    <w:p w14:paraId="4F0FF799" w14:textId="77777777" w:rsidR="009569C7" w:rsidRPr="00320C81" w:rsidRDefault="00A834F1" w:rsidP="00C35843">
      <w:pPr>
        <w:pStyle w:val="Baseparagraphnumbered"/>
        <w:numPr>
          <w:ilvl w:val="0"/>
          <w:numId w:val="33"/>
        </w:numPr>
        <w:ind w:left="1134"/>
      </w:pPr>
      <w:r w:rsidRPr="00320C81">
        <w:t xml:space="preserve">‘Non-trading non-derivative financial assets measured at fair value through profit or loss’; </w:t>
      </w:r>
    </w:p>
    <w:p w14:paraId="329A875E" w14:textId="77777777" w:rsidR="009569C7" w:rsidRPr="00320C81" w:rsidRDefault="00A834F1" w:rsidP="009569C7">
      <w:pPr>
        <w:pStyle w:val="Baseparagraphnumbered"/>
        <w:numPr>
          <w:ilvl w:val="0"/>
          <w:numId w:val="0"/>
        </w:numPr>
        <w:ind w:left="1134" w:hanging="360"/>
      </w:pPr>
      <w:r w:rsidRPr="00320C81">
        <w:t>(c) ‘Non-trading non-derivative financial assets measured at fair value to equity;</w:t>
      </w:r>
    </w:p>
    <w:p w14:paraId="6D47F25E" w14:textId="77777777" w:rsidR="009569C7" w:rsidRPr="00320C81" w:rsidRDefault="00A834F1" w:rsidP="009569C7">
      <w:pPr>
        <w:pStyle w:val="Baseparagraphnumbered"/>
        <w:numPr>
          <w:ilvl w:val="0"/>
          <w:numId w:val="0"/>
        </w:numPr>
        <w:ind w:left="1134" w:hanging="360"/>
      </w:pPr>
      <w:r w:rsidRPr="00320C81">
        <w:lastRenderedPageBreak/>
        <w:t xml:space="preserve">(d) ‘Non-trading non-derivative financial assets measured at a cost-based method’; and </w:t>
      </w:r>
    </w:p>
    <w:p w14:paraId="7C29FC73" w14:textId="77777777" w:rsidR="009569C7" w:rsidRPr="00320C81" w:rsidRDefault="00A834F1" w:rsidP="009569C7">
      <w:pPr>
        <w:pStyle w:val="Baseparagraphnumbered"/>
        <w:numPr>
          <w:ilvl w:val="0"/>
          <w:numId w:val="0"/>
        </w:numPr>
        <w:ind w:left="1134" w:hanging="360"/>
        <w:rPr>
          <w:lang w:val="it-IT"/>
        </w:rPr>
      </w:pPr>
      <w:r w:rsidRPr="00320C81">
        <w:rPr>
          <w:lang w:val="it-IT"/>
        </w:rPr>
        <w:t>(e) ‘Other non-trading non-derivative financial assets’.</w:t>
      </w:r>
    </w:p>
    <w:p w14:paraId="71C6D52A" w14:textId="77777777" w:rsidR="009569C7" w:rsidRPr="00320C81" w:rsidRDefault="00A834F1" w:rsidP="009569C7">
      <w:pPr>
        <w:pStyle w:val="Baseparagraphnumbered"/>
      </w:pPr>
      <w:r w:rsidRPr="00320C81">
        <w:t>‘Trading financial assets’ includes all financial assets classified as trading under the relevant national GAAP based on BAD. Irrespective of the measurement methodology applied under the relevant national GAAP based on BAD, all derivatives with a positive balance for the reporting institution that are not classified as hedge accounting in accordance with paragraph 22 of this Part shall be reported as trading financial assets. This classification shall also apply for derivatives which according to national GAAP based on BAD are not recognised on the balance-sheet, or have only the changes in their fair value recognised on-balance sheet or which are used as economic hedges as defined in paragraph 137 of Part 2 of this Annex.</w:t>
      </w:r>
    </w:p>
    <w:p w14:paraId="73ECA32B" w14:textId="77777777" w:rsidR="009569C7" w:rsidRPr="00320C81" w:rsidRDefault="00A834F1" w:rsidP="009569C7">
      <w:pPr>
        <w:pStyle w:val="Baseparagraphnumbered"/>
      </w:pPr>
      <w:r w:rsidRPr="00320C81">
        <w:t>Under national GAAP based on BAD,</w:t>
      </w:r>
      <w:r w:rsidRPr="00320C81">
        <w:rPr>
          <w:lang w:val="en-US"/>
        </w:rPr>
        <w:t xml:space="preserve"> for financial assets, ‘cost-based methods’ shall include those valuation rules by which the debt instrument is measured at cost plus interest accrued less impairment losses. </w:t>
      </w:r>
    </w:p>
    <w:p w14:paraId="583C8CA6" w14:textId="77777777" w:rsidR="009569C7" w:rsidRPr="00320C81" w:rsidRDefault="00A834F1" w:rsidP="009569C7">
      <w:pPr>
        <w:pStyle w:val="Baseparagraphnumbered"/>
      </w:pPr>
      <w:r w:rsidRPr="00320C81">
        <w:t xml:space="preserve">Under national GAAP based on BAD, ‘Non-trading non-derivative financial assets measured at a cost-based method’ includes financial instruments measured at cost-based methods as well as instruments measured at the lower of cost or market (‘LOCOM’) under a non-continuous basis </w:t>
      </w:r>
      <w:r w:rsidRPr="00320C81">
        <w:rPr>
          <w:lang w:val="en-US"/>
        </w:rPr>
        <w:t xml:space="preserve">(moderate LOCOM) regardless of their actual measurement as of the reporting reference date. Assets measured at moderate LOCOM are assets for which LOCOM is applied only in specific circumstances. The applicable accounting framework provides for these circumstances, such as impairment, a prolonged decline in fair value compared to cost or change in the management intent. </w:t>
      </w:r>
    </w:p>
    <w:p w14:paraId="25ECA907" w14:textId="77777777" w:rsidR="009569C7" w:rsidRPr="00320C81" w:rsidRDefault="00A834F1" w:rsidP="009569C7">
      <w:pPr>
        <w:pStyle w:val="Baseparagraphnumbered"/>
      </w:pPr>
      <w:r w:rsidRPr="00320C81">
        <w:t>Under national GAAP based on BAD, ‘Other non-trading non-derivative financial assets’ shall include financial assets that do not qualify for inclusion in other accounting portfolios. This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031D3A87" w14:textId="77777777" w:rsidR="009569C7" w:rsidRPr="00320C81" w:rsidRDefault="00A834F1" w:rsidP="009569C7">
      <w:pPr>
        <w:pStyle w:val="Baseparagraphnumbered"/>
      </w:pPr>
      <w:r w:rsidRPr="00320C81">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14:paraId="135AFD60" w14:textId="77777777" w:rsidR="009569C7" w:rsidRPr="00320C81" w:rsidRDefault="00A834F1" w:rsidP="009569C7">
      <w:pPr>
        <w:pStyle w:val="Baseparagraphnumbered"/>
        <w:rPr>
          <w:lang w:val="en-US"/>
        </w:rPr>
      </w:pPr>
      <w:r w:rsidRPr="00320C81">
        <w:t xml:space="preserve"> </w:t>
      </w:r>
      <w:r w:rsidRPr="00320C81">
        <w:rPr>
          <w:lang w:val="en-US"/>
        </w:rPr>
        <w:t>‘Derivatives - Hedge accounting’ shall include derivatives with a positive balance for the reporting institution held for hedge accounting under</w:t>
      </w:r>
      <w:r w:rsidRPr="00320C81">
        <w:t xml:space="preserve"> </w:t>
      </w:r>
      <w:r w:rsidRPr="00320C81">
        <w:rPr>
          <w:lang w:val="en-US"/>
        </w:rPr>
        <w:t xml:space="preserve">IFRS. Under national GAAP based on BAD, banking book derivatives shall be classified as derivatives held for hedge accounting only if there are special accounting rules for banking book derivatives under the relevant national </w:t>
      </w:r>
      <w:r w:rsidRPr="00320C81">
        <w:rPr>
          <w:lang w:val="en-US"/>
        </w:rPr>
        <w:lastRenderedPageBreak/>
        <w:t xml:space="preserve">GAAP based on BAD and the derivatives reduce risk of another position in the banking book. </w:t>
      </w:r>
    </w:p>
    <w:p w14:paraId="24B7056D" w14:textId="77777777" w:rsidR="009569C7" w:rsidRPr="00320C81" w:rsidRDefault="00A834F1" w:rsidP="009569C7">
      <w:pPr>
        <w:pStyle w:val="sub-subtitlenumbered"/>
        <w:keepNext/>
        <w:ind w:left="788" w:hanging="431"/>
        <w:jc w:val="both"/>
      </w:pPr>
      <w:r w:rsidRPr="00320C81">
        <w:t xml:space="preserve"> </w:t>
      </w:r>
      <w:bookmarkStart w:id="29" w:name="_Toc361844204"/>
      <w:bookmarkStart w:id="30" w:name="_Toc362359276"/>
      <w:bookmarkStart w:id="31" w:name="_Toc2789748"/>
      <w:r w:rsidRPr="00320C81">
        <w:t>Financial liabilities</w:t>
      </w:r>
      <w:bookmarkEnd w:id="29"/>
      <w:bookmarkEnd w:id="30"/>
      <w:bookmarkEnd w:id="31"/>
    </w:p>
    <w:p w14:paraId="1C57DDE6" w14:textId="77777777" w:rsidR="009569C7" w:rsidRPr="00320C81" w:rsidRDefault="00A834F1" w:rsidP="009569C7">
      <w:pPr>
        <w:pStyle w:val="Baseparagraphnumbered"/>
      </w:pPr>
      <w:r w:rsidRPr="00320C81">
        <w:t xml:space="preserve">The following accounting portfolios based on IFRS shall be used for financial </w:t>
      </w:r>
      <w:r w:rsidRPr="00320C81">
        <w:rPr>
          <w:lang w:val="en-US"/>
        </w:rPr>
        <w:t>liabilities</w:t>
      </w:r>
      <w:r w:rsidRPr="00320C81">
        <w:t>:</w:t>
      </w:r>
      <w:r w:rsidRPr="00320C81">
        <w:rPr>
          <w:lang w:val="en-US"/>
        </w:rPr>
        <w:t xml:space="preserve"> </w:t>
      </w:r>
    </w:p>
    <w:p w14:paraId="71E875FA" w14:textId="77777777" w:rsidR="009569C7" w:rsidRPr="00320C81"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320C81">
        <w:rPr>
          <w:rFonts w:ascii="Times New Roman" w:hAnsi="Times New Roman"/>
          <w:sz w:val="24"/>
          <w:szCs w:val="24"/>
          <w:lang w:eastAsia="en-GB"/>
        </w:rPr>
        <w:t xml:space="preserve">‘Financial liabilities held for trading’; </w:t>
      </w:r>
    </w:p>
    <w:p w14:paraId="7E02E536" w14:textId="77777777" w:rsidR="009569C7" w:rsidRPr="00320C81"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320C81">
        <w:rPr>
          <w:rFonts w:ascii="Times New Roman" w:hAnsi="Times New Roman"/>
          <w:sz w:val="24"/>
          <w:szCs w:val="24"/>
          <w:lang w:eastAsia="en-GB"/>
        </w:rPr>
        <w:t xml:space="preserve">‘Financial liabilities designated at fair value through profit or loss’;  </w:t>
      </w:r>
    </w:p>
    <w:p w14:paraId="50205050" w14:textId="77777777" w:rsidR="009569C7" w:rsidRPr="00320C81"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320C81">
        <w:rPr>
          <w:rFonts w:ascii="Times New Roman" w:hAnsi="Times New Roman"/>
          <w:sz w:val="24"/>
          <w:szCs w:val="24"/>
          <w:lang w:eastAsia="en-GB"/>
        </w:rPr>
        <w:t>‘Financial liabilities measured at amortised cost’.</w:t>
      </w:r>
    </w:p>
    <w:p w14:paraId="02B5E51B" w14:textId="77777777" w:rsidR="009569C7" w:rsidRPr="00320C81" w:rsidRDefault="00A834F1" w:rsidP="009569C7">
      <w:pPr>
        <w:pStyle w:val="Baseparagraphnumbered"/>
      </w:pPr>
      <w:r w:rsidRPr="00320C81">
        <w:t xml:space="preserve">The following accounting portfolios based on national GAAP shall be used for financial liabilities: </w:t>
      </w:r>
    </w:p>
    <w:p w14:paraId="172300B2" w14:textId="77777777" w:rsidR="009569C7" w:rsidRPr="00320C81" w:rsidRDefault="00A834F1" w:rsidP="009569C7">
      <w:pPr>
        <w:pStyle w:val="Baseparagraphnumbered"/>
        <w:numPr>
          <w:ilvl w:val="0"/>
          <w:numId w:val="0"/>
        </w:numPr>
        <w:ind w:left="1134" w:hanging="283"/>
      </w:pPr>
      <w:r w:rsidRPr="00320C81">
        <w:t xml:space="preserve">(a) ‘Trading financial liabilities’; </w:t>
      </w:r>
    </w:p>
    <w:p w14:paraId="34DE75DF" w14:textId="77777777" w:rsidR="009569C7" w:rsidRPr="00320C81" w:rsidRDefault="00A834F1" w:rsidP="009569C7">
      <w:pPr>
        <w:pStyle w:val="Baseparagraphnumbered"/>
        <w:numPr>
          <w:ilvl w:val="0"/>
          <w:numId w:val="0"/>
        </w:numPr>
        <w:ind w:left="1134" w:hanging="283"/>
      </w:pPr>
      <w:r w:rsidRPr="00320C81">
        <w:t>(b) ‘Non-trading non-derivative financial liabilities measured at a cost-based method’.</w:t>
      </w:r>
    </w:p>
    <w:p w14:paraId="555CC83F" w14:textId="77777777" w:rsidR="009569C7" w:rsidRPr="00320C81" w:rsidRDefault="00A834F1" w:rsidP="009569C7">
      <w:pPr>
        <w:pStyle w:val="Baseparagraphnumbered"/>
      </w:pPr>
      <w:r w:rsidRPr="00320C81">
        <w:t>‘Trading financial liabilities’ includes all financial liabilities classified as trading under the relevant national GAAP based on BAD. Irrespective of the measurement methodology applied under the relevant national GAAP based on BAD, all derivatives with a negative balance for the reporting institution that are not classified as hedge accounting in accordance with paragraph 26 of this Part shall be reported as trading financial liabilities. This classification shall also apply for derivatives which according to national GAAP based on BAD are not recognised on the balance-sheet, or have only the changes in their fair value recognised on-balance sheet or which are used as economic hedges as defined in paragraph 137 of Part 2 of this Annex.</w:t>
      </w:r>
    </w:p>
    <w:p w14:paraId="637B09BA" w14:textId="77777777" w:rsidR="009569C7" w:rsidRPr="00320C81" w:rsidRDefault="00A834F1" w:rsidP="009569C7">
      <w:pPr>
        <w:pStyle w:val="Baseparagraphnumbered"/>
      </w:pPr>
      <w:r w:rsidRPr="00320C81">
        <w:t xml:space="preserve">‘Derivatives - Hedge accounting’ shall include derivatives with a negative balance for the reporting institution held for hedge accounting under IFRS. Under national GAAP based on BAD, banking book derivatives shall be classified as hedge accounting only if there are special accounting rules for banking book derivatives under the relevant national GAAP based on BAD and the derivatives reduce risk of another position in the banking book. </w:t>
      </w:r>
    </w:p>
    <w:p w14:paraId="0231138B" w14:textId="77777777" w:rsidR="009569C7" w:rsidRPr="00320C81" w:rsidRDefault="00A834F1" w:rsidP="009569C7">
      <w:pPr>
        <w:pStyle w:val="subtitlenumbered"/>
        <w:numPr>
          <w:ilvl w:val="0"/>
          <w:numId w:val="17"/>
        </w:numPr>
        <w:jc w:val="both"/>
      </w:pPr>
      <w:bookmarkStart w:id="32" w:name="_Toc362359277"/>
      <w:bookmarkStart w:id="33" w:name="_Toc2789749"/>
      <w:r w:rsidRPr="00320C81">
        <w:t>Financial instruments</w:t>
      </w:r>
      <w:bookmarkEnd w:id="32"/>
      <w:bookmarkEnd w:id="33"/>
    </w:p>
    <w:p w14:paraId="2FC76F59" w14:textId="77777777" w:rsidR="009569C7" w:rsidRPr="00320C81" w:rsidRDefault="00A834F1" w:rsidP="009569C7">
      <w:pPr>
        <w:pStyle w:val="Baseparagraphnumbered"/>
      </w:pPr>
      <w:r w:rsidRPr="00320C81">
        <w:t>For the purposes of Annexes III and IV as well as this Annex, "the carrying amount" means the amount to be reported in the balance sheet. The carrying amount of financial instruments shall include accrued interest. Under the relevant national GAAP based on BAD, the carrying amount of derivatives shall be either the carrying amount under national GAAP including accruals, premium values and provisions if applicable, or it shall be equal to zero where derivatives are not recognised on-balance sheet.</w:t>
      </w:r>
    </w:p>
    <w:p w14:paraId="1107777D" w14:textId="77777777" w:rsidR="009569C7" w:rsidRPr="00320C81" w:rsidRDefault="00A834F1" w:rsidP="009569C7">
      <w:pPr>
        <w:pStyle w:val="Baseparagraphnumbered"/>
      </w:pPr>
      <w:r w:rsidRPr="00320C81">
        <w:t xml:space="preserve">If recognised under the relevant national GAAP based on BAD, accruals and deferrals of financial instruments including interest accrual, premiums and </w:t>
      </w:r>
      <w:r w:rsidRPr="00320C81">
        <w:lastRenderedPageBreak/>
        <w:t xml:space="preserve">discounts or transaction costs shall be reported together with the instrument and not as other assets or other liabilities. </w:t>
      </w:r>
    </w:p>
    <w:p w14:paraId="667FABD5" w14:textId="77777777" w:rsidR="009569C7" w:rsidRPr="00320C81" w:rsidRDefault="00A834F1" w:rsidP="009569C7">
      <w:pPr>
        <w:pStyle w:val="Baseparagraphnumbered"/>
      </w:pPr>
      <w:r w:rsidRPr="00320C81">
        <w:t>Where applicable under national GAAP based on BAD, ‘Haircuts for trading positions valued at fair value’ shall be reported. The haircuts decrease the value of trading assets</w:t>
      </w:r>
      <w:r w:rsidRPr="00320C81">
        <w:rPr>
          <w:lang w:val="en-US"/>
        </w:rPr>
        <w:t xml:space="preserve"> and increase the value of trading liabilities</w:t>
      </w:r>
      <w:r w:rsidRPr="00320C81">
        <w:t>.</w:t>
      </w:r>
    </w:p>
    <w:p w14:paraId="4AEFF7C6" w14:textId="77777777" w:rsidR="009569C7" w:rsidRPr="00320C81" w:rsidRDefault="00A834F1" w:rsidP="009569C7">
      <w:pPr>
        <w:pStyle w:val="sub-subtitlenumbered"/>
        <w:jc w:val="both"/>
      </w:pPr>
      <w:bookmarkStart w:id="34" w:name="_Toc2789750"/>
      <w:r w:rsidRPr="00320C81">
        <w:t>Financial assets</w:t>
      </w:r>
      <w:bookmarkEnd w:id="34"/>
      <w:r w:rsidRPr="00320C81">
        <w:t xml:space="preserve"> </w:t>
      </w:r>
    </w:p>
    <w:p w14:paraId="73014842" w14:textId="77777777" w:rsidR="009569C7" w:rsidRPr="00320C81" w:rsidRDefault="00A834F1" w:rsidP="009569C7">
      <w:pPr>
        <w:pStyle w:val="Baseparagraphnumbered"/>
      </w:pPr>
      <w:r w:rsidRPr="00320C81">
        <w:t>Financial assets shall be distributed among the following classes of instruments: ‘Cash on hand’, ‘Derivatives’, ‘Equity instruments’, ‘Debt securities’ and ‘Loans and advances’.</w:t>
      </w:r>
    </w:p>
    <w:p w14:paraId="133E0A4F" w14:textId="77777777" w:rsidR="009569C7" w:rsidRPr="00320C81" w:rsidRDefault="00A834F1" w:rsidP="009569C7">
      <w:pPr>
        <w:pStyle w:val="Baseparagraphnumbered"/>
      </w:pPr>
      <w:r w:rsidRPr="00320C81">
        <w:t>‘Debt securities’ are debt instruments held by the institution issued as securities that are not loans in accordance with the ECB BSI Regulation.</w:t>
      </w:r>
    </w:p>
    <w:p w14:paraId="4E1E35C4" w14:textId="77777777" w:rsidR="009569C7" w:rsidRPr="00320C81" w:rsidRDefault="00A834F1" w:rsidP="009569C7">
      <w:pPr>
        <w:pStyle w:val="Baseparagraphnumbered"/>
      </w:pPr>
      <w:r w:rsidRPr="00320C81">
        <w:t xml:space="preserve">‘Loans and advances’ are debt instruments held by the institutions that are not securities; this item includes ‘loans’ in accordance with the ECB BSI Regulation as well as advances that cannot be classified as ‘loans’ according to the ECB BSI Regulation. ‘Advances that are not loans’ are further characterized in paragraph 85(g) of Part 2 of this Annex. </w:t>
      </w:r>
    </w:p>
    <w:p w14:paraId="78017B76" w14:textId="77777777" w:rsidR="009569C7" w:rsidRPr="00320C81" w:rsidRDefault="00A834F1" w:rsidP="009569C7">
      <w:pPr>
        <w:pStyle w:val="Baseparagraphnumbered"/>
      </w:pPr>
      <w:r w:rsidRPr="00320C81">
        <w:t>In FINREP, ‘debt instruments’ shall include ‘loans and advances’ and ‘debt securities’.</w:t>
      </w:r>
    </w:p>
    <w:p w14:paraId="6BEA6735" w14:textId="77777777" w:rsidR="009569C7" w:rsidRPr="00320C81" w:rsidRDefault="00A834F1" w:rsidP="009569C7">
      <w:pPr>
        <w:pStyle w:val="sub-subtitlenumbered"/>
        <w:jc w:val="both"/>
      </w:pPr>
      <w:bookmarkStart w:id="35" w:name="_Toc2789751"/>
      <w:r w:rsidRPr="00320C81">
        <w:t>Gross carrying amount</w:t>
      </w:r>
      <w:bookmarkEnd w:id="35"/>
    </w:p>
    <w:p w14:paraId="1A865A83" w14:textId="77777777" w:rsidR="009569C7" w:rsidRPr="00320C81" w:rsidRDefault="00A834F1" w:rsidP="009569C7">
      <w:pPr>
        <w:pStyle w:val="Baseparagraphnumbered"/>
      </w:pPr>
      <w:r w:rsidRPr="00320C81">
        <w:t>Gross carrying amount of debt instruments shall have the following meaning:</w:t>
      </w:r>
    </w:p>
    <w:p w14:paraId="2F4B099D" w14:textId="77777777" w:rsidR="009569C7" w:rsidRPr="00320C81" w:rsidRDefault="00A834F1" w:rsidP="009D195F">
      <w:pPr>
        <w:pStyle w:val="Baseparagraphnumbered"/>
        <w:numPr>
          <w:ilvl w:val="1"/>
          <w:numId w:val="26"/>
        </w:numPr>
        <w:ind w:left="1170"/>
      </w:pPr>
      <w:r w:rsidRPr="00320C81">
        <w:t xml:space="preserve"> under IFRS and national GAAP based on BAD for debt instruments measured at fair value through profit or loss without being included in the held for trading or trading portfolio, the gross carrying amount shall depend on whether they are classified as performing or non-performing. For performing debt instruments, the gross carrying amount shall be the fair value. For non-performing debt instruments, the gross carrying amount shall be the fair value after adding back any accumulated negative fair value adjustment due to credit risk, as defined in paragraph 69 of Part 2 of this Annex. For the purpose of the measurement of the gross carrying amount, the valuation of the debt instruments shall be performed on the level of single financial instruments;</w:t>
      </w:r>
    </w:p>
    <w:p w14:paraId="6CBCA473" w14:textId="5E986ECB" w:rsidR="009569C7" w:rsidRPr="00320C81" w:rsidRDefault="00A834F1" w:rsidP="009D195F">
      <w:pPr>
        <w:pStyle w:val="Baseparagraphnumbered"/>
        <w:numPr>
          <w:ilvl w:val="1"/>
          <w:numId w:val="26"/>
        </w:numPr>
        <w:ind w:left="1170"/>
      </w:pPr>
      <w:r w:rsidRPr="00320C81">
        <w:t>under IFRS for debt instruments at amortised cost</w:t>
      </w:r>
      <w:r w:rsidR="000C740D" w:rsidRPr="00320C81">
        <w:t xml:space="preserve"> </w:t>
      </w:r>
      <w:r w:rsidRPr="00320C81">
        <w:t>or at fair value through other comprehensive income, the gross carrying amount shall be the carrying amount before adjusting for any loss allowance;</w:t>
      </w:r>
    </w:p>
    <w:p w14:paraId="1BFDB682" w14:textId="77777777" w:rsidR="009569C7" w:rsidRPr="00320C81" w:rsidRDefault="00A834F1" w:rsidP="009D195F">
      <w:pPr>
        <w:pStyle w:val="Baseparagraphnumbered"/>
        <w:numPr>
          <w:ilvl w:val="1"/>
          <w:numId w:val="26"/>
        </w:numPr>
        <w:ind w:left="1170"/>
      </w:pPr>
      <w:r w:rsidRPr="00320C81">
        <w:t>under national GAAP based on BAD, for debt instruments classified as ‘non-trading non-derivative financial asset</w:t>
      </w:r>
      <w:r w:rsidR="00837ED5" w:rsidRPr="00320C81">
        <w:t>s</w:t>
      </w:r>
      <w:r w:rsidRPr="00320C81">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6F4F4DE6" w14:textId="77777777" w:rsidR="009569C7" w:rsidRPr="00320C81" w:rsidRDefault="00A834F1" w:rsidP="009D195F">
      <w:pPr>
        <w:pStyle w:val="Baseparagraphnumbered"/>
        <w:numPr>
          <w:ilvl w:val="1"/>
          <w:numId w:val="26"/>
        </w:numPr>
        <w:ind w:left="1170"/>
      </w:pPr>
      <w:r w:rsidRPr="00320C81">
        <w:lastRenderedPageBreak/>
        <w:t>under national GAAP based on BAD, the gross carrying amount of debt instruments classified as ‘Non-trading non-derivative financial assets measured at fair value to equity’ shall depend on whether these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these financial assets are not subject to impairment requirements, the gross carrying amount of these financial assets shall be the fair value for performing exposures, and for non-performing exposures the fair value after adding back any accumulated negative fair value adjustment due to credit risk;</w:t>
      </w:r>
    </w:p>
    <w:p w14:paraId="506C64FE" w14:textId="77777777" w:rsidR="009569C7" w:rsidRPr="00320C81" w:rsidRDefault="00A834F1" w:rsidP="009D195F">
      <w:pPr>
        <w:pStyle w:val="Baseparagraphnumbered"/>
        <w:numPr>
          <w:ilvl w:val="1"/>
          <w:numId w:val="26"/>
        </w:numPr>
        <w:ind w:left="1170"/>
      </w:pPr>
      <w:r w:rsidRPr="00320C81">
        <w:t xml:space="preserve">under national GAAP based on BAD, the gross carrying amount of debt instruments measured at strict or moderate LOCOM shall be the cost where measured at cost during the reporting period. Where these debt instruments are measured at market value the gross carrying amount shall be the market value before adjusting for credit-risk induced value adjustments; </w:t>
      </w:r>
    </w:p>
    <w:p w14:paraId="696B489A" w14:textId="77777777" w:rsidR="009569C7" w:rsidRPr="00320C81" w:rsidRDefault="00A834F1" w:rsidP="009D195F">
      <w:pPr>
        <w:pStyle w:val="Baseparagraphnumbered"/>
        <w:numPr>
          <w:ilvl w:val="1"/>
          <w:numId w:val="26"/>
        </w:numPr>
        <w:ind w:left="1170"/>
      </w:pPr>
      <w:r w:rsidRPr="00320C81">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53CD1E1A" w14:textId="77777777" w:rsidR="009569C7" w:rsidRPr="00320C81" w:rsidRDefault="00A834F1" w:rsidP="009D195F">
      <w:pPr>
        <w:pStyle w:val="Baseparagraphnumbered"/>
        <w:numPr>
          <w:ilvl w:val="1"/>
          <w:numId w:val="26"/>
        </w:numPr>
        <w:ind w:left="1170"/>
      </w:pPr>
      <w:r w:rsidRPr="00320C81">
        <w:t>for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these haircuts.</w:t>
      </w:r>
    </w:p>
    <w:p w14:paraId="7F08A355" w14:textId="77777777" w:rsidR="009569C7" w:rsidRPr="00320C81" w:rsidRDefault="00A834F1" w:rsidP="009569C7">
      <w:pPr>
        <w:pStyle w:val="sub-subtitlenumbered"/>
        <w:jc w:val="both"/>
      </w:pPr>
      <w:bookmarkStart w:id="36" w:name="_Toc361844207"/>
      <w:bookmarkStart w:id="37" w:name="_Toc362359279"/>
      <w:bookmarkStart w:id="38" w:name="_Toc2789752"/>
      <w:r w:rsidRPr="00320C81">
        <w:t>Financial liabilities</w:t>
      </w:r>
      <w:bookmarkEnd w:id="36"/>
      <w:bookmarkEnd w:id="37"/>
      <w:bookmarkEnd w:id="38"/>
    </w:p>
    <w:p w14:paraId="096EF68F" w14:textId="77777777" w:rsidR="009569C7" w:rsidRPr="00320C81" w:rsidRDefault="00A834F1" w:rsidP="009569C7">
      <w:pPr>
        <w:pStyle w:val="Baseparagraphnumbered"/>
      </w:pPr>
      <w:r w:rsidRPr="00320C81">
        <w:t>Financial liabilities shall be distributed among the following classes of instruments: ‘Derivatives’, ‘Short positions’, ‘Deposits’, ‘Debt securities issued’ and ‘Other financial liabilities’.</w:t>
      </w:r>
    </w:p>
    <w:p w14:paraId="00F5770A" w14:textId="77777777" w:rsidR="009569C7" w:rsidRPr="00320C81" w:rsidRDefault="00A834F1" w:rsidP="009569C7">
      <w:pPr>
        <w:pStyle w:val="Baseparagraphnumbered"/>
      </w:pPr>
      <w:r w:rsidRPr="00320C81">
        <w:t xml:space="preserve">For the purposes of Annexes III and IV as well as this Annex the definition of ‘deposits’ in Annex </w:t>
      </w:r>
      <w:r w:rsidR="009569C7" w:rsidRPr="00320C81">
        <w:t>II</w:t>
      </w:r>
      <w:r w:rsidRPr="00320C81">
        <w:t xml:space="preserve">, Part 2 of the ECB BSI Regulation applies. </w:t>
      </w:r>
    </w:p>
    <w:p w14:paraId="63E458C1" w14:textId="77777777" w:rsidR="009569C7" w:rsidRPr="00320C81" w:rsidRDefault="00A834F1" w:rsidP="009569C7">
      <w:pPr>
        <w:pStyle w:val="Baseparagraphnumbered"/>
      </w:pPr>
      <w:r w:rsidRPr="00320C81">
        <w:t xml:space="preserve"> ‘Debt securities issued’ shall be debt instruments issued as securities by the institution that are not deposits in accordance with the ECB BSI Regulation.</w:t>
      </w:r>
    </w:p>
    <w:p w14:paraId="4A2DBEB4" w14:textId="77777777" w:rsidR="009569C7" w:rsidRPr="00320C81" w:rsidRDefault="00A834F1" w:rsidP="009569C7">
      <w:pPr>
        <w:pStyle w:val="Baseparagraphnumbered"/>
      </w:pPr>
      <w:r w:rsidRPr="00320C81">
        <w:t xml:space="preserve">‘Other financial liabilities’ shall include all financial liabilities other than derivatives, short positions, deposits and debt securities issued. </w:t>
      </w:r>
    </w:p>
    <w:p w14:paraId="57F9D57B" w14:textId="77777777" w:rsidR="009569C7" w:rsidRPr="00320C81" w:rsidRDefault="00A834F1" w:rsidP="009569C7">
      <w:pPr>
        <w:pStyle w:val="Baseparagraphnumbered"/>
      </w:pPr>
      <w:r w:rsidRPr="00320C81">
        <w:t xml:space="preserve">Under IFRS ‘Other financial liabilities’ shall include financial guarantees given where they are measured either at fair value through profit or loss [IFRS 9.4.2.1(a)] or at the amount initially recognised less cumulative amortization [IFRS 9.4.2.1(c)(ii)]. Loan commitments given shall be reported as ‘Other </w:t>
      </w:r>
      <w:r w:rsidRPr="00320C81">
        <w:lastRenderedPageBreak/>
        <w:t xml:space="preserve">financial liabilities’ where they are designated as financial liabilities at fair value through profit or loss [IFRS 9.4.2.1(a)] or they are commitments to provide a loan at a below-market interest rate [IFRS 9.2.3(c), IFRS 9.4.2.1(d)]. </w:t>
      </w:r>
    </w:p>
    <w:p w14:paraId="267FC493" w14:textId="77777777" w:rsidR="009569C7" w:rsidRPr="00320C81" w:rsidRDefault="00A834F1" w:rsidP="009569C7">
      <w:pPr>
        <w:pStyle w:val="Baseparagraphnumbered"/>
      </w:pPr>
      <w:r w:rsidRPr="00320C81">
        <w:t xml:space="preserve">Where loan commitments, financial guarantees and other commitments given are </w:t>
      </w:r>
      <w:r w:rsidRPr="00320C81">
        <w:rPr>
          <w:lang w:val="en-US"/>
        </w:rPr>
        <w:t>measured at fair value</w:t>
      </w:r>
      <w:r w:rsidRPr="00320C81">
        <w:t xml:space="preserve"> through profit or loss</w:t>
      </w:r>
      <w:r w:rsidRPr="00320C81">
        <w:rPr>
          <w:lang w:val="en-US"/>
        </w:rPr>
        <w:t>, any change in the fair value, including changes due to credit risk,</w:t>
      </w:r>
      <w:r w:rsidRPr="00320C81">
        <w:t xml:space="preserve"> shall be reported as </w:t>
      </w:r>
      <w:r w:rsidRPr="00320C81">
        <w:rPr>
          <w:lang w:val="en-US"/>
        </w:rPr>
        <w:t>‘other financial liabilities’ and not as</w:t>
      </w:r>
      <w:r w:rsidRPr="00320C81">
        <w:t xml:space="preserve"> provisions for ‘Commitments and guarantees given’. </w:t>
      </w:r>
    </w:p>
    <w:p w14:paraId="0EA4FCAB" w14:textId="77777777" w:rsidR="009569C7" w:rsidRPr="00320C81" w:rsidRDefault="00A834F1" w:rsidP="009569C7">
      <w:pPr>
        <w:pStyle w:val="Baseparagraphnumbered"/>
      </w:pPr>
      <w:r w:rsidRPr="00320C81">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6A7DE79D" w14:textId="77777777" w:rsidR="009569C7" w:rsidRPr="00320C81" w:rsidRDefault="00A834F1" w:rsidP="009569C7">
      <w:pPr>
        <w:pStyle w:val="subtitlenumbered"/>
        <w:numPr>
          <w:ilvl w:val="0"/>
          <w:numId w:val="17"/>
        </w:numPr>
        <w:jc w:val="both"/>
      </w:pPr>
      <w:bookmarkStart w:id="39" w:name="_Toc361844208"/>
      <w:bookmarkStart w:id="40" w:name="_Toc362359280"/>
      <w:bookmarkStart w:id="41" w:name="_Toc2789753"/>
      <w:r w:rsidRPr="00320C81">
        <w:t>Counterparty breakdown</w:t>
      </w:r>
      <w:bookmarkEnd w:id="39"/>
      <w:bookmarkEnd w:id="40"/>
      <w:bookmarkEnd w:id="41"/>
    </w:p>
    <w:p w14:paraId="7B2B546A" w14:textId="77777777" w:rsidR="009569C7" w:rsidRPr="00320C81" w:rsidRDefault="00A834F1" w:rsidP="009569C7">
      <w:pPr>
        <w:pStyle w:val="Baseparagraphnumbered"/>
      </w:pPr>
      <w:r w:rsidRPr="00320C81">
        <w:t>Where a breakdown by counterparty is required the following counterparty sectors shall be used:</w:t>
      </w:r>
    </w:p>
    <w:p w14:paraId="4852534E" w14:textId="77777777" w:rsidR="009569C7" w:rsidRPr="00320C81" w:rsidRDefault="00A834F1" w:rsidP="009569C7">
      <w:pPr>
        <w:numPr>
          <w:ilvl w:val="0"/>
          <w:numId w:val="9"/>
        </w:numPr>
        <w:tabs>
          <w:tab w:val="clear" w:pos="360"/>
        </w:tabs>
        <w:ind w:left="1134" w:hanging="425"/>
        <w:jc w:val="both"/>
        <w:rPr>
          <w:rFonts w:ascii="Times New Roman" w:hAnsi="Times New Roman"/>
          <w:sz w:val="24"/>
          <w:szCs w:val="24"/>
        </w:rPr>
      </w:pPr>
      <w:r w:rsidRPr="00320C81">
        <w:rPr>
          <w:rFonts w:ascii="Times New Roman" w:hAnsi="Times New Roman"/>
          <w:sz w:val="24"/>
          <w:szCs w:val="24"/>
        </w:rPr>
        <w:t>central banks;</w:t>
      </w:r>
    </w:p>
    <w:p w14:paraId="1952A74A" w14:textId="77777777" w:rsidR="009569C7" w:rsidRPr="00320C81" w:rsidRDefault="00A834F1" w:rsidP="009569C7">
      <w:pPr>
        <w:numPr>
          <w:ilvl w:val="0"/>
          <w:numId w:val="9"/>
        </w:numPr>
        <w:tabs>
          <w:tab w:val="clear" w:pos="360"/>
        </w:tabs>
        <w:ind w:left="1134" w:hanging="425"/>
        <w:jc w:val="both"/>
        <w:rPr>
          <w:rFonts w:ascii="Times New Roman" w:hAnsi="Times New Roman"/>
          <w:sz w:val="24"/>
          <w:szCs w:val="24"/>
        </w:rPr>
      </w:pPr>
      <w:r w:rsidRPr="00320C81">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sidRPr="00320C81">
        <w:rPr>
          <w:rFonts w:ascii="Times New Roman" w:hAnsi="Times New Roman"/>
          <w:sz w:val="24"/>
          <w:szCs w:val="24"/>
        </w:rPr>
        <w:t xml:space="preserve">institutions of </w:t>
      </w:r>
      <w:r w:rsidRPr="00320C81">
        <w:rPr>
          <w:rFonts w:ascii="Times New Roman" w:hAnsi="Times New Roman"/>
          <w:sz w:val="24"/>
          <w:szCs w:val="24"/>
        </w:rPr>
        <w:t xml:space="preserve">the European </w:t>
      </w:r>
      <w:r w:rsidR="00837ED5" w:rsidRPr="00320C81">
        <w:rPr>
          <w:rFonts w:ascii="Times New Roman" w:hAnsi="Times New Roman"/>
          <w:sz w:val="24"/>
          <w:szCs w:val="24"/>
        </w:rPr>
        <w:t>Union</w:t>
      </w:r>
      <w:r w:rsidRPr="00320C81">
        <w:rPr>
          <w:rFonts w:ascii="Times New Roman" w:hAnsi="Times New Roman"/>
          <w:sz w:val="24"/>
          <w:szCs w:val="24"/>
        </w:rPr>
        <w:t>, the International Monetary Fund and the Bank for International Settlements;</w:t>
      </w:r>
    </w:p>
    <w:p w14:paraId="12E86E18" w14:textId="77777777" w:rsidR="009569C7" w:rsidRPr="00320C81" w:rsidRDefault="00A834F1" w:rsidP="009569C7">
      <w:pPr>
        <w:numPr>
          <w:ilvl w:val="0"/>
          <w:numId w:val="9"/>
        </w:numPr>
        <w:tabs>
          <w:tab w:val="clear" w:pos="360"/>
        </w:tabs>
        <w:ind w:left="1134" w:hanging="425"/>
        <w:jc w:val="both"/>
        <w:rPr>
          <w:rFonts w:ascii="Times New Roman" w:hAnsi="Times New Roman"/>
          <w:sz w:val="24"/>
          <w:szCs w:val="24"/>
        </w:rPr>
      </w:pPr>
      <w:r w:rsidRPr="00320C81">
        <w:rPr>
          <w:rFonts w:ascii="Times New Roman" w:hAnsi="Times New Roman"/>
          <w:sz w:val="24"/>
          <w:szCs w:val="24"/>
        </w:rPr>
        <w:t>credit institutions: any institution covered by the definition in Article 4(1)(1) of CRR (‘undertaking the business of which is to take deposits or other repayable funds from the public and to grant credits for its own account’) and multilateral development banks (MDBs);</w:t>
      </w:r>
      <w:r w:rsidRPr="00320C81">
        <w:rPr>
          <w:rFonts w:ascii="Times New Roman" w:hAnsi="Times New Roman"/>
          <w:color w:val="444444"/>
          <w:sz w:val="24"/>
          <w:szCs w:val="24"/>
        </w:rPr>
        <w:t xml:space="preserve"> </w:t>
      </w:r>
    </w:p>
    <w:p w14:paraId="79D448A3" w14:textId="77777777" w:rsidR="009569C7" w:rsidRPr="00320C81" w:rsidRDefault="00A834F1" w:rsidP="009569C7">
      <w:pPr>
        <w:numPr>
          <w:ilvl w:val="0"/>
          <w:numId w:val="9"/>
        </w:numPr>
        <w:tabs>
          <w:tab w:val="clear" w:pos="360"/>
        </w:tabs>
        <w:ind w:left="1134" w:hanging="425"/>
        <w:jc w:val="both"/>
        <w:rPr>
          <w:rFonts w:ascii="Times New Roman" w:hAnsi="Times New Roman"/>
          <w:sz w:val="24"/>
          <w:szCs w:val="24"/>
        </w:rPr>
      </w:pPr>
      <w:r w:rsidRPr="00320C81">
        <w:rPr>
          <w:rFonts w:ascii="Times New Roman" w:hAnsi="Times New Roman"/>
          <w:sz w:val="24"/>
          <w:szCs w:val="24"/>
        </w:rPr>
        <w:t>other financial corporations: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p w14:paraId="5FF37EB6" w14:textId="3B7EB326" w:rsidR="009569C7" w:rsidRPr="00320C81" w:rsidRDefault="00A834F1" w:rsidP="009569C7">
      <w:pPr>
        <w:numPr>
          <w:ilvl w:val="0"/>
          <w:numId w:val="9"/>
        </w:numPr>
        <w:tabs>
          <w:tab w:val="clear" w:pos="360"/>
        </w:tabs>
        <w:ind w:left="1134" w:hanging="425"/>
        <w:jc w:val="both"/>
        <w:rPr>
          <w:rFonts w:ascii="Times New Roman" w:hAnsi="Times New Roman"/>
          <w:sz w:val="24"/>
          <w:szCs w:val="24"/>
        </w:rPr>
      </w:pPr>
      <w:r w:rsidRPr="00320C81">
        <w:rPr>
          <w:rFonts w:ascii="Times New Roman" w:hAnsi="Times New Roman"/>
          <w:sz w:val="24"/>
          <w:szCs w:val="24"/>
        </w:rPr>
        <w:t>non-financial corporations</w:t>
      </w:r>
      <w:ins w:id="42" w:author="EBA Staff" w:date="2019-03-06T17:13:00Z">
        <w:r w:rsidR="00301A78" w:rsidRPr="00320C81">
          <w:rPr>
            <w:rFonts w:ascii="Times New Roman" w:hAnsi="Times New Roman"/>
            <w:sz w:val="24"/>
            <w:szCs w:val="24"/>
          </w:rPr>
          <w:t xml:space="preserve"> (NFCs)</w:t>
        </w:r>
      </w:ins>
      <w:r w:rsidRPr="00320C81">
        <w:rPr>
          <w:rFonts w:ascii="Times New Roman" w:hAnsi="Times New Roman"/>
          <w:sz w:val="24"/>
          <w:szCs w:val="24"/>
        </w:rPr>
        <w:t xml:space="preserve">: corporations and quasi-corporations not engaged in financial intermediation but principally in the production of market goods and non-financial services according to the ECB BSI Regulation; </w:t>
      </w:r>
    </w:p>
    <w:p w14:paraId="1B5102BB" w14:textId="77777777" w:rsidR="009569C7" w:rsidRPr="00320C81" w:rsidRDefault="00A834F1" w:rsidP="009569C7">
      <w:pPr>
        <w:numPr>
          <w:ilvl w:val="0"/>
          <w:numId w:val="9"/>
        </w:numPr>
        <w:tabs>
          <w:tab w:val="clear" w:pos="360"/>
        </w:tabs>
        <w:ind w:left="1134" w:hanging="425"/>
        <w:jc w:val="both"/>
        <w:rPr>
          <w:rFonts w:ascii="Times New Roman" w:hAnsi="Times New Roman"/>
          <w:sz w:val="24"/>
          <w:szCs w:val="24"/>
        </w:rPr>
      </w:pPr>
      <w:r w:rsidRPr="00320C81">
        <w:rPr>
          <w:rFonts w:ascii="Times New Roman" w:hAnsi="Times New Roman"/>
          <w:sz w:val="24"/>
          <w:szCs w:val="24"/>
        </w:rPr>
        <w:t xml:space="preserve">households: individuals or groups of individuals as consumers and producers of goods and non-financial services exclusively for their own </w:t>
      </w:r>
      <w:r w:rsidRPr="00320C81">
        <w:rPr>
          <w:rFonts w:ascii="Times New Roman" w:hAnsi="Times New Roman"/>
          <w:sz w:val="24"/>
          <w:szCs w:val="24"/>
        </w:rPr>
        <w:lastRenderedPageBreak/>
        <w:t xml:space="preserve">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14:paraId="0DE28805" w14:textId="77777777" w:rsidR="009569C7" w:rsidRPr="00320C81" w:rsidRDefault="00A834F1" w:rsidP="009569C7">
      <w:pPr>
        <w:pStyle w:val="Baseparagraphnumbered"/>
      </w:pPr>
      <w:r w:rsidRPr="00320C81">
        <w:t>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14:paraId="4688D140" w14:textId="77777777" w:rsidR="009569C7" w:rsidRPr="00320C81" w:rsidRDefault="00A834F1" w:rsidP="009569C7">
      <w:pPr>
        <w:pStyle w:val="Baseparagraphnumbered"/>
      </w:pPr>
      <w:r w:rsidRPr="00320C81">
        <w:t>The immediate counterparties in the following transactions shall be:</w:t>
      </w:r>
    </w:p>
    <w:p w14:paraId="09D06F40" w14:textId="77777777" w:rsidR="009569C7" w:rsidRPr="00320C81" w:rsidRDefault="00A834F1" w:rsidP="00C35843">
      <w:pPr>
        <w:numPr>
          <w:ilvl w:val="0"/>
          <w:numId w:val="51"/>
        </w:numPr>
        <w:jc w:val="both"/>
        <w:rPr>
          <w:rFonts w:ascii="Times New Roman" w:hAnsi="Times New Roman"/>
          <w:sz w:val="24"/>
          <w:szCs w:val="24"/>
        </w:rPr>
      </w:pPr>
      <w:r w:rsidRPr="00320C81">
        <w:rPr>
          <w:rFonts w:ascii="Times New Roman" w:hAnsi="Times New Roman"/>
          <w:sz w:val="24"/>
          <w:szCs w:val="24"/>
          <w:lang w:val="en-US"/>
        </w:rPr>
        <w:t>for loans and advances, the immediate borrower.</w:t>
      </w:r>
      <w:r w:rsidRPr="00320C81">
        <w:t xml:space="preserve"> </w:t>
      </w:r>
      <w:r w:rsidRPr="00320C81">
        <w:rPr>
          <w:rFonts w:ascii="Times New Roman" w:hAnsi="Times New Roman"/>
          <w:sz w:val="24"/>
          <w:szCs w:val="24"/>
          <w:lang w:val="en-US"/>
        </w:rPr>
        <w:t xml:space="preserve">For trade receivables, the immediate borrower shall be the counterparty obliged to pay the receivables, except in transactions with recourse, where the </w:t>
      </w:r>
      <w:r w:rsidR="002C06EE" w:rsidRPr="00320C81">
        <w:rPr>
          <w:rFonts w:ascii="Times New Roman" w:hAnsi="Times New Roman"/>
          <w:sz w:val="24"/>
          <w:szCs w:val="24"/>
          <w:lang w:val="en-US"/>
        </w:rPr>
        <w:t>immediate borrower</w:t>
      </w:r>
      <w:r w:rsidRPr="00320C81">
        <w:rPr>
          <w:rFonts w:ascii="Times New Roman" w:hAnsi="Times New Roman"/>
          <w:sz w:val="24"/>
          <w:szCs w:val="24"/>
          <w:lang w:val="en-US"/>
        </w:rPr>
        <w:t xml:space="preserve"> shall be the transferor of receivables where the</w:t>
      </w:r>
      <w:r w:rsidRPr="00320C81">
        <w:t xml:space="preserve"> </w:t>
      </w:r>
      <w:r w:rsidRPr="00320C81">
        <w:rPr>
          <w:rFonts w:ascii="Times New Roman" w:hAnsi="Times New Roman"/>
          <w:sz w:val="24"/>
          <w:szCs w:val="24"/>
          <w:lang w:val="en-US"/>
        </w:rPr>
        <w:t>reporting institution does not acquire substantially all the risks and rewards of ownership of the transferred receivables;</w:t>
      </w:r>
    </w:p>
    <w:p w14:paraId="1C48AC6A" w14:textId="77777777" w:rsidR="009569C7" w:rsidRPr="00320C81" w:rsidRDefault="00A834F1" w:rsidP="00C35843">
      <w:pPr>
        <w:numPr>
          <w:ilvl w:val="0"/>
          <w:numId w:val="51"/>
        </w:numPr>
        <w:jc w:val="both"/>
        <w:rPr>
          <w:rFonts w:ascii="Times New Roman" w:hAnsi="Times New Roman"/>
          <w:sz w:val="24"/>
          <w:szCs w:val="24"/>
        </w:rPr>
      </w:pPr>
      <w:r w:rsidRPr="00320C81">
        <w:rPr>
          <w:rFonts w:ascii="Times New Roman" w:hAnsi="Times New Roman"/>
          <w:sz w:val="24"/>
          <w:szCs w:val="24"/>
          <w:lang w:val="en-US"/>
        </w:rPr>
        <w:t xml:space="preserve">for debt securities and equity instruments, the issuer of the securities; </w:t>
      </w:r>
    </w:p>
    <w:p w14:paraId="2B0B20E5" w14:textId="77777777" w:rsidR="009569C7" w:rsidRPr="00320C81" w:rsidRDefault="00A834F1" w:rsidP="00C35843">
      <w:pPr>
        <w:numPr>
          <w:ilvl w:val="0"/>
          <w:numId w:val="51"/>
        </w:numPr>
        <w:jc w:val="both"/>
        <w:rPr>
          <w:rFonts w:ascii="Times New Roman" w:hAnsi="Times New Roman"/>
          <w:sz w:val="24"/>
          <w:szCs w:val="24"/>
        </w:rPr>
      </w:pPr>
      <w:r w:rsidRPr="00320C81">
        <w:rPr>
          <w:rFonts w:ascii="Times New Roman" w:hAnsi="Times New Roman"/>
          <w:sz w:val="24"/>
          <w:szCs w:val="24"/>
          <w:lang w:val="en-US"/>
        </w:rPr>
        <w:t xml:space="preserve">for deposits, the depositor;   </w:t>
      </w:r>
    </w:p>
    <w:p w14:paraId="64F9C87B" w14:textId="77777777" w:rsidR="009569C7" w:rsidRPr="00320C81" w:rsidRDefault="00A834F1" w:rsidP="00C35843">
      <w:pPr>
        <w:numPr>
          <w:ilvl w:val="0"/>
          <w:numId w:val="51"/>
        </w:numPr>
        <w:jc w:val="both"/>
        <w:rPr>
          <w:rFonts w:ascii="Times New Roman" w:hAnsi="Times New Roman"/>
          <w:sz w:val="24"/>
          <w:szCs w:val="24"/>
        </w:rPr>
      </w:pPr>
      <w:r w:rsidRPr="00320C81">
        <w:rPr>
          <w:rFonts w:ascii="Times New Roman" w:hAnsi="Times New Roman"/>
          <w:sz w:val="24"/>
          <w:szCs w:val="24"/>
          <w:lang w:val="en-US"/>
        </w:rPr>
        <w:t>for short positions, the counterparty of the securities borrowing transaction or reverse repurchase agreement;</w:t>
      </w:r>
    </w:p>
    <w:p w14:paraId="5D8D07F9" w14:textId="77777777" w:rsidR="009569C7" w:rsidRPr="00320C81" w:rsidRDefault="00A834F1" w:rsidP="00C35843">
      <w:pPr>
        <w:numPr>
          <w:ilvl w:val="0"/>
          <w:numId w:val="51"/>
        </w:numPr>
        <w:jc w:val="both"/>
        <w:rPr>
          <w:rFonts w:ascii="Times New Roman" w:hAnsi="Times New Roman"/>
          <w:sz w:val="24"/>
          <w:szCs w:val="24"/>
        </w:rPr>
      </w:pPr>
      <w:r w:rsidRPr="00320C81">
        <w:rPr>
          <w:rFonts w:ascii="Times New Roman" w:hAnsi="Times New Roman"/>
          <w:sz w:val="24"/>
          <w:szCs w:val="24"/>
          <w:lang w:val="en-US"/>
        </w:rPr>
        <w:t>for</w:t>
      </w:r>
      <w:r w:rsidRPr="00320C81">
        <w:rPr>
          <w:rFonts w:ascii="Times New Roman" w:hAnsi="Times New Roman"/>
          <w:sz w:val="24"/>
          <w:szCs w:val="24"/>
        </w:rPr>
        <w:t xml:space="preserve"> d</w:t>
      </w:r>
      <w:r w:rsidRPr="00320C81">
        <w:rPr>
          <w:rFonts w:ascii="Times New Roman" w:hAnsi="Times New Roman"/>
          <w:sz w:val="24"/>
          <w:szCs w:val="24"/>
          <w:lang w:val="en-US"/>
        </w:rPr>
        <w:t>erivatives, the direct counterparty of the derivative contract. For centrally cleared OTC derivatives the direct counterparty shall be the clearing house acting as a central counterparty. Counterparty breakdown for credit risk derivatives refers to the sector where the counterparty of the contract (buyer or seller of protection) belongs;</w:t>
      </w:r>
    </w:p>
    <w:p w14:paraId="0677CDE0" w14:textId="77777777" w:rsidR="009569C7" w:rsidRPr="00320C81" w:rsidRDefault="00A834F1" w:rsidP="00C35843">
      <w:pPr>
        <w:numPr>
          <w:ilvl w:val="0"/>
          <w:numId w:val="51"/>
        </w:numPr>
        <w:jc w:val="both"/>
        <w:rPr>
          <w:rFonts w:ascii="Times New Roman" w:hAnsi="Times New Roman"/>
          <w:sz w:val="24"/>
          <w:szCs w:val="24"/>
          <w:lang w:val="en-US"/>
        </w:rPr>
      </w:pPr>
      <w:r w:rsidRPr="00320C81">
        <w:rPr>
          <w:rFonts w:ascii="Times New Roman" w:hAnsi="Times New Roman"/>
          <w:sz w:val="24"/>
          <w:szCs w:val="24"/>
          <w:lang w:val="en-US"/>
        </w:rPr>
        <w:t>for financial guarantees given, the counterparty shall be the direct counterparty of the guaranteed debt instrument;</w:t>
      </w:r>
    </w:p>
    <w:p w14:paraId="3D21CBDD" w14:textId="77777777" w:rsidR="009569C7" w:rsidRPr="00320C81" w:rsidRDefault="00A834F1" w:rsidP="00C35843">
      <w:pPr>
        <w:numPr>
          <w:ilvl w:val="0"/>
          <w:numId w:val="51"/>
        </w:numPr>
        <w:jc w:val="both"/>
        <w:rPr>
          <w:rFonts w:ascii="Times New Roman" w:hAnsi="Times New Roman"/>
          <w:sz w:val="24"/>
          <w:szCs w:val="24"/>
          <w:lang w:val="en-US"/>
        </w:rPr>
      </w:pPr>
      <w:r w:rsidRPr="00320C81">
        <w:rPr>
          <w:rFonts w:ascii="Times New Roman" w:hAnsi="Times New Roman"/>
          <w:sz w:val="24"/>
          <w:szCs w:val="24"/>
          <w:lang w:val="en-US"/>
        </w:rPr>
        <w:t xml:space="preserve">for loan commitments and other commitments given, the counterparty whose credit risk is assumed by the reporting institution; </w:t>
      </w:r>
    </w:p>
    <w:p w14:paraId="5496ADAF" w14:textId="77777777" w:rsidR="009569C7" w:rsidRPr="00320C81" w:rsidRDefault="00A834F1" w:rsidP="00C35843">
      <w:pPr>
        <w:numPr>
          <w:ilvl w:val="0"/>
          <w:numId w:val="51"/>
        </w:numPr>
        <w:jc w:val="both"/>
        <w:rPr>
          <w:rFonts w:ascii="Times New Roman" w:hAnsi="Times New Roman"/>
          <w:sz w:val="24"/>
          <w:szCs w:val="24"/>
        </w:rPr>
      </w:pPr>
      <w:r w:rsidRPr="00320C81">
        <w:rPr>
          <w:rFonts w:ascii="Times New Roman" w:hAnsi="Times New Roman"/>
          <w:sz w:val="24"/>
          <w:szCs w:val="24"/>
          <w:lang w:val="en-US"/>
        </w:rPr>
        <w:t>for loan commitments, financial guarantees and other commitments received, the guarantor or the counterparty that has provided the commitment to the reporting institution.</w:t>
      </w:r>
    </w:p>
    <w:p w14:paraId="3391E898" w14:textId="77777777" w:rsidR="009569C7" w:rsidRPr="00320C81" w:rsidRDefault="009569C7" w:rsidP="009569C7"/>
    <w:p w14:paraId="7F94D6C6" w14:textId="77777777" w:rsidR="009569C7" w:rsidRPr="00320C81" w:rsidRDefault="00A834F1" w:rsidP="009569C7">
      <w:pPr>
        <w:jc w:val="center"/>
        <w:rPr>
          <w:rFonts w:ascii="Times New Roman" w:hAnsi="Times New Roman"/>
          <w:b/>
          <w:sz w:val="24"/>
          <w:szCs w:val="24"/>
          <w:lang w:val="en-US" w:eastAsia="de-DE"/>
        </w:rPr>
      </w:pPr>
      <w:bookmarkStart w:id="43" w:name="_Toc361844209"/>
      <w:r w:rsidRPr="00320C81">
        <w:rPr>
          <w:rFonts w:ascii="Times New Roman" w:hAnsi="Times New Roman"/>
          <w:b/>
          <w:sz w:val="24"/>
          <w:szCs w:val="24"/>
          <w:lang w:val="en-US" w:eastAsia="de-DE"/>
        </w:rPr>
        <w:t>PART 2</w:t>
      </w:r>
      <w:bookmarkEnd w:id="43"/>
    </w:p>
    <w:p w14:paraId="0C0055AE" w14:textId="77777777" w:rsidR="009569C7" w:rsidRPr="00320C81" w:rsidRDefault="00A834F1" w:rsidP="009569C7">
      <w:pPr>
        <w:pStyle w:val="Heading1"/>
        <w:jc w:val="both"/>
      </w:pPr>
      <w:bookmarkStart w:id="44" w:name="_Toc362359281"/>
      <w:bookmarkStart w:id="45" w:name="_Toc2789754"/>
      <w:r w:rsidRPr="00320C81">
        <w:lastRenderedPageBreak/>
        <w:t>Template related instructions</w:t>
      </w:r>
      <w:bookmarkEnd w:id="44"/>
      <w:bookmarkEnd w:id="45"/>
    </w:p>
    <w:p w14:paraId="03E3AF7C" w14:textId="77777777" w:rsidR="009569C7" w:rsidRPr="00320C81" w:rsidRDefault="00A834F1" w:rsidP="00C35843">
      <w:pPr>
        <w:pStyle w:val="subtitlenumbered"/>
        <w:keepNext/>
        <w:numPr>
          <w:ilvl w:val="0"/>
          <w:numId w:val="35"/>
        </w:numPr>
        <w:jc w:val="both"/>
      </w:pPr>
      <w:bookmarkStart w:id="46" w:name="_Toc361844211"/>
      <w:bookmarkStart w:id="47" w:name="_Toc362359282"/>
      <w:bookmarkStart w:id="48" w:name="_Toc2789755"/>
      <w:r w:rsidRPr="00320C81">
        <w:t>Balance sheet</w:t>
      </w:r>
      <w:bookmarkEnd w:id="46"/>
      <w:bookmarkEnd w:id="47"/>
      <w:bookmarkEnd w:id="48"/>
    </w:p>
    <w:p w14:paraId="50CFCF29" w14:textId="77777777" w:rsidR="009569C7" w:rsidRPr="00320C81" w:rsidRDefault="00A834F1" w:rsidP="009569C7">
      <w:pPr>
        <w:pStyle w:val="sub-subtitlenumbered"/>
        <w:jc w:val="both"/>
      </w:pPr>
      <w:bookmarkStart w:id="49" w:name="_Toc361844212"/>
      <w:bookmarkStart w:id="50" w:name="_Toc362359283"/>
      <w:bookmarkStart w:id="51" w:name="_Toc2789756"/>
      <w:r w:rsidRPr="00320C81">
        <w:t>Assets (1.1)</w:t>
      </w:r>
      <w:bookmarkEnd w:id="49"/>
      <w:bookmarkEnd w:id="50"/>
      <w:bookmarkEnd w:id="51"/>
    </w:p>
    <w:p w14:paraId="4F4B2AB1" w14:textId="77777777" w:rsidR="009569C7" w:rsidRPr="00320C81" w:rsidRDefault="00A834F1" w:rsidP="00C35843">
      <w:pPr>
        <w:pStyle w:val="Baseparagraphnumbered"/>
        <w:numPr>
          <w:ilvl w:val="0"/>
          <w:numId w:val="34"/>
        </w:numPr>
      </w:pPr>
      <w:bookmarkStart w:id="52" w:name="_Toc246513943"/>
      <w:bookmarkStart w:id="53" w:name="_Toc246730615"/>
      <w:bookmarkStart w:id="54" w:name="_Toc246730706"/>
      <w:bookmarkEnd w:id="52"/>
      <w:bookmarkEnd w:id="53"/>
      <w:bookmarkEnd w:id="54"/>
      <w:r w:rsidRPr="00320C81">
        <w:t>‘Cash on hand’ shall include holdings of national and foreign banknotes and coins in circulation that are commonly used to make payments.</w:t>
      </w:r>
    </w:p>
    <w:p w14:paraId="11B19721" w14:textId="77777777" w:rsidR="009569C7" w:rsidRPr="00320C81" w:rsidRDefault="00A834F1" w:rsidP="009569C7">
      <w:pPr>
        <w:pStyle w:val="Baseparagraphnumbered"/>
      </w:pPr>
      <w:r w:rsidRPr="00320C81">
        <w:t>‘Cash balances at central banks’ shall include balances receivable on demand at central banks.</w:t>
      </w:r>
    </w:p>
    <w:p w14:paraId="64FF83C2" w14:textId="77777777" w:rsidR="009569C7" w:rsidRPr="00320C81" w:rsidRDefault="00A834F1" w:rsidP="009569C7">
      <w:pPr>
        <w:pStyle w:val="Baseparagraphnumbered"/>
      </w:pPr>
      <w:r w:rsidRPr="00320C81">
        <w:t xml:space="preserve">‘Other demand deposits’ shall include balances receivable on demand with credit institutions. </w:t>
      </w:r>
    </w:p>
    <w:p w14:paraId="396EA136" w14:textId="77777777" w:rsidR="009569C7" w:rsidRPr="00320C81" w:rsidRDefault="00A834F1" w:rsidP="009569C7">
      <w:pPr>
        <w:pStyle w:val="Baseparagraphnumbered"/>
      </w:pPr>
      <w:r w:rsidRPr="00320C81">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irrespectively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14:paraId="642B787F" w14:textId="77777777" w:rsidR="009569C7" w:rsidRPr="00320C81" w:rsidRDefault="00A834F1" w:rsidP="009569C7">
      <w:pPr>
        <w:pStyle w:val="Baseparagraphnumbered"/>
      </w:pPr>
      <w:r w:rsidRPr="00320C81">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72BA7ED8" w14:textId="77777777" w:rsidR="009569C7" w:rsidRPr="00320C81" w:rsidRDefault="00A834F1" w:rsidP="009569C7">
      <w:pPr>
        <w:pStyle w:val="Baseparagraphnumbered"/>
      </w:pPr>
      <w:r w:rsidRPr="00320C81">
        <w:t xml:space="preserve">Under the relevant national GAAP based on BAD, the carrying amount of repurchased own shares shall be reported as ‘other assets’ where presentation as asset is allowed under the relevant national GAAP. </w:t>
      </w:r>
    </w:p>
    <w:p w14:paraId="77A11515" w14:textId="77777777" w:rsidR="009569C7" w:rsidRPr="00320C81" w:rsidRDefault="00A834F1" w:rsidP="009569C7">
      <w:pPr>
        <w:pStyle w:val="Baseparagraphnumbered"/>
      </w:pPr>
      <w:r w:rsidRPr="00320C81">
        <w:t xml:space="preserve">‘Non-current assets and disposal groups classified as held for sale’ shall have the same meaning as under IFRS 5. </w:t>
      </w:r>
    </w:p>
    <w:p w14:paraId="79B2C721" w14:textId="77777777" w:rsidR="009569C7" w:rsidRPr="00320C81" w:rsidRDefault="00A834F1" w:rsidP="009569C7">
      <w:pPr>
        <w:pStyle w:val="sub-subtitlenumbered"/>
        <w:jc w:val="both"/>
      </w:pPr>
      <w:bookmarkStart w:id="55" w:name="_Toc361844213"/>
      <w:bookmarkStart w:id="56" w:name="_Toc362359284"/>
      <w:bookmarkStart w:id="57" w:name="_Toc2789757"/>
      <w:r w:rsidRPr="00320C81">
        <w:t>Liabilities (1.2)</w:t>
      </w:r>
      <w:bookmarkEnd w:id="55"/>
      <w:bookmarkEnd w:id="56"/>
      <w:bookmarkEnd w:id="57"/>
    </w:p>
    <w:p w14:paraId="5A8E2A9B" w14:textId="77777777" w:rsidR="009569C7" w:rsidRPr="00320C81" w:rsidRDefault="00A834F1" w:rsidP="009569C7">
      <w:pPr>
        <w:pStyle w:val="Baseparagraphnumbered"/>
      </w:pPr>
      <w:bookmarkStart w:id="58" w:name="_Toc246513946"/>
      <w:bookmarkStart w:id="59" w:name="_Toc246730618"/>
      <w:bookmarkStart w:id="60" w:name="_Toc246730709"/>
      <w:bookmarkEnd w:id="58"/>
      <w:bookmarkEnd w:id="59"/>
      <w:bookmarkEnd w:id="60"/>
      <w:r w:rsidRPr="00320C81">
        <w:t xml:space="preserve"> Under national GAAP based on BAD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rsidRPr="00320C81">
        <w:t xml:space="preserve">arising from </w:t>
      </w:r>
      <w:r w:rsidRPr="00320C81">
        <w:t>the ineffective part of the portfolio hedge relationship shall be reported in row ‘Derivatives – Hedge accounting’.</w:t>
      </w:r>
    </w:p>
    <w:p w14:paraId="1B05729F" w14:textId="77777777" w:rsidR="009569C7" w:rsidRPr="00320C81" w:rsidRDefault="00A834F1" w:rsidP="009569C7">
      <w:pPr>
        <w:pStyle w:val="Baseparagraphnumbered"/>
      </w:pPr>
      <w:r w:rsidRPr="00320C81">
        <w:t xml:space="preserve">Provisions for ‘Pensions and other post-employment defined benefit obligations’ shall include the amount of net defined benefit liabilities. </w:t>
      </w:r>
    </w:p>
    <w:p w14:paraId="3B0B1055" w14:textId="77777777" w:rsidR="009569C7" w:rsidRPr="00320C81" w:rsidRDefault="00A834F1" w:rsidP="009569C7">
      <w:pPr>
        <w:pStyle w:val="Baseparagraphnumbered"/>
      </w:pPr>
      <w:r w:rsidRPr="00320C81">
        <w:lastRenderedPageBreak/>
        <w:t>Under IFRS provisions for ‘Other long-term employee benefits’ shall include the amount of the deficits in the long-term employment benefit plans listed in IAS 19.153. The accrued expense from short term employee benefits [IAS 19.11(a)], defined contribution plans [IAS 19.51(a)] and termination benefits [IAS 19.169(a)] shall be included in ‘Other liabilities’.</w:t>
      </w:r>
    </w:p>
    <w:p w14:paraId="327E6D2A" w14:textId="77777777" w:rsidR="009569C7" w:rsidRPr="00320C81" w:rsidRDefault="00A834F1" w:rsidP="009569C7">
      <w:pPr>
        <w:pStyle w:val="Baseparagraphnumbered"/>
      </w:pPr>
      <w:r w:rsidRPr="00320C81">
        <w:t>Under IFRS, provisions for ‘Commitments and guarantees given’ shall include provisions related to all commitments and guarantees, irrespective of whether their impairment is determined in accordance with IFRS 9 or their provisioning follows IAS 37 or they are treated as insurance contracts under IFRS 4.</w:t>
      </w:r>
      <w:r w:rsidRPr="00320C81">
        <w:rPr>
          <w:lang w:val="en-US"/>
        </w:rPr>
        <w:t xml:space="preserve"> Liabilities arising from c</w:t>
      </w:r>
      <w:r w:rsidRPr="00320C81">
        <w:t>ommitments</w:t>
      </w:r>
      <w:r w:rsidRPr="00320C81">
        <w:rPr>
          <w:lang w:val="en-US"/>
        </w:rPr>
        <w:t xml:space="preserve"> and</w:t>
      </w:r>
      <w:r w:rsidRPr="00320C81">
        <w:t xml:space="preserve"> financial guarantees </w:t>
      </w:r>
      <w:r w:rsidRPr="00320C81">
        <w:rPr>
          <w:lang w:val="en-US"/>
        </w:rPr>
        <w:t>measured at fair value</w:t>
      </w:r>
      <w:r w:rsidRPr="00320C81">
        <w:t xml:space="preserve"> through profit or loss</w:t>
      </w:r>
      <w:r w:rsidRPr="00320C81">
        <w:rPr>
          <w:lang w:val="en-US"/>
        </w:rPr>
        <w:t xml:space="preserve"> shall not be reported as provisions although they are due to credit risk, but as ‘other financial liabilities’ in accordance with paragraph 40 of Part 1 of this Annex.</w:t>
      </w:r>
      <w:r w:rsidRPr="00320C81">
        <w:t xml:space="preserve"> Under national GAAP based on BAD, provisions for ‘Commitments and guarantees given’ shall include provisions related to all commitments and guarantees.</w:t>
      </w:r>
    </w:p>
    <w:p w14:paraId="372EA765" w14:textId="77777777" w:rsidR="009569C7" w:rsidRPr="00320C81" w:rsidRDefault="00A834F1" w:rsidP="009569C7">
      <w:pPr>
        <w:pStyle w:val="Baseparagraphnumbered"/>
      </w:pPr>
      <w:r w:rsidRPr="00320C81">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13D89DF1" w14:textId="77777777" w:rsidR="009569C7" w:rsidRPr="00320C81" w:rsidRDefault="00A834F1" w:rsidP="009569C7">
      <w:pPr>
        <w:pStyle w:val="Baseparagraphnumbered"/>
      </w:pPr>
      <w:r w:rsidRPr="00320C81">
        <w:t xml:space="preserve">Liabilities that are not financial liabilities and that due to their nature could not be classified in specific balance sheet items shall be reported in ‘Other liabilities’. </w:t>
      </w:r>
    </w:p>
    <w:p w14:paraId="782FEEA1" w14:textId="77777777" w:rsidR="009569C7" w:rsidRPr="00320C81" w:rsidRDefault="00A834F1" w:rsidP="009569C7">
      <w:pPr>
        <w:pStyle w:val="Baseparagraphnumbered"/>
      </w:pPr>
      <w:r w:rsidRPr="00320C81">
        <w:t xml:space="preserve">‘Liabilities included in disposal groups classified as held for sale’ shall have the same meaning as under IFRS 5. </w:t>
      </w:r>
    </w:p>
    <w:p w14:paraId="61E28CA6" w14:textId="77777777" w:rsidR="009569C7" w:rsidRPr="00320C81" w:rsidRDefault="00A834F1" w:rsidP="009569C7">
      <w:pPr>
        <w:pStyle w:val="Baseparagraphnumbered"/>
      </w:pPr>
      <w:r w:rsidRPr="00320C81">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14:paraId="4B3AA760" w14:textId="77777777" w:rsidR="009569C7" w:rsidRPr="00320C81" w:rsidRDefault="00A834F1" w:rsidP="009569C7">
      <w:pPr>
        <w:pStyle w:val="sub-subtitlenumbered"/>
        <w:jc w:val="both"/>
      </w:pPr>
      <w:bookmarkStart w:id="61" w:name="_Toc361844214"/>
      <w:bookmarkStart w:id="62" w:name="_Toc362359285"/>
      <w:bookmarkStart w:id="63" w:name="_Toc2789758"/>
      <w:r w:rsidRPr="00320C81">
        <w:t>Equity (1.3)</w:t>
      </w:r>
      <w:bookmarkEnd w:id="61"/>
      <w:bookmarkEnd w:id="62"/>
      <w:bookmarkEnd w:id="63"/>
    </w:p>
    <w:p w14:paraId="2433FD5F" w14:textId="77777777" w:rsidR="009569C7" w:rsidRPr="00320C81" w:rsidRDefault="00A834F1" w:rsidP="009569C7">
      <w:pPr>
        <w:pStyle w:val="Baseparagraphnumbered"/>
      </w:pPr>
      <w:r w:rsidRPr="00320C81">
        <w:t xml:space="preserve">Under IFRS equity instruments that are financial instruments shall include those contracts under the scope of IAS 32. </w:t>
      </w:r>
    </w:p>
    <w:p w14:paraId="798BE3C6" w14:textId="77777777" w:rsidR="009569C7" w:rsidRPr="00320C81" w:rsidRDefault="00A834F1" w:rsidP="009569C7">
      <w:pPr>
        <w:pStyle w:val="Baseparagraphnumbered"/>
      </w:pPr>
      <w:r w:rsidRPr="00320C81">
        <w:t>Under the relevant national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national GAAP based on BAD where capital increase can be recorded only following the receipt of the payment from shareholders, unpaid capital shall not be reported in template 1.3.</w:t>
      </w:r>
    </w:p>
    <w:p w14:paraId="06AE20F7" w14:textId="77777777" w:rsidR="009569C7" w:rsidRPr="00320C81" w:rsidRDefault="00A834F1" w:rsidP="009569C7">
      <w:pPr>
        <w:pStyle w:val="Baseparagraphnumbered"/>
      </w:pPr>
      <w:r w:rsidRPr="00320C81">
        <w:lastRenderedPageBreak/>
        <w:t>‘Equity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whose values are interdependent).</w:t>
      </w:r>
    </w:p>
    <w:p w14:paraId="613344EC" w14:textId="77777777" w:rsidR="009569C7" w:rsidRPr="00320C81" w:rsidRDefault="00A834F1" w:rsidP="009569C7">
      <w:pPr>
        <w:pStyle w:val="Baseparagraphnumbered"/>
      </w:pPr>
      <w:r w:rsidRPr="00320C81">
        <w:t xml:space="preserve">‘Other equity instruments issued’ shall include equity instruments that are financial instruments other than ‘Capital’ and ‘Equity component of compound financial instruments’. </w:t>
      </w:r>
    </w:p>
    <w:p w14:paraId="06E7FD7C" w14:textId="77777777" w:rsidR="009569C7" w:rsidRPr="00320C81" w:rsidRDefault="00A834F1" w:rsidP="009569C7">
      <w:pPr>
        <w:pStyle w:val="Baseparagraphnumbered"/>
      </w:pPr>
      <w:r w:rsidRPr="00320C81">
        <w:t xml:space="preserve">‘Other equity’ shall comprise all equity instruments that are not financial instruments including, among others, equity-settled share-based payment transactions [IFRS 2.10]. </w:t>
      </w:r>
    </w:p>
    <w:p w14:paraId="0CF4392B" w14:textId="77777777" w:rsidR="009569C7" w:rsidRPr="00320C81" w:rsidRDefault="00A834F1" w:rsidP="009569C7">
      <w:pPr>
        <w:pStyle w:val="Baseparagraphnumbered"/>
      </w:pPr>
      <w:r w:rsidRPr="00320C81">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1041E62A" w14:textId="77777777" w:rsidR="009569C7" w:rsidRPr="00320C81" w:rsidRDefault="00A834F1" w:rsidP="009569C7">
      <w:pPr>
        <w:pStyle w:val="Baseparagraphnumbered"/>
      </w:pPr>
      <w:r w:rsidRPr="00320C81">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[hedged item]’ and the accumulated variations of the fair value of the hedging derivative reported in ‘Fair value changes of equity instruments measured at fair value through other comprehensive income [hedging instrument]’ [IFRS 9.6.5.3 and IFRS 9.6.5.8]. </w:t>
      </w:r>
    </w:p>
    <w:p w14:paraId="4B278DEF" w14:textId="77777777" w:rsidR="009569C7" w:rsidRPr="00320C81" w:rsidRDefault="00A834F1" w:rsidP="009569C7">
      <w:pPr>
        <w:pStyle w:val="Baseparagraphnumbered"/>
      </w:pPr>
      <w:r w:rsidRPr="00320C81">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477CD7E6" w14:textId="77777777" w:rsidR="009569C7" w:rsidRPr="00320C81" w:rsidRDefault="00A834F1" w:rsidP="009569C7">
      <w:pPr>
        <w:pStyle w:val="Baseparagraphnumbered"/>
      </w:pPr>
      <w:r w:rsidRPr="00320C81">
        <w:t xml:space="preserve">‘Hedge of net investments in foreign operations [effective portion]’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1B7376BD" w14:textId="77777777" w:rsidR="009569C7" w:rsidRPr="00320C81" w:rsidRDefault="00A834F1" w:rsidP="009569C7">
      <w:pPr>
        <w:pStyle w:val="Baseparagraphnumbered"/>
      </w:pPr>
      <w:r w:rsidRPr="00320C81">
        <w:t>‘Hedging derivatives. Cash flow hedges reserve [effective portion]’ shall include the cash flow hedge reserve for the effective portion of the variation in fair value of hedging derivatives in a cash flow hedge, both for on-going cash flow hedges and cash flow hedges that no longer apply.</w:t>
      </w:r>
    </w:p>
    <w:p w14:paraId="379EDE84" w14:textId="77777777" w:rsidR="009569C7" w:rsidRPr="00320C81" w:rsidRDefault="00A834F1" w:rsidP="009569C7">
      <w:pPr>
        <w:pStyle w:val="Baseparagraphnumbered"/>
      </w:pPr>
      <w:r w:rsidRPr="00320C81">
        <w:lastRenderedPageBreak/>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64CB4E16" w14:textId="77777777" w:rsidR="009569C7" w:rsidRPr="00320C81" w:rsidRDefault="00A834F1" w:rsidP="009569C7">
      <w:pPr>
        <w:pStyle w:val="Baseparagraphnumbered"/>
      </w:pPr>
      <w:r w:rsidRPr="00320C81">
        <w:t>‘Hedging instruments [not designated elements]’ shall include the accumulated changes in fair value of all of the following:</w:t>
      </w:r>
    </w:p>
    <w:p w14:paraId="667F7D8D" w14:textId="77777777" w:rsidR="009569C7" w:rsidRPr="00320C81"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320C81">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[IFRS 9.6.5.15]; </w:t>
      </w:r>
    </w:p>
    <w:p w14:paraId="44008914" w14:textId="77777777" w:rsidR="009569C7" w:rsidRPr="00320C81"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320C81">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63978B98" w14:textId="77777777" w:rsidR="009569C7" w:rsidRPr="00320C81"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320C81">
        <w:rPr>
          <w:rFonts w:ascii="Times New Roman" w:hAnsi="Times New Roman"/>
          <w:sz w:val="24"/>
          <w:szCs w:val="24"/>
          <w:lang w:eastAsia="en-GB"/>
        </w:rPr>
        <w:t>the foreign currency basis spread from a financial instrument where this</w:t>
      </w:r>
      <w:r w:rsidRPr="00320C81">
        <w:rPr>
          <w:rFonts w:ascii="Times New Roman" w:hAnsi="Times New Roman"/>
          <w:sz w:val="24"/>
          <w:szCs w:val="24"/>
        </w:rPr>
        <w:t xml:space="preserve"> spread is excluded from the designation of that financial instrument as the hedging instrument [IFRS 9.6.5.15, IFRS 9.6.5.16].</w:t>
      </w:r>
    </w:p>
    <w:p w14:paraId="47D3436C" w14:textId="77777777" w:rsidR="009569C7" w:rsidRPr="00320C81" w:rsidRDefault="00A834F1" w:rsidP="009569C7">
      <w:pPr>
        <w:pStyle w:val="Baseparagraphnumbered"/>
      </w:pPr>
      <w:r w:rsidRPr="00320C81">
        <w:t xml:space="preserve">Under IFRS ‘Revaluation reserves’ shall include the amount of reserves resulting from first-time adoption to IAS that have not been released to other type of reserves. </w:t>
      </w:r>
    </w:p>
    <w:p w14:paraId="0ECE7415" w14:textId="77777777" w:rsidR="009569C7" w:rsidRPr="00320C81" w:rsidRDefault="00A834F1" w:rsidP="009569C7">
      <w:pPr>
        <w:pStyle w:val="Baseparagraphnumbered"/>
      </w:pPr>
      <w:r w:rsidRPr="00320C81">
        <w:t>‘Other reserves’ shall be split between ‘Reserves or accumulated losses of investments in subsidiaries, joint ventures and associates accounted for using the equity method’ and ‘Other’.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2148080C" w14:textId="77777777" w:rsidR="009569C7" w:rsidRPr="00320C81" w:rsidRDefault="00A834F1" w:rsidP="009569C7">
      <w:pPr>
        <w:pStyle w:val="Baseparagraphnumbered"/>
      </w:pPr>
      <w:r w:rsidRPr="00320C81">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14:paraId="63697399" w14:textId="77777777" w:rsidR="009569C7" w:rsidRPr="00320C81" w:rsidRDefault="00A834F1" w:rsidP="009569C7">
      <w:pPr>
        <w:pStyle w:val="subtitlenumbered"/>
        <w:jc w:val="both"/>
      </w:pPr>
      <w:bookmarkStart w:id="64" w:name="_Toc246513955"/>
      <w:bookmarkStart w:id="65" w:name="_Toc246730627"/>
      <w:bookmarkStart w:id="66" w:name="_Toc246730718"/>
      <w:bookmarkStart w:id="67" w:name="_Toc361844215"/>
      <w:bookmarkStart w:id="68" w:name="_Toc362359286"/>
      <w:bookmarkStart w:id="69" w:name="_Toc2789759"/>
      <w:bookmarkEnd w:id="64"/>
      <w:bookmarkEnd w:id="65"/>
      <w:bookmarkEnd w:id="66"/>
      <w:r w:rsidRPr="00320C81">
        <w:t>Statement of profit or loss (2)</w:t>
      </w:r>
      <w:bookmarkEnd w:id="67"/>
      <w:bookmarkEnd w:id="68"/>
      <w:bookmarkEnd w:id="69"/>
    </w:p>
    <w:p w14:paraId="5F849A1C" w14:textId="77777777" w:rsidR="009569C7" w:rsidRPr="00320C81" w:rsidRDefault="00A834F1" w:rsidP="009569C7">
      <w:pPr>
        <w:pStyle w:val="Baseparagraphnumbered"/>
      </w:pPr>
      <w:r w:rsidRPr="00320C81">
        <w:t>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price’). The clean or dirty price approach shall be applied consistently for all financial instruments measured at fair value through profit or loss and for hedging derivatives classified in the category ‘hedge accounting’.</w:t>
      </w:r>
    </w:p>
    <w:p w14:paraId="7D1902BA" w14:textId="77777777" w:rsidR="009569C7" w:rsidRPr="00320C81" w:rsidRDefault="00A834F1" w:rsidP="009569C7">
      <w:pPr>
        <w:pStyle w:val="Baseparagraphnumbered"/>
      </w:pPr>
      <w:r w:rsidRPr="00320C81">
        <w:lastRenderedPageBreak/>
        <w:t>Institutions shall report the following items, which include income and expense in relation to related parties not fully or proportionally consolidated under the regulatory scope of consolidation, broken down by accounting portfolios:</w:t>
      </w:r>
    </w:p>
    <w:p w14:paraId="438AA29D" w14:textId="77777777" w:rsidR="009569C7" w:rsidRPr="00320C81" w:rsidRDefault="00A834F1" w:rsidP="00C35843">
      <w:pPr>
        <w:pStyle w:val="Baseparagraphnumbered"/>
        <w:numPr>
          <w:ilvl w:val="0"/>
          <w:numId w:val="29"/>
        </w:numPr>
        <w:ind w:left="1134" w:hanging="425"/>
      </w:pPr>
      <w:r w:rsidRPr="00320C81">
        <w:t>‘Interest income’;</w:t>
      </w:r>
    </w:p>
    <w:p w14:paraId="388D436B" w14:textId="77777777" w:rsidR="009569C7" w:rsidRPr="00320C81" w:rsidRDefault="00A834F1" w:rsidP="00C35843">
      <w:pPr>
        <w:pStyle w:val="Baseparagraphnumbered"/>
        <w:numPr>
          <w:ilvl w:val="0"/>
          <w:numId w:val="29"/>
        </w:numPr>
        <w:ind w:left="1134" w:hanging="425"/>
      </w:pPr>
      <w:r w:rsidRPr="00320C81">
        <w:t>‘Interest expense’;</w:t>
      </w:r>
    </w:p>
    <w:p w14:paraId="1E60264E" w14:textId="77777777" w:rsidR="009569C7" w:rsidRPr="00320C81" w:rsidRDefault="00A834F1" w:rsidP="00C35843">
      <w:pPr>
        <w:pStyle w:val="Baseparagraphnumbered"/>
        <w:numPr>
          <w:ilvl w:val="0"/>
          <w:numId w:val="29"/>
        </w:numPr>
        <w:ind w:left="1134" w:hanging="425"/>
      </w:pPr>
      <w:r w:rsidRPr="00320C81">
        <w:t>‘Dividend income’;</w:t>
      </w:r>
    </w:p>
    <w:p w14:paraId="69AA4E48" w14:textId="2266D6D6" w:rsidR="009569C7" w:rsidRPr="00320C81" w:rsidRDefault="00A834F1" w:rsidP="00C35843">
      <w:pPr>
        <w:pStyle w:val="Baseparagraphnumbered"/>
        <w:numPr>
          <w:ilvl w:val="0"/>
          <w:numId w:val="29"/>
        </w:numPr>
        <w:ind w:left="1134" w:hanging="425"/>
      </w:pPr>
      <w:r w:rsidRPr="00320C81">
        <w:t xml:space="preserve">‘Gains or losses on </w:t>
      </w:r>
      <w:ins w:id="70" w:author="Sellner, Christian" w:date="2019-06-18T17:13:00Z">
        <w:r w:rsidR="00301A78" w:rsidRPr="00320C81">
          <w:t>derecognition</w:t>
        </w:r>
      </w:ins>
      <w:del w:id="71" w:author="EBA Staff" w:date="2019-03-06T17:14:00Z">
        <w:r w:rsidRPr="00320C81" w:rsidDel="00301A78">
          <w:delText>de-recognition</w:delText>
        </w:r>
      </w:del>
      <w:ins w:id="72" w:author="EBA Staff" w:date="2019-03-06T17:14:00Z">
        <w:r w:rsidR="00301A78" w:rsidRPr="00320C81">
          <w:t>derecognition</w:t>
        </w:r>
      </w:ins>
      <w:r w:rsidRPr="00320C81">
        <w:t xml:space="preserve"> of financial assets and liabilities not measured at fair value through profit or loss, net’;</w:t>
      </w:r>
    </w:p>
    <w:p w14:paraId="458A1917" w14:textId="77777777" w:rsidR="009569C7" w:rsidRPr="00320C81" w:rsidRDefault="00A834F1" w:rsidP="00C35843">
      <w:pPr>
        <w:pStyle w:val="Baseparagraphnumbered"/>
        <w:numPr>
          <w:ilvl w:val="0"/>
          <w:numId w:val="29"/>
        </w:numPr>
        <w:ind w:left="1134" w:hanging="425"/>
      </w:pPr>
      <w:r w:rsidRPr="00320C81">
        <w:t>‘Modification gains or losses, net’;</w:t>
      </w:r>
    </w:p>
    <w:p w14:paraId="5DF167A3" w14:textId="77777777" w:rsidR="009569C7" w:rsidRPr="00320C81" w:rsidRDefault="00A834F1" w:rsidP="00C35843">
      <w:pPr>
        <w:pStyle w:val="Baseparagraphnumbered"/>
        <w:numPr>
          <w:ilvl w:val="0"/>
          <w:numId w:val="29"/>
        </w:numPr>
        <w:ind w:left="1134" w:hanging="425"/>
      </w:pPr>
      <w:r w:rsidRPr="00320C81">
        <w:t>‘Impairment or (-) reversal of impairment on financial assets not measured at fair value through profit or loss’.</w:t>
      </w:r>
    </w:p>
    <w:p w14:paraId="1121C1B8" w14:textId="77777777" w:rsidR="009569C7" w:rsidRPr="00320C81" w:rsidRDefault="00A834F1" w:rsidP="009569C7">
      <w:pPr>
        <w:pStyle w:val="Baseparagraphnumbered"/>
      </w:pPr>
      <w:r w:rsidRPr="00320C81">
        <w:t>‘Interest income. Financial assets held for trading’ and ‘Interest expenses. Financial liabilities held for trading’</w:t>
      </w:r>
      <w:r w:rsidRPr="00320C81">
        <w:rPr>
          <w:lang w:val="en-US"/>
        </w:rPr>
        <w:t xml:space="preserve"> shall include, </w:t>
      </w:r>
      <w:r w:rsidRPr="00320C81">
        <w:t xml:space="preserve">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14:paraId="571159BA" w14:textId="77777777" w:rsidR="009569C7" w:rsidRPr="00320C81" w:rsidRDefault="00A834F1" w:rsidP="009569C7">
      <w:pPr>
        <w:pStyle w:val="Baseparagraphnumbered"/>
      </w:pPr>
      <w:r w:rsidRPr="00320C81">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[IFRS 9.6.7]. </w:t>
      </w:r>
    </w:p>
    <w:p w14:paraId="4FAC2304" w14:textId="77777777" w:rsidR="009569C7" w:rsidRPr="00320C81" w:rsidRDefault="00A834F1" w:rsidP="009569C7">
      <w:pPr>
        <w:pStyle w:val="Baseparagraphnumbered"/>
      </w:pPr>
      <w:r w:rsidRPr="00320C81">
        <w:t xml:space="preserve">‘Interest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these amounts shall be reported as interest income and expenses on a gross basis </w:t>
      </w:r>
      <w:r w:rsidR="00C82C90" w:rsidRPr="00320C81">
        <w:t>to present</w:t>
      </w:r>
      <w:r w:rsidRPr="00320C81">
        <w:t xml:space="preserve"> correct interest income and expenses from the hedged items to which they are linked. With clean price, where the hedged item generates interest income (expense), these amounts shall be reported as an interest income (expense) even where it is a negative (positive) amount.</w:t>
      </w:r>
    </w:p>
    <w:p w14:paraId="19C82041" w14:textId="77777777" w:rsidR="009569C7" w:rsidRPr="00320C81" w:rsidRDefault="00A834F1" w:rsidP="009569C7">
      <w:pPr>
        <w:pStyle w:val="Baseparagraphnumbered"/>
      </w:pPr>
      <w:r w:rsidRPr="00320C81">
        <w:t>‘Interest income - other assets’ shall include amounts of interest income not included in the other items, like interest income related to cash, cash balances at central banks and other demand deposits and to non-current assets and disposal groups classified as held for sale as well as net interest income from net defined benefit asset.</w:t>
      </w:r>
    </w:p>
    <w:p w14:paraId="2D8A2240" w14:textId="77777777" w:rsidR="009569C7" w:rsidRPr="00320C81" w:rsidRDefault="00A834F1" w:rsidP="009569C7">
      <w:pPr>
        <w:pStyle w:val="Baseparagraphnumbered"/>
      </w:pPr>
      <w:r w:rsidRPr="00320C81">
        <w:lastRenderedPageBreak/>
        <w:t xml:space="preserve">Under IFRS and where not provided otherwise in national GAAP, interest in relation to financial liabilities with a negative effective interest rate shall be reported in ‘Interest income on liabilities’. These liabilities and their interests give rise to a positive yield for an institution.  </w:t>
      </w:r>
    </w:p>
    <w:p w14:paraId="2750B36A" w14:textId="77777777" w:rsidR="009569C7" w:rsidRPr="00320C81" w:rsidRDefault="00A834F1" w:rsidP="009569C7">
      <w:pPr>
        <w:pStyle w:val="Baseparagraphnumbered"/>
      </w:pPr>
      <w:r w:rsidRPr="00320C81">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5DFFABE5" w14:textId="77777777" w:rsidR="009569C7" w:rsidRPr="00320C81" w:rsidRDefault="00A834F1" w:rsidP="009569C7">
      <w:pPr>
        <w:pStyle w:val="Baseparagraphnumbered"/>
      </w:pPr>
      <w:r w:rsidRPr="00320C81">
        <w:t xml:space="preserve">Under IFRS and where not provided otherwise in national GAAP, interest in relation to financial assets with a negative effective interest rate shall be reported in ‘Interest expense on assets’. These assets and their interests give rise to a negative yield for an institution. </w:t>
      </w:r>
    </w:p>
    <w:p w14:paraId="3472477C" w14:textId="77777777" w:rsidR="009569C7" w:rsidRPr="00320C81" w:rsidRDefault="00A834F1" w:rsidP="009569C7">
      <w:pPr>
        <w:pStyle w:val="Baseparagraphnumbered"/>
      </w:pPr>
      <w:r w:rsidRPr="00320C81">
        <w:t xml:space="preserve">Dividend income on equity instruments measured at fair value through profit or loss shall be reported either as ‘dividend income’ separately from other gains and losses from these classes of instruments where the clean price is used or as part of gains or losses from these classes of instruments where the dirty price is used. </w:t>
      </w:r>
    </w:p>
    <w:p w14:paraId="1F2D2AFA" w14:textId="77777777" w:rsidR="009569C7" w:rsidRPr="00320C81" w:rsidRDefault="00A834F1" w:rsidP="009569C7">
      <w:pPr>
        <w:pStyle w:val="Baseparagraphnumbered"/>
      </w:pPr>
      <w:r w:rsidRPr="00320C81">
        <w:t>Dividend income on equity instruments designated at fair value through other comprehensive income shall encompass dividends related to instruments derecognised during the period and dividends related to instruments held at the end of the reporting period.</w:t>
      </w:r>
    </w:p>
    <w:p w14:paraId="22D684E0" w14:textId="77777777" w:rsidR="009569C7" w:rsidRPr="00320C81" w:rsidRDefault="00A834F1" w:rsidP="009569C7">
      <w:pPr>
        <w:pStyle w:val="Baseparagraphnumbered"/>
      </w:pPr>
      <w:r w:rsidRPr="00320C81">
        <w:rPr>
          <w:lang w:val="en-US"/>
        </w:rPr>
        <w:t>Dividend income from investments in subsidiaries, joint ventures and associates shall include the dividends of these investments where they are accounted for using other than the equity method.</w:t>
      </w:r>
    </w:p>
    <w:p w14:paraId="1AB446DD" w14:textId="77777777" w:rsidR="009569C7" w:rsidRPr="00320C81" w:rsidRDefault="00A834F1" w:rsidP="009569C7">
      <w:pPr>
        <w:pStyle w:val="Baseparagraphnumbered"/>
      </w:pPr>
      <w:r w:rsidRPr="00320C81">
        <w:t xml:space="preserve">‘Gains or (-) losses on financial assets and liabilities held for trading, net’ shall include gains and losses in the remeasurement and derecognition of financial instruments classified as held for trading. This item shall include also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110F5CB0" w14:textId="77777777" w:rsidR="009569C7" w:rsidRPr="00320C81" w:rsidRDefault="00A834F1" w:rsidP="009569C7">
      <w:pPr>
        <w:pStyle w:val="Baseparagraphnumbered"/>
      </w:pPr>
      <w:r w:rsidRPr="00320C81">
        <w:t>‘Gains or losses on financial assets and liabilities designated at fair value through profit or loss’ shall include also the amount recognised in the statement of profit or loss for the own</w:t>
      </w:r>
      <w:r w:rsidR="00C82C90" w:rsidRPr="00320C81">
        <w:t xml:space="preserve"> </w:t>
      </w:r>
      <w:r w:rsidRPr="00320C81">
        <w:t>credit risk of liabilities designated at fair</w:t>
      </w:r>
      <w:r w:rsidR="00C82C90" w:rsidRPr="00320C81">
        <w:t xml:space="preserve"> </w:t>
      </w:r>
      <w:r w:rsidRPr="00320C81">
        <w:t>value where recognising own credit risk changes in other comprehensive income creates or enlarges an accounting mismatch [IFRS 9.5.7.8]. This item shall include also gains and losses on the hedged instruments that are designated as measured at fair value through profit or loss where the designation is used to manage credit risk, as well as interest income and expense on financial assets and liabilities designated at fair value through profit or loss where the dirty price is used.</w:t>
      </w:r>
    </w:p>
    <w:p w14:paraId="15637B98" w14:textId="77777777" w:rsidR="009569C7" w:rsidRPr="00320C81" w:rsidRDefault="00A834F1" w:rsidP="009569C7">
      <w:pPr>
        <w:pStyle w:val="Baseparagraphnumbered"/>
      </w:pPr>
      <w:r w:rsidRPr="00320C81">
        <w:lastRenderedPageBreak/>
        <w:t>‘Gains or (-) losses on derecognition of financial assets and liabilities not measured at fair value through profit or loss’ shall not include gains on equity instruments that a reporting entity chose to measure at fair value through other comprehensive income [IFRS 9.5.7.1(b)].</w:t>
      </w:r>
    </w:p>
    <w:p w14:paraId="24893DC7" w14:textId="77777777" w:rsidR="009569C7" w:rsidRPr="00320C81" w:rsidRDefault="00A834F1" w:rsidP="009569C7">
      <w:pPr>
        <w:pStyle w:val="Baseparagraphnumbered"/>
      </w:pPr>
      <w:r w:rsidRPr="00320C81">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14:paraId="4013C0AD" w14:textId="77777777" w:rsidR="009569C7" w:rsidRPr="00320C81" w:rsidRDefault="00A834F1" w:rsidP="00C35843">
      <w:pPr>
        <w:numPr>
          <w:ilvl w:val="0"/>
          <w:numId w:val="62"/>
        </w:numPr>
        <w:ind w:hanging="437"/>
        <w:jc w:val="both"/>
        <w:rPr>
          <w:rFonts w:ascii="Times New Roman" w:hAnsi="Times New Roman"/>
          <w:sz w:val="24"/>
          <w:szCs w:val="24"/>
          <w:lang w:val="en-US"/>
        </w:rPr>
      </w:pPr>
      <w:r w:rsidRPr="00320C81">
        <w:rPr>
          <w:rFonts w:ascii="Times New Roman" w:hAnsi="Times New Roman"/>
          <w:sz w:val="24"/>
          <w:szCs w:val="24"/>
          <w:lang w:val="en-US"/>
        </w:rPr>
        <w:t xml:space="preserve">where a financial asset is reclassified out of the amortised cost measurement category and into the fair value through profit or loss accounting portfolio [IFRS 9.5.6.2], gains or losses due to </w:t>
      </w:r>
      <w:r w:rsidR="00C82C90" w:rsidRPr="00320C81">
        <w:rPr>
          <w:rFonts w:ascii="Times New Roman" w:hAnsi="Times New Roman"/>
          <w:sz w:val="24"/>
          <w:szCs w:val="24"/>
          <w:lang w:val="en-US"/>
        </w:rPr>
        <w:t>the</w:t>
      </w:r>
      <w:r w:rsidRPr="00320C81">
        <w:rPr>
          <w:rFonts w:ascii="Times New Roman" w:hAnsi="Times New Roman"/>
          <w:sz w:val="24"/>
          <w:szCs w:val="24"/>
          <w:lang w:val="en-US"/>
        </w:rPr>
        <w:t xml:space="preserve"> reclassification shall be reported in ‘Gains or (-) losses on financial assets and liabilities held for trading, net’ or ‘Gains or (-) losses on non-trading financial assets mandatorily at fair value through profit or loss, net’, as applicable;</w:t>
      </w:r>
    </w:p>
    <w:p w14:paraId="50D38E54" w14:textId="77777777" w:rsidR="009569C7" w:rsidRPr="00320C81" w:rsidRDefault="00A834F1" w:rsidP="00C35843">
      <w:pPr>
        <w:numPr>
          <w:ilvl w:val="0"/>
          <w:numId w:val="62"/>
        </w:numPr>
        <w:ind w:hanging="437"/>
        <w:jc w:val="both"/>
        <w:rPr>
          <w:rFonts w:ascii="Times New Roman" w:hAnsi="Times New Roman"/>
          <w:sz w:val="24"/>
          <w:szCs w:val="24"/>
          <w:lang w:val="en-US"/>
        </w:rPr>
      </w:pPr>
      <w:r w:rsidRPr="00320C81">
        <w:rPr>
          <w:rFonts w:ascii="Times New Roman" w:hAnsi="Times New Roman"/>
          <w:sz w:val="24"/>
          <w:szCs w:val="24"/>
          <w:lang w:val="en-US"/>
        </w:rPr>
        <w:t>where a financial asset is reclassified out of the fair value through other comprehensive income measurement category and into the fair value through profit or loss measurement category [IFRS 9.5.6.7],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5F08126B" w14:textId="77777777" w:rsidR="009569C7" w:rsidRPr="00320C81" w:rsidRDefault="00A834F1" w:rsidP="009569C7">
      <w:pPr>
        <w:pStyle w:val="Baseparagraphnumbered"/>
      </w:pPr>
      <w:r w:rsidRPr="00320C81">
        <w:t xml:space="preserve">‘Gains or (-) losses from hedge accounting, net’ shall include gains and losses on hedging instruments and on hedged items, </w:t>
      </w:r>
      <w:r w:rsidRPr="00320C81">
        <w:rPr>
          <w:lang w:val="en-US"/>
        </w:rPr>
        <w:t xml:space="preserve">including those </w:t>
      </w:r>
      <w:r w:rsidRPr="00320C81">
        <w:t>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The reclassifications of the cash-flow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14:paraId="53B76DE8" w14:textId="13B865DE" w:rsidR="009569C7" w:rsidRPr="00320C81" w:rsidRDefault="00A834F1" w:rsidP="009569C7">
      <w:pPr>
        <w:pStyle w:val="Baseparagraphnumbered"/>
        <w:rPr>
          <w:ins w:id="73" w:author="EBA Staff" w:date="2019-03-06T17:14:00Z"/>
        </w:rPr>
      </w:pPr>
      <w:r w:rsidRPr="00320C81">
        <w:rPr>
          <w:lang w:val="en-US"/>
        </w:rPr>
        <w:t xml:space="preserve"> ‘</w:t>
      </w:r>
      <w:r w:rsidRPr="00320C81">
        <w:t xml:space="preserve">Gains or losses on derecognition of non-financial assets’ shall </w:t>
      </w:r>
      <w:r w:rsidRPr="00320C81">
        <w:rPr>
          <w:lang w:val="en-US"/>
        </w:rPr>
        <w:t>include the g</w:t>
      </w:r>
      <w:r w:rsidRPr="00320C81">
        <w:t>ains and losses on derecognition of non-financial assets</w:t>
      </w:r>
      <w:r w:rsidRPr="00320C81">
        <w:rPr>
          <w:lang w:val="en-US"/>
        </w:rPr>
        <w:t>, except where classified as</w:t>
      </w:r>
      <w:r w:rsidRPr="00320C81">
        <w:t xml:space="preserve"> held for sale </w:t>
      </w:r>
      <w:r w:rsidRPr="00320C81">
        <w:rPr>
          <w:lang w:val="en-US"/>
        </w:rPr>
        <w:t xml:space="preserve">or as </w:t>
      </w:r>
      <w:r w:rsidRPr="00320C81">
        <w:t>investments in subsidiaries, joint ventures and associates</w:t>
      </w:r>
      <w:r w:rsidRPr="00320C81">
        <w:rPr>
          <w:lang w:val="en-US"/>
        </w:rPr>
        <w:t>.</w:t>
      </w:r>
    </w:p>
    <w:p w14:paraId="2428B005" w14:textId="4FA3D423" w:rsidR="00301A78" w:rsidRPr="00320C81" w:rsidRDefault="00301A78" w:rsidP="00301A78">
      <w:pPr>
        <w:pStyle w:val="Baseparagraphnumbered"/>
        <w:numPr>
          <w:ilvl w:val="0"/>
          <w:numId w:val="0"/>
        </w:numPr>
        <w:ind w:left="786" w:hanging="360"/>
      </w:pPr>
      <w:ins w:id="74" w:author="EBA Staff" w:date="2019-03-06T17:14:00Z">
        <w:r w:rsidRPr="00320C81">
          <w:t>48i. ‘Cash contributions to resolution funds and deposit guarantee schemes’ shall include the amounts of contributions to resolution funds and deposit guarantee schemes where they are paid in the form of cash.</w:t>
        </w:r>
        <w:del w:id="75" w:author="EBA Staff" w:date="2019-04-29T12:48:00Z">
          <w:r w:rsidRPr="00320C81" w:rsidDel="0094620A">
            <w:delText>.</w:delText>
          </w:r>
        </w:del>
        <w:r w:rsidRPr="00320C81">
          <w:t xml:space="preserve"> Where the contribution is made in the form of a payment commitment, this payment commitment shall be included in ‘provisions or (-) reversal of provisions’, if the payment </w:t>
        </w:r>
        <w:r w:rsidRPr="00320C81">
          <w:lastRenderedPageBreak/>
          <w:t>commitment gives rise to a liability in accordance with the applicable accounting standard.</w:t>
        </w:r>
      </w:ins>
    </w:p>
    <w:p w14:paraId="3F0051B8" w14:textId="77777777" w:rsidR="009569C7" w:rsidRPr="00320C81" w:rsidRDefault="00A834F1" w:rsidP="009569C7">
      <w:pPr>
        <w:pStyle w:val="Baseparagraphnumbered"/>
      </w:pPr>
      <w:r w:rsidRPr="00320C81">
        <w:t>‘Modification gains or (-) losses, net’ shall include the amounts arising from adjusting the gross carrying amounts of financial assets to reflect the renegotiated or modified contractual cash flows [IFRS 9.5.4.3 and Appendix A]. The modification gains or losses shall not include the impact of modifications on the amount of expected credit losses, which shall be reported in ‘Impairment or (-) reversal of impairment on financial assets not measured at fair value through profit or loss’.</w:t>
      </w:r>
    </w:p>
    <w:p w14:paraId="0A4BE407" w14:textId="77777777" w:rsidR="009569C7" w:rsidRPr="00320C81" w:rsidRDefault="00A834F1" w:rsidP="009569C7">
      <w:pPr>
        <w:pStyle w:val="Baseparagraphnumbered"/>
      </w:pPr>
      <w:r w:rsidRPr="00320C81">
        <w:t>‘Provisions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1C778E67" w14:textId="77777777" w:rsidR="009569C7" w:rsidRPr="00320C81" w:rsidRDefault="00A834F1" w:rsidP="009569C7">
      <w:pPr>
        <w:pStyle w:val="Baseparagraphnumbered"/>
      </w:pPr>
      <w:r w:rsidRPr="00320C81">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[IFRS 9.5.5.15]. </w:t>
      </w:r>
    </w:p>
    <w:p w14:paraId="319EBF30" w14:textId="77777777" w:rsidR="009569C7" w:rsidRPr="00320C81" w:rsidRDefault="00A834F1" w:rsidP="009569C7">
      <w:pPr>
        <w:pStyle w:val="Baseparagraphnumbered"/>
      </w:pPr>
      <w:r w:rsidRPr="00320C81">
        <w:t xml:space="preserve">Under national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14:paraId="32197000" w14:textId="77777777" w:rsidR="009569C7" w:rsidRPr="00320C81" w:rsidRDefault="00A834F1" w:rsidP="009569C7">
      <w:pPr>
        <w:pStyle w:val="Baseparagraphnumbered"/>
      </w:pPr>
      <w:r w:rsidRPr="00320C81">
        <w:t xml:space="preserve"> ‘Impairment or (-) reversal of impairment on financial assets not measured at fair value through profit or loss’ shall also include the amounts written off - as defined in paragraph 72, 74 and 165(b) of this Part of this Annex- that exceed the amount of the loss allowance at the date of write-off and are therefore recognised as a loss directly in profit or loss, as well as recoveries of previously written-off amounts recorded directly to the statement of profit or loss. </w:t>
      </w:r>
    </w:p>
    <w:p w14:paraId="14EA887E" w14:textId="1F44A52F" w:rsidR="009569C7" w:rsidRPr="00320C81" w:rsidRDefault="00A834F1" w:rsidP="009569C7">
      <w:pPr>
        <w:pStyle w:val="Baseparagraphnumbered"/>
      </w:pPr>
      <w:r w:rsidRPr="00320C81">
        <w:t xml:space="preserve">The share of profit or loss from subsidiaries, associates and joint ventures which are accounted for under the equity method in the regulatory </w:t>
      </w:r>
      <w:r w:rsidRPr="00320C81">
        <w:lastRenderedPageBreak/>
        <w:t xml:space="preserve">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w:t>
      </w:r>
      <w:ins w:id="76" w:author="Sellner, Christian" w:date="2019-06-18T17:13:00Z">
        <w:r w:rsidR="00301A78" w:rsidRPr="00320C81">
          <w:t>derecognition</w:t>
        </w:r>
      </w:ins>
      <w:del w:id="77" w:author="EBA Staff" w:date="2019-03-06T17:14:00Z">
        <w:r w:rsidRPr="00320C81" w:rsidDel="00301A78">
          <w:delText>de-recognition</w:delText>
        </w:r>
      </w:del>
      <w:ins w:id="78" w:author="EBA Staff" w:date="2019-03-06T17:14:00Z">
        <w:r w:rsidR="00301A78" w:rsidRPr="00320C81">
          <w:t>derecognition</w:t>
        </w:r>
      </w:ins>
      <w:r w:rsidRPr="00320C81">
        <w:t xml:space="preserve"> of these investments shall be reported in accordance with paragraph 55 and 56 of this Part. </w:t>
      </w:r>
    </w:p>
    <w:p w14:paraId="0483111C" w14:textId="77777777" w:rsidR="009569C7" w:rsidRPr="00320C81" w:rsidRDefault="00A834F1" w:rsidP="009569C7">
      <w:pPr>
        <w:pStyle w:val="Baseparagraphnumbered"/>
      </w:pPr>
      <w:r w:rsidRPr="00320C81">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33340FA7" w14:textId="5BF6747D" w:rsidR="009569C7" w:rsidRPr="00320C81" w:rsidRDefault="00A834F1" w:rsidP="009569C7">
      <w:pPr>
        <w:pStyle w:val="Baseparagraphnumbered"/>
      </w:pPr>
      <w:bookmarkStart w:id="79" w:name="_Toc246513959"/>
      <w:bookmarkStart w:id="80" w:name="_Toc246730631"/>
      <w:bookmarkStart w:id="81" w:name="_Toc246730722"/>
      <w:bookmarkEnd w:id="79"/>
      <w:bookmarkEnd w:id="80"/>
      <w:bookmarkEnd w:id="81"/>
      <w:r w:rsidRPr="00320C81">
        <w:t xml:space="preserve">Under IFRS, the gains or losses on </w:t>
      </w:r>
      <w:ins w:id="82" w:author="Sellner, Christian" w:date="2019-06-18T17:13:00Z">
        <w:r w:rsidR="00301A78" w:rsidRPr="00320C81">
          <w:t>derecognition</w:t>
        </w:r>
      </w:ins>
      <w:del w:id="83" w:author="EBA Staff" w:date="2019-03-06T17:14:00Z">
        <w:r w:rsidRPr="00320C81" w:rsidDel="00301A78">
          <w:delText>de-recognition</w:delText>
        </w:r>
      </w:del>
      <w:ins w:id="84" w:author="EBA Staff" w:date="2019-03-06T17:14:00Z">
        <w:r w:rsidR="00301A78" w:rsidRPr="00320C81">
          <w:t>derecognition</w:t>
        </w:r>
      </w:ins>
      <w:r w:rsidRPr="00320C81">
        <w:t xml:space="preserve"> of investments in subsidiaries, joint ventures and associates shall be reported within ‘Profit or (-) loss before tax from discontinued operations’ where they are considered discontinued operations under IFRS 5. Under national GAAP based on BAD, these gains and losses shall be reported in ‘Gains or (-) losses on derecognition of investments in subsidiaries, joint ventures and associates, net’.</w:t>
      </w:r>
    </w:p>
    <w:p w14:paraId="6F494126" w14:textId="77777777" w:rsidR="009569C7" w:rsidRPr="00320C81" w:rsidRDefault="00A834F1" w:rsidP="009569C7">
      <w:pPr>
        <w:pStyle w:val="subtitlenumbered"/>
        <w:jc w:val="both"/>
      </w:pPr>
      <w:bookmarkStart w:id="85" w:name="_Toc246513968"/>
      <w:bookmarkStart w:id="86" w:name="_Toc246730640"/>
      <w:bookmarkStart w:id="87" w:name="_Toc246730731"/>
      <w:bookmarkStart w:id="88" w:name="_Toc246513969"/>
      <w:bookmarkStart w:id="89" w:name="_Toc246730641"/>
      <w:bookmarkStart w:id="90" w:name="_Toc246730732"/>
      <w:bookmarkStart w:id="91" w:name="_Toc246513971"/>
      <w:bookmarkStart w:id="92" w:name="_Toc246730643"/>
      <w:bookmarkStart w:id="93" w:name="_Toc246730734"/>
      <w:bookmarkStart w:id="94" w:name="_Toc246513972"/>
      <w:bookmarkStart w:id="95" w:name="_Toc246730644"/>
      <w:bookmarkStart w:id="96" w:name="_Toc246730735"/>
      <w:bookmarkStart w:id="97" w:name="_Toc361844216"/>
      <w:bookmarkStart w:id="98" w:name="_Toc362359287"/>
      <w:bookmarkStart w:id="99" w:name="_Toc2789760"/>
      <w:bookmarkStart w:id="100" w:name="_Toc246770619"/>
      <w:bookmarkEnd w:id="85"/>
      <w:bookmarkEnd w:id="86"/>
      <w:bookmarkEnd w:id="87"/>
      <w:bookmarkEnd w:id="88"/>
      <w:bookmarkEnd w:id="89"/>
      <w:bookmarkEnd w:id="90"/>
      <w:bookmarkEnd w:id="91"/>
      <w:bookmarkEnd w:id="92"/>
      <w:bookmarkEnd w:id="93"/>
      <w:bookmarkEnd w:id="94"/>
      <w:bookmarkEnd w:id="95"/>
      <w:bookmarkEnd w:id="96"/>
      <w:r w:rsidRPr="00320C81">
        <w:t>Statement of comprehensive income (3)</w:t>
      </w:r>
      <w:bookmarkEnd w:id="97"/>
      <w:bookmarkEnd w:id="98"/>
      <w:bookmarkEnd w:id="99"/>
    </w:p>
    <w:p w14:paraId="68553395" w14:textId="77777777" w:rsidR="009569C7" w:rsidRPr="00320C81" w:rsidRDefault="00A834F1" w:rsidP="009569C7">
      <w:pPr>
        <w:pStyle w:val="Baseparagraphnumbered"/>
      </w:pPr>
      <w:r w:rsidRPr="00320C81">
        <w:t>‘Gains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[hedged item]’ and the changes in the variation of the fair value of the hedging derivative reported in ‘Fair value changes of equity instruments measured at fair value through other comprehensive income [hedging instrument]’.</w:t>
      </w:r>
    </w:p>
    <w:p w14:paraId="27A8C0CF" w14:textId="77777777" w:rsidR="009569C7" w:rsidRPr="00320C81" w:rsidRDefault="00A834F1" w:rsidP="009569C7">
      <w:pPr>
        <w:pStyle w:val="Baseparagraphnumbered"/>
      </w:pPr>
      <w:r w:rsidRPr="00320C81">
        <w:t xml:space="preserve"> ‘Hedge of net investments in foreign operations [effective portion]’ shall include the change in the accumulated foreign currency translation reserve for the effective portion of both on-going and discontinued hedges of net investments in foreign operations. </w:t>
      </w:r>
    </w:p>
    <w:p w14:paraId="0FF98B56" w14:textId="77777777" w:rsidR="009569C7" w:rsidRPr="00320C81" w:rsidRDefault="00A834F1" w:rsidP="009569C7">
      <w:pPr>
        <w:pStyle w:val="Baseparagraphnumbered"/>
      </w:pPr>
      <w:r w:rsidRPr="00320C81">
        <w:t xml:space="preserve">For hedges of net investment in foreign operations and cash flow hedges the respective amounts reported in ‘Transferred to profit or loss’ shall include amounts transferred because the hedged flows have occurred and are no longer expected to occur. </w:t>
      </w:r>
    </w:p>
    <w:p w14:paraId="73631651" w14:textId="77777777" w:rsidR="009569C7" w:rsidRPr="00320C81" w:rsidRDefault="00A834F1" w:rsidP="009569C7">
      <w:pPr>
        <w:pStyle w:val="Baseparagraphnumbered"/>
      </w:pPr>
      <w:r w:rsidRPr="00320C81">
        <w:t xml:space="preserve">‘Hedging instruments [not designated elements]’ shall include changes in the accumulated changes in fair value of all of the following where they are not designated as a hedging component: </w:t>
      </w:r>
    </w:p>
    <w:p w14:paraId="3B5C047B" w14:textId="77777777" w:rsidR="009569C7" w:rsidRPr="00320C81" w:rsidRDefault="00A834F1" w:rsidP="00C35843">
      <w:pPr>
        <w:pStyle w:val="Baseparagraphnumbered"/>
        <w:numPr>
          <w:ilvl w:val="0"/>
          <w:numId w:val="55"/>
        </w:numPr>
        <w:ind w:left="1134" w:hanging="425"/>
      </w:pPr>
      <w:r w:rsidRPr="00320C81">
        <w:lastRenderedPageBreak/>
        <w:t xml:space="preserve">time value of options; </w:t>
      </w:r>
    </w:p>
    <w:p w14:paraId="5424C19E" w14:textId="77777777" w:rsidR="009569C7" w:rsidRPr="00320C81" w:rsidRDefault="00A834F1" w:rsidP="00C35843">
      <w:pPr>
        <w:pStyle w:val="Baseparagraphnumbered"/>
        <w:numPr>
          <w:ilvl w:val="0"/>
          <w:numId w:val="55"/>
        </w:numPr>
        <w:ind w:left="1134" w:hanging="425"/>
      </w:pPr>
      <w:r w:rsidRPr="00320C81">
        <w:t xml:space="preserve">forward elements of forward contracts; </w:t>
      </w:r>
    </w:p>
    <w:p w14:paraId="2124A98F" w14:textId="77777777" w:rsidR="009569C7" w:rsidRPr="00320C81" w:rsidRDefault="00A834F1" w:rsidP="00C35843">
      <w:pPr>
        <w:pStyle w:val="Baseparagraphnumbered"/>
        <w:numPr>
          <w:ilvl w:val="0"/>
          <w:numId w:val="55"/>
        </w:numPr>
        <w:ind w:left="1134" w:hanging="425"/>
      </w:pPr>
      <w:r w:rsidRPr="00320C81">
        <w:t xml:space="preserve">foreign exchange basis spread of financial instruments. </w:t>
      </w:r>
    </w:p>
    <w:p w14:paraId="1689A0A7" w14:textId="77777777" w:rsidR="009569C7" w:rsidRPr="00320C81" w:rsidRDefault="00A834F1" w:rsidP="009569C7">
      <w:pPr>
        <w:pStyle w:val="Baseparagraphnumbered"/>
      </w:pPr>
      <w:r w:rsidRPr="00320C81">
        <w:t>For options, the amounts reclassified to profit or loss and reported in ‘Transferred to profit or loss’’ shall include reclassifications due to options that hedge a transaction-related hedged item and options that hedge a time-period related hedge item.</w:t>
      </w:r>
    </w:p>
    <w:p w14:paraId="38E4E802" w14:textId="38C7BCE6" w:rsidR="009569C7" w:rsidRPr="00320C81" w:rsidRDefault="00A834F1" w:rsidP="009569C7">
      <w:pPr>
        <w:pStyle w:val="Baseparagraphnumbered"/>
      </w:pPr>
      <w:r w:rsidRPr="00320C81">
        <w:t>‘Debt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through profit or loss)’ and in ‘Exchange differences [gain or (-) loss], net’ in template 2. ‘Transfer</w:t>
      </w:r>
      <w:r w:rsidR="00AA6762" w:rsidRPr="00320C81">
        <w:t>red</w:t>
      </w:r>
      <w:r w:rsidRPr="00320C81">
        <w:t xml:space="preserve"> to profit or loss’ in particular shall include the transfer to profit or loss due to </w:t>
      </w:r>
      <w:ins w:id="101" w:author="Sellner, Christian" w:date="2019-06-18T17:13:00Z">
        <w:r w:rsidR="00301A78" w:rsidRPr="00320C81">
          <w:t>derecognition</w:t>
        </w:r>
      </w:ins>
      <w:del w:id="102" w:author="EBA Staff" w:date="2019-03-06T17:14:00Z">
        <w:r w:rsidRPr="00320C81" w:rsidDel="00301A78">
          <w:delText>de-recognition</w:delText>
        </w:r>
      </w:del>
      <w:ins w:id="103" w:author="EBA Staff" w:date="2019-03-06T17:14:00Z">
        <w:r w:rsidR="00301A78" w:rsidRPr="00320C81">
          <w:t>derecognition</w:t>
        </w:r>
      </w:ins>
      <w:r w:rsidRPr="00320C81">
        <w:t xml:space="preserve"> or reclassification into the fair value through profit or loss measurement category.</w:t>
      </w:r>
    </w:p>
    <w:p w14:paraId="40A55730" w14:textId="77777777" w:rsidR="009569C7" w:rsidRPr="00320C81" w:rsidRDefault="00A834F1" w:rsidP="009569C7">
      <w:pPr>
        <w:pStyle w:val="Baseparagraphnumbered"/>
      </w:pPr>
      <w:r w:rsidRPr="00320C81">
        <w:t>Where a financial asset is reclassified out of the amortised cost measurement category and into the fair value through other comprehensive income measurement category [IFRS 9.5.6.4], the gains or losses arising due to the reclassification shall be reported in ‘Debt instruments at fair value through other comprehensive income’.</w:t>
      </w:r>
    </w:p>
    <w:p w14:paraId="220EAAB3" w14:textId="77777777" w:rsidR="009569C7" w:rsidRPr="00320C81" w:rsidRDefault="00A834F1" w:rsidP="009569C7">
      <w:pPr>
        <w:pStyle w:val="Baseparagraphnumbered"/>
      </w:pPr>
      <w:r w:rsidRPr="00320C81">
        <w:t>Where a financial asset is reclassified out of the fair value through other comprehensive income measurement category and into the fair value through profit or loss measurement category [IFRS 9.5.6.7] or into the amortised cost measurement category [IFRS 9.5.6.5],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27B75BD6" w14:textId="77777777" w:rsidR="009569C7" w:rsidRPr="00320C81" w:rsidRDefault="00A834F1" w:rsidP="009569C7">
      <w:pPr>
        <w:pStyle w:val="Baseparagraphnumbered"/>
      </w:pPr>
      <w:r w:rsidRPr="00320C81">
        <w:t>For all components of the other comprehensive income, ‘Other reclassifications’ shall include transfers other than the reclassifications from the other comprehensive income to the profit or loss</w:t>
      </w:r>
      <w:r w:rsidRPr="00320C81">
        <w:rPr>
          <w:lang w:val="en-US"/>
        </w:rPr>
        <w:t xml:space="preserve"> or to the initial carrying amount of hedged items in the case of cash flow hedges</w:t>
      </w:r>
      <w:r w:rsidRPr="00320C81">
        <w:t xml:space="preserve">. </w:t>
      </w:r>
    </w:p>
    <w:p w14:paraId="404AED2B" w14:textId="77777777" w:rsidR="009569C7" w:rsidRPr="00320C81" w:rsidRDefault="00A834F1" w:rsidP="009569C7">
      <w:pPr>
        <w:pStyle w:val="Baseparagraphnumbered"/>
      </w:pPr>
      <w:r w:rsidRPr="00320C81">
        <w:t>Under IFRS ‘Income tax relating to items that will not be reclassified’ and ‘Income tax relating to items that may be reclassified to profit or (-) loss’ [IAS 1.91 (b), IG6] shall be reported as separate line items.</w:t>
      </w:r>
    </w:p>
    <w:p w14:paraId="15796EF4" w14:textId="77777777" w:rsidR="009569C7" w:rsidRPr="00320C81" w:rsidRDefault="00A834F1" w:rsidP="009569C7">
      <w:pPr>
        <w:pStyle w:val="subtitlenumbered"/>
        <w:jc w:val="both"/>
      </w:pPr>
      <w:bookmarkStart w:id="104" w:name="_Toc361844217"/>
      <w:bookmarkStart w:id="105" w:name="_Toc362359288"/>
      <w:bookmarkStart w:id="106" w:name="_Toc2789761"/>
      <w:r w:rsidRPr="00320C81">
        <w:t>Breakdown of financial assets by instrument and by counterparty sector (4)</w:t>
      </w:r>
      <w:bookmarkEnd w:id="104"/>
      <w:bookmarkEnd w:id="105"/>
      <w:bookmarkEnd w:id="106"/>
    </w:p>
    <w:p w14:paraId="6EA2426E" w14:textId="77777777" w:rsidR="009569C7" w:rsidRPr="00320C81" w:rsidRDefault="00A834F1" w:rsidP="009569C7">
      <w:pPr>
        <w:pStyle w:val="Baseparagraphnumbered"/>
      </w:pPr>
      <w:r w:rsidRPr="00320C81">
        <w:t xml:space="preserve">Financial assets shall be broken down by accounting portfolio and instrument and – where required – by counterparty. For debt instruments measured at fair value through other comprehensive income and at amortised </w:t>
      </w:r>
      <w:r w:rsidRPr="00320C81">
        <w:lastRenderedPageBreak/>
        <w:t>cost, the gross carrying amount of assets and accumulated impairments shall be broken down by impairment stages.</w:t>
      </w:r>
    </w:p>
    <w:p w14:paraId="61DB7437" w14:textId="77777777" w:rsidR="009569C7" w:rsidRPr="00320C81" w:rsidRDefault="00A834F1" w:rsidP="009569C7">
      <w:pPr>
        <w:pStyle w:val="Baseparagraphnumbered"/>
      </w:pPr>
      <w:r w:rsidRPr="00320C81">
        <w:t>Derivatives reported as trading financial assets under GAAP based on BAD include instruments measured at fair value as well as instruments measured at cost-based methods or LOCOM.</w:t>
      </w:r>
    </w:p>
    <w:p w14:paraId="3B063E5E" w14:textId="77777777" w:rsidR="009569C7" w:rsidRPr="00320C81" w:rsidRDefault="00A834F1" w:rsidP="009569C7">
      <w:pPr>
        <w:pStyle w:val="Baseparagraphnumbered"/>
      </w:pPr>
      <w:r w:rsidRPr="00320C81">
        <w:t>For the purposes of Annexes III and IV as well as this Annex, ‘accumulated negative changes in fair value due to credit risk’ means, for non-performing exposures, accumulated changes in fair value due to credit risk where the accumulated net change is negative. The accumulated net change in fair value due to credit risk shall be calculated by adding all negative and positive changes in fair value due to credit risk that have occurred since recognition of the debt instrument. This amount shall only be reported if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the derecognition of the instrument.</w:t>
      </w:r>
    </w:p>
    <w:p w14:paraId="79937490" w14:textId="37AC948D" w:rsidR="009569C7" w:rsidRPr="00320C81" w:rsidRDefault="00A834F1" w:rsidP="009569C7">
      <w:pPr>
        <w:pStyle w:val="Baseparagraphnumbered"/>
      </w:pPr>
      <w:r w:rsidRPr="00320C81">
        <w:t xml:space="preserve">For the purposes of Annexes III and IV as well as this Annex, ‘accumulated impairment’ </w:t>
      </w:r>
      <w:ins w:id="107" w:author="EBA Staff" w:date="2019-03-06T17:15:00Z">
        <w:r w:rsidR="00301A78" w:rsidRPr="00320C81">
          <w:t xml:space="preserve">shall have the following </w:t>
        </w:r>
      </w:ins>
      <w:ins w:id="108" w:author="Sellner, Christian" w:date="2019-06-18T17:13:00Z">
        <w:r w:rsidRPr="00320C81">
          <w:t>mean</w:t>
        </w:r>
        <w:r w:rsidR="00301A78" w:rsidRPr="00320C81">
          <w:t>ing</w:t>
        </w:r>
      </w:ins>
      <w:del w:id="109" w:author="Sellner, Christian" w:date="2019-06-18T17:13:00Z">
        <w:r w:rsidRPr="00320C81">
          <w:delText>mean</w:delText>
        </w:r>
      </w:del>
      <w:del w:id="110" w:author="EBA Staff" w:date="2019-03-06T17:15:00Z">
        <w:r w:rsidRPr="00320C81" w:rsidDel="00301A78">
          <w:delText>s</w:delText>
        </w:r>
      </w:del>
      <w:ins w:id="111" w:author="EBA Staff" w:date="2019-03-06T17:15:00Z">
        <w:r w:rsidR="00301A78" w:rsidRPr="00320C81">
          <w:t>ing</w:t>
        </w:r>
      </w:ins>
      <w:r w:rsidRPr="00320C81">
        <w:t>:</w:t>
      </w:r>
    </w:p>
    <w:p w14:paraId="28EB9F0A" w14:textId="77777777" w:rsidR="009569C7" w:rsidRPr="00320C81" w:rsidRDefault="00A834F1" w:rsidP="00C35843">
      <w:pPr>
        <w:numPr>
          <w:ilvl w:val="0"/>
          <w:numId w:val="65"/>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for debt instruments measured at amortised cost or at a cost-based method, accumulated impairment is 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derecognition event under national GAAP based on BAD; </w:t>
      </w:r>
    </w:p>
    <w:p w14:paraId="72411DAB" w14:textId="77777777" w:rsidR="009569C7" w:rsidRPr="00320C81" w:rsidRDefault="00A834F1" w:rsidP="00C35843">
      <w:pPr>
        <w:numPr>
          <w:ilvl w:val="0"/>
          <w:numId w:val="65"/>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for debt instruments measured at fair value through other comprehensive income under IFRS, accumulated impairment is the sum of expected credit losses and their variations recognised as a reduction of fair value on a given instrument since initial recognition; </w:t>
      </w:r>
    </w:p>
    <w:p w14:paraId="471C1D8F" w14:textId="77777777" w:rsidR="009569C7" w:rsidRPr="00320C81" w:rsidRDefault="00A834F1" w:rsidP="00C35843">
      <w:pPr>
        <w:numPr>
          <w:ilvl w:val="0"/>
          <w:numId w:val="65"/>
        </w:numPr>
        <w:spacing w:before="120" w:after="120"/>
        <w:ind w:left="1134" w:hanging="425"/>
        <w:jc w:val="both"/>
        <w:rPr>
          <w:rFonts w:ascii="Times New Roman" w:hAnsi="Times New Roman"/>
          <w:sz w:val="24"/>
          <w:szCs w:val="24"/>
        </w:rPr>
      </w:pPr>
      <w:r w:rsidRPr="00320C81">
        <w:rPr>
          <w:rFonts w:ascii="Times New Roman" w:hAnsi="Times New Roman"/>
          <w:sz w:val="24"/>
          <w:szCs w:val="24"/>
        </w:rPr>
        <w:t>for debt instruments at fair value through equity under national GAAP based on BAD subject to impairment, accumulated impairment is the cumulative amount of impairment losses, net of use and reversals that has been recognised. The reduction in the carrying amount is either made through use of an allowance account or via direct reductions that do not constitute a derecognition event.</w:t>
      </w:r>
    </w:p>
    <w:p w14:paraId="1CA6DB48" w14:textId="77777777" w:rsidR="009569C7" w:rsidRPr="00320C81" w:rsidRDefault="00A834F1" w:rsidP="009569C7">
      <w:pPr>
        <w:pStyle w:val="Baseparagraphnumbered"/>
      </w:pPr>
      <w:r w:rsidRPr="00320C81">
        <w:t>Under IFRS, accumulated impairment shall include the allowance for expected credit losses for financial assets under each of the impairment stages specified by IFRS 9. Under national GAAP based on 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14:paraId="483714F3" w14:textId="77777777" w:rsidR="009569C7" w:rsidRPr="00320C81" w:rsidRDefault="00A834F1" w:rsidP="009569C7">
      <w:pPr>
        <w:pStyle w:val="Baseparagraphnumbered"/>
      </w:pPr>
      <w:r w:rsidRPr="00320C81">
        <w:lastRenderedPageBreak/>
        <w:t>‘Accumulated partial write-offs’ and ‘Accumulated total write-offs’ shall include, respectively, the accumulated partial and total amount as at the reference date of principal and accrued past due interest and fees of any debt instrument that has been de-recognised to date using either of the methods described in paragraph 74 because the institution has no reasonable expectations of recovering the contractual cash flows. These amounts shall be reported until the total extinguishment of all the reporting institution’s rights by expiry of the statute-of-limitations period, forgiveness or other causes, or until recovery. Therefore where the written-off amounts are not recovered, they shall be reported while they are subject to enforcement activities.</w:t>
      </w:r>
    </w:p>
    <w:p w14:paraId="042B862C" w14:textId="77777777" w:rsidR="009569C7" w:rsidRPr="00320C81" w:rsidRDefault="00A834F1" w:rsidP="009569C7">
      <w:pPr>
        <w:pStyle w:val="Baseparagraphnumbered"/>
      </w:pPr>
      <w:r w:rsidRPr="00320C81">
        <w:t xml:space="preserve">Where a debt instrument is eventually totally written-off as a consequence of successive partial write-offs, the cumulative amount written-off shall be reclassified from the ‘Accumulated partial write-offs’ into the ‘Accumulated total write-offs’ column. </w:t>
      </w:r>
    </w:p>
    <w:p w14:paraId="14C6FBF0" w14:textId="61A69AEB" w:rsidR="009569C7" w:rsidRPr="00320C81" w:rsidRDefault="00A834F1" w:rsidP="009569C7">
      <w:pPr>
        <w:pStyle w:val="Baseparagraphnumbered"/>
      </w:pPr>
      <w:r w:rsidRPr="00320C81">
        <w:t xml:space="preserve">Write-offs shall constitute a </w:t>
      </w:r>
      <w:ins w:id="112" w:author="Sellner, Christian" w:date="2019-06-18T17:13:00Z">
        <w:r w:rsidR="00301A78" w:rsidRPr="00320C81">
          <w:t>derecognition</w:t>
        </w:r>
      </w:ins>
      <w:del w:id="113" w:author="EBA Staff" w:date="2019-03-06T17:14:00Z">
        <w:r w:rsidRPr="00320C81" w:rsidDel="00301A78">
          <w:delText>de-recognition</w:delText>
        </w:r>
      </w:del>
      <w:ins w:id="114" w:author="EBA Staff" w:date="2019-03-06T17:14:00Z">
        <w:r w:rsidR="00301A78" w:rsidRPr="00320C81">
          <w:t>derecognition</w:t>
        </w:r>
      </w:ins>
      <w:r w:rsidRPr="00320C81">
        <w:t xml:space="preserve">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both by reductions of the carrying amount of financial assets recognised directly in profit or loss as well as reductions in the amounts of the allowance accounts for credit losses taken against the carrying amount of financial assets. </w:t>
      </w:r>
    </w:p>
    <w:p w14:paraId="30BBD146" w14:textId="77777777" w:rsidR="009569C7" w:rsidRPr="00320C81" w:rsidRDefault="00A834F1" w:rsidP="009569C7">
      <w:pPr>
        <w:pStyle w:val="Baseparagraphnumbered"/>
      </w:pPr>
      <w:r w:rsidRPr="00320C81">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30582EEA" w14:textId="77777777" w:rsidR="009569C7" w:rsidRPr="00320C81" w:rsidRDefault="00A834F1" w:rsidP="009569C7">
      <w:pPr>
        <w:pStyle w:val="Baseparagraphnumbered"/>
      </w:pPr>
      <w:r w:rsidRPr="00320C81">
        <w:t>Trade receivables with</w:t>
      </w:r>
      <w:r w:rsidR="00860F58" w:rsidRPr="00320C81">
        <w:t>in</w:t>
      </w:r>
      <w:r w:rsidRPr="00320C81">
        <w:t xml:space="preserve"> the meaning of IAS 1.54(h), contract assets </w:t>
      </w:r>
      <w:r w:rsidR="00A00717" w:rsidRPr="00320C81">
        <w:t>and</w:t>
      </w:r>
      <w:r w:rsidRPr="00320C81">
        <w:t xml:space="preserve"> lease receivables for which the simplified approach of IFRS 9.5.5.15 for the estimation of loss allowances has been applied shall be reported within loans and advances in template 4.4.1. The corresponding loss allowance for those assets shall be reported in either ‘Accumulated impairment on assets with significant increase in credit risk since initial recognition but not credit-impaired (Stage 2)’ or ‘Accumulated impairment on credit-impaired assets (Stage 3)’,depending on whether trade receivables, contract assets or lease receivables under the simplified approach are considered as credit-impaired assets.</w:t>
      </w:r>
    </w:p>
    <w:p w14:paraId="420CA199" w14:textId="30D8C8C8" w:rsidR="009569C7" w:rsidRPr="00320C81" w:rsidRDefault="00A834F1" w:rsidP="00301A78">
      <w:pPr>
        <w:pStyle w:val="Baseparagraphnumbered"/>
      </w:pPr>
      <w:r w:rsidRPr="00320C81">
        <w:t>Purchased or originated financial assets that are credit-impaired at initial recognition</w:t>
      </w:r>
      <w:ins w:id="115" w:author="EBA Staff" w:date="2019-03-06T17:16:00Z">
        <w:r w:rsidR="00301A78" w:rsidRPr="00320C81">
          <w:t xml:space="preserve"> as defined in IFRS 9 Appendix A</w:t>
        </w:r>
      </w:ins>
      <w:r w:rsidRPr="00320C81">
        <w:t xml:space="preserve"> shall be separately reported in </w:t>
      </w:r>
      <w:ins w:id="116" w:author="EBA Staff" w:date="2019-03-06T17:16:00Z">
        <w:r w:rsidR="00301A78" w:rsidRPr="00320C81">
          <w:t xml:space="preserve">templates </w:t>
        </w:r>
      </w:ins>
      <w:r w:rsidRPr="00320C81">
        <w:t xml:space="preserve">4.3.1 and 4.4.1. For these </w:t>
      </w:r>
      <w:ins w:id="117" w:author="Sellner, Christian" w:date="2019-06-18T17:13:00Z">
        <w:r w:rsidR="00301A78" w:rsidRPr="00320C81">
          <w:t>assets</w:t>
        </w:r>
      </w:ins>
      <w:del w:id="118" w:author="EBA Staff" w:date="2019-03-06T17:16:00Z">
        <w:r w:rsidRPr="00320C81" w:rsidDel="00301A78">
          <w:delText>loans</w:delText>
        </w:r>
      </w:del>
      <w:ins w:id="119" w:author="EBA Staff" w:date="2019-03-06T17:16:00Z">
        <w:r w:rsidR="00301A78" w:rsidRPr="00320C81">
          <w:t>assets</w:t>
        </w:r>
      </w:ins>
      <w:r w:rsidRPr="00320C81">
        <w:t>, the accumulated impairment shall only include the cumulative changes in lifetime expected credit losses since initial recognition [IFRS 9.5.5.13].</w:t>
      </w:r>
      <w:ins w:id="120" w:author="EBA Staff" w:date="2019-03-06T17:16:00Z">
        <w:r w:rsidR="00301A78" w:rsidRPr="00320C81">
          <w:t xml:space="preserve"> The corresponding gross carrying amount and accumulated impairment for these assets shall be reported in ‘Credit-impaired assets (Stage 3)’ at initial recognition and as long as they are considered as credit-impaired assets in accordance with the definition of ‘credit-impaired financial assets’ of IFRS 9 Appendix A. When they are not </w:t>
        </w:r>
        <w:r w:rsidR="00301A78" w:rsidRPr="00320C81">
          <w:lastRenderedPageBreak/>
          <w:t>anymore considered as credit-impaired assets after initial recognition, they shall be reported in ‘Assets with significant increase in credit risk since initial recognition but not credit-impaired (Stage 2)’.</w:t>
        </w:r>
      </w:ins>
    </w:p>
    <w:p w14:paraId="79A03535" w14:textId="77777777" w:rsidR="009569C7" w:rsidRPr="00320C81" w:rsidRDefault="00A834F1" w:rsidP="009569C7">
      <w:pPr>
        <w:pStyle w:val="Baseparagraphnumbered"/>
        <w:ind w:left="785"/>
      </w:pPr>
      <w:r w:rsidRPr="00320C81">
        <w:t>In template 4.5 institutions shall report the carrying amount of ‘Loans and advances’ and ‘Debt securities’ that fall within the definition of ‘subordinated debt’ in paragraph 100 of this Part.</w:t>
      </w:r>
      <w:bookmarkStart w:id="121" w:name="_Toc361844218"/>
      <w:bookmarkStart w:id="122" w:name="_Toc362359289"/>
      <w:bookmarkEnd w:id="100"/>
    </w:p>
    <w:p w14:paraId="12262F2A" w14:textId="77777777" w:rsidR="009569C7" w:rsidRPr="00320C81" w:rsidRDefault="00A834F1" w:rsidP="009569C7">
      <w:pPr>
        <w:pStyle w:val="Baseparagraphnumbered"/>
      </w:pPr>
      <w:r w:rsidRPr="00320C81">
        <w:t>In template 4.8, information to be reported depend</w:t>
      </w:r>
      <w:r w:rsidR="00A00717" w:rsidRPr="00320C81">
        <w:t>s</w:t>
      </w:r>
      <w:r w:rsidRPr="00320C81">
        <w:t xml:space="preserve"> on whether Non-trading non-derivative financial assets measured at fair value to equity can be subject to impairment requirements in application of the national GAAP based on BAD. Where these financial assets are subject to impairment, institutions shall report information in this template that relates to the carrying amount, the gross carrying amount of unimpaired assets and impaired assets, accumulated impairment and accumulated write-offs. Where these financial assets are not subject to impairment, institutions shall report the accumulated negative changes in fair value due to credit risk for non-performing exposures.</w:t>
      </w:r>
    </w:p>
    <w:p w14:paraId="5DEC09F1" w14:textId="77777777" w:rsidR="009569C7" w:rsidRPr="00320C81" w:rsidRDefault="00A834F1" w:rsidP="009569C7">
      <w:pPr>
        <w:pStyle w:val="Baseparagraphnumbered"/>
      </w:pPr>
      <w:r w:rsidRPr="00320C81">
        <w:t xml:space="preserve">In template 4.9, financial assets measured under moderate LOCOM and their associated value adjustments shall be identified separately from other financial assets measured at </w:t>
      </w:r>
      <w:r w:rsidR="00A00717" w:rsidRPr="00320C81">
        <w:t xml:space="preserve">a </w:t>
      </w:r>
      <w:r w:rsidRPr="00320C81">
        <w:t xml:space="preserve">cost-based method and their associated impairment. Financial assets under a cost-based method, including financial assets under moderate LOCOM, shall be reported as unimpaired assets where they have no value adjustments or impairment associated with them,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rsidRPr="00320C81">
        <w:t xml:space="preserve">impact of </w:t>
      </w:r>
      <w:r w:rsidRPr="00320C81">
        <w:t xml:space="preserve">changes in the market conditions on the value of the asset shall not be considered as impaired. Accumulated credit-risk induced and market-risk induced value adjustments shall be reported separately. </w:t>
      </w:r>
    </w:p>
    <w:p w14:paraId="4346386B" w14:textId="77777777" w:rsidR="009569C7" w:rsidRPr="00320C81" w:rsidRDefault="00A834F1" w:rsidP="009569C7">
      <w:pPr>
        <w:pStyle w:val="Baseparagraphnumbered"/>
      </w:pPr>
      <w:r w:rsidRPr="00320C81">
        <w:t>In template 4.10, assets measured at strict LOCOM as well as their associated value adjustments shall be reported separately from assets under other measurement method</w:t>
      </w:r>
      <w:r w:rsidR="00860F58" w:rsidRPr="00320C81">
        <w:t>s</w:t>
      </w:r>
      <w:r w:rsidRPr="00320C81">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14:paraId="77EF40DA" w14:textId="77777777" w:rsidR="009569C7" w:rsidRPr="00320C81" w:rsidRDefault="00A834F1" w:rsidP="009569C7">
      <w:pPr>
        <w:pStyle w:val="Baseparagraphnumbered"/>
      </w:pPr>
      <w:r w:rsidRPr="00320C81">
        <w:t>Under national GAAP based on BAD, the amount of general allowances for banking risk to be reported in the applicable templates shall only be the part that affects the carrying amount of debt instruments [BAD Article 37.2].</w:t>
      </w:r>
    </w:p>
    <w:p w14:paraId="3097DF30" w14:textId="77777777" w:rsidR="009569C7" w:rsidRPr="00320C81" w:rsidRDefault="00A834F1" w:rsidP="009569C7">
      <w:pPr>
        <w:pStyle w:val="subtitlenumbered"/>
        <w:jc w:val="both"/>
      </w:pPr>
      <w:bookmarkStart w:id="123" w:name="_Toc2789762"/>
      <w:r w:rsidRPr="00320C81">
        <w:t>Breakdown of non-trading loans and advances by product (5)</w:t>
      </w:r>
      <w:bookmarkEnd w:id="123"/>
    </w:p>
    <w:bookmarkEnd w:id="121"/>
    <w:p w14:paraId="4D59EECE" w14:textId="77777777" w:rsidR="009569C7" w:rsidRPr="00320C81" w:rsidRDefault="00A834F1" w:rsidP="009569C7">
      <w:pPr>
        <w:pStyle w:val="Baseparagraphnumbered"/>
      </w:pPr>
      <w:r w:rsidRPr="00320C81">
        <w:lastRenderedPageBreak/>
        <w:t xml:space="preserve">Loans and advances other than those held for trading or trading assets shall be broken down by type of product and by </w:t>
      </w:r>
      <w:bookmarkEnd w:id="122"/>
      <w:r w:rsidRPr="00320C81">
        <w:t>counterparty sector for the carrying amount and by type of products only for the gross carrying amount.</w:t>
      </w:r>
    </w:p>
    <w:p w14:paraId="0E2B41C9" w14:textId="77777777" w:rsidR="009569C7" w:rsidRPr="00320C81" w:rsidRDefault="00A834F1" w:rsidP="009569C7">
      <w:pPr>
        <w:pStyle w:val="Baseparagraphnumbered"/>
      </w:pPr>
      <w:r w:rsidRPr="00320C81">
        <w:t xml:space="preserve">Balances receivable on demand classified as ‘Cash, cash balances at central banks and other demand deposits’ shall also be reported in this template independently of how they are measured. </w:t>
      </w:r>
    </w:p>
    <w:p w14:paraId="2C87738B" w14:textId="77777777" w:rsidR="009569C7" w:rsidRPr="00320C81" w:rsidRDefault="00A834F1" w:rsidP="009569C7">
      <w:pPr>
        <w:pStyle w:val="Baseparagraphnumbered"/>
      </w:pPr>
      <w:r w:rsidRPr="00320C81">
        <w:t xml:space="preserve">Loans and advances shall be allocated to the following products: </w:t>
      </w:r>
    </w:p>
    <w:p w14:paraId="636865D3" w14:textId="7319A8FC" w:rsidR="009569C7" w:rsidRPr="00320C81" w:rsidRDefault="00A834F1" w:rsidP="009569C7">
      <w:pPr>
        <w:numPr>
          <w:ilvl w:val="0"/>
          <w:numId w:val="8"/>
        </w:numPr>
        <w:spacing w:before="120" w:after="120"/>
        <w:ind w:left="1134" w:hanging="426"/>
        <w:jc w:val="both"/>
        <w:rPr>
          <w:rFonts w:ascii="Times New Roman" w:hAnsi="Times New Roman"/>
          <w:sz w:val="24"/>
          <w:szCs w:val="24"/>
        </w:rPr>
      </w:pPr>
      <w:r w:rsidRPr="00320C81">
        <w:rPr>
          <w:rFonts w:ascii="Times New Roman" w:hAnsi="Times New Roman"/>
          <w:sz w:val="24"/>
          <w:szCs w:val="24"/>
        </w:rPr>
        <w:t>‘on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sidRPr="00320C81">
        <w:rPr>
          <w:rFonts w:ascii="Times New Roman" w:hAnsi="Times New Roman"/>
          <w:sz w:val="24"/>
          <w:szCs w:val="24"/>
        </w:rPr>
        <w:t xml:space="preserve"> and compulsory reserves held at the central bank;</w:t>
      </w:r>
    </w:p>
    <w:p w14:paraId="371730AF" w14:textId="77777777" w:rsidR="009569C7" w:rsidRPr="00320C81" w:rsidRDefault="00A834F1" w:rsidP="009569C7">
      <w:pPr>
        <w:numPr>
          <w:ilvl w:val="0"/>
          <w:numId w:val="8"/>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‘Credit card debt’ shall include credit granted either via delayed debit cards or via credit cards [ECB BSI Regulation]; </w:t>
      </w:r>
    </w:p>
    <w:p w14:paraId="0FB38C09" w14:textId="77777777" w:rsidR="009569C7" w:rsidRPr="00320C81" w:rsidRDefault="00A834F1" w:rsidP="009569C7">
      <w:pPr>
        <w:numPr>
          <w:ilvl w:val="0"/>
          <w:numId w:val="8"/>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‘Trade receivables’ shall include loans to other debtors granted on the basis of bills or other documents that give the right to receive the proceeds of transactions for the sale of goods or provision of services. This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14:paraId="760FDC4E" w14:textId="77777777" w:rsidR="009569C7" w:rsidRPr="00320C81" w:rsidRDefault="00A834F1" w:rsidP="009569C7">
      <w:pPr>
        <w:numPr>
          <w:ilvl w:val="0"/>
          <w:numId w:val="8"/>
        </w:numPr>
        <w:spacing w:before="120" w:after="120"/>
        <w:ind w:left="1134" w:hanging="426"/>
        <w:jc w:val="both"/>
        <w:rPr>
          <w:rFonts w:ascii="Times New Roman" w:hAnsi="Times New Roman"/>
          <w:sz w:val="24"/>
          <w:szCs w:val="24"/>
        </w:rPr>
      </w:pPr>
      <w:r w:rsidRPr="00320C81">
        <w:rPr>
          <w:rFonts w:ascii="Times New Roman" w:hAnsi="Times New Roman"/>
          <w:sz w:val="24"/>
          <w:szCs w:val="24"/>
        </w:rPr>
        <w:t>‘Finance leases’ shall include the carrying amount of finance lease receivables. Under IFRS ‘finance lease receivables’ are as defined in IAS 17;</w:t>
      </w:r>
    </w:p>
    <w:p w14:paraId="59838E87" w14:textId="77777777" w:rsidR="009569C7" w:rsidRPr="00320C81" w:rsidRDefault="00A834F1" w:rsidP="009569C7">
      <w:pPr>
        <w:numPr>
          <w:ilvl w:val="0"/>
          <w:numId w:val="8"/>
        </w:numPr>
        <w:spacing w:before="120" w:after="120"/>
        <w:ind w:left="1134" w:hanging="426"/>
        <w:jc w:val="both"/>
        <w:rPr>
          <w:rFonts w:ascii="Times New Roman" w:hAnsi="Times New Roman"/>
          <w:sz w:val="24"/>
          <w:szCs w:val="24"/>
        </w:rPr>
      </w:pPr>
      <w:r w:rsidRPr="00320C81">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14:paraId="26FFA3FE" w14:textId="77777777" w:rsidR="009569C7" w:rsidRPr="00320C81"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 ‘Other term loans’ shall include debit balances with contractually fixed maturities or terms that are not included in other items; </w:t>
      </w:r>
    </w:p>
    <w:p w14:paraId="3842FDAC" w14:textId="77777777" w:rsidR="009569C7" w:rsidRPr="00320C81"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320C81">
        <w:rPr>
          <w:rFonts w:ascii="Times New Roman" w:hAnsi="Times New Roman"/>
          <w:sz w:val="24"/>
          <w:szCs w:val="24"/>
        </w:rPr>
        <w:t>‘Advances that are not loans’ shall include advances that cannot be classified as ‘loans’ according to the ECB BSI Regulation. This item shall include, among others, gross amounts receivable in respect of suspense items (such as funds that are awaiting investment, transfer, or settlement) and transit items (such as cheques and other forms of payment that have been sent for collection).</w:t>
      </w:r>
    </w:p>
    <w:p w14:paraId="7D0A8460" w14:textId="77777777" w:rsidR="009569C7" w:rsidRPr="00320C81" w:rsidRDefault="00A834F1" w:rsidP="009569C7">
      <w:pPr>
        <w:pStyle w:val="Baseparagraphnumbered"/>
      </w:pPr>
      <w:r w:rsidRPr="00320C81">
        <w:t>Loans and advances shall be classified on the basis of the collateral received as follows:</w:t>
      </w:r>
    </w:p>
    <w:p w14:paraId="17854F5D" w14:textId="77777777" w:rsidR="009569C7" w:rsidRPr="00320C81" w:rsidRDefault="00A834F1" w:rsidP="00C35843">
      <w:pPr>
        <w:numPr>
          <w:ilvl w:val="0"/>
          <w:numId w:val="60"/>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‘Loans collateralized by immovable property’ shall include loans and advances formally secured by residential or commercial immovable </w:t>
      </w:r>
      <w:r w:rsidRPr="00320C81">
        <w:rPr>
          <w:rFonts w:ascii="Times New Roman" w:hAnsi="Times New Roman"/>
          <w:sz w:val="24"/>
          <w:szCs w:val="24"/>
        </w:rPr>
        <w:lastRenderedPageBreak/>
        <w:t>property collateral, independently of their loan/collateral ratio (commonly referred as ‘loan-to-value’) and the legal form of the collateral;</w:t>
      </w:r>
    </w:p>
    <w:p w14:paraId="70425941" w14:textId="0FF2636E" w:rsidR="009569C7" w:rsidRPr="00320C81" w:rsidRDefault="00A834F1" w:rsidP="00C35843">
      <w:pPr>
        <w:numPr>
          <w:ilvl w:val="0"/>
          <w:numId w:val="60"/>
        </w:numPr>
        <w:spacing w:before="120" w:after="120"/>
        <w:ind w:left="1134" w:hanging="425"/>
        <w:jc w:val="both"/>
        <w:rPr>
          <w:rFonts w:ascii="Times New Roman" w:hAnsi="Times New Roman"/>
          <w:sz w:val="24"/>
          <w:szCs w:val="24"/>
        </w:rPr>
      </w:pPr>
      <w:r w:rsidRPr="00320C81">
        <w:rPr>
          <w:rFonts w:ascii="Times New Roman" w:hAnsi="Times New Roman"/>
          <w:sz w:val="24"/>
          <w:szCs w:val="24"/>
        </w:rPr>
        <w:t>‘Other collateralized loans’ shall include loans and advances formally secured by collateral, independently of their loan/collateral ratio (commonly referred to as ‘loan-to-value’</w:t>
      </w:r>
      <w:ins w:id="124" w:author="EBA Staff" w:date="2019-03-06T17:17:00Z">
        <w:r w:rsidR="00301A78" w:rsidRPr="00320C81">
          <w:rPr>
            <w:rFonts w:ascii="Times New Roman" w:hAnsi="Times New Roman"/>
            <w:sz w:val="24"/>
            <w:szCs w:val="24"/>
          </w:rPr>
          <w:t xml:space="preserve"> (LTV) ratio</w:t>
        </w:r>
      </w:ins>
      <w:r w:rsidRPr="00320C81">
        <w:rPr>
          <w:rFonts w:ascii="Times New Roman" w:hAnsi="Times New Roman"/>
          <w:sz w:val="24"/>
          <w:szCs w:val="24"/>
        </w:rPr>
        <w:t>) and the legal form of the collateral, other than ‘Loans collateralised by immovable property’. This collateral shall include pledges of securities, cash, and other collateral independently from the legal form of the collateral.</w:t>
      </w:r>
    </w:p>
    <w:p w14:paraId="3C6714D7" w14:textId="3D82A018" w:rsidR="009569C7" w:rsidRPr="00320C81" w:rsidRDefault="00A834F1" w:rsidP="009569C7">
      <w:pPr>
        <w:pStyle w:val="Baseparagraphnumbered"/>
      </w:pPr>
      <w:r w:rsidRPr="00320C81">
        <w:t xml:space="preserve">Loans and advances shall be classified based on the collateral and irrespective of the purpose of the loan. The carrying amount of loans and advances secured by more than one type of collateral shall be classified and reported as collateralised by immovable property </w:t>
      </w:r>
      <w:del w:id="125" w:author="EBA Staff" w:date="2019-04-29T12:49:00Z">
        <w:r w:rsidRPr="00320C81" w:rsidDel="0094620A">
          <w:delText xml:space="preserve">collateral </w:delText>
        </w:r>
      </w:del>
      <w:r w:rsidRPr="00320C81">
        <w:t xml:space="preserve">where they are secured by immovable property </w:t>
      </w:r>
      <w:del w:id="126" w:author="EBA Staff" w:date="2019-04-29T12:49:00Z">
        <w:r w:rsidRPr="00320C81" w:rsidDel="0094620A">
          <w:delText xml:space="preserve">collateral </w:delText>
        </w:r>
      </w:del>
      <w:r w:rsidRPr="00320C81">
        <w:t xml:space="preserve">regardless of whether they are also secured by other types of collateral. </w:t>
      </w:r>
    </w:p>
    <w:p w14:paraId="59974A41" w14:textId="77777777" w:rsidR="009569C7" w:rsidRPr="00320C81" w:rsidRDefault="00A834F1" w:rsidP="009569C7">
      <w:pPr>
        <w:pStyle w:val="Baseparagraphnumbered"/>
      </w:pPr>
      <w:r w:rsidRPr="00320C81">
        <w:t xml:space="preserve"> Loans and advances shall be classified on the basis of its purpose as:</w:t>
      </w:r>
    </w:p>
    <w:p w14:paraId="1C088AC3" w14:textId="77777777" w:rsidR="009569C7" w:rsidRPr="00320C81" w:rsidRDefault="00A834F1" w:rsidP="00C35843">
      <w:pPr>
        <w:numPr>
          <w:ilvl w:val="0"/>
          <w:numId w:val="61"/>
        </w:numPr>
        <w:spacing w:before="120" w:after="120"/>
        <w:ind w:left="1134" w:hanging="425"/>
        <w:jc w:val="both"/>
        <w:rPr>
          <w:rFonts w:ascii="Times New Roman" w:hAnsi="Times New Roman"/>
          <w:sz w:val="24"/>
          <w:szCs w:val="24"/>
        </w:rPr>
      </w:pPr>
      <w:r w:rsidRPr="00320C81">
        <w:rPr>
          <w:rFonts w:ascii="Times New Roman" w:hAnsi="Times New Roman"/>
          <w:sz w:val="24"/>
          <w:szCs w:val="24"/>
        </w:rPr>
        <w:t>‘Credit for consumption’ shall include loans granted mainly for the personal consumption of goods and services [ECB BSI Regulation];</w:t>
      </w:r>
    </w:p>
    <w:p w14:paraId="0EC02AF1" w14:textId="77777777" w:rsidR="009569C7" w:rsidRPr="00320C81" w:rsidRDefault="00A834F1" w:rsidP="00C35843">
      <w:pPr>
        <w:numPr>
          <w:ilvl w:val="0"/>
          <w:numId w:val="61"/>
        </w:numPr>
        <w:spacing w:before="120" w:after="120"/>
        <w:ind w:left="1134" w:hanging="425"/>
        <w:jc w:val="both"/>
        <w:rPr>
          <w:rFonts w:ascii="Times New Roman" w:hAnsi="Times New Roman"/>
          <w:sz w:val="24"/>
          <w:szCs w:val="24"/>
        </w:rPr>
      </w:pPr>
      <w:r w:rsidRPr="00320C81">
        <w:rPr>
          <w:rFonts w:ascii="Times New Roman" w:hAnsi="Times New Roman"/>
          <w:sz w:val="24"/>
          <w:szCs w:val="24"/>
        </w:rPr>
        <w:t>‘Lending for house purchase’ shall include credit extended to households for the purpose of investing in houses for own use and rental, including building and refurbishments [ECB BSI Regulation].</w:t>
      </w:r>
    </w:p>
    <w:p w14:paraId="7D3C19B1" w14:textId="77777777" w:rsidR="009569C7" w:rsidRPr="00320C81" w:rsidRDefault="00A834F1" w:rsidP="009569C7">
      <w:pPr>
        <w:pStyle w:val="Baseparagraphnumbered"/>
      </w:pPr>
      <w:r w:rsidRPr="00320C81">
        <w:t>Loans shall be classified on the basis of how they can be recovered. ‘Project finance loans’ shall include loans that meet the characteristics of specialised lending exposures as defined in Article 147(8) of CRR.</w:t>
      </w:r>
    </w:p>
    <w:p w14:paraId="05B299B5" w14:textId="77777777" w:rsidR="009569C7" w:rsidRPr="00320C81" w:rsidRDefault="00A834F1" w:rsidP="009569C7">
      <w:pPr>
        <w:pStyle w:val="subtitlenumbered"/>
        <w:keepNext/>
        <w:numPr>
          <w:ilvl w:val="0"/>
          <w:numId w:val="17"/>
        </w:numPr>
        <w:ind w:left="357" w:hanging="357"/>
        <w:jc w:val="both"/>
        <w:rPr>
          <w:kern w:val="32"/>
        </w:rPr>
      </w:pPr>
      <w:bookmarkStart w:id="127" w:name="_Toc362359290"/>
      <w:bookmarkStart w:id="128" w:name="_Toc2789763"/>
      <w:bookmarkStart w:id="129" w:name="_Toc361844219"/>
      <w:r w:rsidRPr="00320C81">
        <w:rPr>
          <w:kern w:val="32"/>
        </w:rPr>
        <w:t xml:space="preserve">Breakdown of non-trading loans and advances to non-financial corporations by NACE codes </w:t>
      </w:r>
      <w:bookmarkEnd w:id="127"/>
      <w:r w:rsidRPr="00320C81">
        <w:rPr>
          <w:kern w:val="32"/>
        </w:rPr>
        <w:t>(6)</w:t>
      </w:r>
      <w:bookmarkEnd w:id="128"/>
    </w:p>
    <w:bookmarkEnd w:id="129"/>
    <w:p w14:paraId="2FBF78B7" w14:textId="77777777" w:rsidR="009569C7" w:rsidRPr="00320C81" w:rsidRDefault="00A834F1" w:rsidP="009569C7">
      <w:pPr>
        <w:pStyle w:val="Baseparagraphnumbered"/>
      </w:pPr>
      <w:r w:rsidRPr="00320C81">
        <w:t xml:space="preserve">Gross carrying amount of loans and advances to non-financial corporations other than those included in the held for trading or trading assets portfolios shall be classified by sector of economic activities using NACE Codes on the basis of the principal activity of the counterparty. </w:t>
      </w:r>
    </w:p>
    <w:p w14:paraId="5F86D4A7" w14:textId="77777777" w:rsidR="009569C7" w:rsidRPr="00320C81" w:rsidRDefault="00A834F1" w:rsidP="009569C7">
      <w:pPr>
        <w:pStyle w:val="Baseparagraphnumbered"/>
      </w:pPr>
      <w:r w:rsidRPr="00320C81">
        <w:t xml:space="preserve">The classification of the exposures incurred jointly by more than one obligor shall be done in accordance with paragraph 43 of Part 1 of this Annex. </w:t>
      </w:r>
    </w:p>
    <w:p w14:paraId="5298F225" w14:textId="77777777" w:rsidR="009569C7" w:rsidRPr="00320C81" w:rsidRDefault="00A834F1" w:rsidP="009569C7">
      <w:pPr>
        <w:pStyle w:val="Baseparagraphnumbered"/>
      </w:pPr>
      <w:r w:rsidRPr="00320C81">
        <w:t>Reporting of NACE codes shall be done with the first level of disaggregation (by ‘section’). Institutions shall report loans and advances to non-financial corporations which engage in financial or insurance activities in ‘K – Financial and insurance activities’.</w:t>
      </w:r>
    </w:p>
    <w:p w14:paraId="508E495C" w14:textId="77777777" w:rsidR="009569C7" w:rsidRPr="00320C81" w:rsidRDefault="00A834F1" w:rsidP="009569C7">
      <w:pPr>
        <w:pStyle w:val="Baseparagraphnumbered"/>
      </w:pPr>
      <w:r w:rsidRPr="00320C81">
        <w:t xml:space="preserve">Under IFRS, financial assets subject to impairment shall include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w:t>
      </w:r>
      <w:r w:rsidRPr="00320C81">
        <w:lastRenderedPageBreak/>
        <w:t>value through equity, and (ii) financial assets under other measurement methods.</w:t>
      </w:r>
    </w:p>
    <w:p w14:paraId="7DA1390B" w14:textId="77777777" w:rsidR="009569C7" w:rsidRPr="00320C81" w:rsidRDefault="00A834F1" w:rsidP="009569C7">
      <w:pPr>
        <w:pStyle w:val="subtitlenumbered"/>
        <w:keepNext/>
        <w:numPr>
          <w:ilvl w:val="0"/>
          <w:numId w:val="17"/>
        </w:numPr>
        <w:ind w:left="357" w:hanging="357"/>
        <w:jc w:val="both"/>
        <w:rPr>
          <w:kern w:val="32"/>
        </w:rPr>
      </w:pPr>
      <w:bookmarkStart w:id="130" w:name="_Toc437268742"/>
      <w:bookmarkStart w:id="131" w:name="_Toc437268743"/>
      <w:bookmarkStart w:id="132" w:name="_Toc362359291"/>
      <w:bookmarkStart w:id="133" w:name="_Toc2789764"/>
      <w:bookmarkStart w:id="134" w:name="_Toc361844220"/>
      <w:bookmarkEnd w:id="130"/>
      <w:bookmarkEnd w:id="131"/>
      <w:r w:rsidRPr="00320C81">
        <w:rPr>
          <w:kern w:val="32"/>
        </w:rPr>
        <w:t>Financial assets subject to impairment that are past due (7)</w:t>
      </w:r>
      <w:bookmarkEnd w:id="132"/>
      <w:bookmarkEnd w:id="133"/>
    </w:p>
    <w:bookmarkEnd w:id="134"/>
    <w:p w14:paraId="2D16470B" w14:textId="77777777" w:rsidR="009569C7" w:rsidRPr="00320C81" w:rsidRDefault="00A834F1" w:rsidP="009569C7">
      <w:pPr>
        <w:pStyle w:val="Baseparagraphnumbered"/>
      </w:pPr>
      <w:r w:rsidRPr="00320C81">
        <w:t>The carrying amount of debt instruments that are included in the accounting portfolios subject to impairment shall be reported in template 7.1 only if they are past due. Past-due instruments shall be allocated to the corresponding past-due buckets on the basis of their individual situation.</w:t>
      </w:r>
    </w:p>
    <w:p w14:paraId="4AB04823" w14:textId="77777777" w:rsidR="009569C7" w:rsidRPr="00320C81" w:rsidRDefault="00A834F1" w:rsidP="009569C7">
      <w:pPr>
        <w:pStyle w:val="Baseparagraphnumbered"/>
      </w:pPr>
      <w:r w:rsidRPr="00320C81">
        <w:t xml:space="preserve"> Accounting portfolios subject to impairment shall be defined as in paragraph 93 of this Part.</w:t>
      </w:r>
    </w:p>
    <w:p w14:paraId="67CC4A11" w14:textId="77777777" w:rsidR="009569C7" w:rsidRPr="00320C81" w:rsidRDefault="00A834F1" w:rsidP="009569C7">
      <w:pPr>
        <w:pStyle w:val="Baseparagraphnumbered"/>
      </w:pPr>
      <w:r w:rsidRPr="00320C81">
        <w:t xml:space="preserve">Financial assets shall qualify as past due where any amount of principal, interest or fee has not been paid at the date it was due. Past due exposures shall be reported for their entire carrying amount. The carrying amounts of such assets shall be reported by impairment stages or impairment status in accordance with the applicable accounting standards and broken down according to the number of days of the oldest past due amount unpaid at the reference date. </w:t>
      </w:r>
    </w:p>
    <w:p w14:paraId="234268D6" w14:textId="77777777" w:rsidR="009569C7" w:rsidRPr="00320C81" w:rsidRDefault="00A834F1" w:rsidP="009569C7">
      <w:pPr>
        <w:pStyle w:val="subtitlenumbered"/>
        <w:numPr>
          <w:ilvl w:val="0"/>
          <w:numId w:val="17"/>
        </w:numPr>
        <w:jc w:val="both"/>
      </w:pPr>
      <w:bookmarkStart w:id="135" w:name="_Toc437268745"/>
      <w:bookmarkStart w:id="136" w:name="_Toc437268746"/>
      <w:bookmarkStart w:id="137" w:name="_Toc362359292"/>
      <w:bookmarkStart w:id="138" w:name="_Toc2789765"/>
      <w:bookmarkStart w:id="139" w:name="_Toc361844221"/>
      <w:bookmarkEnd w:id="135"/>
      <w:bookmarkEnd w:id="136"/>
      <w:r w:rsidRPr="00320C81">
        <w:t>Breakdown of financial liabilities (8)</w:t>
      </w:r>
      <w:bookmarkEnd w:id="137"/>
      <w:bookmarkEnd w:id="138"/>
    </w:p>
    <w:bookmarkEnd w:id="139"/>
    <w:p w14:paraId="45BC9A7B" w14:textId="77777777" w:rsidR="009569C7" w:rsidRPr="00320C81" w:rsidRDefault="00A834F1" w:rsidP="009569C7">
      <w:pPr>
        <w:pStyle w:val="Baseparagraphnumbered"/>
      </w:pPr>
      <w:r w:rsidRPr="00320C81">
        <w:rPr>
          <w:lang w:val="en-US"/>
        </w:rPr>
        <w:t>‘Deposits’</w:t>
      </w:r>
      <w:r w:rsidRPr="00320C81">
        <w:t xml:space="preserve"> and the product breakdown shall be defined in the same way as in the ECB BSI Regulation and therefore, regulated savings deposits shall be classified in accordance with the ECB BSI Regulation and distributed according to the counterparty. In particular, non-transferable sight savings deposits, which although legally redeemable at demand are subject to significant penalties and restrictions and have features that are very close to overnight deposits, shall be classified as deposits redeemable at notice.</w:t>
      </w:r>
    </w:p>
    <w:p w14:paraId="6F7F381F" w14:textId="77777777" w:rsidR="009569C7" w:rsidRPr="00320C81" w:rsidRDefault="00A834F1" w:rsidP="009569C7">
      <w:pPr>
        <w:pStyle w:val="Baseparagraphnumbered"/>
      </w:pPr>
      <w:r w:rsidRPr="00320C81">
        <w:t xml:space="preserve">‘Debt securities issued’ shall be disaggregated into the following type of products: </w:t>
      </w:r>
    </w:p>
    <w:p w14:paraId="7E98FC7D" w14:textId="77777777" w:rsidR="009569C7" w:rsidRPr="00320C81" w:rsidRDefault="00A834F1" w:rsidP="00C35843">
      <w:pPr>
        <w:numPr>
          <w:ilvl w:val="0"/>
          <w:numId w:val="56"/>
        </w:numPr>
        <w:spacing w:before="120" w:after="120"/>
        <w:ind w:left="1134" w:hanging="425"/>
        <w:jc w:val="both"/>
        <w:rPr>
          <w:rFonts w:ascii="Times New Roman" w:hAnsi="Times New Roman"/>
          <w:sz w:val="24"/>
          <w:szCs w:val="24"/>
        </w:rPr>
      </w:pPr>
      <w:r w:rsidRPr="00320C81">
        <w:rPr>
          <w:rFonts w:ascii="Times New Roman" w:hAnsi="Times New Roman"/>
          <w:sz w:val="24"/>
          <w:szCs w:val="24"/>
        </w:rPr>
        <w:t>‘Certificates of deposits’ shall be securities that enable the holders to withdraw funds from an account;</w:t>
      </w:r>
    </w:p>
    <w:p w14:paraId="4E1B31BC" w14:textId="77777777" w:rsidR="009569C7" w:rsidRPr="00320C81" w:rsidRDefault="00A834F1" w:rsidP="00C35843">
      <w:pPr>
        <w:numPr>
          <w:ilvl w:val="0"/>
          <w:numId w:val="56"/>
        </w:numPr>
        <w:spacing w:before="120" w:after="120"/>
        <w:ind w:left="1134" w:hanging="425"/>
        <w:jc w:val="both"/>
        <w:rPr>
          <w:rFonts w:ascii="Times New Roman" w:hAnsi="Times New Roman"/>
          <w:sz w:val="24"/>
          <w:szCs w:val="24"/>
        </w:rPr>
      </w:pPr>
      <w:r w:rsidRPr="00320C81">
        <w:rPr>
          <w:rFonts w:ascii="Times New Roman" w:hAnsi="Times New Roman"/>
          <w:sz w:val="24"/>
          <w:szCs w:val="24"/>
        </w:rPr>
        <w:t>‘Asset backed securities’ according to Article 4(1)(61) of CRR;</w:t>
      </w:r>
    </w:p>
    <w:p w14:paraId="044FC98D" w14:textId="77777777" w:rsidR="009569C7" w:rsidRPr="00320C81" w:rsidRDefault="00A834F1" w:rsidP="00C35843">
      <w:pPr>
        <w:numPr>
          <w:ilvl w:val="0"/>
          <w:numId w:val="56"/>
        </w:numPr>
        <w:spacing w:before="120" w:after="120"/>
        <w:ind w:left="1134" w:hanging="425"/>
        <w:jc w:val="both"/>
        <w:rPr>
          <w:rFonts w:ascii="Times New Roman" w:hAnsi="Times New Roman"/>
          <w:sz w:val="24"/>
          <w:szCs w:val="24"/>
        </w:rPr>
      </w:pPr>
      <w:r w:rsidRPr="00320C81">
        <w:rPr>
          <w:rFonts w:ascii="Times New Roman" w:hAnsi="Times New Roman"/>
          <w:sz w:val="24"/>
          <w:szCs w:val="24"/>
        </w:rPr>
        <w:t>‘Covered Bonds’ according to Article 129(1) of CRR;</w:t>
      </w:r>
    </w:p>
    <w:p w14:paraId="03F3C7F2" w14:textId="77777777" w:rsidR="009569C7" w:rsidRPr="00320C81" w:rsidRDefault="00A834F1" w:rsidP="00C35843">
      <w:pPr>
        <w:numPr>
          <w:ilvl w:val="0"/>
          <w:numId w:val="56"/>
        </w:numPr>
        <w:spacing w:before="120" w:after="120"/>
        <w:ind w:left="1134" w:hanging="425"/>
        <w:jc w:val="both"/>
        <w:rPr>
          <w:rFonts w:ascii="Times New Roman" w:hAnsi="Times New Roman"/>
          <w:sz w:val="24"/>
          <w:szCs w:val="24"/>
        </w:rPr>
      </w:pPr>
      <w:r w:rsidRPr="00320C81">
        <w:rPr>
          <w:rFonts w:ascii="Times New Roman" w:hAnsi="Times New Roman"/>
          <w:sz w:val="24"/>
          <w:szCs w:val="24"/>
        </w:rPr>
        <w:t>‘Hybrid contracts’ shall comprise contracts with embedded derivatives;</w:t>
      </w:r>
    </w:p>
    <w:p w14:paraId="3A4A385A" w14:textId="77777777" w:rsidR="009569C7" w:rsidRPr="00320C81" w:rsidRDefault="00A834F1" w:rsidP="00C35843">
      <w:pPr>
        <w:numPr>
          <w:ilvl w:val="0"/>
          <w:numId w:val="56"/>
        </w:numPr>
        <w:spacing w:before="120" w:after="120"/>
        <w:ind w:left="1134" w:hanging="425"/>
        <w:jc w:val="both"/>
        <w:rPr>
          <w:rFonts w:ascii="Times New Roman" w:hAnsi="Times New Roman"/>
          <w:sz w:val="24"/>
          <w:szCs w:val="24"/>
        </w:rPr>
      </w:pPr>
      <w:r w:rsidRPr="00320C81">
        <w:rPr>
          <w:rFonts w:ascii="Times New Roman" w:hAnsi="Times New Roman"/>
          <w:sz w:val="24"/>
          <w:szCs w:val="24"/>
        </w:rPr>
        <w:t>‘Other debt securities issued’ shall include debt securities not recorded in the previous lines and distinguishes convertible compound financial instruments and non-convertible instruments.</w:t>
      </w:r>
    </w:p>
    <w:p w14:paraId="4C609954" w14:textId="77777777" w:rsidR="009569C7" w:rsidRPr="00320C81" w:rsidRDefault="00A834F1" w:rsidP="009569C7">
      <w:pPr>
        <w:pStyle w:val="Baseparagraphnumbered"/>
      </w:pPr>
      <w:r w:rsidRPr="00320C81">
        <w:t>‘Subordinated financial liabilities’ issued shall be treated in the same way as other financial liabilities incurred. Subordinated liabilities issued in the form of securities shall be classified as ‘Debt securities issued’, whereas subordinated liabilities in the form of deposits are classified as ‘Deposits’.</w:t>
      </w:r>
    </w:p>
    <w:p w14:paraId="30E7140B" w14:textId="77777777" w:rsidR="009569C7" w:rsidRPr="00320C81" w:rsidRDefault="00A834F1" w:rsidP="009569C7">
      <w:pPr>
        <w:pStyle w:val="Baseparagraphnumbered"/>
      </w:pPr>
      <w:r w:rsidRPr="00320C81">
        <w:t xml:space="preserve">Template 8.2 shall include the carrying amount of ‘Deposits’ and ‘Debt securities issued’ that meet the definition of subordinated debt classified by </w:t>
      </w:r>
      <w:r w:rsidRPr="00320C81">
        <w:lastRenderedPageBreak/>
        <w:t>accounting portfolios. ‘Subordinated debt’ instruments provide a subsidiary claim on the issuing institution that can only be exercised after all claims with a higher status have been satisfied [ECB BSI Regulation].</w:t>
      </w:r>
    </w:p>
    <w:p w14:paraId="2BF8AC62" w14:textId="77777777" w:rsidR="009569C7" w:rsidRPr="00320C81" w:rsidRDefault="00A834F1" w:rsidP="009569C7">
      <w:pPr>
        <w:pStyle w:val="Baseparagraphnumbered"/>
      </w:pPr>
      <w:r w:rsidRPr="00320C81">
        <w:t xml:space="preserve">‘Accumulated changes in fair value due to changes in own credit risk’ shall include all the said accumulative changes in fair value, regardless of whether they are recognised in profit or loss or in the other comprehensive income. </w:t>
      </w:r>
    </w:p>
    <w:p w14:paraId="7DFA02E4" w14:textId="77777777" w:rsidR="009569C7" w:rsidRPr="00320C81" w:rsidRDefault="00A834F1" w:rsidP="009569C7">
      <w:pPr>
        <w:pStyle w:val="subtitlenumbered"/>
        <w:numPr>
          <w:ilvl w:val="0"/>
          <w:numId w:val="17"/>
        </w:numPr>
        <w:jc w:val="both"/>
      </w:pPr>
      <w:bookmarkStart w:id="140" w:name="_Toc361844222"/>
      <w:bookmarkStart w:id="141" w:name="_Toc362359293"/>
      <w:bookmarkStart w:id="142" w:name="_Toc2789766"/>
      <w:r w:rsidRPr="00320C81">
        <w:t>Loan commitments, financial guarantees and other commitments (9)</w:t>
      </w:r>
      <w:bookmarkEnd w:id="140"/>
      <w:bookmarkEnd w:id="141"/>
      <w:bookmarkEnd w:id="142"/>
    </w:p>
    <w:p w14:paraId="7B4DD61E" w14:textId="77777777" w:rsidR="009569C7" w:rsidRPr="00320C81" w:rsidRDefault="00A834F1" w:rsidP="009569C7">
      <w:pPr>
        <w:pStyle w:val="Baseparagraphnumbered"/>
      </w:pPr>
      <w:r w:rsidRPr="00320C81">
        <w:t>Off-balance sheet exposures shall include the off-balance sheet items listed in Annex I to CRR. In templates 9.1, 9.1.1 and 9.2 all off-balance sheet exposures as listed in Annex I to CRR shall be broken down in loan commitments, financial guarantees, and other commitments.</w:t>
      </w:r>
    </w:p>
    <w:p w14:paraId="741C2F50" w14:textId="77777777" w:rsidR="009569C7" w:rsidRPr="00320C81" w:rsidRDefault="00A834F1" w:rsidP="009569C7">
      <w:pPr>
        <w:pStyle w:val="Baseparagraphnumbered"/>
      </w:pPr>
      <w:bookmarkStart w:id="143" w:name="_Toc246513992"/>
      <w:bookmarkStart w:id="144" w:name="_Toc246730664"/>
      <w:bookmarkStart w:id="145" w:name="_Toc246730755"/>
      <w:bookmarkStart w:id="146" w:name="_Toc246513993"/>
      <w:bookmarkStart w:id="147" w:name="_Toc246730665"/>
      <w:bookmarkStart w:id="148" w:name="_Toc246730756"/>
      <w:bookmarkEnd w:id="143"/>
      <w:bookmarkEnd w:id="144"/>
      <w:bookmarkEnd w:id="145"/>
      <w:bookmarkEnd w:id="146"/>
      <w:bookmarkEnd w:id="147"/>
      <w:bookmarkEnd w:id="148"/>
      <w:r w:rsidRPr="00320C81">
        <w:t xml:space="preserve">Information on loan commitments, financial guarantees and other commitments given and received shall include both revocable and irrevocable commitments. </w:t>
      </w:r>
    </w:p>
    <w:p w14:paraId="784FF7FC" w14:textId="77777777" w:rsidR="009569C7" w:rsidRPr="00320C81" w:rsidRDefault="00A834F1" w:rsidP="009569C7">
      <w:pPr>
        <w:pStyle w:val="Baseparagraphnumbered"/>
      </w:pPr>
      <w:r w:rsidRPr="00320C81">
        <w:t xml:space="preserve">Loan commitments, financial guarantees and other commitments given listed in Annex I to CRR may be instruments that are in the scope of IFRS 9 where they are measured at fair value through profit or loss, or where they are subject to the impairment requirements of IFRS 9, as well as instruments that are within the scope of IAS 37 or IFRS 4. </w:t>
      </w:r>
    </w:p>
    <w:p w14:paraId="2EE97C5A" w14:textId="77777777" w:rsidR="009569C7" w:rsidRPr="00320C81" w:rsidRDefault="00A834F1" w:rsidP="009569C7">
      <w:pPr>
        <w:pStyle w:val="Baseparagraphnumbered"/>
      </w:pPr>
      <w:r w:rsidRPr="00320C81">
        <w:t>Under IFRS, loan commitments, financial guarantees and other commitments given shall be reported in template 9.1.1 where any of the following conditions are met:</w:t>
      </w:r>
    </w:p>
    <w:p w14:paraId="4E5461A2" w14:textId="77777777" w:rsidR="009569C7" w:rsidRPr="00320C81" w:rsidRDefault="00A834F1" w:rsidP="00C35843">
      <w:pPr>
        <w:pStyle w:val="Baseparagraphnumbered"/>
        <w:numPr>
          <w:ilvl w:val="0"/>
          <w:numId w:val="54"/>
        </w:numPr>
        <w:ind w:left="1134" w:hanging="425"/>
      </w:pPr>
      <w:r w:rsidRPr="00320C81">
        <w:t xml:space="preserve"> they are subject to impairment requirements of IFRS 9;</w:t>
      </w:r>
    </w:p>
    <w:p w14:paraId="163274FF" w14:textId="77777777" w:rsidR="009569C7" w:rsidRPr="00320C81" w:rsidRDefault="00A834F1" w:rsidP="00C35843">
      <w:pPr>
        <w:pStyle w:val="Baseparagraphnumbered"/>
        <w:numPr>
          <w:ilvl w:val="0"/>
          <w:numId w:val="54"/>
        </w:numPr>
        <w:ind w:left="1134" w:hanging="425"/>
      </w:pPr>
      <w:r w:rsidRPr="00320C81">
        <w:t>they are designated at fair value through profit or loss under IFRS 9;</w:t>
      </w:r>
    </w:p>
    <w:p w14:paraId="28BF18C1" w14:textId="77777777" w:rsidR="009569C7" w:rsidRPr="00320C81" w:rsidRDefault="00A834F1" w:rsidP="00C35843">
      <w:pPr>
        <w:pStyle w:val="Baseparagraphnumbered"/>
        <w:numPr>
          <w:ilvl w:val="0"/>
          <w:numId w:val="54"/>
        </w:numPr>
        <w:ind w:left="1134" w:hanging="425"/>
      </w:pPr>
      <w:r w:rsidRPr="00320C81">
        <w:t xml:space="preserve">they are within the scope of IAS 37 or IFRS 4. </w:t>
      </w:r>
    </w:p>
    <w:p w14:paraId="46256DD8" w14:textId="77777777" w:rsidR="009569C7" w:rsidRPr="00320C81" w:rsidRDefault="00A834F1" w:rsidP="009569C7">
      <w:pPr>
        <w:pStyle w:val="Baseparagraphnumbered"/>
      </w:pPr>
      <w:r w:rsidRPr="00320C81">
        <w:t>Liabilities that shall be recognised as credit losses for the financial guarantees and commitments given referred to under points (a) and (c) in paragraph 105 of this Part of this Annex shall be reported as provisions independently of the measurement criteria applied.</w:t>
      </w:r>
    </w:p>
    <w:p w14:paraId="24F3C71F" w14:textId="77777777" w:rsidR="009569C7" w:rsidRPr="00320C81" w:rsidRDefault="00A834F1" w:rsidP="009569C7">
      <w:pPr>
        <w:pStyle w:val="Baseparagraphnumbered"/>
      </w:pPr>
      <w:r w:rsidRPr="00320C81">
        <w:t xml:space="preserve">Institutions under IFRS shall report the nominal amount and provisions of instruments that are subject to the impairment requirements of IFRS 9 including those measured at initial cost less cumulative income recognised, broken down by impairment stages. </w:t>
      </w:r>
    </w:p>
    <w:p w14:paraId="372AA6F6" w14:textId="77777777" w:rsidR="009569C7" w:rsidRPr="00320C81" w:rsidRDefault="00A834F1" w:rsidP="009569C7">
      <w:pPr>
        <w:pStyle w:val="Baseparagraphnumbered"/>
      </w:pPr>
      <w:r w:rsidRPr="00320C81">
        <w:t xml:space="preserve">Only the nominal amount of the commitment shall be reported in template 9.1.1 where a debt instrument includes both an on-balance sheet instrument and an off-balance sheet component. Where the reporting entity is unable to separately identify the expected credit losses on the on-balance sheet </w:t>
      </w:r>
      <w:r w:rsidRPr="00320C81">
        <w:lastRenderedPageBreak/>
        <w:t>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losses shall be reported as a provision in the appropriate impairment stage in template 9.1.1 [IFRS 9.5.5.20 and IFRS 7.B8E].</w:t>
      </w:r>
    </w:p>
    <w:p w14:paraId="7A53F5C5" w14:textId="77777777" w:rsidR="009569C7" w:rsidRPr="00320C81" w:rsidRDefault="00A834F1" w:rsidP="009569C7">
      <w:pPr>
        <w:pStyle w:val="Baseparagraphnumbered"/>
      </w:pPr>
      <w:r w:rsidRPr="00320C81">
        <w:t>Where a financial guarantee or a commitment to provide a loan at a below-market rate is measured in accordance with IFRS 9.4.2.1(d) and its loss allowance determined in accordance with IFRS 9.5.5 it shall be reported in the appropriate impairment stage.</w:t>
      </w:r>
    </w:p>
    <w:p w14:paraId="02086E92" w14:textId="77777777" w:rsidR="009569C7" w:rsidRPr="00320C81" w:rsidRDefault="00A834F1" w:rsidP="009569C7">
      <w:pPr>
        <w:pStyle w:val="Baseparagraphnumbered"/>
      </w:pPr>
      <w:r w:rsidRPr="00320C81">
        <w:t>Where loan commitments, financial guarantees and other commitments are measured at fair value in accordance with IFRS 9, institutions shall report in template 9.1.1 the nominal amount and accumulated negative changes in fair value due to credit risk of these financial guarantees and commitments in dedicated columns. ‘Accumulated negative changes in fair value due to credit risk’ shall be reported applying the criteria of paragraph 69 of this Part.</w:t>
      </w:r>
    </w:p>
    <w:p w14:paraId="18868F03" w14:textId="77777777" w:rsidR="009569C7" w:rsidRPr="00320C81" w:rsidRDefault="00A834F1" w:rsidP="009569C7">
      <w:pPr>
        <w:pStyle w:val="Baseparagraphnumbered"/>
      </w:pPr>
      <w:r w:rsidRPr="00320C81">
        <w:t>The nominal amount and provisions of other commitments or guarantees that are within the scope of IAS 37 or IFRS 4 shall be reported in dedicated columns.</w:t>
      </w:r>
    </w:p>
    <w:p w14:paraId="7D2933DD" w14:textId="77777777" w:rsidR="009569C7" w:rsidRPr="00320C81" w:rsidRDefault="00A834F1" w:rsidP="009569C7">
      <w:pPr>
        <w:pStyle w:val="Baseparagraphnumbered"/>
      </w:pPr>
      <w:r w:rsidRPr="00320C81">
        <w:t>Institutions under national GAAP based on BAD shall report in template 9.1 the nominal amount of commitments and financial guarantees referred to in paragraphs 102 and 103, as well as the amount of provisions required to be held against these off-balance sheet exposures.</w:t>
      </w:r>
    </w:p>
    <w:p w14:paraId="30B7AAF5" w14:textId="77777777" w:rsidR="009569C7" w:rsidRPr="00320C81" w:rsidRDefault="00A834F1" w:rsidP="009569C7">
      <w:pPr>
        <w:pStyle w:val="Baseparagraphnumbered"/>
      </w:pPr>
      <w:r w:rsidRPr="00320C81">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to CRR shall be classified as ‘Loan commitments’: </w:t>
      </w:r>
    </w:p>
    <w:p w14:paraId="112654A5" w14:textId="77777777" w:rsidR="009569C7" w:rsidRPr="00320C81" w:rsidRDefault="00A834F1" w:rsidP="00C35843">
      <w:pPr>
        <w:pStyle w:val="Baseparagraphnumbered"/>
        <w:numPr>
          <w:ilvl w:val="0"/>
          <w:numId w:val="30"/>
        </w:numPr>
        <w:ind w:left="1134" w:hanging="425"/>
      </w:pPr>
      <w:r w:rsidRPr="00320C81">
        <w:t>‘Forward deposits’;</w:t>
      </w:r>
    </w:p>
    <w:p w14:paraId="0689F70A" w14:textId="77777777" w:rsidR="009569C7" w:rsidRPr="00320C81" w:rsidRDefault="00A834F1" w:rsidP="00C35843">
      <w:pPr>
        <w:pStyle w:val="Baseparagraphnumbered"/>
        <w:numPr>
          <w:ilvl w:val="0"/>
          <w:numId w:val="30"/>
        </w:numPr>
        <w:ind w:left="1134" w:hanging="425"/>
      </w:pPr>
      <w:r w:rsidRPr="00320C81">
        <w:t>‘Undrawn credit facilities’ which comprise agreements to ‘lend’ or provide ‘acceptance facilities’ under pre-specified terms and conditions.</w:t>
      </w:r>
    </w:p>
    <w:p w14:paraId="75D6FDD7" w14:textId="77777777" w:rsidR="009569C7" w:rsidRPr="00320C81" w:rsidRDefault="00A834F1" w:rsidP="009569C7">
      <w:pPr>
        <w:pStyle w:val="Baseparagraphnumbered"/>
      </w:pPr>
      <w:r w:rsidRPr="00320C81">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rsidRPr="00320C81">
        <w:t>for</w:t>
      </w:r>
      <w:r w:rsidRPr="00320C81">
        <w:t xml:space="preserve"> other financial guarantees. Under IFRS these contracts shall meet the definition of financial guarantee contracts in IFRS 9.2.1(e) and IFRS 4.A. The following items of Annex I to CRR shall be classified as ‘financial guarantees’: </w:t>
      </w:r>
    </w:p>
    <w:p w14:paraId="53D51EAF" w14:textId="77777777" w:rsidR="009569C7" w:rsidRPr="00320C81" w:rsidRDefault="00A834F1" w:rsidP="00C35843">
      <w:pPr>
        <w:pStyle w:val="Baseparagraphnumbered"/>
        <w:numPr>
          <w:ilvl w:val="0"/>
          <w:numId w:val="66"/>
        </w:numPr>
      </w:pPr>
      <w:r w:rsidRPr="00320C81">
        <w:t xml:space="preserve">‘Guarantees having the character of credit substitute’; </w:t>
      </w:r>
    </w:p>
    <w:p w14:paraId="320709E6" w14:textId="77777777" w:rsidR="009569C7" w:rsidRPr="00320C81" w:rsidRDefault="00A834F1" w:rsidP="00C35843">
      <w:pPr>
        <w:pStyle w:val="Baseparagraphnumbered"/>
        <w:numPr>
          <w:ilvl w:val="0"/>
          <w:numId w:val="66"/>
        </w:numPr>
        <w:ind w:left="1134" w:hanging="425"/>
      </w:pPr>
      <w:r w:rsidRPr="00320C81">
        <w:t>‘Credit derivatives’ that meet the definition of financial guarantee;</w:t>
      </w:r>
    </w:p>
    <w:p w14:paraId="53138CBA" w14:textId="77777777" w:rsidR="009569C7" w:rsidRPr="00320C81" w:rsidRDefault="00A834F1" w:rsidP="00C35843">
      <w:pPr>
        <w:pStyle w:val="Baseparagraphnumbered"/>
        <w:numPr>
          <w:ilvl w:val="0"/>
          <w:numId w:val="66"/>
        </w:numPr>
        <w:ind w:left="1134" w:hanging="425"/>
      </w:pPr>
      <w:r w:rsidRPr="00320C81">
        <w:lastRenderedPageBreak/>
        <w:t>‘Irrevocable standby letters of credit having the character of credit substitutes’.</w:t>
      </w:r>
    </w:p>
    <w:p w14:paraId="300AA30C" w14:textId="77777777" w:rsidR="009569C7" w:rsidRPr="00320C81" w:rsidRDefault="00A834F1" w:rsidP="009569C7">
      <w:pPr>
        <w:pStyle w:val="Baseparagraphnumbered"/>
      </w:pPr>
      <w:r w:rsidRPr="00320C81">
        <w:t xml:space="preserve">‘Other commitments’ shall include the following items of Annex I to CRR:  </w:t>
      </w:r>
    </w:p>
    <w:p w14:paraId="231DD748" w14:textId="77777777" w:rsidR="009569C7" w:rsidRPr="00320C81" w:rsidRDefault="00A834F1" w:rsidP="00C35843">
      <w:pPr>
        <w:pStyle w:val="Baseparagraphnumbered"/>
        <w:numPr>
          <w:ilvl w:val="0"/>
          <w:numId w:val="31"/>
        </w:numPr>
        <w:ind w:left="1134" w:hanging="425"/>
      </w:pPr>
      <w:r w:rsidRPr="00320C81">
        <w:t xml:space="preserve">‘Unpaid portion of partly-paid shares and securities’; </w:t>
      </w:r>
    </w:p>
    <w:p w14:paraId="4AD8A96A" w14:textId="77777777" w:rsidR="009569C7" w:rsidRPr="00320C81" w:rsidRDefault="00A834F1" w:rsidP="00C35843">
      <w:pPr>
        <w:pStyle w:val="Baseparagraphnumbered"/>
        <w:numPr>
          <w:ilvl w:val="0"/>
          <w:numId w:val="31"/>
        </w:numPr>
        <w:ind w:left="1134" w:hanging="425"/>
      </w:pPr>
      <w:r w:rsidRPr="00320C81">
        <w:t xml:space="preserve">‘Documentary credits issued or confirmed’; </w:t>
      </w:r>
    </w:p>
    <w:p w14:paraId="74E8338D" w14:textId="77777777" w:rsidR="009569C7" w:rsidRPr="00320C81" w:rsidRDefault="00A834F1" w:rsidP="00C35843">
      <w:pPr>
        <w:pStyle w:val="Baseparagraphnumbered"/>
        <w:numPr>
          <w:ilvl w:val="0"/>
          <w:numId w:val="31"/>
        </w:numPr>
        <w:ind w:left="1134" w:hanging="425"/>
      </w:pPr>
      <w:r w:rsidRPr="00320C81">
        <w:t>‘Trade finance off-balance sheet items’;</w:t>
      </w:r>
    </w:p>
    <w:p w14:paraId="0B0EA595" w14:textId="77777777" w:rsidR="009569C7" w:rsidRPr="00320C81" w:rsidRDefault="00A834F1" w:rsidP="00C35843">
      <w:pPr>
        <w:pStyle w:val="Baseparagraphnumbered"/>
        <w:numPr>
          <w:ilvl w:val="0"/>
          <w:numId w:val="31"/>
        </w:numPr>
        <w:ind w:left="1134" w:hanging="425"/>
      </w:pPr>
      <w:r w:rsidRPr="00320C81">
        <w:t xml:space="preserve">‘Documentary credits in which underlying shipment acts as collateral and other self-liquidating transactions’; </w:t>
      </w:r>
    </w:p>
    <w:p w14:paraId="4BF2F442" w14:textId="77777777" w:rsidR="009569C7" w:rsidRPr="00320C81" w:rsidRDefault="00A834F1" w:rsidP="00C35843">
      <w:pPr>
        <w:pStyle w:val="Baseparagraphnumbered"/>
        <w:numPr>
          <w:ilvl w:val="0"/>
          <w:numId w:val="31"/>
        </w:numPr>
        <w:ind w:left="1134" w:hanging="425"/>
      </w:pPr>
      <w:r w:rsidRPr="00320C81">
        <w:t>‘Warranties and indemnities’ (including tender and performance bonds) and ‘guarantees not having the character of credit substitutes’;</w:t>
      </w:r>
    </w:p>
    <w:p w14:paraId="42916B7B" w14:textId="77777777" w:rsidR="009569C7" w:rsidRPr="00320C81" w:rsidRDefault="00A834F1" w:rsidP="00C35843">
      <w:pPr>
        <w:pStyle w:val="Baseparagraphnumbered"/>
        <w:numPr>
          <w:ilvl w:val="0"/>
          <w:numId w:val="31"/>
        </w:numPr>
        <w:ind w:left="1134" w:hanging="425"/>
      </w:pPr>
      <w:r w:rsidRPr="00320C81">
        <w:t>‘Shipping guarantees, customs and tax bonds’;</w:t>
      </w:r>
    </w:p>
    <w:p w14:paraId="5FD52FEA" w14:textId="77777777" w:rsidR="009569C7" w:rsidRPr="00320C81" w:rsidRDefault="00A834F1" w:rsidP="00C35843">
      <w:pPr>
        <w:pStyle w:val="Baseparagraphnumbered"/>
        <w:numPr>
          <w:ilvl w:val="0"/>
          <w:numId w:val="31"/>
        </w:numPr>
        <w:ind w:left="1134" w:hanging="425"/>
      </w:pPr>
      <w:r w:rsidRPr="00320C81">
        <w:t>‘Note issuance facilities’ (NIFs) and ‘Revolving underwritings facilities’ (RUFs);</w:t>
      </w:r>
    </w:p>
    <w:p w14:paraId="109C02DF" w14:textId="77777777" w:rsidR="009569C7" w:rsidRPr="00320C81" w:rsidRDefault="00A834F1" w:rsidP="00C35843">
      <w:pPr>
        <w:pStyle w:val="Baseparagraphnumbered"/>
        <w:numPr>
          <w:ilvl w:val="0"/>
          <w:numId w:val="31"/>
        </w:numPr>
        <w:ind w:left="1134" w:hanging="425"/>
      </w:pPr>
      <w:r w:rsidRPr="00320C81">
        <w:t xml:space="preserve">‘Undrawn credit facilities’ which comprise agreements to ‘lend’ or provide ‘acceptance facilities’ where the terms and conditions are not pre-specified; </w:t>
      </w:r>
    </w:p>
    <w:p w14:paraId="4C26D6D7" w14:textId="77777777" w:rsidR="009569C7" w:rsidRPr="00320C81" w:rsidRDefault="00A834F1" w:rsidP="00C35843">
      <w:pPr>
        <w:pStyle w:val="Baseparagraphnumbered"/>
        <w:numPr>
          <w:ilvl w:val="0"/>
          <w:numId w:val="31"/>
        </w:numPr>
        <w:ind w:left="1134" w:hanging="425"/>
      </w:pPr>
      <w:r w:rsidRPr="00320C81">
        <w:t>‘Undrawn credit facilities’ which comprise agreements to ‘purchase securities’ or ‘provide guarantees’;</w:t>
      </w:r>
    </w:p>
    <w:p w14:paraId="090CC7EE" w14:textId="77777777" w:rsidR="009569C7" w:rsidRPr="00320C81" w:rsidRDefault="00A834F1" w:rsidP="00C35843">
      <w:pPr>
        <w:pStyle w:val="Baseparagraphnumbered"/>
        <w:numPr>
          <w:ilvl w:val="0"/>
          <w:numId w:val="31"/>
        </w:numPr>
        <w:ind w:left="1134" w:hanging="425"/>
      </w:pPr>
      <w:r w:rsidRPr="00320C81">
        <w:t>‘Undrawn credit facilities for tender and performance guarantees’;</w:t>
      </w:r>
    </w:p>
    <w:p w14:paraId="4A5EB66C" w14:textId="77777777" w:rsidR="009569C7" w:rsidRPr="00320C81" w:rsidRDefault="00A834F1" w:rsidP="00C35843">
      <w:pPr>
        <w:pStyle w:val="Baseparagraphnumbered"/>
        <w:numPr>
          <w:ilvl w:val="0"/>
          <w:numId w:val="31"/>
        </w:numPr>
        <w:ind w:left="1134" w:hanging="425"/>
      </w:pPr>
      <w:r w:rsidRPr="00320C81">
        <w:t>‘Other off-balance sheet items’ in Annex I to CRR.</w:t>
      </w:r>
    </w:p>
    <w:p w14:paraId="2E893995" w14:textId="77777777" w:rsidR="009569C7" w:rsidRPr="00320C81" w:rsidRDefault="00A834F1" w:rsidP="009569C7">
      <w:pPr>
        <w:pStyle w:val="Baseparagraphnumbered"/>
      </w:pPr>
      <w:r w:rsidRPr="00320C81">
        <w:t>Under IFRS, the following items are recognised in the balance sheet and, consequently, shall not be reported as off-balance sheet exposures:</w:t>
      </w:r>
    </w:p>
    <w:p w14:paraId="6172D5A1" w14:textId="77777777" w:rsidR="009569C7" w:rsidRPr="00320C81" w:rsidRDefault="00A834F1" w:rsidP="00C35843">
      <w:pPr>
        <w:pStyle w:val="Baseparagraphnumbered"/>
        <w:numPr>
          <w:ilvl w:val="0"/>
          <w:numId w:val="32"/>
        </w:numPr>
        <w:ind w:left="1134" w:hanging="425"/>
      </w:pPr>
      <w:r w:rsidRPr="00320C81">
        <w:t>‘Credit derivatives’ that do not meet the definition of financial guarantees are ‘derivatives’ under IFRS 9;</w:t>
      </w:r>
    </w:p>
    <w:p w14:paraId="0D7A6CCA" w14:textId="77777777" w:rsidR="009569C7" w:rsidRPr="00320C81" w:rsidRDefault="00A834F1" w:rsidP="00C35843">
      <w:pPr>
        <w:pStyle w:val="Baseparagraphnumbered"/>
        <w:numPr>
          <w:ilvl w:val="0"/>
          <w:numId w:val="32"/>
        </w:numPr>
        <w:ind w:left="1134" w:hanging="425"/>
      </w:pPr>
      <w:r w:rsidRPr="00320C81">
        <w:t xml:space="preserve"> ‘Acceptances’ are obligations by an institution to pay on maturity the face value of a bill of exchange, normally covering the sale of goods. Consequently, they are classified as ‘trade receivables’ on the balance sheet;</w:t>
      </w:r>
    </w:p>
    <w:p w14:paraId="2CAC390E" w14:textId="6AA937BE" w:rsidR="009569C7" w:rsidRPr="00320C81" w:rsidRDefault="00A834F1" w:rsidP="00C35843">
      <w:pPr>
        <w:pStyle w:val="Baseparagraphnumbered"/>
        <w:numPr>
          <w:ilvl w:val="0"/>
          <w:numId w:val="32"/>
        </w:numPr>
        <w:ind w:left="1134" w:hanging="425"/>
      </w:pPr>
      <w:r w:rsidRPr="00320C81">
        <w:t xml:space="preserve">‘Endorsements on bills’ that do not meet the criteria for </w:t>
      </w:r>
      <w:ins w:id="149" w:author="Sellner, Christian" w:date="2019-06-18T17:13:00Z">
        <w:r w:rsidR="00301A78" w:rsidRPr="00320C81">
          <w:t>derecognition</w:t>
        </w:r>
      </w:ins>
      <w:del w:id="150" w:author="EBA Staff" w:date="2019-03-06T17:14:00Z">
        <w:r w:rsidRPr="00320C81" w:rsidDel="00301A78">
          <w:delText>de-recognition</w:delText>
        </w:r>
      </w:del>
      <w:ins w:id="151" w:author="EBA Staff" w:date="2019-03-06T17:14:00Z">
        <w:r w:rsidR="00301A78" w:rsidRPr="00320C81">
          <w:t>derecognition</w:t>
        </w:r>
      </w:ins>
      <w:r w:rsidRPr="00320C81">
        <w:t xml:space="preserve"> under IFRS 9;</w:t>
      </w:r>
    </w:p>
    <w:p w14:paraId="6615A659" w14:textId="78CC71C0" w:rsidR="009569C7" w:rsidRPr="00320C81" w:rsidRDefault="00A834F1" w:rsidP="00C35843">
      <w:pPr>
        <w:pStyle w:val="Baseparagraphnumbered"/>
        <w:numPr>
          <w:ilvl w:val="0"/>
          <w:numId w:val="32"/>
        </w:numPr>
        <w:ind w:left="1134" w:hanging="425"/>
      </w:pPr>
      <w:r w:rsidRPr="00320C81">
        <w:t xml:space="preserve">‘Transactions with recourse’ that do not meet the criteria for </w:t>
      </w:r>
      <w:ins w:id="152" w:author="Sellner, Christian" w:date="2019-06-18T17:13:00Z">
        <w:r w:rsidR="00301A78" w:rsidRPr="00320C81">
          <w:t>derecognition</w:t>
        </w:r>
      </w:ins>
      <w:del w:id="153" w:author="EBA Staff" w:date="2019-03-06T17:14:00Z">
        <w:r w:rsidRPr="00320C81" w:rsidDel="00301A78">
          <w:delText>de-recognition</w:delText>
        </w:r>
      </w:del>
      <w:ins w:id="154" w:author="EBA Staff" w:date="2019-03-06T17:14:00Z">
        <w:r w:rsidR="00301A78" w:rsidRPr="00320C81">
          <w:t>derecognition</w:t>
        </w:r>
      </w:ins>
      <w:r w:rsidRPr="00320C81">
        <w:t xml:space="preserve"> under IFRS 9;</w:t>
      </w:r>
    </w:p>
    <w:p w14:paraId="679BA37C" w14:textId="77777777" w:rsidR="009569C7" w:rsidRPr="00320C81" w:rsidRDefault="00A834F1" w:rsidP="00C35843">
      <w:pPr>
        <w:pStyle w:val="Baseparagraphnumbered"/>
        <w:numPr>
          <w:ilvl w:val="0"/>
          <w:numId w:val="32"/>
        </w:numPr>
        <w:ind w:left="1134" w:hanging="425"/>
      </w:pPr>
      <w:r w:rsidRPr="00320C81">
        <w:t>‘Assets purchased under outright forward purchase agreements’ are ‘derivatives’ under IFRS 9;</w:t>
      </w:r>
    </w:p>
    <w:p w14:paraId="58DBAF40" w14:textId="77777777" w:rsidR="009569C7" w:rsidRPr="00320C81" w:rsidRDefault="00A834F1" w:rsidP="00C35843">
      <w:pPr>
        <w:pStyle w:val="Baseparagraphnumbered"/>
        <w:numPr>
          <w:ilvl w:val="0"/>
          <w:numId w:val="32"/>
        </w:numPr>
        <w:ind w:left="1134" w:hanging="425"/>
      </w:pPr>
      <w:r w:rsidRPr="00320C81">
        <w:lastRenderedPageBreak/>
        <w:t>‘Asset sale and repurchase agreements as defined in paragraphs (3) and (5) of Article 12 of Directive 86/635/EEC’. In these contracts, the transferee has the option, but not the obligation, to return the assets at a price agreed in advance on a date specified or on a date to be specified. Therefore, these contracts meet the definition of derivatives under IFRS 9-Appendix A.</w:t>
      </w:r>
    </w:p>
    <w:p w14:paraId="7EDF16F8" w14:textId="77777777" w:rsidR="009569C7" w:rsidRPr="00320C81" w:rsidRDefault="00A834F1" w:rsidP="009569C7">
      <w:pPr>
        <w:pStyle w:val="Baseparagraphnumbered"/>
      </w:pPr>
      <w:r w:rsidRPr="00320C81">
        <w:t xml:space="preserve">The item ‘of which: non-performing’ shall include the nominal amount of those loan commitments, financial guarantees and other commitments given that are considered as non-performing in accordance with paragraphs 213-239 of this Part. </w:t>
      </w:r>
    </w:p>
    <w:p w14:paraId="4F811770" w14:textId="77777777" w:rsidR="009569C7" w:rsidRPr="00320C81" w:rsidRDefault="00A834F1" w:rsidP="009569C7">
      <w:pPr>
        <w:pStyle w:val="Baseparagraphnumbered"/>
      </w:pPr>
      <w:r w:rsidRPr="00320C81">
        <w:t>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could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14:paraId="266CFA88" w14:textId="77777777" w:rsidR="009569C7" w:rsidRPr="00320C81" w:rsidRDefault="00A834F1" w:rsidP="009569C7">
      <w:pPr>
        <w:pStyle w:val="Baseparagraphnumbered"/>
      </w:pPr>
      <w:r w:rsidRPr="00320C81">
        <w:t>In template 9.2, for loan commitments received, the nominal amount shall be the total undrawn amount that the counterparty has committed to lend to the institution. For other commitments received the nominal amount shall be the total amount committed by the other party in the transaction. For financial guarantees received, the ‘maximum amount of the guarantee that can be considered’ shall be the maximum amount the counterparty could have to pay 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14:paraId="3DD3FAE3" w14:textId="77777777" w:rsidR="009569C7" w:rsidRPr="00320C81" w:rsidRDefault="00A834F1" w:rsidP="009569C7">
      <w:pPr>
        <w:pStyle w:val="subtitlenumbered"/>
        <w:numPr>
          <w:ilvl w:val="0"/>
          <w:numId w:val="17"/>
        </w:numPr>
        <w:jc w:val="both"/>
      </w:pPr>
      <w:bookmarkStart w:id="155" w:name="_Toc361844223"/>
      <w:bookmarkStart w:id="156" w:name="_Toc362359294"/>
      <w:bookmarkStart w:id="157" w:name="_Toc2789767"/>
      <w:r w:rsidRPr="00320C81">
        <w:t>Derivatives and hedge accounting (10 and 11)</w:t>
      </w:r>
      <w:bookmarkEnd w:id="155"/>
      <w:bookmarkEnd w:id="156"/>
      <w:bookmarkEnd w:id="157"/>
    </w:p>
    <w:p w14:paraId="084CBB3F" w14:textId="77777777" w:rsidR="009569C7" w:rsidRPr="00320C81" w:rsidRDefault="00A834F1" w:rsidP="009569C7">
      <w:pPr>
        <w:pStyle w:val="Baseparagraphnumbered"/>
      </w:pPr>
      <w:r w:rsidRPr="00320C81">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02B81F21" w14:textId="77777777" w:rsidR="009569C7" w:rsidRPr="00320C81" w:rsidRDefault="00A834F1" w:rsidP="009569C7">
      <w:pPr>
        <w:pStyle w:val="Baseparagraphnumbered"/>
      </w:pPr>
      <w:r w:rsidRPr="00320C81">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6C8EF427" w14:textId="77777777" w:rsidR="009569C7" w:rsidRPr="00320C81" w:rsidRDefault="00A834F1" w:rsidP="009569C7">
      <w:pPr>
        <w:pStyle w:val="Baseparagraphnumbered"/>
      </w:pPr>
      <w:r w:rsidRPr="00320C81">
        <w:t>Under the relevant national GAAP based on BAD, all derivatives shall be reported in these templates irrespective of whether they are recognised on the balance sheet or not under the relevant national GAAP.</w:t>
      </w:r>
    </w:p>
    <w:p w14:paraId="43395ABB" w14:textId="77777777" w:rsidR="009569C7" w:rsidRPr="00320C81" w:rsidRDefault="00A834F1" w:rsidP="009569C7">
      <w:pPr>
        <w:pStyle w:val="Baseparagraphnumbered"/>
      </w:pPr>
      <w:r w:rsidRPr="00320C81">
        <w:lastRenderedPageBreak/>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14:paraId="0A5A8B55" w14:textId="77777777" w:rsidR="009569C7" w:rsidRPr="00320C81" w:rsidRDefault="00A834F1" w:rsidP="009569C7">
      <w:pPr>
        <w:pStyle w:val="Baseparagraphnumbered"/>
      </w:pPr>
      <w:r w:rsidRPr="00320C81">
        <w:t>Trading derivatives and hedging derivatives which, in accordance with national GAAP based on BAD, are measured at cost or LOCOM shall be separately identified.</w:t>
      </w:r>
    </w:p>
    <w:p w14:paraId="4E9FF5B9" w14:textId="77777777" w:rsidR="009569C7" w:rsidRPr="00320C81" w:rsidRDefault="00A834F1" w:rsidP="009569C7">
      <w:pPr>
        <w:pStyle w:val="Baseparagraphnumbered"/>
      </w:pPr>
      <w:r w:rsidRPr="00320C81">
        <w:t>Template 11 shall include hedging instruments and hedged items irrespective of the accounting standard used to recognise a qualifying hedge relationship, including where this qualifying hedge relationship is in relation to a net position. Where an institution has elected to keep applying IAS 39 for hedge accounting [IFRS 9.7.2.21],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14:paraId="69A29CBC" w14:textId="77777777" w:rsidR="009569C7" w:rsidRPr="00320C81" w:rsidRDefault="00A834F1" w:rsidP="009569C7">
      <w:pPr>
        <w:pStyle w:val="Baseparagraphnumbered"/>
      </w:pPr>
      <w:r w:rsidRPr="00320C81">
        <w:t>Derivatives included in hybrid instruments which have been separated from the host contract shall be reported in templates 10 and 11 according to the nature of the derivative. The amount of the host contract is not included in these templates. However, where the hybrid instrument is measured at fair value through profit or loss, the contract shall be reported as a whole and the embedded derivatives are not reported in templates 10 and 11.</w:t>
      </w:r>
    </w:p>
    <w:p w14:paraId="1E63D308" w14:textId="77777777" w:rsidR="009569C7" w:rsidRPr="00320C81" w:rsidRDefault="00A834F1" w:rsidP="009569C7">
      <w:pPr>
        <w:pStyle w:val="Baseparagraphnumbered"/>
      </w:pPr>
      <w:r w:rsidRPr="00320C81">
        <w:t xml:space="preserve">Commitments considered as derivatives [IFRS 9.2.3(b)] and credit derivatives that do not meet the definition of a financial guarantee in paragraph 114 of this Part of this Annex shall be reported in template 10 and template 11 following the same breakdowns as the other derivative instruments, but not be reported in template 9. </w:t>
      </w:r>
    </w:p>
    <w:p w14:paraId="76A3A19C" w14:textId="77777777" w:rsidR="009569C7" w:rsidRPr="00320C81" w:rsidRDefault="00A834F1" w:rsidP="009569C7">
      <w:pPr>
        <w:pStyle w:val="Baseparagraphnumbered"/>
      </w:pPr>
      <w:r w:rsidRPr="00320C81">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7E7BD75A" w14:textId="77777777" w:rsidR="009569C7" w:rsidRPr="00320C81" w:rsidRDefault="00A834F1" w:rsidP="009569C7">
      <w:pPr>
        <w:pStyle w:val="sub-subtitlenumbered"/>
        <w:keepNext/>
        <w:ind w:left="788" w:hanging="431"/>
        <w:jc w:val="both"/>
      </w:pPr>
      <w:bookmarkStart w:id="158" w:name="_Toc361844224"/>
      <w:bookmarkStart w:id="159" w:name="_Toc362359295"/>
      <w:bookmarkStart w:id="160" w:name="_Toc2789768"/>
      <w:r w:rsidRPr="00320C81">
        <w:t>Classification of derivatives by type of risk</w:t>
      </w:r>
      <w:bookmarkEnd w:id="158"/>
      <w:bookmarkEnd w:id="159"/>
      <w:bookmarkEnd w:id="160"/>
    </w:p>
    <w:p w14:paraId="7001974C" w14:textId="77777777" w:rsidR="009569C7" w:rsidRPr="00320C81" w:rsidRDefault="00A834F1" w:rsidP="009569C7">
      <w:pPr>
        <w:pStyle w:val="Baseparagraphnumbered"/>
      </w:pPr>
      <w:r w:rsidRPr="00320C81">
        <w:t>All derivatives shall be classified into one of the following risk categories:</w:t>
      </w:r>
    </w:p>
    <w:p w14:paraId="08162557" w14:textId="77777777" w:rsidR="009569C7" w:rsidRPr="00320C81" w:rsidRDefault="00A834F1" w:rsidP="009569C7">
      <w:pPr>
        <w:numPr>
          <w:ilvl w:val="0"/>
          <w:numId w:val="18"/>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interest rate: Interest rate derivatives shall be contracts related to an interest-bearing financial instrument whose cash flows are determined by referencing interest rates or another interest rate contract such as an option on a futures contract to purchase a Treasury bill. This category shall be restricted to those deals where all the legs are exposed to only one currency's interest rate. Thus it shall exclude contracts involving the exchange of one or more foreign currencies such as cross-currency swaps </w:t>
      </w:r>
      <w:r w:rsidRPr="00320C81">
        <w:rPr>
          <w:rFonts w:ascii="Times New Roman" w:hAnsi="Times New Roman"/>
          <w:sz w:val="24"/>
          <w:szCs w:val="24"/>
        </w:rPr>
        <w:lastRenderedPageBreak/>
        <w:t>and currency options, and other contracts whose predominant risk characteristic is foreign exchange risk, which are to be reported as foreign exchange contracts. The only exception is where cross-currency swaps are used as part of a portfolio hedge of interest rate risk, where they shall be reported in the dedicated rows for these types of hedges. Interest rate contracts shall include forward rate agreements, single-currency interest rate swaps, interest rate futures, interest rate options (including caps, floors, collars and corridors), interest rate swaptions and interest rate warrants;</w:t>
      </w:r>
    </w:p>
    <w:p w14:paraId="54A32F47" w14:textId="77777777" w:rsidR="009569C7" w:rsidRPr="00320C81" w:rsidRDefault="00A834F1" w:rsidP="009569C7">
      <w:pPr>
        <w:numPr>
          <w:ilvl w:val="0"/>
          <w:numId w:val="18"/>
        </w:numPr>
        <w:spacing w:before="120" w:after="120"/>
        <w:ind w:left="1134" w:hanging="425"/>
        <w:jc w:val="both"/>
        <w:rPr>
          <w:rFonts w:ascii="Times New Roman" w:hAnsi="Times New Roman"/>
          <w:sz w:val="24"/>
          <w:szCs w:val="24"/>
        </w:rPr>
      </w:pPr>
      <w:r w:rsidRPr="00320C81">
        <w:rPr>
          <w:rFonts w:ascii="Times New Roman" w:hAnsi="Times New Roman"/>
          <w:sz w:val="24"/>
          <w:szCs w:val="24"/>
        </w:rPr>
        <w:t>equity: Equity derivatives shall be contracts that have a return, or a portion of their return, linked to the price of a particular equity or to an index of equity prices;</w:t>
      </w:r>
    </w:p>
    <w:p w14:paraId="1359AB3C" w14:textId="77777777" w:rsidR="009569C7" w:rsidRPr="00320C81" w:rsidRDefault="00A834F1" w:rsidP="009569C7">
      <w:pPr>
        <w:numPr>
          <w:ilvl w:val="0"/>
          <w:numId w:val="18"/>
        </w:numPr>
        <w:spacing w:before="120" w:after="120"/>
        <w:ind w:left="1134" w:hanging="425"/>
        <w:jc w:val="both"/>
        <w:rPr>
          <w:rFonts w:ascii="Times New Roman" w:hAnsi="Times New Roman"/>
          <w:sz w:val="24"/>
          <w:szCs w:val="24"/>
        </w:rPr>
      </w:pPr>
      <w:r w:rsidRPr="00320C81">
        <w:rPr>
          <w:rFonts w:ascii="Times New Roman" w:hAnsi="Times New Roman"/>
          <w:sz w:val="24"/>
          <w:szCs w:val="24"/>
        </w:rPr>
        <w:t>foreign exchange and gold: These derivatives shall include contracts involving the exchange of currencies in the forward market and the exposure to gold. They therefore shall cover outright forwards, foreign exchange swaps, currency swaps (including cross-currency interest rate swaps), currency futures, currency options, currency swaptions and currency warrant. Foreign exchange derivatives shall include all deals involving exposure to more than one currency, whether in exchange rates or in interest rates except where cross-currency swaps are used as part of a portfolio hedge of interest rate risk. Gold contracts shall include all deals involving exposure to that commodity;</w:t>
      </w:r>
    </w:p>
    <w:p w14:paraId="720ADA9C" w14:textId="77777777" w:rsidR="009569C7" w:rsidRPr="00320C81" w:rsidRDefault="00A834F1" w:rsidP="009569C7">
      <w:pPr>
        <w:numPr>
          <w:ilvl w:val="0"/>
          <w:numId w:val="18"/>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credit: Credit derivatives shall be contracts in which the payout is linked primarily to some measure of the creditworthiness of a particular reference credit and that do not meet the definition of financial guarantees [IFRS 9]. The contracts shall specify an exchange of payments in which at least one of the two legs is determined by the performance of the reference credit. Payouts can be triggered by a number of events, including a default, a rating downgrade or a stipulated change in the credit spread of the reference asset. Credit derivatives that meet the definition of a financial guarantee in paragraph 114 of this Part of this Annex shall be reported only in template 9; </w:t>
      </w:r>
    </w:p>
    <w:p w14:paraId="25718D42" w14:textId="77777777" w:rsidR="009569C7" w:rsidRPr="00320C81" w:rsidRDefault="00A834F1" w:rsidP="009569C7">
      <w:pPr>
        <w:numPr>
          <w:ilvl w:val="0"/>
          <w:numId w:val="18"/>
        </w:numPr>
        <w:spacing w:before="120" w:after="120"/>
        <w:ind w:left="1134" w:hanging="425"/>
        <w:jc w:val="both"/>
        <w:rPr>
          <w:rFonts w:ascii="Times New Roman" w:hAnsi="Times New Roman"/>
          <w:sz w:val="24"/>
          <w:szCs w:val="24"/>
        </w:rPr>
      </w:pPr>
      <w:r w:rsidRPr="00320C81">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p>
    <w:p w14:paraId="1044D6C0" w14:textId="77777777" w:rsidR="009569C7" w:rsidRPr="00320C81" w:rsidRDefault="00A834F1" w:rsidP="009569C7">
      <w:pPr>
        <w:numPr>
          <w:ilvl w:val="0"/>
          <w:numId w:val="18"/>
        </w:numPr>
        <w:spacing w:before="120" w:after="120"/>
        <w:ind w:left="1134" w:hanging="425"/>
        <w:jc w:val="both"/>
        <w:rPr>
          <w:rFonts w:ascii="Times New Roman" w:hAnsi="Times New Roman"/>
          <w:sz w:val="24"/>
          <w:szCs w:val="24"/>
        </w:rPr>
      </w:pPr>
      <w:r w:rsidRPr="00320C81">
        <w:rPr>
          <w:rFonts w:ascii="Times New Roman" w:hAnsi="Times New Roman"/>
          <w:sz w:val="24"/>
          <w:szCs w:val="24"/>
        </w:rPr>
        <w:t>other: These derivatives shall be any other derivative contracts, which do not involve an exposure to foreign exchange, interest rate, equity, commodity or credit risk such as climatic derivatives or insurance derivatives.</w:t>
      </w:r>
    </w:p>
    <w:p w14:paraId="3BEF38F3" w14:textId="77777777" w:rsidR="009569C7" w:rsidRPr="00320C81" w:rsidRDefault="00A834F1" w:rsidP="009569C7">
      <w:pPr>
        <w:pStyle w:val="Baseparagraphnumbered"/>
      </w:pPr>
      <w:r w:rsidRPr="00320C81">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63689AC4" w14:textId="77777777" w:rsidR="009569C7" w:rsidRPr="00320C81" w:rsidRDefault="00A834F1" w:rsidP="00C35843">
      <w:pPr>
        <w:numPr>
          <w:ilvl w:val="0"/>
          <w:numId w:val="57"/>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commodities: All derivatives transactions involving a commodity or commodity index exposure, whether or not they involve a joint exposure in </w:t>
      </w:r>
      <w:r w:rsidRPr="00320C81">
        <w:rPr>
          <w:rFonts w:ascii="Times New Roman" w:hAnsi="Times New Roman"/>
          <w:sz w:val="24"/>
          <w:szCs w:val="24"/>
        </w:rPr>
        <w:lastRenderedPageBreak/>
        <w:t>commodities and any other risk category which may include foreign exchange, interest rate or equity, shall be reported in this category;</w:t>
      </w:r>
    </w:p>
    <w:p w14:paraId="3F063EE6" w14:textId="77777777" w:rsidR="009569C7" w:rsidRPr="00320C81" w:rsidRDefault="00A834F1" w:rsidP="00C35843">
      <w:pPr>
        <w:numPr>
          <w:ilvl w:val="0"/>
          <w:numId w:val="57"/>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6DA7D465" w14:textId="77777777" w:rsidR="009569C7" w:rsidRPr="00320C81" w:rsidRDefault="00A834F1" w:rsidP="00C35843">
      <w:pPr>
        <w:numPr>
          <w:ilvl w:val="0"/>
          <w:numId w:val="57"/>
        </w:numPr>
        <w:spacing w:before="120" w:after="120"/>
        <w:ind w:left="1134" w:hanging="425"/>
        <w:jc w:val="both"/>
        <w:rPr>
          <w:rFonts w:ascii="Times New Roman" w:hAnsi="Times New Roman"/>
          <w:sz w:val="24"/>
          <w:szCs w:val="24"/>
        </w:rPr>
      </w:pPr>
      <w:r w:rsidRPr="00320C81">
        <w:rPr>
          <w:rFonts w:ascii="Times New Roman" w:hAnsi="Times New Roman"/>
          <w:sz w:val="24"/>
          <w:szCs w:val="24"/>
        </w:rPr>
        <w:t>foreign exchange and gold: This category shall include all derivatives transactions (with the exception of those already reported in the commodity or equity categories) with exposure to more than one currency, be it pertaining either to interest-bearing financial instruments or exchange rates except where cross-currency swaps are used as part of a portfolio hedge of interest rate risk.</w:t>
      </w:r>
    </w:p>
    <w:p w14:paraId="5A8C1489" w14:textId="77777777" w:rsidR="009569C7" w:rsidRPr="00320C81" w:rsidRDefault="00A834F1" w:rsidP="009569C7">
      <w:pPr>
        <w:pStyle w:val="sub-subtitlenumbered"/>
        <w:jc w:val="both"/>
      </w:pPr>
      <w:bookmarkStart w:id="161" w:name="_Toc361844225"/>
      <w:bookmarkStart w:id="162" w:name="_Toc362359296"/>
      <w:bookmarkStart w:id="163" w:name="_Toc2789769"/>
      <w:r w:rsidRPr="00320C81">
        <w:t>Amounts to be reported for derivatives</w:t>
      </w:r>
      <w:bookmarkEnd w:id="161"/>
      <w:bookmarkEnd w:id="162"/>
      <w:bookmarkEnd w:id="163"/>
    </w:p>
    <w:p w14:paraId="4AFCB0B3" w14:textId="77777777" w:rsidR="009569C7" w:rsidRPr="00320C81" w:rsidRDefault="00A834F1" w:rsidP="009569C7">
      <w:pPr>
        <w:pStyle w:val="Baseparagraphnumbered"/>
      </w:pPr>
      <w:r w:rsidRPr="00320C81">
        <w:t>Under IFRS,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 where applicable the components of this fair value that are not designated as hedging instruments.</w:t>
      </w:r>
    </w:p>
    <w:p w14:paraId="5B139034" w14:textId="77777777" w:rsidR="009569C7" w:rsidRPr="00320C81" w:rsidRDefault="00A834F1" w:rsidP="009569C7">
      <w:pPr>
        <w:pStyle w:val="Baseparagraphnumbered"/>
      </w:pPr>
      <w:r w:rsidRPr="00320C81">
        <w:t>In addition to carrying amounts as defined in paragraph 27 of Part 1 of this Annex fair values shall be reported by reporting institutions under national GAAP based on BAD for all derivative instruments, whether required to be booked on-balance sheet or off-balance sheet by the national GAAP based on BAD.</w:t>
      </w:r>
    </w:p>
    <w:p w14:paraId="188FF82E" w14:textId="77777777" w:rsidR="009569C7" w:rsidRPr="00320C81" w:rsidRDefault="00A834F1" w:rsidP="009569C7">
      <w:pPr>
        <w:pStyle w:val="Baseparagraphnumbered"/>
        <w:ind w:left="851"/>
      </w:pPr>
      <w:r w:rsidRPr="00320C81">
        <w:t>The ‘Notional amount’ shall be the gross nominal of all deals concluded and not yet settled at the reference date, regardless of whether these deals lead to derivative exposures being booked on-balance sheet. In particular, the following shall be taken into account to determine the notional amount:</w:t>
      </w:r>
    </w:p>
    <w:p w14:paraId="6630B5A8" w14:textId="77777777" w:rsidR="009569C7" w:rsidRPr="00320C81" w:rsidRDefault="00A834F1" w:rsidP="00C35843">
      <w:pPr>
        <w:numPr>
          <w:ilvl w:val="0"/>
          <w:numId w:val="58"/>
        </w:numPr>
        <w:spacing w:before="120" w:after="120"/>
        <w:ind w:left="1134" w:hanging="425"/>
        <w:jc w:val="both"/>
        <w:rPr>
          <w:rFonts w:ascii="Times New Roman" w:hAnsi="Times New Roman"/>
          <w:sz w:val="24"/>
          <w:szCs w:val="24"/>
        </w:rPr>
      </w:pPr>
      <w:r w:rsidRPr="00320C81">
        <w:rPr>
          <w:rFonts w:ascii="Times New Roman" w:hAnsi="Times New Roman"/>
          <w:sz w:val="24"/>
          <w:szCs w:val="24"/>
        </w:rPr>
        <w:t>for contracts with variable nominal or notional principal amounts, the basis for reporting shall be the nominal or notional principal amounts at the reference date;</w:t>
      </w:r>
    </w:p>
    <w:p w14:paraId="75B5C9AA" w14:textId="77777777" w:rsidR="009569C7" w:rsidRPr="00320C81" w:rsidRDefault="00A834F1" w:rsidP="00C35843">
      <w:pPr>
        <w:numPr>
          <w:ilvl w:val="0"/>
          <w:numId w:val="58"/>
        </w:numPr>
        <w:spacing w:before="120" w:after="120"/>
        <w:ind w:left="1134" w:hanging="425"/>
        <w:jc w:val="both"/>
        <w:rPr>
          <w:rFonts w:ascii="Times New Roman" w:hAnsi="Times New Roman"/>
          <w:sz w:val="24"/>
          <w:szCs w:val="24"/>
        </w:rPr>
      </w:pPr>
      <w:r w:rsidRPr="00320C81">
        <w:rPr>
          <w:rFonts w:ascii="Times New Roman" w:hAnsi="Times New Roman"/>
          <w:sz w:val="24"/>
          <w:szCs w:val="24"/>
        </w:rPr>
        <w:t>the notional amount value to be reported for a derivative contract with a multiplier component shall be the contract effective notional amount or par value;</w:t>
      </w:r>
    </w:p>
    <w:p w14:paraId="5A068494" w14:textId="77777777" w:rsidR="009569C7" w:rsidRPr="00320C81" w:rsidRDefault="00A834F1" w:rsidP="00C35843">
      <w:pPr>
        <w:numPr>
          <w:ilvl w:val="0"/>
          <w:numId w:val="58"/>
        </w:numPr>
        <w:spacing w:before="120" w:after="120"/>
        <w:ind w:left="1134" w:hanging="425"/>
        <w:jc w:val="both"/>
        <w:rPr>
          <w:rFonts w:ascii="Times New Roman" w:hAnsi="Times New Roman"/>
          <w:sz w:val="24"/>
          <w:szCs w:val="24"/>
        </w:rPr>
      </w:pPr>
      <w:r w:rsidRPr="00320C81">
        <w:rPr>
          <w:rFonts w:ascii="Times New Roman" w:hAnsi="Times New Roman"/>
          <w:sz w:val="24"/>
          <w:szCs w:val="24"/>
        </w:rPr>
        <w:lastRenderedPageBreak/>
        <w:t>swaps: The notional amount of a swap shall be the underlying principal amount upon which the exchange of interest, foreign exchange or other income or expense is based;</w:t>
      </w:r>
    </w:p>
    <w:p w14:paraId="47190B7D" w14:textId="77777777" w:rsidR="009569C7" w:rsidRPr="00320C81" w:rsidRDefault="00A834F1" w:rsidP="00C35843">
      <w:pPr>
        <w:numPr>
          <w:ilvl w:val="0"/>
          <w:numId w:val="58"/>
        </w:numPr>
        <w:spacing w:before="120" w:after="120"/>
        <w:ind w:left="1134" w:hanging="425"/>
        <w:jc w:val="both"/>
        <w:rPr>
          <w:rFonts w:ascii="Times New Roman" w:hAnsi="Times New Roman"/>
          <w:sz w:val="24"/>
          <w:szCs w:val="24"/>
        </w:rPr>
      </w:pPr>
      <w:r w:rsidRPr="00320C81">
        <w:rPr>
          <w:rFonts w:ascii="Times New Roman" w:hAnsi="Times New Roman"/>
          <w:sz w:val="24"/>
          <w:szCs w:val="24"/>
        </w:rPr>
        <w:t>equity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26DA9F91" w14:textId="77777777" w:rsidR="009569C7" w:rsidRPr="00320C81" w:rsidRDefault="00A834F1" w:rsidP="00C35843">
      <w:pPr>
        <w:numPr>
          <w:ilvl w:val="0"/>
          <w:numId w:val="58"/>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credit derivatives: The contract amount to be reported for credit derivatives shall be the nominal value of the relevant reference credit; </w:t>
      </w:r>
    </w:p>
    <w:p w14:paraId="2C283965" w14:textId="77777777" w:rsidR="009569C7" w:rsidRPr="00320C81" w:rsidRDefault="00A834F1" w:rsidP="00C35843">
      <w:pPr>
        <w:numPr>
          <w:ilvl w:val="0"/>
          <w:numId w:val="58"/>
        </w:numPr>
        <w:spacing w:before="120" w:after="120"/>
        <w:ind w:left="1134" w:hanging="425"/>
        <w:jc w:val="both"/>
        <w:rPr>
          <w:rFonts w:ascii="Times New Roman" w:hAnsi="Times New Roman"/>
          <w:sz w:val="24"/>
          <w:szCs w:val="24"/>
        </w:rPr>
      </w:pPr>
      <w:r w:rsidRPr="00320C81">
        <w:rPr>
          <w:rFonts w:ascii="Times New Roman" w:hAnsi="Times New Roman"/>
          <w:sz w:val="24"/>
          <w:szCs w:val="24"/>
        </w:rPr>
        <w:t>digital options have a predefined payoff which can be either a monetary amount or a number of contracts of an underlying. The notional amount for digital options shall be defined as either the predefined monetary amount or the fair value of the underlying at the reference date.</w:t>
      </w:r>
    </w:p>
    <w:p w14:paraId="1E2EA89E" w14:textId="77777777" w:rsidR="009569C7" w:rsidRPr="00320C81" w:rsidRDefault="00A834F1" w:rsidP="009569C7">
      <w:pPr>
        <w:pStyle w:val="Baseparagraphnumbered"/>
      </w:pPr>
      <w:r w:rsidRPr="00320C81">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 regardless whether the fair value of derivatives is positive, negative or equal to zero. Netting among the notional amounts shall not be allowed.</w:t>
      </w:r>
    </w:p>
    <w:p w14:paraId="7F076F77" w14:textId="77777777" w:rsidR="009569C7" w:rsidRPr="00320C81" w:rsidRDefault="00A834F1" w:rsidP="009569C7">
      <w:pPr>
        <w:pStyle w:val="Baseparagraphnumbered"/>
      </w:pPr>
      <w:r w:rsidRPr="00320C81">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 and for the items related to credit risk derivatives, the notional amounts of the contracts in which the institution (protection seller) has sold (gives) protection to their counterparties (protection buyers).</w:t>
      </w:r>
    </w:p>
    <w:p w14:paraId="5B4C1FAA" w14:textId="77777777" w:rsidR="009569C7" w:rsidRPr="00320C81" w:rsidRDefault="00A834F1" w:rsidP="009569C7">
      <w:pPr>
        <w:pStyle w:val="Baseparagraphnumbered"/>
      </w:pPr>
      <w:r w:rsidRPr="00320C81">
        <w:t>The allocation of a transaction as ‘OTC’ or ‘Organized market’ shall be based on the nature of the market where the transaction takes place and not on whether there is a mandatory clearing obligation for that transaction. An ‘Organised market’ is a regulated market in the meaning of Article 4(92) of CRR. Therefore, where a reporting entity enters into a derivative contract in an OTC market where central clearing is compulsory, it shall classify that derivative as ‘OTC’ and not as ‘Organised market’.</w:t>
      </w:r>
    </w:p>
    <w:p w14:paraId="1267AB48" w14:textId="77777777" w:rsidR="009569C7" w:rsidRPr="00320C81" w:rsidRDefault="00A834F1" w:rsidP="009569C7">
      <w:pPr>
        <w:pStyle w:val="sub-subtitlenumbered"/>
        <w:jc w:val="both"/>
      </w:pPr>
      <w:bookmarkStart w:id="164" w:name="_Toc361844226"/>
      <w:bookmarkStart w:id="165" w:name="_Toc362359297"/>
      <w:bookmarkStart w:id="166" w:name="_Toc2789770"/>
      <w:r w:rsidRPr="00320C81">
        <w:t>Derivatives classified as ‘economic hedges’</w:t>
      </w:r>
      <w:bookmarkEnd w:id="164"/>
      <w:bookmarkEnd w:id="165"/>
      <w:bookmarkEnd w:id="166"/>
    </w:p>
    <w:p w14:paraId="2E229990" w14:textId="77777777" w:rsidR="009569C7" w:rsidRPr="00320C81" w:rsidRDefault="00A834F1" w:rsidP="009569C7">
      <w:pPr>
        <w:pStyle w:val="Baseparagraphnumbered"/>
      </w:pPr>
      <w:r w:rsidRPr="00320C81">
        <w:t>Derivatives that are held for hedging purposes but which do not meet the criteria to be effective hedging instruments in accordance with IFRS 9, with IAS 39 where IAS 39 is applied for hedge accounting purposes or with the accounting framework under national GAAP based on BAD shall be reported in template 10 as ‘economic hedges’. This shall apply also to all of the following cases:</w:t>
      </w:r>
    </w:p>
    <w:p w14:paraId="0069E9D4" w14:textId="77777777" w:rsidR="009569C7" w:rsidRPr="00320C81" w:rsidRDefault="00A834F1" w:rsidP="00C35843">
      <w:pPr>
        <w:numPr>
          <w:ilvl w:val="0"/>
          <w:numId w:val="59"/>
        </w:numPr>
        <w:spacing w:before="120" w:after="120"/>
        <w:ind w:left="1134" w:hanging="425"/>
        <w:jc w:val="both"/>
        <w:rPr>
          <w:rFonts w:ascii="Times New Roman" w:hAnsi="Times New Roman"/>
          <w:sz w:val="24"/>
          <w:szCs w:val="24"/>
        </w:rPr>
      </w:pPr>
      <w:r w:rsidRPr="00320C81">
        <w:rPr>
          <w:rFonts w:ascii="Times New Roman" w:hAnsi="Times New Roman"/>
          <w:sz w:val="24"/>
          <w:szCs w:val="24"/>
        </w:rPr>
        <w:lastRenderedPageBreak/>
        <w:t>derivatives hedging unquoted equity instruments for which cost may be an appropriate estimate of fair value;</w:t>
      </w:r>
    </w:p>
    <w:p w14:paraId="7A3C2C8C" w14:textId="77777777" w:rsidR="009569C7" w:rsidRPr="00320C81" w:rsidRDefault="00A834F1" w:rsidP="00C35843">
      <w:pPr>
        <w:numPr>
          <w:ilvl w:val="0"/>
          <w:numId w:val="59"/>
        </w:numPr>
        <w:spacing w:before="120" w:after="120"/>
        <w:ind w:left="1134" w:hanging="425"/>
        <w:jc w:val="both"/>
        <w:rPr>
          <w:rFonts w:ascii="Times New Roman" w:hAnsi="Times New Roman"/>
          <w:sz w:val="24"/>
          <w:szCs w:val="24"/>
        </w:rPr>
      </w:pPr>
      <w:r w:rsidRPr="00320C81">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71860273" w14:textId="77777777" w:rsidR="009569C7" w:rsidRPr="00320C81" w:rsidRDefault="00A834F1" w:rsidP="00C35843">
      <w:pPr>
        <w:numPr>
          <w:ilvl w:val="0"/>
          <w:numId w:val="59"/>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 derivatives that are classified as ‘held for trading’ in accordance with IFRS 9 Appendix A or trading assets in accordance with the national GAAP based on BAD but are not part of the trading book as defined in Article 4(1)(86) of CRR. </w:t>
      </w:r>
    </w:p>
    <w:p w14:paraId="3D18ED4A" w14:textId="77777777" w:rsidR="009569C7" w:rsidRPr="00320C81" w:rsidRDefault="00A834F1" w:rsidP="009569C7">
      <w:pPr>
        <w:pStyle w:val="Baseparagraphnumbered"/>
      </w:pPr>
      <w:r w:rsidRPr="00320C81">
        <w:t>‘Economic hedges’ shall not include derivatives for proprietary trading.</w:t>
      </w:r>
    </w:p>
    <w:p w14:paraId="0053FEF0" w14:textId="77777777" w:rsidR="009569C7" w:rsidRPr="00320C81" w:rsidRDefault="00A834F1" w:rsidP="009569C7">
      <w:pPr>
        <w:pStyle w:val="Baseparagraphnumbered"/>
      </w:pPr>
      <w:r w:rsidRPr="00320C81">
        <w:t>Derivatives that meet the definition of ‘economic hedges’ shall be reported separately for each type of risk in template 10.</w:t>
      </w:r>
    </w:p>
    <w:p w14:paraId="3167E281" w14:textId="77777777" w:rsidR="009569C7" w:rsidRPr="00320C81" w:rsidRDefault="00A834F1" w:rsidP="009569C7">
      <w:pPr>
        <w:pStyle w:val="Baseparagraphnumbered"/>
      </w:pPr>
      <w:r w:rsidRPr="00320C81">
        <w:t>Credit derivatives used to manage the credit risk of all, or part of, a financial instrument that is designated as measured at fair value through profit or loss at, or subsequent to, initial recognition, or while it is unrecognised in accordance with IFRS 9.6.7 shall be reported in a dedicated row in template 10 within credit risk. Other economic hedges of credit risk for which the reporting entity does not apply IFRS 9.6.7 shall be reported separately.</w:t>
      </w:r>
    </w:p>
    <w:p w14:paraId="796933DF" w14:textId="77777777" w:rsidR="009569C7" w:rsidRPr="00320C81" w:rsidRDefault="00A834F1" w:rsidP="009569C7">
      <w:pPr>
        <w:pStyle w:val="sub-subtitlenumbered"/>
        <w:jc w:val="both"/>
      </w:pPr>
      <w:bookmarkStart w:id="167" w:name="_Toc361844227"/>
      <w:bookmarkStart w:id="168" w:name="_Toc362359298"/>
      <w:bookmarkStart w:id="169" w:name="_Toc2789771"/>
      <w:r w:rsidRPr="00320C81">
        <w:t>Breakdown of derivatives by counterparty sector</w:t>
      </w:r>
      <w:bookmarkEnd w:id="167"/>
      <w:bookmarkEnd w:id="168"/>
      <w:bookmarkEnd w:id="169"/>
    </w:p>
    <w:p w14:paraId="53F7E567" w14:textId="77777777" w:rsidR="009569C7" w:rsidRPr="00320C81" w:rsidRDefault="00A834F1" w:rsidP="009569C7">
      <w:pPr>
        <w:pStyle w:val="Baseparagraphnumbered"/>
        <w:tabs>
          <w:tab w:val="left" w:pos="851"/>
        </w:tabs>
        <w:ind w:left="709"/>
      </w:pPr>
      <w:r w:rsidRPr="00320C81">
        <w:t xml:space="preserve">The carrying amount and the total notional amount of derivatives held for trading, and also of derivatives held for hedge accounting, which are traded in the OTC market, shall be reported by counterparty using the following categories: </w:t>
      </w:r>
    </w:p>
    <w:p w14:paraId="68286FC4" w14:textId="77777777" w:rsidR="009569C7" w:rsidRPr="00320C81" w:rsidRDefault="00A834F1" w:rsidP="00C35843">
      <w:pPr>
        <w:numPr>
          <w:ilvl w:val="0"/>
          <w:numId w:val="52"/>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‘credit institutions’; </w:t>
      </w:r>
    </w:p>
    <w:p w14:paraId="725499C0" w14:textId="77777777" w:rsidR="009569C7" w:rsidRPr="00320C81" w:rsidRDefault="00A834F1" w:rsidP="00C35843">
      <w:pPr>
        <w:numPr>
          <w:ilvl w:val="0"/>
          <w:numId w:val="52"/>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‘other financial corporations’; </w:t>
      </w:r>
    </w:p>
    <w:p w14:paraId="329B5C01" w14:textId="77777777" w:rsidR="009569C7" w:rsidRPr="00320C81" w:rsidRDefault="00A834F1" w:rsidP="00C35843">
      <w:pPr>
        <w:numPr>
          <w:ilvl w:val="0"/>
          <w:numId w:val="52"/>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‘rest’ comprising all other counterparties. </w:t>
      </w:r>
    </w:p>
    <w:p w14:paraId="0D255295" w14:textId="77777777" w:rsidR="009569C7" w:rsidRPr="00320C81" w:rsidRDefault="00A834F1" w:rsidP="009569C7">
      <w:pPr>
        <w:pStyle w:val="Baseparagraphnumbered"/>
        <w:tabs>
          <w:tab w:val="left" w:pos="851"/>
        </w:tabs>
        <w:ind w:left="709"/>
      </w:pPr>
      <w:r w:rsidRPr="00320C81">
        <w:t xml:space="preserve">All OTC derivatives, without regarding the type of risk to which they are related, shall be broken down by these counterparties. </w:t>
      </w:r>
    </w:p>
    <w:p w14:paraId="6BDDC4CA" w14:textId="77777777" w:rsidR="009569C7" w:rsidRPr="00320C81" w:rsidRDefault="00A834F1" w:rsidP="009569C7">
      <w:pPr>
        <w:pStyle w:val="sub-subtitlenumbered"/>
        <w:jc w:val="both"/>
      </w:pPr>
      <w:bookmarkStart w:id="170" w:name="_Toc2789772"/>
      <w:bookmarkStart w:id="171" w:name="_Toc362359299"/>
      <w:r w:rsidRPr="00320C81">
        <w:t>Hedge accounting under national GAAP (11.2)</w:t>
      </w:r>
      <w:bookmarkEnd w:id="170"/>
    </w:p>
    <w:p w14:paraId="35D36F19" w14:textId="15F2FB93" w:rsidR="009569C7" w:rsidRPr="00320C81" w:rsidRDefault="00A834F1" w:rsidP="009569C7">
      <w:pPr>
        <w:pStyle w:val="Baseparagraphnumbered"/>
      </w:pPr>
      <w:r w:rsidRPr="00320C81">
        <w:t>Where national GAAP under BAD require the allocation of hedging derivatives across categories of hedges, the hedging derivatives shall be separately reported for each of the applicable categories:</w:t>
      </w:r>
      <w:ins w:id="172" w:author="EBA Staff" w:date="2019-03-06T17:17:00Z">
        <w:r w:rsidR="00301A78" w:rsidRPr="00320C81">
          <w:t xml:space="preserve"> </w:t>
        </w:r>
      </w:ins>
      <w:r w:rsidRPr="00320C81">
        <w:t>’fair-value hedges’, ‘cash-flow hedges’, ‘cost-price hedges’, ‘hedge in net investments in a foreign operation’, ‘portfolio fair value hedges of interest rate risk’ and ‘portfolio cash flow hedges of interest rate risk’.</w:t>
      </w:r>
    </w:p>
    <w:p w14:paraId="0B59D359" w14:textId="77777777" w:rsidR="009569C7" w:rsidRPr="00320C81" w:rsidRDefault="00A834F1" w:rsidP="009569C7">
      <w:pPr>
        <w:pStyle w:val="Baseparagraphnumbered"/>
      </w:pPr>
      <w:r w:rsidRPr="00320C81">
        <w:t>Where applicable in accordance with national GAAP based on BAD, ‘Cost price hedges’ shall refer to a hedging category in which the hedging derivative is generally measured at cost.</w:t>
      </w:r>
    </w:p>
    <w:p w14:paraId="100DB8D4" w14:textId="77777777" w:rsidR="009569C7" w:rsidRPr="00320C81" w:rsidRDefault="00A834F1" w:rsidP="009569C7">
      <w:pPr>
        <w:pStyle w:val="sub-subtitlenumbered"/>
        <w:jc w:val="both"/>
      </w:pPr>
      <w:bookmarkStart w:id="173" w:name="_Toc2789773"/>
      <w:r w:rsidRPr="00320C81">
        <w:lastRenderedPageBreak/>
        <w:t>Amount to be reported for non-derivative hedging instruments (11.3 and 11.3.1)</w:t>
      </w:r>
      <w:bookmarkEnd w:id="171"/>
      <w:bookmarkEnd w:id="173"/>
    </w:p>
    <w:p w14:paraId="79785908" w14:textId="77777777" w:rsidR="009569C7" w:rsidRPr="00320C81" w:rsidRDefault="00A834F1" w:rsidP="009569C7">
      <w:pPr>
        <w:pStyle w:val="Baseparagraphnumbered"/>
      </w:pPr>
      <w:r w:rsidRPr="00320C81">
        <w:t>For non-derivative hedging instruments the amount to be reported shall be their carrying amount according to the applicable measurement rules for the accounting portfolios to which they belong in IFRS or in GAAP based on BAD. No ‘notional amount’ shall be reported for non-derivative hedging instruments.</w:t>
      </w:r>
    </w:p>
    <w:p w14:paraId="18FC74B4" w14:textId="77777777" w:rsidR="009569C7" w:rsidRPr="00320C81" w:rsidRDefault="00A834F1" w:rsidP="009569C7">
      <w:pPr>
        <w:pStyle w:val="sub-subtitlenumbered"/>
        <w:jc w:val="both"/>
      </w:pPr>
      <w:bookmarkStart w:id="174" w:name="_Toc2789774"/>
      <w:r w:rsidRPr="00320C81">
        <w:t>Hedged items in fair value hedges (11.4)</w:t>
      </w:r>
      <w:bookmarkEnd w:id="174"/>
    </w:p>
    <w:p w14:paraId="2815ED57" w14:textId="77777777" w:rsidR="009569C7" w:rsidRPr="00320C81" w:rsidRDefault="00A834F1" w:rsidP="009569C7">
      <w:pPr>
        <w:pStyle w:val="Baseparagraphnumbered"/>
        <w:tabs>
          <w:tab w:val="left" w:pos="851"/>
        </w:tabs>
        <w:ind w:left="709"/>
      </w:pPr>
      <w:r w:rsidRPr="00320C81">
        <w:t xml:space="preserve">The carrying amount of hedged items in a fair value hedge recognised on the statement of financial position shall be broken down by accounting portfolio and type of hedged risk for hedged financial assets and hedged financial liabilities. Where a financial instrument is hedged for more than one risk, it shall be reported in the type of risk in which the hedging instrument shall be reported in accordance with paragraph 129.     </w:t>
      </w:r>
    </w:p>
    <w:p w14:paraId="6C3EF52D" w14:textId="77777777" w:rsidR="009569C7" w:rsidRPr="00320C81" w:rsidRDefault="00A834F1" w:rsidP="009569C7">
      <w:pPr>
        <w:pStyle w:val="Baseparagraphnumbered"/>
      </w:pPr>
      <w:r w:rsidRPr="00320C81">
        <w:t>‘Micro-hedges’ shall be hedges other than portfolio hedge of interest rate risk in accordance with IAS 39.89A. Micro-hedges include hedges of net position</w:t>
      </w:r>
      <w:r w:rsidR="009E0809" w:rsidRPr="00320C81">
        <w:t>s</w:t>
      </w:r>
      <w:r w:rsidRPr="00320C81">
        <w:t xml:space="preserve"> in accordance with IFRS 9.6.6.</w:t>
      </w:r>
    </w:p>
    <w:p w14:paraId="46509FA1" w14:textId="77777777" w:rsidR="009569C7" w:rsidRPr="00320C81" w:rsidRDefault="00A834F1" w:rsidP="009569C7">
      <w:pPr>
        <w:pStyle w:val="Baseparagraphnumbered"/>
      </w:pPr>
      <w:r w:rsidRPr="00320C81">
        <w:t xml:space="preserve">‘Hedge adjustments on micro-hedges’ shall include all hedge adjustments for all the micro-hedges as defined in paragraph 147. </w:t>
      </w:r>
    </w:p>
    <w:p w14:paraId="1E08CD11" w14:textId="77777777" w:rsidR="009569C7" w:rsidRPr="00320C81" w:rsidRDefault="00A834F1" w:rsidP="009569C7">
      <w:pPr>
        <w:pStyle w:val="Baseparagraphnumbered"/>
      </w:pPr>
      <w:r w:rsidRPr="00320C81">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commitments or a component thereof shall not be reported.</w:t>
      </w:r>
    </w:p>
    <w:p w14:paraId="52AFB607" w14:textId="77777777" w:rsidR="009569C7" w:rsidRPr="00320C81" w:rsidRDefault="00A834F1" w:rsidP="009569C7">
      <w:pPr>
        <w:pStyle w:val="Baseparagraphnumbered"/>
      </w:pPr>
      <w:r w:rsidRPr="00320C81">
        <w:t>‘Remaining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recognised cumulative hedging gain or loss for hedged assets measured at fair value through other comprehensive income.</w:t>
      </w:r>
    </w:p>
    <w:p w14:paraId="39E714DE" w14:textId="77777777" w:rsidR="009569C7" w:rsidRPr="00320C81" w:rsidRDefault="00A834F1" w:rsidP="009569C7">
      <w:pPr>
        <w:pStyle w:val="Baseparagraphnumbered"/>
      </w:pPr>
      <w:r w:rsidRPr="00320C81">
        <w:t>Where a group of financial assets or financial liabilities, including a group of financial assets or financial liabilities that constitute a net position, is eligible as a hedged item, financial assets and financial liabilities constituting this group shall be reported at their carrying amount on a gross basis, before netting between instruments within the group, in ‘Assets or liabilities included in hedge of a net position (before netting)’.</w:t>
      </w:r>
    </w:p>
    <w:p w14:paraId="711858D2" w14:textId="77777777" w:rsidR="009569C7" w:rsidRPr="00320C81" w:rsidRDefault="00A834F1" w:rsidP="009569C7">
      <w:pPr>
        <w:pStyle w:val="Baseparagraphnumbered"/>
      </w:pPr>
      <w:r w:rsidRPr="00320C81">
        <w:t xml:space="preserve">‘Hedged items in portfolio hedge of interest rate risk’ shall include financial assets and financial liabilities included in a fair value hedge of the interest rate exposure of a portfolio of financial assets or financial liabilities. </w:t>
      </w:r>
      <w:r w:rsidRPr="00320C81">
        <w:lastRenderedPageBreak/>
        <w:t>These financial instruments shall be reported at their carrying amount on a gross basis, before netting between instruments within the portfolio.</w:t>
      </w:r>
    </w:p>
    <w:p w14:paraId="4E1457C4" w14:textId="77777777" w:rsidR="009569C7" w:rsidRPr="00320C81" w:rsidRDefault="00A834F1" w:rsidP="009569C7">
      <w:pPr>
        <w:pStyle w:val="subtitlenumbered"/>
        <w:numPr>
          <w:ilvl w:val="0"/>
          <w:numId w:val="17"/>
        </w:numPr>
        <w:jc w:val="both"/>
        <w:rPr>
          <w:kern w:val="32"/>
        </w:rPr>
      </w:pPr>
      <w:bookmarkStart w:id="175" w:name="_Toc461526818"/>
      <w:bookmarkStart w:id="176" w:name="_Toc461526819"/>
      <w:bookmarkStart w:id="177" w:name="_Toc461526820"/>
      <w:bookmarkStart w:id="178" w:name="_Toc461526821"/>
      <w:bookmarkStart w:id="179" w:name="_Toc461526822"/>
      <w:bookmarkStart w:id="180" w:name="_Toc361844228"/>
      <w:bookmarkStart w:id="181" w:name="_Toc2789775"/>
      <w:bookmarkEnd w:id="175"/>
      <w:bookmarkEnd w:id="176"/>
      <w:bookmarkEnd w:id="177"/>
      <w:bookmarkEnd w:id="178"/>
      <w:bookmarkEnd w:id="179"/>
      <w:r w:rsidRPr="00320C81">
        <w:t>Movements in allowances and provisions for credit losses (12)</w:t>
      </w:r>
      <w:bookmarkEnd w:id="180"/>
      <w:bookmarkEnd w:id="181"/>
    </w:p>
    <w:p w14:paraId="7D77CE32" w14:textId="77777777" w:rsidR="009569C7" w:rsidRPr="00320C81" w:rsidRDefault="00A834F1" w:rsidP="009569C7">
      <w:pPr>
        <w:pStyle w:val="sub-subtitlenumbered"/>
      </w:pPr>
      <w:bookmarkStart w:id="182" w:name="_Toc437268758"/>
      <w:bookmarkStart w:id="183" w:name="_Toc437268759"/>
      <w:bookmarkStart w:id="184" w:name="_Toc2789776"/>
      <w:bookmarkEnd w:id="182"/>
      <w:bookmarkEnd w:id="183"/>
      <w:r w:rsidRPr="00320C81">
        <w:t>Movements in allowances for credit losses and impairment of equity instruments under national GAAP based on BAD (12.0)</w:t>
      </w:r>
      <w:bookmarkEnd w:id="184"/>
    </w:p>
    <w:p w14:paraId="782E45C1" w14:textId="77777777" w:rsidR="009569C7" w:rsidRPr="00320C81" w:rsidRDefault="00A834F1" w:rsidP="009569C7">
      <w:pPr>
        <w:pStyle w:val="Baseparagraphnumbered"/>
      </w:pPr>
      <w:r w:rsidRPr="00320C81">
        <w:t xml:space="preserve">Template 12.0 contains a reconciliation of the opening and closing balances of the allowance account for financial assets measured under cost-based methods, as well as for financial assets under other measurement methods or measured at fair value through equity if the national GAAP under BAD require those assets to be subject to impairment. Value adjustments on assets measured at the lower of cost or market shall not be reported in template 12.0. </w:t>
      </w:r>
    </w:p>
    <w:p w14:paraId="2236E50A" w14:textId="77777777" w:rsidR="009569C7" w:rsidRPr="00320C81" w:rsidRDefault="00A834F1" w:rsidP="009569C7">
      <w:pPr>
        <w:pStyle w:val="Baseparagraphnumbered"/>
      </w:pPr>
      <w:r w:rsidRPr="00320C81">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2EFD8813" w14:textId="77777777" w:rsidR="009569C7" w:rsidRPr="00320C81" w:rsidRDefault="00A834F1" w:rsidP="009569C7">
      <w:pPr>
        <w:pStyle w:val="Baseparagraphnumbered"/>
      </w:pPr>
      <w:r w:rsidRPr="00320C81">
        <w:t>Changes in the allowance amounts due to repayment and disposals of financial assets shall be reported in ‘Other adjustments’. Write-offs shall be reported in accordance with paragraphs 72 to 74.</w:t>
      </w:r>
    </w:p>
    <w:p w14:paraId="4F5A19C4" w14:textId="77777777" w:rsidR="009569C7" w:rsidRPr="00320C81" w:rsidRDefault="00A834F1" w:rsidP="009569C7">
      <w:pPr>
        <w:pStyle w:val="sub-subtitlenumbered"/>
        <w:jc w:val="both"/>
      </w:pPr>
      <w:bookmarkStart w:id="185" w:name="_Toc2789777"/>
      <w:r w:rsidRPr="00320C81">
        <w:t>Movements in allowances and provisions for credit losses under IFRS (12.1)</w:t>
      </w:r>
      <w:bookmarkEnd w:id="185"/>
    </w:p>
    <w:p w14:paraId="4E9B5E60" w14:textId="77777777" w:rsidR="009569C7" w:rsidRPr="00320C81" w:rsidRDefault="00A834F1" w:rsidP="009569C7">
      <w:pPr>
        <w:pStyle w:val="Baseparagraphnumbered"/>
        <w:rPr>
          <w:kern w:val="32"/>
        </w:rPr>
      </w:pPr>
      <w:r w:rsidRPr="00320C81">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 and by counterparty.  </w:t>
      </w:r>
    </w:p>
    <w:p w14:paraId="3980717A" w14:textId="4613A8FB" w:rsidR="009569C7" w:rsidRPr="00320C81" w:rsidRDefault="00A834F1" w:rsidP="009569C7">
      <w:pPr>
        <w:pStyle w:val="Baseparagraphnumbered"/>
        <w:rPr>
          <w:kern w:val="32"/>
        </w:rPr>
      </w:pPr>
      <w:r w:rsidRPr="00320C81">
        <w:rPr>
          <w:kern w:val="32"/>
        </w:rPr>
        <w:t xml:space="preserve">The provisions for off-balance sheet exposures that are subject to the impairment requirements of IFRS 9 shall be reported by impairment stages. Impairment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320C81">
        <w:t xml:space="preserve">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w:t>
      </w:r>
      <w:r w:rsidRPr="00320C81">
        <w:lastRenderedPageBreak/>
        <w:t xml:space="preserve">designated at fair value through profit or loss, net’ in accordance with paragraph 50 </w:t>
      </w:r>
      <w:ins w:id="186" w:author="Sellner, Christian" w:date="2019-06-18T17:13:00Z">
        <w:r w:rsidR="00301A78" w:rsidRPr="00320C81">
          <w:t>of</w:t>
        </w:r>
      </w:ins>
      <w:ins w:id="187" w:author="EBA Staff" w:date="2019-03-06T17:18:00Z">
        <w:r w:rsidR="00301A78" w:rsidRPr="00320C81">
          <w:t>o</w:t>
        </w:r>
      </w:ins>
      <w:del w:id="188" w:author="EBA Staff" w:date="2019-03-06T17:18:00Z">
        <w:r w:rsidRPr="00320C81" w:rsidDel="00301A78">
          <w:delText>if</w:delText>
        </w:r>
      </w:del>
      <w:ins w:id="189" w:author="EBA Staff" w:date="2019-03-06T17:18:00Z">
        <w:r w:rsidR="00301A78" w:rsidRPr="00320C81">
          <w:t>f</w:t>
        </w:r>
      </w:ins>
      <w:r w:rsidRPr="00320C81">
        <w:t xml:space="preserve"> this Part.</w:t>
      </w:r>
    </w:p>
    <w:p w14:paraId="0F8E1EAE" w14:textId="77777777" w:rsidR="009569C7" w:rsidRPr="00320C81" w:rsidRDefault="00A834F1" w:rsidP="009569C7">
      <w:pPr>
        <w:pStyle w:val="Baseparagraphnumbered"/>
        <w:rPr>
          <w:kern w:val="32"/>
        </w:rPr>
      </w:pPr>
      <w:r w:rsidRPr="00320C81">
        <w:rPr>
          <w:kern w:val="32"/>
        </w:rPr>
        <w:t xml:space="preserve">The items ‘of which: collectively measured allowances’ and ‘of which: individually measured allowances’ shall include the movements in the cumulative amount of impairment related to financial assets which have been respectively measured on a collective or individual basis. </w:t>
      </w:r>
    </w:p>
    <w:p w14:paraId="5A3BA604" w14:textId="77777777" w:rsidR="009569C7" w:rsidRPr="00320C81" w:rsidRDefault="00A834F1" w:rsidP="009569C7">
      <w:pPr>
        <w:pStyle w:val="Baseparagraphnumbered"/>
      </w:pPr>
      <w:r w:rsidRPr="00320C81">
        <w:t>‘Increases due to origination and acquisition’ shall include the amount of increases in expected losses accounted for on the initial recognition of financial assets originated or acquired. This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as applicable. Originated or acquired assets shall include assets resulting from the drawdown of off-balance sheet commitments given.</w:t>
      </w:r>
    </w:p>
    <w:p w14:paraId="5FBF4BED" w14:textId="1C0F554D" w:rsidR="00301A78" w:rsidRPr="00320C81" w:rsidRDefault="00A834F1" w:rsidP="006F6027">
      <w:pPr>
        <w:pStyle w:val="Baseparagraphnumbered"/>
      </w:pPr>
      <w:r w:rsidRPr="00320C81">
        <w:t xml:space="preserve">‘Decreases due to derecognition’ shall include the amount of changes in </w:t>
      </w:r>
      <w:ins w:id="190" w:author="Sellner, Christian" w:date="2019-06-18T17:13:00Z">
        <w:r w:rsidR="00301A78" w:rsidRPr="00320C81">
          <w:t>allowances</w:t>
        </w:r>
      </w:ins>
      <w:del w:id="191" w:author="EBA Staff" w:date="2019-03-06T17:18:00Z">
        <w:r w:rsidRPr="00320C81" w:rsidDel="00301A78">
          <w:delText>expected losses</w:delText>
        </w:r>
      </w:del>
      <w:ins w:id="192" w:author="EBA Staff" w:date="2019-03-06T17:18:00Z">
        <w:r w:rsidR="00301A78" w:rsidRPr="00320C81">
          <w:t>allowances</w:t>
        </w:r>
      </w:ins>
      <w:r w:rsidRPr="00320C81">
        <w:t xml:space="preserve"> due to financial assets de-recognised totally in the reporting 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 this item shall also include the decreases in the impairment due to the off-balance sheet item becoming an on-balance sheet asset.</w:t>
      </w:r>
    </w:p>
    <w:p w14:paraId="2E0242CB" w14:textId="77777777" w:rsidR="009569C7" w:rsidRPr="00320C81" w:rsidRDefault="00A834F1" w:rsidP="009569C7">
      <w:pPr>
        <w:pStyle w:val="Baseparagraphnumbered"/>
      </w:pPr>
      <w:r w:rsidRPr="00320C81">
        <w:t>‘Changes due to change in credit risk (net)’ shall include the net amount of changes in expected losses at the end of the reporting period due to an increase or decrease in credit risk since initial recognition irrespectively of whether they led to a transfer of the financial asset to another stage. The impact in the allowance due to the increase or decrease of the amount of financial assets as consequence of the interest income accrued and paid shall be reported in this column. This item shall also include the impact of the passing of time on the expected losses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derecognition’.</w:t>
      </w:r>
    </w:p>
    <w:p w14:paraId="27C938FE" w14:textId="77777777" w:rsidR="009569C7" w:rsidRPr="00320C81" w:rsidRDefault="00A834F1" w:rsidP="009569C7">
      <w:pPr>
        <w:pStyle w:val="Baseparagraphnumbered"/>
      </w:pPr>
      <w:r w:rsidRPr="00320C81">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6D9C3A8B" w14:textId="77777777" w:rsidR="009569C7" w:rsidRPr="00320C81" w:rsidRDefault="00A834F1" w:rsidP="009569C7">
      <w:pPr>
        <w:pStyle w:val="Baseparagraphnumbered"/>
      </w:pPr>
      <w:r w:rsidRPr="00320C81">
        <w:lastRenderedPageBreak/>
        <w:t>‘Changes due to 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that trigger an asset to change impairment stage shall be considered for a model change in its entirety. The changes in estimates due to updates or review of risk parameters as well as changes in forward-looking economic data shall not be reported in this column.</w:t>
      </w:r>
    </w:p>
    <w:p w14:paraId="1D7ED145" w14:textId="77777777" w:rsidR="009569C7" w:rsidRPr="00320C81" w:rsidRDefault="00A834F1" w:rsidP="009569C7">
      <w:pPr>
        <w:pStyle w:val="Baseparagraphnumbered"/>
      </w:pPr>
      <w:r w:rsidRPr="00320C81">
        <w:t xml:space="preserve">The reporting of the changes in the expected losses related to modified assets [IFRS 9.5.4.3 and Appendix A] shall depend on the feature of the modification in accordance with the following: </w:t>
      </w:r>
    </w:p>
    <w:p w14:paraId="252F17C3" w14:textId="77777777" w:rsidR="009569C7" w:rsidRPr="00320C81" w:rsidRDefault="00A834F1" w:rsidP="00C35843">
      <w:pPr>
        <w:numPr>
          <w:ilvl w:val="0"/>
          <w:numId w:val="63"/>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where the modification results in the partial or total derecognition of an asset due to a write-off as defined in paragraph 74, the impact on expected losses due to this derecognition shall be reported in ‘Decrease in allowance account due to write-offs’, and any other impact from modification on expected credit losses in other appropriate columns; </w:t>
      </w:r>
    </w:p>
    <w:p w14:paraId="1AAF698F" w14:textId="77777777" w:rsidR="009569C7" w:rsidRPr="00320C81" w:rsidRDefault="00A834F1" w:rsidP="00C35843">
      <w:pPr>
        <w:numPr>
          <w:ilvl w:val="0"/>
          <w:numId w:val="63"/>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where the modification results in the complete derecognition of an asset for reasons other than a write-off as defined in paragraph 74 and its substitution by a new asset, the impact of modification on expected credit losses shall be reported in ‘Changes due to derecognition’ for the changes due to the asset derecognised, and in ‘Increases due to origination and acquisition’ for the changes due to the newly recognised modified asset. Derecognition for reasons other than write-offs shall include derecognition where the terms of the modified assets have been subject to substantial changes; </w:t>
      </w:r>
    </w:p>
    <w:p w14:paraId="567164FF" w14:textId="77777777" w:rsidR="009569C7" w:rsidRPr="00320C81" w:rsidRDefault="00A834F1" w:rsidP="00C35843">
      <w:pPr>
        <w:numPr>
          <w:ilvl w:val="0"/>
          <w:numId w:val="63"/>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where the modification does not result in derecognition of all or part of the modified asset, its impact on expected losses shall be reported in ‘Changes due to modifications without derecognition’.  </w:t>
      </w:r>
    </w:p>
    <w:p w14:paraId="573C6081" w14:textId="77777777" w:rsidR="009569C7" w:rsidRPr="00320C81" w:rsidRDefault="00A834F1" w:rsidP="009569C7">
      <w:pPr>
        <w:pStyle w:val="Baseparagraphnumbered"/>
      </w:pPr>
      <w:r w:rsidRPr="00320C81">
        <w:t xml:space="preserve">Write-offs shall be reported in accordance with paragraphs 72 to 74 of this Part of this Annex and in accordance with the following: </w:t>
      </w:r>
    </w:p>
    <w:p w14:paraId="424F14D9" w14:textId="77777777" w:rsidR="009569C7" w:rsidRPr="00320C81" w:rsidRDefault="00A834F1" w:rsidP="00C35843">
      <w:pPr>
        <w:numPr>
          <w:ilvl w:val="0"/>
          <w:numId w:val="64"/>
        </w:numPr>
        <w:spacing w:before="120" w:after="120"/>
        <w:ind w:left="1134" w:hanging="425"/>
        <w:jc w:val="both"/>
        <w:rPr>
          <w:rFonts w:ascii="Times New Roman" w:hAnsi="Times New Roman"/>
          <w:sz w:val="24"/>
          <w:szCs w:val="24"/>
        </w:rPr>
      </w:pPr>
      <w:r w:rsidRPr="00320C81">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p>
    <w:p w14:paraId="6EDF9675" w14:textId="77777777" w:rsidR="009569C7" w:rsidRPr="00320C81" w:rsidRDefault="00A834F1" w:rsidP="00C35843">
      <w:pPr>
        <w:numPr>
          <w:ilvl w:val="0"/>
          <w:numId w:val="64"/>
        </w:numPr>
        <w:spacing w:before="120" w:after="120"/>
        <w:ind w:left="1134" w:hanging="425"/>
        <w:jc w:val="both"/>
        <w:rPr>
          <w:rFonts w:ascii="Times New Roman" w:hAnsi="Times New Roman"/>
          <w:sz w:val="24"/>
          <w:szCs w:val="24"/>
        </w:rPr>
      </w:pPr>
      <w:r w:rsidRPr="00320C81">
        <w:rPr>
          <w:rFonts w:ascii="Times New Roman" w:hAnsi="Times New Roman"/>
          <w:sz w:val="24"/>
          <w:szCs w:val="24"/>
        </w:rPr>
        <w:t xml:space="preserve">‘Amounts written-off directly to the statement of profit or loss’ shall be the amounts of financial assets written-off during the reporting period that exceed any allowance account of the respective financial assets at the derecognition date. They shall include all amounts written-off during the reporting period and not only those which are still subject to enforcement activity. </w:t>
      </w:r>
    </w:p>
    <w:p w14:paraId="129BE73D" w14:textId="79429405" w:rsidR="009569C7" w:rsidRPr="00320C81" w:rsidRDefault="00A834F1" w:rsidP="009569C7">
      <w:pPr>
        <w:pStyle w:val="Baseparagraphnumbered"/>
      </w:pPr>
      <w:r w:rsidRPr="00320C81">
        <w:t>‘Other adjustments’ shall include any amount not reported in the previous columns, including among others the adjustments on expected losses due to foreign exchange differences where it is consistent with the reporting of the impact of f</w:t>
      </w:r>
      <w:r w:rsidR="006F6027" w:rsidRPr="00320C81">
        <w:t>oreign exchange in template 2.</w:t>
      </w:r>
    </w:p>
    <w:p w14:paraId="0A356AFF" w14:textId="2CB45903" w:rsidR="006F6027" w:rsidRPr="00320C81" w:rsidDel="00E7314A" w:rsidRDefault="00E7314A" w:rsidP="00E7314A">
      <w:pPr>
        <w:pStyle w:val="Baseparagraphnumbered"/>
        <w:numPr>
          <w:ilvl w:val="0"/>
          <w:numId w:val="0"/>
        </w:numPr>
        <w:ind w:left="786"/>
        <w:rPr>
          <w:del w:id="193" w:author="EBA Staff" w:date="2019-03-26T08:37:00Z"/>
        </w:rPr>
      </w:pPr>
      <w:ins w:id="194" w:author="EBA Staff" w:date="2019-03-26T08:35:00Z">
        <w:r w:rsidRPr="00320C81">
          <w:lastRenderedPageBreak/>
          <w:t xml:space="preserve">166i. </w:t>
        </w:r>
        <w:r w:rsidRPr="00320C81">
          <w:tab/>
          <w:t xml:space="preserve">‘Gains or losses on derecognition of debt instruments’ shall include the difference between the carrying amount of financial assets measured at the date of derecognition and the consideration received. </w:t>
        </w:r>
      </w:ins>
    </w:p>
    <w:p w14:paraId="0202D5D2" w14:textId="77777777" w:rsidR="009569C7" w:rsidRPr="00320C81" w:rsidRDefault="00A834F1" w:rsidP="009569C7">
      <w:pPr>
        <w:pStyle w:val="sub-subtitlenumbered"/>
        <w:jc w:val="both"/>
      </w:pPr>
      <w:bookmarkStart w:id="195" w:name="_Toc2789778"/>
      <w:r w:rsidRPr="00320C81">
        <w:t>Transfers between impairment stages (gross basis presentation) (12.2)</w:t>
      </w:r>
      <w:bookmarkEnd w:id="195"/>
    </w:p>
    <w:p w14:paraId="41D197C8" w14:textId="77777777" w:rsidR="009569C7" w:rsidRPr="00320C81" w:rsidRDefault="00A834F1" w:rsidP="009569C7">
      <w:pPr>
        <w:pStyle w:val="Baseparagraphnumbered"/>
      </w:pPr>
      <w:r w:rsidRPr="00320C81">
        <w:t xml:space="preserve">For financial assets the gross carrying amount and for off-balance exposures </w:t>
      </w:r>
      <w:r w:rsidRPr="00320C81">
        <w:rPr>
          <w:kern w:val="32"/>
        </w:rPr>
        <w:t xml:space="preserve">that are subject to the impairment requirements of IFRS 9 </w:t>
      </w:r>
      <w:r w:rsidRPr="00320C81">
        <w:t xml:space="preserve">the nominal amount that has been transferred between impairment stages during the reporting period shall be reported in template 12.2. </w:t>
      </w:r>
    </w:p>
    <w:p w14:paraId="20B899DE" w14:textId="77777777" w:rsidR="009569C7" w:rsidRPr="00320C81" w:rsidRDefault="00A834F1" w:rsidP="009569C7">
      <w:pPr>
        <w:pStyle w:val="Baseparagraphnumbered"/>
      </w:pPr>
      <w:r w:rsidRPr="00320C81">
        <w:t>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[IFRS 9.5.5.20 and IFRS 7.B8E], the change in stage of the on-balance sheet and off-balance sheet component shall be considered.</w:t>
      </w:r>
    </w:p>
    <w:p w14:paraId="64F3ABB1" w14:textId="77777777" w:rsidR="009569C7" w:rsidRPr="00320C81" w:rsidRDefault="00A834F1" w:rsidP="009569C7">
      <w:pPr>
        <w:pStyle w:val="Baseparagraphnumbered"/>
      </w:pPr>
      <w:r w:rsidRPr="00320C81">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rsidRPr="00320C81">
        <w:t xml:space="preserve">been </w:t>
      </w:r>
      <w:r w:rsidRPr="00320C81">
        <w:t>transferred from their impairment stage at the opening of the financial year or initial recognition to the impairment stage in which they are included at the reporting reference date.</w:t>
      </w:r>
    </w:p>
    <w:p w14:paraId="730EA187" w14:textId="77777777" w:rsidR="009569C7" w:rsidRPr="00320C81" w:rsidRDefault="00A834F1" w:rsidP="009569C7">
      <w:pPr>
        <w:pStyle w:val="Baseparagraphnumbered"/>
      </w:pPr>
      <w:r w:rsidRPr="00320C81">
        <w:t>The gross carrying amount or the nominal amount to be reported in template 12.2 shall be the gross carrying amount or the nominal value at the reporting date, regardless of whether this amount was higher or lower at the date of the transfer.</w:t>
      </w:r>
    </w:p>
    <w:p w14:paraId="1357BE64" w14:textId="77777777" w:rsidR="009569C7" w:rsidRPr="00320C81" w:rsidRDefault="00A834F1" w:rsidP="009569C7">
      <w:pPr>
        <w:pStyle w:val="subtitlenumbered"/>
        <w:keepNext/>
        <w:ind w:left="357" w:hanging="357"/>
        <w:jc w:val="both"/>
      </w:pPr>
      <w:bookmarkStart w:id="196" w:name="_Toc362359300"/>
      <w:bookmarkStart w:id="197" w:name="_Toc2789779"/>
      <w:bookmarkStart w:id="198" w:name="_Toc361844229"/>
      <w:r w:rsidRPr="00320C81">
        <w:t>Collateral and guarantees received (13)</w:t>
      </w:r>
      <w:bookmarkEnd w:id="196"/>
      <w:bookmarkEnd w:id="197"/>
    </w:p>
    <w:p w14:paraId="282FD008" w14:textId="77777777" w:rsidR="009569C7" w:rsidRPr="00320C81" w:rsidRDefault="00A834F1" w:rsidP="009569C7">
      <w:pPr>
        <w:pStyle w:val="sub-subtitlenumbered"/>
        <w:jc w:val="both"/>
      </w:pPr>
      <w:bookmarkStart w:id="199" w:name="_Toc361844230"/>
      <w:bookmarkStart w:id="200" w:name="_Toc362359301"/>
      <w:bookmarkStart w:id="201" w:name="_Toc2789780"/>
      <w:bookmarkEnd w:id="198"/>
      <w:r w:rsidRPr="00320C81">
        <w:t>Breakdown of collateral and guarantees by loans and advances other than held for trading(13.1)</w:t>
      </w:r>
      <w:bookmarkEnd w:id="199"/>
      <w:bookmarkEnd w:id="200"/>
      <w:bookmarkEnd w:id="201"/>
    </w:p>
    <w:p w14:paraId="4D4C843E" w14:textId="77777777" w:rsidR="009569C7" w:rsidRPr="00320C81" w:rsidRDefault="00A834F1" w:rsidP="009569C7">
      <w:pPr>
        <w:pStyle w:val="Baseparagraphnumbered"/>
        <w:tabs>
          <w:tab w:val="left" w:pos="851"/>
        </w:tabs>
        <w:ind w:left="709"/>
      </w:pPr>
      <w:r w:rsidRPr="00320C81">
        <w:t xml:space="preserve">The collateral and guarantees backing the loans and advances, independently of their legal form, shall be reported by type of pledges: loans collateralised by immovable property and other collateralised loans, and by financial guarantees received. The loans and advances shall be broken down by counterparties and purpose. </w:t>
      </w:r>
    </w:p>
    <w:p w14:paraId="0B7A275A" w14:textId="77777777" w:rsidR="009569C7" w:rsidRPr="00320C81" w:rsidRDefault="00A834F1" w:rsidP="009569C7">
      <w:pPr>
        <w:pStyle w:val="Baseparagraphnumbered"/>
        <w:tabs>
          <w:tab w:val="left" w:pos="851"/>
        </w:tabs>
        <w:ind w:left="709"/>
      </w:pPr>
      <w:r w:rsidRPr="00320C81">
        <w:t xml:space="preserve">In template 13.1, the ‘maximum amount of the collateral or guarantee that can be considered’ shall be reported. The sum of the amounts of the financial guarantee and/or collateral shown in the related columns of template 13.1 shall not exceed the carrying amount of the related loan. </w:t>
      </w:r>
    </w:p>
    <w:p w14:paraId="68445F97" w14:textId="77777777" w:rsidR="009569C7" w:rsidRPr="00320C81" w:rsidRDefault="00A834F1" w:rsidP="009569C7">
      <w:pPr>
        <w:pStyle w:val="Baseparagraphnumbered"/>
        <w:tabs>
          <w:tab w:val="left" w:pos="851"/>
        </w:tabs>
        <w:ind w:left="709"/>
      </w:pPr>
      <w:r w:rsidRPr="00320C81">
        <w:t>For reporting loans and advances according to the type of pledge the following definitions shall be used:</w:t>
      </w:r>
    </w:p>
    <w:p w14:paraId="22141107" w14:textId="77777777" w:rsidR="009569C7" w:rsidRPr="00320C81" w:rsidRDefault="00A834F1" w:rsidP="00C35843">
      <w:pPr>
        <w:pStyle w:val="Text1"/>
        <w:numPr>
          <w:ilvl w:val="0"/>
          <w:numId w:val="45"/>
        </w:numPr>
        <w:ind w:left="1134" w:hanging="425"/>
      </w:pPr>
      <w:r w:rsidRPr="00320C81">
        <w:lastRenderedPageBreak/>
        <w:t>within ‘Loans collateralised by immovable property’, ‘Residential’ shall include loans secured by residential immovable property and ‘Commercial’ loans secured by pledges of immovable property other than residential including offices and commercial premises and other types of commercial immovable property. The determination of whether immovable property collateral shall be residential or commercial shall be made in accordance with the CRR;</w:t>
      </w:r>
    </w:p>
    <w:p w14:paraId="77B6A7E8" w14:textId="77777777" w:rsidR="00A54B83" w:rsidRPr="00320C81" w:rsidRDefault="00A834F1" w:rsidP="00C35843">
      <w:pPr>
        <w:pStyle w:val="Text1"/>
        <w:numPr>
          <w:ilvl w:val="0"/>
          <w:numId w:val="45"/>
        </w:numPr>
        <w:ind w:left="1134" w:hanging="425"/>
        <w:rPr>
          <w:ins w:id="202" w:author="EBA Staff" w:date="2019-03-06T17:22:00Z"/>
        </w:rPr>
      </w:pPr>
      <w:r w:rsidRPr="00320C81">
        <w:t>within ‘Other collateralised loans’,</w:t>
      </w:r>
    </w:p>
    <w:p w14:paraId="184098CC" w14:textId="77777777" w:rsidR="00A54B83" w:rsidRPr="00320C81" w:rsidRDefault="00A834F1" w:rsidP="00C35843">
      <w:pPr>
        <w:numPr>
          <w:ilvl w:val="1"/>
          <w:numId w:val="53"/>
        </w:numPr>
        <w:spacing w:before="120" w:after="120"/>
        <w:ind w:left="1559" w:hanging="425"/>
        <w:jc w:val="both"/>
        <w:rPr>
          <w:ins w:id="203" w:author="EBA Staff" w:date="2019-03-06T17:23:00Z"/>
          <w:rFonts w:ascii="Times New Roman" w:hAnsi="Times New Roman"/>
          <w:sz w:val="24"/>
          <w:szCs w:val="24"/>
        </w:rPr>
      </w:pPr>
      <w:del w:id="204" w:author="EBA Staff" w:date="2019-03-06T17:23:00Z">
        <w:r w:rsidRPr="00320C81" w:rsidDel="00A54B83">
          <w:rPr>
            <w:rFonts w:ascii="Times New Roman" w:hAnsi="Times New Roman"/>
            <w:sz w:val="24"/>
            <w:szCs w:val="24"/>
          </w:rPr>
          <w:delText xml:space="preserve"> </w:delText>
        </w:r>
      </w:del>
      <w:r w:rsidRPr="00320C81">
        <w:rPr>
          <w:rFonts w:ascii="Times New Roman" w:hAnsi="Times New Roman"/>
          <w:sz w:val="24"/>
          <w:szCs w:val="24"/>
        </w:rPr>
        <w:t>‘Cash</w:t>
      </w:r>
      <w:ins w:id="205" w:author="EBA Staff" w:date="2019-03-06T17:23:00Z">
        <w:r w:rsidR="00A54B83" w:rsidRPr="00320C81">
          <w:rPr>
            <w:rFonts w:ascii="Times New Roman" w:hAnsi="Times New Roman"/>
            <w:sz w:val="24"/>
            <w:szCs w:val="24"/>
          </w:rPr>
          <w:t>, deposits,</w:t>
        </w:r>
      </w:ins>
      <w:r w:rsidRPr="00320C81">
        <w:rPr>
          <w:rFonts w:ascii="Times New Roman" w:hAnsi="Times New Roman"/>
          <w:sz w:val="24"/>
          <w:szCs w:val="24"/>
        </w:rPr>
        <w:t xml:space="preserve"> [Debt</w:t>
      </w:r>
      <w:del w:id="206" w:author="Sellner, Christian" w:date="2019-06-18T17:13:00Z">
        <w:r w:rsidRPr="00320C81">
          <w:rPr>
            <w:rFonts w:ascii="Times New Roman" w:hAnsi="Times New Roman"/>
            <w:sz w:val="24"/>
            <w:szCs w:val="24"/>
          </w:rPr>
          <w:delText xml:space="preserve"> </w:delText>
        </w:r>
      </w:del>
      <w:del w:id="207" w:author="EBA Staff" w:date="2019-03-06T17:23:00Z">
        <w:r w:rsidRPr="00320C81" w:rsidDel="00A54B83">
          <w:rPr>
            <w:rFonts w:ascii="Times New Roman" w:hAnsi="Times New Roman"/>
            <w:sz w:val="24"/>
            <w:szCs w:val="24"/>
          </w:rPr>
          <w:delText xml:space="preserve">instruments </w:delText>
        </w:r>
      </w:del>
      <w:ins w:id="208" w:author="EBA Staff" w:date="2019-03-06T17:23:00Z">
        <w:r w:rsidR="00A54B83" w:rsidRPr="00320C81">
          <w:rPr>
            <w:rFonts w:ascii="Times New Roman" w:hAnsi="Times New Roman"/>
            <w:sz w:val="24"/>
            <w:szCs w:val="24"/>
          </w:rPr>
          <w:t xml:space="preserve">securities </w:t>
        </w:r>
      </w:ins>
      <w:r w:rsidRPr="00320C81">
        <w:rPr>
          <w:rFonts w:ascii="Times New Roman" w:hAnsi="Times New Roman"/>
          <w:sz w:val="24"/>
          <w:szCs w:val="24"/>
        </w:rPr>
        <w:t>issued]’ shall include (a) deposits in the reporting institution that have been pledged as collateral for a loan and (b) debt securities issued by the reporting institution which ha</w:t>
      </w:r>
      <w:r w:rsidR="009E0809" w:rsidRPr="00320C81">
        <w:rPr>
          <w:rFonts w:ascii="Times New Roman" w:hAnsi="Times New Roman"/>
          <w:sz w:val="24"/>
          <w:szCs w:val="24"/>
        </w:rPr>
        <w:t>ve</w:t>
      </w:r>
      <w:r w:rsidRPr="00320C81">
        <w:rPr>
          <w:rFonts w:ascii="Times New Roman" w:hAnsi="Times New Roman"/>
          <w:sz w:val="24"/>
          <w:szCs w:val="24"/>
        </w:rPr>
        <w:t xml:space="preserve"> been pledged as collateral for a loan</w:t>
      </w:r>
      <w:ins w:id="209" w:author="Sellner, Christian" w:date="2019-06-18T17:13:00Z">
        <w:r w:rsidR="00A54B83" w:rsidRPr="00320C81">
          <w:rPr>
            <w:rFonts w:ascii="Times New Roman" w:hAnsi="Times New Roman"/>
            <w:sz w:val="24"/>
            <w:szCs w:val="24"/>
          </w:rPr>
          <w:t>;</w:t>
        </w:r>
      </w:ins>
      <w:ins w:id="210" w:author="EBA Staff" w:date="2019-03-06T17:23:00Z">
        <w:r w:rsidR="00A54B83" w:rsidRPr="00320C81">
          <w:rPr>
            <w:rFonts w:ascii="Times New Roman" w:hAnsi="Times New Roman"/>
            <w:sz w:val="24"/>
            <w:szCs w:val="24"/>
          </w:rPr>
          <w:t>;</w:t>
        </w:r>
      </w:ins>
      <w:del w:id="211" w:author="EBA Staff" w:date="2019-03-06T17:23:00Z">
        <w:r w:rsidRPr="00320C81" w:rsidDel="00A54B83">
          <w:rPr>
            <w:rFonts w:ascii="Times New Roman" w:hAnsi="Times New Roman"/>
            <w:sz w:val="24"/>
            <w:szCs w:val="24"/>
          </w:rPr>
          <w:delText>.</w:delText>
        </w:r>
      </w:del>
    </w:p>
    <w:p w14:paraId="679DB466" w14:textId="5A0CD243" w:rsidR="00A54B83" w:rsidRPr="00320C81" w:rsidRDefault="00A834F1" w:rsidP="00C35843">
      <w:pPr>
        <w:numPr>
          <w:ilvl w:val="1"/>
          <w:numId w:val="53"/>
        </w:numPr>
        <w:spacing w:before="120" w:after="120"/>
        <w:ind w:left="1559" w:hanging="425"/>
        <w:jc w:val="both"/>
        <w:rPr>
          <w:ins w:id="212" w:author="EBA Staff" w:date="2019-03-06T17:23:00Z"/>
          <w:rFonts w:ascii="Times New Roman" w:hAnsi="Times New Roman"/>
          <w:sz w:val="24"/>
          <w:szCs w:val="24"/>
        </w:rPr>
      </w:pPr>
      <w:del w:id="213" w:author="EBA Staff" w:date="2019-03-06T17:23:00Z">
        <w:r w:rsidRPr="00320C81" w:rsidDel="00A54B83">
          <w:rPr>
            <w:rFonts w:ascii="Times New Roman" w:hAnsi="Times New Roman"/>
            <w:sz w:val="24"/>
            <w:szCs w:val="24"/>
          </w:rPr>
          <w:delText xml:space="preserve"> </w:delText>
        </w:r>
      </w:del>
      <w:ins w:id="214" w:author="EBA Staff" w:date="2019-03-06T17:24:00Z">
        <w:r w:rsidR="00A54B83" w:rsidRPr="00320C81">
          <w:rPr>
            <w:rFonts w:ascii="Times New Roman" w:hAnsi="Times New Roman"/>
            <w:sz w:val="24"/>
            <w:szCs w:val="24"/>
          </w:rPr>
          <w:t>‘Movable property’ shall comprise pledges of physical collateral other than immovable property and includes cars, airplanes, ships, industrial and mechanical equipment (machinery, mechanical and technical equipment), inventories and commodities (merchandise, finished and semi-finished products, raw materials) and other forms of movable property.</w:t>
        </w:r>
      </w:ins>
    </w:p>
    <w:p w14:paraId="38B9201A" w14:textId="703F5CD0" w:rsidR="00A54B83" w:rsidRPr="00320C81" w:rsidRDefault="00A54B83" w:rsidP="00C35843">
      <w:pPr>
        <w:numPr>
          <w:ilvl w:val="1"/>
          <w:numId w:val="53"/>
        </w:numPr>
        <w:spacing w:before="120" w:after="120"/>
        <w:ind w:left="1559" w:hanging="425"/>
        <w:jc w:val="both"/>
        <w:rPr>
          <w:ins w:id="215" w:author="EBA Staff" w:date="2019-03-06T17:24:00Z"/>
          <w:rFonts w:ascii="Times New Roman" w:hAnsi="Times New Roman"/>
          <w:sz w:val="24"/>
          <w:szCs w:val="24"/>
        </w:rPr>
      </w:pPr>
      <w:ins w:id="216" w:author="EBA Staff" w:date="2019-03-06T17:24:00Z">
        <w:r w:rsidRPr="00320C81">
          <w:rPr>
            <w:rFonts w:ascii="Times New Roman" w:hAnsi="Times New Roman"/>
            <w:sz w:val="24"/>
            <w:szCs w:val="24"/>
          </w:rPr>
          <w:t>‘Equities and debt securities’ shall include collateral in the form of equity instruments, including investments in subsidiaries, joint ventures and associates, as well as in the form of debt securities issued by third parties;</w:t>
        </w:r>
      </w:ins>
    </w:p>
    <w:p w14:paraId="76DE05F8" w14:textId="03EED029" w:rsidR="009569C7" w:rsidRPr="00320C81" w:rsidRDefault="00A834F1" w:rsidP="00C35843">
      <w:pPr>
        <w:numPr>
          <w:ilvl w:val="1"/>
          <w:numId w:val="53"/>
        </w:numPr>
        <w:spacing w:before="120" w:after="120"/>
        <w:ind w:left="1559" w:hanging="425"/>
        <w:jc w:val="both"/>
        <w:rPr>
          <w:rFonts w:ascii="Times New Roman" w:hAnsi="Times New Roman"/>
          <w:sz w:val="24"/>
          <w:szCs w:val="24"/>
        </w:rPr>
      </w:pPr>
      <w:r w:rsidRPr="00320C81">
        <w:rPr>
          <w:rFonts w:ascii="Times New Roman" w:hAnsi="Times New Roman"/>
          <w:sz w:val="24"/>
          <w:szCs w:val="24"/>
        </w:rPr>
        <w:t xml:space="preserve">‘Rest’ shall include pledges of </w:t>
      </w:r>
      <w:del w:id="217" w:author="EBA Staff" w:date="2019-03-06T17:24:00Z">
        <w:r w:rsidRPr="00320C81" w:rsidDel="00A54B83">
          <w:rPr>
            <w:rFonts w:ascii="Times New Roman" w:hAnsi="Times New Roman"/>
            <w:sz w:val="24"/>
            <w:szCs w:val="24"/>
          </w:rPr>
          <w:delText xml:space="preserve">other securities issued by any third parties or pledges of </w:delText>
        </w:r>
      </w:del>
      <w:del w:id="218" w:author="Sellner, Christian" w:date="2019-06-18T17:13:00Z">
        <w:r w:rsidRPr="00320C81">
          <w:rPr>
            <w:rFonts w:ascii="Times New Roman" w:hAnsi="Times New Roman"/>
            <w:sz w:val="24"/>
            <w:szCs w:val="24"/>
          </w:rPr>
          <w:delText xml:space="preserve">other </w:delText>
        </w:r>
      </w:del>
      <w:r w:rsidRPr="00320C81">
        <w:rPr>
          <w:rFonts w:ascii="Times New Roman" w:hAnsi="Times New Roman"/>
          <w:sz w:val="24"/>
          <w:szCs w:val="24"/>
        </w:rPr>
        <w:t>assets;</w:t>
      </w:r>
    </w:p>
    <w:p w14:paraId="3E97DF6C" w14:textId="77777777" w:rsidR="009569C7" w:rsidRPr="00320C81" w:rsidRDefault="00A834F1" w:rsidP="00C35843">
      <w:pPr>
        <w:pStyle w:val="Text1"/>
        <w:numPr>
          <w:ilvl w:val="0"/>
          <w:numId w:val="45"/>
        </w:numPr>
        <w:ind w:left="1134" w:hanging="425"/>
      </w:pPr>
      <w:r w:rsidRPr="00320C81">
        <w:t>‘Financial guarantees received’ shall include contracts that in accordance with paragraph 114 of this Part of this Annex require the issuer to make specified payments to reimburse the institution of a loss it incurs, because a specified debtor fails to make payment where due in accordance with the original or modified terms of a debt instrument.</w:t>
      </w:r>
    </w:p>
    <w:p w14:paraId="63631477" w14:textId="77777777" w:rsidR="009569C7" w:rsidRPr="00320C81" w:rsidRDefault="00A834F1" w:rsidP="009569C7">
      <w:pPr>
        <w:pStyle w:val="Baseparagraphnumbered"/>
      </w:pPr>
      <w:r w:rsidRPr="00320C81">
        <w:t xml:space="preserve">For loans and advances that have simultaneously more than one type of collateral or guarantee, the amount of the ‘Maximum collateral/guarantee that can be considered’ shall be allocated according to its quality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remaining value shall be allocated to other collateral types and guarantees according to its quality starting from the one with best quality. </w:t>
      </w:r>
    </w:p>
    <w:p w14:paraId="6B14F816" w14:textId="5D20F7AB" w:rsidR="009569C7" w:rsidRPr="00320C81" w:rsidRDefault="00A834F1" w:rsidP="009569C7">
      <w:pPr>
        <w:pStyle w:val="sub-subtitlenumbered"/>
        <w:jc w:val="both"/>
      </w:pPr>
      <w:bookmarkStart w:id="219" w:name="_Toc361844231"/>
      <w:bookmarkStart w:id="220" w:name="_Toc362359302"/>
      <w:bookmarkStart w:id="221" w:name="_Toc2789781"/>
      <w:r w:rsidRPr="00320C81">
        <w:t>Collateral obtained by taking possession during the period [held at the reporting date] (13.2</w:t>
      </w:r>
      <w:ins w:id="222" w:author="EBA Staff" w:date="2019-03-06T17:24:00Z">
        <w:r w:rsidR="00A54B83" w:rsidRPr="00320C81">
          <w:t>.1</w:t>
        </w:r>
      </w:ins>
      <w:r w:rsidRPr="00320C81">
        <w:t>)</w:t>
      </w:r>
      <w:bookmarkEnd w:id="219"/>
      <w:bookmarkEnd w:id="220"/>
      <w:bookmarkEnd w:id="221"/>
    </w:p>
    <w:p w14:paraId="1E7E628C" w14:textId="356EB52C" w:rsidR="009569C7" w:rsidRPr="00320C81" w:rsidRDefault="00A834F1" w:rsidP="00A54B83">
      <w:pPr>
        <w:pStyle w:val="Baseparagraphnumbered"/>
        <w:tabs>
          <w:tab w:val="left" w:pos="851"/>
        </w:tabs>
        <w:ind w:left="709"/>
        <w:rPr>
          <w:ins w:id="223" w:author="EBA Staff" w:date="2019-03-06T17:26:00Z"/>
        </w:rPr>
      </w:pPr>
      <w:r w:rsidRPr="00320C81">
        <w:t xml:space="preserve">This template shall </w:t>
      </w:r>
      <w:ins w:id="224" w:author="EBA Staff" w:date="2019-03-06T17:25:00Z">
        <w:r w:rsidR="00A54B83" w:rsidRPr="00320C81">
          <w:t xml:space="preserve">be used to report information on </w:t>
        </w:r>
      </w:ins>
      <w:del w:id="225" w:author="EBA Staff" w:date="2019-03-06T17:25:00Z">
        <w:r w:rsidRPr="00320C81" w:rsidDel="00A54B83">
          <w:delText xml:space="preserve">include the carrying amount of the </w:delText>
        </w:r>
      </w:del>
      <w:r w:rsidRPr="00320C81">
        <w:t>collateral that has been obtained between the beginning and the end of the reference period and that remain</w:t>
      </w:r>
      <w:r w:rsidR="009E0809" w:rsidRPr="00320C81">
        <w:t>s</w:t>
      </w:r>
      <w:r w:rsidRPr="00320C81">
        <w:t xml:space="preserve"> recognised in the balance sheet at the reference date.</w:t>
      </w:r>
      <w:ins w:id="226" w:author="EBA Staff" w:date="2019-03-06T17:26:00Z">
        <w:r w:rsidR="00A54B83" w:rsidRPr="00320C81">
          <w:t xml:space="preserve"> Collateral obtained by taking possession shall also include assets that were not pledged by the debtor as collateral, but were obtained in </w:t>
        </w:r>
        <w:r w:rsidR="00A54B83" w:rsidRPr="00320C81">
          <w:lastRenderedPageBreak/>
          <w:t>exchange for the cancellation of debt, whether on a voluntary basis or as part of legal proceedings.</w:t>
        </w:r>
      </w:ins>
      <w:r w:rsidRPr="00320C81">
        <w:t xml:space="preserve"> </w:t>
      </w:r>
      <w:ins w:id="227" w:author="EBA Staff" w:date="2019-04-29T12:56:00Z">
        <w:r w:rsidR="004E152D" w:rsidRPr="00320C81">
          <w:t>The type of collateral shall be the ones referred to in paragraph 173 with the exception of those in point (b) (i) of that paragraph.</w:t>
        </w:r>
      </w:ins>
    </w:p>
    <w:p w14:paraId="3E88A3C0" w14:textId="01D0356D" w:rsidR="00A54B83" w:rsidRPr="00320C81" w:rsidRDefault="00A54B83" w:rsidP="00A54B83">
      <w:pPr>
        <w:pStyle w:val="Baseparagraphnumbered"/>
        <w:numPr>
          <w:ilvl w:val="0"/>
          <w:numId w:val="0"/>
        </w:numPr>
        <w:tabs>
          <w:tab w:val="left" w:pos="851"/>
        </w:tabs>
        <w:ind w:left="786" w:hanging="360"/>
        <w:rPr>
          <w:ins w:id="228" w:author="EBA Staff" w:date="2019-03-06T17:26:00Z"/>
        </w:rPr>
      </w:pPr>
      <w:ins w:id="229" w:author="EBA Staff" w:date="2019-03-06T17:26:00Z">
        <w:r w:rsidRPr="00320C81">
          <w:t>175i.</w:t>
        </w:r>
        <w:r w:rsidRPr="00320C81">
          <w:tab/>
          <w:t>‘Value at initial recognition’ shall mean the gross carrying amount of the collateral obtained by taking possession at the point in time of the initial recognition in the balance sheet of the reporting institution.</w:t>
        </w:r>
      </w:ins>
    </w:p>
    <w:p w14:paraId="1BE1766C" w14:textId="724AEB80" w:rsidR="00A54B83" w:rsidRPr="00320C81" w:rsidRDefault="00A54B83" w:rsidP="00A54B83">
      <w:pPr>
        <w:pStyle w:val="Baseparagraphnumbered"/>
        <w:numPr>
          <w:ilvl w:val="0"/>
          <w:numId w:val="0"/>
        </w:numPr>
        <w:tabs>
          <w:tab w:val="left" w:pos="851"/>
        </w:tabs>
        <w:ind w:left="786" w:hanging="360"/>
      </w:pPr>
      <w:ins w:id="230" w:author="EBA Staff" w:date="2019-03-06T17:26:00Z">
        <w:r w:rsidRPr="00320C81">
          <w:t>175ii.</w:t>
        </w:r>
        <w:r w:rsidRPr="00320C81">
          <w:tab/>
          <w:t>‘Accumulated negative changes’ shall be the difference, at the level of the individual collateral item, between the value at initial recognition of the collateral and the carrying amount at the reporting reference date, where this difference is negative.</w:t>
        </w:r>
      </w:ins>
    </w:p>
    <w:p w14:paraId="719766C1" w14:textId="638089A3" w:rsidR="009569C7" w:rsidRPr="00320C81" w:rsidRDefault="00A834F1" w:rsidP="009569C7">
      <w:pPr>
        <w:pStyle w:val="sub-subtitlenumbered"/>
        <w:jc w:val="both"/>
      </w:pPr>
      <w:bookmarkStart w:id="231" w:name="_Toc361844232"/>
      <w:bookmarkStart w:id="232" w:name="_Toc362359303"/>
      <w:bookmarkStart w:id="233" w:name="_Toc2789782"/>
      <w:r w:rsidRPr="00320C81">
        <w:t xml:space="preserve">Collateral obtained by taking possession </w:t>
      </w:r>
      <w:del w:id="234" w:author="EBA Staff" w:date="2019-03-06T17:27:00Z">
        <w:r w:rsidRPr="00320C81" w:rsidDel="00A54B83">
          <w:delText xml:space="preserve">[tangible assets] </w:delText>
        </w:r>
      </w:del>
      <w:r w:rsidRPr="00320C81">
        <w:t>accumulated (13.3</w:t>
      </w:r>
      <w:ins w:id="235" w:author="EBA Staff" w:date="2019-03-06T17:27:00Z">
        <w:r w:rsidR="00A54B83" w:rsidRPr="00320C81">
          <w:t>.1</w:t>
        </w:r>
      </w:ins>
      <w:r w:rsidRPr="00320C81">
        <w:t>)</w:t>
      </w:r>
      <w:bookmarkEnd w:id="231"/>
      <w:bookmarkEnd w:id="232"/>
      <w:bookmarkEnd w:id="233"/>
    </w:p>
    <w:p w14:paraId="584DE868" w14:textId="62245869" w:rsidR="009569C7" w:rsidRPr="00320C81" w:rsidRDefault="00A54B83" w:rsidP="00A54B83">
      <w:pPr>
        <w:pStyle w:val="Baseparagraphnumbered"/>
        <w:tabs>
          <w:tab w:val="left" w:pos="851"/>
        </w:tabs>
        <w:ind w:left="709"/>
      </w:pPr>
      <w:ins w:id="236" w:author="Sellner, Christian" w:date="2019-06-18T17:13:00Z">
        <w:r w:rsidRPr="00320C81">
          <w:t>Collateral</w:t>
        </w:r>
      </w:ins>
      <w:del w:id="237" w:author="EBA Staff" w:date="2019-03-06T17:27:00Z">
        <w:r w:rsidR="00A834F1" w:rsidRPr="00320C81" w:rsidDel="00A54B83">
          <w:delText>‘Foreclosure [tangible assets]’ shall be the cumulative carrying amount of tangible assets</w:delText>
        </w:r>
      </w:del>
      <w:ins w:id="238" w:author="EBA Staff" w:date="2019-03-06T17:27:00Z">
        <w:r w:rsidRPr="00320C81">
          <w:t>Collateral</w:t>
        </w:r>
      </w:ins>
      <w:r w:rsidR="00A834F1" w:rsidRPr="00320C81">
        <w:t xml:space="preserve"> obtained by taking possession </w:t>
      </w:r>
      <w:del w:id="239" w:author="EBA Staff" w:date="2019-03-06T18:43:00Z">
        <w:r w:rsidR="00A834F1" w:rsidRPr="00320C81" w:rsidDel="00BD3B90">
          <w:delText xml:space="preserve">of collateral </w:delText>
        </w:r>
      </w:del>
      <w:r w:rsidR="00A834F1" w:rsidRPr="00320C81">
        <w:t>that remains recognised in the balance sheet at the reference date</w:t>
      </w:r>
      <w:ins w:id="240" w:author="EBA Staff" w:date="2019-03-06T17:27:00Z">
        <w:r w:rsidRPr="00320C81">
          <w:t xml:space="preserve">, irrespective of the point in time when it was obtained, </w:t>
        </w:r>
      </w:ins>
      <w:ins w:id="241" w:author="EBA Staff" w:date="2019-03-06T17:28:00Z">
        <w:r w:rsidRPr="00320C81">
          <w:t>shall be reported in template 13.3.1. Both collateral obtained by taking possession</w:t>
        </w:r>
      </w:ins>
      <w:del w:id="242" w:author="EBA Staff" w:date="2019-03-06T17:28:00Z">
        <w:r w:rsidR="00A834F1" w:rsidRPr="00320C81" w:rsidDel="00A54B83">
          <w:delText xml:space="preserve"> excluding those</w:delText>
        </w:r>
      </w:del>
      <w:del w:id="243" w:author="Sellner, Christian" w:date="2019-06-18T17:13:00Z">
        <w:r w:rsidR="00A834F1" w:rsidRPr="00320C81">
          <w:delText xml:space="preserve"> </w:delText>
        </w:r>
      </w:del>
      <w:r w:rsidR="00A834F1" w:rsidRPr="00320C81">
        <w:t>classified as ‘Property, plant and equipment’</w:t>
      </w:r>
      <w:ins w:id="244" w:author="EBA Staff" w:date="2019-03-06T17:28:00Z">
        <w:r w:rsidRPr="00320C81">
          <w:t xml:space="preserve"> and other collateral obtained by taking possession shall be included. Collateral obtained by taking possession shall also include assets that were not pledged by the debtor as collateral, but were obtained in exchange for the cancellation of debt, whether on a voluntary basis or as part of legal proceedings</w:t>
        </w:r>
        <w:del w:id="245" w:author="EBA Staff" w:date="2019-04-29T12:59:00Z">
          <w:r w:rsidRPr="00320C81" w:rsidDel="004E152D">
            <w:delText>.</w:delText>
          </w:r>
        </w:del>
      </w:ins>
      <w:del w:id="246" w:author="Sellner, Christian" w:date="2019-06-18T17:13:00Z">
        <w:r w:rsidR="00A834F1" w:rsidRPr="00320C81">
          <w:delText>.</w:delText>
        </w:r>
      </w:del>
    </w:p>
    <w:p w14:paraId="3FD9C602" w14:textId="77777777" w:rsidR="009569C7" w:rsidRPr="00320C81" w:rsidRDefault="00A834F1" w:rsidP="009569C7">
      <w:pPr>
        <w:pStyle w:val="subtitlenumbered"/>
        <w:keepNext/>
        <w:numPr>
          <w:ilvl w:val="0"/>
          <w:numId w:val="17"/>
        </w:numPr>
        <w:ind w:left="357" w:hanging="357"/>
        <w:jc w:val="both"/>
        <w:rPr>
          <w:kern w:val="32"/>
        </w:rPr>
      </w:pPr>
      <w:bookmarkStart w:id="247" w:name="_Toc246770622"/>
      <w:bookmarkStart w:id="248" w:name="_Toc361844233"/>
      <w:bookmarkStart w:id="249" w:name="_Toc362359304"/>
      <w:bookmarkStart w:id="250" w:name="_Toc2789783"/>
      <w:r w:rsidRPr="00320C81">
        <w:rPr>
          <w:kern w:val="32"/>
        </w:rPr>
        <w:t>Fair value</w:t>
      </w:r>
      <w:bookmarkEnd w:id="247"/>
      <w:r w:rsidRPr="00320C81">
        <w:rPr>
          <w:kern w:val="32"/>
        </w:rPr>
        <w:t xml:space="preserve"> hierarchy: Financial instruments at fair value (14)</w:t>
      </w:r>
      <w:bookmarkEnd w:id="248"/>
      <w:bookmarkEnd w:id="249"/>
      <w:bookmarkEnd w:id="250"/>
    </w:p>
    <w:p w14:paraId="208E079B" w14:textId="77777777" w:rsidR="009569C7" w:rsidRPr="00320C81" w:rsidRDefault="00A834F1" w:rsidP="009569C7">
      <w:pPr>
        <w:pStyle w:val="Baseparagraphnumbered"/>
        <w:tabs>
          <w:tab w:val="left" w:pos="851"/>
        </w:tabs>
        <w:ind w:left="709"/>
      </w:pPr>
      <w:r w:rsidRPr="00320C81">
        <w:t>Institutions shall report the value of financial instruments measured at fair value according to the hierarchy provided by IFRS 13.72. Where national GAAP under BAD also require the allocation of assets measured at fair value between different levels of fair value, institutions under national GAAP shall also report this template.</w:t>
      </w:r>
    </w:p>
    <w:p w14:paraId="03C686BA" w14:textId="77777777" w:rsidR="009569C7" w:rsidRPr="00320C81" w:rsidRDefault="00A834F1" w:rsidP="009569C7">
      <w:pPr>
        <w:pStyle w:val="Baseparagraphnumbered"/>
        <w:ind w:left="709" w:hanging="283"/>
      </w:pPr>
      <w:r w:rsidRPr="00320C81">
        <w:t>‘Change in fair value for the period’ shall include gains or losses from re-measurements in accordance with IFRS 9, IFRS 13 or national GAAP where applicable, in the period of the instruments that continue to exist at the reporting date. These gains and losses shall be reported as for inclusion in the statement of profit or loss, or where applicable, in the statement of comprehensive income; thus, the amounts reported are before taxes.</w:t>
      </w:r>
    </w:p>
    <w:p w14:paraId="722B30A2" w14:textId="77777777" w:rsidR="009569C7" w:rsidRPr="00320C81" w:rsidRDefault="00A834F1" w:rsidP="009569C7">
      <w:pPr>
        <w:pStyle w:val="Baseparagraphnumbered"/>
        <w:tabs>
          <w:tab w:val="left" w:pos="851"/>
        </w:tabs>
        <w:ind w:left="709"/>
      </w:pPr>
      <w:r w:rsidRPr="00320C81">
        <w:t>‘Accumulated change in fair value before taxes’ shall include the amount of gains or losses from re-measurements of the instruments accumulated from the initial recognition to the reference date.</w:t>
      </w:r>
    </w:p>
    <w:p w14:paraId="7DF5B75A" w14:textId="77777777" w:rsidR="009569C7" w:rsidRPr="00320C81" w:rsidRDefault="00A834F1" w:rsidP="009569C7">
      <w:pPr>
        <w:pStyle w:val="subtitlenumbered"/>
        <w:numPr>
          <w:ilvl w:val="0"/>
          <w:numId w:val="17"/>
        </w:numPr>
        <w:jc w:val="both"/>
        <w:rPr>
          <w:kern w:val="32"/>
        </w:rPr>
      </w:pPr>
      <w:bookmarkStart w:id="251" w:name="_Toc361844234"/>
      <w:bookmarkStart w:id="252" w:name="_Toc362359305"/>
      <w:bookmarkStart w:id="253" w:name="_Toc2789784"/>
      <w:r w:rsidRPr="00320C81">
        <w:rPr>
          <w:kern w:val="32"/>
        </w:rPr>
        <w:t>Derecognition and financial liabilities associated with transferred financial assets (15)</w:t>
      </w:r>
      <w:bookmarkEnd w:id="251"/>
      <w:bookmarkEnd w:id="252"/>
      <w:bookmarkEnd w:id="253"/>
    </w:p>
    <w:p w14:paraId="5687E550" w14:textId="5634CB02" w:rsidR="009569C7" w:rsidRPr="00320C81" w:rsidRDefault="00A834F1" w:rsidP="009569C7">
      <w:pPr>
        <w:pStyle w:val="Baseparagraphnumbered"/>
        <w:tabs>
          <w:tab w:val="left" w:pos="851"/>
        </w:tabs>
        <w:ind w:left="709"/>
      </w:pPr>
      <w:r w:rsidRPr="00320C81">
        <w:t xml:space="preserve">Template 15 shall include information on transferred financial assets of which part or all do not qualify for </w:t>
      </w:r>
      <w:ins w:id="254" w:author="Sellner, Christian" w:date="2019-06-18T17:13:00Z">
        <w:r w:rsidR="00301A78" w:rsidRPr="00320C81">
          <w:t>derecognition</w:t>
        </w:r>
      </w:ins>
      <w:del w:id="255" w:author="EBA Staff" w:date="2019-03-06T17:14:00Z">
        <w:r w:rsidRPr="00320C81" w:rsidDel="00301A78">
          <w:delText>de-recognition</w:delText>
        </w:r>
      </w:del>
      <w:ins w:id="256" w:author="EBA Staff" w:date="2019-03-06T17:14:00Z">
        <w:r w:rsidR="00301A78" w:rsidRPr="00320C81">
          <w:t>derecognition</w:t>
        </w:r>
      </w:ins>
      <w:r w:rsidRPr="00320C81">
        <w:t xml:space="preserve">, </w:t>
      </w:r>
      <w:r w:rsidRPr="00320C81">
        <w:lastRenderedPageBreak/>
        <w:t xml:space="preserve">and financial assets entirely derecognised for which the institution retains servicing rights. </w:t>
      </w:r>
    </w:p>
    <w:p w14:paraId="36752460" w14:textId="77777777" w:rsidR="009569C7" w:rsidRPr="00320C81" w:rsidRDefault="00A834F1" w:rsidP="009569C7">
      <w:pPr>
        <w:pStyle w:val="Baseparagraphnumbered"/>
        <w:tabs>
          <w:tab w:val="left" w:pos="851"/>
        </w:tabs>
        <w:ind w:left="709"/>
      </w:pPr>
      <w:r w:rsidRPr="00320C81">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257" w:name="_Toc119725774"/>
      <w:bookmarkEnd w:id="257"/>
    </w:p>
    <w:p w14:paraId="47014972" w14:textId="77777777" w:rsidR="009569C7" w:rsidRPr="00320C81" w:rsidRDefault="00A834F1" w:rsidP="009569C7">
      <w:pPr>
        <w:pStyle w:val="Baseparagraphnumbered"/>
      </w:pPr>
      <w:r w:rsidRPr="00320C81">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of CRR. </w:t>
      </w:r>
    </w:p>
    <w:p w14:paraId="176B7AB3" w14:textId="77777777" w:rsidR="009569C7" w:rsidRPr="00320C81" w:rsidRDefault="00A834F1" w:rsidP="009569C7">
      <w:pPr>
        <w:pStyle w:val="Baseparagraphnumbered"/>
      </w:pPr>
      <w:r w:rsidRPr="00320C81">
        <w:t>‘Repurchase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114EE82B" w14:textId="77777777" w:rsidR="009569C7" w:rsidRPr="00320C81" w:rsidRDefault="00A834F1" w:rsidP="009569C7">
      <w:pPr>
        <w:numPr>
          <w:ilvl w:val="0"/>
          <w:numId w:val="10"/>
        </w:numPr>
        <w:ind w:left="1134" w:hanging="425"/>
        <w:jc w:val="both"/>
        <w:rPr>
          <w:rFonts w:ascii="Times New Roman" w:hAnsi="Times New Roman"/>
          <w:sz w:val="24"/>
          <w:szCs w:val="24"/>
        </w:rPr>
      </w:pPr>
      <w:r w:rsidRPr="00320C81">
        <w:rPr>
          <w:rFonts w:ascii="Times New Roman" w:hAnsi="Times New Roman"/>
          <w:sz w:val="24"/>
          <w:szCs w:val="24"/>
        </w:rPr>
        <w:t>Amounts received in exchange for securities temporarily transferred to a third party in the form of securities lending against cash collateral;</w:t>
      </w:r>
    </w:p>
    <w:p w14:paraId="1B2D6382" w14:textId="77777777" w:rsidR="009569C7" w:rsidRPr="00320C81" w:rsidRDefault="00A834F1" w:rsidP="009569C7">
      <w:pPr>
        <w:numPr>
          <w:ilvl w:val="0"/>
          <w:numId w:val="10"/>
        </w:numPr>
        <w:ind w:left="1134" w:hanging="425"/>
        <w:jc w:val="both"/>
        <w:rPr>
          <w:rFonts w:ascii="Times New Roman" w:hAnsi="Times New Roman"/>
          <w:sz w:val="24"/>
          <w:szCs w:val="24"/>
        </w:rPr>
      </w:pPr>
      <w:r w:rsidRPr="00320C81">
        <w:rPr>
          <w:rFonts w:ascii="Times New Roman" w:hAnsi="Times New Roman"/>
          <w:sz w:val="24"/>
          <w:szCs w:val="24"/>
        </w:rPr>
        <w:t>Amounts received in exchange for securities temporarily transferred to a third party in the form of sale/buy-back agreement.</w:t>
      </w:r>
    </w:p>
    <w:p w14:paraId="374F3A4F" w14:textId="77777777" w:rsidR="009569C7" w:rsidRPr="00320C81" w:rsidRDefault="00A834F1" w:rsidP="009569C7">
      <w:pPr>
        <w:pStyle w:val="Baseparagraphnumbered"/>
        <w:tabs>
          <w:tab w:val="left" w:pos="851"/>
        </w:tabs>
        <w:ind w:left="709"/>
      </w:pPr>
      <w:r w:rsidRPr="00320C81">
        <w:t xml:space="preserve">‘Repurchase agreements’ (‘repos’) and ‘reverse repurchase loans’ (‘reverse repos’) shall involve cash received or loaned out by the institution. </w:t>
      </w:r>
    </w:p>
    <w:p w14:paraId="757CB87F" w14:textId="425CFA19" w:rsidR="009569C7" w:rsidRPr="00320C81" w:rsidRDefault="00A834F1" w:rsidP="009569C7">
      <w:pPr>
        <w:pStyle w:val="Baseparagraphnumbered"/>
        <w:tabs>
          <w:tab w:val="left" w:pos="851"/>
        </w:tabs>
        <w:ind w:left="709"/>
      </w:pPr>
      <w:r w:rsidRPr="00320C81">
        <w:t xml:space="preserve">In a securitisation transaction, where the transferred financial assets are derecognized, institutions shall declare the gains (losses) generated by the item within the income statement corresponding to the ‘accounting portfolios’ in which the financial assets were included prior to their </w:t>
      </w:r>
      <w:ins w:id="258" w:author="Sellner, Christian" w:date="2019-06-18T17:13:00Z">
        <w:r w:rsidR="00301A78" w:rsidRPr="00320C81">
          <w:t>derecognition</w:t>
        </w:r>
      </w:ins>
      <w:del w:id="259" w:author="EBA Staff" w:date="2019-03-06T17:14:00Z">
        <w:r w:rsidRPr="00320C81" w:rsidDel="00301A78">
          <w:delText>de-recognition</w:delText>
        </w:r>
      </w:del>
      <w:ins w:id="260" w:author="EBA Staff" w:date="2019-03-06T17:14:00Z">
        <w:r w:rsidR="00301A78" w:rsidRPr="00320C81">
          <w:t>derecognition</w:t>
        </w:r>
      </w:ins>
      <w:r w:rsidRPr="00320C81">
        <w:t>.</w:t>
      </w:r>
    </w:p>
    <w:p w14:paraId="4CBECB22" w14:textId="77777777" w:rsidR="009569C7" w:rsidRPr="00320C81" w:rsidRDefault="00A834F1" w:rsidP="009569C7">
      <w:pPr>
        <w:pStyle w:val="subtitlenumbered"/>
        <w:keepNext/>
        <w:numPr>
          <w:ilvl w:val="0"/>
          <w:numId w:val="17"/>
        </w:numPr>
        <w:ind w:left="357" w:hanging="357"/>
        <w:jc w:val="both"/>
      </w:pPr>
      <w:bookmarkStart w:id="261" w:name="_Toc246513983"/>
      <w:bookmarkStart w:id="262" w:name="_Toc246730655"/>
      <w:bookmarkStart w:id="263" w:name="_Toc246730746"/>
      <w:bookmarkStart w:id="264" w:name="_Toc246513985"/>
      <w:bookmarkStart w:id="265" w:name="_Toc246730657"/>
      <w:bookmarkStart w:id="266" w:name="_Toc246730748"/>
      <w:bookmarkStart w:id="267" w:name="_Toc246513986"/>
      <w:bookmarkStart w:id="268" w:name="_Toc246730658"/>
      <w:bookmarkStart w:id="269" w:name="_Toc246730749"/>
      <w:bookmarkStart w:id="270" w:name="_Toc246770632"/>
      <w:bookmarkStart w:id="271" w:name="_Toc361844235"/>
      <w:bookmarkStart w:id="272" w:name="_Toc362359306"/>
      <w:bookmarkStart w:id="273" w:name="_Toc2789785"/>
      <w:bookmarkStart w:id="274" w:name="_Toc246770626"/>
      <w:bookmarkEnd w:id="261"/>
      <w:bookmarkEnd w:id="262"/>
      <w:bookmarkEnd w:id="263"/>
      <w:bookmarkEnd w:id="264"/>
      <w:bookmarkEnd w:id="265"/>
      <w:bookmarkEnd w:id="266"/>
      <w:bookmarkEnd w:id="267"/>
      <w:bookmarkEnd w:id="268"/>
      <w:bookmarkEnd w:id="269"/>
      <w:r w:rsidRPr="00320C81">
        <w:t>Breakdown of selected statement</w:t>
      </w:r>
      <w:bookmarkEnd w:id="270"/>
      <w:r w:rsidRPr="00320C81">
        <w:t xml:space="preserve"> of profit or loss items (16)</w:t>
      </w:r>
      <w:bookmarkEnd w:id="271"/>
      <w:bookmarkEnd w:id="272"/>
      <w:bookmarkEnd w:id="273"/>
    </w:p>
    <w:p w14:paraId="4E83BFE0" w14:textId="77777777" w:rsidR="009569C7" w:rsidRPr="00320C81" w:rsidRDefault="00A834F1" w:rsidP="009569C7">
      <w:pPr>
        <w:pStyle w:val="Baseparagraphnumbered"/>
        <w:tabs>
          <w:tab w:val="left" w:pos="851"/>
        </w:tabs>
        <w:ind w:left="709"/>
      </w:pPr>
      <w:r w:rsidRPr="00320C81">
        <w:t xml:space="preserve">For selected items of the income statement further breakdowns of gains (or income) and losses (or expenses) shall be reported. </w:t>
      </w:r>
    </w:p>
    <w:p w14:paraId="2F64DD20" w14:textId="77777777" w:rsidR="009569C7" w:rsidRPr="00320C81" w:rsidRDefault="00A834F1" w:rsidP="009569C7">
      <w:pPr>
        <w:pStyle w:val="sub-subtitlenumbered"/>
        <w:jc w:val="both"/>
      </w:pPr>
      <w:bookmarkStart w:id="275" w:name="_Toc361844236"/>
      <w:bookmarkStart w:id="276" w:name="_Toc362359307"/>
      <w:bookmarkStart w:id="277" w:name="_Toc2789786"/>
      <w:r w:rsidRPr="00320C81">
        <w:t>Interest income and expenses by instrument and counterparty sector (16.1)</w:t>
      </w:r>
      <w:bookmarkEnd w:id="275"/>
      <w:bookmarkEnd w:id="276"/>
      <w:bookmarkEnd w:id="277"/>
    </w:p>
    <w:p w14:paraId="4B83EBEB" w14:textId="77777777" w:rsidR="009569C7" w:rsidRPr="00320C81" w:rsidRDefault="00A834F1" w:rsidP="009569C7">
      <w:pPr>
        <w:pStyle w:val="Baseparagraphnumbered"/>
        <w:tabs>
          <w:tab w:val="left" w:pos="851"/>
        </w:tabs>
        <w:ind w:left="709" w:hanging="283"/>
      </w:pPr>
      <w:r w:rsidRPr="00320C81">
        <w:t>Interest income shall be broken down in accordance with both of the following:</w:t>
      </w:r>
    </w:p>
    <w:p w14:paraId="1EFE614D" w14:textId="77777777" w:rsidR="009569C7" w:rsidRPr="00320C81" w:rsidRDefault="00A834F1" w:rsidP="009569C7">
      <w:pPr>
        <w:numPr>
          <w:ilvl w:val="0"/>
          <w:numId w:val="12"/>
        </w:numPr>
        <w:ind w:left="1134" w:hanging="425"/>
        <w:jc w:val="both"/>
        <w:rPr>
          <w:rFonts w:ascii="Times New Roman" w:hAnsi="Times New Roman"/>
          <w:sz w:val="24"/>
          <w:szCs w:val="24"/>
        </w:rPr>
      </w:pPr>
      <w:r w:rsidRPr="00320C81">
        <w:rPr>
          <w:rFonts w:ascii="Times New Roman" w:hAnsi="Times New Roman"/>
          <w:sz w:val="24"/>
          <w:szCs w:val="24"/>
        </w:rPr>
        <w:lastRenderedPageBreak/>
        <w:t>interest income on financial and other assets;</w:t>
      </w:r>
    </w:p>
    <w:p w14:paraId="1FE79307" w14:textId="77777777" w:rsidR="009569C7" w:rsidRPr="00320C81" w:rsidRDefault="00A834F1" w:rsidP="009569C7">
      <w:pPr>
        <w:numPr>
          <w:ilvl w:val="0"/>
          <w:numId w:val="12"/>
        </w:numPr>
        <w:ind w:left="1134" w:hanging="425"/>
        <w:jc w:val="both"/>
        <w:rPr>
          <w:rFonts w:ascii="Times New Roman" w:hAnsi="Times New Roman"/>
          <w:sz w:val="24"/>
          <w:szCs w:val="24"/>
        </w:rPr>
      </w:pPr>
      <w:r w:rsidRPr="00320C81">
        <w:rPr>
          <w:rFonts w:ascii="Times New Roman" w:hAnsi="Times New Roman"/>
          <w:sz w:val="24"/>
          <w:szCs w:val="24"/>
        </w:rPr>
        <w:t>interest income on financial liabilities with negative effective interest rate.</w:t>
      </w:r>
    </w:p>
    <w:p w14:paraId="12003509" w14:textId="77777777" w:rsidR="009569C7" w:rsidRPr="00320C81" w:rsidRDefault="00A834F1" w:rsidP="0062156F">
      <w:pPr>
        <w:pStyle w:val="Baseparagraphnumbered"/>
        <w:tabs>
          <w:tab w:val="left" w:pos="851"/>
        </w:tabs>
        <w:ind w:left="709"/>
      </w:pPr>
      <w:r w:rsidRPr="00320C81">
        <w:t>Interest expenses shall be broken down in accordance with both of the following:</w:t>
      </w:r>
    </w:p>
    <w:p w14:paraId="2CFF444E" w14:textId="77777777" w:rsidR="009569C7" w:rsidRPr="00320C81" w:rsidRDefault="00A834F1" w:rsidP="00C35843">
      <w:pPr>
        <w:numPr>
          <w:ilvl w:val="0"/>
          <w:numId w:val="68"/>
        </w:numPr>
        <w:ind w:left="1134" w:hanging="425"/>
        <w:jc w:val="both"/>
        <w:rPr>
          <w:rFonts w:ascii="Times New Roman" w:hAnsi="Times New Roman"/>
          <w:sz w:val="24"/>
          <w:szCs w:val="24"/>
        </w:rPr>
      </w:pPr>
      <w:r w:rsidRPr="00320C81">
        <w:rPr>
          <w:rFonts w:ascii="Times New Roman" w:hAnsi="Times New Roman"/>
          <w:sz w:val="24"/>
          <w:szCs w:val="24"/>
        </w:rPr>
        <w:t>interest expenses on financial and other liabilities;</w:t>
      </w:r>
    </w:p>
    <w:p w14:paraId="57EC3A5A" w14:textId="77777777" w:rsidR="009569C7" w:rsidRPr="00320C81" w:rsidRDefault="00A834F1" w:rsidP="00C35843">
      <w:pPr>
        <w:numPr>
          <w:ilvl w:val="0"/>
          <w:numId w:val="68"/>
        </w:numPr>
        <w:ind w:left="1134" w:hanging="425"/>
        <w:jc w:val="both"/>
        <w:rPr>
          <w:rFonts w:ascii="Times New Roman" w:hAnsi="Times New Roman"/>
          <w:sz w:val="24"/>
          <w:szCs w:val="24"/>
        </w:rPr>
      </w:pPr>
      <w:r w:rsidRPr="00320C81">
        <w:rPr>
          <w:rFonts w:ascii="Times New Roman" w:hAnsi="Times New Roman"/>
          <w:sz w:val="24"/>
          <w:szCs w:val="24"/>
        </w:rPr>
        <w:t>interest expenses on financial assets with negative effective interest rate.</w:t>
      </w:r>
    </w:p>
    <w:p w14:paraId="1C877C9E" w14:textId="77777777" w:rsidR="009569C7" w:rsidRPr="00320C81" w:rsidRDefault="00A834F1" w:rsidP="009569C7">
      <w:pPr>
        <w:pStyle w:val="Baseparagraphnumbered"/>
        <w:tabs>
          <w:tab w:val="left" w:pos="851"/>
        </w:tabs>
        <w:ind w:left="709" w:hanging="283"/>
      </w:pPr>
      <w:r w:rsidRPr="00320C81">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14C47EC9" w14:textId="77777777" w:rsidR="009569C7" w:rsidRPr="00320C81" w:rsidRDefault="00A834F1" w:rsidP="0062156F">
      <w:pPr>
        <w:pStyle w:val="Baseparagraphnumbered"/>
        <w:tabs>
          <w:tab w:val="left" w:pos="851"/>
        </w:tabs>
        <w:ind w:left="709"/>
      </w:pPr>
      <w:r w:rsidRPr="00320C81">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5140A023" w14:textId="77777777" w:rsidR="009569C7" w:rsidRPr="00320C81" w:rsidRDefault="00A834F1" w:rsidP="0062156F">
      <w:pPr>
        <w:pStyle w:val="Baseparagraphnumbered"/>
        <w:tabs>
          <w:tab w:val="left" w:pos="851"/>
        </w:tabs>
        <w:ind w:left="709"/>
      </w:pPr>
      <w:r w:rsidRPr="00320C81">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374C449E" w14:textId="77777777" w:rsidR="009569C7" w:rsidRPr="00320C81" w:rsidRDefault="00A834F1" w:rsidP="0062156F">
      <w:pPr>
        <w:pStyle w:val="Baseparagraphnumbered"/>
        <w:tabs>
          <w:tab w:val="left" w:pos="851"/>
        </w:tabs>
        <w:ind w:left="709"/>
      </w:pPr>
      <w:r w:rsidRPr="00320C81">
        <w:t xml:space="preserve">‘Derivatives - Hedge accounting, interest rate risk’ shall include the interest income and expenses on hedging instruments where the hedged items generate interest.  </w:t>
      </w:r>
    </w:p>
    <w:p w14:paraId="03F13C71" w14:textId="77777777" w:rsidR="009569C7" w:rsidRPr="00320C81" w:rsidRDefault="00A834F1" w:rsidP="0062156F">
      <w:pPr>
        <w:pStyle w:val="Baseparagraphnumbered"/>
        <w:tabs>
          <w:tab w:val="left" w:pos="851"/>
        </w:tabs>
        <w:ind w:left="709"/>
      </w:pPr>
      <w:r w:rsidRPr="00320C81">
        <w:t>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58A862C3" w14:textId="4B28E39F" w:rsidR="009569C7" w:rsidRPr="00320C81" w:rsidRDefault="00A834F1" w:rsidP="0062156F">
      <w:pPr>
        <w:pStyle w:val="Baseparagraphnumbered"/>
        <w:tabs>
          <w:tab w:val="left" w:pos="851"/>
        </w:tabs>
        <w:ind w:left="709"/>
        <w:rPr>
          <w:ins w:id="278" w:author="EBA Staff" w:date="2019-03-06T17:29:00Z"/>
        </w:rPr>
      </w:pPr>
      <w:r w:rsidRPr="00320C81">
        <w:t>Under IFRS, ‘of which: interest-income on impaired financial assets’ means interest income on credit-impaired financial assets, including purchased or originated credit-impaired financial assets. Under national GAAP under BAD, it shall include interest income on asset</w:t>
      </w:r>
      <w:r w:rsidR="009E0809" w:rsidRPr="00320C81">
        <w:t>s</w:t>
      </w:r>
      <w:r w:rsidRPr="00320C81">
        <w:t xml:space="preserve"> impaired with a specific impairment allowance for credit risk.</w:t>
      </w:r>
    </w:p>
    <w:p w14:paraId="77F18887" w14:textId="77777777" w:rsidR="00A54B83" w:rsidRPr="00320C81" w:rsidRDefault="00A54B83" w:rsidP="0062156F">
      <w:pPr>
        <w:pStyle w:val="Baseparagraphnumbered"/>
        <w:numPr>
          <w:ilvl w:val="0"/>
          <w:numId w:val="0"/>
        </w:numPr>
        <w:ind w:left="782" w:hanging="357"/>
        <w:rPr>
          <w:ins w:id="279" w:author="EBA Staff" w:date="2019-03-06T17:29:00Z"/>
        </w:rPr>
      </w:pPr>
      <w:ins w:id="280" w:author="EBA Staff" w:date="2019-03-06T17:29:00Z">
        <w:r w:rsidRPr="00320C81">
          <w:lastRenderedPageBreak/>
          <w:t>194i.</w:t>
        </w:r>
        <w:r w:rsidRPr="00320C81">
          <w:tab/>
          <w:t>‘Of which: credit for consumption’ and ‘of which: lending for house purchase’ shall reflect the income and expenses on loans and advances as described in paragraph 88 of this Part.</w:t>
        </w:r>
      </w:ins>
    </w:p>
    <w:p w14:paraId="7AB1178F" w14:textId="0808051C" w:rsidR="00A54B83" w:rsidRPr="00320C81" w:rsidRDefault="00A54B83" w:rsidP="00A54B83">
      <w:pPr>
        <w:pStyle w:val="Baseparagraphnumbered"/>
        <w:numPr>
          <w:ilvl w:val="0"/>
          <w:numId w:val="0"/>
        </w:numPr>
        <w:ind w:left="782" w:hanging="357"/>
      </w:pPr>
      <w:ins w:id="281" w:author="EBA Staff" w:date="2019-03-06T17:29:00Z">
        <w:r w:rsidRPr="00320C81">
          <w:t>194ii.</w:t>
        </w:r>
        <w:r w:rsidRPr="00320C81">
          <w:tab/>
          <w:t xml:space="preserve">‘Of which: interest from leases’ shall reflect the lessor’s interest income on the lease receivable (finance leases) </w:t>
        </w:r>
        <w:del w:id="282" w:author="EBA Staff" w:date="2019-04-29T12:59:00Z">
          <w:r w:rsidRPr="00320C81" w:rsidDel="004E152D">
            <w:delText xml:space="preserve">respectively </w:delText>
          </w:r>
        </w:del>
      </w:ins>
      <w:ins w:id="283" w:author="EBA Staff" w:date="2019-04-29T12:59:00Z">
        <w:r w:rsidR="004E152D" w:rsidRPr="00320C81">
          <w:t xml:space="preserve">and </w:t>
        </w:r>
      </w:ins>
      <w:ins w:id="284" w:author="EBA Staff" w:date="2019-03-06T17:29:00Z">
        <w:r w:rsidRPr="00320C81">
          <w:t>the lessee’s interest expenses on the lease liability</w:t>
        </w:r>
      </w:ins>
      <w:ins w:id="285" w:author="EBA Staff" w:date="2019-04-29T12:59:00Z">
        <w:r w:rsidR="004E152D" w:rsidRPr="00320C81">
          <w:t xml:space="preserve"> respectively</w:t>
        </w:r>
      </w:ins>
      <w:ins w:id="286" w:author="EBA Staff" w:date="2019-03-06T17:29:00Z">
        <w:r w:rsidRPr="00320C81">
          <w:t>.</w:t>
        </w:r>
      </w:ins>
    </w:p>
    <w:p w14:paraId="4EE1B705" w14:textId="03F359EB" w:rsidR="009569C7" w:rsidRPr="00320C81" w:rsidRDefault="00A834F1" w:rsidP="009569C7">
      <w:pPr>
        <w:pStyle w:val="sub-subtitlenumbered"/>
        <w:jc w:val="both"/>
      </w:pPr>
      <w:bookmarkStart w:id="287" w:name="_Toc361844237"/>
      <w:bookmarkStart w:id="288" w:name="_Toc362359308"/>
      <w:bookmarkStart w:id="289" w:name="_Toc2789787"/>
      <w:r w:rsidRPr="00320C81">
        <w:t xml:space="preserve">Gains or losses on </w:t>
      </w:r>
      <w:ins w:id="290" w:author="Sellner, Christian" w:date="2019-06-18T17:13:00Z">
        <w:r w:rsidR="00301A78" w:rsidRPr="00320C81">
          <w:t>derecognition</w:t>
        </w:r>
      </w:ins>
      <w:del w:id="291" w:author="EBA Staff" w:date="2019-03-06T17:14:00Z">
        <w:r w:rsidRPr="00320C81" w:rsidDel="00301A78">
          <w:delText>de-recognition</w:delText>
        </w:r>
      </w:del>
      <w:ins w:id="292" w:author="EBA Staff" w:date="2019-03-06T17:14:00Z">
        <w:r w:rsidR="00301A78" w:rsidRPr="00320C81">
          <w:t>derecognition</w:t>
        </w:r>
      </w:ins>
      <w:r w:rsidRPr="00320C81">
        <w:t xml:space="preserve"> of financial assets and liabilities not measured at fair value through profit or loss by instrument (16.2)</w:t>
      </w:r>
      <w:bookmarkEnd w:id="287"/>
      <w:bookmarkEnd w:id="288"/>
      <w:bookmarkEnd w:id="289"/>
    </w:p>
    <w:p w14:paraId="44370F09" w14:textId="29CD2EC4" w:rsidR="009569C7" w:rsidRPr="00320C81" w:rsidRDefault="00A834F1" w:rsidP="009569C7">
      <w:pPr>
        <w:pStyle w:val="Baseparagraphnumbered"/>
        <w:tabs>
          <w:tab w:val="left" w:pos="851"/>
        </w:tabs>
        <w:ind w:left="709"/>
      </w:pPr>
      <w:r w:rsidRPr="00320C81">
        <w:t xml:space="preserve">Gains and losses on </w:t>
      </w:r>
      <w:ins w:id="293" w:author="Sellner, Christian" w:date="2019-06-18T17:13:00Z">
        <w:r w:rsidR="00301A78" w:rsidRPr="00320C81">
          <w:t>derecognition</w:t>
        </w:r>
      </w:ins>
      <w:del w:id="294" w:author="EBA Staff" w:date="2019-03-06T17:14:00Z">
        <w:r w:rsidRPr="00320C81" w:rsidDel="00301A78">
          <w:delText>de-recognition</w:delText>
        </w:r>
      </w:del>
      <w:ins w:id="295" w:author="EBA Staff" w:date="2019-03-06T17:14:00Z">
        <w:r w:rsidR="00301A78" w:rsidRPr="00320C81">
          <w:t>derecognition</w:t>
        </w:r>
      </w:ins>
      <w:r w:rsidRPr="00320C81">
        <w:t xml:space="preserve">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14:paraId="0F48AC68" w14:textId="77777777" w:rsidR="00E87D3C" w:rsidRPr="00320C81" w:rsidRDefault="00A834F1" w:rsidP="000D4350">
      <w:pPr>
        <w:pStyle w:val="Baseparagraphnumbered"/>
        <w:tabs>
          <w:tab w:val="left" w:pos="851"/>
        </w:tabs>
        <w:ind w:left="709"/>
      </w:pPr>
      <w:r w:rsidRPr="00320C81">
        <w:t>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according to other measurement methods such as the lower of cost or market. Gains and losses of financial instruments classified as trading under the relevant national GAAP based on BAD shall not be reported in this template regardless of the valuation rules applicable for these instruments.</w:t>
      </w:r>
    </w:p>
    <w:p w14:paraId="720AC6FA" w14:textId="77777777" w:rsidR="009569C7" w:rsidRPr="00320C81" w:rsidRDefault="00A834F1" w:rsidP="00C93712">
      <w:pPr>
        <w:pStyle w:val="sub-subtitlenumbered"/>
      </w:pPr>
      <w:bookmarkStart w:id="296" w:name="_Toc361844238"/>
      <w:bookmarkStart w:id="297" w:name="_Toc362359309"/>
      <w:bookmarkStart w:id="298" w:name="_Toc2789788"/>
      <w:r w:rsidRPr="00320C81">
        <w:t xml:space="preserve">Gains or losses on financial assets and liabilities held for trading </w:t>
      </w:r>
      <w:r w:rsidR="00C93712" w:rsidRPr="00320C81">
        <w:t xml:space="preserve">and trading financial assets and trading financial liabilities </w:t>
      </w:r>
      <w:r w:rsidRPr="00320C81">
        <w:t>by instrument (16.3)</w:t>
      </w:r>
      <w:bookmarkEnd w:id="296"/>
      <w:bookmarkEnd w:id="297"/>
      <w:bookmarkEnd w:id="298"/>
    </w:p>
    <w:p w14:paraId="228063AD" w14:textId="77777777" w:rsidR="009569C7" w:rsidRPr="00320C81" w:rsidRDefault="00A834F1" w:rsidP="009569C7">
      <w:pPr>
        <w:pStyle w:val="Baseparagraphnumbered"/>
        <w:tabs>
          <w:tab w:val="left" w:pos="851"/>
        </w:tabs>
        <w:ind w:left="709"/>
      </w:pPr>
      <w:r w:rsidRPr="00320C81">
        <w:t>Gains and losses on financial assets and liabilities held for trading shall be broken down by type of instrument; each item of the breakdown shall be the net realised and unrealised amount (gains minus losses) of the financial instrument.</w:t>
      </w:r>
    </w:p>
    <w:p w14:paraId="327CAB41" w14:textId="3F87D6FE" w:rsidR="009569C7" w:rsidRPr="00320C81" w:rsidRDefault="00A834F1" w:rsidP="009569C7">
      <w:pPr>
        <w:pStyle w:val="Baseparagraphnumbered"/>
      </w:pPr>
      <w:r w:rsidRPr="00320C81">
        <w:t xml:space="preserve">Gains and losses from foreign currency trading on the spot market, excluding exchange of foreign notes and coins, shall be included as trading gains and losses. Gains and losses from precious metal trading or </w:t>
      </w:r>
      <w:ins w:id="299" w:author="Sellner, Christian" w:date="2019-06-18T17:13:00Z">
        <w:r w:rsidR="00301A78" w:rsidRPr="00320C81">
          <w:t>derecognition</w:t>
        </w:r>
      </w:ins>
      <w:del w:id="300" w:author="EBA Staff" w:date="2019-03-06T17:14:00Z">
        <w:r w:rsidRPr="00320C81" w:rsidDel="00301A78">
          <w:delText>de-recognition</w:delText>
        </w:r>
      </w:del>
      <w:ins w:id="301" w:author="EBA Staff" w:date="2019-03-06T17:14:00Z">
        <w:r w:rsidR="00301A78" w:rsidRPr="00320C81">
          <w:t>derecognition</w:t>
        </w:r>
      </w:ins>
      <w:r w:rsidRPr="00320C81">
        <w:t xml:space="preserve"> and re-measurement shall not be included in trading gains and losses but in ‘Other operating income’ or ‘Other operating expense’ in accordance with paragraph 316 of this Part.</w:t>
      </w:r>
    </w:p>
    <w:p w14:paraId="73C2BA6C" w14:textId="77777777" w:rsidR="009569C7" w:rsidRPr="00320C81" w:rsidRDefault="00A834F1" w:rsidP="009569C7">
      <w:pPr>
        <w:pStyle w:val="Baseparagraphnumbered"/>
      </w:pPr>
      <w:r w:rsidRPr="00320C81">
        <w:t xml:space="preserve">The item ‘of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w:t>
      </w:r>
      <w:r w:rsidRPr="00320C81">
        <w:rPr>
          <w:lang w:val="en-US"/>
        </w:rPr>
        <w:t>in accordance with IFRS 9.6.7</w:t>
      </w:r>
      <w:r w:rsidRPr="00320C81">
        <w:t xml:space="preserve">. Gains or losses due to the reclassification of financial assets out of the amortised cost accounting portfolio and into the fair value through profit or loss accounting portfolio </w:t>
      </w:r>
      <w:r w:rsidR="00B420BD" w:rsidRPr="00320C81">
        <w:t xml:space="preserve">or </w:t>
      </w:r>
      <w:r w:rsidR="00B420BD" w:rsidRPr="00320C81">
        <w:lastRenderedPageBreak/>
        <w:t xml:space="preserve">into the </w:t>
      </w:r>
      <w:r w:rsidRPr="00320C81">
        <w:t>held for trading portfolio [IFRS 9.5.6.2] shall be reported in ‘of which: gains and losses due to the reclassification of assets at amortised cost’.</w:t>
      </w:r>
    </w:p>
    <w:p w14:paraId="1076AAF6" w14:textId="77777777" w:rsidR="009569C7" w:rsidRPr="00320C81" w:rsidRDefault="00A834F1" w:rsidP="00C93712">
      <w:pPr>
        <w:pStyle w:val="sub-subtitlenumbered"/>
      </w:pPr>
      <w:bookmarkStart w:id="302" w:name="_Toc361844239"/>
      <w:bookmarkStart w:id="303" w:name="_Toc362359310"/>
      <w:bookmarkStart w:id="304" w:name="_Toc2789789"/>
      <w:r w:rsidRPr="00320C81">
        <w:t xml:space="preserve">Gains or losses on financial assets and liabilities held for trading </w:t>
      </w:r>
      <w:r w:rsidR="00C93712" w:rsidRPr="00320C81">
        <w:t xml:space="preserve">and trading financial assets and trading financial liabilities </w:t>
      </w:r>
      <w:r w:rsidRPr="00320C81">
        <w:t>by risk (16.4)</w:t>
      </w:r>
      <w:bookmarkEnd w:id="302"/>
      <w:bookmarkEnd w:id="303"/>
      <w:bookmarkEnd w:id="304"/>
    </w:p>
    <w:p w14:paraId="33895E3C" w14:textId="77777777" w:rsidR="009569C7" w:rsidRPr="00320C81" w:rsidRDefault="00A834F1" w:rsidP="009569C7">
      <w:pPr>
        <w:pStyle w:val="Baseparagraphnumbered"/>
        <w:tabs>
          <w:tab w:val="left" w:pos="851"/>
        </w:tabs>
        <w:ind w:left="709"/>
      </w:pPr>
      <w:r w:rsidRPr="00320C81">
        <w:t>Gains and losses on financial assets and financial liabilities held for trading shall also be broken down by type of risk; each item of the breakdown is the net realised and unrealised amount (gains minus losses) of the underlying risk (interest rate, equity, foreign exchange, credit, commodity and other) associated to the exposure, including related derivatives. Gains and losses 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14:paraId="37F0E67C" w14:textId="77777777" w:rsidR="009569C7" w:rsidRPr="00320C81" w:rsidRDefault="00A834F1" w:rsidP="00C35843">
      <w:pPr>
        <w:numPr>
          <w:ilvl w:val="0"/>
          <w:numId w:val="67"/>
        </w:numPr>
        <w:ind w:left="1134" w:hanging="425"/>
        <w:jc w:val="both"/>
        <w:rPr>
          <w:rFonts w:ascii="Times New Roman" w:hAnsi="Times New Roman"/>
          <w:sz w:val="24"/>
          <w:szCs w:val="24"/>
        </w:rPr>
      </w:pPr>
      <w:r w:rsidRPr="00320C81">
        <w:rPr>
          <w:rFonts w:ascii="Times New Roman" w:hAnsi="Times New Roman"/>
          <w:sz w:val="24"/>
          <w:szCs w:val="24"/>
        </w:rPr>
        <w:t>interest rate: including trading of loans and advances, deposits and debt securities (held or issued);</w:t>
      </w:r>
    </w:p>
    <w:p w14:paraId="2FC6EFDA" w14:textId="77777777" w:rsidR="009569C7" w:rsidRPr="00320C81" w:rsidRDefault="00A834F1" w:rsidP="00C35843">
      <w:pPr>
        <w:numPr>
          <w:ilvl w:val="0"/>
          <w:numId w:val="67"/>
        </w:numPr>
        <w:ind w:left="1134" w:hanging="425"/>
        <w:jc w:val="both"/>
        <w:rPr>
          <w:rFonts w:ascii="Times New Roman" w:hAnsi="Times New Roman"/>
          <w:sz w:val="24"/>
          <w:szCs w:val="24"/>
        </w:rPr>
      </w:pPr>
      <w:r w:rsidRPr="00320C81">
        <w:rPr>
          <w:rFonts w:ascii="Times New Roman" w:hAnsi="Times New Roman"/>
          <w:sz w:val="24"/>
          <w:szCs w:val="24"/>
        </w:rPr>
        <w:t>equity: including trading of shares, quotas of UCITS and other equity instruments;</w:t>
      </w:r>
    </w:p>
    <w:p w14:paraId="7DEC38A3" w14:textId="77777777" w:rsidR="009569C7" w:rsidRPr="00320C81" w:rsidRDefault="00A834F1" w:rsidP="00C35843">
      <w:pPr>
        <w:numPr>
          <w:ilvl w:val="0"/>
          <w:numId w:val="67"/>
        </w:numPr>
        <w:ind w:left="1134" w:hanging="425"/>
        <w:jc w:val="both"/>
        <w:rPr>
          <w:rFonts w:ascii="Times New Roman" w:hAnsi="Times New Roman"/>
          <w:sz w:val="24"/>
          <w:szCs w:val="24"/>
        </w:rPr>
      </w:pPr>
      <w:r w:rsidRPr="00320C81">
        <w:rPr>
          <w:rFonts w:ascii="Times New Roman" w:hAnsi="Times New Roman"/>
          <w:sz w:val="24"/>
          <w:szCs w:val="24"/>
        </w:rPr>
        <w:t>foreign exchange trading: including exclusively trading on foreign exchanges;</w:t>
      </w:r>
    </w:p>
    <w:p w14:paraId="6A45B920" w14:textId="77777777" w:rsidR="009569C7" w:rsidRPr="00320C81" w:rsidRDefault="00A834F1" w:rsidP="00C35843">
      <w:pPr>
        <w:numPr>
          <w:ilvl w:val="0"/>
          <w:numId w:val="67"/>
        </w:numPr>
        <w:ind w:left="1134" w:hanging="425"/>
        <w:jc w:val="both"/>
        <w:rPr>
          <w:rFonts w:ascii="Times New Roman" w:hAnsi="Times New Roman"/>
          <w:sz w:val="24"/>
          <w:szCs w:val="24"/>
        </w:rPr>
      </w:pPr>
      <w:r w:rsidRPr="00320C81">
        <w:rPr>
          <w:rFonts w:ascii="Times New Roman" w:hAnsi="Times New Roman"/>
          <w:sz w:val="24"/>
          <w:szCs w:val="24"/>
        </w:rPr>
        <w:t>credit risk: including trading of credit link notes;</w:t>
      </w:r>
    </w:p>
    <w:p w14:paraId="0FDC00D5" w14:textId="77777777" w:rsidR="009569C7" w:rsidRPr="00320C81" w:rsidRDefault="00A834F1" w:rsidP="00C35843">
      <w:pPr>
        <w:numPr>
          <w:ilvl w:val="0"/>
          <w:numId w:val="67"/>
        </w:numPr>
        <w:ind w:left="1134" w:hanging="425"/>
        <w:jc w:val="both"/>
        <w:rPr>
          <w:rFonts w:ascii="Times New Roman" w:hAnsi="Times New Roman"/>
          <w:sz w:val="24"/>
          <w:szCs w:val="24"/>
        </w:rPr>
      </w:pPr>
      <w:r w:rsidRPr="00320C81">
        <w:rPr>
          <w:rFonts w:ascii="Times New Roman" w:hAnsi="Times New Roman"/>
          <w:sz w:val="24"/>
          <w:szCs w:val="24"/>
        </w:rPr>
        <w:t>commodities: this item shall include only derivatives because gains and losses on commodities held with trading intent shall be reported under ‘Other operating income’ or ‘Other operating expense’ in accordance with paragraph 316 of this Part;</w:t>
      </w:r>
    </w:p>
    <w:p w14:paraId="061896B1" w14:textId="77777777" w:rsidR="009569C7" w:rsidRPr="00320C81" w:rsidRDefault="00A834F1" w:rsidP="00C35843">
      <w:pPr>
        <w:numPr>
          <w:ilvl w:val="0"/>
          <w:numId w:val="67"/>
        </w:numPr>
        <w:ind w:left="1134" w:hanging="425"/>
        <w:jc w:val="both"/>
        <w:rPr>
          <w:rFonts w:ascii="Times New Roman" w:hAnsi="Times New Roman"/>
          <w:sz w:val="24"/>
          <w:szCs w:val="24"/>
        </w:rPr>
      </w:pPr>
      <w:r w:rsidRPr="00320C81">
        <w:rPr>
          <w:rFonts w:ascii="Times New Roman" w:hAnsi="Times New Roman"/>
          <w:sz w:val="24"/>
          <w:szCs w:val="24"/>
        </w:rPr>
        <w:t>other: including trading of financial instruments which cannot be classified in other breakdowns.</w:t>
      </w:r>
    </w:p>
    <w:p w14:paraId="7859B753" w14:textId="77777777" w:rsidR="009569C7" w:rsidRPr="00320C81" w:rsidRDefault="00A834F1" w:rsidP="009569C7">
      <w:pPr>
        <w:pStyle w:val="sub-subtitlenumbered"/>
        <w:jc w:val="both"/>
      </w:pPr>
      <w:bookmarkStart w:id="305" w:name="_Toc2789790"/>
      <w:r w:rsidRPr="00320C81">
        <w:t>Gains or losses on non-trading financial assets mandatorily at fair value through profit or loss by instrument (16.4.1)</w:t>
      </w:r>
      <w:bookmarkEnd w:id="305"/>
    </w:p>
    <w:p w14:paraId="24DADFBE" w14:textId="77777777" w:rsidR="009569C7" w:rsidRPr="00320C81" w:rsidRDefault="00A834F1" w:rsidP="009569C7">
      <w:pPr>
        <w:pStyle w:val="Baseparagraphnumbered"/>
        <w:tabs>
          <w:tab w:val="left" w:pos="851"/>
        </w:tabs>
        <w:ind w:left="709"/>
      </w:pPr>
      <w:r w:rsidRPr="00320C81">
        <w:t>Gains and losses on non-trading financial assets mandatorily at fair value through profit or loss shall be broken down by type of instrument; each item of the breakdown is the net realised and unrealised amount (gains minus losses) of the financial instrument.</w:t>
      </w:r>
    </w:p>
    <w:p w14:paraId="7BC647C6" w14:textId="77777777" w:rsidR="009569C7" w:rsidRPr="00320C81" w:rsidRDefault="00A834F1" w:rsidP="009569C7">
      <w:pPr>
        <w:pStyle w:val="Baseparagraphnumbered"/>
        <w:tabs>
          <w:tab w:val="left" w:pos="567"/>
        </w:tabs>
      </w:pPr>
      <w:r w:rsidRPr="00320C81">
        <w:t>Gains or losses due to the reclassification of financial assets out of the amortised cost accounting portfolio and into the non-trading financial assets mandatorily at fair value through profit or loss accounting portfolio [IFRS 9.5.6.2] shall be reported in ‘of which: gains and losses due to the reclassification of assets at amortised cost’.</w:t>
      </w:r>
    </w:p>
    <w:p w14:paraId="00BC6946" w14:textId="77777777" w:rsidR="009569C7" w:rsidRPr="00320C81" w:rsidRDefault="00A834F1" w:rsidP="009569C7">
      <w:pPr>
        <w:pStyle w:val="sub-subtitlenumbered"/>
        <w:jc w:val="both"/>
      </w:pPr>
      <w:bookmarkStart w:id="306" w:name="_Toc361844240"/>
      <w:bookmarkStart w:id="307" w:name="_Toc362359311"/>
      <w:bookmarkStart w:id="308" w:name="_Toc2789791"/>
      <w:r w:rsidRPr="00320C81">
        <w:t>Gains or losses on financial assets and liabilities designated at fair value to profit or loss by instrument (16.5)</w:t>
      </w:r>
      <w:bookmarkEnd w:id="306"/>
      <w:bookmarkEnd w:id="307"/>
      <w:bookmarkEnd w:id="308"/>
    </w:p>
    <w:p w14:paraId="571F5D19" w14:textId="77777777" w:rsidR="009569C7" w:rsidRPr="00320C81" w:rsidRDefault="00A834F1" w:rsidP="009569C7">
      <w:pPr>
        <w:pStyle w:val="Baseparagraphnumbered"/>
        <w:tabs>
          <w:tab w:val="left" w:pos="851"/>
        </w:tabs>
        <w:ind w:left="709"/>
      </w:pPr>
      <w:r w:rsidRPr="00320C81">
        <w:lastRenderedPageBreak/>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69436A89" w14:textId="77777777" w:rsidR="009569C7" w:rsidRPr="00320C81" w:rsidRDefault="00A834F1" w:rsidP="009569C7">
      <w:pPr>
        <w:pStyle w:val="Baseparagraphnumbered"/>
      </w:pPr>
      <w:r w:rsidRPr="00320C81">
        <w:t>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‘of which: gains or (-) losses upon designation of financial assets and liabilities designated at fair value through profit or loss for hedging purposes, net’. Subsequent fair value gains or losses on these financial instruments shall be reported in ‘of which: gains or (-) losses after the designation of financial assets and liabilities designated at fair value through profit or loss for hedging purposes, net’.</w:t>
      </w:r>
    </w:p>
    <w:p w14:paraId="5A5B08FF" w14:textId="77777777" w:rsidR="009569C7" w:rsidRPr="00320C81" w:rsidRDefault="00A834F1" w:rsidP="009569C7">
      <w:pPr>
        <w:pStyle w:val="sub-subtitlenumbered"/>
        <w:jc w:val="both"/>
      </w:pPr>
      <w:bookmarkStart w:id="309" w:name="_Toc361844241"/>
      <w:bookmarkStart w:id="310" w:name="_Toc362359312"/>
      <w:bookmarkStart w:id="311" w:name="_Toc2789792"/>
      <w:r w:rsidRPr="00320C81">
        <w:t>Gains or losses from hedge accounting (16.6)</w:t>
      </w:r>
      <w:bookmarkEnd w:id="309"/>
      <w:bookmarkEnd w:id="310"/>
      <w:bookmarkEnd w:id="311"/>
    </w:p>
    <w:p w14:paraId="717508CF" w14:textId="77777777" w:rsidR="009569C7" w:rsidRPr="00320C81" w:rsidRDefault="00A834F1" w:rsidP="009569C7">
      <w:pPr>
        <w:pStyle w:val="Baseparagraphnumbered"/>
      </w:pPr>
      <w:r w:rsidRPr="00320C81">
        <w:t xml:space="preserve">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These not designated hedging instruments shall be reported in accordance with paragraph 60 of this Part. Gains and losses from hedge accounting shall also include gains and losses on hedges of a group of items with offsetting risk positions (hedges of a net position). </w:t>
      </w:r>
    </w:p>
    <w:p w14:paraId="31DFD5CD" w14:textId="77777777" w:rsidR="009569C7" w:rsidRPr="00320C81" w:rsidRDefault="00A834F1" w:rsidP="009569C7">
      <w:pPr>
        <w:pStyle w:val="Baseparagraphnumbered"/>
      </w:pPr>
      <w:r w:rsidRPr="00320C81">
        <w:t>‘Fair value changes of the hedged item attributable to the hedged risk’ shall also include gains and losses on hedged items where the items are debt instruments measured at fair value through other comprehensive income in accordance with IFRS 9.4.1.2A [IFRS 9.6.5.8].</w:t>
      </w:r>
    </w:p>
    <w:p w14:paraId="7319E2D3" w14:textId="77777777" w:rsidR="009569C7" w:rsidRPr="00320C81" w:rsidRDefault="00A834F1" w:rsidP="009569C7">
      <w:pPr>
        <w:pStyle w:val="Baseparagraphnumbered"/>
      </w:pPr>
      <w:r w:rsidRPr="00320C81">
        <w:t>Under national GAAP based on BAD, the breakdown by type of hedges as provided for in this template shall be reported to the extent the breakdown is compatible with the applicable accounting requirements.</w:t>
      </w:r>
    </w:p>
    <w:p w14:paraId="431FB230" w14:textId="77777777" w:rsidR="009569C7" w:rsidRPr="00320C81" w:rsidRDefault="00A834F1" w:rsidP="009569C7">
      <w:pPr>
        <w:pStyle w:val="sub-subtitlenumbered"/>
        <w:jc w:val="both"/>
      </w:pPr>
      <w:bookmarkStart w:id="312" w:name="_Toc361844242"/>
      <w:bookmarkStart w:id="313" w:name="_Toc362359313"/>
      <w:bookmarkStart w:id="314" w:name="_Toc2789793"/>
      <w:r w:rsidRPr="00320C81">
        <w:rPr>
          <w:caps/>
        </w:rPr>
        <w:t>I</w:t>
      </w:r>
      <w:r w:rsidRPr="00320C81">
        <w:t>mpairment on non-financial assets (16.7)</w:t>
      </w:r>
      <w:bookmarkEnd w:id="312"/>
      <w:bookmarkEnd w:id="313"/>
      <w:bookmarkEnd w:id="314"/>
    </w:p>
    <w:p w14:paraId="3203A6E4" w14:textId="11802B04" w:rsidR="009569C7" w:rsidRPr="00320C81" w:rsidRDefault="00A834F1" w:rsidP="009569C7">
      <w:pPr>
        <w:pStyle w:val="Baseparagraphnumbered"/>
        <w:tabs>
          <w:tab w:val="left" w:pos="851"/>
        </w:tabs>
        <w:ind w:left="709"/>
        <w:rPr>
          <w:ins w:id="315" w:author="EBA Staff" w:date="2019-03-06T17:31:00Z"/>
        </w:rPr>
      </w:pPr>
      <w:r w:rsidRPr="00320C81">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 in the recognition of net income.</w:t>
      </w:r>
    </w:p>
    <w:p w14:paraId="6660476C" w14:textId="77777777" w:rsidR="0062156F" w:rsidRPr="00320C81" w:rsidRDefault="0062156F" w:rsidP="00C35843">
      <w:pPr>
        <w:pStyle w:val="sub-subtitlenumbered"/>
        <w:jc w:val="both"/>
        <w:rPr>
          <w:ins w:id="316" w:author="EBA Staff" w:date="2019-03-06T17:31:00Z"/>
        </w:rPr>
      </w:pPr>
      <w:bookmarkStart w:id="317" w:name="_Toc520396077"/>
      <w:bookmarkStart w:id="318" w:name="_Toc2789794"/>
      <w:ins w:id="319" w:author="EBA Staff" w:date="2019-03-06T17:31:00Z">
        <w:r w:rsidRPr="00320C81">
          <w:t>Other Administrative Expenses (16.8)</w:t>
        </w:r>
        <w:bookmarkEnd w:id="317"/>
        <w:bookmarkEnd w:id="318"/>
      </w:ins>
    </w:p>
    <w:p w14:paraId="16A0F592" w14:textId="77777777" w:rsidR="0062156F" w:rsidRPr="00320C81" w:rsidRDefault="0062156F" w:rsidP="0062156F">
      <w:pPr>
        <w:pStyle w:val="Baseparagraphnumbered"/>
        <w:numPr>
          <w:ilvl w:val="0"/>
          <w:numId w:val="0"/>
        </w:numPr>
        <w:ind w:left="782" w:hanging="357"/>
        <w:rPr>
          <w:ins w:id="320" w:author="EBA Staff" w:date="2019-03-06T17:31:00Z"/>
        </w:rPr>
      </w:pPr>
      <w:ins w:id="321" w:author="EBA Staff" w:date="2019-03-06T17:31:00Z">
        <w:r w:rsidRPr="00320C81">
          <w:t>208i.</w:t>
        </w:r>
        <w:r w:rsidRPr="00320C81">
          <w:tab/>
          <w:t xml:space="preserve">‘Information Technology expenses’ shall be the expenses made to deliver IT-enabled business processes, application services and infrastructure </w:t>
        </w:r>
        <w:r w:rsidRPr="00320C81">
          <w:lastRenderedPageBreak/>
          <w:t>solutions for business outcomes, including costs related to the creation and maintenance of IT systems and excluding compensation for IT specialists on the institution’s payroll which shall be reported under staff expenses.</w:t>
        </w:r>
      </w:ins>
    </w:p>
    <w:p w14:paraId="37F994C4" w14:textId="77777777" w:rsidR="0062156F" w:rsidRPr="00320C81" w:rsidRDefault="0062156F" w:rsidP="0062156F">
      <w:pPr>
        <w:pStyle w:val="Baseparagraphnumbered"/>
        <w:numPr>
          <w:ilvl w:val="0"/>
          <w:numId w:val="0"/>
        </w:numPr>
        <w:ind w:left="782" w:hanging="357"/>
        <w:rPr>
          <w:ins w:id="322" w:author="EBA Staff" w:date="2019-03-06T17:31:00Z"/>
        </w:rPr>
      </w:pPr>
      <w:ins w:id="323" w:author="EBA Staff" w:date="2019-03-06T17:31:00Z">
        <w:r w:rsidRPr="00320C81">
          <w:t>208ii.</w:t>
        </w:r>
        <w:r w:rsidRPr="00320C81">
          <w:tab/>
          <w:t>Among the Information Technology expenses, ‘IT outsourcing’ shall mean IT expenses related to the use of external service providers. This shall not include expenses related to (i) pure staff services (agency staff) to the extent that the institution just hires staff temporarily and keeps full control of the delivered services and (ii) purely standardised operational hardware/software maintenance contracts on merely purchased assets.</w:t>
        </w:r>
      </w:ins>
    </w:p>
    <w:p w14:paraId="7CCCFBEA" w14:textId="77777777" w:rsidR="0062156F" w:rsidRPr="00320C81" w:rsidRDefault="0062156F" w:rsidP="0062156F">
      <w:pPr>
        <w:pStyle w:val="Baseparagraphnumbered"/>
        <w:numPr>
          <w:ilvl w:val="0"/>
          <w:numId w:val="0"/>
        </w:numPr>
        <w:ind w:left="782" w:hanging="357"/>
        <w:rPr>
          <w:ins w:id="324" w:author="EBA Staff" w:date="2019-03-06T17:31:00Z"/>
        </w:rPr>
      </w:pPr>
      <w:ins w:id="325" w:author="EBA Staff" w:date="2019-03-06T17:31:00Z">
        <w:r w:rsidRPr="00320C81">
          <w:t>208iii.</w:t>
        </w:r>
        <w:r w:rsidRPr="00320C81">
          <w:tab/>
          <w:t>‘Taxes and duties (other)’shall include taxes and duties other than (i) taxes related to profit or loss taxes and (ii) taxes and duties from discontinued operations. This item includes taxes and duties such as taxes levied on goods and services and the duties paid by the institution.</w:t>
        </w:r>
      </w:ins>
    </w:p>
    <w:p w14:paraId="5EE9429B" w14:textId="77777777" w:rsidR="0062156F" w:rsidRPr="00320C81" w:rsidRDefault="0062156F" w:rsidP="0062156F">
      <w:pPr>
        <w:pStyle w:val="Baseparagraphnumbered"/>
        <w:numPr>
          <w:ilvl w:val="0"/>
          <w:numId w:val="0"/>
        </w:numPr>
        <w:ind w:left="782" w:hanging="357"/>
        <w:rPr>
          <w:ins w:id="326" w:author="EBA Staff" w:date="2019-03-06T17:31:00Z"/>
        </w:rPr>
      </w:pPr>
      <w:ins w:id="327" w:author="EBA Staff" w:date="2019-03-06T17:31:00Z">
        <w:r w:rsidRPr="00320C81">
          <w:t>208iv.</w:t>
        </w:r>
        <w:r w:rsidRPr="00320C81">
          <w:tab/>
          <w:t>‘Consulting and professional services’ shall refer to expenses made in order to get expert or strategic advice.</w:t>
        </w:r>
      </w:ins>
    </w:p>
    <w:p w14:paraId="35AD253A" w14:textId="77777777" w:rsidR="0062156F" w:rsidRPr="00320C81" w:rsidRDefault="0062156F" w:rsidP="0062156F">
      <w:pPr>
        <w:pStyle w:val="Baseparagraphnumbered"/>
        <w:numPr>
          <w:ilvl w:val="0"/>
          <w:numId w:val="0"/>
        </w:numPr>
        <w:ind w:left="782" w:hanging="357"/>
        <w:rPr>
          <w:ins w:id="328" w:author="EBA Staff" w:date="2019-03-06T17:31:00Z"/>
        </w:rPr>
      </w:pPr>
      <w:ins w:id="329" w:author="EBA Staff" w:date="2019-03-06T17:31:00Z">
        <w:r w:rsidRPr="00320C81">
          <w:t>208v.</w:t>
        </w:r>
        <w:r w:rsidRPr="00320C81">
          <w:tab/>
          <w:t>‘Advertising, marketing and communication’ shall include the expenses related to marketing communications activities such as advertising, direct or online marketing, and events.</w:t>
        </w:r>
      </w:ins>
    </w:p>
    <w:p w14:paraId="4E79F1A5" w14:textId="47838FB2" w:rsidR="0062156F" w:rsidRPr="00320C81" w:rsidRDefault="0062156F" w:rsidP="0062156F">
      <w:pPr>
        <w:pStyle w:val="Baseparagraphnumbered"/>
        <w:numPr>
          <w:ilvl w:val="0"/>
          <w:numId w:val="0"/>
        </w:numPr>
        <w:ind w:left="782" w:hanging="357"/>
        <w:rPr>
          <w:ins w:id="330" w:author="EBA Staff" w:date="2019-03-06T17:31:00Z"/>
        </w:rPr>
      </w:pPr>
      <w:ins w:id="331" w:author="EBA Staff" w:date="2019-03-06T17:31:00Z">
        <w:r w:rsidRPr="00320C81">
          <w:t>208vi.</w:t>
        </w:r>
        <w:r w:rsidRPr="00320C81">
          <w:tab/>
          <w:t xml:space="preserve">‘Expenses related to credit risk’ shall mean administrative expenses in the context of credit events, such as expenses incurred in </w:t>
        </w:r>
      </w:ins>
      <w:ins w:id="332" w:author="EBA Staff" w:date="2019-06-20T09:03:00Z">
        <w:r w:rsidR="00115A96" w:rsidRPr="00320C81">
          <w:t xml:space="preserve">respect </w:t>
        </w:r>
      </w:ins>
      <w:ins w:id="333" w:author="EBA Staff" w:date="2019-03-06T17:31:00Z">
        <w:r w:rsidR="00115A96" w:rsidRPr="00320C81">
          <w:t xml:space="preserve">of taking possession of </w:t>
        </w:r>
        <w:r w:rsidRPr="00320C81">
          <w:t>collateral or legal proceedings.</w:t>
        </w:r>
      </w:ins>
    </w:p>
    <w:p w14:paraId="37381D09" w14:textId="77777777" w:rsidR="0062156F" w:rsidRPr="00320C81" w:rsidRDefault="0062156F" w:rsidP="0062156F">
      <w:pPr>
        <w:pStyle w:val="Baseparagraphnumbered"/>
        <w:numPr>
          <w:ilvl w:val="0"/>
          <w:numId w:val="0"/>
        </w:numPr>
        <w:ind w:left="782" w:hanging="357"/>
        <w:rPr>
          <w:ins w:id="334" w:author="EBA Staff" w:date="2019-03-06T17:31:00Z"/>
        </w:rPr>
      </w:pPr>
      <w:ins w:id="335" w:author="EBA Staff" w:date="2019-03-06T17:31:00Z">
        <w:r w:rsidRPr="00320C81">
          <w:t>208vii.</w:t>
        </w:r>
        <w:r w:rsidRPr="00320C81">
          <w:tab/>
          <w:t>‘Litigation expenses not covered by provisions’ shall refers to litigation expenses not related to credit risk that were not covered by an associated provision.</w:t>
        </w:r>
      </w:ins>
    </w:p>
    <w:p w14:paraId="7EBEB0CA" w14:textId="77777777" w:rsidR="0062156F" w:rsidRPr="00320C81" w:rsidRDefault="0062156F" w:rsidP="0062156F">
      <w:pPr>
        <w:pStyle w:val="Baseparagraphnumbered"/>
        <w:numPr>
          <w:ilvl w:val="0"/>
          <w:numId w:val="0"/>
        </w:numPr>
        <w:ind w:left="782" w:hanging="357"/>
        <w:rPr>
          <w:ins w:id="336" w:author="EBA Staff" w:date="2019-03-06T17:31:00Z"/>
        </w:rPr>
      </w:pPr>
      <w:ins w:id="337" w:author="EBA Staff" w:date="2019-03-06T17:31:00Z">
        <w:r w:rsidRPr="00320C81">
          <w:t>208viii.</w:t>
        </w:r>
        <w:r w:rsidRPr="00320C81">
          <w:tab/>
          <w:t xml:space="preserve">‘Real estate expenses’ shall mean expenses for repairs and maintenance that do not improve the use or prolong the useful life of the real estate, as well as utility expenses (water, electricity and heating). </w:t>
        </w:r>
      </w:ins>
    </w:p>
    <w:p w14:paraId="7491435E" w14:textId="2566577B" w:rsidR="0062156F" w:rsidRPr="00320C81" w:rsidRDefault="0062156F" w:rsidP="0062156F">
      <w:pPr>
        <w:pStyle w:val="Baseparagraphnumbered"/>
        <w:numPr>
          <w:ilvl w:val="0"/>
          <w:numId w:val="0"/>
        </w:numPr>
        <w:ind w:left="782" w:hanging="357"/>
        <w:rPr>
          <w:ins w:id="338" w:author="EBA Staff" w:date="2019-03-06T17:31:00Z"/>
        </w:rPr>
      </w:pPr>
      <w:ins w:id="339" w:author="EBA Staff" w:date="2019-03-06T17:31:00Z">
        <w:r w:rsidRPr="00320C81">
          <w:t>208ix.</w:t>
        </w:r>
        <w:r w:rsidRPr="00320C81">
          <w:tab/>
          <w:t xml:space="preserve">Under IFRS, ‘leasing expenses’ shall comprise expenses of the lessee due to short-term leases and leases of assets of low value in accordance with IFRS 16.5 and </w:t>
        </w:r>
      </w:ins>
      <w:ins w:id="340" w:author="EBA Staff" w:date="2019-04-29T13:01:00Z">
        <w:r w:rsidR="004E152D" w:rsidRPr="00320C81">
          <w:t>16.</w:t>
        </w:r>
      </w:ins>
      <w:ins w:id="341" w:author="EBA Staff" w:date="2019-03-06T17:31:00Z">
        <w:r w:rsidRPr="00320C81">
          <w:t>6. Under national GAAP, leasing expenses shall comprise expenses of the lessee, where the accounting standard envisages the treatment of lease payments as expenses.</w:t>
        </w:r>
      </w:ins>
    </w:p>
    <w:p w14:paraId="76DB48E7" w14:textId="293CBBD8" w:rsidR="0062156F" w:rsidRPr="00320C81" w:rsidRDefault="0062156F" w:rsidP="0062156F">
      <w:pPr>
        <w:pStyle w:val="Baseparagraphnumbered"/>
        <w:numPr>
          <w:ilvl w:val="0"/>
          <w:numId w:val="0"/>
        </w:numPr>
        <w:ind w:left="782" w:hanging="357"/>
      </w:pPr>
      <w:ins w:id="342" w:author="EBA Staff" w:date="2019-03-06T17:31:00Z">
        <w:r w:rsidRPr="00320C81">
          <w:t>208x.</w:t>
        </w:r>
        <w:r w:rsidRPr="00320C81">
          <w:tab/>
          <w:t>‘Other administrative expenses - Rest’ shall include all the remaining components of ‘other administrative expenses’, such as administrative and logistic services, postage and transport of documents, surveillance and security services, money counting services and transport. Cash contributions to resolution funds and deposit guarantee schemes shall not be reported in this category since they are reported in a separate row of template 2.</w:t>
        </w:r>
      </w:ins>
    </w:p>
    <w:p w14:paraId="51264F4B" w14:textId="77777777" w:rsidR="009569C7" w:rsidRPr="00320C81" w:rsidRDefault="00A834F1" w:rsidP="009569C7">
      <w:pPr>
        <w:pStyle w:val="subtitlenumbered"/>
        <w:numPr>
          <w:ilvl w:val="0"/>
          <w:numId w:val="17"/>
        </w:numPr>
        <w:jc w:val="both"/>
      </w:pPr>
      <w:bookmarkStart w:id="343" w:name="_Toc361844243"/>
      <w:bookmarkStart w:id="344" w:name="_Toc362359314"/>
      <w:bookmarkStart w:id="345" w:name="_Toc2789795"/>
      <w:r w:rsidRPr="00320C81">
        <w:t>Reconciliation between accounting and CRR scope of consolidation (17)</w:t>
      </w:r>
      <w:bookmarkEnd w:id="343"/>
      <w:bookmarkEnd w:id="344"/>
      <w:bookmarkEnd w:id="345"/>
    </w:p>
    <w:p w14:paraId="45BCE19D" w14:textId="77777777" w:rsidR="009569C7" w:rsidRPr="00320C81" w:rsidRDefault="00A834F1" w:rsidP="009569C7">
      <w:pPr>
        <w:pStyle w:val="Baseparagraphnumbered"/>
        <w:tabs>
          <w:tab w:val="left" w:pos="851"/>
        </w:tabs>
        <w:ind w:left="709"/>
      </w:pPr>
      <w:r w:rsidRPr="00320C81">
        <w:lastRenderedPageBreak/>
        <w:t>‘Accounting scope of consolidation’ shall include the carrying amount of assets, liabilities and equity as well as the nominal amounts of the off-balance sheet exposures prepared using the accounting scope of consolidation; that is, including in the consolidation subsidiaries that are insurance undertakings and non-financial corporations. Institutions shall account for the subsidiaries, joint ventures and associates using the same method as in their financial statements.</w:t>
      </w:r>
    </w:p>
    <w:p w14:paraId="7A28170D" w14:textId="77777777" w:rsidR="009569C7" w:rsidRPr="00320C81" w:rsidRDefault="00A834F1" w:rsidP="009569C7">
      <w:pPr>
        <w:pStyle w:val="Baseparagraphnumbered"/>
        <w:tabs>
          <w:tab w:val="left" w:pos="851"/>
        </w:tabs>
        <w:ind w:left="709"/>
      </w:pPr>
      <w:r w:rsidRPr="00320C81">
        <w:t xml:space="preserve">In this template, the item ‘Investments in subsidiaries, joint ventures and associates’ shall not include subsidiaries as with the accounting scope of consolidation all subsidiaries are fully consolidated. </w:t>
      </w:r>
    </w:p>
    <w:p w14:paraId="6F0957D0" w14:textId="77777777" w:rsidR="009569C7" w:rsidRPr="00320C81" w:rsidRDefault="00A834F1" w:rsidP="009569C7">
      <w:pPr>
        <w:pStyle w:val="Baseparagraphnumbered"/>
        <w:tabs>
          <w:tab w:val="left" w:pos="851"/>
        </w:tabs>
        <w:ind w:left="709"/>
      </w:pPr>
      <w:r w:rsidRPr="00320C81">
        <w:t>‘Assets under reinsurance and insurance contracts’ shall include assets under reinsurance ceded as well as, if any, assets related to insurance and reinsurance contracts issued.</w:t>
      </w:r>
    </w:p>
    <w:p w14:paraId="547ABDC6" w14:textId="77777777" w:rsidR="009569C7" w:rsidRPr="00320C81" w:rsidRDefault="00A834F1" w:rsidP="009569C7">
      <w:pPr>
        <w:pStyle w:val="Baseparagraphnumbered"/>
        <w:tabs>
          <w:tab w:val="left" w:pos="851"/>
        </w:tabs>
        <w:ind w:left="709"/>
      </w:pPr>
      <w:r w:rsidRPr="00320C81">
        <w:t>‘Liabilities under insurance and reinsurance contracts’ shall include liabilities under insurance and reinsurance contracts issued.</w:t>
      </w:r>
    </w:p>
    <w:p w14:paraId="03CF2E79" w14:textId="09D45F6D" w:rsidR="009569C7" w:rsidRPr="00320C81" w:rsidRDefault="00A834F1" w:rsidP="009569C7">
      <w:pPr>
        <w:pStyle w:val="subtitlenumbered"/>
        <w:jc w:val="both"/>
        <w:rPr>
          <w:ins w:id="346" w:author="EBA Staff" w:date="2019-03-06T17:33:00Z"/>
        </w:rPr>
      </w:pPr>
      <w:bookmarkStart w:id="347" w:name="_Toc2789796"/>
      <w:r w:rsidRPr="00320C81">
        <w:t>Non-performing exposures (18)</w:t>
      </w:r>
      <w:bookmarkEnd w:id="347"/>
    </w:p>
    <w:p w14:paraId="5B7F8DF2" w14:textId="56441267" w:rsidR="0062156F" w:rsidRPr="00320C81" w:rsidRDefault="0062156F" w:rsidP="00C35843">
      <w:pPr>
        <w:pStyle w:val="sub-subtitlenumbered"/>
        <w:jc w:val="both"/>
      </w:pPr>
      <w:bookmarkStart w:id="348" w:name="_Toc2789797"/>
      <w:ins w:id="349" w:author="EBA Staff" w:date="2019-03-06T17:33:00Z">
        <w:r w:rsidRPr="00320C81">
          <w:t>Information on performing and non-performing exposures (18.0)</w:t>
        </w:r>
      </w:ins>
      <w:bookmarkEnd w:id="348"/>
    </w:p>
    <w:p w14:paraId="3E368DC2" w14:textId="77777777" w:rsidR="009569C7" w:rsidRPr="00320C81" w:rsidRDefault="00A834F1" w:rsidP="009569C7">
      <w:pPr>
        <w:pStyle w:val="Baseparagraphnumbered"/>
        <w:tabs>
          <w:tab w:val="left" w:pos="851"/>
        </w:tabs>
        <w:ind w:left="709"/>
      </w:pPr>
      <w:r w:rsidRPr="00320C81">
        <w:t>For the purpose of template 18, non-performing exposures shall be those that satisfy any of the following criteria:</w:t>
      </w:r>
    </w:p>
    <w:p w14:paraId="4DE90EFD" w14:textId="77777777" w:rsidR="009569C7" w:rsidRPr="00320C81" w:rsidRDefault="00A834F1" w:rsidP="00C35843">
      <w:pPr>
        <w:numPr>
          <w:ilvl w:val="0"/>
          <w:numId w:val="50"/>
        </w:numPr>
        <w:ind w:left="1134" w:hanging="425"/>
        <w:jc w:val="both"/>
        <w:rPr>
          <w:rFonts w:ascii="Times New Roman" w:hAnsi="Times New Roman"/>
          <w:sz w:val="24"/>
          <w:szCs w:val="24"/>
        </w:rPr>
      </w:pPr>
      <w:r w:rsidRPr="00320C81">
        <w:rPr>
          <w:rFonts w:ascii="Times New Roman" w:hAnsi="Times New Roman"/>
          <w:sz w:val="24"/>
          <w:szCs w:val="24"/>
        </w:rPr>
        <w:t xml:space="preserve">material exposures which are more than 90 days past due; </w:t>
      </w:r>
    </w:p>
    <w:p w14:paraId="00F0CCA4" w14:textId="77777777" w:rsidR="009569C7" w:rsidRPr="00320C81" w:rsidRDefault="00A834F1" w:rsidP="00C35843">
      <w:pPr>
        <w:numPr>
          <w:ilvl w:val="0"/>
          <w:numId w:val="50"/>
        </w:numPr>
        <w:ind w:left="1134" w:hanging="425"/>
        <w:jc w:val="both"/>
        <w:rPr>
          <w:rFonts w:ascii="Times New Roman" w:hAnsi="Times New Roman"/>
          <w:sz w:val="24"/>
          <w:szCs w:val="24"/>
        </w:rPr>
      </w:pPr>
      <w:r w:rsidRPr="00320C81">
        <w:rPr>
          <w:rFonts w:ascii="Times New Roman" w:hAnsi="Times New Roman"/>
          <w:sz w:val="24"/>
          <w:szCs w:val="24"/>
        </w:rPr>
        <w:t xml:space="preserve">the debtor is assessed as unlikely to pay its credit obligations in full without realisation of collateral, regardless of the existence of any past due amount or of the number of days past due. </w:t>
      </w:r>
    </w:p>
    <w:p w14:paraId="30E7630E" w14:textId="77777777" w:rsidR="009569C7" w:rsidRPr="00320C81" w:rsidRDefault="00A834F1" w:rsidP="009569C7">
      <w:pPr>
        <w:pStyle w:val="Baseparagraphnumbered"/>
        <w:tabs>
          <w:tab w:val="left" w:pos="851"/>
        </w:tabs>
        <w:ind w:left="709"/>
      </w:pPr>
      <w:r w:rsidRPr="00320C81">
        <w:t xml:space="preserve">That categorisation as non-performing exposures shall apply notwithstanding the classification of an exposure as defaulted for regulatory purposes in accordance with Article 178 of CRR or as impaired for accounting purposes in accordance with the applicable accounting framework. </w:t>
      </w:r>
    </w:p>
    <w:p w14:paraId="37CFE1C3" w14:textId="54372445" w:rsidR="009569C7" w:rsidRPr="00320C81" w:rsidRDefault="00A834F1" w:rsidP="0062156F">
      <w:pPr>
        <w:pStyle w:val="Baseparagraphnumbered"/>
        <w:tabs>
          <w:tab w:val="left" w:pos="851"/>
        </w:tabs>
        <w:ind w:left="709"/>
      </w:pPr>
      <w:r w:rsidRPr="00320C81">
        <w:t>Exposures in respect of which a default is considered to have occurred in accordance with Article 178 of CRR and exposures that have been found impaired in accordance with the applicable accounting framework shall always be considered as non-performing exposures. Under IFRS, for the purpose of template 18, impaired exposures shall be those that have been found credit-impaired (Stage 3), including purchased or originated credit-impaired assets</w:t>
      </w:r>
      <w:ins w:id="350" w:author="EBA Staff" w:date="2019-03-06T17:35:00Z">
        <w:r w:rsidR="0062156F" w:rsidRPr="00320C81">
          <w:t xml:space="preserve"> reported in this stage in accordance with paragraph 77 of this Part</w:t>
        </w:r>
      </w:ins>
      <w:r w:rsidRPr="00320C81">
        <w:t xml:space="preserve">. Exposures included in impairment stages other than Stage 3 shall be considered as non-performing where they meet the criteria to be considered as non-performing. </w:t>
      </w:r>
    </w:p>
    <w:p w14:paraId="3D14B45E" w14:textId="2DCBF142" w:rsidR="009569C7" w:rsidRPr="00320C81" w:rsidRDefault="00A834F1" w:rsidP="009569C7">
      <w:pPr>
        <w:pStyle w:val="Baseparagraphnumbered"/>
        <w:tabs>
          <w:tab w:val="left" w:pos="851"/>
        </w:tabs>
        <w:ind w:left="709"/>
      </w:pPr>
      <w:r w:rsidRPr="00320C81">
        <w:t>Exposures shall be categorised for their entire amount and without taking into account the existence of any collateral. Materiality shall be assessed in accordance with Article 178 of CRR</w:t>
      </w:r>
      <w:ins w:id="351" w:author="EBA Staff" w:date="2019-05-13T16:22:00Z">
        <w:r w:rsidR="00B46E48" w:rsidRPr="00320C81">
          <w:t xml:space="preserve"> </w:t>
        </w:r>
        <w:r w:rsidR="00B46E48" w:rsidRPr="00320C81">
          <w:rPr>
            <w:strike/>
          </w:rPr>
          <w:t xml:space="preserve">and the Commission Delegated Regulation (EU) 2018/171 (RTS on materiality </w:t>
        </w:r>
      </w:ins>
      <w:ins w:id="352" w:author="EBA Staff" w:date="2019-05-13T16:23:00Z">
        <w:r w:rsidR="00B46E48" w:rsidRPr="00320C81">
          <w:rPr>
            <w:strike/>
          </w:rPr>
          <w:t>threshold</w:t>
        </w:r>
      </w:ins>
      <w:ins w:id="353" w:author="EBA Staff" w:date="2019-05-13T16:22:00Z">
        <w:r w:rsidR="00B46E48" w:rsidRPr="00320C81">
          <w:rPr>
            <w:strike/>
          </w:rPr>
          <w:t xml:space="preserve"> </w:t>
        </w:r>
      </w:ins>
      <w:ins w:id="354" w:author="EBA Staff" w:date="2019-05-13T16:23:00Z">
        <w:r w:rsidR="00B46E48" w:rsidRPr="00320C81">
          <w:rPr>
            <w:strike/>
          </w:rPr>
          <w:t>for credit obligations past due)</w:t>
        </w:r>
      </w:ins>
      <w:r w:rsidRPr="00320C81">
        <w:rPr>
          <w:strike/>
        </w:rPr>
        <w:t>.</w:t>
      </w:r>
    </w:p>
    <w:p w14:paraId="5E58570F" w14:textId="7931D581" w:rsidR="009569C7" w:rsidRPr="00320C81" w:rsidRDefault="00A834F1" w:rsidP="009569C7">
      <w:pPr>
        <w:pStyle w:val="Baseparagraphnumbered"/>
        <w:tabs>
          <w:tab w:val="left" w:pos="851"/>
        </w:tabs>
        <w:ind w:left="709"/>
      </w:pPr>
      <w:r w:rsidRPr="00320C81">
        <w:lastRenderedPageBreak/>
        <w:t>For the purpose of template 18, ‘exposures’ shall include all debt instruments (debt securities and loans and advances</w:t>
      </w:r>
      <w:ins w:id="355" w:author="EBA Staff" w:date="2019-03-06T17:35:00Z">
        <w:r w:rsidR="0062156F" w:rsidRPr="00320C81">
          <w:t xml:space="preserve">, </w:t>
        </w:r>
      </w:ins>
      <w:ins w:id="356" w:author="Sellner, Christian" w:date="2019-06-18T17:13:00Z">
        <w:r w:rsidRPr="00320C81">
          <w:t>includ</w:t>
        </w:r>
        <w:r w:rsidR="0062156F" w:rsidRPr="00320C81">
          <w:t>ing</w:t>
        </w:r>
      </w:ins>
      <w:del w:id="357" w:author="EBA Staff" w:date="2019-03-06T17:35:00Z">
        <w:r w:rsidRPr="00320C81" w:rsidDel="0062156F">
          <w:delText xml:space="preserve"> which shall </w:delText>
        </w:r>
      </w:del>
      <w:del w:id="358" w:author="Sellner, Christian" w:date="2019-06-18T17:13:00Z">
        <w:r w:rsidRPr="00320C81">
          <w:delText>includ</w:delText>
        </w:r>
      </w:del>
      <w:del w:id="359" w:author="EBA Staff" w:date="2019-03-06T17:35:00Z">
        <w:r w:rsidRPr="00320C81" w:rsidDel="0062156F">
          <w:delText>e</w:delText>
        </w:r>
      </w:del>
      <w:ins w:id="360" w:author="EBA Staff" w:date="2019-03-06T17:35:00Z">
        <w:r w:rsidR="0062156F" w:rsidRPr="00320C81">
          <w:t>ing</w:t>
        </w:r>
      </w:ins>
      <w:r w:rsidRPr="00320C81">
        <w:t xml:space="preserve"> also cash balances at central banks and other demand deposits) and off-balance sheet exposures, except those held for trading exposures. </w:t>
      </w:r>
    </w:p>
    <w:p w14:paraId="7E10BD47" w14:textId="77777777" w:rsidR="009569C7" w:rsidRPr="00320C81" w:rsidRDefault="00A834F1" w:rsidP="009569C7">
      <w:pPr>
        <w:pStyle w:val="Baseparagraphnumbered"/>
        <w:tabs>
          <w:tab w:val="left" w:pos="851"/>
        </w:tabs>
        <w:ind w:left="709"/>
      </w:pPr>
      <w:r w:rsidRPr="00320C81">
        <w:t>Debt instruments shall be included in the following accounting portfolios: (a) debt instruments at cost or amortised cost, (b) debt instruments at fair value through other comprehensive income or through equity subject to impairment and (c) debt instruments at strict LOCOM or fair value through profit or loss</w:t>
      </w:r>
      <w:r w:rsidRPr="00320C81">
        <w:rPr>
          <w:lang w:val="en-US"/>
        </w:rPr>
        <w:t xml:space="preserve"> or through equity not subject to impairment, in accordance with the criteria of paragraph 233 of this Part</w:t>
      </w:r>
      <w:r w:rsidRPr="00320C81">
        <w:t xml:space="preserve">. Each category shall be broken down by instrument and by counterparty. </w:t>
      </w:r>
    </w:p>
    <w:p w14:paraId="633A3D09" w14:textId="77777777" w:rsidR="009569C7" w:rsidRPr="00320C81" w:rsidRDefault="00A834F1" w:rsidP="009569C7">
      <w:pPr>
        <w:pStyle w:val="Baseparagraphnumbered"/>
        <w:tabs>
          <w:tab w:val="left" w:pos="851"/>
        </w:tabs>
        <w:ind w:left="709"/>
      </w:pPr>
      <w:r w:rsidRPr="00320C81">
        <w:t xml:space="preserve">Under IFRS and relevant national GAAP based on BAD, off-balance sheet exposures shall comprise the following revocable and irrevocable items: </w:t>
      </w:r>
    </w:p>
    <w:p w14:paraId="4C446001" w14:textId="77777777" w:rsidR="009569C7" w:rsidRPr="00320C81" w:rsidRDefault="00A834F1" w:rsidP="00C35843">
      <w:pPr>
        <w:pStyle w:val="Text1"/>
        <w:numPr>
          <w:ilvl w:val="1"/>
          <w:numId w:val="39"/>
        </w:numPr>
        <w:ind w:left="1134" w:hanging="425"/>
      </w:pPr>
      <w:r w:rsidRPr="00320C81">
        <w:t>loan commitments given;</w:t>
      </w:r>
    </w:p>
    <w:p w14:paraId="7623E91E" w14:textId="77777777" w:rsidR="009569C7" w:rsidRPr="00320C81" w:rsidRDefault="00A834F1" w:rsidP="00C35843">
      <w:pPr>
        <w:pStyle w:val="Text1"/>
        <w:numPr>
          <w:ilvl w:val="1"/>
          <w:numId w:val="39"/>
        </w:numPr>
        <w:ind w:left="1134" w:hanging="425"/>
      </w:pPr>
      <w:r w:rsidRPr="00320C81">
        <w:t>financial guarantees given;</w:t>
      </w:r>
    </w:p>
    <w:p w14:paraId="5AB30D2C" w14:textId="77777777" w:rsidR="009569C7" w:rsidRPr="00320C81" w:rsidRDefault="00A834F1" w:rsidP="00C35843">
      <w:pPr>
        <w:pStyle w:val="Text1"/>
        <w:numPr>
          <w:ilvl w:val="1"/>
          <w:numId w:val="39"/>
        </w:numPr>
        <w:ind w:left="1134" w:hanging="425"/>
      </w:pPr>
      <w:r w:rsidRPr="00320C81">
        <w:t>other commitments given.</w:t>
      </w:r>
    </w:p>
    <w:p w14:paraId="220D32C5" w14:textId="77777777" w:rsidR="009569C7" w:rsidRPr="00320C81" w:rsidRDefault="00A834F1" w:rsidP="009569C7">
      <w:pPr>
        <w:pStyle w:val="Baseparagraphnumbered"/>
      </w:pPr>
      <w:r w:rsidRPr="00320C81">
        <w:t xml:space="preserve">Debt instruments classified as held for sale in accordance with IFRS 5 shall be reported separately. </w:t>
      </w:r>
    </w:p>
    <w:p w14:paraId="6F61649D" w14:textId="77777777" w:rsidR="009569C7" w:rsidRPr="00320C81" w:rsidRDefault="00A834F1" w:rsidP="009569C7">
      <w:pPr>
        <w:pStyle w:val="Baseparagraphnumbered"/>
      </w:pPr>
      <w:r w:rsidRPr="00320C81">
        <w:t>In template 18 for debt instruments, ‘gross carrying amount’ shall be reported as defined in paragraph 34 of Part 1 of this Annex. For off-balance sheet exposures, the nominal amount as defined in paragraph 118 of this Part of this Annex shall be reported.</w:t>
      </w:r>
    </w:p>
    <w:p w14:paraId="065DCBF5" w14:textId="2F7939EC" w:rsidR="009569C7" w:rsidRPr="00320C81" w:rsidRDefault="00A834F1" w:rsidP="00B46E48">
      <w:pPr>
        <w:pStyle w:val="Baseparagraphnumbered"/>
        <w:rPr>
          <w:strike/>
        </w:rPr>
      </w:pPr>
      <w:r w:rsidRPr="00320C81">
        <w:t>For the purpose of template 18, an exposure is ‘past-due’ where it meets the criteria of paragraph 96 of this Part.</w:t>
      </w:r>
      <w:ins w:id="361" w:author="EBA Staff" w:date="2019-05-13T16:24:00Z">
        <w:r w:rsidR="00B46E48" w:rsidRPr="00320C81">
          <w:t xml:space="preserve"> </w:t>
        </w:r>
        <w:r w:rsidR="00B46E48" w:rsidRPr="00320C81">
          <w:rPr>
            <w:strike/>
          </w:rPr>
          <w:t xml:space="preserve">For </w:t>
        </w:r>
      </w:ins>
      <w:ins w:id="362" w:author="EBA Staff" w:date="2019-05-13T16:25:00Z">
        <w:r w:rsidR="00B46E48" w:rsidRPr="00320C81">
          <w:rPr>
            <w:strike/>
          </w:rPr>
          <w:t xml:space="preserve">the purpose of classification of exposures as </w:t>
        </w:r>
      </w:ins>
      <w:ins w:id="363" w:author="EBA Staff" w:date="2019-05-13T16:24:00Z">
        <w:r w:rsidR="00B46E48" w:rsidRPr="00320C81">
          <w:rPr>
            <w:strike/>
          </w:rPr>
          <w:t>non-performing</w:t>
        </w:r>
      </w:ins>
      <w:ins w:id="364" w:author="EBA Staff" w:date="2019-05-13T16:47:00Z">
        <w:r w:rsidR="00E228B6" w:rsidRPr="00320C81">
          <w:rPr>
            <w:strike/>
          </w:rPr>
          <w:t xml:space="preserve"> in accordance with paragraph 213, </w:t>
        </w:r>
      </w:ins>
      <w:ins w:id="365" w:author="EBA Staff" w:date="2019-05-13T16:48:00Z">
        <w:r w:rsidR="00E228B6" w:rsidRPr="00320C81">
          <w:rPr>
            <w:strike/>
          </w:rPr>
          <w:t>let</w:t>
        </w:r>
      </w:ins>
      <w:ins w:id="366" w:author="EBA Staff" w:date="2019-05-13T16:57:00Z">
        <w:r w:rsidR="00E228B6" w:rsidRPr="00320C81">
          <w:rPr>
            <w:strike/>
          </w:rPr>
          <w:t>t</w:t>
        </w:r>
      </w:ins>
      <w:ins w:id="367" w:author="EBA Staff" w:date="2019-05-13T16:47:00Z">
        <w:r w:rsidR="00E228B6" w:rsidRPr="00320C81">
          <w:rPr>
            <w:strike/>
          </w:rPr>
          <w:t>.</w:t>
        </w:r>
      </w:ins>
      <w:ins w:id="368" w:author="EBA Staff" w:date="2019-05-13T16:48:00Z">
        <w:r w:rsidR="00E228B6" w:rsidRPr="00320C81">
          <w:rPr>
            <w:strike/>
          </w:rPr>
          <w:t xml:space="preserve"> a)</w:t>
        </w:r>
      </w:ins>
      <w:ins w:id="369" w:author="EBA Staff" w:date="2019-05-13T16:24:00Z">
        <w:r w:rsidR="00B46E48" w:rsidRPr="00320C81">
          <w:rPr>
            <w:strike/>
          </w:rPr>
          <w:t xml:space="preserve">, </w:t>
        </w:r>
      </w:ins>
      <w:ins w:id="370" w:author="EBA Staff" w:date="2019-05-13T16:25:00Z">
        <w:r w:rsidR="00B46E48" w:rsidRPr="00320C81">
          <w:rPr>
            <w:strike/>
          </w:rPr>
          <w:t xml:space="preserve">the counting of 90 days past due commences once the past due amount, </w:t>
        </w:r>
      </w:ins>
      <w:ins w:id="371" w:author="EBA Staff" w:date="2019-05-13T16:27:00Z">
        <w:r w:rsidR="00B46E48" w:rsidRPr="00320C81">
          <w:rPr>
            <w:strike/>
          </w:rPr>
          <w:t>being the sum of past due principal, interest and fees, breaches the materiality threshold</w:t>
        </w:r>
      </w:ins>
      <w:ins w:id="372" w:author="EBA Staff" w:date="2019-05-13T16:28:00Z">
        <w:r w:rsidR="00B46E48" w:rsidRPr="00320C81">
          <w:rPr>
            <w:strike/>
          </w:rPr>
          <w:t xml:space="preserve"> as defined in paragraph 216 of this Part</w:t>
        </w:r>
      </w:ins>
      <w:ins w:id="373" w:author="EBA Staff" w:date="2019-05-13T16:27:00Z">
        <w:r w:rsidR="00B46E48" w:rsidRPr="00320C81">
          <w:rPr>
            <w:strike/>
          </w:rPr>
          <w:t>. If the past due part of exposure continues to be material for 90 consecutive days, the exposure should then be classified as non-performing</w:t>
        </w:r>
      </w:ins>
      <w:ins w:id="374" w:author="EBA Staff" w:date="2019-05-13T16:29:00Z">
        <w:r w:rsidR="00B46E48" w:rsidRPr="00320C81">
          <w:rPr>
            <w:strike/>
          </w:rPr>
          <w:t>.</w:t>
        </w:r>
      </w:ins>
    </w:p>
    <w:p w14:paraId="57661F4A" w14:textId="77777777" w:rsidR="009569C7" w:rsidRPr="00320C81" w:rsidRDefault="00A834F1" w:rsidP="009569C7">
      <w:pPr>
        <w:pStyle w:val="Baseparagraphnumbered"/>
        <w:tabs>
          <w:tab w:val="left" w:pos="851"/>
        </w:tabs>
        <w:ind w:left="709"/>
      </w:pPr>
      <w:r w:rsidRPr="00320C81">
        <w:t xml:space="preserve"> For the purpose of template 18, ‘debtor’ means an obligor within the meaning of Article 178 of CRR.</w:t>
      </w:r>
    </w:p>
    <w:p w14:paraId="03CB36F3" w14:textId="77777777" w:rsidR="009569C7" w:rsidRPr="00320C81" w:rsidRDefault="00A834F1" w:rsidP="009569C7">
      <w:pPr>
        <w:pStyle w:val="Baseparagraphnumbered"/>
        <w:tabs>
          <w:tab w:val="left" w:pos="851"/>
        </w:tabs>
        <w:ind w:left="709"/>
      </w:pPr>
      <w:r w:rsidRPr="00320C81">
        <w:t xml:space="preserve"> A commitment shall be considered as a non-performing exposure for its nominal amount where,  drawn down or otherwise used, it would lead to exposures that present a risk of not being paid back in full without realisation of collateral. </w:t>
      </w:r>
    </w:p>
    <w:p w14:paraId="2607AC52" w14:textId="77777777" w:rsidR="009569C7" w:rsidRPr="00320C81" w:rsidRDefault="00A834F1" w:rsidP="009569C7">
      <w:pPr>
        <w:pStyle w:val="Baseparagraphnumbered"/>
        <w:tabs>
          <w:tab w:val="left" w:pos="851"/>
        </w:tabs>
        <w:ind w:left="709"/>
      </w:pPr>
      <w:r w:rsidRPr="00320C81">
        <w:t xml:space="preserve"> Financial guarantees given shall be considered as non-performing exposures for their nominal amount where the financial guarantee is at risk of being called by the guaranteed party, including, in particular, where the underlying guaranteed exposure meets the criteria to be considered as non-performing, referred to in paragraph 213. Where the guaranteed party is past-</w:t>
      </w:r>
      <w:r w:rsidRPr="00320C81">
        <w:lastRenderedPageBreak/>
        <w:t>due on the amount due under the financial guarantee contract, the reporting institution shall assess whether the resulting receivable meets the non-performing criteria.</w:t>
      </w:r>
    </w:p>
    <w:p w14:paraId="0F6A876E" w14:textId="77777777" w:rsidR="009569C7" w:rsidRPr="00320C81" w:rsidRDefault="00A834F1" w:rsidP="009569C7">
      <w:pPr>
        <w:pStyle w:val="Baseparagraphnumbered"/>
        <w:tabs>
          <w:tab w:val="left" w:pos="851"/>
        </w:tabs>
        <w:ind w:left="709"/>
      </w:pPr>
      <w:r w:rsidRPr="00320C81">
        <w:t xml:space="preserve"> Exposures classified as non-performing in accordance with paragraph 213 shall be categorised as either non-performing on an individual basis (‘transaction based’) or as non-performing for the overall exposure to a given debtor (‘debtor based’). For the categorisation of non-performing exposures on an individual basis or to a given debtor, the following categorisation approaches shall be used for the different types of non-performing exposures: </w:t>
      </w:r>
    </w:p>
    <w:p w14:paraId="04DA3EF0" w14:textId="77777777" w:rsidR="009569C7" w:rsidRPr="00320C81" w:rsidRDefault="00A834F1" w:rsidP="00C35843">
      <w:pPr>
        <w:pStyle w:val="Text1"/>
        <w:numPr>
          <w:ilvl w:val="2"/>
          <w:numId w:val="39"/>
        </w:numPr>
        <w:ind w:left="1134" w:hanging="425"/>
      </w:pPr>
      <w:r w:rsidRPr="00320C81">
        <w:t xml:space="preserve">for non-performing exposures classified as defaulted in accordance with Article 178 of CRR, the categorisation approach of that Article shall be applied; </w:t>
      </w:r>
    </w:p>
    <w:p w14:paraId="43AD249A" w14:textId="77777777" w:rsidR="009569C7" w:rsidRPr="00320C81" w:rsidRDefault="00A834F1" w:rsidP="00C35843">
      <w:pPr>
        <w:pStyle w:val="Text1"/>
        <w:numPr>
          <w:ilvl w:val="2"/>
          <w:numId w:val="39"/>
        </w:numPr>
        <w:ind w:left="1134" w:hanging="425"/>
      </w:pPr>
      <w:r w:rsidRPr="00320C81">
        <w:t>for exposures that are classified as non-performing due to impairment under the applicable accounting framework, the recognition criteria for impairment under the applicable accounting framework shall be applied;</w:t>
      </w:r>
    </w:p>
    <w:p w14:paraId="6461F040" w14:textId="77777777" w:rsidR="009569C7" w:rsidRPr="00320C81" w:rsidRDefault="00A834F1" w:rsidP="00C35843">
      <w:pPr>
        <w:pStyle w:val="Text1"/>
        <w:numPr>
          <w:ilvl w:val="2"/>
          <w:numId w:val="39"/>
        </w:numPr>
        <w:ind w:left="1134" w:hanging="425"/>
      </w:pPr>
      <w:r w:rsidRPr="00320C81">
        <w:t xml:space="preserve">for other non-performing exposures that are neither classified as defaulted nor as impaired, the provisions of Article 178 of CRR for defaulted exposures shall be applied. </w:t>
      </w:r>
    </w:p>
    <w:p w14:paraId="1C4AABF5" w14:textId="77777777" w:rsidR="009569C7" w:rsidRPr="00320C81" w:rsidRDefault="00A834F1" w:rsidP="009569C7">
      <w:pPr>
        <w:pStyle w:val="Baseparagraphnumbered"/>
        <w:tabs>
          <w:tab w:val="left" w:pos="851"/>
        </w:tabs>
        <w:ind w:left="709"/>
      </w:pPr>
      <w:r w:rsidRPr="00320C81">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also consider exposures to other entities of the group as non-performing shall be assessed, where they are not already considered as impaired or defaulted in accordance with Article 178 of CRR, except for exposures affected by isolated disputes that are unrelated to the solvency of the counterparty. </w:t>
      </w:r>
    </w:p>
    <w:p w14:paraId="77B38E46" w14:textId="77777777" w:rsidR="009569C7" w:rsidRPr="00320C81" w:rsidRDefault="00A834F1" w:rsidP="009569C7">
      <w:pPr>
        <w:pStyle w:val="Baseparagraphnumbered"/>
      </w:pPr>
      <w:r w:rsidRPr="00320C81">
        <w:t>Exposures shall be considered to have ceased being non-performing where all of the following conditions are met:</w:t>
      </w:r>
    </w:p>
    <w:p w14:paraId="3E65FD14" w14:textId="77777777" w:rsidR="009569C7" w:rsidRPr="00320C81" w:rsidRDefault="00A834F1" w:rsidP="00C35843">
      <w:pPr>
        <w:pStyle w:val="Text1"/>
        <w:numPr>
          <w:ilvl w:val="1"/>
          <w:numId w:val="40"/>
        </w:numPr>
        <w:tabs>
          <w:tab w:val="left" w:pos="1276"/>
        </w:tabs>
        <w:ind w:left="1134" w:hanging="426"/>
      </w:pPr>
      <w:r w:rsidRPr="00320C81">
        <w:t>the exposure meets the exit criteria applied by the reporting institution for the discontinuation of the impairment and default classification according to the applicable accounting framework and Article 178 of the CRR respectively;</w:t>
      </w:r>
    </w:p>
    <w:p w14:paraId="69AAC699" w14:textId="77777777" w:rsidR="009569C7" w:rsidRPr="00320C81" w:rsidRDefault="00A834F1" w:rsidP="00C35843">
      <w:pPr>
        <w:pStyle w:val="Text1"/>
        <w:numPr>
          <w:ilvl w:val="1"/>
          <w:numId w:val="40"/>
        </w:numPr>
        <w:tabs>
          <w:tab w:val="left" w:pos="1276"/>
        </w:tabs>
        <w:ind w:left="1134" w:hanging="426"/>
      </w:pPr>
      <w:r w:rsidRPr="00320C81">
        <w:t>the situation of the debtor has improved to the extent that full repayment, according to the original or where applicable the modified conditions, is likely to be made;</w:t>
      </w:r>
    </w:p>
    <w:p w14:paraId="5791CFB8" w14:textId="77777777" w:rsidR="009569C7" w:rsidRPr="00320C81" w:rsidRDefault="00A834F1" w:rsidP="00C35843">
      <w:pPr>
        <w:pStyle w:val="Text1"/>
        <w:numPr>
          <w:ilvl w:val="1"/>
          <w:numId w:val="40"/>
        </w:numPr>
        <w:tabs>
          <w:tab w:val="left" w:pos="1276"/>
        </w:tabs>
        <w:ind w:left="1134" w:hanging="426"/>
      </w:pPr>
      <w:r w:rsidRPr="00320C81">
        <w:t xml:space="preserve">the debtor does not have any amount past-due by more than 90 days. </w:t>
      </w:r>
    </w:p>
    <w:p w14:paraId="0FDAB484" w14:textId="77777777" w:rsidR="009569C7" w:rsidRPr="00320C81" w:rsidRDefault="00A834F1" w:rsidP="009569C7">
      <w:pPr>
        <w:pStyle w:val="Baseparagraphnumbered"/>
      </w:pPr>
      <w:r w:rsidRPr="00320C81">
        <w:t xml:space="preserve">An exposure shall remain classified as non-performing while the conditions in points (a), (b) and (c) of paragraph 228 of this Part of this Annex are not met, even though the exposure has already met the discontinuation criteria applied by the reporting institution for the impairment and default </w:t>
      </w:r>
      <w:r w:rsidRPr="00320C81">
        <w:lastRenderedPageBreak/>
        <w:t>classification according to the applicable accounting framework and Article 178 of CRR respectively</w:t>
      </w:r>
      <w:r w:rsidR="009E0809" w:rsidRPr="00320C81">
        <w:t>.</w:t>
      </w:r>
      <w:r w:rsidRPr="00320C81">
        <w:t xml:space="preserve"> </w:t>
      </w:r>
    </w:p>
    <w:p w14:paraId="544BEA4B" w14:textId="77777777" w:rsidR="009569C7" w:rsidRPr="00320C81" w:rsidRDefault="00A834F1" w:rsidP="009569C7">
      <w:pPr>
        <w:pStyle w:val="Baseparagraphnumbered"/>
      </w:pPr>
      <w:r w:rsidRPr="00320C81">
        <w:t>The classification of a non-performing exposure as non-current asset held for sale in accordance with IFRS 5 does not discontinue their classification as non-performing exposure.</w:t>
      </w:r>
    </w:p>
    <w:p w14:paraId="7F681DE1" w14:textId="68405BFB" w:rsidR="009569C7" w:rsidRPr="00320C81" w:rsidRDefault="00A834F1" w:rsidP="009569C7">
      <w:pPr>
        <w:pStyle w:val="Baseparagraphnumbered"/>
        <w:tabs>
          <w:tab w:val="left" w:pos="851"/>
        </w:tabs>
        <w:ind w:left="709"/>
      </w:pPr>
      <w:r w:rsidRPr="00320C81">
        <w:t xml:space="preserve"> Granting forbearance measures to a non-performing exposure shall not discontinue the non-performing status of this exposure. Where exposures are non-performing with forbearance measures, as referred to in paragraph 262</w:t>
      </w:r>
      <w:ins w:id="375" w:author="EBA Staff" w:date="2019-03-06T17:36:00Z">
        <w:r w:rsidR="0062156F" w:rsidRPr="00320C81">
          <w:t xml:space="preserve"> of this Part</w:t>
        </w:r>
      </w:ins>
      <w:r w:rsidRPr="00320C81">
        <w:t>, those exposures shall be considered to have ceased being non-performing where all the following conditions are met:</w:t>
      </w:r>
    </w:p>
    <w:p w14:paraId="584F2A63" w14:textId="77777777" w:rsidR="009569C7" w:rsidRPr="00320C81" w:rsidRDefault="00A834F1" w:rsidP="00C35843">
      <w:pPr>
        <w:pStyle w:val="Text1"/>
        <w:numPr>
          <w:ilvl w:val="0"/>
          <w:numId w:val="49"/>
        </w:numPr>
        <w:ind w:left="1134"/>
      </w:pPr>
      <w:r w:rsidRPr="00320C81">
        <w:t xml:space="preserve">exposures are not considered to be impaired or defaulted by the reporting institution according to the applicable accounting framework and Article 178 of the CRR, respectively; </w:t>
      </w:r>
    </w:p>
    <w:p w14:paraId="7019F64C" w14:textId="77777777" w:rsidR="009569C7" w:rsidRPr="00320C81" w:rsidRDefault="00A834F1" w:rsidP="00C35843">
      <w:pPr>
        <w:pStyle w:val="Text1"/>
        <w:numPr>
          <w:ilvl w:val="0"/>
          <w:numId w:val="49"/>
        </w:numPr>
        <w:ind w:left="1134"/>
      </w:pPr>
      <w:r w:rsidRPr="00320C81">
        <w:t>one year has passed since the latest between the moment where forbearance measures were applied and the moment where exposures have been classified as non-performing;</w:t>
      </w:r>
    </w:p>
    <w:p w14:paraId="2F0AB5C0" w14:textId="77777777" w:rsidR="009569C7" w:rsidRPr="00320C81" w:rsidRDefault="00A834F1" w:rsidP="00C35843">
      <w:pPr>
        <w:pStyle w:val="Text1"/>
        <w:numPr>
          <w:ilvl w:val="0"/>
          <w:numId w:val="49"/>
        </w:numPr>
        <w:ind w:left="1134"/>
      </w:pPr>
      <w:r w:rsidRPr="00320C81">
        <w:t xml:space="preserve">there is not, following the forbearance measures, any past-due amount or concern regarding the full repayment of the exposure according to the post-forbearance conditions. The absence of concerns shall be determined after an analysis of the debtor’s financial situation by the institution. Concerns may be considered as no longer existing where the debtor has paid, via its regular payments in accordance with the post-forbearance conditions, a total equal to the amount that was previously past-due (where there were past-due amounts) or that has been written-off (where there were no past-due amounts) under the forbearance measures or the debtor has otherwise demonstrated its ability to comply with the post-forbearance conditions. </w:t>
      </w:r>
    </w:p>
    <w:p w14:paraId="48EB4F35" w14:textId="77777777" w:rsidR="009569C7" w:rsidRPr="00320C81" w:rsidRDefault="00A834F1" w:rsidP="009569C7">
      <w:pPr>
        <w:pStyle w:val="Text1"/>
        <w:ind w:left="709" w:firstLine="1"/>
      </w:pPr>
      <w:r w:rsidRPr="00320C81">
        <w:t>The specific exit conditions referred to in points (a), (b) and (c) shall apply in addition to the criteria applied by reporting institutions for impaired and defaulted exposures according to the applicable accounting framework and Article 178 of CRR, respectively.</w:t>
      </w:r>
    </w:p>
    <w:p w14:paraId="064A7089" w14:textId="77777777" w:rsidR="009569C7" w:rsidRPr="00320C81" w:rsidRDefault="00A834F1" w:rsidP="009569C7">
      <w:pPr>
        <w:pStyle w:val="Baseparagraphnumbered"/>
        <w:tabs>
          <w:tab w:val="left" w:pos="851"/>
        </w:tabs>
        <w:ind w:left="709"/>
      </w:pPr>
      <w:r w:rsidRPr="00320C81">
        <w:t xml:space="preserve">Where the conditions referred to in paragraph 231 of this Part of this Annex are not met at the end of the one year </w:t>
      </w:r>
      <w:r w:rsidR="0030521D" w:rsidRPr="00320C81">
        <w:t xml:space="preserve">period </w:t>
      </w:r>
      <w:r w:rsidRPr="00320C81">
        <w:t>specified in point (b) of that paragraph, the exposure shall continue to be identified as non-performing forborne exposure until all conditions are met. The conditions shall be assessed at least on a quarterly basis.</w:t>
      </w:r>
    </w:p>
    <w:p w14:paraId="70CBE7CC" w14:textId="77777777" w:rsidR="009569C7" w:rsidRPr="00320C81" w:rsidRDefault="00A834F1" w:rsidP="00152278">
      <w:pPr>
        <w:pStyle w:val="Baseparagraphnumbered"/>
      </w:pPr>
      <w:r w:rsidRPr="00320C81">
        <w:t xml:space="preserve">The accounting portfolios under IFRS listed in paragraph 15 of Part 1 of this Annex and under relevant national GAAP based on BAD listed in paragraph 16 of Part 1 of this Annex shall be reported as follows in template 18: </w:t>
      </w:r>
    </w:p>
    <w:p w14:paraId="59886782" w14:textId="77777777" w:rsidR="009569C7" w:rsidRPr="00320C81" w:rsidRDefault="00A834F1" w:rsidP="009569C7">
      <w:pPr>
        <w:pStyle w:val="Baseparagraphnumbered"/>
        <w:numPr>
          <w:ilvl w:val="0"/>
          <w:numId w:val="0"/>
        </w:numPr>
        <w:ind w:left="1134" w:hanging="425"/>
      </w:pPr>
      <w:r w:rsidRPr="00320C81">
        <w:t>(a) ‘Debt instruments at cost or at amortised cost’ shall encompass debt instruments included in any of the following:</w:t>
      </w:r>
    </w:p>
    <w:p w14:paraId="60F7BD5E" w14:textId="77777777" w:rsidR="009569C7" w:rsidRPr="00320C81" w:rsidRDefault="00A834F1" w:rsidP="009569C7">
      <w:pPr>
        <w:pStyle w:val="Baseparagraphnumbered"/>
        <w:numPr>
          <w:ilvl w:val="0"/>
          <w:numId w:val="0"/>
        </w:numPr>
        <w:ind w:left="1440"/>
      </w:pPr>
      <w:r w:rsidRPr="00320C81">
        <w:t>(i) ‘financial assets at amortised cost’ (IFRS);</w:t>
      </w:r>
    </w:p>
    <w:p w14:paraId="1B28A282" w14:textId="77777777" w:rsidR="009569C7" w:rsidRPr="00320C81" w:rsidRDefault="00A834F1" w:rsidP="009569C7">
      <w:pPr>
        <w:pStyle w:val="Baseparagraphnumbered"/>
        <w:numPr>
          <w:ilvl w:val="0"/>
          <w:numId w:val="0"/>
        </w:numPr>
        <w:ind w:left="1440"/>
      </w:pPr>
      <w:r w:rsidRPr="00320C81">
        <w:lastRenderedPageBreak/>
        <w:t>(ii) ‘Non-trading non-derivative financial assets at a cost based method’, including debt instruments under moderate LOCOM (national GAAP based on BAD);</w:t>
      </w:r>
    </w:p>
    <w:p w14:paraId="00EF0329" w14:textId="77777777" w:rsidR="009569C7" w:rsidRPr="00320C81" w:rsidRDefault="00A834F1" w:rsidP="009569C7">
      <w:pPr>
        <w:pStyle w:val="Baseparagraphnumbered"/>
        <w:numPr>
          <w:ilvl w:val="0"/>
          <w:numId w:val="0"/>
        </w:numPr>
        <w:ind w:left="1440"/>
      </w:pPr>
      <w:r w:rsidRPr="00320C81">
        <w:t xml:space="preserve">(iii) ‘Other non-trading non-derivative financial assets’, except debt instruments measured at strict LOCOM (national GAAP based on BAD); </w:t>
      </w:r>
    </w:p>
    <w:p w14:paraId="6C58FCA1" w14:textId="77777777" w:rsidR="009569C7" w:rsidRPr="00320C81" w:rsidRDefault="00A834F1" w:rsidP="009569C7">
      <w:pPr>
        <w:pStyle w:val="Baseparagraphnumbered"/>
        <w:numPr>
          <w:ilvl w:val="0"/>
          <w:numId w:val="0"/>
        </w:numPr>
        <w:ind w:left="1134" w:hanging="425"/>
      </w:pPr>
      <w:r w:rsidRPr="00320C81">
        <w:t>(b) ‘Debt instruments at fair value through other comprehensive income or through equity subject to impairment’ shall encompass debt instruments included in any of the following:</w:t>
      </w:r>
    </w:p>
    <w:p w14:paraId="2CE0AA4C" w14:textId="77777777" w:rsidR="009569C7" w:rsidRPr="00320C81" w:rsidRDefault="00A834F1" w:rsidP="009569C7">
      <w:pPr>
        <w:pStyle w:val="Baseparagraphnumbered"/>
        <w:numPr>
          <w:ilvl w:val="0"/>
          <w:numId w:val="0"/>
        </w:numPr>
        <w:ind w:left="1440"/>
      </w:pPr>
      <w:r w:rsidRPr="00320C81">
        <w:t>(i) ‘Financial assets at fair value through other comprehensive income’ (IFRS);</w:t>
      </w:r>
    </w:p>
    <w:p w14:paraId="41F1E3BA" w14:textId="77777777" w:rsidR="009569C7" w:rsidRPr="00320C81" w:rsidRDefault="00A834F1" w:rsidP="009569C7">
      <w:pPr>
        <w:pStyle w:val="Baseparagraphnumbered"/>
        <w:numPr>
          <w:ilvl w:val="0"/>
          <w:numId w:val="0"/>
        </w:numPr>
        <w:ind w:left="1440"/>
      </w:pPr>
      <w:r w:rsidRPr="00320C81">
        <w:t>(ii) ‘Non-trading non-derivative financial assets measured at fair value to equity’, where instruments in that measurement category can be subject to impairment in accordance with the applicable accounting framework under national GAAP based on BAD;</w:t>
      </w:r>
    </w:p>
    <w:p w14:paraId="77BA204C" w14:textId="77777777" w:rsidR="009569C7" w:rsidRPr="00320C81" w:rsidRDefault="00A834F1" w:rsidP="009569C7">
      <w:pPr>
        <w:pStyle w:val="Baseparagraphnumbered"/>
        <w:numPr>
          <w:ilvl w:val="0"/>
          <w:numId w:val="0"/>
        </w:numPr>
        <w:ind w:left="1134" w:hanging="425"/>
      </w:pPr>
      <w:r w:rsidRPr="00320C81">
        <w:t>(c) ‘Debt instruments at strict LOCOM, or at fair value through profit or loss or through equity not subject to impairment’ shall encompass debt instruments included in any of the following:</w:t>
      </w:r>
    </w:p>
    <w:p w14:paraId="3A75F99F" w14:textId="77777777" w:rsidR="009569C7" w:rsidRPr="00320C81" w:rsidRDefault="00A834F1" w:rsidP="009569C7">
      <w:pPr>
        <w:pStyle w:val="Baseparagraphnumbered"/>
        <w:numPr>
          <w:ilvl w:val="0"/>
          <w:numId w:val="0"/>
        </w:numPr>
        <w:ind w:left="1418"/>
      </w:pPr>
      <w:r w:rsidRPr="00320C81">
        <w:t>(i) ‘Non-trading financial assets mandatorily at fair value through profit or loss’ (IFRS);</w:t>
      </w:r>
    </w:p>
    <w:p w14:paraId="5AF625E5" w14:textId="77777777" w:rsidR="009569C7" w:rsidRPr="00320C81" w:rsidRDefault="00A834F1" w:rsidP="009569C7">
      <w:pPr>
        <w:pStyle w:val="Baseparagraphnumbered"/>
        <w:numPr>
          <w:ilvl w:val="0"/>
          <w:numId w:val="0"/>
        </w:numPr>
        <w:ind w:left="1418"/>
      </w:pPr>
      <w:r w:rsidRPr="00320C81">
        <w:t>(ii) ‘Financial assets designated at fair value through profit or loss’ (IFRS);</w:t>
      </w:r>
    </w:p>
    <w:p w14:paraId="3018B9EE" w14:textId="77777777" w:rsidR="009569C7" w:rsidRPr="00320C81" w:rsidRDefault="00A834F1" w:rsidP="009569C7">
      <w:pPr>
        <w:pStyle w:val="Baseparagraphnumbered"/>
        <w:numPr>
          <w:ilvl w:val="0"/>
          <w:numId w:val="0"/>
        </w:numPr>
        <w:ind w:left="1418"/>
      </w:pPr>
      <w:r w:rsidRPr="00320C81">
        <w:t>(iii) ‘Non-trading non-derivative financial assets measured at fair value through profit or loss’ (national GAAP based on BAD);</w:t>
      </w:r>
    </w:p>
    <w:p w14:paraId="3FA19CFA" w14:textId="77777777" w:rsidR="009569C7" w:rsidRPr="00320C81" w:rsidRDefault="00A834F1" w:rsidP="009569C7">
      <w:pPr>
        <w:pStyle w:val="Baseparagraphnumbered"/>
        <w:numPr>
          <w:ilvl w:val="0"/>
          <w:numId w:val="0"/>
        </w:numPr>
        <w:ind w:left="1418"/>
      </w:pPr>
      <w:r w:rsidRPr="00320C81">
        <w:t>(iv) ‘Other non-trading non-derivative financial assets’ where debt instruments are measured under strict LOCOM (national GAAP based on BAD);</w:t>
      </w:r>
    </w:p>
    <w:p w14:paraId="36100188" w14:textId="77777777" w:rsidR="009569C7" w:rsidRPr="00320C81" w:rsidRDefault="00A834F1" w:rsidP="009569C7">
      <w:pPr>
        <w:pStyle w:val="Baseparagraphnumbered"/>
        <w:numPr>
          <w:ilvl w:val="0"/>
          <w:numId w:val="0"/>
        </w:numPr>
        <w:ind w:left="1418"/>
      </w:pPr>
      <w:r w:rsidRPr="00320C81">
        <w:t>(v) ‘Non-trading non-derivative financial assets measured at fair value through equity’, where debt instruments in that measurement category are not subject to impairment in accordance with the applicable accounting framework under GAAP based on BAD.</w:t>
      </w:r>
    </w:p>
    <w:p w14:paraId="1F1788AA" w14:textId="200C9570" w:rsidR="009569C7" w:rsidRPr="00320C81" w:rsidRDefault="00A834F1" w:rsidP="0062156F">
      <w:pPr>
        <w:pStyle w:val="Baseparagraphnumbered"/>
        <w:tabs>
          <w:tab w:val="left" w:pos="851"/>
        </w:tabs>
        <w:ind w:left="709"/>
        <w:rPr>
          <w:ins w:id="376" w:author="EBA Staff" w:date="2019-03-06T17:36:00Z"/>
        </w:rPr>
      </w:pPr>
      <w:r w:rsidRPr="00320C81">
        <w:t xml:space="preserve">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w:t>
      </w:r>
      <w:ins w:id="377" w:author="Sellner, Christian" w:date="2019-06-18T17:13:00Z">
        <w:r w:rsidRPr="00320C81">
          <w:t>18</w:t>
        </w:r>
      </w:ins>
      <w:del w:id="378" w:author="EBA Staff" w:date="2019-03-06T19:10:00Z">
        <w:r w:rsidRPr="00320C81" w:rsidDel="00653755">
          <w:delText>F</w:delText>
        </w:r>
      </w:del>
      <w:del w:id="379" w:author="Sellner, Christian" w:date="2019-06-18T17:13:00Z">
        <w:r w:rsidRPr="00320C81">
          <w:delText>18</w:delText>
        </w:r>
      </w:del>
      <w:r w:rsidRPr="00320C81">
        <w:t>. The notional amount of all commitments designated at fair value through profit or loss shall be reported in template 9.</w:t>
      </w:r>
    </w:p>
    <w:p w14:paraId="0B45B101" w14:textId="1EBB3D2C" w:rsidR="0062156F" w:rsidRPr="00320C81" w:rsidRDefault="0062156F" w:rsidP="0062156F">
      <w:pPr>
        <w:pStyle w:val="Baseparagraphnumbered"/>
        <w:numPr>
          <w:ilvl w:val="0"/>
          <w:numId w:val="0"/>
        </w:numPr>
        <w:tabs>
          <w:tab w:val="left" w:pos="851"/>
        </w:tabs>
        <w:ind w:left="709" w:hanging="357"/>
        <w:rPr>
          <w:ins w:id="380" w:author="EBA Staff" w:date="2019-03-06T17:37:00Z"/>
        </w:rPr>
      </w:pPr>
      <w:ins w:id="381" w:author="EBA Staff" w:date="2019-03-06T17:36:00Z">
        <w:r w:rsidRPr="00320C81">
          <w:lastRenderedPageBreak/>
          <w:t>234i. The following exposures shall be identified in separate rows:</w:t>
        </w:r>
      </w:ins>
    </w:p>
    <w:p w14:paraId="16A43BD5" w14:textId="04B3C358" w:rsidR="0062156F" w:rsidRPr="00320C81" w:rsidRDefault="0062156F" w:rsidP="00C35843">
      <w:pPr>
        <w:pStyle w:val="Text1"/>
        <w:numPr>
          <w:ilvl w:val="0"/>
          <w:numId w:val="70"/>
        </w:numPr>
        <w:ind w:left="1134" w:hanging="425"/>
        <w:rPr>
          <w:ins w:id="382" w:author="EBA Staff" w:date="2019-03-06T17:36:00Z"/>
        </w:rPr>
      </w:pPr>
      <w:ins w:id="383" w:author="EBA Staff" w:date="2019-03-06T17:36:00Z">
        <w:r w:rsidRPr="00320C81">
          <w:t xml:space="preserve">Loans collateralised by immovable property as defined in paragraphs 86 (a) and 87 of this Part; </w:t>
        </w:r>
      </w:ins>
    </w:p>
    <w:p w14:paraId="754D2855" w14:textId="37F30843" w:rsidR="0062156F" w:rsidRPr="00320C81" w:rsidRDefault="0062156F" w:rsidP="00C35843">
      <w:pPr>
        <w:pStyle w:val="Text1"/>
        <w:numPr>
          <w:ilvl w:val="0"/>
          <w:numId w:val="70"/>
        </w:numPr>
        <w:ind w:left="1134" w:hanging="425"/>
      </w:pPr>
      <w:ins w:id="384" w:author="EBA Staff" w:date="2019-03-06T17:36:00Z">
        <w:r w:rsidRPr="00320C81">
          <w:t>Credit for consumption as defined in paragraph 88 (a) of this Part.</w:t>
        </w:r>
      </w:ins>
    </w:p>
    <w:p w14:paraId="64E29575" w14:textId="77777777" w:rsidR="009569C7" w:rsidRPr="00320C81" w:rsidRDefault="00A834F1" w:rsidP="009569C7">
      <w:pPr>
        <w:pStyle w:val="Baseparagraphnumbered"/>
        <w:tabs>
          <w:tab w:val="left" w:pos="851"/>
        </w:tabs>
        <w:ind w:left="709"/>
      </w:pPr>
      <w:r w:rsidRPr="00320C81">
        <w:t>Past due exposures shall be reported separately within the performing and non-performing categories for their entire amount as defined in paragraph 96 of this Part. Exposures past due by more than 90 days but that are not material in accordance with Article 178 of CRR shall be reported within performing exposures in ‘Past due &gt; 30 days &lt;= 90 days’.</w:t>
      </w:r>
    </w:p>
    <w:p w14:paraId="638C9014" w14:textId="77777777" w:rsidR="009569C7" w:rsidRPr="00320C81" w:rsidRDefault="00A834F1" w:rsidP="009569C7">
      <w:pPr>
        <w:pStyle w:val="Baseparagraphnumbered"/>
        <w:tabs>
          <w:tab w:val="left" w:pos="851"/>
        </w:tabs>
        <w:ind w:left="709"/>
      </w:pPr>
      <w:r w:rsidRPr="00320C81">
        <w:t xml:space="preserve">Non-performing exposures shall be reported broken down by past due time bands. Exposures that are not past due or are past due by 90 days or less but nevertheless are identified as non-performing due to the likelihood of non-full repayment shall be reported in a dedicated column. Exposures that present both past due amounts and a likelihood of non-full repayment shall be allocated by past-due time bands consistent with the number of days that they are past due. </w:t>
      </w:r>
    </w:p>
    <w:p w14:paraId="228042A8" w14:textId="77777777" w:rsidR="009569C7" w:rsidRPr="00320C81" w:rsidRDefault="00A834F1" w:rsidP="009569C7">
      <w:pPr>
        <w:pStyle w:val="Baseparagraphnumbered"/>
        <w:tabs>
          <w:tab w:val="left" w:pos="851"/>
        </w:tabs>
        <w:ind w:left="709"/>
      </w:pPr>
      <w:r w:rsidRPr="00320C81">
        <w:t>The following exposures shall be identified in separate columns:</w:t>
      </w:r>
    </w:p>
    <w:p w14:paraId="2D89F662" w14:textId="620FFC58" w:rsidR="009569C7" w:rsidRPr="00320C81" w:rsidRDefault="00A834F1" w:rsidP="00C35843">
      <w:pPr>
        <w:pStyle w:val="Text1"/>
        <w:numPr>
          <w:ilvl w:val="0"/>
          <w:numId w:val="71"/>
        </w:numPr>
        <w:ind w:left="1134" w:hanging="425"/>
      </w:pPr>
      <w:r w:rsidRPr="00320C81">
        <w:t>exposures which are considered to be impaired in accordance with the applicable accounting framework; under IFRS, the amount of credit-impaired assets (Stage 3), including purchased or originated credit-impaired assets, shall be reported</w:t>
      </w:r>
      <w:del w:id="385" w:author="EBA Staff" w:date="2019-03-06T17:38:00Z">
        <w:r w:rsidRPr="00320C81" w:rsidDel="0062156F">
          <w:delText xml:space="preserve"> in this column</w:delText>
        </w:r>
      </w:del>
      <w:r w:rsidRPr="00320C81">
        <w:t>;</w:t>
      </w:r>
      <w:ins w:id="386" w:author="EBA Staff" w:date="2019-03-06T17:38:00Z">
        <w:r w:rsidR="0062156F" w:rsidRPr="00320C81">
          <w:t xml:space="preserve"> under nGAAP, the amount of impaired assets shall be reported;</w:t>
        </w:r>
      </w:ins>
    </w:p>
    <w:p w14:paraId="20BDCECB" w14:textId="17B23C8B" w:rsidR="009569C7" w:rsidRPr="00320C81" w:rsidRDefault="00A834F1" w:rsidP="00C35843">
      <w:pPr>
        <w:pStyle w:val="Text1"/>
        <w:numPr>
          <w:ilvl w:val="0"/>
          <w:numId w:val="71"/>
        </w:numPr>
        <w:ind w:left="1134" w:hanging="425"/>
        <w:rPr>
          <w:ins w:id="387" w:author="EBA Staff" w:date="2019-03-06T17:38:00Z"/>
        </w:rPr>
      </w:pPr>
      <w:r w:rsidRPr="00320C81">
        <w:t xml:space="preserve">exposures in respect of which a default is considered to have occurred in accordance with Article 178 of CRR. </w:t>
      </w:r>
    </w:p>
    <w:p w14:paraId="2BC951A7" w14:textId="7142166D" w:rsidR="0062156F" w:rsidRPr="00320C81" w:rsidRDefault="0062156F" w:rsidP="00C35843">
      <w:pPr>
        <w:pStyle w:val="Text1"/>
        <w:numPr>
          <w:ilvl w:val="0"/>
          <w:numId w:val="71"/>
        </w:numPr>
        <w:ind w:left="1134" w:hanging="425"/>
        <w:rPr>
          <w:ins w:id="388" w:author="EBA Staff" w:date="2019-03-06T17:38:00Z"/>
        </w:rPr>
      </w:pPr>
      <w:ins w:id="389" w:author="EBA Staff" w:date="2019-03-06T17:38:00Z">
        <w:r w:rsidRPr="00320C81">
          <w:t>under IFRS assets with significant increase in credit risk since initial recognition, but not credit-impaired (Stage 2), including purchased or originated credit-impaired assets that do not meet anymore the definition of “credit-impaired” assets after the initial recognition;</w:t>
        </w:r>
      </w:ins>
    </w:p>
    <w:p w14:paraId="0F633FB9" w14:textId="4EABFC4B" w:rsidR="0062156F" w:rsidRPr="00320C81" w:rsidRDefault="0062156F" w:rsidP="00C35843">
      <w:pPr>
        <w:pStyle w:val="Text1"/>
        <w:numPr>
          <w:ilvl w:val="0"/>
          <w:numId w:val="71"/>
        </w:numPr>
        <w:ind w:left="1134" w:hanging="425"/>
      </w:pPr>
      <w:ins w:id="390" w:author="EBA Staff" w:date="2019-03-06T17:39:00Z">
        <w:r w:rsidRPr="00320C81">
          <w:t>under IFRS, for performing exposures, assets without significant increase in credit risk since initial recognition (Stage 1)</w:t>
        </w:r>
      </w:ins>
    </w:p>
    <w:p w14:paraId="2CB2F646" w14:textId="77777777" w:rsidR="009569C7" w:rsidRPr="00320C81" w:rsidRDefault="00A834F1" w:rsidP="009569C7">
      <w:pPr>
        <w:pStyle w:val="Baseparagraphnumbered"/>
        <w:tabs>
          <w:tab w:val="left" w:pos="851"/>
        </w:tabs>
        <w:ind w:left="709"/>
      </w:pPr>
      <w:r w:rsidRPr="00320C81">
        <w:t xml:space="preserve">‘Accumulated impairment, accumulated negative changes in fair value due to credit risk and provisions’ figures shall be reported in accordance with paragraphs 11, 69 to 71, 106 and 110 of this Part. </w:t>
      </w:r>
    </w:p>
    <w:p w14:paraId="689E9B91" w14:textId="559E77AA" w:rsidR="009569C7" w:rsidRPr="00320C81" w:rsidRDefault="00A834F1" w:rsidP="0062156F">
      <w:pPr>
        <w:pStyle w:val="Baseparagraphnumbered"/>
        <w:tabs>
          <w:tab w:val="left" w:pos="851"/>
        </w:tabs>
        <w:ind w:left="709"/>
        <w:rPr>
          <w:ins w:id="391" w:author="EBA Staff" w:date="2019-03-06T17:40:00Z"/>
        </w:rPr>
      </w:pPr>
      <w:r w:rsidRPr="00320C81">
        <w:t>Information on collateral held and guarantees received on</w:t>
      </w:r>
      <w:ins w:id="392" w:author="EBA Staff" w:date="2019-03-06T17:39:00Z">
        <w:r w:rsidR="0062156F" w:rsidRPr="00320C81">
          <w:t xml:space="preserve"> performing and</w:t>
        </w:r>
      </w:ins>
      <w:r w:rsidRPr="00320C81">
        <w:t xml:space="preserve"> non-performing exposures shall be reported separately. Amounts reported for collateral received and guarantees received shall be calculated in accordance with paragraphs 172 and 174 of this Part. The sum of the amounts reported for both collateral and guarantees shall be capped at the carrying amount or nominal amount </w:t>
      </w:r>
      <w:ins w:id="393" w:author="EBA Staff" w:date="2019-03-06T19:10:00Z">
        <w:r w:rsidR="00653755" w:rsidRPr="00320C81">
          <w:t xml:space="preserve">after deduction of provisions </w:t>
        </w:r>
      </w:ins>
      <w:r w:rsidRPr="00320C81">
        <w:t>of the related exposure.</w:t>
      </w:r>
    </w:p>
    <w:p w14:paraId="1C0DB3EB" w14:textId="3176D5A2" w:rsidR="0062156F" w:rsidRPr="00320C81" w:rsidRDefault="0062156F" w:rsidP="0062156F">
      <w:pPr>
        <w:pStyle w:val="sub-subtitlenumbered"/>
        <w:jc w:val="both"/>
        <w:rPr>
          <w:ins w:id="394" w:author="EBA Staff" w:date="2019-03-06T17:40:00Z"/>
        </w:rPr>
      </w:pPr>
      <w:bookmarkStart w:id="395" w:name="_Toc2789798"/>
      <w:ins w:id="396" w:author="EBA Staff" w:date="2019-03-06T17:40:00Z">
        <w:r w:rsidRPr="00320C81">
          <w:t>Inflows and outflows of non-performing exposures – loans and advances by counterparty sector (18.1)</w:t>
        </w:r>
        <w:bookmarkEnd w:id="395"/>
      </w:ins>
    </w:p>
    <w:p w14:paraId="54BBF059" w14:textId="15C44D46" w:rsidR="0062156F" w:rsidRPr="00320C81" w:rsidRDefault="0062156F" w:rsidP="0062156F">
      <w:pPr>
        <w:pStyle w:val="Baseparagraphnumbered"/>
        <w:numPr>
          <w:ilvl w:val="0"/>
          <w:numId w:val="0"/>
        </w:numPr>
        <w:tabs>
          <w:tab w:val="left" w:pos="851"/>
        </w:tabs>
        <w:ind w:left="709" w:hanging="357"/>
        <w:rPr>
          <w:ins w:id="397" w:author="EBA Staff" w:date="2019-03-06T17:40:00Z"/>
        </w:rPr>
      </w:pPr>
      <w:ins w:id="398" w:author="EBA Staff" w:date="2019-03-06T17:40:00Z">
        <w:r w:rsidRPr="00320C81">
          <w:lastRenderedPageBreak/>
          <w:t>239i.Template 18.1 shall provide the inflows and outflows of loans and advances, excluding loans and advances classified as trading financial assets or held for trading, that were classified into or out of the category of non-performing exposures as defined in paragraphs 213 to 23</w:t>
        </w:r>
      </w:ins>
      <w:ins w:id="399" w:author="EBA Staff" w:date="2019-04-29T13:07:00Z">
        <w:r w:rsidR="002B13B4" w:rsidRPr="00320C81">
          <w:t>9</w:t>
        </w:r>
      </w:ins>
      <w:ins w:id="400" w:author="EBA Staff" w:date="2019-03-06T17:40:00Z">
        <w:r w:rsidRPr="00320C81">
          <w:t xml:space="preserve"> or 260 of this Part. Inflows and outflows of non-performing loans and advances are broken down by counterparty sector.</w:t>
        </w:r>
      </w:ins>
    </w:p>
    <w:p w14:paraId="49006617" w14:textId="6B81C13E" w:rsidR="0062156F" w:rsidRPr="00320C81" w:rsidRDefault="0062156F" w:rsidP="0062156F">
      <w:pPr>
        <w:pStyle w:val="Baseparagraphnumbered"/>
        <w:numPr>
          <w:ilvl w:val="0"/>
          <w:numId w:val="0"/>
        </w:numPr>
        <w:tabs>
          <w:tab w:val="left" w:pos="851"/>
        </w:tabs>
        <w:ind w:left="709" w:hanging="357"/>
        <w:rPr>
          <w:ins w:id="401" w:author="EBA Staff" w:date="2019-03-06T17:40:00Z"/>
        </w:rPr>
      </w:pPr>
      <w:ins w:id="402" w:author="EBA Staff" w:date="2019-03-06T17:40:00Z">
        <w:r w:rsidRPr="00320C81">
          <w:t>239ii. Inflows to the non-performing exposures category shall be reported on a cumulative basis since the beginning of the financial year. The inflow shall reflect the gross carrying amount of exposures that have become non-performing as defined in paragraphs 213 to 2</w:t>
        </w:r>
      </w:ins>
      <w:ins w:id="403" w:author="EBA Staff" w:date="2019-04-29T13:07:00Z">
        <w:r w:rsidR="002B13B4" w:rsidRPr="00320C81">
          <w:t>39</w:t>
        </w:r>
      </w:ins>
      <w:ins w:id="404" w:author="EBA Staff" w:date="2019-03-06T17:40:00Z">
        <w:r w:rsidRPr="00320C81">
          <w:t xml:space="preserve"> or 260 of this Part during the period, including purchased non-performing exposures. An increase in the gross carrying amount of a non-performing exposure due to accrued interest or due to an increase in the accumulated negative changes in fair value due to credit risk shall be reported as an inflow as well.</w:t>
        </w:r>
      </w:ins>
    </w:p>
    <w:p w14:paraId="2F595F71" w14:textId="77777777" w:rsidR="0062156F" w:rsidRPr="00320C81" w:rsidRDefault="0062156F" w:rsidP="0062156F">
      <w:pPr>
        <w:pStyle w:val="Baseparagraphnumbered"/>
        <w:numPr>
          <w:ilvl w:val="0"/>
          <w:numId w:val="0"/>
        </w:numPr>
        <w:tabs>
          <w:tab w:val="left" w:pos="851"/>
        </w:tabs>
        <w:ind w:left="709" w:hanging="357"/>
        <w:rPr>
          <w:ins w:id="405" w:author="EBA Staff" w:date="2019-03-06T17:40:00Z"/>
        </w:rPr>
      </w:pPr>
      <w:ins w:id="406" w:author="EBA Staff" w:date="2019-03-06T17:40:00Z">
        <w:r w:rsidRPr="00320C81">
          <w:t>239iii.</w:t>
        </w:r>
        <w:r w:rsidRPr="00320C81">
          <w:tab/>
          <w:t>For an exposure that is reclassified multiple times from non-performing to performing or vice versa during the period, the amount of inflows and outflows shall be identified based on a comparison between the status of the exposure (performing or non-performing) at the beginning of the financial year or at initial recognition and its status at the reporting reference date.</w:t>
        </w:r>
      </w:ins>
    </w:p>
    <w:p w14:paraId="12AF38C9" w14:textId="77777777" w:rsidR="0062156F" w:rsidRPr="00320C81" w:rsidRDefault="0062156F" w:rsidP="0062156F">
      <w:pPr>
        <w:pStyle w:val="Baseparagraphnumbered"/>
        <w:numPr>
          <w:ilvl w:val="0"/>
          <w:numId w:val="0"/>
        </w:numPr>
        <w:tabs>
          <w:tab w:val="left" w:pos="851"/>
        </w:tabs>
        <w:ind w:left="709" w:hanging="357"/>
        <w:rPr>
          <w:ins w:id="407" w:author="EBA Staff" w:date="2019-03-06T17:40:00Z"/>
        </w:rPr>
      </w:pPr>
      <w:ins w:id="408" w:author="EBA Staff" w:date="2019-03-06T17:40:00Z">
        <w:r w:rsidRPr="00320C81">
          <w:t>239iv.</w:t>
        </w:r>
        <w:r w:rsidRPr="00320C81">
          <w:tab/>
          <w:t>Outflows from the non-performing exposures category shall be reported on a cumulative basis since the beginning of the financial year. The outflow shall reflect the sum of the gross carrying amounts of exposures that cease to be non-performing during the period, and, where applicable, includes the amount of write-offs made in the context of the partial or full derecognition of the exposure. A decrease in the gross carrying amount of a non-performing exposure due to interest paid or a decrease in the accumulated negative changes in fair value due to credit risk shall be reported as an outflow as well.</w:t>
        </w:r>
      </w:ins>
    </w:p>
    <w:p w14:paraId="67223C7A" w14:textId="77777777" w:rsidR="0062156F" w:rsidRPr="00320C81" w:rsidRDefault="0062156F" w:rsidP="0062156F">
      <w:pPr>
        <w:pStyle w:val="Baseparagraphnumbered"/>
        <w:numPr>
          <w:ilvl w:val="0"/>
          <w:numId w:val="0"/>
        </w:numPr>
        <w:tabs>
          <w:tab w:val="left" w:pos="851"/>
        </w:tabs>
        <w:ind w:left="709" w:hanging="357"/>
        <w:rPr>
          <w:ins w:id="409" w:author="EBA Staff" w:date="2019-03-06T17:40:00Z"/>
        </w:rPr>
      </w:pPr>
      <w:ins w:id="410" w:author="EBA Staff" w:date="2019-03-06T17:40:00Z">
        <w:r w:rsidRPr="00320C81">
          <w:t>239v. An outflow shall be reported in the following cases:</w:t>
        </w:r>
      </w:ins>
    </w:p>
    <w:p w14:paraId="5E909FEB" w14:textId="25FFA228" w:rsidR="00D821B0" w:rsidRPr="00320C81" w:rsidRDefault="0062156F" w:rsidP="00C35843">
      <w:pPr>
        <w:pStyle w:val="Text1"/>
        <w:numPr>
          <w:ilvl w:val="0"/>
          <w:numId w:val="72"/>
        </w:numPr>
        <w:ind w:left="1134" w:hanging="425"/>
        <w:rPr>
          <w:ins w:id="411" w:author="EBA Staff" w:date="2019-03-06T17:40:00Z"/>
        </w:rPr>
      </w:pPr>
      <w:ins w:id="412" w:author="EBA Staff" w:date="2019-03-06T17:40:00Z">
        <w:r w:rsidRPr="00320C81">
          <w:t>A non-performing exposure meets the criteria for ceasing to be classified as non-performing as laid out in paragraphs 228 – 232 of this Part and is reclassified as performing not forborne or performing forborne;</w:t>
        </w:r>
      </w:ins>
    </w:p>
    <w:p w14:paraId="1ACBF35A" w14:textId="21B90B70" w:rsidR="0062156F" w:rsidRPr="00320C81" w:rsidRDefault="0062156F" w:rsidP="00C35843">
      <w:pPr>
        <w:pStyle w:val="Text1"/>
        <w:numPr>
          <w:ilvl w:val="0"/>
          <w:numId w:val="72"/>
        </w:numPr>
        <w:ind w:left="1134" w:hanging="425"/>
        <w:rPr>
          <w:ins w:id="413" w:author="EBA Staff" w:date="2019-03-06T17:40:00Z"/>
        </w:rPr>
      </w:pPr>
      <w:ins w:id="414" w:author="EBA Staff" w:date="2019-03-06T17:40:00Z">
        <w:r w:rsidRPr="00320C81">
          <w:t>A non-performing exposure is partially or totally repaid; in case of partial repayment, only the repaid amount shall be classified as outflow;</w:t>
        </w:r>
      </w:ins>
    </w:p>
    <w:p w14:paraId="1D4378BF" w14:textId="65D9D910" w:rsidR="0062156F" w:rsidRPr="00320C81" w:rsidRDefault="0062156F" w:rsidP="00C35843">
      <w:pPr>
        <w:pStyle w:val="Text1"/>
        <w:numPr>
          <w:ilvl w:val="0"/>
          <w:numId w:val="72"/>
        </w:numPr>
        <w:ind w:left="1134" w:hanging="425"/>
        <w:rPr>
          <w:ins w:id="415" w:author="EBA Staff" w:date="2019-03-06T17:40:00Z"/>
        </w:rPr>
      </w:pPr>
      <w:ins w:id="416" w:author="EBA Staff" w:date="2019-03-06T17:40:00Z">
        <w:r w:rsidRPr="00320C81">
          <w:t>Collateral is liquidated; this shall include also outflows due to other liquidation or legal procedures, such as the liquidation of assets other than collateral obtained via legal procedures, and the voluntary sale of the collateral;</w:t>
        </w:r>
      </w:ins>
    </w:p>
    <w:p w14:paraId="407C01F1" w14:textId="77D39F09" w:rsidR="0062156F" w:rsidRPr="00320C81" w:rsidRDefault="0062156F" w:rsidP="00C35843">
      <w:pPr>
        <w:pStyle w:val="Text1"/>
        <w:numPr>
          <w:ilvl w:val="0"/>
          <w:numId w:val="72"/>
        </w:numPr>
        <w:ind w:left="1134" w:hanging="425"/>
        <w:rPr>
          <w:ins w:id="417" w:author="EBA Staff" w:date="2019-03-06T17:40:00Z"/>
        </w:rPr>
      </w:pPr>
      <w:ins w:id="418" w:author="EBA Staff" w:date="2019-03-06T17:40:00Z">
        <w:r w:rsidRPr="00320C81">
          <w:t>The institution takes possession of the collateral; with the scope specified in paragraph 175 of this Part this shall include also cases of debt asset swaps, voluntary surrenders and debt equity swaps;</w:t>
        </w:r>
      </w:ins>
    </w:p>
    <w:p w14:paraId="70634A1F" w14:textId="3A3E3CAA" w:rsidR="0062156F" w:rsidRPr="00320C81" w:rsidRDefault="0062156F" w:rsidP="00C35843">
      <w:pPr>
        <w:pStyle w:val="Text1"/>
        <w:numPr>
          <w:ilvl w:val="0"/>
          <w:numId w:val="72"/>
        </w:numPr>
        <w:ind w:left="1134" w:hanging="425"/>
        <w:rPr>
          <w:ins w:id="419" w:author="EBA Staff" w:date="2019-03-06T17:40:00Z"/>
        </w:rPr>
      </w:pPr>
      <w:ins w:id="420" w:author="EBA Staff" w:date="2019-03-06T17:40:00Z">
        <w:r w:rsidRPr="00320C81">
          <w:t>A non-performing exposure is sold;</w:t>
        </w:r>
      </w:ins>
    </w:p>
    <w:p w14:paraId="2C1F83B8" w14:textId="1AA3C635" w:rsidR="0062156F" w:rsidRPr="00320C81" w:rsidRDefault="0062156F" w:rsidP="00C35843">
      <w:pPr>
        <w:pStyle w:val="Text1"/>
        <w:numPr>
          <w:ilvl w:val="0"/>
          <w:numId w:val="72"/>
        </w:numPr>
        <w:ind w:left="1134" w:hanging="425"/>
        <w:rPr>
          <w:ins w:id="421" w:author="EBA Staff" w:date="2019-03-06T17:40:00Z"/>
        </w:rPr>
      </w:pPr>
      <w:ins w:id="422" w:author="EBA Staff" w:date="2019-03-06T17:40:00Z">
        <w:r w:rsidRPr="00320C81">
          <w:t xml:space="preserve">The risk pertaining to a non-performing exposure is transferred and the exposure meets the criteria to be derecognised; </w:t>
        </w:r>
      </w:ins>
    </w:p>
    <w:p w14:paraId="500CF871" w14:textId="455E6F8A" w:rsidR="0062156F" w:rsidRPr="00320C81" w:rsidRDefault="0062156F" w:rsidP="00C35843">
      <w:pPr>
        <w:pStyle w:val="Text1"/>
        <w:numPr>
          <w:ilvl w:val="0"/>
          <w:numId w:val="72"/>
        </w:numPr>
        <w:ind w:left="1134" w:hanging="425"/>
        <w:rPr>
          <w:ins w:id="423" w:author="EBA Staff" w:date="2019-03-06T17:40:00Z"/>
        </w:rPr>
      </w:pPr>
      <w:ins w:id="424" w:author="EBA Staff" w:date="2019-03-06T17:40:00Z">
        <w:r w:rsidRPr="00320C81">
          <w:lastRenderedPageBreak/>
          <w:t>A non-performing exposure is written-off partially or totally; in case of partial write-offs, only the written-off amount shall be classified as outflow;</w:t>
        </w:r>
      </w:ins>
    </w:p>
    <w:p w14:paraId="1CA3F5A6" w14:textId="665A5D19" w:rsidR="0062156F" w:rsidRPr="00320C81" w:rsidRDefault="0062156F" w:rsidP="00C35843">
      <w:pPr>
        <w:pStyle w:val="Text1"/>
        <w:numPr>
          <w:ilvl w:val="0"/>
          <w:numId w:val="72"/>
        </w:numPr>
        <w:ind w:left="1134" w:hanging="425"/>
        <w:rPr>
          <w:ins w:id="425" w:author="EBA Staff" w:date="2019-03-06T17:40:00Z"/>
        </w:rPr>
      </w:pPr>
      <w:ins w:id="426" w:author="EBA Staff" w:date="2019-03-06T17:40:00Z">
        <w:r w:rsidRPr="00320C81">
          <w:t>A non-performing exposure, or parts of a non-performing exposure, cease to be non-performing for other reasons.</w:t>
        </w:r>
      </w:ins>
    </w:p>
    <w:p w14:paraId="591398AD" w14:textId="77777777" w:rsidR="0062156F" w:rsidRPr="00320C81" w:rsidRDefault="0062156F" w:rsidP="0062156F">
      <w:pPr>
        <w:pStyle w:val="Baseparagraphnumbered"/>
        <w:numPr>
          <w:ilvl w:val="0"/>
          <w:numId w:val="0"/>
        </w:numPr>
        <w:tabs>
          <w:tab w:val="left" w:pos="851"/>
        </w:tabs>
        <w:ind w:left="709" w:hanging="357"/>
        <w:rPr>
          <w:ins w:id="427" w:author="EBA Staff" w:date="2019-03-06T17:40:00Z"/>
        </w:rPr>
      </w:pPr>
      <w:ins w:id="428" w:author="EBA Staff" w:date="2019-03-06T17:40:00Z">
        <w:r w:rsidRPr="00320C81">
          <w:t>239vi.</w:t>
        </w:r>
        <w:r w:rsidRPr="00320C81">
          <w:tab/>
          <w:t>The reclassification of a non-performing exposure from one accounting portfolio to another shall neither be reported as inflow nor as outflow. As an exception to that, the reclassification of a non-performing exposure from any accounting portfolio to ‘held for sale’ shall be reported as outflow from the original accounting portfolio and inflow to ‘held for sale’.</w:t>
        </w:r>
      </w:ins>
    </w:p>
    <w:p w14:paraId="5FD5079A" w14:textId="77777777" w:rsidR="0062156F" w:rsidRPr="00320C81" w:rsidRDefault="0062156F" w:rsidP="0062156F">
      <w:pPr>
        <w:pStyle w:val="Baseparagraphnumbered"/>
        <w:numPr>
          <w:ilvl w:val="0"/>
          <w:numId w:val="0"/>
        </w:numPr>
        <w:tabs>
          <w:tab w:val="left" w:pos="851"/>
        </w:tabs>
        <w:ind w:left="709" w:hanging="357"/>
        <w:rPr>
          <w:ins w:id="429" w:author="EBA Staff" w:date="2019-03-06T17:40:00Z"/>
        </w:rPr>
      </w:pPr>
      <w:ins w:id="430" w:author="EBA Staff" w:date="2019-03-06T17:40:00Z">
        <w:r w:rsidRPr="00320C81">
          <w:t>239vii.</w:t>
        </w:r>
        <w:r w:rsidRPr="00320C81">
          <w:tab/>
          <w:t>The following exposures shall be identified in separate rows:</w:t>
        </w:r>
      </w:ins>
    </w:p>
    <w:p w14:paraId="0A918839" w14:textId="4611F777" w:rsidR="0062156F" w:rsidRPr="00320C81" w:rsidRDefault="0062156F" w:rsidP="00C35843">
      <w:pPr>
        <w:pStyle w:val="Baseparagraphnumbered"/>
        <w:numPr>
          <w:ilvl w:val="0"/>
          <w:numId w:val="69"/>
        </w:numPr>
        <w:tabs>
          <w:tab w:val="left" w:pos="851"/>
        </w:tabs>
        <w:ind w:left="1066" w:hanging="357"/>
        <w:rPr>
          <w:ins w:id="431" w:author="EBA Staff" w:date="2019-03-06T17:40:00Z"/>
        </w:rPr>
      </w:pPr>
      <w:ins w:id="432" w:author="EBA Staff" w:date="2019-03-06T17:40:00Z">
        <w:r w:rsidRPr="00320C81">
          <w:t>Commercial real estate (CRE) loans as defined in paragraph 239ix of this Part, broken down into CRE loans to SMEs and CRE loans to non-financial corporations other than SMEs;</w:t>
        </w:r>
      </w:ins>
    </w:p>
    <w:p w14:paraId="0C23AE0E" w14:textId="55A52CA9" w:rsidR="0062156F" w:rsidRPr="00320C81" w:rsidRDefault="0062156F" w:rsidP="00C35843">
      <w:pPr>
        <w:pStyle w:val="Baseparagraphnumbered"/>
        <w:numPr>
          <w:ilvl w:val="0"/>
          <w:numId w:val="69"/>
        </w:numPr>
        <w:tabs>
          <w:tab w:val="left" w:pos="851"/>
        </w:tabs>
        <w:ind w:left="1066" w:hanging="357"/>
        <w:rPr>
          <w:ins w:id="433" w:author="EBA Staff" w:date="2019-03-06T17:40:00Z"/>
        </w:rPr>
      </w:pPr>
      <w:ins w:id="434" w:author="EBA Staff" w:date="2019-03-06T17:40:00Z">
        <w:r w:rsidRPr="00320C81">
          <w:t xml:space="preserve">Loans collateralised by immovable property as defined in paragraphs 86 (a) and 87 of this Part; </w:t>
        </w:r>
      </w:ins>
    </w:p>
    <w:p w14:paraId="4FD8FD2B" w14:textId="1042260C" w:rsidR="0062156F" w:rsidRPr="00320C81" w:rsidRDefault="0062156F" w:rsidP="00C35843">
      <w:pPr>
        <w:pStyle w:val="Baseparagraphnumbered"/>
        <w:numPr>
          <w:ilvl w:val="0"/>
          <w:numId w:val="69"/>
        </w:numPr>
        <w:tabs>
          <w:tab w:val="left" w:pos="851"/>
        </w:tabs>
        <w:ind w:left="1066" w:hanging="357"/>
        <w:rPr>
          <w:ins w:id="435" w:author="EBA Staff" w:date="2019-03-06T17:40:00Z"/>
        </w:rPr>
      </w:pPr>
      <w:ins w:id="436" w:author="EBA Staff" w:date="2019-03-06T17:40:00Z">
        <w:r w:rsidRPr="00320C81">
          <w:t>Credit for consumption as defined in paragraph 88 (a) of this Part.</w:t>
        </w:r>
      </w:ins>
    </w:p>
    <w:p w14:paraId="5275294C" w14:textId="32AB0666" w:rsidR="0062156F" w:rsidRPr="00320C81" w:rsidRDefault="0062156F" w:rsidP="0062156F">
      <w:pPr>
        <w:pStyle w:val="sub-subtitlenumbered"/>
        <w:jc w:val="both"/>
        <w:rPr>
          <w:ins w:id="437" w:author="EBA Staff" w:date="2019-03-06T17:40:00Z"/>
        </w:rPr>
      </w:pPr>
      <w:bookmarkStart w:id="438" w:name="_Toc2789799"/>
      <w:ins w:id="439" w:author="EBA Staff" w:date="2019-03-06T17:40:00Z">
        <w:r w:rsidRPr="00320C81">
          <w:t>Commercial Real Estate (CRE) loans and additional information on loans secured by immovable property (18.2)</w:t>
        </w:r>
        <w:bookmarkEnd w:id="438"/>
      </w:ins>
    </w:p>
    <w:p w14:paraId="73BE17CE" w14:textId="77777777" w:rsidR="0062156F" w:rsidRPr="00320C81" w:rsidRDefault="0062156F" w:rsidP="0062156F">
      <w:pPr>
        <w:pStyle w:val="Baseparagraphnumbered"/>
        <w:numPr>
          <w:ilvl w:val="0"/>
          <w:numId w:val="0"/>
        </w:numPr>
        <w:tabs>
          <w:tab w:val="left" w:pos="851"/>
        </w:tabs>
        <w:ind w:left="709" w:hanging="357"/>
        <w:rPr>
          <w:ins w:id="440" w:author="EBA Staff" w:date="2019-03-06T17:40:00Z"/>
        </w:rPr>
      </w:pPr>
      <w:ins w:id="441" w:author="EBA Staff" w:date="2019-03-06T17:40:00Z">
        <w:r w:rsidRPr="00320C81">
          <w:t>239viii.</w:t>
        </w:r>
        <w:r w:rsidRPr="00320C81">
          <w:tab/>
          <w:t>Template 18.2 presents information on commercial real estate loans to non-financial corporations and on loans collateralised by commercial respectively residential immovable property to non-financial corporations respectively households broken down by loan to value ratio (LTV ratio). This excludes loans and advances classified as held for trading, trading financial assets and debt instruments held for sale.</w:t>
        </w:r>
      </w:ins>
    </w:p>
    <w:p w14:paraId="5EA439D0" w14:textId="77777777" w:rsidR="0062156F" w:rsidRPr="00320C81" w:rsidRDefault="0062156F" w:rsidP="0062156F">
      <w:pPr>
        <w:pStyle w:val="Baseparagraphnumbered"/>
        <w:numPr>
          <w:ilvl w:val="0"/>
          <w:numId w:val="0"/>
        </w:numPr>
        <w:tabs>
          <w:tab w:val="left" w:pos="851"/>
        </w:tabs>
        <w:ind w:left="709" w:hanging="357"/>
        <w:rPr>
          <w:ins w:id="442" w:author="EBA Staff" w:date="2019-03-06T17:40:00Z"/>
        </w:rPr>
      </w:pPr>
      <w:ins w:id="443" w:author="EBA Staff" w:date="2019-03-06T17:40:00Z">
        <w:r w:rsidRPr="00320C81">
          <w:t>239ix.</w:t>
        </w:r>
        <w:r w:rsidRPr="00320C81">
          <w:tab/>
          <w:t>‘Commercial real estate (CRE) loans’ shall comprise exposures as defined in Section 2, chapter 1, paragraph 1 of the ESRB Recommendation on closing real estate data gaps.</w:t>
        </w:r>
      </w:ins>
    </w:p>
    <w:p w14:paraId="24205FEF" w14:textId="1350AD85" w:rsidR="0062156F" w:rsidRPr="00320C81" w:rsidRDefault="0062156F" w:rsidP="00D821B0">
      <w:pPr>
        <w:pStyle w:val="Baseparagraphnumbered"/>
        <w:numPr>
          <w:ilvl w:val="0"/>
          <w:numId w:val="0"/>
        </w:numPr>
        <w:tabs>
          <w:tab w:val="left" w:pos="851"/>
        </w:tabs>
        <w:ind w:left="709" w:hanging="357"/>
        <w:rPr>
          <w:ins w:id="444" w:author="EBA Staff" w:date="2019-04-29T13:09:00Z"/>
        </w:rPr>
      </w:pPr>
      <w:ins w:id="445" w:author="EBA Staff" w:date="2019-03-06T17:40:00Z">
        <w:r w:rsidRPr="00320C81">
          <w:t>239x.</w:t>
        </w:r>
        <w:r w:rsidRPr="00320C81">
          <w:tab/>
          <w:t xml:space="preserve">The LTV ratio shall be calculated according to the method defined for the ‘current loan-to-value ratio’ (LTV-C) in Section 2, chapter 1, paragraph </w:t>
        </w:r>
      </w:ins>
      <w:ins w:id="446" w:author="EBA Staff" w:date="2019-06-20T09:07:00Z">
        <w:r w:rsidR="001670F7" w:rsidRPr="00320C81">
          <w:t>1</w:t>
        </w:r>
      </w:ins>
      <w:ins w:id="447" w:author="EBA Staff" w:date="2019-03-06T17:40:00Z">
        <w:r w:rsidRPr="00320C81">
          <w:t xml:space="preserve"> of the ESRB Recommendation on closing real estate data gaps.</w:t>
        </w:r>
      </w:ins>
    </w:p>
    <w:p w14:paraId="691C3325" w14:textId="6E10B8C6" w:rsidR="002B13B4" w:rsidRPr="00320C81" w:rsidRDefault="002B13B4" w:rsidP="00D821B0">
      <w:pPr>
        <w:pStyle w:val="Baseparagraphnumbered"/>
        <w:numPr>
          <w:ilvl w:val="0"/>
          <w:numId w:val="0"/>
        </w:numPr>
        <w:tabs>
          <w:tab w:val="left" w:pos="851"/>
        </w:tabs>
        <w:ind w:left="709" w:hanging="357"/>
      </w:pPr>
      <w:ins w:id="448" w:author="EBA Staff" w:date="2019-04-29T13:09:00Z">
        <w:r w:rsidRPr="00320C81">
          <w:t>239xi.</w:t>
        </w:r>
        <w:r w:rsidRPr="00320C81">
          <w:tab/>
        </w:r>
      </w:ins>
      <w:ins w:id="449" w:author="EBA Staff" w:date="2019-04-29T13:10:00Z">
        <w:r w:rsidRPr="00320C81">
          <w:t>Information on collateral received and financial guarantees received</w:t>
        </w:r>
      </w:ins>
      <w:ins w:id="450" w:author="EBA Staff" w:date="2019-04-29T13:11:00Z">
        <w:r w:rsidRPr="00320C81">
          <w:t xml:space="preserve"> on loans shall be reported in accordance with paragraph 239 of this Part. Consequently, the sum of the amounts reported for both collateral and guarantees shall be capped at the carrying amount of the related exposure.</w:t>
        </w:r>
      </w:ins>
    </w:p>
    <w:p w14:paraId="27C2F619" w14:textId="77777777" w:rsidR="009569C7" w:rsidRPr="00320C81" w:rsidRDefault="00A834F1" w:rsidP="009569C7">
      <w:pPr>
        <w:pStyle w:val="subtitlenumbered"/>
        <w:jc w:val="both"/>
      </w:pPr>
      <w:bookmarkStart w:id="451" w:name="_Toc2789800"/>
      <w:r w:rsidRPr="00320C81">
        <w:t>Forborne exposures (19)</w:t>
      </w:r>
      <w:bookmarkEnd w:id="451"/>
    </w:p>
    <w:p w14:paraId="7D67F08C" w14:textId="77777777" w:rsidR="009569C7" w:rsidRPr="00320C81" w:rsidRDefault="00A834F1" w:rsidP="009569C7">
      <w:pPr>
        <w:pStyle w:val="Baseparagraphnumbered"/>
        <w:tabs>
          <w:tab w:val="left" w:pos="851"/>
        </w:tabs>
        <w:ind w:left="709"/>
      </w:pPr>
      <w:r w:rsidRPr="00320C81">
        <w:t xml:space="preserve"> For the purpose of template 19, forborne exposures shall be debt contracts in respect of which forbearance measures have been applied. Forbearance measures consist of concessions towards a debtor that is experiencing or about to experience difficulties in meeting its financial commitments (‘financial difficulties’).</w:t>
      </w:r>
    </w:p>
    <w:p w14:paraId="17843867" w14:textId="77777777" w:rsidR="009569C7" w:rsidRPr="00320C81" w:rsidRDefault="00A834F1" w:rsidP="009569C7">
      <w:pPr>
        <w:pStyle w:val="Baseparagraphnumbered"/>
        <w:tabs>
          <w:tab w:val="left" w:pos="851"/>
        </w:tabs>
        <w:ind w:left="709"/>
      </w:pPr>
      <w:r w:rsidRPr="00320C81">
        <w:lastRenderedPageBreak/>
        <w:t xml:space="preserve"> For the purpose of template 19, a concession may entail a loss for the lender and shall refer to either of the following actions:</w:t>
      </w:r>
    </w:p>
    <w:p w14:paraId="46747F8A" w14:textId="77777777" w:rsidR="009569C7" w:rsidRPr="00320C81" w:rsidRDefault="00A834F1" w:rsidP="00C35843">
      <w:pPr>
        <w:pStyle w:val="Text1"/>
        <w:numPr>
          <w:ilvl w:val="1"/>
          <w:numId w:val="41"/>
        </w:numPr>
        <w:ind w:left="1134"/>
      </w:pPr>
      <w:r w:rsidRPr="00320C81">
        <w:t>a modification of the previous terms and conditions of a contract that the debtor is considered unable to comply with due to its financial difficulties (‘troubled debt’) resulting in insufficient debt service ability and that would not have been granted had the debtor not been experiencing financial difficulties;</w:t>
      </w:r>
    </w:p>
    <w:p w14:paraId="7E4DACD7" w14:textId="77777777" w:rsidR="009569C7" w:rsidRPr="00320C81" w:rsidRDefault="00A834F1" w:rsidP="00C35843">
      <w:pPr>
        <w:pStyle w:val="Text1"/>
        <w:numPr>
          <w:ilvl w:val="1"/>
          <w:numId w:val="41"/>
        </w:numPr>
        <w:ind w:left="1134"/>
      </w:pPr>
      <w:r w:rsidRPr="00320C81">
        <w:t>a total or partial refinancing of a troubled debt contract, that would not have been granted had the debtor not been experiencing financial difficulties.</w:t>
      </w:r>
    </w:p>
    <w:p w14:paraId="04ECC0E6" w14:textId="77777777" w:rsidR="009569C7" w:rsidRPr="00320C81" w:rsidRDefault="00A834F1" w:rsidP="009569C7">
      <w:pPr>
        <w:pStyle w:val="Baseparagraphnumbered"/>
        <w:tabs>
          <w:tab w:val="left" w:pos="851"/>
        </w:tabs>
        <w:ind w:left="709"/>
      </w:pPr>
      <w:r w:rsidRPr="00320C81">
        <w:t xml:space="preserve"> Evidence of a concession shall include at least any of the following:</w:t>
      </w:r>
    </w:p>
    <w:p w14:paraId="09B0F6B9" w14:textId="77777777" w:rsidR="009569C7" w:rsidRPr="00320C81" w:rsidRDefault="00A834F1" w:rsidP="00C35843">
      <w:pPr>
        <w:pStyle w:val="Text1"/>
        <w:numPr>
          <w:ilvl w:val="0"/>
          <w:numId w:val="42"/>
        </w:numPr>
        <w:ind w:left="1134"/>
      </w:pPr>
      <w:r w:rsidRPr="00320C81">
        <w:t>a difference in favour of the debtor between the modified terms of the contract and the previous terms of the contract;</w:t>
      </w:r>
    </w:p>
    <w:p w14:paraId="64F5CF67" w14:textId="77777777" w:rsidR="009569C7" w:rsidRPr="00320C81" w:rsidRDefault="00A834F1" w:rsidP="00C35843">
      <w:pPr>
        <w:pStyle w:val="Text1"/>
        <w:numPr>
          <w:ilvl w:val="0"/>
          <w:numId w:val="42"/>
        </w:numPr>
        <w:ind w:left="1134"/>
      </w:pPr>
      <w:r w:rsidRPr="00320C81">
        <w:t xml:space="preserve">inclusion in a modified contract of more favourable terms than other debtors with a similar risk profile could have obtained from the same institution at that time. </w:t>
      </w:r>
    </w:p>
    <w:p w14:paraId="45228519" w14:textId="77777777" w:rsidR="009569C7" w:rsidRPr="00320C81" w:rsidRDefault="00A834F1" w:rsidP="009569C7">
      <w:pPr>
        <w:pStyle w:val="Baseparagraphnumbered"/>
        <w:tabs>
          <w:tab w:val="left" w:pos="851"/>
        </w:tabs>
        <w:ind w:left="709"/>
      </w:pPr>
      <w:r w:rsidRPr="00320C81">
        <w:t xml:space="preserve"> The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14:paraId="5858F263" w14:textId="77777777" w:rsidR="009569C7" w:rsidRPr="00320C81" w:rsidRDefault="00A834F1" w:rsidP="00D821B0">
      <w:pPr>
        <w:pStyle w:val="Baseparagraphnumbered"/>
        <w:tabs>
          <w:tab w:val="left" w:pos="851"/>
        </w:tabs>
        <w:ind w:left="709"/>
      </w:pPr>
      <w:r w:rsidRPr="00320C81">
        <w:t xml:space="preserve">For the purposes of Annexes III and IV as well as this Annex, ‘refinancing’ means the use of debt contracts to ensure the total or partial payment of other debt contracts the current terms of which the debtor is unable to comply with. </w:t>
      </w:r>
    </w:p>
    <w:p w14:paraId="6757A5CA" w14:textId="77777777" w:rsidR="009569C7" w:rsidRPr="00320C81" w:rsidRDefault="00A834F1" w:rsidP="009569C7">
      <w:pPr>
        <w:pStyle w:val="Baseparagraphnumbered"/>
        <w:tabs>
          <w:tab w:val="left" w:pos="851"/>
        </w:tabs>
        <w:ind w:left="709"/>
      </w:pPr>
      <w:r w:rsidRPr="00320C81">
        <w:t xml:space="preserve">For the purpose of template 19, ‘debtor’ shall include all the legal entities in the debtor’s group which are within the accounting scope of consolidation and natural persons who control that group. </w:t>
      </w:r>
    </w:p>
    <w:p w14:paraId="288030D1" w14:textId="195859CB" w:rsidR="009569C7" w:rsidRPr="00320C81" w:rsidRDefault="00A834F1" w:rsidP="00D821B0">
      <w:pPr>
        <w:pStyle w:val="Baseparagraphnumbered"/>
        <w:tabs>
          <w:tab w:val="left" w:pos="851"/>
        </w:tabs>
        <w:ind w:left="709"/>
      </w:pPr>
      <w:r w:rsidRPr="00320C81">
        <w:t>For the purpose of template 19, ‘debt’ shall include loans and advances (</w:t>
      </w:r>
      <w:ins w:id="452" w:author="Sellner, Christian" w:date="2019-06-18T17:13:00Z">
        <w:r w:rsidRPr="00320C81">
          <w:t>includ</w:t>
        </w:r>
        <w:r w:rsidR="00D821B0" w:rsidRPr="00320C81">
          <w:t>ing</w:t>
        </w:r>
      </w:ins>
      <w:del w:id="453" w:author="EBA Staff" w:date="2019-03-06T17:47:00Z">
        <w:r w:rsidRPr="00320C81" w:rsidDel="00D821B0">
          <w:delText xml:space="preserve">which </w:delText>
        </w:r>
      </w:del>
      <w:del w:id="454" w:author="Sellner, Christian" w:date="2019-06-18T17:13:00Z">
        <w:r w:rsidRPr="00320C81">
          <w:delText>includ</w:delText>
        </w:r>
      </w:del>
      <w:del w:id="455" w:author="EBA Staff" w:date="2019-03-06T17:47:00Z">
        <w:r w:rsidRPr="00320C81" w:rsidDel="00D821B0">
          <w:delText>e</w:delText>
        </w:r>
      </w:del>
      <w:ins w:id="456" w:author="EBA Staff" w:date="2019-03-06T17:47:00Z">
        <w:r w:rsidR="00D821B0" w:rsidRPr="00320C81">
          <w:t>ing</w:t>
        </w:r>
      </w:ins>
      <w:r w:rsidRPr="00320C81">
        <w:t xml:space="preserve"> also cash balances at central banks and other demand deposits), debt securities and revocable and irrevocable loan commitments given including those loan commitments designated at fair value through profit and loss that are assets at the reporting date. ‘Debt’ shall exclude exposures held for trading. </w:t>
      </w:r>
    </w:p>
    <w:p w14:paraId="58DD941F" w14:textId="77777777" w:rsidR="009569C7" w:rsidRPr="00320C81" w:rsidRDefault="00A834F1" w:rsidP="00D821B0">
      <w:pPr>
        <w:pStyle w:val="Baseparagraphnumbered"/>
        <w:tabs>
          <w:tab w:val="left" w:pos="851"/>
        </w:tabs>
        <w:ind w:left="709"/>
      </w:pPr>
      <w:r w:rsidRPr="00320C81">
        <w:t>‘Debt’ shall also include loans and advances and debt securities classified as non-current assets and disposal groups classified as held for sale in accordance with IFRS 5.</w:t>
      </w:r>
    </w:p>
    <w:p w14:paraId="47884D11" w14:textId="58E12907" w:rsidR="009569C7" w:rsidRPr="00320C81" w:rsidRDefault="00A834F1" w:rsidP="009569C7">
      <w:pPr>
        <w:pStyle w:val="Baseparagraphnumbered"/>
        <w:tabs>
          <w:tab w:val="left" w:pos="851"/>
        </w:tabs>
        <w:ind w:left="709"/>
      </w:pPr>
      <w:r w:rsidRPr="00320C81">
        <w:t xml:space="preserve"> For the purpose of template 19, ‘exposure’ shall have the same meaning as given for ‘debt’ in paragraph</w:t>
      </w:r>
      <w:ins w:id="457" w:author="EBA Staff" w:date="2019-03-06T17:49:00Z">
        <w:r w:rsidR="00D821B0" w:rsidRPr="00320C81">
          <w:t>s 246 and</w:t>
        </w:r>
      </w:ins>
      <w:r w:rsidRPr="00320C81">
        <w:t xml:space="preserve"> 247 of this Part. </w:t>
      </w:r>
    </w:p>
    <w:p w14:paraId="53015CEA" w14:textId="77777777" w:rsidR="009569C7" w:rsidRPr="00320C81" w:rsidRDefault="00A834F1" w:rsidP="00D821B0">
      <w:pPr>
        <w:pStyle w:val="Baseparagraphnumbered"/>
        <w:tabs>
          <w:tab w:val="left" w:pos="851"/>
        </w:tabs>
        <w:ind w:left="709"/>
      </w:pPr>
      <w:r w:rsidRPr="00320C81">
        <w:t xml:space="preserve">The accounting portfolios under IFRS listed in paragraph 15 of Part 1 of this Annex and under relevant national GAAP based on BAD listed in paragraph </w:t>
      </w:r>
      <w:r w:rsidRPr="00320C81">
        <w:lastRenderedPageBreak/>
        <w:t xml:space="preserve">16 of Part 1 of this Annex shall be reported in template 19 as defined in paragraph 233 of this Part. </w:t>
      </w:r>
    </w:p>
    <w:p w14:paraId="765671BE" w14:textId="77777777" w:rsidR="009569C7" w:rsidRPr="00320C81" w:rsidRDefault="00A834F1" w:rsidP="009569C7">
      <w:pPr>
        <w:pStyle w:val="Baseparagraphnumbered"/>
        <w:tabs>
          <w:tab w:val="left" w:pos="851"/>
        </w:tabs>
        <w:ind w:left="709"/>
      </w:pPr>
      <w:r w:rsidRPr="00320C81">
        <w:t>For the purpose of template 19, ‘institution’ means the institution which applied the forbearance measures.</w:t>
      </w:r>
    </w:p>
    <w:p w14:paraId="6D568613" w14:textId="77777777" w:rsidR="009569C7" w:rsidRPr="00320C81" w:rsidRDefault="00A834F1" w:rsidP="009569C7">
      <w:pPr>
        <w:pStyle w:val="Baseparagraphnumbered"/>
        <w:tabs>
          <w:tab w:val="left" w:pos="851"/>
        </w:tabs>
        <w:ind w:left="709"/>
      </w:pPr>
      <w:r w:rsidRPr="00320C81">
        <w:t>In template 19 for ‘debt’, the ‘gross carrying amount’ shall be reported as defined in paragraph 34 of Part 1 of this Annex. For loan commitments given which are off-balance sheet exposures, the nominal amount as defined in paragraph 118 of this Part of this Annex shall be reported.</w:t>
      </w:r>
    </w:p>
    <w:p w14:paraId="2B627114" w14:textId="77777777" w:rsidR="009569C7" w:rsidRPr="00320C81" w:rsidRDefault="00A834F1" w:rsidP="00D821B0">
      <w:pPr>
        <w:pStyle w:val="Baseparagraphnumbered"/>
        <w:tabs>
          <w:tab w:val="left" w:pos="851"/>
        </w:tabs>
        <w:ind w:left="709"/>
      </w:pPr>
      <w:r w:rsidRPr="00320C81">
        <w:t>Exposures shall be regarded as forborne where a concession has been made, irrespective of whether any amount is past due or of the classification of the exposures as impaired in accordance with the applicable accounting framework or as defaulted in accordance with Article 178 of CRR. Exposures shall not be treated as forborne where the debtor is not in financial difficulties. Under IFRS, modified financial assets [IFRS 9.5.4.3 and Appendix A] shall be treated as forborne provided that a concession as defined in paragraphs 240 and 241 of this Part of this Annex has been made, regardless of the incidence of the modification on the change in the credit risk of the financial asset since initial recognition. Any of the following shall be treated as forbearance measures:</w:t>
      </w:r>
    </w:p>
    <w:p w14:paraId="7A98CE93" w14:textId="77777777" w:rsidR="009569C7" w:rsidRPr="00320C81" w:rsidRDefault="00A834F1" w:rsidP="00C35843">
      <w:pPr>
        <w:pStyle w:val="Text1"/>
        <w:numPr>
          <w:ilvl w:val="1"/>
          <w:numId w:val="43"/>
        </w:numPr>
        <w:ind w:left="1134" w:hanging="425"/>
      </w:pPr>
      <w:r w:rsidRPr="00320C81">
        <w:t>a modified contract that has been classified as non-performing before the modification or would in the absence of modification be classified as non-performing;</w:t>
      </w:r>
    </w:p>
    <w:p w14:paraId="5339D417" w14:textId="77777777" w:rsidR="009569C7" w:rsidRPr="00320C81" w:rsidRDefault="00A834F1" w:rsidP="00C35843">
      <w:pPr>
        <w:pStyle w:val="Text1"/>
        <w:numPr>
          <w:ilvl w:val="1"/>
          <w:numId w:val="43"/>
        </w:numPr>
        <w:ind w:left="1134" w:hanging="425"/>
      </w:pPr>
      <w:r w:rsidRPr="00320C81">
        <w:t>the modification that has been made to a contract involves a total or partial cancellation by write-offs of the debt;</w:t>
      </w:r>
    </w:p>
    <w:p w14:paraId="6C8A4567" w14:textId="77777777" w:rsidR="009569C7" w:rsidRPr="00320C81" w:rsidRDefault="00A834F1" w:rsidP="00C35843">
      <w:pPr>
        <w:pStyle w:val="Text1"/>
        <w:numPr>
          <w:ilvl w:val="1"/>
          <w:numId w:val="43"/>
        </w:numPr>
        <w:ind w:left="1134" w:hanging="425"/>
      </w:pPr>
      <w:r w:rsidRPr="00320C81">
        <w:t>the institution approves the use of embedded forbearance clauses for a debtor who is non-performing or who would be considered as non-performing without the use of those clauses;</w:t>
      </w:r>
    </w:p>
    <w:p w14:paraId="0F957276" w14:textId="77777777" w:rsidR="009569C7" w:rsidRPr="00320C81" w:rsidRDefault="00A834F1" w:rsidP="00C35843">
      <w:pPr>
        <w:pStyle w:val="Text1"/>
        <w:numPr>
          <w:ilvl w:val="1"/>
          <w:numId w:val="43"/>
        </w:numPr>
        <w:ind w:left="1134" w:hanging="425"/>
      </w:pPr>
      <w:r w:rsidRPr="00320C81">
        <w:t>simultaneously with or close in time to the concession of additional debt by the institution, the debtor made payments of principal or interest on another contract with the institution that was non-performing or would in the absence of refinancing be classified as non-performing.</w:t>
      </w:r>
    </w:p>
    <w:p w14:paraId="7354DE06" w14:textId="77777777" w:rsidR="009569C7" w:rsidRPr="00320C81" w:rsidRDefault="00A834F1" w:rsidP="009569C7">
      <w:pPr>
        <w:pStyle w:val="Baseparagraphnumbered"/>
        <w:tabs>
          <w:tab w:val="left" w:pos="851"/>
        </w:tabs>
        <w:ind w:left="709"/>
      </w:pPr>
      <w:r w:rsidRPr="00320C81">
        <w:t>A modification involving repayments made by taking possession of collateral shall be treated as a forbearance measure where that modification constitutes a concession.</w:t>
      </w:r>
    </w:p>
    <w:p w14:paraId="19D67F1F" w14:textId="77777777" w:rsidR="009569C7" w:rsidRPr="00320C81" w:rsidRDefault="00A834F1" w:rsidP="009569C7">
      <w:pPr>
        <w:pStyle w:val="Baseparagraphnumbered"/>
        <w:tabs>
          <w:tab w:val="left" w:pos="851"/>
        </w:tabs>
        <w:ind w:left="709"/>
      </w:pPr>
      <w:r w:rsidRPr="00320C81">
        <w:t>There is a rebuttable presumption that forbearance has taken place in any of the following circumstances:</w:t>
      </w:r>
    </w:p>
    <w:p w14:paraId="54D79450" w14:textId="77777777" w:rsidR="009569C7" w:rsidRPr="00320C81" w:rsidRDefault="00A834F1" w:rsidP="00653755">
      <w:pPr>
        <w:pStyle w:val="Text1"/>
        <w:numPr>
          <w:ilvl w:val="0"/>
          <w:numId w:val="83"/>
        </w:numPr>
        <w:ind w:left="1134" w:hanging="425"/>
      </w:pPr>
      <w:r w:rsidRPr="00320C81">
        <w:t xml:space="preserve">the modified contract was totally or partially past due by more than 30 days (without being non-performing) at least once during the three months prior to its modification or would be more than 30 days past due, totally or partially, without modification; </w:t>
      </w:r>
    </w:p>
    <w:p w14:paraId="6D61A8E9" w14:textId="77777777" w:rsidR="009569C7" w:rsidRPr="00320C81" w:rsidRDefault="00A834F1" w:rsidP="00653755">
      <w:pPr>
        <w:pStyle w:val="Text1"/>
        <w:numPr>
          <w:ilvl w:val="0"/>
          <w:numId w:val="83"/>
        </w:numPr>
        <w:ind w:left="1134" w:hanging="425"/>
      </w:pPr>
      <w:r w:rsidRPr="00320C81">
        <w:t xml:space="preserve">simultaneously with or close in time to the concession of additional debt by the institution, the debtor made payments of principal or interest on another </w:t>
      </w:r>
      <w:r w:rsidRPr="00320C81">
        <w:lastRenderedPageBreak/>
        <w:t>contract with the institution that was totally or partially past due by 30 days at least once during the three months prior to its refinancing;</w:t>
      </w:r>
    </w:p>
    <w:p w14:paraId="5699E968" w14:textId="77777777" w:rsidR="009569C7" w:rsidRPr="00320C81" w:rsidRDefault="00A834F1" w:rsidP="00653755">
      <w:pPr>
        <w:pStyle w:val="Text1"/>
        <w:numPr>
          <w:ilvl w:val="0"/>
          <w:numId w:val="83"/>
        </w:numPr>
        <w:ind w:left="1134" w:hanging="425"/>
      </w:pPr>
      <w:r w:rsidRPr="00320C81">
        <w:t>the institution approves the use of embedded forbearance clauses for 30 days past due debtors or debtors who would be 30 days past due without the exercise of those clauses.</w:t>
      </w:r>
    </w:p>
    <w:p w14:paraId="699C10DF" w14:textId="77777777" w:rsidR="009569C7" w:rsidRPr="00320C81" w:rsidRDefault="00A834F1" w:rsidP="009569C7">
      <w:pPr>
        <w:pStyle w:val="Baseparagraphnumbered"/>
        <w:tabs>
          <w:tab w:val="left" w:pos="851"/>
        </w:tabs>
        <w:ind w:left="709"/>
      </w:pPr>
      <w:r w:rsidRPr="00320C81">
        <w:t>Financial difficulties shall be assessed at debtor level as referred to in paragraph 245. Only exposures to which forbearance measures have been applied shall be identified as forborne exposures.</w:t>
      </w:r>
    </w:p>
    <w:p w14:paraId="23402FE7" w14:textId="482074A0" w:rsidR="009569C7" w:rsidRPr="00320C81" w:rsidRDefault="00A834F1" w:rsidP="009569C7">
      <w:pPr>
        <w:pStyle w:val="Baseparagraphnumbered"/>
        <w:tabs>
          <w:tab w:val="left" w:pos="851"/>
        </w:tabs>
        <w:ind w:left="709"/>
      </w:pPr>
      <w:r w:rsidRPr="00320C81">
        <w:t xml:space="preserve">Forborne exposures shall be included within the non-performing exposures category or the performing exposures category in accordance with paragraphs  213 to </w:t>
      </w:r>
      <w:del w:id="458" w:author="EBA Staff" w:date="2019-05-13T13:16:00Z">
        <w:r w:rsidRPr="00320C81" w:rsidDel="001A4648">
          <w:delText xml:space="preserve">224 </w:delText>
        </w:r>
      </w:del>
      <w:ins w:id="459" w:author="EBA Staff" w:date="2019-05-13T13:16:00Z">
        <w:r w:rsidR="001A4648" w:rsidRPr="00320C81">
          <w:t xml:space="preserve">239 </w:t>
        </w:r>
      </w:ins>
      <w:r w:rsidRPr="00320C81">
        <w:t>and 260 of this Part. The classification as forborne exposure shall be discontinued where all of the following conditions are met:</w:t>
      </w:r>
    </w:p>
    <w:p w14:paraId="707A722E" w14:textId="77777777" w:rsidR="009569C7" w:rsidRPr="00320C81" w:rsidRDefault="00A834F1" w:rsidP="00C35843">
      <w:pPr>
        <w:pStyle w:val="Text1"/>
        <w:numPr>
          <w:ilvl w:val="0"/>
          <w:numId w:val="44"/>
        </w:numPr>
        <w:ind w:left="1134" w:hanging="425"/>
      </w:pPr>
      <w:r w:rsidRPr="00320C81">
        <w:t>the forborne exposure is considered to be performing, including where it has been reclassified from the non-performing exposures category after an analysis of the financial condition of the debtor showed that it no longer met the conditions to be considered as non-performing;</w:t>
      </w:r>
    </w:p>
    <w:p w14:paraId="247B3092" w14:textId="77777777" w:rsidR="009569C7" w:rsidRPr="00320C81" w:rsidRDefault="00A834F1" w:rsidP="00C35843">
      <w:pPr>
        <w:pStyle w:val="Text1"/>
        <w:numPr>
          <w:ilvl w:val="0"/>
          <w:numId w:val="44"/>
        </w:numPr>
        <w:ind w:left="1134" w:hanging="425"/>
      </w:pPr>
      <w:r w:rsidRPr="00320C81">
        <w:t>a minimum two year period has passed from the date the forborne exposure was considered to be performing (‘probation period’);</w:t>
      </w:r>
    </w:p>
    <w:p w14:paraId="25030D35" w14:textId="77777777" w:rsidR="009569C7" w:rsidRPr="00320C81" w:rsidRDefault="00A834F1" w:rsidP="00C35843">
      <w:pPr>
        <w:pStyle w:val="Text1"/>
        <w:numPr>
          <w:ilvl w:val="0"/>
          <w:numId w:val="44"/>
        </w:numPr>
        <w:ind w:left="1134" w:hanging="425"/>
      </w:pPr>
      <w:r w:rsidRPr="00320C81">
        <w:t xml:space="preserve">regular payments of more than an insignificant aggregate amount of principal or interest have been made during at least half of the probation period; </w:t>
      </w:r>
    </w:p>
    <w:p w14:paraId="011E7EA1" w14:textId="77777777" w:rsidR="009569C7" w:rsidRPr="00320C81" w:rsidRDefault="00A834F1" w:rsidP="00C35843">
      <w:pPr>
        <w:pStyle w:val="Text1"/>
        <w:numPr>
          <w:ilvl w:val="0"/>
          <w:numId w:val="44"/>
        </w:numPr>
        <w:ind w:left="1134" w:hanging="425"/>
      </w:pPr>
      <w:r w:rsidRPr="00320C81">
        <w:t xml:space="preserve">none of the exposures to the debtor is more than 30 days past due at the end of the probation period. </w:t>
      </w:r>
    </w:p>
    <w:p w14:paraId="09EC87D6" w14:textId="77777777" w:rsidR="009569C7" w:rsidRPr="00320C81" w:rsidRDefault="00A834F1" w:rsidP="009569C7">
      <w:pPr>
        <w:pStyle w:val="Baseparagraphnumbered"/>
        <w:tabs>
          <w:tab w:val="left" w:pos="851"/>
        </w:tabs>
        <w:ind w:left="709"/>
      </w:pPr>
      <w:r w:rsidRPr="00320C81">
        <w:t xml:space="preserve">Where the conditions referred to in paragraph 256 are not met at the end of the probation period, the exposure shall continue to be identified as performing forborne under probation until all the conditions are met. The conditions shall be assessed at least on a quarterly basis. </w:t>
      </w:r>
    </w:p>
    <w:p w14:paraId="5223C9B3" w14:textId="77777777" w:rsidR="009569C7" w:rsidRPr="00320C81" w:rsidRDefault="00A834F1" w:rsidP="009569C7">
      <w:pPr>
        <w:pStyle w:val="Baseparagraphnumbered"/>
        <w:tabs>
          <w:tab w:val="left" w:pos="851"/>
        </w:tabs>
        <w:ind w:left="709"/>
      </w:pPr>
      <w:r w:rsidRPr="00320C81">
        <w:t>Forborne exposures which are classified as non-current assets held for sale in accordance with IFRS 5 shall continue to be classified as forborne exposures.</w:t>
      </w:r>
    </w:p>
    <w:p w14:paraId="41FDBCC5" w14:textId="77777777" w:rsidR="009569C7" w:rsidRPr="00320C81" w:rsidRDefault="00A834F1" w:rsidP="009569C7">
      <w:pPr>
        <w:pStyle w:val="Baseparagraphnumbered"/>
        <w:tabs>
          <w:tab w:val="left" w:pos="851"/>
        </w:tabs>
        <w:ind w:left="709"/>
      </w:pPr>
      <w:r w:rsidRPr="00320C81">
        <w:t>A forborne exposure may be considered as performing from the date the forbearance measures were applied where both of the following conditions are met:</w:t>
      </w:r>
    </w:p>
    <w:p w14:paraId="3E3FA08B" w14:textId="77777777" w:rsidR="009569C7" w:rsidRPr="00320C81" w:rsidRDefault="00A834F1" w:rsidP="00C35843">
      <w:pPr>
        <w:pStyle w:val="Text1"/>
        <w:numPr>
          <w:ilvl w:val="0"/>
          <w:numId w:val="46"/>
        </w:numPr>
        <w:ind w:left="1134" w:hanging="425"/>
      </w:pPr>
      <w:r w:rsidRPr="00320C81">
        <w:t>that extension has not led the exposure to be classified as non-performing;</w:t>
      </w:r>
    </w:p>
    <w:p w14:paraId="29FEB935" w14:textId="77777777" w:rsidR="009569C7" w:rsidRPr="00320C81" w:rsidRDefault="00A834F1" w:rsidP="00C35843">
      <w:pPr>
        <w:pStyle w:val="Text1"/>
        <w:numPr>
          <w:ilvl w:val="0"/>
          <w:numId w:val="46"/>
        </w:numPr>
        <w:ind w:left="1134" w:hanging="425"/>
      </w:pPr>
      <w:r w:rsidRPr="00320C81">
        <w:t xml:space="preserve">the exposure was not considered to be a non-performing exposure at the date the forbearance measures were extended. </w:t>
      </w:r>
    </w:p>
    <w:p w14:paraId="2C13EF63" w14:textId="77777777" w:rsidR="009569C7" w:rsidRPr="00320C81" w:rsidRDefault="00A834F1" w:rsidP="009569C7">
      <w:pPr>
        <w:pStyle w:val="Baseparagraphnumbered"/>
        <w:tabs>
          <w:tab w:val="left" w:pos="851"/>
        </w:tabs>
        <w:ind w:left="709"/>
      </w:pPr>
      <w:r w:rsidRPr="00320C81">
        <w:t xml:space="preserve">Where additional forbearance measures are applied to a performing forborne exposure under probation that has been reclassified out of non-performing category or the exposure becomes more than 30 days past due, it shall be classified as non-performing. </w:t>
      </w:r>
    </w:p>
    <w:p w14:paraId="13D3673C" w14:textId="77777777" w:rsidR="009569C7" w:rsidRPr="00320C81" w:rsidRDefault="00A834F1" w:rsidP="009569C7">
      <w:pPr>
        <w:pStyle w:val="Baseparagraphnumbered"/>
        <w:tabs>
          <w:tab w:val="left" w:pos="851"/>
        </w:tabs>
        <w:ind w:left="709"/>
      </w:pPr>
      <w:r w:rsidRPr="00320C81">
        <w:lastRenderedPageBreak/>
        <w:t xml:space="preserve">‘Performing exposures with forbearance measures’ (performing forborne exposures) shall comprise forborne exposures that do not meet the criteria to be considered as non-performing and are included in the performing exposures category. Performing forborne exposures are under probation according to paragraph 256, including where paragraph 259 applies. Performing forborne exposures under probation that have been reclassified out of the non-performing exposures category shall be reported separately within the performing exposures with forbearance measures in the column ‘of which: Performing forborne exposures under probation reclassified from non-performing’. </w:t>
      </w:r>
    </w:p>
    <w:p w14:paraId="302C1A1A" w14:textId="77777777" w:rsidR="009569C7" w:rsidRPr="00320C81" w:rsidRDefault="00A834F1" w:rsidP="009569C7">
      <w:pPr>
        <w:pStyle w:val="Baseparagraphnumbered"/>
        <w:tabs>
          <w:tab w:val="left" w:pos="851"/>
        </w:tabs>
        <w:ind w:left="709"/>
      </w:pPr>
      <w:r w:rsidRPr="00320C81">
        <w:t xml:space="preserve">‘Non-performing exposures with forbearance measures’ (non-performing forborne exposures) shall comprise forborne exposures that meet the criteria to be considered as non-performing and are included in the non-performing exposures category. Those non-performing forborne exposures shall include the following: </w:t>
      </w:r>
    </w:p>
    <w:p w14:paraId="26F21EDB" w14:textId="77777777" w:rsidR="009569C7" w:rsidRPr="00320C81" w:rsidRDefault="00A834F1" w:rsidP="00C35843">
      <w:pPr>
        <w:pStyle w:val="Text1"/>
        <w:numPr>
          <w:ilvl w:val="0"/>
          <w:numId w:val="47"/>
        </w:numPr>
        <w:ind w:left="1134" w:hanging="425"/>
      </w:pPr>
      <w:r w:rsidRPr="00320C81">
        <w:t xml:space="preserve">exposures which have become non-performing due to the application of forbearance measures; </w:t>
      </w:r>
    </w:p>
    <w:p w14:paraId="31966F02" w14:textId="77777777" w:rsidR="009569C7" w:rsidRPr="00320C81" w:rsidRDefault="00A834F1" w:rsidP="00C35843">
      <w:pPr>
        <w:pStyle w:val="Text1"/>
        <w:numPr>
          <w:ilvl w:val="0"/>
          <w:numId w:val="47"/>
        </w:numPr>
        <w:ind w:left="1134" w:hanging="425"/>
      </w:pPr>
      <w:r w:rsidRPr="00320C81">
        <w:t xml:space="preserve">exposures which were non-performing prior to the extension of forbearance measures;  </w:t>
      </w:r>
    </w:p>
    <w:p w14:paraId="732D6316" w14:textId="77777777" w:rsidR="009569C7" w:rsidRPr="00320C81" w:rsidRDefault="00A834F1" w:rsidP="00C35843">
      <w:pPr>
        <w:pStyle w:val="Text1"/>
        <w:numPr>
          <w:ilvl w:val="0"/>
          <w:numId w:val="47"/>
        </w:numPr>
        <w:ind w:left="1134" w:hanging="425"/>
      </w:pPr>
      <w:r w:rsidRPr="00320C81">
        <w:t xml:space="preserve">forborne exposures which have been reclassified from the performing category, including exposures reclassified in application of paragraph 260. </w:t>
      </w:r>
    </w:p>
    <w:p w14:paraId="2F3F2826" w14:textId="77777777" w:rsidR="009569C7" w:rsidRPr="00320C81" w:rsidRDefault="00A834F1" w:rsidP="009569C7">
      <w:pPr>
        <w:pStyle w:val="Baseparagraphnumbered"/>
        <w:tabs>
          <w:tab w:val="left" w:pos="851"/>
        </w:tabs>
        <w:ind w:left="709"/>
      </w:pPr>
      <w:r w:rsidRPr="00320C81">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24F3F5AD" w14:textId="77777777" w:rsidR="009569C7" w:rsidRPr="00320C81" w:rsidRDefault="00A834F1" w:rsidP="009569C7">
      <w:pPr>
        <w:pStyle w:val="Baseparagraphnumbered"/>
        <w:tabs>
          <w:tab w:val="left" w:pos="851"/>
        </w:tabs>
        <w:ind w:left="709"/>
      </w:pPr>
      <w:r w:rsidRPr="00320C81">
        <w:t>The following non-performing exposures with forbearance measures shall be identified in separate columns:</w:t>
      </w:r>
    </w:p>
    <w:p w14:paraId="3E24A658" w14:textId="50F9B8BF" w:rsidR="009569C7" w:rsidRPr="00320C81" w:rsidRDefault="00A834F1" w:rsidP="00C35843">
      <w:pPr>
        <w:pStyle w:val="Text1"/>
        <w:numPr>
          <w:ilvl w:val="0"/>
          <w:numId w:val="48"/>
        </w:numPr>
        <w:ind w:left="1134" w:hanging="425"/>
      </w:pPr>
      <w:r w:rsidRPr="00320C81">
        <w:t>exposures which are considered to be impaired in accordance with the applicable accounting framework. Under IFRS, the amount of credit-impaired assets (Stage 3), including purchased or originated credit-impaired assets</w:t>
      </w:r>
      <w:ins w:id="460" w:author="EBA Staff" w:date="2019-05-13T13:18:00Z">
        <w:r w:rsidR="001A4648" w:rsidRPr="00320C81">
          <w:t xml:space="preserve"> reported in this stage in accordance with paragraph 77 of this Part</w:t>
        </w:r>
      </w:ins>
      <w:r w:rsidRPr="00320C81">
        <w:t xml:space="preserve"> shall be reported in this column;</w:t>
      </w:r>
    </w:p>
    <w:p w14:paraId="1F0E5629" w14:textId="77777777" w:rsidR="009569C7" w:rsidRPr="00320C81" w:rsidRDefault="00A834F1" w:rsidP="00C35843">
      <w:pPr>
        <w:pStyle w:val="Text1"/>
        <w:numPr>
          <w:ilvl w:val="0"/>
          <w:numId w:val="48"/>
        </w:numPr>
        <w:ind w:left="1134" w:hanging="425"/>
      </w:pPr>
      <w:r w:rsidRPr="00320C81">
        <w:t>exposures in respect of which a default is considered to have occurred in accordance with Article 178 of CRR.</w:t>
      </w:r>
    </w:p>
    <w:p w14:paraId="040C34B8" w14:textId="77777777" w:rsidR="009569C7" w:rsidRPr="00320C81" w:rsidRDefault="00A834F1" w:rsidP="009569C7">
      <w:pPr>
        <w:pStyle w:val="Baseparagraphnumbered"/>
        <w:tabs>
          <w:tab w:val="left" w:pos="851"/>
        </w:tabs>
        <w:ind w:left="709"/>
      </w:pPr>
      <w:r w:rsidRPr="00320C81">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634F37CE" w14:textId="594F942E" w:rsidR="009569C7" w:rsidRPr="00320C81" w:rsidRDefault="00A834F1" w:rsidP="009569C7">
      <w:pPr>
        <w:pStyle w:val="Baseparagraphnumbered"/>
        <w:tabs>
          <w:tab w:val="left" w:pos="851"/>
        </w:tabs>
        <w:ind w:left="709"/>
      </w:pPr>
      <w:r w:rsidRPr="00320C81">
        <w:t xml:space="preserve">Forborne exposures combining modifications and refinancing shall be allocated to the column ‘Instruments with modifications of the terms and conditions’ or the column ‘Refinancing’ according to the measure that has the most impact on cash-flows. Refinancing by a pool of banks shall be reported in the column ‘Refinancing’ for the total amount of refinancing debt provided by </w:t>
      </w:r>
      <w:r w:rsidRPr="00320C81">
        <w:lastRenderedPageBreak/>
        <w:t xml:space="preserve">or refinanced debt still outstanding at the reporting institution. Repackaging of several debts into a new debt shall be reported as a modification, unless there is also a refinancing transaction that has a larger impact on cash-flows. Where forbearance through modification of the terms and conditions of a troubled exposure leads to its </w:t>
      </w:r>
      <w:ins w:id="461" w:author="Sellner, Christian" w:date="2019-06-18T17:13:00Z">
        <w:r w:rsidR="00301A78" w:rsidRPr="00320C81">
          <w:t>derecognition</w:t>
        </w:r>
      </w:ins>
      <w:del w:id="462" w:author="EBA Staff" w:date="2019-03-06T17:14:00Z">
        <w:r w:rsidRPr="00320C81" w:rsidDel="00301A78">
          <w:delText>de-recognition</w:delText>
        </w:r>
      </w:del>
      <w:ins w:id="463" w:author="EBA Staff" w:date="2019-03-06T17:14:00Z">
        <w:r w:rsidR="00301A78" w:rsidRPr="00320C81">
          <w:t>derecognition</w:t>
        </w:r>
      </w:ins>
      <w:r w:rsidRPr="00320C81">
        <w:t xml:space="preserve"> and to the recognition of a new exposure, that new exposure shall be treated as forborne debt.</w:t>
      </w:r>
    </w:p>
    <w:p w14:paraId="711CC62E" w14:textId="77777777" w:rsidR="009569C7" w:rsidRPr="00320C81" w:rsidRDefault="00A834F1" w:rsidP="009569C7">
      <w:pPr>
        <w:pStyle w:val="Baseparagraphnumbered"/>
        <w:tabs>
          <w:tab w:val="left" w:pos="851"/>
        </w:tabs>
        <w:ind w:left="709"/>
      </w:pPr>
      <w:r w:rsidRPr="00320C81">
        <w:t xml:space="preserve">Accumulated impairment, accumulated negative changes in fair value due to credit risk and provisions shall be reported in accordance with paragraphs 11, 69 to 71, 106 and 110 of this Part.  </w:t>
      </w:r>
    </w:p>
    <w:p w14:paraId="77EBC593" w14:textId="0B37E2C7" w:rsidR="009569C7" w:rsidRPr="00320C81" w:rsidRDefault="00A834F1" w:rsidP="00BA0DE3">
      <w:pPr>
        <w:pStyle w:val="Baseparagraphnumbered"/>
        <w:tabs>
          <w:tab w:val="left" w:pos="851"/>
        </w:tabs>
        <w:ind w:left="709"/>
      </w:pPr>
      <w:r w:rsidRPr="00320C81">
        <w:t>Collateral and guarantees received on exposures with forbearance measures shall be reported for all exposures with forbearance measures, regardless of their performing or non-performing status</w:t>
      </w:r>
      <w:ins w:id="464" w:author="EBA Staff" w:date="2019-03-06T17:52:00Z">
        <w:r w:rsidR="00D821B0" w:rsidRPr="00320C81">
          <w:t xml:space="preserve">; </w:t>
        </w:r>
      </w:ins>
      <w:ins w:id="465" w:author="EBA Staff" w:date="2019-03-06T17:53:00Z">
        <w:r w:rsidR="00D821B0" w:rsidRPr="00320C81">
          <w:t>collateral and financial guarantees received on non-performing exposures with forbearance measures shall be shown separately in addition</w:t>
        </w:r>
      </w:ins>
      <w:r w:rsidRPr="00320C81">
        <w:t xml:space="preserve">. Amounts reported for collateral received and guarantees received shall be calculated in accordance with paragraphs 172 and 174 of this Part. The sum of the amounts reported for both collateral and guarantees shall be capped at the carrying amount </w:t>
      </w:r>
      <w:ins w:id="466" w:author="EBA Staff" w:date="2019-03-06T17:53:00Z">
        <w:r w:rsidR="00BA0DE3" w:rsidRPr="00320C81">
          <w:t xml:space="preserve">of the related on-balance sheet exposure or nominal amount after deduction of provisions of the related off-balance </w:t>
        </w:r>
      </w:ins>
      <w:ins w:id="467" w:author="Sellner, Christian" w:date="2019-06-18T17:13:00Z">
        <w:r w:rsidR="00BA0DE3" w:rsidRPr="00320C81">
          <w:t>sheet</w:t>
        </w:r>
      </w:ins>
      <w:ins w:id="468" w:author="EBA Staff" w:date="2019-03-06T17:53:00Z">
        <w:r w:rsidR="00BA0DE3" w:rsidRPr="00320C81">
          <w:t>sheet</w:t>
        </w:r>
      </w:ins>
      <w:del w:id="469" w:author="EBA Staff" w:date="2019-03-06T17:53:00Z">
        <w:r w:rsidRPr="00320C81" w:rsidDel="00BA0DE3">
          <w:delText>of the related</w:delText>
        </w:r>
      </w:del>
      <w:r w:rsidRPr="00320C81">
        <w:t xml:space="preserve"> exposure.</w:t>
      </w:r>
    </w:p>
    <w:p w14:paraId="2B0783C7" w14:textId="77777777" w:rsidR="009569C7" w:rsidRPr="00320C81" w:rsidRDefault="00A834F1" w:rsidP="009569C7">
      <w:pPr>
        <w:pStyle w:val="subtitlenumbered"/>
        <w:jc w:val="both"/>
      </w:pPr>
      <w:bookmarkStart w:id="470" w:name="_Toc361844244"/>
      <w:bookmarkStart w:id="471" w:name="_Toc362359315"/>
      <w:bookmarkStart w:id="472" w:name="_Toc2789801"/>
      <w:r w:rsidRPr="00320C81">
        <w:t>Geographical breakdown</w:t>
      </w:r>
      <w:bookmarkEnd w:id="274"/>
      <w:r w:rsidRPr="00320C81">
        <w:t xml:space="preserve"> (20)</w:t>
      </w:r>
      <w:bookmarkEnd w:id="470"/>
      <w:bookmarkEnd w:id="471"/>
      <w:bookmarkEnd w:id="472"/>
    </w:p>
    <w:p w14:paraId="5A572802" w14:textId="25E899C3" w:rsidR="009569C7" w:rsidRPr="00320C81" w:rsidRDefault="00A834F1" w:rsidP="009569C7">
      <w:pPr>
        <w:pStyle w:val="Baseparagraphnumbered"/>
      </w:pPr>
      <w:r w:rsidRPr="00320C81">
        <w:t>Template 20 shall be reported where the institution exceeds the threshold described in Article 5</w:t>
      </w:r>
      <w:r w:rsidR="00343668" w:rsidRPr="00320C81">
        <w:t xml:space="preserve"> </w:t>
      </w:r>
      <w:r w:rsidRPr="00320C81">
        <w:t>(a)</w:t>
      </w:r>
      <w:r w:rsidR="00343668" w:rsidRPr="00320C81">
        <w:t xml:space="preserve"> </w:t>
      </w:r>
      <w:r w:rsidRPr="00320C81">
        <w:t>(</w:t>
      </w:r>
      <w:r w:rsidR="00343668" w:rsidRPr="00320C81">
        <w:t>4</w:t>
      </w:r>
      <w:r w:rsidRPr="00320C81">
        <w:t xml:space="preserve">) of this Regulation. </w:t>
      </w:r>
    </w:p>
    <w:p w14:paraId="5CA6AFD7" w14:textId="77777777" w:rsidR="009569C7" w:rsidRPr="00320C81" w:rsidRDefault="00A834F1" w:rsidP="009569C7">
      <w:pPr>
        <w:pStyle w:val="sub-subtitlenumbered"/>
        <w:jc w:val="both"/>
      </w:pPr>
      <w:bookmarkStart w:id="473" w:name="_Toc2789802"/>
      <w:r w:rsidRPr="00320C81">
        <w:t>Geographical</w:t>
      </w:r>
      <w:r w:rsidRPr="00320C81">
        <w:rPr>
          <w:lang w:val="en-GB"/>
        </w:rPr>
        <w:t xml:space="preserve"> breakdown by location of activities (20.1-20.3)</w:t>
      </w:r>
      <w:bookmarkEnd w:id="473"/>
    </w:p>
    <w:p w14:paraId="01B4A027" w14:textId="77777777" w:rsidR="009569C7" w:rsidRPr="00320C81" w:rsidRDefault="00A834F1" w:rsidP="009569C7">
      <w:pPr>
        <w:pStyle w:val="Baseparagraphnumbered"/>
      </w:pPr>
      <w:r w:rsidRPr="00320C81">
        <w:t>The geographical breakdown by location of the activities in templates 20.1 to 20.3 distinguishes between ‘domestic activities’ and ‘non-domestic activities’. For the purposes of this Part,‘location’ means the jurisdiction of incorporation of the legal entity which has recognised the corresponding asset or liability; for branches, it means the jurisdiction of its residence. For these purposes, ‘domestic’ shall include the activities recognised in the Member State where the reporting institution is located.</w:t>
      </w:r>
    </w:p>
    <w:p w14:paraId="0970B1DE" w14:textId="77777777" w:rsidR="009569C7" w:rsidRPr="00320C81" w:rsidRDefault="00A834F1" w:rsidP="009569C7">
      <w:pPr>
        <w:pStyle w:val="sub-subtitlenumbered"/>
        <w:jc w:val="both"/>
      </w:pPr>
      <w:bookmarkStart w:id="474" w:name="_Toc2789803"/>
      <w:r w:rsidRPr="00320C81">
        <w:rPr>
          <w:lang w:val="en-GB"/>
        </w:rPr>
        <w:t>Geographical breakdown by residence of the counterparty (20</w:t>
      </w:r>
      <w:r w:rsidRPr="00320C81">
        <w:t>.</w:t>
      </w:r>
      <w:r w:rsidRPr="00320C81">
        <w:rPr>
          <w:lang w:val="en-GB"/>
        </w:rPr>
        <w:t>4-20.7)</w:t>
      </w:r>
      <w:bookmarkEnd w:id="474"/>
    </w:p>
    <w:p w14:paraId="43643FE2" w14:textId="77777777" w:rsidR="009569C7" w:rsidRPr="00320C81" w:rsidRDefault="00A834F1" w:rsidP="009569C7">
      <w:pPr>
        <w:pStyle w:val="Baseparagraphnumbered"/>
      </w:pPr>
      <w:r w:rsidRPr="00320C81">
        <w:t xml:space="preserve">Templates 20.4 to 20.7 contain information ‘country-by-country’ on the basis of the residence of the immediate counterparty as defined in paragraph 43 of Part 1 of this Annex. The breakdown provided shall include exposures or liabilities with residents in each foreign country in which the institution has exposures. Exposures or liabilities with international organisations </w:t>
      </w:r>
      <w:r w:rsidRPr="00320C81">
        <w:rPr>
          <w:lang w:val="en-US"/>
        </w:rPr>
        <w:t>and multilateral development banks</w:t>
      </w:r>
      <w:r w:rsidR="009E0809" w:rsidRPr="00320C81">
        <w:rPr>
          <w:lang w:val="en-US"/>
        </w:rPr>
        <w:t xml:space="preserve"> </w:t>
      </w:r>
      <w:r w:rsidRPr="00320C81">
        <w:t>shall not be assigned to the country of residence of the institution but to the geographical area ‘Other countries’.</w:t>
      </w:r>
    </w:p>
    <w:p w14:paraId="77F38E57" w14:textId="77777777" w:rsidR="009569C7" w:rsidRPr="00320C81" w:rsidRDefault="00A834F1" w:rsidP="009569C7">
      <w:pPr>
        <w:pStyle w:val="Baseparagraphnumbered"/>
      </w:pPr>
      <w:r w:rsidRPr="00320C81">
        <w:t xml:space="preserve">‘Derivatives’ shall include both trading derivatives, including economic hedges, and hedging derivatives under IFRS and under GAAP, reported in templates 10 and 11. </w:t>
      </w:r>
    </w:p>
    <w:p w14:paraId="55A89AF0" w14:textId="77777777" w:rsidR="009569C7" w:rsidRPr="00320C81" w:rsidRDefault="00A834F1" w:rsidP="009569C7">
      <w:pPr>
        <w:pStyle w:val="Baseparagraphnumbered"/>
      </w:pPr>
      <w:r w:rsidRPr="00320C81">
        <w:lastRenderedPageBreak/>
        <w:t xml:space="preserve">Assets held for trading under IFRS and trading assets under GAAP shall be identified separately. </w:t>
      </w:r>
      <w:r w:rsidRPr="00320C81">
        <w:rPr>
          <w:lang w:val="en-US"/>
        </w:rPr>
        <w:t xml:space="preserve">Financial assets subject to impairment shall have the same meaning </w:t>
      </w:r>
      <w:r w:rsidR="009E0809" w:rsidRPr="00320C81">
        <w:rPr>
          <w:lang w:val="en-US"/>
        </w:rPr>
        <w:t xml:space="preserve">as </w:t>
      </w:r>
      <w:r w:rsidRPr="00320C81">
        <w:rPr>
          <w:lang w:val="en-US"/>
        </w:rPr>
        <w:t>in paragraph 93 of this Part.</w:t>
      </w:r>
      <w:r w:rsidR="009E0809" w:rsidRPr="00320C81">
        <w:rPr>
          <w:lang w:val="en-US"/>
        </w:rPr>
        <w:t xml:space="preserve"> </w:t>
      </w:r>
      <w:r w:rsidRPr="00320C81">
        <w:t>Assets measured under LOCOM that have credit risk induced value adjustments shall be considered as impaired.</w:t>
      </w:r>
    </w:p>
    <w:p w14:paraId="404CC26D" w14:textId="77777777" w:rsidR="009569C7" w:rsidRPr="00320C81" w:rsidRDefault="00A834F1" w:rsidP="009569C7">
      <w:pPr>
        <w:pStyle w:val="Baseparagraphnumbered"/>
      </w:pPr>
      <w:r w:rsidRPr="00320C81">
        <w:t>In templates 20.4 and 20.7, ‘Accumulated impairment’ and ‘Accumulated negative changes in fair value due to credit risk on non-performing exposures’ shall be reported as defined in paragraphs 69 to 71 of this Part.</w:t>
      </w:r>
    </w:p>
    <w:p w14:paraId="5BCBB63F" w14:textId="617128F2" w:rsidR="009569C7" w:rsidRPr="00320C81" w:rsidRDefault="00A834F1" w:rsidP="009569C7">
      <w:pPr>
        <w:pStyle w:val="Baseparagraphnumbered"/>
      </w:pPr>
      <w:r w:rsidRPr="00320C81">
        <w:t xml:space="preserve">In template 20.4 for debt instruments, ‘gross carrying amount’ shall be reported as defined in paragraph 34 of Part 1 of this Annex. For derivatives and equity instruments, the amount to be reported shall be the carrying amount. In column ‘Of which: Non-performing’ debt instruments shall be reported as defined in paragraphs 213 to </w:t>
      </w:r>
      <w:del w:id="475" w:author="EBA Staff" w:date="2019-04-29T13:14:00Z">
        <w:r w:rsidRPr="00320C81" w:rsidDel="007D530A">
          <w:delText xml:space="preserve">232 </w:delText>
        </w:r>
      </w:del>
      <w:ins w:id="476" w:author="EBA Staff" w:date="2019-04-29T13:14:00Z">
        <w:r w:rsidR="007D530A" w:rsidRPr="00320C81">
          <w:t>239</w:t>
        </w:r>
      </w:ins>
      <w:ins w:id="477" w:author="EBA Staff" w:date="2019-04-29T13:16:00Z">
        <w:r w:rsidR="00BC2EAD" w:rsidRPr="00320C81">
          <w:t xml:space="preserve"> or 260</w:t>
        </w:r>
      </w:ins>
      <w:ins w:id="478" w:author="EBA Staff" w:date="2019-04-29T13:14:00Z">
        <w:r w:rsidR="007D530A" w:rsidRPr="00320C81">
          <w:t xml:space="preserve"> </w:t>
        </w:r>
      </w:ins>
      <w:r w:rsidRPr="00320C81">
        <w:t xml:space="preserve">of this Part. Debt forbearance comprises all ‘debt’ contracts for the purpose of template 19 to which forbearance measures, as defined in paragraphs 240 to </w:t>
      </w:r>
      <w:del w:id="479" w:author="EBA Staff" w:date="2019-04-29T13:15:00Z">
        <w:r w:rsidRPr="00320C81" w:rsidDel="00BC2EAD">
          <w:delText xml:space="preserve">255 </w:delText>
        </w:r>
      </w:del>
      <w:ins w:id="480" w:author="EBA Staff" w:date="2019-04-29T13:15:00Z">
        <w:r w:rsidR="00BC2EAD" w:rsidRPr="00320C81">
          <w:t xml:space="preserve">268 </w:t>
        </w:r>
      </w:ins>
      <w:r w:rsidRPr="00320C81">
        <w:t xml:space="preserve">of this Part, are extended. </w:t>
      </w:r>
    </w:p>
    <w:p w14:paraId="311B893F" w14:textId="77777777" w:rsidR="009569C7" w:rsidRPr="00320C81" w:rsidRDefault="00A834F1" w:rsidP="009569C7">
      <w:pPr>
        <w:pStyle w:val="Baseparagraphnumbered"/>
      </w:pPr>
      <w:r w:rsidRPr="00320C81">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086D011E" w14:textId="77777777" w:rsidR="009569C7" w:rsidRPr="00320C81" w:rsidRDefault="00A834F1" w:rsidP="009569C7">
      <w:pPr>
        <w:pStyle w:val="Baseparagraphnumbered"/>
      </w:pPr>
      <w:r w:rsidRPr="00320C81">
        <w:t>In template 20.7, loans and advances not held for trading shall be reported with the classification by NACE Codes on a ‘country-by-country’ basis. NACE Codes shall be reported with the first level of disaggregation (by ‘section’). Loans and advances subject to impairment shall refer to the same portfolios as referred to in paragraph 93 of this Part.</w:t>
      </w:r>
    </w:p>
    <w:p w14:paraId="58D09D76" w14:textId="77777777" w:rsidR="009569C7" w:rsidRPr="00320C81" w:rsidRDefault="00A834F1" w:rsidP="009569C7">
      <w:pPr>
        <w:pStyle w:val="subtitlenumbered"/>
        <w:jc w:val="both"/>
      </w:pPr>
      <w:bookmarkStart w:id="481" w:name="_Toc359315675"/>
      <w:bookmarkStart w:id="482" w:name="_Toc359315676"/>
      <w:bookmarkStart w:id="483" w:name="_Toc361844245"/>
      <w:bookmarkStart w:id="484" w:name="_Toc362359316"/>
      <w:bookmarkStart w:id="485" w:name="_Toc2789804"/>
      <w:bookmarkStart w:id="486" w:name="_Toc246770636"/>
      <w:bookmarkEnd w:id="481"/>
      <w:bookmarkEnd w:id="482"/>
      <w:r w:rsidRPr="00320C81">
        <w:t>Tangible and intangible assets: assets subject to operating lease (21)</w:t>
      </w:r>
      <w:bookmarkEnd w:id="483"/>
      <w:bookmarkEnd w:id="484"/>
      <w:bookmarkEnd w:id="485"/>
    </w:p>
    <w:p w14:paraId="56358F3C" w14:textId="77777777" w:rsidR="009569C7" w:rsidRPr="00320C81" w:rsidRDefault="00A834F1" w:rsidP="009569C7">
      <w:pPr>
        <w:pStyle w:val="Baseparagraphnumbered"/>
      </w:pPr>
      <w:r w:rsidRPr="00320C81">
        <w:t>For the purposes of the calculation of the threshold in Article 9(e) of this Regulation tangible assets that have been leased by the institution (lessor) to third parties in agreements that qualify as operating leases under the relevant accounting framework shall be divided by total of tangible assets.</w:t>
      </w:r>
    </w:p>
    <w:p w14:paraId="5FC4C2B1" w14:textId="77777777" w:rsidR="009569C7" w:rsidRPr="00320C81" w:rsidRDefault="00A834F1" w:rsidP="009569C7">
      <w:pPr>
        <w:pStyle w:val="Baseparagraphnumbered"/>
      </w:pPr>
      <w:r w:rsidRPr="00320C81">
        <w:t>Under IFRS, assets that have been leased by the institution (as lessor) to third parties in operating leases shall be reported broken down by measurement method.</w:t>
      </w:r>
    </w:p>
    <w:p w14:paraId="1A6DEE99" w14:textId="77777777" w:rsidR="009569C7" w:rsidRPr="00320C81" w:rsidRDefault="00A834F1" w:rsidP="009569C7">
      <w:pPr>
        <w:pStyle w:val="subtitlenumbered"/>
        <w:jc w:val="both"/>
      </w:pPr>
      <w:bookmarkStart w:id="487" w:name="_Toc362359317"/>
      <w:bookmarkStart w:id="488" w:name="_Toc2789805"/>
      <w:bookmarkStart w:id="489" w:name="_Toc361844246"/>
      <w:bookmarkStart w:id="490" w:name="_Toc244498341"/>
      <w:bookmarkStart w:id="491" w:name="_Toc244500572"/>
      <w:bookmarkStart w:id="492" w:name="_Toc246770631"/>
      <w:r w:rsidRPr="00320C81">
        <w:t>Asset management, custody and other service functions (22)</w:t>
      </w:r>
      <w:bookmarkEnd w:id="487"/>
      <w:bookmarkEnd w:id="488"/>
    </w:p>
    <w:bookmarkEnd w:id="489"/>
    <w:p w14:paraId="06672573" w14:textId="77777777" w:rsidR="009569C7" w:rsidRPr="00320C81" w:rsidRDefault="00A834F1" w:rsidP="009569C7">
      <w:pPr>
        <w:pStyle w:val="Baseparagraphnumbered"/>
      </w:pPr>
      <w:r w:rsidRPr="00320C81">
        <w:t xml:space="preserve">For the purposes of the calculation of the threshold in Article 9(f) of this Regulation, the amount of ‘net fee and commission income’ shall be the absolute value of the difference between ‘fee and commission income’ and ‘fee and commission expense’. For the same purposes, the amount of ‘net interest’ </w:t>
      </w:r>
      <w:r w:rsidRPr="00320C81">
        <w:lastRenderedPageBreak/>
        <w:t>shall be the absolute value of the difference between ‘interest income’ and ‘interest expenses’.</w:t>
      </w:r>
    </w:p>
    <w:p w14:paraId="3E14534A" w14:textId="77777777" w:rsidR="009569C7" w:rsidRPr="00320C81" w:rsidRDefault="00A834F1" w:rsidP="009569C7">
      <w:pPr>
        <w:pStyle w:val="sub-subtitlenumbered"/>
        <w:jc w:val="both"/>
      </w:pPr>
      <w:bookmarkStart w:id="493" w:name="_Toc361844247"/>
      <w:bookmarkStart w:id="494" w:name="_Toc362359318"/>
      <w:bookmarkStart w:id="495" w:name="_Toc2789806"/>
      <w:r w:rsidRPr="00320C81">
        <w:t>Fee and commission income and expense</w:t>
      </w:r>
      <w:bookmarkEnd w:id="490"/>
      <w:bookmarkEnd w:id="491"/>
      <w:bookmarkEnd w:id="492"/>
      <w:r w:rsidRPr="00320C81">
        <w:t>s by activity (22.1)</w:t>
      </w:r>
      <w:bookmarkEnd w:id="493"/>
      <w:bookmarkEnd w:id="494"/>
      <w:bookmarkEnd w:id="495"/>
    </w:p>
    <w:p w14:paraId="2CCC25A9" w14:textId="77777777" w:rsidR="009569C7" w:rsidRPr="00320C81" w:rsidRDefault="00A834F1" w:rsidP="009569C7">
      <w:pPr>
        <w:pStyle w:val="Baseparagraphnumbered"/>
      </w:pPr>
      <w:r w:rsidRPr="00320C81">
        <w:t xml:space="preserve">The fee and commission income and expenses shall be reported by type of activity. Under IFRS, this template shall include fee and commission income and expenses other than both of the following: </w:t>
      </w:r>
    </w:p>
    <w:p w14:paraId="2ECD8DD3" w14:textId="77777777" w:rsidR="009569C7" w:rsidRPr="00320C81" w:rsidRDefault="00A834F1" w:rsidP="009569C7">
      <w:pPr>
        <w:numPr>
          <w:ilvl w:val="0"/>
          <w:numId w:val="11"/>
        </w:numPr>
        <w:spacing w:before="120" w:after="120"/>
        <w:ind w:hanging="436"/>
        <w:jc w:val="both"/>
        <w:rPr>
          <w:rFonts w:ascii="Times New Roman" w:hAnsi="Times New Roman"/>
          <w:sz w:val="24"/>
          <w:szCs w:val="24"/>
        </w:rPr>
      </w:pPr>
      <w:r w:rsidRPr="00320C81">
        <w:rPr>
          <w:rFonts w:ascii="Times New Roman" w:hAnsi="Times New Roman"/>
          <w:sz w:val="24"/>
          <w:szCs w:val="24"/>
        </w:rPr>
        <w:t xml:space="preserve">amounts considered for the calculation of the effective interest of financial instruments [IFRS 7.20.(c)]; </w:t>
      </w:r>
    </w:p>
    <w:p w14:paraId="1EC6B1CB" w14:textId="77777777" w:rsidR="009569C7" w:rsidRPr="00320C81" w:rsidRDefault="00A834F1" w:rsidP="009569C7">
      <w:pPr>
        <w:numPr>
          <w:ilvl w:val="0"/>
          <w:numId w:val="11"/>
        </w:numPr>
        <w:spacing w:before="120" w:after="120"/>
        <w:ind w:hanging="436"/>
        <w:jc w:val="both"/>
        <w:rPr>
          <w:rFonts w:ascii="Times New Roman" w:hAnsi="Times New Roman"/>
          <w:sz w:val="24"/>
          <w:szCs w:val="24"/>
        </w:rPr>
      </w:pPr>
      <w:r w:rsidRPr="00320C81">
        <w:rPr>
          <w:rFonts w:ascii="Times New Roman" w:hAnsi="Times New Roman"/>
          <w:sz w:val="24"/>
          <w:szCs w:val="24"/>
        </w:rPr>
        <w:t xml:space="preserve">amounts arising from financial instruments that are measured at fair value through profit or loss [IFRS 7.20.(c).(i)]. </w:t>
      </w:r>
    </w:p>
    <w:p w14:paraId="479F7FEE" w14:textId="77777777" w:rsidR="009569C7" w:rsidRPr="00320C81" w:rsidRDefault="00A834F1" w:rsidP="009569C7">
      <w:pPr>
        <w:pStyle w:val="Baseparagraphnumbered"/>
      </w:pPr>
      <w:r w:rsidRPr="00320C81">
        <w:t>Transaction costs directly attributable to the acquisition or issue of financial instruments not measured at fair value through profit or loss shall not be included; they shall form part of the initial acquisition/issue value of these instruments and shall be amortised to profit or loss over their residual life using the effective interest rate [see IFRS 9.5.1.1].</w:t>
      </w:r>
    </w:p>
    <w:p w14:paraId="4CFB965E" w14:textId="77777777" w:rsidR="009569C7" w:rsidRPr="00320C81" w:rsidRDefault="00A834F1" w:rsidP="009569C7">
      <w:pPr>
        <w:pStyle w:val="Baseparagraphnumbered"/>
      </w:pPr>
      <w:r w:rsidRPr="00320C81">
        <w:t>Under IFRS,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they are classified. They shall not be part of the initial acquisition or issuance value of these instruments and are immediately recognized in profit or loss.</w:t>
      </w:r>
    </w:p>
    <w:p w14:paraId="6AC463DF" w14:textId="77777777" w:rsidR="009569C7" w:rsidRPr="00320C81" w:rsidRDefault="00A834F1" w:rsidP="009569C7">
      <w:pPr>
        <w:pStyle w:val="Baseparagraphnumbered"/>
      </w:pPr>
      <w:r w:rsidRPr="00320C81">
        <w:t xml:space="preserve">Institutions shall report fee and commission income and expenses according to the following criteria: </w:t>
      </w:r>
    </w:p>
    <w:p w14:paraId="0B38460B" w14:textId="77777777" w:rsidR="009569C7" w:rsidRPr="00320C81" w:rsidRDefault="00A834F1" w:rsidP="00C35843">
      <w:pPr>
        <w:numPr>
          <w:ilvl w:val="0"/>
          <w:numId w:val="23"/>
        </w:numPr>
        <w:spacing w:before="120" w:after="120"/>
        <w:ind w:left="1134" w:hanging="426"/>
        <w:jc w:val="both"/>
        <w:rPr>
          <w:rFonts w:ascii="Times New Roman" w:hAnsi="Times New Roman"/>
          <w:sz w:val="24"/>
          <w:szCs w:val="24"/>
        </w:rPr>
      </w:pPr>
      <w:r w:rsidRPr="00320C81">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08E3DA5C" w14:textId="77777777" w:rsidR="009569C7" w:rsidRPr="00320C81" w:rsidRDefault="00A834F1" w:rsidP="00C35843">
      <w:pPr>
        <w:numPr>
          <w:ilvl w:val="0"/>
          <w:numId w:val="23"/>
        </w:numPr>
        <w:spacing w:before="120" w:after="120"/>
        <w:ind w:left="1134" w:hanging="426"/>
        <w:jc w:val="both"/>
        <w:rPr>
          <w:rFonts w:ascii="Times New Roman" w:hAnsi="Times New Roman"/>
          <w:sz w:val="24"/>
          <w:szCs w:val="24"/>
        </w:rPr>
      </w:pPr>
      <w:r w:rsidRPr="00320C81">
        <w:rPr>
          <w:rFonts w:ascii="Times New Roman" w:hAnsi="Times New Roman"/>
          <w:sz w:val="24"/>
          <w:szCs w:val="24"/>
        </w:rPr>
        <w:t>‘Securities. Transfer orders’ shall include fees and commissions generated by the reception, transmission and execution on behalf of customers of orders to buy or sell securities;</w:t>
      </w:r>
    </w:p>
    <w:p w14:paraId="283C9E0A" w14:textId="48079600" w:rsidR="009569C7" w:rsidRPr="00320C81" w:rsidRDefault="00A834F1" w:rsidP="00C35843">
      <w:pPr>
        <w:numPr>
          <w:ilvl w:val="0"/>
          <w:numId w:val="23"/>
        </w:numPr>
        <w:spacing w:before="120" w:after="120"/>
        <w:ind w:left="1134" w:hanging="426"/>
        <w:jc w:val="both"/>
        <w:rPr>
          <w:ins w:id="496" w:author="EBA Staff" w:date="2019-03-06T17:56:00Z"/>
          <w:rFonts w:ascii="Times New Roman" w:hAnsi="Times New Roman"/>
          <w:sz w:val="24"/>
          <w:szCs w:val="24"/>
        </w:rPr>
      </w:pPr>
      <w:r w:rsidRPr="00320C81">
        <w:rPr>
          <w:rFonts w:ascii="Times New Roman" w:hAnsi="Times New Roman"/>
          <w:sz w:val="24"/>
          <w:szCs w:val="24"/>
        </w:rPr>
        <w:t>‘Securities. Other</w:t>
      </w:r>
      <w:ins w:id="497" w:author="EBA Staff" w:date="2019-03-06T17:55:00Z">
        <w:r w:rsidR="00BA0DE3" w:rsidRPr="00320C81">
          <w:rPr>
            <w:rFonts w:ascii="Times New Roman" w:hAnsi="Times New Roman"/>
            <w:sz w:val="24"/>
            <w:szCs w:val="24"/>
          </w:rPr>
          <w:t xml:space="preserve"> fee and commission income in relation to securities</w:t>
        </w:r>
      </w:ins>
      <w:r w:rsidRPr="00320C81">
        <w:rPr>
          <w:rFonts w:ascii="Times New Roman" w:hAnsi="Times New Roman"/>
          <w:sz w:val="24"/>
          <w:szCs w:val="24"/>
        </w:rPr>
        <w:t>’ shall include fees and commissions generated by the institution providing other services related with securities not originated or issued by the institution;</w:t>
      </w:r>
    </w:p>
    <w:p w14:paraId="661256A3" w14:textId="51BCF5CF" w:rsidR="00BA0DE3" w:rsidRPr="00320C81" w:rsidRDefault="00BA0DE3" w:rsidP="00C35843">
      <w:pPr>
        <w:numPr>
          <w:ilvl w:val="0"/>
          <w:numId w:val="23"/>
        </w:numPr>
        <w:spacing w:before="120" w:after="120"/>
        <w:ind w:left="1134" w:hanging="426"/>
        <w:jc w:val="both"/>
        <w:rPr>
          <w:ins w:id="498" w:author="EBA Staff" w:date="2019-03-06T17:56:00Z"/>
          <w:rFonts w:ascii="Times New Roman" w:hAnsi="Times New Roman"/>
          <w:sz w:val="24"/>
          <w:szCs w:val="24"/>
        </w:rPr>
      </w:pPr>
      <w:ins w:id="499" w:author="EBA Staff" w:date="2019-03-06T17:56:00Z">
        <w:r w:rsidRPr="00320C81">
          <w:rPr>
            <w:rFonts w:ascii="Times New Roman" w:hAnsi="Times New Roman"/>
            <w:sz w:val="24"/>
            <w:szCs w:val="24"/>
          </w:rPr>
          <w:t>Under fee and commission expenses, ‘securities’ shall include fees and commissions charged to the institution where it is receiving services related with securities regardless of whether they are originated or issued by the institution or not;</w:t>
        </w:r>
      </w:ins>
    </w:p>
    <w:p w14:paraId="16F54D86" w14:textId="77777777" w:rsidR="00BA0DE3" w:rsidRPr="00320C81" w:rsidRDefault="00BA0DE3" w:rsidP="00C35843">
      <w:pPr>
        <w:numPr>
          <w:ilvl w:val="0"/>
          <w:numId w:val="23"/>
        </w:numPr>
        <w:spacing w:before="120" w:after="120"/>
        <w:ind w:left="1134" w:hanging="426"/>
        <w:jc w:val="both"/>
        <w:rPr>
          <w:ins w:id="500" w:author="EBA Staff" w:date="2019-03-06T17:56:00Z"/>
          <w:rFonts w:ascii="Times New Roman" w:hAnsi="Times New Roman"/>
          <w:sz w:val="24"/>
          <w:szCs w:val="24"/>
        </w:rPr>
      </w:pPr>
      <w:ins w:id="501" w:author="EBA Staff" w:date="2019-03-06T17:56:00Z">
        <w:r w:rsidRPr="00320C81">
          <w:rPr>
            <w:rFonts w:ascii="Times New Roman" w:hAnsi="Times New Roman"/>
            <w:sz w:val="24"/>
            <w:szCs w:val="24"/>
          </w:rPr>
          <w:t>‘Corporate Finance. M&amp;A advisory’ shall include fees and commissions for advisory services surrounding corporate clients’ mergers and acquisitions activities;</w:t>
        </w:r>
      </w:ins>
    </w:p>
    <w:p w14:paraId="5BABC50D" w14:textId="77777777" w:rsidR="00BA0DE3" w:rsidRPr="00320C81" w:rsidRDefault="00BA0DE3" w:rsidP="00C35843">
      <w:pPr>
        <w:numPr>
          <w:ilvl w:val="0"/>
          <w:numId w:val="23"/>
        </w:numPr>
        <w:spacing w:before="120" w:after="120"/>
        <w:ind w:left="1134" w:hanging="426"/>
        <w:jc w:val="both"/>
        <w:rPr>
          <w:ins w:id="502" w:author="EBA Staff" w:date="2019-03-06T17:56:00Z"/>
          <w:rFonts w:ascii="Times New Roman" w:hAnsi="Times New Roman"/>
          <w:sz w:val="24"/>
          <w:szCs w:val="24"/>
        </w:rPr>
      </w:pPr>
      <w:ins w:id="503" w:author="EBA Staff" w:date="2019-03-06T17:56:00Z">
        <w:r w:rsidRPr="00320C81">
          <w:rPr>
            <w:rFonts w:ascii="Times New Roman" w:hAnsi="Times New Roman"/>
            <w:sz w:val="24"/>
            <w:szCs w:val="24"/>
          </w:rPr>
          <w:lastRenderedPageBreak/>
          <w:t>‘Corporate Finance. Treasury services’ shall include fees and commissions for corporate finance services related to capital market advisory for corporate clients;</w:t>
        </w:r>
      </w:ins>
    </w:p>
    <w:p w14:paraId="67B3667A" w14:textId="77777777" w:rsidR="00BA0DE3" w:rsidRPr="00320C81" w:rsidRDefault="00BA0DE3" w:rsidP="00C35843">
      <w:pPr>
        <w:numPr>
          <w:ilvl w:val="0"/>
          <w:numId w:val="23"/>
        </w:numPr>
        <w:spacing w:before="120" w:after="120"/>
        <w:ind w:left="1134" w:hanging="426"/>
        <w:jc w:val="both"/>
        <w:rPr>
          <w:ins w:id="504" w:author="EBA Staff" w:date="2019-03-06T17:56:00Z"/>
          <w:rFonts w:ascii="Times New Roman" w:hAnsi="Times New Roman"/>
          <w:sz w:val="24"/>
          <w:szCs w:val="24"/>
        </w:rPr>
      </w:pPr>
      <w:ins w:id="505" w:author="EBA Staff" w:date="2019-03-06T17:56:00Z">
        <w:r w:rsidRPr="00320C81">
          <w:rPr>
            <w:rFonts w:ascii="Times New Roman" w:hAnsi="Times New Roman"/>
            <w:sz w:val="24"/>
            <w:szCs w:val="24"/>
          </w:rPr>
          <w:t>‘Corporate Finance. Other fee and commission income in relation to corporate finance activities’ shall include all other corporate finance related fees and commissions;</w:t>
        </w:r>
      </w:ins>
    </w:p>
    <w:p w14:paraId="592EDFBD" w14:textId="686F3F98" w:rsidR="00BA0DE3" w:rsidRPr="00320C81" w:rsidRDefault="00BA0DE3" w:rsidP="00C35843">
      <w:pPr>
        <w:numPr>
          <w:ilvl w:val="0"/>
          <w:numId w:val="23"/>
        </w:numPr>
        <w:spacing w:before="120" w:after="120"/>
        <w:ind w:left="1134" w:hanging="426"/>
        <w:jc w:val="both"/>
        <w:rPr>
          <w:rFonts w:ascii="Times New Roman" w:hAnsi="Times New Roman"/>
          <w:sz w:val="24"/>
          <w:szCs w:val="24"/>
        </w:rPr>
      </w:pPr>
      <w:ins w:id="506" w:author="EBA Staff" w:date="2019-03-06T17:56:00Z">
        <w:r w:rsidRPr="00320C81">
          <w:rPr>
            <w:rFonts w:ascii="Times New Roman" w:hAnsi="Times New Roman"/>
            <w:sz w:val="24"/>
            <w:szCs w:val="24"/>
          </w:rPr>
          <w:t>‘Fee based advice’ includes fees and commissions charged for advisory services to clients such as private banking related fees that are not directly linked to asset management. M&amp;A advisory fees shall not be included here, but under ‘Corporate Finance. M&amp;A advisory’;</w:t>
        </w:r>
      </w:ins>
    </w:p>
    <w:p w14:paraId="3887BC53" w14:textId="77777777" w:rsidR="009569C7" w:rsidRPr="00320C81" w:rsidRDefault="00A834F1" w:rsidP="00C35843">
      <w:pPr>
        <w:numPr>
          <w:ilvl w:val="0"/>
          <w:numId w:val="23"/>
        </w:numPr>
        <w:spacing w:before="120" w:after="120"/>
        <w:ind w:left="1134" w:hanging="426"/>
        <w:jc w:val="both"/>
        <w:rPr>
          <w:rFonts w:ascii="Times New Roman" w:hAnsi="Times New Roman"/>
          <w:sz w:val="24"/>
          <w:szCs w:val="24"/>
        </w:rPr>
      </w:pPr>
      <w:r w:rsidRPr="00320C81">
        <w:rPr>
          <w:rFonts w:ascii="Times New Roman" w:hAnsi="Times New Roman"/>
          <w:sz w:val="24"/>
          <w:szCs w:val="24"/>
        </w:rPr>
        <w:t>‘Clearing and settlement’ shall include fee and commission income (expenses) generated by (charged to) the institution where participating in counterparty, clearing and settlement facilities;</w:t>
      </w:r>
    </w:p>
    <w:p w14:paraId="4A509C0F" w14:textId="283638FE" w:rsidR="009569C7" w:rsidRPr="00320C81" w:rsidRDefault="00A834F1" w:rsidP="00C35843">
      <w:pPr>
        <w:numPr>
          <w:ilvl w:val="0"/>
          <w:numId w:val="23"/>
        </w:numPr>
        <w:spacing w:before="120" w:after="120"/>
        <w:ind w:left="1134" w:hanging="426"/>
        <w:jc w:val="both"/>
        <w:rPr>
          <w:ins w:id="507" w:author="EBA Staff" w:date="2019-03-06T17:57:00Z"/>
          <w:rFonts w:ascii="Times New Roman" w:hAnsi="Times New Roman"/>
          <w:sz w:val="24"/>
          <w:szCs w:val="24"/>
        </w:rPr>
      </w:pPr>
      <w:r w:rsidRPr="00320C81">
        <w:rPr>
          <w:rFonts w:ascii="Times New Roman" w:hAnsi="Times New Roman"/>
          <w:sz w:val="24"/>
          <w:szCs w:val="24"/>
        </w:rPr>
        <w:t>‘Asset management’, ‘Custody’, ‘Central administrative services for collective investment undertakings’</w:t>
      </w:r>
      <w:ins w:id="508" w:author="EBA Staff" w:date="2019-03-06T17:56:00Z">
        <w:r w:rsidR="00BA0DE3" w:rsidRPr="00320C81">
          <w:rPr>
            <w:rFonts w:ascii="Times New Roman" w:hAnsi="Times New Roman"/>
            <w:sz w:val="24"/>
            <w:szCs w:val="24"/>
          </w:rPr>
          <w:t xml:space="preserve"> and</w:t>
        </w:r>
      </w:ins>
      <w:del w:id="509" w:author="EBA Staff" w:date="2019-03-06T17:56:00Z">
        <w:r w:rsidRPr="00320C81" w:rsidDel="00BA0DE3">
          <w:rPr>
            <w:rFonts w:ascii="Times New Roman" w:hAnsi="Times New Roman"/>
            <w:sz w:val="24"/>
            <w:szCs w:val="24"/>
          </w:rPr>
          <w:delText>,</w:delText>
        </w:r>
      </w:del>
      <w:r w:rsidRPr="00320C81">
        <w:rPr>
          <w:rFonts w:ascii="Times New Roman" w:hAnsi="Times New Roman"/>
          <w:sz w:val="24"/>
          <w:szCs w:val="24"/>
        </w:rPr>
        <w:t xml:space="preserve"> ‘Fiduciary transactions’</w:t>
      </w:r>
      <w:del w:id="510" w:author="EBA Staff" w:date="2019-03-06T17:56:00Z">
        <w:r w:rsidRPr="00320C81" w:rsidDel="00BA0DE3">
          <w:rPr>
            <w:rFonts w:ascii="Times New Roman" w:hAnsi="Times New Roman"/>
            <w:sz w:val="24"/>
            <w:szCs w:val="24"/>
          </w:rPr>
          <w:delText>, ‘Payment services’</w:delText>
        </w:r>
      </w:del>
      <w:r w:rsidRPr="00320C81">
        <w:rPr>
          <w:rFonts w:ascii="Times New Roman" w:hAnsi="Times New Roman"/>
          <w:sz w:val="24"/>
          <w:szCs w:val="24"/>
        </w:rPr>
        <w:t xml:space="preserve"> shall include fee and commission income (expenses) generated by (charged to) the institution where providing these services;</w:t>
      </w:r>
    </w:p>
    <w:p w14:paraId="43353AEB" w14:textId="5E0DB377" w:rsidR="00BA0DE3" w:rsidRPr="00320C81" w:rsidRDefault="00BA0DE3" w:rsidP="00C35843">
      <w:pPr>
        <w:numPr>
          <w:ilvl w:val="0"/>
          <w:numId w:val="23"/>
        </w:numPr>
        <w:spacing w:before="120" w:after="120"/>
        <w:ind w:left="1134" w:hanging="426"/>
        <w:jc w:val="both"/>
        <w:rPr>
          <w:ins w:id="511" w:author="EBA Staff" w:date="2019-03-06T17:57:00Z"/>
          <w:rFonts w:ascii="Times New Roman" w:hAnsi="Times New Roman"/>
          <w:sz w:val="24"/>
          <w:szCs w:val="24"/>
        </w:rPr>
      </w:pPr>
      <w:ins w:id="512" w:author="EBA Staff" w:date="2019-03-06T17:57:00Z">
        <w:r w:rsidRPr="00320C81">
          <w:rPr>
            <w:rFonts w:ascii="Times New Roman" w:hAnsi="Times New Roman"/>
            <w:sz w:val="24"/>
            <w:szCs w:val="24"/>
          </w:rPr>
          <w:t>‘Payment services’ shall include fee and commission income (expenses) generated by (charged to) the institution where it provides (receives) payment services as referred to in Annex I of the Directive (EU)</w:t>
        </w:r>
      </w:ins>
      <w:ins w:id="513" w:author="EBA Staff" w:date="2019-04-29T13:17:00Z">
        <w:r w:rsidR="00BC2EAD" w:rsidRPr="00320C81">
          <w:rPr>
            <w:rFonts w:ascii="Times New Roman" w:hAnsi="Times New Roman"/>
            <w:sz w:val="24"/>
            <w:szCs w:val="24"/>
          </w:rPr>
          <w:t xml:space="preserve"> </w:t>
        </w:r>
      </w:ins>
      <w:ins w:id="514" w:author="EBA Staff" w:date="2019-03-06T17:57:00Z">
        <w:r w:rsidRPr="00320C81">
          <w:rPr>
            <w:rFonts w:ascii="Times New Roman" w:hAnsi="Times New Roman"/>
            <w:sz w:val="24"/>
            <w:szCs w:val="24"/>
          </w:rPr>
          <w:t>2015/2366. Information on the fee and commission income shall be reported separately for current accounts, credit cards, debit cards and other card payments, transfers and other payment orders as well as other fee and commission income in relation to payment services’. ‘Other fee and commissions income in relation to payment services shall include, among others, charges for the use of the institution’s ATM network by cards not issued by the institution. Information on fee and commission expenses on credit, debit and other cards shall be reported separately as well;</w:t>
        </w:r>
      </w:ins>
    </w:p>
    <w:p w14:paraId="6F7A2291" w14:textId="22CBBA0B" w:rsidR="00BA0DE3" w:rsidRPr="00320C81" w:rsidRDefault="00BA0DE3" w:rsidP="00C35843">
      <w:pPr>
        <w:numPr>
          <w:ilvl w:val="0"/>
          <w:numId w:val="23"/>
        </w:numPr>
        <w:spacing w:before="120" w:after="120"/>
        <w:ind w:left="1134" w:hanging="426"/>
        <w:jc w:val="both"/>
        <w:rPr>
          <w:ins w:id="515" w:author="EBA Staff" w:date="2019-03-06T17:58:00Z"/>
          <w:rFonts w:ascii="Times New Roman" w:hAnsi="Times New Roman"/>
          <w:sz w:val="24"/>
          <w:szCs w:val="24"/>
        </w:rPr>
      </w:pPr>
      <w:ins w:id="516" w:author="EBA Staff" w:date="2019-03-06T17:57:00Z">
        <w:r w:rsidRPr="00320C81">
          <w:rPr>
            <w:rFonts w:ascii="Times New Roman" w:hAnsi="Times New Roman"/>
            <w:sz w:val="24"/>
            <w:szCs w:val="24"/>
          </w:rPr>
          <w:t>‘Customer resources distributed but not managed [by type of product]’ shall comprise fee and commission income for distribution of products issued by entities outside the prudential group to its current customers. This information shall be reported by type of product;</w:t>
        </w:r>
      </w:ins>
    </w:p>
    <w:p w14:paraId="7CACF0B7" w14:textId="322DEB3E" w:rsidR="00BA0DE3" w:rsidRPr="00320C81" w:rsidRDefault="00BA0DE3" w:rsidP="00C35843">
      <w:pPr>
        <w:numPr>
          <w:ilvl w:val="0"/>
          <w:numId w:val="23"/>
        </w:numPr>
        <w:spacing w:before="120" w:after="120"/>
        <w:ind w:left="1134" w:hanging="426"/>
        <w:jc w:val="both"/>
        <w:rPr>
          <w:rFonts w:ascii="Times New Roman" w:hAnsi="Times New Roman"/>
          <w:sz w:val="24"/>
          <w:szCs w:val="24"/>
        </w:rPr>
      </w:pPr>
      <w:ins w:id="517" w:author="EBA Staff" w:date="2019-03-06T17:58:00Z">
        <w:r w:rsidRPr="00320C81">
          <w:rPr>
            <w:rFonts w:ascii="Times New Roman" w:hAnsi="Times New Roman"/>
            <w:sz w:val="24"/>
            <w:szCs w:val="24"/>
          </w:rPr>
          <w:t>Under fee and commission expenses, ‘Externally provided distribution of products’ shall comprise the expenses for distribution of the institution’s products and services via an external agent network/distribution arrangement with external providers such as mortgage brokers, online loan platforms or Fintech frontends;</w:t>
        </w:r>
      </w:ins>
    </w:p>
    <w:p w14:paraId="117FD879" w14:textId="77777777" w:rsidR="009569C7" w:rsidRPr="00320C81" w:rsidRDefault="00A834F1" w:rsidP="00C35843">
      <w:pPr>
        <w:numPr>
          <w:ilvl w:val="0"/>
          <w:numId w:val="23"/>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14:paraId="70A05872" w14:textId="35959176" w:rsidR="009569C7" w:rsidRPr="00320C81" w:rsidRDefault="00BA0DE3" w:rsidP="00C35843">
      <w:pPr>
        <w:numPr>
          <w:ilvl w:val="0"/>
          <w:numId w:val="23"/>
        </w:numPr>
        <w:spacing w:before="120" w:after="120"/>
        <w:ind w:left="1134" w:hanging="426"/>
        <w:jc w:val="both"/>
        <w:rPr>
          <w:rFonts w:ascii="Times New Roman" w:hAnsi="Times New Roman"/>
          <w:sz w:val="24"/>
          <w:szCs w:val="24"/>
        </w:rPr>
      </w:pPr>
      <w:ins w:id="518" w:author="Sellner, Christian" w:date="2019-06-18T17:13:00Z">
        <w:r w:rsidRPr="00320C81">
          <w:rPr>
            <w:rFonts w:ascii="Times New Roman" w:hAnsi="Times New Roman"/>
            <w:sz w:val="24"/>
            <w:szCs w:val="24"/>
          </w:rPr>
          <w:t>F</w:t>
        </w:r>
        <w:r w:rsidR="00A834F1" w:rsidRPr="00320C81">
          <w:rPr>
            <w:rFonts w:ascii="Times New Roman" w:hAnsi="Times New Roman"/>
            <w:sz w:val="24"/>
            <w:szCs w:val="24"/>
          </w:rPr>
          <w:t>ees</w:t>
        </w:r>
      </w:ins>
      <w:del w:id="519" w:author="EBA Staff" w:date="2019-03-06T17:58:00Z">
        <w:r w:rsidR="00A834F1" w:rsidRPr="00320C81" w:rsidDel="00BA0DE3">
          <w:rPr>
            <w:rFonts w:ascii="Times New Roman" w:hAnsi="Times New Roman"/>
            <w:sz w:val="24"/>
            <w:szCs w:val="24"/>
          </w:rPr>
          <w:delText>f</w:delText>
        </w:r>
      </w:del>
      <w:ins w:id="520" w:author="EBA Staff" w:date="2019-03-06T17:58:00Z">
        <w:r w:rsidRPr="00320C81">
          <w:rPr>
            <w:rFonts w:ascii="Times New Roman" w:hAnsi="Times New Roman"/>
            <w:sz w:val="24"/>
            <w:szCs w:val="24"/>
          </w:rPr>
          <w:t>F</w:t>
        </w:r>
      </w:ins>
      <w:del w:id="521" w:author="Sellner, Christian" w:date="2019-06-18T17:13:00Z">
        <w:r w:rsidR="00A834F1" w:rsidRPr="00320C81">
          <w:rPr>
            <w:rFonts w:ascii="Times New Roman" w:hAnsi="Times New Roman"/>
            <w:sz w:val="24"/>
            <w:szCs w:val="24"/>
          </w:rPr>
          <w:delText>ees</w:delText>
        </w:r>
      </w:del>
      <w:r w:rsidR="00A834F1" w:rsidRPr="00320C81">
        <w:rPr>
          <w:rFonts w:ascii="Times New Roman" w:hAnsi="Times New Roman"/>
          <w:sz w:val="24"/>
          <w:szCs w:val="24"/>
        </w:rPr>
        <w:t xml:space="preserve">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526DF9FC" w14:textId="77777777" w:rsidR="009569C7" w:rsidRPr="00320C81" w:rsidRDefault="00A834F1" w:rsidP="00C35843">
      <w:pPr>
        <w:numPr>
          <w:ilvl w:val="0"/>
          <w:numId w:val="23"/>
        </w:numPr>
        <w:spacing w:before="120" w:after="120"/>
        <w:ind w:left="1134" w:hanging="426"/>
        <w:jc w:val="both"/>
        <w:rPr>
          <w:rFonts w:ascii="Times New Roman" w:hAnsi="Times New Roman"/>
          <w:sz w:val="24"/>
          <w:szCs w:val="24"/>
        </w:rPr>
      </w:pPr>
      <w:r w:rsidRPr="00320C81">
        <w:rPr>
          <w:rFonts w:ascii="Times New Roman" w:hAnsi="Times New Roman"/>
          <w:sz w:val="24"/>
          <w:szCs w:val="24"/>
        </w:rPr>
        <w:lastRenderedPageBreak/>
        <w:t>‘Loan commitments given’ and ‘Financial guarantees given’ shall include the amount, recognized as income during the period, of the amortization of the fees and commission for these activities initially recognised as  ‘other liabilities’;</w:t>
      </w:r>
    </w:p>
    <w:p w14:paraId="601C1A07" w14:textId="3FF1985A" w:rsidR="009569C7" w:rsidRPr="00320C81" w:rsidRDefault="00A834F1" w:rsidP="00C35843">
      <w:pPr>
        <w:numPr>
          <w:ilvl w:val="0"/>
          <w:numId w:val="23"/>
        </w:numPr>
        <w:spacing w:before="120" w:after="120"/>
        <w:ind w:left="1134" w:hanging="426"/>
        <w:jc w:val="both"/>
        <w:rPr>
          <w:ins w:id="522" w:author="EBA Staff" w:date="2019-03-06T17:59:00Z"/>
          <w:rFonts w:ascii="Times New Roman" w:hAnsi="Times New Roman"/>
          <w:sz w:val="24"/>
          <w:szCs w:val="24"/>
        </w:rPr>
      </w:pPr>
      <w:r w:rsidRPr="00320C81">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65F32B04" w14:textId="77777777" w:rsidR="00BA0DE3" w:rsidRPr="00320C81" w:rsidRDefault="00BA0DE3" w:rsidP="00C35843">
      <w:pPr>
        <w:numPr>
          <w:ilvl w:val="0"/>
          <w:numId w:val="23"/>
        </w:numPr>
        <w:spacing w:before="120" w:after="120"/>
        <w:ind w:left="1134" w:hanging="426"/>
        <w:jc w:val="both"/>
        <w:rPr>
          <w:ins w:id="523" w:author="EBA Staff" w:date="2019-03-06T17:59:00Z"/>
          <w:rFonts w:ascii="Times New Roman" w:hAnsi="Times New Roman"/>
          <w:sz w:val="24"/>
          <w:szCs w:val="24"/>
        </w:rPr>
      </w:pPr>
      <w:ins w:id="524" w:author="EBA Staff" w:date="2019-03-06T17:59:00Z">
        <w:r w:rsidRPr="00320C81">
          <w:rPr>
            <w:rFonts w:ascii="Times New Roman" w:hAnsi="Times New Roman"/>
            <w:sz w:val="24"/>
            <w:szCs w:val="24"/>
          </w:rPr>
          <w:t>Under ‘loans granted’, fees and commissions shall be reported which are charged in the process of granting loans, but are not part of the effective interest rate calculation.;</w:t>
        </w:r>
      </w:ins>
    </w:p>
    <w:p w14:paraId="3CC63117" w14:textId="77777777" w:rsidR="00BA0DE3" w:rsidRPr="00320C81" w:rsidRDefault="00BA0DE3" w:rsidP="00C35843">
      <w:pPr>
        <w:numPr>
          <w:ilvl w:val="0"/>
          <w:numId w:val="23"/>
        </w:numPr>
        <w:spacing w:before="120" w:after="120"/>
        <w:ind w:left="1134" w:hanging="426"/>
        <w:jc w:val="both"/>
        <w:rPr>
          <w:ins w:id="525" w:author="EBA Staff" w:date="2019-03-06T17:59:00Z"/>
          <w:rFonts w:ascii="Times New Roman" w:hAnsi="Times New Roman"/>
          <w:sz w:val="24"/>
          <w:szCs w:val="24"/>
        </w:rPr>
      </w:pPr>
      <w:ins w:id="526" w:author="EBA Staff" w:date="2019-03-06T17:59:00Z">
        <w:r w:rsidRPr="00320C81">
          <w:rPr>
            <w:rFonts w:ascii="Times New Roman" w:hAnsi="Times New Roman"/>
            <w:sz w:val="24"/>
            <w:szCs w:val="24"/>
          </w:rPr>
          <w:t>‘Foreign exchange’ includes fee and commission income (expenses) for foreign exchange services (including exchange of foreign banknotes or coins, fees on international currency cheques, bid-ask-spread) and fee income from / expenses on international transactions; where the income (expenses) attributable to foreign exchange transactions can be separated from the other credit/debit card related fee income, this item shall also include foreign-exchange related fees and commissions generated via credit or debit cards;</w:t>
        </w:r>
      </w:ins>
    </w:p>
    <w:p w14:paraId="326E962E" w14:textId="1A5603C5" w:rsidR="00BA0DE3" w:rsidRPr="00320C81" w:rsidRDefault="00BA0DE3" w:rsidP="00C35843">
      <w:pPr>
        <w:numPr>
          <w:ilvl w:val="0"/>
          <w:numId w:val="23"/>
        </w:numPr>
        <w:spacing w:before="120" w:after="120"/>
        <w:ind w:left="1134" w:hanging="426"/>
        <w:jc w:val="both"/>
        <w:rPr>
          <w:rFonts w:ascii="Times New Roman" w:hAnsi="Times New Roman"/>
          <w:sz w:val="24"/>
          <w:szCs w:val="24"/>
        </w:rPr>
      </w:pPr>
      <w:ins w:id="527" w:author="EBA Staff" w:date="2019-03-06T17:59:00Z">
        <w:r w:rsidRPr="00320C81">
          <w:rPr>
            <w:rFonts w:ascii="Times New Roman" w:hAnsi="Times New Roman"/>
            <w:sz w:val="24"/>
            <w:szCs w:val="24"/>
          </w:rPr>
          <w:t>‘Commodities’ includes fee and commission income related to the commodity business, except for income related to commodity trading which shall be reported as other operating income;</w:t>
        </w:r>
      </w:ins>
    </w:p>
    <w:p w14:paraId="311F6472" w14:textId="14C8A0E8" w:rsidR="009569C7" w:rsidRPr="00320C81" w:rsidRDefault="00A834F1" w:rsidP="00C35843">
      <w:pPr>
        <w:numPr>
          <w:ilvl w:val="0"/>
          <w:numId w:val="23"/>
        </w:numPr>
        <w:spacing w:before="120" w:after="120"/>
        <w:ind w:left="1134" w:hanging="426"/>
        <w:jc w:val="both"/>
        <w:rPr>
          <w:rFonts w:ascii="Times New Roman" w:hAnsi="Times New Roman"/>
          <w:sz w:val="24"/>
          <w:szCs w:val="24"/>
        </w:rPr>
      </w:pPr>
      <w:r w:rsidRPr="00320C81">
        <w:rPr>
          <w:rFonts w:ascii="Times New Roman" w:hAnsi="Times New Roman"/>
          <w:sz w:val="24"/>
          <w:szCs w:val="24"/>
        </w:rPr>
        <w:t>‘Other</w:t>
      </w:r>
      <w:ins w:id="528" w:author="EBA Staff" w:date="2019-03-06T17:59:00Z">
        <w:r w:rsidR="00BA0DE3" w:rsidRPr="00320C81">
          <w:rPr>
            <w:rFonts w:ascii="Times New Roman" w:hAnsi="Times New Roman"/>
            <w:sz w:val="24"/>
            <w:szCs w:val="24"/>
          </w:rPr>
          <w:t xml:space="preserve"> fee and commission income (expenses)</w:t>
        </w:r>
      </w:ins>
      <w:r w:rsidRPr="00320C81">
        <w:rPr>
          <w:rFonts w:ascii="Times New Roman" w:hAnsi="Times New Roman"/>
          <w:sz w:val="24"/>
          <w:szCs w:val="24"/>
        </w:rPr>
        <w:t xml:space="preserve">’ shall include the </w:t>
      </w:r>
      <w:del w:id="529" w:author="EBA Staff" w:date="2019-03-06T17:59:00Z">
        <w:r w:rsidRPr="00320C81" w:rsidDel="00BA0DE3">
          <w:rPr>
            <w:rFonts w:ascii="Times New Roman" w:hAnsi="Times New Roman"/>
            <w:sz w:val="24"/>
            <w:szCs w:val="24"/>
          </w:rPr>
          <w:delText xml:space="preserve">rest of </w:delText>
        </w:r>
      </w:del>
      <w:r w:rsidRPr="00320C81">
        <w:rPr>
          <w:rFonts w:ascii="Times New Roman" w:hAnsi="Times New Roman"/>
          <w:sz w:val="24"/>
          <w:szCs w:val="24"/>
        </w:rPr>
        <w:t>fee and commission income (expenses) generated by (charged to) the institution</w:t>
      </w:r>
      <w:del w:id="530" w:author="EBA Staff" w:date="2019-03-06T18:00:00Z">
        <w:r w:rsidRPr="00320C81" w:rsidDel="00BA0DE3">
          <w:rPr>
            <w:rFonts w:ascii="Times New Roman" w:hAnsi="Times New Roman"/>
            <w:sz w:val="24"/>
            <w:szCs w:val="24"/>
          </w:rPr>
          <w:delText xml:space="preserve"> such as those derived from ‘other commitments’, from foreign exchange services (such as exchange of foreign banknotes or coins) or from providing (receiving) other fee-based advice and services</w:delText>
        </w:r>
      </w:del>
      <w:ins w:id="531" w:author="EBA Staff" w:date="2019-03-06T18:00:00Z">
        <w:r w:rsidR="00BA0DE3" w:rsidRPr="00320C81">
          <w:rPr>
            <w:rFonts w:ascii="Times New Roman" w:hAnsi="Times New Roman"/>
            <w:sz w:val="24"/>
            <w:szCs w:val="24"/>
          </w:rPr>
          <w:t xml:space="preserve"> that cannot be allocated to any of the other listed items</w:t>
        </w:r>
      </w:ins>
      <w:r w:rsidRPr="00320C81">
        <w:rPr>
          <w:rFonts w:ascii="Times New Roman" w:hAnsi="Times New Roman"/>
          <w:sz w:val="24"/>
          <w:szCs w:val="24"/>
        </w:rPr>
        <w:t>.</w:t>
      </w:r>
    </w:p>
    <w:p w14:paraId="1C5D4474" w14:textId="77777777" w:rsidR="009569C7" w:rsidRPr="00320C81" w:rsidRDefault="00A834F1" w:rsidP="009569C7">
      <w:pPr>
        <w:pStyle w:val="sub-subtitlenumbered"/>
        <w:jc w:val="both"/>
      </w:pPr>
      <w:bookmarkStart w:id="532" w:name="_Toc361844248"/>
      <w:bookmarkStart w:id="533" w:name="_Toc362359319"/>
      <w:bookmarkStart w:id="534" w:name="_Toc2789807"/>
      <w:r w:rsidRPr="00320C81">
        <w:t>Assets involved in the services provided (22.2)</w:t>
      </w:r>
      <w:bookmarkEnd w:id="532"/>
      <w:bookmarkEnd w:id="533"/>
      <w:bookmarkEnd w:id="534"/>
    </w:p>
    <w:p w14:paraId="4117E437" w14:textId="77777777" w:rsidR="009569C7" w:rsidRPr="00320C81" w:rsidRDefault="00A834F1" w:rsidP="009569C7">
      <w:pPr>
        <w:pStyle w:val="Baseparagraphnumbered"/>
      </w:pPr>
      <w:r w:rsidRPr="00320C81">
        <w:t>Business related to asset management, custody functions, and other services provided by the institution shall be reported using the following definitions:</w:t>
      </w:r>
    </w:p>
    <w:p w14:paraId="4C9AF629" w14:textId="77777777" w:rsidR="009569C7" w:rsidRPr="00320C81" w:rsidRDefault="00A834F1" w:rsidP="00C35843">
      <w:pPr>
        <w:numPr>
          <w:ilvl w:val="0"/>
          <w:numId w:val="20"/>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6FE2571D" w14:textId="77777777" w:rsidR="009569C7" w:rsidRPr="00320C81" w:rsidRDefault="00A834F1" w:rsidP="00C35843">
      <w:pPr>
        <w:numPr>
          <w:ilvl w:val="0"/>
          <w:numId w:val="20"/>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320C81">
        <w:rPr>
          <w:rFonts w:ascii="Times New Roman" w:hAnsi="Times New Roman"/>
          <w:iCs/>
          <w:sz w:val="24"/>
          <w:szCs w:val="24"/>
        </w:rPr>
        <w:t>services related to custodianship such as cash and collateral management.</w:t>
      </w:r>
      <w:r w:rsidRPr="00320C81">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entrusted to other entities’ shall refer to the amount of assets included in </w:t>
      </w:r>
      <w:r w:rsidRPr="00320C81">
        <w:rPr>
          <w:rFonts w:ascii="Times New Roman" w:hAnsi="Times New Roman"/>
          <w:sz w:val="24"/>
          <w:szCs w:val="24"/>
        </w:rPr>
        <w:lastRenderedPageBreak/>
        <w:t xml:space="preserve">custody assets for which the institution has given the effective custody to other entities;  </w:t>
      </w:r>
    </w:p>
    <w:p w14:paraId="5934D3AB" w14:textId="77777777" w:rsidR="009569C7" w:rsidRPr="00320C81" w:rsidRDefault="00A834F1" w:rsidP="00C35843">
      <w:pPr>
        <w:numPr>
          <w:ilvl w:val="0"/>
          <w:numId w:val="20"/>
        </w:numPr>
        <w:spacing w:before="120" w:after="120"/>
        <w:ind w:left="1134" w:hanging="426"/>
        <w:jc w:val="both"/>
        <w:rPr>
          <w:rFonts w:ascii="Times New Roman" w:hAnsi="Times New Roman"/>
          <w:sz w:val="24"/>
          <w:szCs w:val="24"/>
        </w:rPr>
      </w:pPr>
      <w:r w:rsidRPr="00320C81">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 of compiling accounting documents; of preparing the prospectus, financial reports and all other documents intended for investors; of carrying out the correspondence by distributing financial reports and all other documents intended for investors; of carrying out issues and redemptions and keeping the register of investors; as well as of calculating the net asset value;</w:t>
      </w:r>
      <w:r w:rsidRPr="00320C81">
        <w:t xml:space="preserve"> </w:t>
      </w:r>
    </w:p>
    <w:p w14:paraId="5AA922C2" w14:textId="77777777" w:rsidR="009569C7" w:rsidRPr="00320C81" w:rsidRDefault="00A834F1" w:rsidP="00C35843">
      <w:pPr>
        <w:numPr>
          <w:ilvl w:val="0"/>
          <w:numId w:val="20"/>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 asset management services to a structured entity or managing portfolios on a discretionary basis. All fiduciary transactions shall be reported exclusively in this item without regarding whether the institution provides additionally other services;</w:t>
      </w:r>
    </w:p>
    <w:p w14:paraId="25A74BF0" w14:textId="501FC0D7" w:rsidR="009569C7" w:rsidRPr="00320C81" w:rsidRDefault="00A834F1" w:rsidP="00C35843">
      <w:pPr>
        <w:numPr>
          <w:ilvl w:val="0"/>
          <w:numId w:val="20"/>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‘Payment services’ shall refer to </w:t>
      </w:r>
      <w:ins w:id="535" w:author="EBA Staff" w:date="2019-03-06T18:00:00Z">
        <w:r w:rsidR="00AB37A9" w:rsidRPr="00320C81">
          <w:rPr>
            <w:rFonts w:ascii="Times New Roman" w:hAnsi="Times New Roman"/>
            <w:sz w:val="24"/>
            <w:szCs w:val="24"/>
          </w:rPr>
          <w:t>the payment services listed in Annex I of the Directive (EU) 2015/</w:t>
        </w:r>
      </w:ins>
      <w:ins w:id="536" w:author="Sellner, Christian" w:date="2019-06-18T17:13:00Z">
        <w:r w:rsidR="00AB37A9" w:rsidRPr="00320C81">
          <w:rPr>
            <w:rFonts w:ascii="Times New Roman" w:hAnsi="Times New Roman"/>
            <w:sz w:val="24"/>
            <w:szCs w:val="24"/>
          </w:rPr>
          <w:t>2366</w:t>
        </w:r>
      </w:ins>
      <w:ins w:id="537" w:author="EBA Staff" w:date="2019-03-06T18:00:00Z">
        <w:r w:rsidR="00AB37A9" w:rsidRPr="00320C81">
          <w:rPr>
            <w:rFonts w:ascii="Times New Roman" w:hAnsi="Times New Roman"/>
            <w:sz w:val="24"/>
            <w:szCs w:val="24"/>
          </w:rPr>
          <w:t>2366</w:t>
        </w:r>
      </w:ins>
      <w:del w:id="538" w:author="EBA Staff" w:date="2019-03-06T18:00:00Z">
        <w:r w:rsidRPr="00320C81" w:rsidDel="00AB37A9">
          <w:rPr>
            <w:rFonts w:ascii="Times New Roman" w:hAnsi="Times New Roman"/>
            <w:sz w:val="24"/>
            <w:szCs w:val="24"/>
          </w:rPr>
          <w:delText>the collection on behalf of customers of payments generated by debt instruments that are neither recognised on the balance sheet of the institution nor originated by it</w:delText>
        </w:r>
      </w:del>
      <w:r w:rsidRPr="00320C81">
        <w:rPr>
          <w:rFonts w:ascii="Times New Roman" w:hAnsi="Times New Roman"/>
          <w:sz w:val="24"/>
          <w:szCs w:val="24"/>
        </w:rPr>
        <w:t>;</w:t>
      </w:r>
    </w:p>
    <w:p w14:paraId="1E18F967" w14:textId="77777777" w:rsidR="009569C7" w:rsidRPr="00320C81" w:rsidRDefault="00A834F1" w:rsidP="00C35843">
      <w:pPr>
        <w:numPr>
          <w:ilvl w:val="0"/>
          <w:numId w:val="20"/>
        </w:numPr>
        <w:spacing w:before="120" w:after="120"/>
        <w:ind w:left="1134" w:hanging="426"/>
        <w:jc w:val="both"/>
        <w:rPr>
          <w:rFonts w:ascii="Times New Roman" w:hAnsi="Times New Roman"/>
          <w:sz w:val="24"/>
          <w:szCs w:val="24"/>
        </w:rPr>
      </w:pPr>
      <w:r w:rsidRPr="00320C81">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14:paraId="3F249546" w14:textId="77777777" w:rsidR="009569C7" w:rsidRPr="00320C81" w:rsidRDefault="00A834F1" w:rsidP="00C35843">
      <w:pPr>
        <w:numPr>
          <w:ilvl w:val="0"/>
          <w:numId w:val="20"/>
        </w:numPr>
        <w:spacing w:before="120" w:after="120"/>
        <w:ind w:left="1134" w:hanging="426"/>
        <w:jc w:val="both"/>
        <w:rPr>
          <w:rFonts w:ascii="Times New Roman" w:hAnsi="Times New Roman"/>
          <w:sz w:val="24"/>
          <w:szCs w:val="24"/>
        </w:rPr>
      </w:pPr>
      <w:r w:rsidRPr="00320C81">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 pension funds, the assets concerned may be shown at the value at which these entities report the assets in their own balance sheet. Reported amounts shall include accrued interest, where appropriate.</w:t>
      </w:r>
    </w:p>
    <w:p w14:paraId="797F6263" w14:textId="77777777" w:rsidR="009569C7" w:rsidRPr="00320C81" w:rsidRDefault="00A834F1" w:rsidP="009569C7">
      <w:pPr>
        <w:pStyle w:val="subtitlenumbered"/>
        <w:jc w:val="both"/>
      </w:pPr>
      <w:bookmarkStart w:id="539" w:name="_Toc361844249"/>
      <w:bookmarkStart w:id="540" w:name="_Toc362359320"/>
      <w:bookmarkStart w:id="541" w:name="_Toc2789808"/>
      <w:r w:rsidRPr="00320C81">
        <w:t>Interests in unconsolidated structured entities (30)</w:t>
      </w:r>
      <w:bookmarkEnd w:id="539"/>
      <w:bookmarkEnd w:id="540"/>
      <w:bookmarkEnd w:id="541"/>
    </w:p>
    <w:p w14:paraId="26EE6681" w14:textId="77777777" w:rsidR="009569C7" w:rsidRPr="00320C81" w:rsidRDefault="00A834F1" w:rsidP="009569C7">
      <w:pPr>
        <w:pStyle w:val="Baseparagraphnumbered"/>
      </w:pPr>
      <w:r w:rsidRPr="00320C81">
        <w:t>For the purposes of Annexes III and IV as well as this Annex, ‘liquidity support drawn’ means the sum of the carrying amount of the loan and advances granted to unconsolidated structured entities and the carrying amount of debt securities held that have been issued by unconsolidated structured entities.</w:t>
      </w:r>
    </w:p>
    <w:p w14:paraId="22DF2421" w14:textId="77777777" w:rsidR="009569C7" w:rsidRPr="00320C81" w:rsidRDefault="00A834F1" w:rsidP="009569C7">
      <w:pPr>
        <w:pStyle w:val="Baseparagraphnumbered"/>
      </w:pPr>
      <w:r w:rsidRPr="00320C81">
        <w:t>‘Losses incurred by the reporting institution in the current period’ shall include losses due to impairment and any other losses incurred during the reporting period by a reporting institution relating to its interests in unconsolidated structured entities.</w:t>
      </w:r>
    </w:p>
    <w:p w14:paraId="6579C17B" w14:textId="77777777" w:rsidR="009569C7" w:rsidRPr="00320C81" w:rsidRDefault="00A834F1" w:rsidP="009569C7">
      <w:pPr>
        <w:pStyle w:val="subtitlenumbered"/>
        <w:numPr>
          <w:ilvl w:val="0"/>
          <w:numId w:val="17"/>
        </w:numPr>
        <w:jc w:val="both"/>
      </w:pPr>
      <w:bookmarkStart w:id="542" w:name="_Toc361844250"/>
      <w:bookmarkStart w:id="543" w:name="_Toc362359321"/>
      <w:bookmarkStart w:id="544" w:name="_Toc2789809"/>
      <w:r w:rsidRPr="00320C81">
        <w:t>Related part</w:t>
      </w:r>
      <w:bookmarkEnd w:id="486"/>
      <w:r w:rsidRPr="00320C81">
        <w:t>ies (31)</w:t>
      </w:r>
      <w:bookmarkEnd w:id="542"/>
      <w:bookmarkEnd w:id="543"/>
      <w:bookmarkEnd w:id="544"/>
    </w:p>
    <w:p w14:paraId="0B006E11" w14:textId="77777777" w:rsidR="009569C7" w:rsidRPr="00320C81" w:rsidRDefault="00A834F1" w:rsidP="009569C7">
      <w:pPr>
        <w:pStyle w:val="Baseparagraphnumbered"/>
      </w:pPr>
      <w:r w:rsidRPr="00320C81">
        <w:lastRenderedPageBreak/>
        <w:t xml:space="preserve">Institutions shall report amounts and/or transactions related to the balance sheet and the off-balance sheet exposures where the counterparty is a related party in accordance with IAS 24. </w:t>
      </w:r>
    </w:p>
    <w:p w14:paraId="2A8B489C" w14:textId="77777777" w:rsidR="009569C7" w:rsidRPr="00320C81" w:rsidRDefault="00A834F1" w:rsidP="009569C7">
      <w:pPr>
        <w:pStyle w:val="Baseparagraphnumbered"/>
      </w:pPr>
      <w:r w:rsidRPr="00320C81">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 the prudential scope of consolidation or because, in accordance with Article 19 of CRR, the subsidiaries are excluded from the scope of prudential consolidation 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14:paraId="3C6D589F" w14:textId="77777777" w:rsidR="009569C7" w:rsidRPr="00320C81" w:rsidRDefault="00A834F1" w:rsidP="009569C7">
      <w:pPr>
        <w:pStyle w:val="sub-subtitlenumbered"/>
        <w:jc w:val="both"/>
      </w:pPr>
      <w:bookmarkStart w:id="545" w:name="_Toc361844251"/>
      <w:bookmarkStart w:id="546" w:name="_Toc362359322"/>
      <w:bookmarkStart w:id="547" w:name="_Toc2789810"/>
      <w:r w:rsidRPr="00320C81">
        <w:t>Related parties: amounts payable to and amounts receivable from (31.1)</w:t>
      </w:r>
      <w:bookmarkEnd w:id="545"/>
      <w:bookmarkEnd w:id="546"/>
      <w:bookmarkEnd w:id="547"/>
    </w:p>
    <w:p w14:paraId="49ED9E55" w14:textId="77777777" w:rsidR="009569C7" w:rsidRPr="00320C81" w:rsidRDefault="00A834F1" w:rsidP="009569C7">
      <w:pPr>
        <w:pStyle w:val="Baseparagraphnumbered"/>
      </w:pPr>
      <w:r w:rsidRPr="00320C81">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 of this Part.</w:t>
      </w:r>
    </w:p>
    <w:p w14:paraId="3BE0032A" w14:textId="77777777" w:rsidR="009569C7" w:rsidRPr="00320C81" w:rsidRDefault="00A834F1" w:rsidP="009569C7">
      <w:pPr>
        <w:pStyle w:val="Baseparagraphnumbered"/>
      </w:pPr>
      <w:r w:rsidRPr="00320C81">
        <w:t>‘Accumulated impairment and accumulated negative changes in fair value due to credit risk on non-performing exposures’ shall be reported as defined as in paragraphs 69 to 71 in this Part only for non-performing exposures. ‘Provisions on non-performing off-balance sheet exposures’ shall include provisions as defined as in paragraphs 11, 106 and 11</w:t>
      </w:r>
      <w:r w:rsidR="006A2EB8" w:rsidRPr="00320C81">
        <w:t>1</w:t>
      </w:r>
      <w:r w:rsidRPr="00320C81">
        <w:t xml:space="preserve"> of this Part for exposures which are non-performing in accordance with paragraphs 213 to 239 of this Part.</w:t>
      </w:r>
    </w:p>
    <w:p w14:paraId="1BE62565" w14:textId="77777777" w:rsidR="009569C7" w:rsidRPr="00320C81" w:rsidRDefault="00A834F1" w:rsidP="009569C7">
      <w:pPr>
        <w:pStyle w:val="sub-subtitlenumbered"/>
        <w:jc w:val="both"/>
      </w:pPr>
      <w:bookmarkStart w:id="548" w:name="_Toc246513988"/>
      <w:bookmarkStart w:id="549" w:name="_Toc246730660"/>
      <w:bookmarkStart w:id="550" w:name="_Toc246730751"/>
      <w:bookmarkStart w:id="551" w:name="_Toc246513990"/>
      <w:bookmarkStart w:id="552" w:name="_Toc246730662"/>
      <w:bookmarkStart w:id="553" w:name="_Toc246730753"/>
      <w:bookmarkStart w:id="554" w:name="_Toc246513995"/>
      <w:bookmarkStart w:id="555" w:name="_Toc246730667"/>
      <w:bookmarkStart w:id="556" w:name="_Toc246730758"/>
      <w:bookmarkStart w:id="557" w:name="_Toc246513999"/>
      <w:bookmarkStart w:id="558" w:name="_Toc246730671"/>
      <w:bookmarkStart w:id="559" w:name="_Toc246730762"/>
      <w:bookmarkStart w:id="560" w:name="_Toc246514001"/>
      <w:bookmarkStart w:id="561" w:name="_Toc246730673"/>
      <w:bookmarkStart w:id="562" w:name="_Toc246730764"/>
      <w:bookmarkStart w:id="563" w:name="_Toc361844252"/>
      <w:bookmarkStart w:id="564" w:name="_Toc362359323"/>
      <w:bookmarkStart w:id="565" w:name="_Toc2789811"/>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320C81">
        <w:t>Related parties: expenses and income generated by transactions with (31.2)</w:t>
      </w:r>
      <w:bookmarkEnd w:id="563"/>
      <w:bookmarkEnd w:id="564"/>
      <w:bookmarkEnd w:id="565"/>
    </w:p>
    <w:p w14:paraId="673563F0" w14:textId="77903D50" w:rsidR="009569C7" w:rsidRPr="00320C81" w:rsidRDefault="00A834F1" w:rsidP="009569C7">
      <w:pPr>
        <w:pStyle w:val="Baseparagraphnumbered"/>
      </w:pPr>
      <w:r w:rsidRPr="00320C81">
        <w:t xml:space="preserve">‘Gains or losses on </w:t>
      </w:r>
      <w:ins w:id="566" w:author="Sellner, Christian" w:date="2019-06-18T17:13:00Z">
        <w:r w:rsidR="00301A78" w:rsidRPr="00320C81">
          <w:t>derecognition</w:t>
        </w:r>
      </w:ins>
      <w:del w:id="567" w:author="EBA Staff" w:date="2019-03-06T17:14:00Z">
        <w:r w:rsidRPr="00320C81" w:rsidDel="00301A78">
          <w:delText>de-recognition</w:delText>
        </w:r>
      </w:del>
      <w:ins w:id="568" w:author="EBA Staff" w:date="2019-03-06T17:14:00Z">
        <w:r w:rsidR="00301A78" w:rsidRPr="00320C81">
          <w:t>derecognition</w:t>
        </w:r>
      </w:ins>
      <w:r w:rsidRPr="00320C81">
        <w:t xml:space="preserve"> of other than financial assets’ shall include all the gains and losses on </w:t>
      </w:r>
      <w:ins w:id="569" w:author="Sellner, Christian" w:date="2019-06-18T17:13:00Z">
        <w:r w:rsidR="00301A78" w:rsidRPr="00320C81">
          <w:t>derecognition</w:t>
        </w:r>
      </w:ins>
      <w:del w:id="570" w:author="EBA Staff" w:date="2019-03-06T17:14:00Z">
        <w:r w:rsidRPr="00320C81" w:rsidDel="00301A78">
          <w:delText>de-recognition</w:delText>
        </w:r>
      </w:del>
      <w:ins w:id="571" w:author="EBA Staff" w:date="2019-03-06T17:14:00Z">
        <w:r w:rsidR="00301A78" w:rsidRPr="00320C81">
          <w:t>derecognition</w:t>
        </w:r>
      </w:ins>
      <w:r w:rsidRPr="00320C81">
        <w:t xml:space="preserve"> of non-financial assets generated by transactions with related parties. This item shall include the gains and losses on </w:t>
      </w:r>
      <w:ins w:id="572" w:author="Sellner, Christian" w:date="2019-06-18T17:13:00Z">
        <w:r w:rsidR="00301A78" w:rsidRPr="00320C81">
          <w:t>derecognition</w:t>
        </w:r>
      </w:ins>
      <w:del w:id="573" w:author="EBA Staff" w:date="2019-03-06T17:14:00Z">
        <w:r w:rsidRPr="00320C81" w:rsidDel="00301A78">
          <w:delText>de-recognition</w:delText>
        </w:r>
      </w:del>
      <w:ins w:id="574" w:author="EBA Staff" w:date="2019-03-06T17:14:00Z">
        <w:r w:rsidR="00301A78" w:rsidRPr="00320C81">
          <w:t>derecognition</w:t>
        </w:r>
      </w:ins>
      <w:r w:rsidRPr="00320C81">
        <w:t xml:space="preserve"> of non-financial assets, which have been generated by transactions with related parties and that are part of any of the following line items of the ‘Statement of profit or loss’: </w:t>
      </w:r>
    </w:p>
    <w:p w14:paraId="0647DCA3" w14:textId="738D104F" w:rsidR="009569C7" w:rsidRPr="00320C81" w:rsidRDefault="00A834F1" w:rsidP="00C35843">
      <w:pPr>
        <w:numPr>
          <w:ilvl w:val="0"/>
          <w:numId w:val="21"/>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‘Gains or losses on </w:t>
      </w:r>
      <w:ins w:id="575" w:author="Sellner, Christian" w:date="2019-06-18T17:13:00Z">
        <w:r w:rsidR="00301A78" w:rsidRPr="00320C81">
          <w:rPr>
            <w:rFonts w:ascii="Times New Roman" w:hAnsi="Times New Roman"/>
            <w:sz w:val="24"/>
            <w:szCs w:val="24"/>
          </w:rPr>
          <w:t>derecognition</w:t>
        </w:r>
      </w:ins>
      <w:del w:id="576" w:author="EBA Staff" w:date="2019-03-06T17:14:00Z">
        <w:r w:rsidRPr="00320C81" w:rsidDel="00301A78">
          <w:rPr>
            <w:rFonts w:ascii="Times New Roman" w:hAnsi="Times New Roman"/>
            <w:sz w:val="24"/>
            <w:szCs w:val="24"/>
          </w:rPr>
          <w:delText>de-recognition</w:delText>
        </w:r>
      </w:del>
      <w:ins w:id="577" w:author="EBA Staff" w:date="2019-03-06T17:14:00Z">
        <w:r w:rsidR="00301A78" w:rsidRPr="00320C81">
          <w:rPr>
            <w:rFonts w:ascii="Times New Roman" w:hAnsi="Times New Roman"/>
            <w:sz w:val="24"/>
            <w:szCs w:val="24"/>
          </w:rPr>
          <w:t>derecognition</w:t>
        </w:r>
      </w:ins>
      <w:r w:rsidRPr="00320C81">
        <w:rPr>
          <w:rFonts w:ascii="Times New Roman" w:hAnsi="Times New Roman"/>
          <w:sz w:val="24"/>
          <w:szCs w:val="24"/>
        </w:rPr>
        <w:t xml:space="preserve"> of investments in subsidiaries, joint ventures and associates’, where reporting under national GAAP based in BAD;</w:t>
      </w:r>
    </w:p>
    <w:p w14:paraId="0DE802A7" w14:textId="05B7966C" w:rsidR="009569C7" w:rsidRPr="00320C81" w:rsidRDefault="00A834F1" w:rsidP="00C35843">
      <w:pPr>
        <w:numPr>
          <w:ilvl w:val="0"/>
          <w:numId w:val="21"/>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‘Gains or losses on </w:t>
      </w:r>
      <w:ins w:id="578" w:author="Sellner, Christian" w:date="2019-06-18T17:13:00Z">
        <w:r w:rsidR="00301A78" w:rsidRPr="00320C81">
          <w:rPr>
            <w:rFonts w:ascii="Times New Roman" w:hAnsi="Times New Roman"/>
            <w:sz w:val="24"/>
            <w:szCs w:val="24"/>
          </w:rPr>
          <w:t>derecognition</w:t>
        </w:r>
      </w:ins>
      <w:del w:id="579" w:author="EBA Staff" w:date="2019-03-06T17:14:00Z">
        <w:r w:rsidRPr="00320C81" w:rsidDel="00301A78">
          <w:rPr>
            <w:rFonts w:ascii="Times New Roman" w:hAnsi="Times New Roman"/>
            <w:sz w:val="24"/>
            <w:szCs w:val="24"/>
          </w:rPr>
          <w:delText>de-recognition</w:delText>
        </w:r>
      </w:del>
      <w:ins w:id="580" w:author="EBA Staff" w:date="2019-03-06T17:14:00Z">
        <w:r w:rsidR="00301A78" w:rsidRPr="00320C81">
          <w:rPr>
            <w:rFonts w:ascii="Times New Roman" w:hAnsi="Times New Roman"/>
            <w:sz w:val="24"/>
            <w:szCs w:val="24"/>
          </w:rPr>
          <w:t>derecognition</w:t>
        </w:r>
      </w:ins>
      <w:r w:rsidRPr="00320C81">
        <w:rPr>
          <w:rFonts w:ascii="Times New Roman" w:hAnsi="Times New Roman"/>
          <w:sz w:val="24"/>
          <w:szCs w:val="24"/>
        </w:rPr>
        <w:t xml:space="preserve"> of non-financial assets’; </w:t>
      </w:r>
    </w:p>
    <w:p w14:paraId="18BA854E" w14:textId="77777777" w:rsidR="009569C7" w:rsidRPr="00320C81" w:rsidRDefault="00A834F1" w:rsidP="00C35843">
      <w:pPr>
        <w:numPr>
          <w:ilvl w:val="0"/>
          <w:numId w:val="21"/>
        </w:numPr>
        <w:spacing w:before="120" w:after="120"/>
        <w:ind w:left="1134" w:hanging="426"/>
        <w:jc w:val="both"/>
        <w:rPr>
          <w:rFonts w:ascii="Times New Roman" w:hAnsi="Times New Roman"/>
          <w:sz w:val="24"/>
          <w:szCs w:val="24"/>
        </w:rPr>
      </w:pPr>
      <w:r w:rsidRPr="00320C81">
        <w:rPr>
          <w:rFonts w:ascii="Times New Roman" w:hAnsi="Times New Roman"/>
          <w:sz w:val="24"/>
          <w:szCs w:val="24"/>
        </w:rPr>
        <w:lastRenderedPageBreak/>
        <w:t xml:space="preserve">‘Profit or loss from non-current assets and disposal groups classified as held for sale not qualifying as discontinued operations’; </w:t>
      </w:r>
    </w:p>
    <w:p w14:paraId="4698C37F" w14:textId="77777777" w:rsidR="009569C7" w:rsidRPr="00320C81" w:rsidRDefault="00A834F1" w:rsidP="00C35843">
      <w:pPr>
        <w:numPr>
          <w:ilvl w:val="0"/>
          <w:numId w:val="21"/>
        </w:numPr>
        <w:spacing w:before="120" w:after="120"/>
        <w:ind w:left="1134" w:hanging="426"/>
        <w:jc w:val="both"/>
        <w:rPr>
          <w:rFonts w:ascii="Times New Roman" w:hAnsi="Times New Roman"/>
          <w:sz w:val="24"/>
          <w:szCs w:val="24"/>
        </w:rPr>
      </w:pPr>
      <w:r w:rsidRPr="00320C81">
        <w:rPr>
          <w:rFonts w:ascii="Times New Roman" w:hAnsi="Times New Roman"/>
          <w:sz w:val="24"/>
          <w:szCs w:val="24"/>
        </w:rPr>
        <w:t>‘Profit or loss after tax from discontinued operations’.</w:t>
      </w:r>
    </w:p>
    <w:p w14:paraId="6D90C7E2" w14:textId="77777777" w:rsidR="009569C7" w:rsidRPr="00320C81" w:rsidRDefault="00A834F1" w:rsidP="009569C7">
      <w:pPr>
        <w:pStyle w:val="Baseparagraphnumbered"/>
      </w:pPr>
      <w:r w:rsidRPr="00320C81">
        <w:t xml:space="preserve">‘Impairment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 as defined in paragraph 50 of this Part for off-balance sheet exposures which are non-performing in accordance with paragraphs 213 to 239 of this Part. </w:t>
      </w:r>
    </w:p>
    <w:p w14:paraId="665126C1" w14:textId="77777777" w:rsidR="009569C7" w:rsidRPr="00320C81" w:rsidRDefault="00A834F1" w:rsidP="009569C7">
      <w:pPr>
        <w:pStyle w:val="subtitlenumbered"/>
        <w:keepNext/>
        <w:ind w:left="357" w:hanging="357"/>
        <w:jc w:val="both"/>
      </w:pPr>
      <w:bookmarkStart w:id="581" w:name="_Toc362359324"/>
      <w:bookmarkStart w:id="582" w:name="_Toc2789812"/>
      <w:bookmarkStart w:id="583" w:name="_Toc361844253"/>
      <w:r w:rsidRPr="00320C81">
        <w:t>Group structure (40)</w:t>
      </w:r>
      <w:bookmarkEnd w:id="581"/>
      <w:bookmarkEnd w:id="582"/>
    </w:p>
    <w:bookmarkEnd w:id="583"/>
    <w:p w14:paraId="5248AB7B" w14:textId="77777777" w:rsidR="009569C7" w:rsidRPr="00320C81" w:rsidRDefault="00A834F1" w:rsidP="009569C7">
      <w:pPr>
        <w:pStyle w:val="Baseparagraphnumbered"/>
      </w:pPr>
      <w:r w:rsidRPr="00320C81">
        <w:t xml:space="preserve">Institutions shall provide detailed information as of the reporting date on subsidiaries, joint ventures and associates fully or proportionally consolidated in the accounting scope of consolidation as well as entities reported as ‘Investments in subsidiaries, joint ventures and associates’ in accordance with paragraph 4 of this Part, including also those entities in which investments are held for sale under IFRS 5. All entities regardless the activity they perform shall be reported. </w:t>
      </w:r>
    </w:p>
    <w:p w14:paraId="48E760B4" w14:textId="77777777" w:rsidR="009569C7" w:rsidRPr="00320C81" w:rsidRDefault="00A834F1" w:rsidP="009569C7">
      <w:pPr>
        <w:pStyle w:val="Baseparagraphnumbered"/>
      </w:pPr>
      <w:r w:rsidRPr="00320C81">
        <w:t xml:space="preserve"> Equity instruments that do not meet the criteria to be classified as investments in subsidiaries, joint ventures and associates and own shares of the reporting institution owned by it (‘Treasury shares’), shall be excluded from the scope of this template.</w:t>
      </w:r>
    </w:p>
    <w:p w14:paraId="6F75BD1E" w14:textId="77777777" w:rsidR="009569C7" w:rsidRPr="00320C81" w:rsidRDefault="00A834F1" w:rsidP="009569C7">
      <w:pPr>
        <w:pStyle w:val="sub-subtitlenumbered"/>
        <w:jc w:val="both"/>
      </w:pPr>
      <w:bookmarkStart w:id="584" w:name="_Toc361844254"/>
      <w:bookmarkStart w:id="585" w:name="_Toc362359325"/>
      <w:bookmarkStart w:id="586" w:name="_Toc2789813"/>
      <w:r w:rsidRPr="00320C81">
        <w:t>Group structure: ‘entity-by-entity’ (40.1)</w:t>
      </w:r>
      <w:bookmarkEnd w:id="584"/>
      <w:bookmarkEnd w:id="585"/>
      <w:bookmarkEnd w:id="586"/>
    </w:p>
    <w:p w14:paraId="12E51F0A" w14:textId="77777777" w:rsidR="009569C7" w:rsidRPr="00320C81" w:rsidRDefault="00A834F1" w:rsidP="009569C7">
      <w:pPr>
        <w:pStyle w:val="Baseparagraphnumbered"/>
      </w:pPr>
      <w:r w:rsidRPr="00320C81">
        <w:t>The following information shall be reported on a ‘entity-by-entity’ basis and the following definitions apply for the purposes of Annexes III and IV as well as this Annex:</w:t>
      </w:r>
    </w:p>
    <w:p w14:paraId="7AE46EEA"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‘LEI code’ shall include the LEI code of the investee. Where a LEI code exists for the investee it shall be reported;</w:t>
      </w:r>
    </w:p>
    <w:p w14:paraId="287FEE43"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‘Entity code’ shall include the identification code of the investee. The entity code is a row identifier and shall be unique for each row in template 40.1.</w:t>
      </w:r>
    </w:p>
    <w:p w14:paraId="4EE43F81"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‘Entity name’ shall include the name of the investee;</w:t>
      </w:r>
    </w:p>
    <w:p w14:paraId="2565166D"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‘Entry date’ means the date in which the investee entered within the ‘scope of the group’ ;</w:t>
      </w:r>
    </w:p>
    <w:p w14:paraId="321A0FEB"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 ‘Share capital of investee’ means the total amount of capital issued by the investee as at the reference date;</w:t>
      </w:r>
    </w:p>
    <w:p w14:paraId="2CE16651"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 ‘Equity of investee’, ‘Total assets of the Investee’ and ‘Profit or (loss) of the Investee’ shall include the amounts of these items in the last financial statements of the investee;</w:t>
      </w:r>
    </w:p>
    <w:p w14:paraId="5E1EF0E3"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‘Residence of investee’ means the country of residence of the investee; </w:t>
      </w:r>
    </w:p>
    <w:p w14:paraId="640C2EE5"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‘Sector of investee’ means the sector of counterparty as defined in paragraph 42 of Part 1 of this Annex;</w:t>
      </w:r>
    </w:p>
    <w:p w14:paraId="426FFFC0"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lastRenderedPageBreak/>
        <w:t>‘NACE code’ shall be provided on the basis of the principal activity of the investee. For non-financial corporations, NACE codes shall be reported with the first level of disaggregation (by ‘section’); for financial corporations, NACE codes shall be reported with a two level detail (by ‘division’) ;</w:t>
      </w:r>
    </w:p>
    <w:p w14:paraId="5DB34C8E"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 ‘Accumulated equity interest (%)’ shall be the percentage of ownership instruments held by the institution as of the reference date; </w:t>
      </w:r>
    </w:p>
    <w:p w14:paraId="428CBB54"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‘Voting rights (%)’ means the percentages of voting rights associated to the ownership instruments held by the institution as of the reference date. </w:t>
      </w:r>
    </w:p>
    <w:p w14:paraId="2BFB53E4"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 ‘Group structure [relationship]’ shall indicate the relationship between the ultimate parent and the investee (parent or entity with joint control of the reporting institution, subsidiary, joint venture or associate) ;</w:t>
      </w:r>
    </w:p>
    <w:p w14:paraId="63CE2B84"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 ‘Accounting treatment [Accounting Group]’ shall indicate the relationship between the accounting treatment with the accounting scope of consolidation (full consolidation, proportional consolidation, equity method or other) ;</w:t>
      </w:r>
    </w:p>
    <w:p w14:paraId="7768510C"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 ‘Accounting treatment [CRR Group]’ shall indicate the relationship between the accounting treatment with the CRR scope of consolidation (full consolidation, proportional consolidation, equity method or other) ; </w:t>
      </w:r>
    </w:p>
    <w:p w14:paraId="77FA415A"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‘Carrying amount’ means amounts reported on the balance sheet of the institution for investees that are neither fully nor proportionally consolidated; </w:t>
      </w:r>
    </w:p>
    <w:p w14:paraId="56AA0D9C"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‘Acquisition cost’ means the amount paid by the investors;</w:t>
      </w:r>
    </w:p>
    <w:p w14:paraId="54D8F383"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‘Goodwill link to the investee’ means the amount of goodwill reported on the consolidated balance sheet of the reporting institution for the investee in the items ‘goodwill’ or ‘investments in subsidiaries, joint ventures and associated’ ;</w:t>
      </w:r>
    </w:p>
    <w:p w14:paraId="2202BA44" w14:textId="77777777" w:rsidR="009569C7" w:rsidRPr="00320C81" w:rsidRDefault="00A834F1" w:rsidP="00C35843">
      <w:pPr>
        <w:numPr>
          <w:ilvl w:val="0"/>
          <w:numId w:val="19"/>
        </w:numPr>
        <w:spacing w:before="120" w:after="120"/>
        <w:ind w:left="1134" w:hanging="426"/>
        <w:jc w:val="both"/>
        <w:rPr>
          <w:rFonts w:ascii="Times New Roman" w:hAnsi="Times New Roman"/>
          <w:sz w:val="24"/>
          <w:szCs w:val="24"/>
        </w:rPr>
      </w:pPr>
      <w:r w:rsidRPr="00320C81">
        <w:rPr>
          <w:rFonts w:ascii="Times New Roman" w:hAnsi="Times New Roman"/>
          <w:sz w:val="24"/>
          <w:szCs w:val="24"/>
        </w:rPr>
        <w:t>‘Fair value of the investments for which there are published price quotations’ means the price at the reference date; it shall be provided only if the instruments are quoted.</w:t>
      </w:r>
    </w:p>
    <w:p w14:paraId="5DB075BA" w14:textId="77777777" w:rsidR="009569C7" w:rsidRPr="00320C81" w:rsidRDefault="00A834F1" w:rsidP="009569C7">
      <w:pPr>
        <w:pStyle w:val="sub-subtitlenumbered"/>
        <w:keepNext/>
        <w:ind w:left="788" w:hanging="431"/>
        <w:jc w:val="both"/>
      </w:pPr>
      <w:bookmarkStart w:id="587" w:name="_Toc361844255"/>
      <w:bookmarkStart w:id="588" w:name="_Toc362359326"/>
      <w:bookmarkStart w:id="589" w:name="_Toc2789814"/>
      <w:r w:rsidRPr="00320C81">
        <w:t>Group structure: ‘instrument-by-instrument’ (40.2)</w:t>
      </w:r>
      <w:bookmarkEnd w:id="587"/>
      <w:bookmarkEnd w:id="588"/>
      <w:bookmarkEnd w:id="589"/>
    </w:p>
    <w:p w14:paraId="55A15528" w14:textId="77777777" w:rsidR="009569C7" w:rsidRPr="00320C81" w:rsidRDefault="00A834F1" w:rsidP="009569C7">
      <w:pPr>
        <w:pStyle w:val="Baseparagraphnumbered"/>
      </w:pPr>
      <w:r w:rsidRPr="00320C81">
        <w:t>The following information shall be reported on an ‘instrument-by-instrument’ basis:</w:t>
      </w:r>
    </w:p>
    <w:p w14:paraId="294CD1A6" w14:textId="77777777" w:rsidR="009569C7" w:rsidRPr="00320C81" w:rsidRDefault="00A834F1" w:rsidP="00C35843">
      <w:pPr>
        <w:numPr>
          <w:ilvl w:val="0"/>
          <w:numId w:val="24"/>
        </w:numPr>
        <w:spacing w:before="120" w:after="120"/>
        <w:ind w:left="1134" w:hanging="426"/>
        <w:jc w:val="both"/>
        <w:rPr>
          <w:rFonts w:ascii="Times New Roman" w:hAnsi="Times New Roman"/>
          <w:sz w:val="24"/>
          <w:szCs w:val="24"/>
        </w:rPr>
      </w:pPr>
      <w:r w:rsidRPr="00320C81">
        <w:rPr>
          <w:rFonts w:ascii="Times New Roman" w:hAnsi="Times New Roman"/>
          <w:sz w:val="24"/>
          <w:szCs w:val="24"/>
        </w:rPr>
        <w:t>‘Security code’ shall include the ISIN code of the security. For securities without ISIN code assigned, it shall include another code that uniquely identifies the security. ‘Security code’ and ‘Holding company code’ shall be a composite row identifier, and together shall be unique for each row in template 40.2;</w:t>
      </w:r>
    </w:p>
    <w:p w14:paraId="03139949" w14:textId="77777777" w:rsidR="009569C7" w:rsidRPr="00320C81" w:rsidRDefault="00A834F1" w:rsidP="00C35843">
      <w:pPr>
        <w:numPr>
          <w:ilvl w:val="0"/>
          <w:numId w:val="24"/>
        </w:numPr>
        <w:spacing w:before="120" w:after="120"/>
        <w:ind w:left="1134" w:hanging="426"/>
        <w:jc w:val="both"/>
        <w:rPr>
          <w:rFonts w:ascii="Times New Roman" w:hAnsi="Times New Roman"/>
          <w:sz w:val="24"/>
          <w:szCs w:val="24"/>
        </w:rPr>
      </w:pPr>
      <w:r w:rsidRPr="00320C81">
        <w:rPr>
          <w:rFonts w:ascii="Times New Roman" w:hAnsi="Times New Roman"/>
          <w:sz w:val="24"/>
          <w:szCs w:val="24"/>
        </w:rPr>
        <w:t>‘Holding company code’ shall be the identification code of the entity within the group that holds the investment. ‘Holding company LEI code’ shall include the LEI code for the company holding the security. Where a LEI code exists for the holding company it shall be reported;</w:t>
      </w:r>
    </w:p>
    <w:p w14:paraId="21EC400A" w14:textId="77777777" w:rsidR="009569C7" w:rsidRPr="00320C81" w:rsidRDefault="00A834F1" w:rsidP="00C35843">
      <w:pPr>
        <w:numPr>
          <w:ilvl w:val="0"/>
          <w:numId w:val="24"/>
        </w:numPr>
        <w:spacing w:before="120" w:after="120"/>
        <w:ind w:left="1134" w:hanging="426"/>
        <w:jc w:val="both"/>
        <w:rPr>
          <w:rFonts w:ascii="Times New Roman" w:hAnsi="Times New Roman"/>
          <w:sz w:val="24"/>
          <w:szCs w:val="24"/>
        </w:rPr>
      </w:pPr>
      <w:r w:rsidRPr="00320C81">
        <w:rPr>
          <w:rFonts w:ascii="Times New Roman" w:hAnsi="Times New Roman"/>
          <w:sz w:val="24"/>
          <w:szCs w:val="24"/>
        </w:rPr>
        <w:lastRenderedPageBreak/>
        <w:t xml:space="preserve"> ‘Entity code’, ‘Accumulated equity interest (%)’, ‘Carrying amount’ and ‘Acquisition cost’ are defined above. The amounts shall correspond to the security held by the related holding company.</w:t>
      </w:r>
    </w:p>
    <w:p w14:paraId="7F619427" w14:textId="77777777" w:rsidR="009569C7" w:rsidRPr="00320C81" w:rsidRDefault="00A834F1" w:rsidP="009569C7">
      <w:pPr>
        <w:pStyle w:val="subtitlenumbered"/>
        <w:numPr>
          <w:ilvl w:val="0"/>
          <w:numId w:val="17"/>
        </w:numPr>
        <w:jc w:val="both"/>
      </w:pPr>
      <w:bookmarkStart w:id="590" w:name="_Toc361844256"/>
      <w:bookmarkStart w:id="591" w:name="_Toc362359327"/>
      <w:bookmarkStart w:id="592" w:name="_Toc2789815"/>
      <w:r w:rsidRPr="00320C81">
        <w:t>Fair value (41)</w:t>
      </w:r>
      <w:bookmarkEnd w:id="590"/>
      <w:bookmarkEnd w:id="591"/>
      <w:bookmarkEnd w:id="592"/>
    </w:p>
    <w:p w14:paraId="5D7D88D0" w14:textId="77777777" w:rsidR="009569C7" w:rsidRPr="00320C81" w:rsidRDefault="00A834F1" w:rsidP="009569C7">
      <w:pPr>
        <w:pStyle w:val="sub-subtitlenumbered"/>
        <w:jc w:val="both"/>
      </w:pPr>
      <w:bookmarkStart w:id="593" w:name="_Toc361844257"/>
      <w:bookmarkStart w:id="594" w:name="_Toc362359328"/>
      <w:bookmarkStart w:id="595" w:name="_Toc2789816"/>
      <w:r w:rsidRPr="00320C81">
        <w:t>Fair value hierarchy: financial instruments at amortised cost (41.1)</w:t>
      </w:r>
      <w:bookmarkEnd w:id="593"/>
      <w:bookmarkEnd w:id="594"/>
      <w:bookmarkEnd w:id="595"/>
      <w:r w:rsidRPr="00320C81">
        <w:t xml:space="preserve"> </w:t>
      </w:r>
    </w:p>
    <w:p w14:paraId="33F67C17" w14:textId="77777777" w:rsidR="009569C7" w:rsidRPr="00320C81" w:rsidRDefault="00A834F1" w:rsidP="009569C7">
      <w:pPr>
        <w:pStyle w:val="Baseparagraphnumbered"/>
      </w:pPr>
      <w:r w:rsidRPr="00320C81">
        <w:t>Information on the fair value of financial instruments measured at amortised cost, using the hierarchy in IFRS 13.72, 76, 81, and 86 shall be reported in this template. Where national GAAP under BAD also requires the allocation of assets measured at fair value between different levels of fair value, institutions under national GAAP shall also report this template.</w:t>
      </w:r>
    </w:p>
    <w:p w14:paraId="120340BF" w14:textId="77777777" w:rsidR="009569C7" w:rsidRPr="00320C81" w:rsidRDefault="00A834F1" w:rsidP="009569C7">
      <w:pPr>
        <w:pStyle w:val="sub-subtitlenumbered"/>
        <w:jc w:val="both"/>
      </w:pPr>
      <w:bookmarkStart w:id="596" w:name="_Toc361844258"/>
      <w:bookmarkStart w:id="597" w:name="_Toc362359329"/>
      <w:bookmarkStart w:id="598" w:name="_Toc2789817"/>
      <w:r w:rsidRPr="00320C81">
        <w:t>Use of fair value option (41.2)</w:t>
      </w:r>
      <w:bookmarkEnd w:id="596"/>
      <w:bookmarkEnd w:id="597"/>
      <w:bookmarkEnd w:id="598"/>
    </w:p>
    <w:p w14:paraId="21D79051" w14:textId="77777777" w:rsidR="009569C7" w:rsidRPr="00320C81" w:rsidRDefault="00A834F1" w:rsidP="009569C7">
      <w:pPr>
        <w:pStyle w:val="Baseparagraphnumbered"/>
      </w:pPr>
      <w:r w:rsidRPr="00320C81">
        <w:t xml:space="preserve">Information on the use of fair value option for financial assets and liabilities designated at fair value through profit or loss shall be reported in this template. </w:t>
      </w:r>
    </w:p>
    <w:p w14:paraId="65C83E5A" w14:textId="77777777" w:rsidR="009569C7" w:rsidRPr="00320C81" w:rsidRDefault="00A834F1" w:rsidP="009569C7">
      <w:pPr>
        <w:pStyle w:val="Baseparagraphnumbered"/>
      </w:pPr>
      <w:r w:rsidRPr="00320C81">
        <w:t>‘Hybrid contracts’ shall include for liabilities the carrying amount of hybrid financial instruments classified, as a whole, in these accounting portfolios; that is, it shall include non-separated hybrid instruments in their entirely.</w:t>
      </w:r>
    </w:p>
    <w:p w14:paraId="4E0CF51C" w14:textId="77777777" w:rsidR="009569C7" w:rsidRPr="00320C81" w:rsidRDefault="00A834F1" w:rsidP="009569C7">
      <w:pPr>
        <w:pStyle w:val="Baseparagraphnumbered"/>
      </w:pPr>
      <w:r w:rsidRPr="00320C81">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14:paraId="62241B05" w14:textId="77777777" w:rsidR="009569C7" w:rsidRPr="00320C81" w:rsidRDefault="00A834F1" w:rsidP="009569C7">
      <w:pPr>
        <w:pStyle w:val="subtitlenumbered"/>
        <w:jc w:val="both"/>
      </w:pPr>
      <w:bookmarkStart w:id="599" w:name="_Toc361844260"/>
      <w:bookmarkStart w:id="600" w:name="_Toc362359331"/>
      <w:bookmarkStart w:id="601" w:name="_Toc2789818"/>
      <w:r w:rsidRPr="00320C81">
        <w:t>Tangible and intangible assets: carrying amount by measurement method (42)</w:t>
      </w:r>
      <w:bookmarkEnd w:id="599"/>
      <w:bookmarkEnd w:id="600"/>
      <w:bookmarkEnd w:id="601"/>
    </w:p>
    <w:p w14:paraId="1E2D8595" w14:textId="77777777" w:rsidR="009569C7" w:rsidRPr="00320C81" w:rsidRDefault="00A834F1" w:rsidP="009569C7">
      <w:pPr>
        <w:pStyle w:val="Baseparagraphnumbered"/>
      </w:pPr>
      <w:r w:rsidRPr="00320C81">
        <w:t xml:space="preserve"> ‘Property, plant and equipment’, ‘Investment property’ and ‘Other intangible assets’ shall be reported by the criteria used in their measurement.</w:t>
      </w:r>
    </w:p>
    <w:p w14:paraId="536A54C8" w14:textId="763BC17B" w:rsidR="009569C7" w:rsidRPr="00320C81" w:rsidRDefault="00A834F1" w:rsidP="009569C7">
      <w:pPr>
        <w:pStyle w:val="Baseparagraphnumbered"/>
        <w:rPr>
          <w:ins w:id="602" w:author="EBA Staff" w:date="2019-03-06T18:03:00Z"/>
        </w:rPr>
      </w:pPr>
      <w:r w:rsidRPr="00320C81">
        <w:t>‘Other intangible assets’ shall include all other intangible assets than goodwill.</w:t>
      </w:r>
    </w:p>
    <w:p w14:paraId="6D7A7A20" w14:textId="5C304779" w:rsidR="00AA61E7" w:rsidRPr="00320C81" w:rsidRDefault="00AA61E7" w:rsidP="00AA61E7">
      <w:pPr>
        <w:pStyle w:val="Baseparagraphnumbered"/>
        <w:numPr>
          <w:ilvl w:val="0"/>
          <w:numId w:val="0"/>
        </w:numPr>
        <w:ind w:left="786" w:hanging="360"/>
      </w:pPr>
      <w:ins w:id="603" w:author="EBA Staff" w:date="2019-03-06T18:03:00Z">
        <w:r w:rsidRPr="00320C81">
          <w:t>303i.</w:t>
        </w:r>
        <w:r w:rsidRPr="00320C81">
          <w:tab/>
          <w:t>Where the institution assumes the role of a lessee, it shall provide separate information on lease assets (right-of-use assets).</w:t>
        </w:r>
      </w:ins>
    </w:p>
    <w:p w14:paraId="31436A94" w14:textId="77777777" w:rsidR="009569C7" w:rsidRPr="00320C81" w:rsidRDefault="00A834F1" w:rsidP="009569C7">
      <w:pPr>
        <w:pStyle w:val="subtitlenumbered"/>
        <w:numPr>
          <w:ilvl w:val="0"/>
          <w:numId w:val="17"/>
        </w:numPr>
        <w:jc w:val="both"/>
      </w:pPr>
      <w:bookmarkStart w:id="604" w:name="_Toc361844261"/>
      <w:bookmarkStart w:id="605" w:name="_Toc362359332"/>
      <w:bookmarkStart w:id="606" w:name="_Toc2789819"/>
      <w:r w:rsidRPr="00320C81">
        <w:t>Provisions (43)</w:t>
      </w:r>
      <w:bookmarkEnd w:id="604"/>
      <w:bookmarkEnd w:id="605"/>
      <w:bookmarkEnd w:id="606"/>
    </w:p>
    <w:p w14:paraId="025C7527" w14:textId="77777777" w:rsidR="009569C7" w:rsidRPr="00320C81" w:rsidRDefault="00A834F1" w:rsidP="009569C7">
      <w:pPr>
        <w:pStyle w:val="Baseparagraphnumbered"/>
      </w:pPr>
      <w:r w:rsidRPr="00320C81">
        <w:t>This template shall include reconciliation between the carrying amount of the item ‘Provisions’ at the beginning and end of the period by the nature of the movements, except provisions measured under IFRS 9 that shall instead be reported in template 12.</w:t>
      </w:r>
    </w:p>
    <w:p w14:paraId="3007144A" w14:textId="77777777" w:rsidR="009569C7" w:rsidRPr="00320C81" w:rsidRDefault="00A834F1" w:rsidP="009569C7">
      <w:pPr>
        <w:pStyle w:val="Baseparagraphnumbered"/>
      </w:pPr>
      <w:r w:rsidRPr="00320C81">
        <w:t xml:space="preserve">‘Other commitments and guarantees given measured under IAS 37 and guarantees given measured under IFRS 4’ shall include provisions  measured under IAS 37 and the credit losses of financial guarantees treated as insurance contracts under IFRS 4. </w:t>
      </w:r>
    </w:p>
    <w:p w14:paraId="1AA21A6D" w14:textId="77777777" w:rsidR="009569C7" w:rsidRPr="00320C81" w:rsidRDefault="00A834F1" w:rsidP="009569C7">
      <w:pPr>
        <w:pStyle w:val="subtitlenumbered"/>
        <w:numPr>
          <w:ilvl w:val="0"/>
          <w:numId w:val="17"/>
        </w:numPr>
        <w:jc w:val="both"/>
      </w:pPr>
      <w:bookmarkStart w:id="607" w:name="_Toc361844262"/>
      <w:bookmarkStart w:id="608" w:name="_Toc362359333"/>
      <w:bookmarkStart w:id="609" w:name="_Toc2789820"/>
      <w:r w:rsidRPr="00320C81">
        <w:lastRenderedPageBreak/>
        <w:t>Defined benefit plans and employee benefits (44)</w:t>
      </w:r>
      <w:bookmarkEnd w:id="607"/>
      <w:bookmarkEnd w:id="608"/>
      <w:bookmarkEnd w:id="609"/>
    </w:p>
    <w:p w14:paraId="57DC9346" w14:textId="77777777" w:rsidR="009569C7" w:rsidRPr="00320C81" w:rsidRDefault="00A834F1" w:rsidP="009569C7">
      <w:pPr>
        <w:pStyle w:val="Baseparagraphnumbered"/>
      </w:pPr>
      <w:r w:rsidRPr="00320C81">
        <w:rPr>
          <w:lang w:val="en-US"/>
        </w:rPr>
        <w:t xml:space="preserve">These templates shall </w:t>
      </w:r>
      <w:r w:rsidRPr="00320C81">
        <w:t>include accumulated information of all defined benefit plans of the institution. Where there is more than one defined benefit plan, aggregated amount of all plans shall be reported.</w:t>
      </w:r>
    </w:p>
    <w:p w14:paraId="440ACFCD" w14:textId="77777777" w:rsidR="009569C7" w:rsidRPr="00320C81" w:rsidRDefault="00A834F1" w:rsidP="009569C7">
      <w:pPr>
        <w:pStyle w:val="sub-subtitlenumbered"/>
        <w:keepNext/>
        <w:ind w:left="788" w:hanging="431"/>
        <w:jc w:val="both"/>
      </w:pPr>
      <w:bookmarkStart w:id="610" w:name="_Toc361844263"/>
      <w:bookmarkStart w:id="611" w:name="_Toc362359334"/>
      <w:bookmarkStart w:id="612" w:name="_Toc2789821"/>
      <w:r w:rsidRPr="00320C81">
        <w:t>Components of net defined benefit plan assets and liabilities (44.1)</w:t>
      </w:r>
      <w:bookmarkEnd w:id="610"/>
      <w:bookmarkEnd w:id="611"/>
      <w:bookmarkEnd w:id="612"/>
    </w:p>
    <w:p w14:paraId="6DD2D079" w14:textId="77777777" w:rsidR="009569C7" w:rsidRPr="00320C81" w:rsidRDefault="00A834F1" w:rsidP="009569C7">
      <w:pPr>
        <w:pStyle w:val="Baseparagraphnumbered"/>
      </w:pPr>
      <w:r w:rsidRPr="00320C81">
        <w:t>Template on components of net defined benefit plan assets and liabilities shall show the reconciliation of the accumulated present value of all net defined benefit liabilities (assets) as well as reimbursement rights [IAS 19.140 (a), (b)].</w:t>
      </w:r>
    </w:p>
    <w:p w14:paraId="4B94AC77" w14:textId="77777777" w:rsidR="009569C7" w:rsidRPr="00320C81" w:rsidRDefault="00A834F1" w:rsidP="009569C7">
      <w:pPr>
        <w:pStyle w:val="Baseparagraphnumbered"/>
      </w:pPr>
      <w:r w:rsidRPr="00320C81">
        <w:t xml:space="preserve">‘Net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‘Other assets’ of the balance sheet. </w:t>
      </w:r>
    </w:p>
    <w:p w14:paraId="21A92A79" w14:textId="77777777" w:rsidR="009569C7" w:rsidRPr="00320C81" w:rsidRDefault="00A834F1" w:rsidP="009569C7">
      <w:pPr>
        <w:pStyle w:val="sub-subtitlenumbered"/>
        <w:jc w:val="both"/>
      </w:pPr>
      <w:r w:rsidRPr="00320C81">
        <w:t xml:space="preserve"> </w:t>
      </w:r>
      <w:bookmarkStart w:id="613" w:name="_Toc361844264"/>
      <w:bookmarkStart w:id="614" w:name="_Toc362359335"/>
      <w:bookmarkStart w:id="615" w:name="_Toc2789822"/>
      <w:r w:rsidRPr="00320C81">
        <w:t>Movements in defined benefit obligations (44.2)</w:t>
      </w:r>
      <w:bookmarkEnd w:id="613"/>
      <w:bookmarkEnd w:id="614"/>
      <w:bookmarkEnd w:id="615"/>
    </w:p>
    <w:p w14:paraId="71CF243E" w14:textId="77777777" w:rsidR="009569C7" w:rsidRPr="00320C81" w:rsidRDefault="00A834F1" w:rsidP="009569C7">
      <w:pPr>
        <w:pStyle w:val="Baseparagraphnumbered"/>
      </w:pPr>
      <w:r w:rsidRPr="00320C81">
        <w:t>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32AE58E2" w14:textId="77777777" w:rsidR="009569C7" w:rsidRPr="00320C81" w:rsidRDefault="00A834F1" w:rsidP="009569C7">
      <w:pPr>
        <w:pStyle w:val="Baseparagraphnumbered"/>
      </w:pPr>
      <w:r w:rsidRPr="00320C81">
        <w:t>The amount of ‘Closing balance [present value]’ in the template for movements in defined benefit obligations shall be equal to ‘Present value defined benefit obligations’.</w:t>
      </w:r>
    </w:p>
    <w:p w14:paraId="6594A167" w14:textId="44A39F70" w:rsidR="009569C7" w:rsidRPr="00320C81" w:rsidRDefault="00A0154C" w:rsidP="009569C7">
      <w:pPr>
        <w:pStyle w:val="sub-subtitlenumbered"/>
        <w:jc w:val="both"/>
      </w:pPr>
      <w:bookmarkStart w:id="616" w:name="_Toc361844265"/>
      <w:bookmarkStart w:id="617" w:name="_Toc362359336"/>
      <w:ins w:id="618" w:author="Sellner, Christian" w:date="2019-06-18T17:13:00Z">
        <w:r w:rsidRPr="00320C81">
          <w:t>S</w:t>
        </w:r>
        <w:r w:rsidR="00A834F1" w:rsidRPr="00320C81">
          <w:t>taff</w:t>
        </w:r>
      </w:ins>
      <w:del w:id="619" w:author="EBA Staff" w:date="2019-03-06T18:03:00Z">
        <w:r w:rsidR="00A834F1" w:rsidRPr="00320C81" w:rsidDel="00A0154C">
          <w:delText>Memo items [related to s</w:delText>
        </w:r>
      </w:del>
      <w:bookmarkStart w:id="620" w:name="_Toc2789823"/>
      <w:ins w:id="621" w:author="EBA Staff" w:date="2019-03-06T18:03:00Z">
        <w:r w:rsidRPr="00320C81">
          <w:t>S</w:t>
        </w:r>
      </w:ins>
      <w:del w:id="622" w:author="Sellner, Christian" w:date="2019-06-18T17:13:00Z">
        <w:r w:rsidR="00A834F1" w:rsidRPr="00320C81">
          <w:delText>taff</w:delText>
        </w:r>
      </w:del>
      <w:r w:rsidR="00A834F1" w:rsidRPr="00320C81">
        <w:t xml:space="preserve"> expenses</w:t>
      </w:r>
      <w:ins w:id="623" w:author="EBA Staff" w:date="2019-03-06T18:03:00Z">
        <w:r w:rsidRPr="00320C81">
          <w:t xml:space="preserve"> </w:t>
        </w:r>
      </w:ins>
      <w:del w:id="624" w:author="EBA Staff" w:date="2019-03-06T18:03:00Z">
        <w:r w:rsidR="00A834F1" w:rsidRPr="00320C81" w:rsidDel="00A0154C">
          <w:delText>]</w:delText>
        </w:r>
      </w:del>
      <w:ins w:id="625" w:author="EBA Staff" w:date="2019-03-06T18:03:00Z">
        <w:r w:rsidRPr="00320C81">
          <w:t>by type of benefits</w:t>
        </w:r>
      </w:ins>
      <w:r w:rsidR="00A834F1" w:rsidRPr="00320C81">
        <w:t xml:space="preserve"> (44.3)</w:t>
      </w:r>
      <w:bookmarkEnd w:id="616"/>
      <w:bookmarkEnd w:id="617"/>
      <w:bookmarkEnd w:id="620"/>
    </w:p>
    <w:p w14:paraId="1200DB51" w14:textId="7EAF1D9A" w:rsidR="009569C7" w:rsidRPr="00320C81" w:rsidRDefault="00A834F1" w:rsidP="009569C7">
      <w:pPr>
        <w:pStyle w:val="Baseparagraphnumbered"/>
      </w:pPr>
      <w:r w:rsidRPr="00320C81">
        <w:t xml:space="preserve">For reporting of </w:t>
      </w:r>
      <w:del w:id="626" w:author="EBA Staff" w:date="2019-03-06T18:03:00Z">
        <w:r w:rsidRPr="00320C81" w:rsidDel="00A0154C">
          <w:delText xml:space="preserve">memorandum items related to </w:delText>
        </w:r>
      </w:del>
      <w:r w:rsidRPr="00320C81">
        <w:t>staff expenses</w:t>
      </w:r>
      <w:ins w:id="627" w:author="EBA Staff" w:date="2019-03-06T18:03:00Z">
        <w:r w:rsidR="00A0154C" w:rsidRPr="00320C81">
          <w:t xml:space="preserve"> by type of benefits</w:t>
        </w:r>
      </w:ins>
      <w:r w:rsidRPr="00320C81">
        <w:t xml:space="preserve">, the following definitions shall be used: </w:t>
      </w:r>
    </w:p>
    <w:p w14:paraId="45EA5F4F" w14:textId="6520C9E7" w:rsidR="009569C7" w:rsidRPr="00320C81" w:rsidRDefault="00A834F1" w:rsidP="00C35843">
      <w:pPr>
        <w:numPr>
          <w:ilvl w:val="0"/>
          <w:numId w:val="73"/>
        </w:numPr>
        <w:spacing w:before="120" w:after="120"/>
        <w:ind w:left="1134" w:hanging="426"/>
        <w:jc w:val="both"/>
        <w:rPr>
          <w:rFonts w:ascii="Times New Roman" w:hAnsi="Times New Roman"/>
          <w:sz w:val="24"/>
          <w:szCs w:val="24"/>
        </w:rPr>
      </w:pPr>
      <w:r w:rsidRPr="00320C81">
        <w:rPr>
          <w:rFonts w:ascii="Times New Roman" w:hAnsi="Times New Roman"/>
          <w:sz w:val="24"/>
          <w:szCs w:val="24"/>
        </w:rPr>
        <w:t xml:space="preserve">‘Pension and similar expenses’ shall include the amount </w:t>
      </w:r>
      <w:ins w:id="628" w:author="Sellner, Christian" w:date="2019-06-18T17:13:00Z">
        <w:r w:rsidRPr="00320C81">
          <w:rPr>
            <w:rFonts w:ascii="Times New Roman" w:hAnsi="Times New Roman"/>
            <w:sz w:val="24"/>
            <w:szCs w:val="24"/>
          </w:rPr>
          <w:t>recogni</w:t>
        </w:r>
        <w:r w:rsidR="00A0154C" w:rsidRPr="00320C81">
          <w:rPr>
            <w:rFonts w:ascii="Times New Roman" w:hAnsi="Times New Roman"/>
            <w:sz w:val="24"/>
            <w:szCs w:val="24"/>
          </w:rPr>
          <w:t>s</w:t>
        </w:r>
        <w:r w:rsidRPr="00320C81">
          <w:rPr>
            <w:rFonts w:ascii="Times New Roman" w:hAnsi="Times New Roman"/>
            <w:sz w:val="24"/>
            <w:szCs w:val="24"/>
          </w:rPr>
          <w:t>ed</w:t>
        </w:r>
      </w:ins>
      <w:del w:id="629" w:author="Sellner, Christian" w:date="2019-06-18T17:13:00Z">
        <w:r w:rsidRPr="00320C81">
          <w:rPr>
            <w:rFonts w:ascii="Times New Roman" w:hAnsi="Times New Roman"/>
            <w:sz w:val="24"/>
            <w:szCs w:val="24"/>
          </w:rPr>
          <w:delText>recogni</w:delText>
        </w:r>
      </w:del>
      <w:ins w:id="630" w:author="EBA Staff" w:date="2019-03-06T18:04:00Z">
        <w:r w:rsidR="00A0154C" w:rsidRPr="00320C81">
          <w:rPr>
            <w:rFonts w:ascii="Times New Roman" w:hAnsi="Times New Roman"/>
            <w:sz w:val="24"/>
            <w:szCs w:val="24"/>
          </w:rPr>
          <w:t>s</w:t>
        </w:r>
      </w:ins>
      <w:del w:id="631" w:author="EBA Staff" w:date="2019-03-06T18:04:00Z">
        <w:r w:rsidRPr="00320C81" w:rsidDel="00A0154C">
          <w:rPr>
            <w:rFonts w:ascii="Times New Roman" w:hAnsi="Times New Roman"/>
            <w:sz w:val="24"/>
            <w:szCs w:val="24"/>
          </w:rPr>
          <w:delText>z</w:delText>
        </w:r>
      </w:del>
      <w:del w:id="632" w:author="Sellner, Christian" w:date="2019-06-18T17:13:00Z">
        <w:r w:rsidRPr="00320C81">
          <w:rPr>
            <w:rFonts w:ascii="Times New Roman" w:hAnsi="Times New Roman"/>
            <w:sz w:val="24"/>
            <w:szCs w:val="24"/>
          </w:rPr>
          <w:delText>ed</w:delText>
        </w:r>
      </w:del>
      <w:r w:rsidRPr="00320C81">
        <w:rPr>
          <w:rFonts w:ascii="Times New Roman" w:hAnsi="Times New Roman"/>
          <w:sz w:val="24"/>
          <w:szCs w:val="24"/>
        </w:rPr>
        <w:t xml:space="preserve"> in the period as staff expenses for any post</w:t>
      </w:r>
      <w:ins w:id="633" w:author="EBA Staff" w:date="2019-03-06T18:04:00Z">
        <w:r w:rsidR="00A0154C" w:rsidRPr="00320C81">
          <w:rPr>
            <w:rFonts w:ascii="Times New Roman" w:hAnsi="Times New Roman"/>
            <w:sz w:val="24"/>
            <w:szCs w:val="24"/>
          </w:rPr>
          <w:t>-</w:t>
        </w:r>
      </w:ins>
      <w:del w:id="634" w:author="EBA Staff" w:date="2019-03-06T18:04:00Z">
        <w:r w:rsidRPr="00320C81" w:rsidDel="00A0154C">
          <w:rPr>
            <w:rFonts w:ascii="Times New Roman" w:hAnsi="Times New Roman"/>
            <w:sz w:val="24"/>
            <w:szCs w:val="24"/>
          </w:rPr>
          <w:delText xml:space="preserve"> – </w:delText>
        </w:r>
      </w:del>
      <w:r w:rsidRPr="00320C81">
        <w:rPr>
          <w:rFonts w:ascii="Times New Roman" w:hAnsi="Times New Roman"/>
          <w:sz w:val="24"/>
          <w:szCs w:val="24"/>
        </w:rPr>
        <w:t>employment benefit obligations (both defined contributions plans and defined benefits plans)</w:t>
      </w:r>
      <w:ins w:id="635" w:author="EBA Staff" w:date="2019-03-06T18:04:00Z">
        <w:r w:rsidR="00A0154C" w:rsidRPr="00320C81">
          <w:rPr>
            <w:rFonts w:ascii="Times New Roman" w:hAnsi="Times New Roman"/>
            <w:sz w:val="24"/>
            <w:szCs w:val="24"/>
          </w:rPr>
          <w:t>, including post-employment-related</w:t>
        </w:r>
      </w:ins>
      <w:r w:rsidRPr="00320C81">
        <w:rPr>
          <w:rFonts w:ascii="Times New Roman" w:hAnsi="Times New Roman"/>
          <w:sz w:val="24"/>
          <w:szCs w:val="24"/>
        </w:rPr>
        <w:t xml:space="preserve"> </w:t>
      </w:r>
      <w:del w:id="636" w:author="EBA Staff" w:date="2019-03-06T18:04:00Z">
        <w:r w:rsidRPr="00320C81" w:rsidDel="00A0154C">
          <w:rPr>
            <w:rFonts w:ascii="Times New Roman" w:hAnsi="Times New Roman"/>
            <w:sz w:val="24"/>
            <w:szCs w:val="24"/>
          </w:rPr>
          <w:delText xml:space="preserve">and </w:delText>
        </w:r>
      </w:del>
      <w:r w:rsidRPr="00320C81">
        <w:rPr>
          <w:rFonts w:ascii="Times New Roman" w:hAnsi="Times New Roman"/>
          <w:sz w:val="24"/>
          <w:szCs w:val="24"/>
        </w:rPr>
        <w:t>contributions to social security funds</w:t>
      </w:r>
      <w:ins w:id="637" w:author="EBA Staff" w:date="2019-03-06T18:05:00Z">
        <w:r w:rsidR="00A0154C" w:rsidRPr="00320C81">
          <w:rPr>
            <w:rFonts w:ascii="Times New Roman" w:hAnsi="Times New Roman"/>
            <w:sz w:val="24"/>
            <w:szCs w:val="24"/>
          </w:rPr>
          <w:t xml:space="preserve"> (pension funds) maintained by the government or social security entities</w:t>
        </w:r>
      </w:ins>
      <w:r w:rsidRPr="00320C81">
        <w:rPr>
          <w:rFonts w:ascii="Times New Roman" w:hAnsi="Times New Roman"/>
          <w:sz w:val="24"/>
          <w:szCs w:val="24"/>
        </w:rPr>
        <w:t xml:space="preserve">; </w:t>
      </w:r>
    </w:p>
    <w:p w14:paraId="26E72192" w14:textId="77777777" w:rsidR="00A0154C" w:rsidRPr="00320C81" w:rsidRDefault="00A834F1" w:rsidP="00C35843">
      <w:pPr>
        <w:numPr>
          <w:ilvl w:val="0"/>
          <w:numId w:val="73"/>
        </w:numPr>
        <w:spacing w:before="120" w:after="120"/>
        <w:ind w:left="1134" w:hanging="426"/>
        <w:jc w:val="both"/>
        <w:rPr>
          <w:ins w:id="638" w:author="EBA Staff" w:date="2019-03-06T18:05:00Z"/>
          <w:rFonts w:ascii="Times New Roman" w:hAnsi="Times New Roman"/>
          <w:sz w:val="24"/>
          <w:szCs w:val="24"/>
        </w:rPr>
      </w:pPr>
      <w:r w:rsidRPr="00320C81">
        <w:rPr>
          <w:rFonts w:ascii="Times New Roman" w:hAnsi="Times New Roman"/>
          <w:sz w:val="24"/>
          <w:szCs w:val="24"/>
        </w:rPr>
        <w:t xml:space="preserve">‘Share based payments’ shall include the amount </w:t>
      </w:r>
      <w:ins w:id="639" w:author="Sellner, Christian" w:date="2019-06-18T17:13:00Z">
        <w:r w:rsidRPr="00320C81">
          <w:rPr>
            <w:rFonts w:ascii="Times New Roman" w:hAnsi="Times New Roman"/>
            <w:sz w:val="24"/>
            <w:szCs w:val="24"/>
          </w:rPr>
          <w:t>recogni</w:t>
        </w:r>
        <w:r w:rsidR="00A0154C" w:rsidRPr="00320C81">
          <w:rPr>
            <w:rFonts w:ascii="Times New Roman" w:hAnsi="Times New Roman"/>
            <w:sz w:val="24"/>
            <w:szCs w:val="24"/>
          </w:rPr>
          <w:t>s</w:t>
        </w:r>
        <w:r w:rsidRPr="00320C81">
          <w:rPr>
            <w:rFonts w:ascii="Times New Roman" w:hAnsi="Times New Roman"/>
            <w:sz w:val="24"/>
            <w:szCs w:val="24"/>
          </w:rPr>
          <w:t>ed</w:t>
        </w:r>
      </w:ins>
      <w:del w:id="640" w:author="Sellner, Christian" w:date="2019-06-18T17:13:00Z">
        <w:r w:rsidRPr="00320C81">
          <w:rPr>
            <w:rFonts w:ascii="Times New Roman" w:hAnsi="Times New Roman"/>
            <w:sz w:val="24"/>
            <w:szCs w:val="24"/>
          </w:rPr>
          <w:delText>recogni</w:delText>
        </w:r>
      </w:del>
      <w:ins w:id="641" w:author="EBA Staff" w:date="2019-03-06T18:05:00Z">
        <w:r w:rsidR="00A0154C" w:rsidRPr="00320C81">
          <w:rPr>
            <w:rFonts w:ascii="Times New Roman" w:hAnsi="Times New Roman"/>
            <w:sz w:val="24"/>
            <w:szCs w:val="24"/>
          </w:rPr>
          <w:t>s</w:t>
        </w:r>
      </w:ins>
      <w:del w:id="642" w:author="EBA Staff" w:date="2019-03-06T18:05:00Z">
        <w:r w:rsidRPr="00320C81" w:rsidDel="00A0154C">
          <w:rPr>
            <w:rFonts w:ascii="Times New Roman" w:hAnsi="Times New Roman"/>
            <w:sz w:val="24"/>
            <w:szCs w:val="24"/>
          </w:rPr>
          <w:delText>z</w:delText>
        </w:r>
      </w:del>
      <w:del w:id="643" w:author="Sellner, Christian" w:date="2019-06-18T17:13:00Z">
        <w:r w:rsidRPr="00320C81">
          <w:rPr>
            <w:rFonts w:ascii="Times New Roman" w:hAnsi="Times New Roman"/>
            <w:sz w:val="24"/>
            <w:szCs w:val="24"/>
          </w:rPr>
          <w:delText>ed</w:delText>
        </w:r>
      </w:del>
      <w:r w:rsidRPr="00320C81">
        <w:rPr>
          <w:rFonts w:ascii="Times New Roman" w:hAnsi="Times New Roman"/>
          <w:sz w:val="24"/>
          <w:szCs w:val="24"/>
        </w:rPr>
        <w:t xml:space="preserve"> in the period as staff expenses for share based payments</w:t>
      </w:r>
      <w:ins w:id="644" w:author="EBA Staff" w:date="2019-03-06T18:05:00Z">
        <w:r w:rsidR="00A0154C" w:rsidRPr="00320C81">
          <w:rPr>
            <w:rFonts w:ascii="Times New Roman" w:hAnsi="Times New Roman"/>
            <w:sz w:val="24"/>
            <w:szCs w:val="24"/>
          </w:rPr>
          <w:t>;</w:t>
        </w:r>
      </w:ins>
    </w:p>
    <w:p w14:paraId="116D33E7" w14:textId="77777777" w:rsidR="00A0154C" w:rsidRPr="00320C81" w:rsidRDefault="00A834F1" w:rsidP="00C35843">
      <w:pPr>
        <w:numPr>
          <w:ilvl w:val="0"/>
          <w:numId w:val="73"/>
        </w:numPr>
        <w:spacing w:before="120" w:after="120"/>
        <w:ind w:left="1134" w:hanging="426"/>
        <w:jc w:val="both"/>
        <w:rPr>
          <w:ins w:id="645" w:author="EBA Staff" w:date="2019-03-06T18:05:00Z"/>
          <w:rFonts w:ascii="Times New Roman" w:hAnsi="Times New Roman"/>
          <w:sz w:val="24"/>
          <w:szCs w:val="24"/>
        </w:rPr>
      </w:pPr>
      <w:del w:id="646" w:author="EBA Staff" w:date="2019-03-06T18:05:00Z">
        <w:r w:rsidRPr="00320C81" w:rsidDel="00A0154C">
          <w:rPr>
            <w:rFonts w:ascii="Times New Roman" w:hAnsi="Times New Roman"/>
            <w:sz w:val="24"/>
            <w:szCs w:val="24"/>
          </w:rPr>
          <w:delText xml:space="preserve">. </w:delText>
        </w:r>
      </w:del>
      <w:ins w:id="647" w:author="EBA Staff" w:date="2019-03-06T18:05:00Z">
        <w:r w:rsidR="00A0154C" w:rsidRPr="00320C81">
          <w:rPr>
            <w:rFonts w:ascii="Times New Roman" w:hAnsi="Times New Roman"/>
            <w:sz w:val="24"/>
            <w:szCs w:val="24"/>
          </w:rPr>
          <w:t>‘Wages and salaries’ shall include the remuneration of the institution’s employees for their labour or services, but excludes severance payments and remuneration in the form of share-based items, which shall be reported in separate items;</w:t>
        </w:r>
      </w:ins>
    </w:p>
    <w:p w14:paraId="256CD1F4" w14:textId="77777777" w:rsidR="00A0154C" w:rsidRPr="00320C81" w:rsidRDefault="00A0154C" w:rsidP="00C35843">
      <w:pPr>
        <w:numPr>
          <w:ilvl w:val="0"/>
          <w:numId w:val="73"/>
        </w:numPr>
        <w:spacing w:before="120" w:after="120"/>
        <w:ind w:left="1134" w:hanging="426"/>
        <w:jc w:val="both"/>
        <w:rPr>
          <w:ins w:id="648" w:author="EBA Staff" w:date="2019-03-06T18:05:00Z"/>
          <w:rFonts w:ascii="Times New Roman" w:hAnsi="Times New Roman"/>
          <w:sz w:val="24"/>
          <w:szCs w:val="24"/>
        </w:rPr>
      </w:pPr>
      <w:ins w:id="649" w:author="EBA Staff" w:date="2019-03-06T18:05:00Z">
        <w:r w:rsidRPr="00320C81">
          <w:rPr>
            <w:rFonts w:ascii="Times New Roman" w:hAnsi="Times New Roman"/>
            <w:sz w:val="24"/>
            <w:szCs w:val="24"/>
          </w:rPr>
          <w:t xml:space="preserve">‘Social security contributions’ shall include contributions to social security funds, amounts paid to the government or to social security entities in order </w:t>
        </w:r>
        <w:r w:rsidRPr="00320C81">
          <w:rPr>
            <w:rFonts w:ascii="Times New Roman" w:hAnsi="Times New Roman"/>
            <w:sz w:val="24"/>
            <w:szCs w:val="24"/>
          </w:rPr>
          <w:lastRenderedPageBreak/>
          <w:t>to receive a future social benefit, but excludes post-employment-related contributions to social security funds in terms of pensions (contributions to pension funds);</w:t>
        </w:r>
      </w:ins>
    </w:p>
    <w:p w14:paraId="5ABF377C" w14:textId="77777777" w:rsidR="00A0154C" w:rsidRPr="00320C81" w:rsidRDefault="00A0154C" w:rsidP="00C35843">
      <w:pPr>
        <w:numPr>
          <w:ilvl w:val="0"/>
          <w:numId w:val="73"/>
        </w:numPr>
        <w:spacing w:before="120" w:after="120"/>
        <w:ind w:left="1134" w:hanging="426"/>
        <w:jc w:val="both"/>
        <w:rPr>
          <w:ins w:id="650" w:author="EBA Staff" w:date="2019-03-06T18:05:00Z"/>
          <w:rFonts w:ascii="Times New Roman" w:hAnsi="Times New Roman"/>
          <w:sz w:val="24"/>
          <w:szCs w:val="24"/>
        </w:rPr>
      </w:pPr>
      <w:ins w:id="651" w:author="EBA Staff" w:date="2019-03-06T18:05:00Z">
        <w:r w:rsidRPr="00320C81">
          <w:rPr>
            <w:rFonts w:ascii="Times New Roman" w:hAnsi="Times New Roman"/>
            <w:sz w:val="24"/>
            <w:szCs w:val="24"/>
          </w:rPr>
          <w:t>‘Severance payments’ shall mean payments relating to the early termination of a contract and includes termination benefits as defined in IAS 19.8;</w:t>
        </w:r>
      </w:ins>
    </w:p>
    <w:p w14:paraId="4B572BF8" w14:textId="4A33C4A0" w:rsidR="009569C7" w:rsidRPr="00320C81" w:rsidRDefault="00A0154C" w:rsidP="00C35843">
      <w:pPr>
        <w:numPr>
          <w:ilvl w:val="0"/>
          <w:numId w:val="73"/>
        </w:numPr>
        <w:spacing w:before="120" w:after="120"/>
        <w:ind w:left="1134" w:hanging="426"/>
        <w:jc w:val="both"/>
        <w:rPr>
          <w:ins w:id="652" w:author="EBA Staff" w:date="2019-03-06T18:05:00Z"/>
          <w:rFonts w:ascii="Times New Roman" w:hAnsi="Times New Roman"/>
          <w:sz w:val="24"/>
          <w:szCs w:val="24"/>
        </w:rPr>
      </w:pPr>
      <w:ins w:id="653" w:author="EBA Staff" w:date="2019-03-06T18:05:00Z">
        <w:r w:rsidRPr="00320C81">
          <w:rPr>
            <w:rFonts w:ascii="Times New Roman" w:hAnsi="Times New Roman"/>
            <w:sz w:val="24"/>
            <w:szCs w:val="24"/>
          </w:rPr>
          <w:t>‘Other types of staff expenses’ shall include staff expenses that cannot be allocated to any of the categories above.</w:t>
        </w:r>
      </w:ins>
    </w:p>
    <w:p w14:paraId="0364F66E" w14:textId="1B5D0D6D" w:rsidR="00A0154C" w:rsidRPr="00320C81" w:rsidRDefault="00A0154C" w:rsidP="00A0154C">
      <w:pPr>
        <w:pStyle w:val="sub-subtitlenumbered"/>
        <w:jc w:val="both"/>
        <w:rPr>
          <w:ins w:id="654" w:author="EBA Staff" w:date="2019-03-06T18:06:00Z"/>
        </w:rPr>
      </w:pPr>
      <w:bookmarkStart w:id="655" w:name="_Toc2789824"/>
      <w:ins w:id="656" w:author="EBA Staff" w:date="2019-03-06T18:06:00Z">
        <w:r w:rsidRPr="00320C81">
          <w:t>Staff expenses by category of remuneration and category of staff (44.4)</w:t>
        </w:r>
        <w:bookmarkEnd w:id="655"/>
      </w:ins>
    </w:p>
    <w:p w14:paraId="534E965B" w14:textId="77777777" w:rsidR="00A0154C" w:rsidRPr="00320C81" w:rsidRDefault="00A0154C" w:rsidP="00A0154C">
      <w:pPr>
        <w:pStyle w:val="Baseparagraphnumbered"/>
        <w:numPr>
          <w:ilvl w:val="0"/>
          <w:numId w:val="0"/>
        </w:numPr>
        <w:ind w:left="786" w:hanging="360"/>
        <w:rPr>
          <w:ins w:id="657" w:author="EBA Staff" w:date="2019-03-06T18:06:00Z"/>
        </w:rPr>
      </w:pPr>
      <w:ins w:id="658" w:author="EBA Staff" w:date="2019-03-06T18:06:00Z">
        <w:r w:rsidRPr="00320C81">
          <w:t>311i.</w:t>
        </w:r>
        <w:r w:rsidRPr="00320C81">
          <w:tab/>
          <w:t xml:space="preserve">For reporting of staff expenses by category of remuneration and category of staff, the following definitions shall be used: </w:t>
        </w:r>
      </w:ins>
    </w:p>
    <w:p w14:paraId="08EAF258" w14:textId="4F19F1B6" w:rsidR="00A0154C" w:rsidRPr="00320C81" w:rsidRDefault="00A0154C" w:rsidP="00C35843">
      <w:pPr>
        <w:numPr>
          <w:ilvl w:val="0"/>
          <w:numId w:val="74"/>
        </w:numPr>
        <w:spacing w:before="120" w:after="120"/>
        <w:ind w:left="1134" w:hanging="426"/>
        <w:jc w:val="both"/>
        <w:rPr>
          <w:ins w:id="659" w:author="EBA Staff" w:date="2019-03-06T18:06:00Z"/>
          <w:rFonts w:ascii="Times New Roman" w:hAnsi="Times New Roman"/>
          <w:sz w:val="24"/>
          <w:szCs w:val="24"/>
        </w:rPr>
      </w:pPr>
      <w:ins w:id="660" w:author="EBA Staff" w:date="2019-03-06T18:06:00Z">
        <w:r w:rsidRPr="00320C81">
          <w:rPr>
            <w:rFonts w:ascii="Times New Roman" w:hAnsi="Times New Roman"/>
            <w:sz w:val="24"/>
            <w:szCs w:val="24"/>
          </w:rPr>
          <w:t>‘Fixed remuneration’, ‘variable remuneration’, ‘identified staff’ and ‘management body in its management function’ shall have the same meaning as in the EBA Guidelines on sound remuneration policies under Articles 74(3) and 75(2) of Directive 2013/36/EU and disclosures under Article 450 of Regulation (EU) No 575/2013 (EBA/GL/2015/22);</w:t>
        </w:r>
      </w:ins>
    </w:p>
    <w:p w14:paraId="385FE007" w14:textId="78B8CC10" w:rsidR="00A0154C" w:rsidRPr="00320C81" w:rsidRDefault="00A0154C" w:rsidP="00C35843">
      <w:pPr>
        <w:numPr>
          <w:ilvl w:val="0"/>
          <w:numId w:val="74"/>
        </w:numPr>
        <w:spacing w:before="120" w:after="120"/>
        <w:ind w:left="1134" w:hanging="426"/>
        <w:jc w:val="both"/>
        <w:rPr>
          <w:ins w:id="661" w:author="EBA Staff" w:date="2019-03-06T18:06:00Z"/>
          <w:rFonts w:ascii="Times New Roman" w:hAnsi="Times New Roman"/>
          <w:sz w:val="24"/>
          <w:szCs w:val="24"/>
        </w:rPr>
      </w:pPr>
      <w:ins w:id="662" w:author="EBA Staff" w:date="2019-03-06T18:06:00Z">
        <w:r w:rsidRPr="00320C81">
          <w:rPr>
            <w:rFonts w:ascii="Times New Roman" w:hAnsi="Times New Roman"/>
            <w:sz w:val="24"/>
            <w:szCs w:val="24"/>
          </w:rPr>
          <w:t>‘Management body’, ‘management body in its supervisory function’ and ‘senior management’ shall comprise staff as defined in Article 3 (1) (7), (8) and (9) of Directive 2013/36/EU (CRD).</w:t>
        </w:r>
      </w:ins>
    </w:p>
    <w:p w14:paraId="6AAAA121" w14:textId="10A79599" w:rsidR="00A0154C" w:rsidRPr="00320C81" w:rsidRDefault="00A0154C" w:rsidP="00A0154C">
      <w:pPr>
        <w:pStyle w:val="Baseparagraphnumbered"/>
        <w:numPr>
          <w:ilvl w:val="0"/>
          <w:numId w:val="0"/>
        </w:numPr>
        <w:ind w:left="786" w:hanging="360"/>
      </w:pPr>
      <w:ins w:id="663" w:author="EBA Staff" w:date="2019-03-06T18:06:00Z">
        <w:r w:rsidRPr="00320C81">
          <w:t>311ii. ‘Number of staff’ shall include, as of the reporting reference date, the number of staff, expressed in full time equivalents (FTEs), plus the number of members in the management body expressed in terms of headcount for prudential (CRR) scope of consolidation. Of those, the number of identified staff, and the number of representatives in the management body in its management function and in senior management, as well as the number of representatives in the management body in its supervisory function shall be reported separately.</w:t>
        </w:r>
      </w:ins>
    </w:p>
    <w:p w14:paraId="6A3EB3DD" w14:textId="77777777" w:rsidR="009569C7" w:rsidRPr="00320C81" w:rsidRDefault="00A834F1" w:rsidP="009569C7">
      <w:pPr>
        <w:pStyle w:val="subtitlenumbered"/>
        <w:numPr>
          <w:ilvl w:val="0"/>
          <w:numId w:val="17"/>
        </w:numPr>
        <w:jc w:val="both"/>
      </w:pPr>
      <w:bookmarkStart w:id="664" w:name="_Toc361844266"/>
      <w:bookmarkStart w:id="665" w:name="_Toc362359337"/>
      <w:bookmarkStart w:id="666" w:name="_Toc2789825"/>
      <w:r w:rsidRPr="00320C81">
        <w:t>Breakdown of selected items of statement of profit or loss (45)</w:t>
      </w:r>
      <w:bookmarkEnd w:id="664"/>
      <w:bookmarkEnd w:id="665"/>
      <w:bookmarkEnd w:id="666"/>
    </w:p>
    <w:p w14:paraId="02871F46" w14:textId="77777777" w:rsidR="009569C7" w:rsidRPr="00320C81" w:rsidRDefault="00A834F1" w:rsidP="009569C7">
      <w:pPr>
        <w:pStyle w:val="sub-subtitlenumbered"/>
        <w:jc w:val="both"/>
      </w:pPr>
      <w:bookmarkStart w:id="667" w:name="_Toc2789826"/>
      <w:bookmarkStart w:id="668" w:name="_Toc361844267"/>
      <w:bookmarkStart w:id="669" w:name="_Toc362359338"/>
      <w:r w:rsidRPr="00320C81">
        <w:t>Gains or losses on financial assets and liabilities designated at fair value through profit or loss by accounting portfolio (45.1)</w:t>
      </w:r>
      <w:bookmarkEnd w:id="667"/>
    </w:p>
    <w:p w14:paraId="14C768D2" w14:textId="77777777" w:rsidR="009569C7" w:rsidRPr="00320C81" w:rsidRDefault="00A834F1" w:rsidP="009569C7">
      <w:pPr>
        <w:pStyle w:val="Baseparagraphnumbered"/>
      </w:pPr>
      <w:r w:rsidRPr="00320C81">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410CF019" w14:textId="6F125A1D" w:rsidR="009569C7" w:rsidRPr="00320C81" w:rsidRDefault="00A834F1" w:rsidP="009569C7">
      <w:pPr>
        <w:pStyle w:val="sub-subtitlenumbered"/>
        <w:jc w:val="both"/>
      </w:pPr>
      <w:bookmarkStart w:id="670" w:name="_Toc2789827"/>
      <w:r w:rsidRPr="00320C81">
        <w:t xml:space="preserve">Gains or losses on </w:t>
      </w:r>
      <w:ins w:id="671" w:author="Sellner, Christian" w:date="2019-06-18T17:13:00Z">
        <w:r w:rsidR="00301A78" w:rsidRPr="00320C81">
          <w:t>derecognition</w:t>
        </w:r>
      </w:ins>
      <w:del w:id="672" w:author="EBA Staff" w:date="2019-03-06T17:14:00Z">
        <w:r w:rsidRPr="00320C81" w:rsidDel="00301A78">
          <w:delText>de-recognition</w:delText>
        </w:r>
      </w:del>
      <w:ins w:id="673" w:author="EBA Staff" w:date="2019-03-06T17:14:00Z">
        <w:r w:rsidR="00301A78" w:rsidRPr="00320C81">
          <w:t>derecognition</w:t>
        </w:r>
      </w:ins>
      <w:r w:rsidRPr="00320C81">
        <w:t xml:space="preserve"> of non-financial assets (45.2)</w:t>
      </w:r>
      <w:bookmarkEnd w:id="668"/>
      <w:bookmarkEnd w:id="669"/>
      <w:bookmarkEnd w:id="670"/>
    </w:p>
    <w:p w14:paraId="2863B537" w14:textId="458AC636" w:rsidR="009569C7" w:rsidRPr="00320C81" w:rsidRDefault="00A834F1" w:rsidP="009569C7">
      <w:pPr>
        <w:pStyle w:val="Baseparagraphnumbered"/>
      </w:pPr>
      <w:r w:rsidRPr="00320C81">
        <w:t xml:space="preserve">‘Gains or losses on </w:t>
      </w:r>
      <w:ins w:id="674" w:author="Sellner, Christian" w:date="2019-06-18T17:13:00Z">
        <w:r w:rsidR="00301A78" w:rsidRPr="00320C81">
          <w:t>derecognition</w:t>
        </w:r>
      </w:ins>
      <w:del w:id="675" w:author="EBA Staff" w:date="2019-03-06T17:14:00Z">
        <w:r w:rsidRPr="00320C81" w:rsidDel="00301A78">
          <w:delText>de-recognition</w:delText>
        </w:r>
      </w:del>
      <w:ins w:id="676" w:author="EBA Staff" w:date="2019-03-06T17:14:00Z">
        <w:r w:rsidR="00301A78" w:rsidRPr="00320C81">
          <w:t>derecognition</w:t>
        </w:r>
      </w:ins>
      <w:r w:rsidRPr="00320C81">
        <w:t xml:space="preserve"> of non-financial assets’ shall be broken down by type of asset; each line item shall include the gain or the loss on the asset that has been derecognised. ‘Other assets’ shall include other tangible assets, intangible assets and investments not reported elsewhere.  </w:t>
      </w:r>
    </w:p>
    <w:p w14:paraId="142BD96C" w14:textId="77777777" w:rsidR="009569C7" w:rsidRPr="00320C81" w:rsidRDefault="00A834F1" w:rsidP="009569C7">
      <w:pPr>
        <w:pStyle w:val="sub-subtitlenumbered"/>
        <w:jc w:val="both"/>
      </w:pPr>
      <w:bookmarkStart w:id="677" w:name="_Toc361844268"/>
      <w:bookmarkStart w:id="678" w:name="_Toc362359339"/>
      <w:bookmarkStart w:id="679" w:name="_Toc2789828"/>
      <w:r w:rsidRPr="00320C81">
        <w:lastRenderedPageBreak/>
        <w:t>Other operating income and expenses (45.3)</w:t>
      </w:r>
      <w:bookmarkEnd w:id="677"/>
      <w:bookmarkEnd w:id="678"/>
      <w:bookmarkEnd w:id="679"/>
    </w:p>
    <w:p w14:paraId="7140C0EC" w14:textId="77777777" w:rsidR="009569C7" w:rsidRPr="00320C81" w:rsidRDefault="00A834F1" w:rsidP="009569C7">
      <w:pPr>
        <w:pStyle w:val="Baseparagraphnumbered"/>
      </w:pPr>
      <w:r w:rsidRPr="00320C81">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14:paraId="5C3622E1" w14:textId="77777777" w:rsidR="009569C7" w:rsidRPr="00320C81" w:rsidRDefault="00A834F1" w:rsidP="009569C7">
      <w:pPr>
        <w:pStyle w:val="Baseparagraphnumbered"/>
      </w:pPr>
      <w:r w:rsidRPr="00320C81">
        <w:t>‘Operating leases other than investment property’ shall include, for the column ‘income’, the returns obtained, and for the column ‘expenses’ the costs incurred by the institution as lessor in their operating leasing activities other than those with assets classified as investment property. The costs for the institution as lessee shall be included in the item ‘Other administrative expenses’.</w:t>
      </w:r>
    </w:p>
    <w:p w14:paraId="23E50967" w14:textId="77777777" w:rsidR="009569C7" w:rsidRPr="00320C81" w:rsidRDefault="00A834F1" w:rsidP="009569C7">
      <w:pPr>
        <w:pStyle w:val="Baseparagraphnumbered"/>
      </w:pPr>
      <w:r w:rsidRPr="00320C81">
        <w:t>Gains or losses from derecognition and re-measurements of holdings of gold, other precious metals and other commodities measured at fair value less cost to sell shall be reported among the items included in ‘Other operating income. Other’ or ‘Other operating expenses. Other’</w:t>
      </w:r>
    </w:p>
    <w:p w14:paraId="24A66AF8" w14:textId="77777777" w:rsidR="009569C7" w:rsidRPr="00320C81" w:rsidRDefault="00A834F1" w:rsidP="009569C7">
      <w:pPr>
        <w:pStyle w:val="subtitlenumbered"/>
        <w:jc w:val="both"/>
      </w:pPr>
      <w:bookmarkStart w:id="680" w:name="_Toc246770634"/>
      <w:bookmarkStart w:id="681" w:name="_Toc361844269"/>
      <w:bookmarkStart w:id="682" w:name="_Toc362359340"/>
      <w:bookmarkStart w:id="683" w:name="_Toc2789829"/>
      <w:r w:rsidRPr="00320C81">
        <w:t xml:space="preserve">Statement of changes in equity </w:t>
      </w:r>
      <w:bookmarkEnd w:id="680"/>
      <w:r w:rsidRPr="00320C81">
        <w:t>(46)</w:t>
      </w:r>
      <w:bookmarkEnd w:id="681"/>
      <w:bookmarkEnd w:id="682"/>
      <w:bookmarkEnd w:id="683"/>
    </w:p>
    <w:p w14:paraId="1F626890" w14:textId="77777777" w:rsidR="009569C7" w:rsidRPr="00320C81" w:rsidRDefault="00A834F1" w:rsidP="009569C7">
      <w:pPr>
        <w:pStyle w:val="Baseparagraphnumbered"/>
      </w:pPr>
      <w:r w:rsidRPr="00320C81">
        <w:t>The statement of changes in equity discloses the reconciliation between the carrying amount at the beginning of the period (opening balance) and the end of the period (closing balance) for each component of equity.</w:t>
      </w:r>
    </w:p>
    <w:p w14:paraId="1D522632" w14:textId="78E01C07" w:rsidR="009569C7" w:rsidRPr="00320C81" w:rsidRDefault="00A834F1" w:rsidP="009569C7">
      <w:pPr>
        <w:pStyle w:val="Baseparagraphnumbered"/>
        <w:rPr>
          <w:ins w:id="684" w:author="EBA Staff" w:date="2019-03-06T18:07:00Z"/>
          <w:caps/>
        </w:rPr>
      </w:pPr>
      <w:r w:rsidRPr="00320C81">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w:t>
      </w:r>
      <w:ins w:id="685" w:author="Sellner, Christian" w:date="2019-06-18T17:13:00Z">
        <w:r w:rsidR="00301A78" w:rsidRPr="00320C81">
          <w:t>derecognition</w:t>
        </w:r>
      </w:ins>
      <w:del w:id="686" w:author="EBA Staff" w:date="2019-03-06T17:14:00Z">
        <w:r w:rsidRPr="00320C81" w:rsidDel="00301A78">
          <w:delText>de-recognition</w:delText>
        </w:r>
      </w:del>
      <w:ins w:id="687" w:author="EBA Staff" w:date="2019-03-06T17:14:00Z">
        <w:r w:rsidR="00301A78" w:rsidRPr="00320C81">
          <w:t>derecognition</w:t>
        </w:r>
      </w:ins>
      <w:r w:rsidRPr="00320C81">
        <w:t xml:space="preserve">. </w:t>
      </w:r>
    </w:p>
    <w:p w14:paraId="7251F033" w14:textId="7109392A" w:rsidR="004C5086" w:rsidRPr="00320C81" w:rsidRDefault="004C5086" w:rsidP="004C5086">
      <w:pPr>
        <w:pStyle w:val="subtitlenumbered"/>
        <w:jc w:val="both"/>
        <w:rPr>
          <w:ins w:id="688" w:author="EBA Staff" w:date="2019-03-06T18:08:00Z"/>
        </w:rPr>
      </w:pPr>
      <w:bookmarkStart w:id="689" w:name="_Toc2789830"/>
      <w:ins w:id="690" w:author="EBA Staff" w:date="2019-03-06T18:08:00Z">
        <w:r w:rsidRPr="00320C81">
          <w:t>LOANS AND ADVANCES</w:t>
        </w:r>
      </w:ins>
      <w:ins w:id="691" w:author="EBA Staff" w:date="2019-03-06T19:13:00Z">
        <w:r w:rsidR="00653755" w:rsidRPr="00320C81">
          <w:t xml:space="preserve">: </w:t>
        </w:r>
      </w:ins>
      <w:ins w:id="692" w:author="EBA Staff" w:date="2019-03-06T18:08:00Z">
        <w:r w:rsidRPr="00320C81">
          <w:t>ADDITIONAL INFORMATION (23)</w:t>
        </w:r>
        <w:bookmarkEnd w:id="689"/>
      </w:ins>
    </w:p>
    <w:p w14:paraId="4C78C43F" w14:textId="57CC8C86" w:rsidR="004C5086" w:rsidRPr="00320C81" w:rsidRDefault="004C5086" w:rsidP="004C5086">
      <w:pPr>
        <w:pStyle w:val="Baseparagraphnumbered"/>
        <w:rPr>
          <w:ins w:id="693" w:author="EBA Staff" w:date="2019-03-06T18:08:00Z"/>
        </w:rPr>
      </w:pPr>
      <w:ins w:id="694" w:author="EBA Staff" w:date="2019-03-06T18:08:00Z">
        <w:r w:rsidRPr="00320C81">
          <w:t xml:space="preserve">Template 23 presents additional information on loans and advances, excluding loans and advances classified as held for trading, trading financial assets and debt instruments held for sale. </w:t>
        </w:r>
      </w:ins>
    </w:p>
    <w:p w14:paraId="500D7822" w14:textId="3BC62C6B" w:rsidR="004C5086" w:rsidRPr="00320C81" w:rsidRDefault="004C5086" w:rsidP="004C5086">
      <w:pPr>
        <w:pStyle w:val="Baseparagraphnumbered"/>
        <w:rPr>
          <w:ins w:id="695" w:author="EBA Staff" w:date="2019-03-06T18:08:00Z"/>
        </w:rPr>
      </w:pPr>
      <w:ins w:id="696" w:author="EBA Staff" w:date="2019-03-06T18:08:00Z">
        <w:r w:rsidRPr="00320C81">
          <w:t>For the purposes of determining the ‘number of instruments’, an instrument shall be understood as a banking product with an outstanding balance and, where applicable, a credit limit, typically being associated with an account. An exposure towards a specific counterparty can consist of multiple instruments. The number of instruments shall be determined based on the way the institution manages the exposure. The number of instruments shall be indicated separately in addition for exposures in pre-litigation status and those in litigation status as defined in paragraphs 321 and 322 of this Part.</w:t>
        </w:r>
      </w:ins>
    </w:p>
    <w:p w14:paraId="2FC682A0" w14:textId="4793446B" w:rsidR="004C5086" w:rsidRPr="00320C81" w:rsidRDefault="004C5086" w:rsidP="004C5086">
      <w:pPr>
        <w:pStyle w:val="Baseparagraphnumbered"/>
        <w:rPr>
          <w:ins w:id="697" w:author="EBA Staff" w:date="2019-03-06T18:08:00Z"/>
        </w:rPr>
      </w:pPr>
      <w:ins w:id="698" w:author="EBA Staff" w:date="2019-03-06T18:08:00Z">
        <w:r w:rsidRPr="00320C81">
          <w:t xml:space="preserve">An exposure shall be ‘in pre-litigation status’ where the debtor has been formally notified that the institution will take legal action against the debtor within a defined time period, unless certain contractual or other payment obligations are met. This shall include also cases where the contract has been </w:t>
        </w:r>
        <w:r w:rsidRPr="00320C81">
          <w:lastRenderedPageBreak/>
          <w:t>called by the reporting institution because the debtor is in formal breach of the terms and conditions of the contract and the debtor has been notified accordingly, but no legal action against the debtor has formally been taken by the institution yet. Exposures classified as ‘in pre-litigation status’ can exit this classification if the outstanding amounts are paid or if they enter into litigation status as defined in the following paragraph.</w:t>
        </w:r>
      </w:ins>
    </w:p>
    <w:p w14:paraId="6D8DF888" w14:textId="2532F882" w:rsidR="004C5086" w:rsidRPr="00320C81" w:rsidRDefault="004C5086" w:rsidP="004C5086">
      <w:pPr>
        <w:pStyle w:val="Baseparagraphnumbered"/>
        <w:rPr>
          <w:ins w:id="699" w:author="EBA Staff" w:date="2019-03-06T18:08:00Z"/>
        </w:rPr>
      </w:pPr>
      <w:ins w:id="700" w:author="EBA Staff" w:date="2019-03-06T18:08:00Z">
        <w:r w:rsidRPr="00320C81">
          <w:t xml:space="preserve">An exposure shall be ‘in litigation status’  where legal action against the debtor has formally been taken. This comprises cases where a court of law confirmed that formal judiciary proceedings have occurred or the judiciary system has been notified of the intention to commence legal proceedings. </w:t>
        </w:r>
      </w:ins>
    </w:p>
    <w:p w14:paraId="7A847363" w14:textId="2AC68EB8" w:rsidR="004C5086" w:rsidRPr="00320C81" w:rsidRDefault="004C5086" w:rsidP="004C5086">
      <w:pPr>
        <w:pStyle w:val="Baseparagraphnumbered"/>
        <w:rPr>
          <w:ins w:id="701" w:author="EBA Staff" w:date="2019-03-06T18:08:00Z"/>
        </w:rPr>
      </w:pPr>
      <w:ins w:id="702" w:author="EBA Staff" w:date="2019-03-06T18:08:00Z">
        <w:r w:rsidRPr="00320C81">
          <w:t>‘Unsecured loans and advances without guarantees’ refers to exposures for which neither collateral was pledged nor financial guarantee were received; the unsecured part of a partially secured or partially guaranteed exposure shall not be included.</w:t>
        </w:r>
      </w:ins>
    </w:p>
    <w:p w14:paraId="464B9214" w14:textId="535B789D" w:rsidR="004C5086" w:rsidRPr="00320C81" w:rsidRDefault="004C5086" w:rsidP="004C5086">
      <w:pPr>
        <w:pStyle w:val="Baseparagraphnumbered"/>
        <w:rPr>
          <w:ins w:id="703" w:author="EBA Staff" w:date="2019-03-06T18:08:00Z"/>
        </w:rPr>
      </w:pPr>
      <w:ins w:id="704" w:author="EBA Staff" w:date="2019-03-06T18:08:00Z">
        <w:r w:rsidRPr="00320C81">
          <w:t>Loans and advances with an accumulated coverage ratio of more than 90% shall be reported separately. For this purpose, the ‘accumulated coverage ratio’ is the ratio between the accumulated impairments respectively the accumulated negative changes in fair value due to credit risk related to a loan or advance as numerator and the gross carrying amount of that loan or advance as denominator.</w:t>
        </w:r>
      </w:ins>
    </w:p>
    <w:p w14:paraId="5C2FDF82" w14:textId="298AE326" w:rsidR="004C5086" w:rsidRPr="00320C81" w:rsidRDefault="004C5086" w:rsidP="004C5086">
      <w:pPr>
        <w:pStyle w:val="Baseparagraphnumbered"/>
        <w:rPr>
          <w:ins w:id="705" w:author="EBA Staff" w:date="2019-03-06T18:08:00Z"/>
        </w:rPr>
      </w:pPr>
      <w:ins w:id="706" w:author="EBA Staff" w:date="2019-03-06T18:08:00Z">
        <w:r w:rsidRPr="00320C81">
          <w:t>Loans collateralised by immovable property as defined in paragraphs 86 (a) and 87 of this Part as well as commercial real estate loans as defined in paragraph 239ix of this Part shall be reported broken down by loan/collateral ratio (‘loan-to-value’ (LTV) ratio) as defined in paragraph 239x of this Part.</w:t>
        </w:r>
      </w:ins>
    </w:p>
    <w:p w14:paraId="339E5AB0" w14:textId="4548547F" w:rsidR="004C5086" w:rsidRPr="00320C81" w:rsidRDefault="004C5086" w:rsidP="004C5086">
      <w:pPr>
        <w:pStyle w:val="Baseparagraphnumbered"/>
        <w:rPr>
          <w:ins w:id="707" w:author="EBA Staff" w:date="2019-03-06T18:08:00Z"/>
        </w:rPr>
      </w:pPr>
      <w:ins w:id="708" w:author="EBA Staff" w:date="2019-03-06T18:08:00Z">
        <w:r w:rsidRPr="00320C81">
          <w:t>Information on collateral held and guarantees received on the loans and advances shall be reported in accordance with paragraph 239 of this Part. Consequently, the sum of the amounts reported for both collateral and guarantees shall be capped at the carrying amount of the related exposure.  Immovable property pledged as collateral shall be reported separately in addition.</w:t>
        </w:r>
      </w:ins>
    </w:p>
    <w:p w14:paraId="5D09F152" w14:textId="5DB610F3" w:rsidR="004C5086" w:rsidRPr="00320C81" w:rsidRDefault="004C5086" w:rsidP="004C5086">
      <w:pPr>
        <w:pStyle w:val="Baseparagraphnumbered"/>
        <w:rPr>
          <w:ins w:id="709" w:author="EBA Staff" w:date="2019-03-06T18:08:00Z"/>
        </w:rPr>
      </w:pPr>
      <w:ins w:id="710" w:author="EBA Staff" w:date="2019-03-06T18:08:00Z">
        <w:r w:rsidRPr="00320C81">
          <w:t>By derogation from the previous paragraph, ‘collateral received on loans and advances – uncapped amounts’ shall reflect the full value of the collateral received without a cap at the carrying amount of the related exposure.</w:t>
        </w:r>
      </w:ins>
    </w:p>
    <w:p w14:paraId="617BB965" w14:textId="45FDF603" w:rsidR="004C5086" w:rsidRPr="00320C81" w:rsidRDefault="004C5086" w:rsidP="004C5086">
      <w:pPr>
        <w:pStyle w:val="subtitlenumbered"/>
        <w:jc w:val="both"/>
        <w:rPr>
          <w:ins w:id="711" w:author="EBA Staff" w:date="2019-03-06T18:08:00Z"/>
        </w:rPr>
      </w:pPr>
      <w:bookmarkStart w:id="712" w:name="_Toc2789831"/>
      <w:ins w:id="713" w:author="EBA Staff" w:date="2019-03-06T18:08:00Z">
        <w:r w:rsidRPr="00320C81">
          <w:t>LOANS AND ADVANCES: FLOWS OF NON PERFORMING EXPOSURES, IMPAIRMENTS AND WRITE OFFS SINCE THE END OF THE LAST FINANCIAL YEAR (24)</w:t>
        </w:r>
        <w:bookmarkEnd w:id="712"/>
      </w:ins>
    </w:p>
    <w:p w14:paraId="62843307" w14:textId="10944F63" w:rsidR="004C5086" w:rsidRPr="00320C81" w:rsidRDefault="004C5086" w:rsidP="004C5086">
      <w:pPr>
        <w:pStyle w:val="sub-subtitlenumbered"/>
        <w:jc w:val="both"/>
        <w:rPr>
          <w:ins w:id="714" w:author="EBA Staff" w:date="2019-03-06T18:08:00Z"/>
        </w:rPr>
      </w:pPr>
      <w:bookmarkStart w:id="715" w:name="_Toc2789832"/>
      <w:ins w:id="716" w:author="EBA Staff" w:date="2019-03-06T18:08:00Z">
        <w:r w:rsidRPr="00320C81">
          <w:t>Loans and advances: Inflows and outflows of non-performing exposures (24.1)</w:t>
        </w:r>
        <w:bookmarkEnd w:id="715"/>
      </w:ins>
    </w:p>
    <w:p w14:paraId="04A67D7F" w14:textId="740296F7" w:rsidR="004C5086" w:rsidRPr="00320C81" w:rsidRDefault="004C5086" w:rsidP="004C5086">
      <w:pPr>
        <w:pStyle w:val="Baseparagraphnumbered"/>
        <w:rPr>
          <w:ins w:id="717" w:author="EBA Staff" w:date="2019-03-06T18:08:00Z"/>
        </w:rPr>
      </w:pPr>
      <w:ins w:id="718" w:author="EBA Staff" w:date="2019-03-06T18:08:00Z">
        <w:r w:rsidRPr="00320C81">
          <w:t>Template 24.1 shall provide a reconciliation of the opening and closing balances of the stock of loans and advances, excluding loans and advances classified as trading financial assets, held for trading or as held for sale, that are classified as non-performing in accordance with paragraphs 213 to 23</w:t>
        </w:r>
      </w:ins>
      <w:ins w:id="719" w:author="EBA Staff" w:date="2019-04-26T12:22:00Z">
        <w:r w:rsidR="00853809" w:rsidRPr="00320C81">
          <w:t>9</w:t>
        </w:r>
      </w:ins>
      <w:ins w:id="720" w:author="EBA Staff" w:date="2019-03-06T18:08:00Z">
        <w:r w:rsidRPr="00320C81">
          <w:t xml:space="preserve"> or 260 </w:t>
        </w:r>
        <w:r w:rsidRPr="00320C81">
          <w:lastRenderedPageBreak/>
          <w:t>of this Part and reported in template 18. Inflows and outflows of non-performing loans and advances are broken down by type of inflow or outflow.</w:t>
        </w:r>
      </w:ins>
    </w:p>
    <w:p w14:paraId="02291E79" w14:textId="46E45E21" w:rsidR="004C5086" w:rsidRPr="00320C81" w:rsidRDefault="004C5086" w:rsidP="004C5086">
      <w:pPr>
        <w:pStyle w:val="Baseparagraphnumbered"/>
        <w:rPr>
          <w:ins w:id="721" w:author="EBA Staff" w:date="2019-03-06T18:08:00Z"/>
        </w:rPr>
      </w:pPr>
      <w:ins w:id="722" w:author="EBA Staff" w:date="2019-03-06T18:08:00Z">
        <w:r w:rsidRPr="00320C81">
          <w:t>Inflows to the category of non-performing exposures shall be reported in accordance with paragraphs 239ii to 239iii and 239vi of this Part, with the exception of inflows to the category ‘held for sale’, which are outside the scope of this template. Inflows shall be broken down by type (source) of inflow. In this context</w:t>
        </w:r>
      </w:ins>
      <w:ins w:id="723" w:author="EBA Staff" w:date="2019-04-26T12:26:00Z">
        <w:r w:rsidR="00853809" w:rsidRPr="00320C81">
          <w:t>:</w:t>
        </w:r>
      </w:ins>
    </w:p>
    <w:p w14:paraId="7E82B74F" w14:textId="3927F354" w:rsidR="004C5086" w:rsidRPr="00320C81" w:rsidRDefault="004C5086" w:rsidP="00C35843">
      <w:pPr>
        <w:numPr>
          <w:ilvl w:val="0"/>
          <w:numId w:val="82"/>
        </w:numPr>
        <w:spacing w:before="120" w:after="120"/>
        <w:ind w:left="1134" w:hanging="426"/>
        <w:jc w:val="both"/>
        <w:rPr>
          <w:ins w:id="724" w:author="EBA Staff" w:date="2019-03-06T18:08:00Z"/>
          <w:rFonts w:ascii="Times New Roman" w:hAnsi="Times New Roman"/>
          <w:sz w:val="24"/>
          <w:szCs w:val="24"/>
        </w:rPr>
      </w:pPr>
      <w:ins w:id="725" w:author="EBA Staff" w:date="2019-03-06T18:08:00Z">
        <w:r w:rsidRPr="00320C81">
          <w:rPr>
            <w:rFonts w:ascii="Times New Roman" w:hAnsi="Times New Roman"/>
            <w:sz w:val="24"/>
            <w:szCs w:val="24"/>
          </w:rPr>
          <w:t>‘Inflow due to accrued interest’ shall represent  interest accrued on non-performing loans and advances that have not been included in any of the other categories of the breakdown by type (source); in this regard, this inflow captures the interest accrued on non-performing loans and advances that were classified as non-performing at the end of the preceding financial year and have been continuously classified as such ever since; interest accrued on exposures that were classified as non-performing in accordance with paragraphs 213 to 23</w:t>
        </w:r>
      </w:ins>
      <w:ins w:id="726" w:author="EBA Staff" w:date="2019-04-26T12:26:00Z">
        <w:r w:rsidR="00853809" w:rsidRPr="00320C81">
          <w:rPr>
            <w:rFonts w:ascii="Times New Roman" w:hAnsi="Times New Roman"/>
            <w:sz w:val="24"/>
            <w:szCs w:val="24"/>
          </w:rPr>
          <w:t>9</w:t>
        </w:r>
      </w:ins>
      <w:ins w:id="727" w:author="EBA Staff" w:date="2019-03-06T18:08:00Z">
        <w:r w:rsidRPr="00320C81">
          <w:rPr>
            <w:rFonts w:ascii="Times New Roman" w:hAnsi="Times New Roman"/>
            <w:sz w:val="24"/>
            <w:szCs w:val="24"/>
          </w:rPr>
          <w:t xml:space="preserve"> or 260 of this Part only during the period shall be reported together with the inflow itself in the corresponding type (source) category; </w:t>
        </w:r>
      </w:ins>
    </w:p>
    <w:p w14:paraId="77BF4A1C" w14:textId="345B9F58" w:rsidR="004C5086" w:rsidRPr="00320C81" w:rsidRDefault="004C5086" w:rsidP="00C35843">
      <w:pPr>
        <w:numPr>
          <w:ilvl w:val="0"/>
          <w:numId w:val="82"/>
        </w:numPr>
        <w:spacing w:before="120" w:after="120"/>
        <w:ind w:left="1134" w:hanging="426"/>
        <w:jc w:val="both"/>
        <w:rPr>
          <w:ins w:id="728" w:author="EBA Staff" w:date="2019-03-06T18:08:00Z"/>
          <w:rFonts w:ascii="Times New Roman" w:hAnsi="Times New Roman"/>
          <w:sz w:val="24"/>
          <w:szCs w:val="24"/>
        </w:rPr>
      </w:pPr>
      <w:ins w:id="729" w:author="EBA Staff" w:date="2019-03-06T18:08:00Z">
        <w:r w:rsidRPr="00320C81">
          <w:rPr>
            <w:rFonts w:ascii="Times New Roman" w:hAnsi="Times New Roman"/>
            <w:sz w:val="24"/>
            <w:szCs w:val="24"/>
          </w:rPr>
          <w:t>‘of which: reclassified from performing forborne exposures under probation previously reclassified from non-performing’ shall include ‘performing forborne exposures under probation reclassified from non-performing’, as defined in paragraph 261 of this Part, that were reclassified again as non-performing in accordance with paragraphs 213 to 23</w:t>
        </w:r>
      </w:ins>
      <w:ins w:id="730" w:author="EBA Staff" w:date="2019-04-26T12:32:00Z">
        <w:r w:rsidR="00736FF8" w:rsidRPr="00320C81">
          <w:rPr>
            <w:rFonts w:ascii="Times New Roman" w:hAnsi="Times New Roman"/>
            <w:sz w:val="24"/>
            <w:szCs w:val="24"/>
          </w:rPr>
          <w:t>9</w:t>
        </w:r>
      </w:ins>
      <w:ins w:id="731" w:author="EBA Staff" w:date="2019-03-06T18:08:00Z">
        <w:r w:rsidRPr="00320C81">
          <w:rPr>
            <w:rFonts w:ascii="Times New Roman" w:hAnsi="Times New Roman"/>
            <w:sz w:val="24"/>
            <w:szCs w:val="24"/>
          </w:rPr>
          <w:t xml:space="preserve"> or 260 of this Part during the period;</w:t>
        </w:r>
      </w:ins>
    </w:p>
    <w:p w14:paraId="008B010C" w14:textId="1ACDA9DB" w:rsidR="004C5086" w:rsidRPr="00320C81" w:rsidRDefault="004C5086" w:rsidP="00C35843">
      <w:pPr>
        <w:numPr>
          <w:ilvl w:val="0"/>
          <w:numId w:val="82"/>
        </w:numPr>
        <w:spacing w:before="120" w:after="120"/>
        <w:ind w:left="1134" w:hanging="426"/>
        <w:jc w:val="both"/>
        <w:rPr>
          <w:ins w:id="732" w:author="EBA Staff" w:date="2019-03-06T18:08:00Z"/>
          <w:rFonts w:ascii="Times New Roman" w:hAnsi="Times New Roman"/>
          <w:sz w:val="24"/>
          <w:szCs w:val="24"/>
        </w:rPr>
      </w:pPr>
      <w:ins w:id="733" w:author="EBA Staff" w:date="2019-03-06T18:08:00Z">
        <w:r w:rsidRPr="00320C81">
          <w:rPr>
            <w:rFonts w:ascii="Times New Roman" w:hAnsi="Times New Roman"/>
            <w:sz w:val="24"/>
            <w:szCs w:val="24"/>
          </w:rPr>
          <w:t>‘Inflow due to other reasons’ shall capture inflows that cannot be linked to any of the other, specified sources of inflows and shall include, among others, increases in the gross carrying amount of non-performing exposures due to additional amounts disbursed during the period, the capitalisation of past due amounts including capitalised fees and expenses and changes in exchange rates related to non-performing loans and advances that were classified as non-performing at the end of the preceding financial year and have been continuously classified as such ever since</w:t>
        </w:r>
      </w:ins>
      <w:r w:rsidR="00271039" w:rsidRPr="00320C81">
        <w:rPr>
          <w:rFonts w:ascii="Times New Roman" w:hAnsi="Times New Roman"/>
          <w:sz w:val="24"/>
          <w:szCs w:val="24"/>
        </w:rPr>
        <w:t>.</w:t>
      </w:r>
    </w:p>
    <w:p w14:paraId="6FB3D9FC" w14:textId="44CE820C" w:rsidR="004C5086" w:rsidRPr="00320C81" w:rsidRDefault="004C5086" w:rsidP="004C5086">
      <w:pPr>
        <w:pStyle w:val="Baseparagraphnumbered"/>
        <w:rPr>
          <w:ins w:id="734" w:author="EBA Staff" w:date="2019-03-06T18:08:00Z"/>
        </w:rPr>
      </w:pPr>
      <w:ins w:id="735" w:author="EBA Staff" w:date="2019-03-06T18:08:00Z">
        <w:r w:rsidRPr="00320C81">
          <w:t>The following exposures shall be reported in separate rows:</w:t>
        </w:r>
      </w:ins>
    </w:p>
    <w:p w14:paraId="61BE9454" w14:textId="589BF758" w:rsidR="004C5086" w:rsidRPr="00320C81" w:rsidRDefault="004C5086" w:rsidP="00C35843">
      <w:pPr>
        <w:numPr>
          <w:ilvl w:val="0"/>
          <w:numId w:val="81"/>
        </w:numPr>
        <w:spacing w:before="120" w:after="120"/>
        <w:ind w:left="1134" w:hanging="426"/>
        <w:jc w:val="both"/>
        <w:rPr>
          <w:ins w:id="736" w:author="EBA Staff" w:date="2019-03-06T18:08:00Z"/>
          <w:rFonts w:ascii="Times New Roman" w:hAnsi="Times New Roman"/>
          <w:sz w:val="24"/>
          <w:szCs w:val="24"/>
        </w:rPr>
      </w:pPr>
      <w:ins w:id="737" w:author="EBA Staff" w:date="2019-03-06T18:08:00Z">
        <w:r w:rsidRPr="00320C81">
          <w:rPr>
            <w:rFonts w:ascii="Times New Roman" w:hAnsi="Times New Roman"/>
            <w:sz w:val="24"/>
            <w:szCs w:val="24"/>
          </w:rPr>
          <w:t>‘Inflow more than once’ shall comprise loans and advances that were reclassified multiple times from non-performing to performing or vice versa during the period;</w:t>
        </w:r>
      </w:ins>
    </w:p>
    <w:p w14:paraId="674D4297" w14:textId="6272C0B8" w:rsidR="004C5086" w:rsidRPr="00320C81" w:rsidRDefault="004C5086" w:rsidP="00C35843">
      <w:pPr>
        <w:numPr>
          <w:ilvl w:val="0"/>
          <w:numId w:val="81"/>
        </w:numPr>
        <w:spacing w:before="120" w:after="120"/>
        <w:ind w:left="1134" w:hanging="426"/>
        <w:jc w:val="both"/>
        <w:rPr>
          <w:ins w:id="738" w:author="EBA Staff" w:date="2019-03-06T18:08:00Z"/>
          <w:rFonts w:ascii="Times New Roman" w:hAnsi="Times New Roman"/>
          <w:sz w:val="24"/>
          <w:szCs w:val="24"/>
        </w:rPr>
      </w:pPr>
      <w:ins w:id="739" w:author="EBA Staff" w:date="2019-03-06T18:08:00Z">
        <w:r w:rsidRPr="00320C81">
          <w:rPr>
            <w:rFonts w:ascii="Times New Roman" w:hAnsi="Times New Roman"/>
            <w:sz w:val="24"/>
            <w:szCs w:val="24"/>
          </w:rPr>
          <w:t>‘Inflow of exposures granted in the past 24 months’ shall represent loans and advances that were granted in the 24 months prior to the reference date and that were classified as non-performing in accordance paragraphs 213 to 23</w:t>
        </w:r>
      </w:ins>
      <w:ins w:id="740" w:author="EBA Staff" w:date="2019-04-26T12:34:00Z">
        <w:r w:rsidR="00736FF8" w:rsidRPr="00320C81">
          <w:rPr>
            <w:rFonts w:ascii="Times New Roman" w:hAnsi="Times New Roman"/>
            <w:sz w:val="24"/>
            <w:szCs w:val="24"/>
          </w:rPr>
          <w:t>9</w:t>
        </w:r>
      </w:ins>
      <w:ins w:id="741" w:author="EBA Staff" w:date="2019-03-06T18:08:00Z">
        <w:r w:rsidRPr="00320C81">
          <w:rPr>
            <w:rFonts w:ascii="Times New Roman" w:hAnsi="Times New Roman"/>
            <w:sz w:val="24"/>
            <w:szCs w:val="24"/>
          </w:rPr>
          <w:t xml:space="preserve"> or 260 of this Part during the period. Of these exposures, those granted during the period shall be reported separately in addition.</w:t>
        </w:r>
      </w:ins>
    </w:p>
    <w:p w14:paraId="1A008029" w14:textId="34D9B9C3" w:rsidR="004C5086" w:rsidRPr="00320C81" w:rsidRDefault="004C5086" w:rsidP="004C5086">
      <w:pPr>
        <w:pStyle w:val="Baseparagraphnumbered"/>
        <w:rPr>
          <w:ins w:id="742" w:author="EBA Staff" w:date="2019-03-06T18:08:00Z"/>
        </w:rPr>
      </w:pPr>
      <w:ins w:id="743" w:author="EBA Staff" w:date="2019-03-06T18:08:00Z">
        <w:r w:rsidRPr="00320C81">
          <w:t xml:space="preserve">Outflows from the category of non-performing exposures shall be reported in accordance with paragraphs 239iii to 239vi of this Part, and be broken down by type (reason) of the outflow. In this context, ‘outflow due to write-offs’ shall reflect the amount of write-offs made during the period that cannot be linked to any of the other specified outflow types and shall include </w:t>
        </w:r>
        <w:r w:rsidRPr="00320C81">
          <w:lastRenderedPageBreak/>
          <w:t>also write-offs related to the</w:t>
        </w:r>
      </w:ins>
      <w:ins w:id="744" w:author="EBA Staff" w:date="2019-06-20T15:22:00Z">
        <w:r w:rsidR="00253B92" w:rsidRPr="00320C81">
          <w:t xml:space="preserve"> total extingu</w:t>
        </w:r>
      </w:ins>
      <w:ins w:id="745" w:author="EBA Staff" w:date="2019-06-20T15:23:00Z">
        <w:r w:rsidR="00253B92" w:rsidRPr="00320C81">
          <w:t>ish</w:t>
        </w:r>
      </w:ins>
      <w:ins w:id="746" w:author="EBA Staff" w:date="2019-06-20T15:22:00Z">
        <w:r w:rsidR="00253B92" w:rsidRPr="00320C81">
          <w:t>ment</w:t>
        </w:r>
      </w:ins>
      <w:ins w:id="747" w:author="EBA Staff" w:date="2019-06-20T15:23:00Z">
        <w:r w:rsidR="00253B92" w:rsidRPr="00320C81">
          <w:t xml:space="preserve"> of all the reporting institution’s rights by expiry of the statue-of-limitations period, forgiveness or other causes </w:t>
        </w:r>
      </w:ins>
      <w:ins w:id="748" w:author="EBA Staff" w:date="2019-06-20T15:24:00Z">
        <w:r w:rsidR="00253B92" w:rsidRPr="00320C81">
          <w:t>occurred</w:t>
        </w:r>
      </w:ins>
      <w:ins w:id="749" w:author="EBA Staff" w:date="2019-06-20T15:23:00Z">
        <w:r w:rsidR="00253B92" w:rsidRPr="00320C81">
          <w:t xml:space="preserve"> </w:t>
        </w:r>
      </w:ins>
      <w:ins w:id="750" w:author="EBA Staff" w:date="2019-06-20T15:24:00Z">
        <w:r w:rsidR="00253B92" w:rsidRPr="00320C81">
          <w:t>during the period</w:t>
        </w:r>
      </w:ins>
      <w:ins w:id="751" w:author="EBA Staff" w:date="2019-03-06T18:08:00Z">
        <w:r w:rsidRPr="00320C81">
          <w:t>.</w:t>
        </w:r>
      </w:ins>
    </w:p>
    <w:p w14:paraId="20416E8D" w14:textId="1A92AAF6" w:rsidR="004C5086" w:rsidRPr="00320C81" w:rsidRDefault="004C5086" w:rsidP="00253B92">
      <w:pPr>
        <w:pStyle w:val="Baseparagraphnumbered"/>
        <w:rPr>
          <w:ins w:id="752" w:author="EBA Staff" w:date="2019-03-06T18:08:00Z"/>
        </w:rPr>
      </w:pPr>
      <w:ins w:id="753" w:author="EBA Staff" w:date="2019-03-06T18:08:00Z">
        <w:r w:rsidRPr="00320C81">
          <w:t>In those cases where an exposure is partially derecognised and the remaining part is reclassified as performing, the outflow pertaining to the reclassification and the outflow pertaining to the derecognition shall be reported as separate outflows. For outflows due to collateral liquidations, sale of exposures, risk transfers and taking possession of collateral, the net cumulated recoveries obtained</w:t>
        </w:r>
      </w:ins>
      <w:ins w:id="754" w:author="EBA Staff" w:date="2019-06-20T15:26:00Z">
        <w:r w:rsidR="00253B92" w:rsidRPr="00320C81">
          <w:t xml:space="preserve"> shall be reported.</w:t>
        </w:r>
      </w:ins>
      <w:ins w:id="755" w:author="EBA Staff" w:date="2019-06-20T15:27:00Z">
        <w:r w:rsidR="00253B92" w:rsidRPr="00320C81">
          <w:t xml:space="preserve"> If</w:t>
        </w:r>
      </w:ins>
      <w:ins w:id="756" w:author="EBA Staff" w:date="2019-06-20T15:30:00Z">
        <w:r w:rsidR="00253B92" w:rsidRPr="00320C81">
          <w:t xml:space="preserve">, </w:t>
        </w:r>
      </w:ins>
      <w:ins w:id="757" w:author="EBA Staff" w:date="2019-06-20T15:27:00Z">
        <w:r w:rsidR="00253B92" w:rsidRPr="00320C81">
          <w:t>at the moment of collateral liquidations, sale of exposures, risk transfers and taking possession of collateral,</w:t>
        </w:r>
      </w:ins>
      <w:ins w:id="758" w:author="EBA Staff" w:date="2019-06-20T15:28:00Z">
        <w:r w:rsidR="00253B92" w:rsidRPr="00320C81">
          <w:t xml:space="preserve"> a </w:t>
        </w:r>
      </w:ins>
      <w:ins w:id="759" w:author="EBA Staff" w:date="2019-03-06T18:08:00Z">
        <w:r w:rsidR="00253B92" w:rsidRPr="00320C81">
          <w:t>write-off</w:t>
        </w:r>
      </w:ins>
      <w:ins w:id="760" w:author="EBA Staff" w:date="2019-06-20T15:28:00Z">
        <w:r w:rsidR="00253B92" w:rsidRPr="00320C81">
          <w:t xml:space="preserve"> was</w:t>
        </w:r>
      </w:ins>
      <w:ins w:id="761" w:author="EBA Staff" w:date="2019-03-06T18:08:00Z">
        <w:r w:rsidR="00253B92" w:rsidRPr="00320C81">
          <w:t xml:space="preserve"> made, this amount shall be </w:t>
        </w:r>
      </w:ins>
      <w:ins w:id="762" w:author="EBA Staff" w:date="2019-06-20T15:31:00Z">
        <w:r w:rsidR="00156CDE" w:rsidRPr="00320C81">
          <w:t>reported</w:t>
        </w:r>
      </w:ins>
      <w:ins w:id="763" w:author="EBA Staff" w:date="2019-03-06T18:08:00Z">
        <w:r w:rsidR="00253B92" w:rsidRPr="00320C81">
          <w:t xml:space="preserve"> as </w:t>
        </w:r>
      </w:ins>
      <w:ins w:id="764" w:author="EBA Staff" w:date="2019-06-20T15:31:00Z">
        <w:r w:rsidR="00156CDE" w:rsidRPr="00320C81">
          <w:t xml:space="preserve">a </w:t>
        </w:r>
      </w:ins>
      <w:ins w:id="765" w:author="EBA Staff" w:date="2019-03-06T18:08:00Z">
        <w:r w:rsidR="00253B92" w:rsidRPr="00320C81">
          <w:t>part</w:t>
        </w:r>
        <w:r w:rsidR="00156CDE" w:rsidRPr="00320C81">
          <w:t xml:space="preserve"> of the related outflow type</w:t>
        </w:r>
        <w:r w:rsidRPr="00320C81">
          <w:t>.</w:t>
        </w:r>
        <w:del w:id="766" w:author="EBA Staff" w:date="2019-04-26T12:45:00Z">
          <w:r w:rsidRPr="00320C81" w:rsidDel="00AE68AF">
            <w:delText xml:space="preserve">  </w:delText>
          </w:r>
        </w:del>
      </w:ins>
    </w:p>
    <w:p w14:paraId="33E77C43" w14:textId="77777777" w:rsidR="00AE68AF" w:rsidRPr="00320C81" w:rsidRDefault="004C5086" w:rsidP="00253B92">
      <w:pPr>
        <w:pStyle w:val="Baseparagraphnumbered"/>
        <w:rPr>
          <w:ins w:id="767" w:author="EBA Staff" w:date="2019-04-26T12:50:00Z"/>
        </w:rPr>
      </w:pPr>
      <w:ins w:id="768" w:author="EBA Staff" w:date="2019-03-06T18:08:00Z">
        <w:r w:rsidRPr="00320C81">
          <w:t>‘Net cumulated recoveries’ shall mean (i) the amount of cash or cash equivalents collected, net of related costs, in the context of collateral liquidations, of the sale of exposures and of risk transfers, respectively (ii) the value at initial recognition as defined in paragraph 175i of this Part of the collateral obtained in the context of outflows due to taking possession of collateral.</w:t>
        </w:r>
      </w:ins>
      <w:del w:id="769" w:author="EBA Staff" w:date="2019-04-26T12:50:00Z">
        <w:r w:rsidR="00AE68AF" w:rsidRPr="00320C81" w:rsidDel="00AE68AF">
          <w:delText xml:space="preserve">     </w:delText>
        </w:r>
      </w:del>
    </w:p>
    <w:p w14:paraId="32AC821A" w14:textId="344D05C5" w:rsidR="004C5086" w:rsidRPr="00320C81" w:rsidDel="00AE68AF" w:rsidRDefault="007D2396" w:rsidP="007D2396">
      <w:pPr>
        <w:pStyle w:val="Baseparagraphnumbered"/>
        <w:numPr>
          <w:ilvl w:val="0"/>
          <w:numId w:val="0"/>
        </w:numPr>
        <w:ind w:left="426"/>
        <w:rPr>
          <w:ins w:id="770" w:author="EBA Staff" w:date="2019-03-06T18:08:00Z"/>
          <w:del w:id="771" w:author="EBA Staff" w:date="2019-04-26T12:42:00Z"/>
        </w:rPr>
      </w:pPr>
      <w:r w:rsidRPr="00320C81">
        <w:t>334.</w:t>
      </w:r>
      <w:r w:rsidRPr="00320C81">
        <w:tab/>
      </w:r>
      <w:ins w:id="772" w:author="EBA Staff" w:date="2019-03-06T18:08:00Z">
        <w:r w:rsidR="004C5086" w:rsidRPr="00320C81">
          <w:t xml:space="preserve">The outflow pertaining to loans and advances that became non-performing during the period and afterwards ceased to meet the criteria for being classified as non-performing shall be reported separately. </w:t>
        </w:r>
        <w:del w:id="773" w:author="EBA Staff" w:date="2019-04-26T12:42:00Z">
          <w:r w:rsidR="004C5086" w:rsidRPr="00320C81" w:rsidDel="00AE68AF">
            <w:delText>If those loans and advances were reclassified multiple times from non-performing to performing during the period, multiple outflows shall be reported, taking into account the respective gross carrying amounts at the time of the reclassification as performing.</w:delText>
          </w:r>
        </w:del>
      </w:ins>
    </w:p>
    <w:p w14:paraId="1F07E97A" w14:textId="5D9D0DCC" w:rsidR="004C5086" w:rsidRPr="00320C81" w:rsidRDefault="004C5086" w:rsidP="00AE68AF">
      <w:pPr>
        <w:pStyle w:val="sub-subtitlenumbered"/>
        <w:jc w:val="both"/>
        <w:rPr>
          <w:ins w:id="774" w:author="EBA Staff" w:date="2019-03-06T18:08:00Z"/>
        </w:rPr>
      </w:pPr>
      <w:bookmarkStart w:id="775" w:name="_Toc2789833"/>
      <w:ins w:id="776" w:author="EBA Staff" w:date="2019-03-06T18:08:00Z">
        <w:r w:rsidRPr="00320C81">
          <w:t>Loans and advances: Flow of impairments and accumulated negative changes in fair value due to credit risk on non-performing exposures (24.2)</w:t>
        </w:r>
        <w:bookmarkEnd w:id="775"/>
      </w:ins>
    </w:p>
    <w:p w14:paraId="0D94B27C" w14:textId="2568F096" w:rsidR="004C5086" w:rsidRPr="00320C81" w:rsidRDefault="004C5086" w:rsidP="00271039">
      <w:pPr>
        <w:pStyle w:val="Baseparagraphnumbered"/>
        <w:numPr>
          <w:ilvl w:val="0"/>
          <w:numId w:val="86"/>
        </w:numPr>
        <w:rPr>
          <w:ins w:id="777" w:author="EBA Staff" w:date="2019-03-06T18:08:00Z"/>
        </w:rPr>
      </w:pPr>
      <w:ins w:id="778" w:author="EBA Staff" w:date="2019-03-06T18:08:00Z">
        <w:r w:rsidRPr="00320C81">
          <w:t>Template 24.2 shall contain a reconciliation of the opening and closing balances of the allowance accounts and the stock of accumulated negative changes in fair value due to credit risk pertaining to loans and advances that are or were classified as non-performing in accordance with paragraphs 213 to 23</w:t>
        </w:r>
      </w:ins>
      <w:ins w:id="779" w:author="EBA Staff" w:date="2019-04-26T12:55:00Z">
        <w:r w:rsidR="00271039" w:rsidRPr="00320C81">
          <w:t>9</w:t>
        </w:r>
      </w:ins>
      <w:ins w:id="780" w:author="EBA Staff" w:date="2019-03-06T18:08:00Z">
        <w:r w:rsidRPr="00320C81">
          <w:t xml:space="preserve"> or 260 of this Part.</w:t>
        </w:r>
      </w:ins>
    </w:p>
    <w:p w14:paraId="1C8FE543" w14:textId="0E9BC084" w:rsidR="004C5086" w:rsidRPr="00320C81" w:rsidRDefault="004C5086" w:rsidP="004C5086">
      <w:pPr>
        <w:pStyle w:val="Baseparagraphnumbered"/>
        <w:rPr>
          <w:ins w:id="781" w:author="EBA Staff" w:date="2019-03-06T18:08:00Z"/>
        </w:rPr>
      </w:pPr>
      <w:ins w:id="782" w:author="EBA Staff" w:date="2019-03-06T18:08:00Z">
        <w:r w:rsidRPr="00320C81">
          <w:t>‘Increases during the period’ shall comprise</w:t>
        </w:r>
      </w:ins>
      <w:ins w:id="783" w:author="EBA Staff" w:date="2019-04-26T12:56:00Z">
        <w:r w:rsidR="00271039" w:rsidRPr="00320C81">
          <w:t>:</w:t>
        </w:r>
      </w:ins>
    </w:p>
    <w:p w14:paraId="575B073E" w14:textId="2477126C" w:rsidR="004C5086" w:rsidRPr="00320C81" w:rsidRDefault="004C5086" w:rsidP="00C35843">
      <w:pPr>
        <w:numPr>
          <w:ilvl w:val="0"/>
          <w:numId w:val="80"/>
        </w:numPr>
        <w:spacing w:before="120" w:after="120"/>
        <w:ind w:left="1134" w:hanging="426"/>
        <w:jc w:val="both"/>
        <w:rPr>
          <w:ins w:id="784" w:author="EBA Staff" w:date="2019-03-06T18:08:00Z"/>
          <w:rFonts w:ascii="Times New Roman" w:hAnsi="Times New Roman"/>
          <w:sz w:val="24"/>
          <w:szCs w:val="24"/>
        </w:rPr>
      </w:pPr>
      <w:ins w:id="785" w:author="EBA Staff" w:date="2019-03-06T18:08:00Z">
        <w:r w:rsidRPr="00320C81">
          <w:rPr>
            <w:rFonts w:ascii="Times New Roman" w:hAnsi="Times New Roman"/>
            <w:sz w:val="24"/>
            <w:szCs w:val="24"/>
          </w:rPr>
          <w:t>the stock, as of the reference date, of accumulated impairments and accumulated negative changes in fair value due to credit risk pertaining to loans and advances that became non-performing during the period and are still classified as non-performing at the reporting reference date</w:t>
        </w:r>
      </w:ins>
      <w:ins w:id="786" w:author="Sellner, Christian" w:date="2019-06-18T17:13:00Z">
        <w:r w:rsidR="00271039" w:rsidRPr="00320C81">
          <w:rPr>
            <w:rFonts w:ascii="Times New Roman" w:hAnsi="Times New Roman"/>
            <w:sz w:val="24"/>
            <w:szCs w:val="24"/>
          </w:rPr>
          <w:t>;</w:t>
        </w:r>
      </w:ins>
      <w:ins w:id="787" w:author="EBA Staff" w:date="2019-04-26T12:56:00Z">
        <w:r w:rsidR="00271039" w:rsidRPr="00320C81">
          <w:rPr>
            <w:rFonts w:ascii="Times New Roman" w:hAnsi="Times New Roman"/>
            <w:sz w:val="24"/>
            <w:szCs w:val="24"/>
          </w:rPr>
          <w:t>;</w:t>
        </w:r>
      </w:ins>
      <w:ins w:id="788" w:author="EBA Staff" w:date="2019-03-06T18:08:00Z">
        <w:del w:id="789" w:author="EBA Staff" w:date="2019-04-26T12:56:00Z">
          <w:r w:rsidRPr="00320C81" w:rsidDel="00271039">
            <w:rPr>
              <w:rFonts w:ascii="Times New Roman" w:hAnsi="Times New Roman"/>
              <w:sz w:val="24"/>
              <w:szCs w:val="24"/>
            </w:rPr>
            <w:delText>,</w:delText>
          </w:r>
        </w:del>
      </w:ins>
    </w:p>
    <w:p w14:paraId="5A31AF70" w14:textId="5A5848A5" w:rsidR="004C5086" w:rsidRPr="00320C81" w:rsidRDefault="004C5086" w:rsidP="00C35843">
      <w:pPr>
        <w:numPr>
          <w:ilvl w:val="0"/>
          <w:numId w:val="80"/>
        </w:numPr>
        <w:spacing w:before="120" w:after="120"/>
        <w:ind w:left="1134" w:hanging="426"/>
        <w:jc w:val="both"/>
        <w:rPr>
          <w:ins w:id="790" w:author="EBA Staff" w:date="2019-03-06T18:08:00Z"/>
          <w:rFonts w:ascii="Times New Roman" w:hAnsi="Times New Roman"/>
          <w:sz w:val="24"/>
          <w:szCs w:val="24"/>
        </w:rPr>
      </w:pPr>
      <w:ins w:id="791" w:author="EBA Staff" w:date="2019-03-06T18:08:00Z">
        <w:r w:rsidRPr="00320C81">
          <w:rPr>
            <w:rFonts w:ascii="Times New Roman" w:hAnsi="Times New Roman"/>
            <w:sz w:val="24"/>
            <w:szCs w:val="24"/>
          </w:rPr>
          <w:t>the stock, as of the derecognition date, of accumulated impairments and accumulated negative changes in fair value due to credit risk pertaining to loans and advances that became non-performing during the period and were derecognised during the period</w:t>
        </w:r>
      </w:ins>
      <w:ins w:id="792" w:author="EBA Staff" w:date="2019-04-26T12:57:00Z">
        <w:r w:rsidR="00AA7653" w:rsidRPr="00320C81">
          <w:rPr>
            <w:rFonts w:ascii="Times New Roman" w:hAnsi="Times New Roman"/>
            <w:sz w:val="24"/>
            <w:szCs w:val="24"/>
          </w:rPr>
          <w:t>;</w:t>
        </w:r>
      </w:ins>
      <w:ins w:id="793" w:author="EBA Staff" w:date="2019-03-06T18:08:00Z">
        <w:r w:rsidRPr="00320C81">
          <w:rPr>
            <w:rFonts w:ascii="Times New Roman" w:hAnsi="Times New Roman"/>
            <w:sz w:val="24"/>
            <w:szCs w:val="24"/>
          </w:rPr>
          <w:t xml:space="preserve"> and</w:t>
        </w:r>
      </w:ins>
    </w:p>
    <w:p w14:paraId="3F243454" w14:textId="3027374F" w:rsidR="004C5086" w:rsidRPr="00320C81" w:rsidRDefault="004C5086" w:rsidP="00C35843">
      <w:pPr>
        <w:numPr>
          <w:ilvl w:val="0"/>
          <w:numId w:val="80"/>
        </w:numPr>
        <w:spacing w:before="120" w:after="120"/>
        <w:ind w:left="1134" w:hanging="426"/>
        <w:jc w:val="both"/>
        <w:rPr>
          <w:ins w:id="794" w:author="EBA Staff" w:date="2019-03-06T18:08:00Z"/>
          <w:rFonts w:ascii="Times New Roman" w:hAnsi="Times New Roman"/>
          <w:sz w:val="24"/>
          <w:szCs w:val="24"/>
        </w:rPr>
      </w:pPr>
      <w:ins w:id="795" w:author="EBA Staff" w:date="2019-03-06T18:08:00Z">
        <w:r w:rsidRPr="00320C81">
          <w:rPr>
            <w:rFonts w:ascii="Times New Roman" w:hAnsi="Times New Roman"/>
            <w:sz w:val="24"/>
            <w:szCs w:val="24"/>
          </w:rPr>
          <w:t xml:space="preserve">the increase of accumulated impairments and accumulated negative changes in fair value due to credit risk pertaining to loans and advances that were classified as non-performing at the end of the preceding financial year </w:t>
        </w:r>
        <w:r w:rsidRPr="00320C81">
          <w:rPr>
            <w:rFonts w:ascii="Times New Roman" w:hAnsi="Times New Roman"/>
            <w:sz w:val="24"/>
            <w:szCs w:val="24"/>
          </w:rPr>
          <w:lastRenderedPageBreak/>
          <w:t>and are either still classified as such at the reporting reference date or were derecognised during the period.</w:t>
        </w:r>
      </w:ins>
    </w:p>
    <w:p w14:paraId="6AF84FC8" w14:textId="15113933" w:rsidR="004C5086" w:rsidRPr="00320C81" w:rsidRDefault="004C5086" w:rsidP="004C5086">
      <w:pPr>
        <w:pStyle w:val="Baseparagraphnumbered"/>
        <w:rPr>
          <w:ins w:id="796" w:author="EBA Staff" w:date="2019-03-06T18:08:00Z"/>
        </w:rPr>
      </w:pPr>
      <w:ins w:id="797" w:author="EBA Staff" w:date="2019-03-06T18:08:00Z">
        <w:r w:rsidRPr="00320C81">
          <w:t>The part of the increase attributable to impairments and accumulated negative changes in fair value booked against interest accrued shall be reported separately in addition.</w:t>
        </w:r>
      </w:ins>
    </w:p>
    <w:p w14:paraId="5319A09E" w14:textId="1C71DC00" w:rsidR="004C5086" w:rsidRPr="00320C81" w:rsidRDefault="004C5086" w:rsidP="004C5086">
      <w:pPr>
        <w:pStyle w:val="Baseparagraphnumbered"/>
        <w:rPr>
          <w:ins w:id="798" w:author="EBA Staff" w:date="2019-03-06T18:08:00Z"/>
        </w:rPr>
      </w:pPr>
      <w:ins w:id="799" w:author="EBA Staff" w:date="2019-03-06T18:08:00Z">
        <w:r w:rsidRPr="00320C81">
          <w:t>‘Decreases during the period’ shall comprise</w:t>
        </w:r>
      </w:ins>
      <w:ins w:id="800" w:author="EBA Staff" w:date="2019-04-26T12:58:00Z">
        <w:r w:rsidR="00AA7653" w:rsidRPr="00320C81">
          <w:t>:</w:t>
        </w:r>
      </w:ins>
    </w:p>
    <w:p w14:paraId="1933BC12" w14:textId="134F2139" w:rsidR="004C5086" w:rsidRPr="00320C81" w:rsidRDefault="004C5086" w:rsidP="00C35843">
      <w:pPr>
        <w:numPr>
          <w:ilvl w:val="0"/>
          <w:numId w:val="79"/>
        </w:numPr>
        <w:spacing w:before="120" w:after="120"/>
        <w:ind w:left="1134" w:hanging="426"/>
        <w:jc w:val="both"/>
        <w:rPr>
          <w:ins w:id="801" w:author="EBA Staff" w:date="2019-03-06T18:08:00Z"/>
          <w:rFonts w:ascii="Times New Roman" w:hAnsi="Times New Roman"/>
          <w:sz w:val="24"/>
          <w:szCs w:val="24"/>
        </w:rPr>
      </w:pPr>
      <w:ins w:id="802" w:author="EBA Staff" w:date="2019-03-06T18:08:00Z">
        <w:r w:rsidRPr="00320C81">
          <w:rPr>
            <w:rFonts w:ascii="Times New Roman" w:hAnsi="Times New Roman"/>
            <w:sz w:val="24"/>
            <w:szCs w:val="24"/>
          </w:rPr>
          <w:t>the stock, as of the end of derecognition date, of accumulated impairments and accumulated negative changes in fair value due to credit risk pertaining to loans and advances that ceased to be non-performing during the period and exited the institution’s portfolio during the period;</w:t>
        </w:r>
      </w:ins>
    </w:p>
    <w:p w14:paraId="70C2BCE0" w14:textId="4E857140" w:rsidR="004C5086" w:rsidRPr="00320C81" w:rsidRDefault="004C5086" w:rsidP="00C35843">
      <w:pPr>
        <w:numPr>
          <w:ilvl w:val="0"/>
          <w:numId w:val="79"/>
        </w:numPr>
        <w:spacing w:before="120" w:after="120"/>
        <w:ind w:left="1134" w:hanging="426"/>
        <w:jc w:val="both"/>
        <w:rPr>
          <w:ins w:id="803" w:author="EBA Staff" w:date="2019-03-06T18:08:00Z"/>
          <w:rFonts w:ascii="Times New Roman" w:hAnsi="Times New Roman"/>
          <w:sz w:val="24"/>
          <w:szCs w:val="24"/>
        </w:rPr>
      </w:pPr>
      <w:ins w:id="804" w:author="EBA Staff" w:date="2019-03-06T18:08:00Z">
        <w:r w:rsidRPr="00320C81">
          <w:rPr>
            <w:rFonts w:ascii="Times New Roman" w:hAnsi="Times New Roman"/>
            <w:sz w:val="24"/>
            <w:szCs w:val="24"/>
          </w:rPr>
          <w:t>the stock, as of the reference date, of accumulated impairments and accumulated negative changes in fair value due to credit risk pertaining to loans and advances that ceased to be non-performing during the period and are still not classified as non-performing at the reference date;</w:t>
        </w:r>
      </w:ins>
    </w:p>
    <w:p w14:paraId="79D4E25F" w14:textId="4601249A" w:rsidR="004C5086" w:rsidRPr="00320C81" w:rsidRDefault="004C5086" w:rsidP="00C35843">
      <w:pPr>
        <w:numPr>
          <w:ilvl w:val="0"/>
          <w:numId w:val="79"/>
        </w:numPr>
        <w:spacing w:before="120" w:after="120"/>
        <w:ind w:left="1134" w:hanging="426"/>
        <w:jc w:val="both"/>
        <w:rPr>
          <w:ins w:id="805" w:author="EBA Staff" w:date="2019-03-06T18:08:00Z"/>
          <w:rFonts w:ascii="Times New Roman" w:hAnsi="Times New Roman"/>
          <w:sz w:val="24"/>
          <w:szCs w:val="24"/>
        </w:rPr>
      </w:pPr>
      <w:ins w:id="806" w:author="EBA Staff" w:date="2019-03-06T18:08:00Z">
        <w:r w:rsidRPr="00320C81">
          <w:rPr>
            <w:rFonts w:ascii="Times New Roman" w:hAnsi="Times New Roman"/>
            <w:sz w:val="24"/>
            <w:szCs w:val="24"/>
          </w:rPr>
          <w:t>the stock, as of the reference date, of accumulated impairments and accumulated negative changes in fair value due to credit risk pertaining to loans and advances that were reclassified as ‘held for sale’ during the period</w:t>
        </w:r>
      </w:ins>
      <w:ins w:id="807" w:author="EBA Staff" w:date="2019-04-26T12:58:00Z">
        <w:r w:rsidR="00AA7653" w:rsidRPr="00320C81">
          <w:rPr>
            <w:rFonts w:ascii="Times New Roman" w:hAnsi="Times New Roman"/>
            <w:sz w:val="24"/>
            <w:szCs w:val="24"/>
          </w:rPr>
          <w:t>;</w:t>
        </w:r>
      </w:ins>
      <w:ins w:id="808" w:author="EBA Staff" w:date="2019-03-06T18:08:00Z">
        <w:r w:rsidRPr="00320C81">
          <w:rPr>
            <w:rFonts w:ascii="Times New Roman" w:hAnsi="Times New Roman"/>
            <w:sz w:val="24"/>
            <w:szCs w:val="24"/>
          </w:rPr>
          <w:t xml:space="preserve"> and </w:t>
        </w:r>
      </w:ins>
    </w:p>
    <w:p w14:paraId="76FD403C" w14:textId="659AA1AB" w:rsidR="004C5086" w:rsidRPr="00320C81" w:rsidRDefault="004C5086" w:rsidP="00C35843">
      <w:pPr>
        <w:numPr>
          <w:ilvl w:val="0"/>
          <w:numId w:val="79"/>
        </w:numPr>
        <w:spacing w:before="120" w:after="120"/>
        <w:ind w:left="1134" w:hanging="426"/>
        <w:jc w:val="both"/>
        <w:rPr>
          <w:ins w:id="809" w:author="EBA Staff" w:date="2019-03-06T18:08:00Z"/>
          <w:rFonts w:ascii="Times New Roman" w:hAnsi="Times New Roman"/>
          <w:sz w:val="24"/>
          <w:szCs w:val="24"/>
        </w:rPr>
      </w:pPr>
      <w:ins w:id="810" w:author="EBA Staff" w:date="2019-03-06T18:08:00Z">
        <w:r w:rsidRPr="00320C81">
          <w:rPr>
            <w:rFonts w:ascii="Times New Roman" w:hAnsi="Times New Roman"/>
            <w:sz w:val="24"/>
            <w:szCs w:val="24"/>
          </w:rPr>
          <w:t>the decrease of accumulated impairments and accumulated negative changes in fair value due to credit risk pertaining to loans and advances that were classified as non-performing at the end of the preceding financial year and are still classified as such at the reporting reference date.</w:t>
        </w:r>
      </w:ins>
    </w:p>
    <w:p w14:paraId="6C962306" w14:textId="7971C2AF" w:rsidR="004C5086" w:rsidRPr="00320C81" w:rsidRDefault="004C5086" w:rsidP="004C5086">
      <w:pPr>
        <w:pStyle w:val="Baseparagraphnumbered"/>
        <w:rPr>
          <w:ins w:id="811" w:author="EBA Staff" w:date="2019-03-06T18:08:00Z"/>
        </w:rPr>
      </w:pPr>
      <w:ins w:id="812" w:author="EBA Staff" w:date="2019-03-06T18:08:00Z">
        <w:r w:rsidRPr="00320C81">
          <w:t>The following items shall be reported separately:</w:t>
        </w:r>
      </w:ins>
    </w:p>
    <w:p w14:paraId="56CA864E" w14:textId="2B368053" w:rsidR="004C5086" w:rsidRPr="00320C81" w:rsidRDefault="004C5086" w:rsidP="00653755">
      <w:pPr>
        <w:numPr>
          <w:ilvl w:val="0"/>
          <w:numId w:val="84"/>
        </w:numPr>
        <w:spacing w:before="120" w:after="120"/>
        <w:ind w:left="1134" w:hanging="426"/>
        <w:jc w:val="both"/>
        <w:rPr>
          <w:ins w:id="813" w:author="EBA Staff" w:date="2019-03-06T18:08:00Z"/>
          <w:rFonts w:ascii="Times New Roman" w:hAnsi="Times New Roman"/>
          <w:sz w:val="24"/>
          <w:szCs w:val="24"/>
        </w:rPr>
      </w:pPr>
      <w:ins w:id="814" w:author="EBA Staff" w:date="2019-03-06T18:08:00Z">
        <w:r w:rsidRPr="00320C81">
          <w:rPr>
            <w:rFonts w:ascii="Times New Roman" w:hAnsi="Times New Roman"/>
            <w:sz w:val="24"/>
            <w:szCs w:val="24"/>
          </w:rPr>
          <w:t>The decrease attributable to the reversal of allowances and the reversal of negative changes in fair value due to credit risk;</w:t>
        </w:r>
      </w:ins>
    </w:p>
    <w:p w14:paraId="328F322F" w14:textId="3BE43527" w:rsidR="004C5086" w:rsidRPr="00320C81" w:rsidRDefault="004C5086" w:rsidP="00653755">
      <w:pPr>
        <w:numPr>
          <w:ilvl w:val="0"/>
          <w:numId w:val="84"/>
        </w:numPr>
        <w:spacing w:before="120" w:after="120"/>
        <w:ind w:left="1134" w:hanging="426"/>
        <w:jc w:val="both"/>
        <w:rPr>
          <w:ins w:id="815" w:author="EBA Staff" w:date="2019-03-06T18:08:00Z"/>
          <w:rFonts w:ascii="Times New Roman" w:hAnsi="Times New Roman"/>
          <w:sz w:val="24"/>
          <w:szCs w:val="24"/>
        </w:rPr>
      </w:pPr>
      <w:ins w:id="816" w:author="EBA Staff" w:date="2019-03-06T18:08:00Z">
        <w:r w:rsidRPr="00320C81">
          <w:rPr>
            <w:rFonts w:ascii="Times New Roman" w:hAnsi="Times New Roman"/>
            <w:sz w:val="24"/>
            <w:szCs w:val="24"/>
          </w:rPr>
          <w:t>The decrease attributable to the ‘unwinding’ of discounts in the context of application of effective interest rate’</w:t>
        </w:r>
      </w:ins>
      <w:ins w:id="817" w:author="EBA Staff" w:date="2019-04-26T12:59:00Z">
        <w:r w:rsidR="00AA7653" w:rsidRPr="00320C81">
          <w:rPr>
            <w:rFonts w:ascii="Times New Roman" w:hAnsi="Times New Roman"/>
            <w:sz w:val="24"/>
            <w:szCs w:val="24"/>
          </w:rPr>
          <w:t>s accounting</w:t>
        </w:r>
      </w:ins>
      <w:ins w:id="818" w:author="EBA Staff" w:date="2019-03-06T18:08:00Z">
        <w:r w:rsidRPr="00320C81">
          <w:rPr>
            <w:rFonts w:ascii="Times New Roman" w:hAnsi="Times New Roman"/>
            <w:sz w:val="24"/>
            <w:szCs w:val="24"/>
          </w:rPr>
          <w:t xml:space="preserve"> method</w:t>
        </w:r>
        <w:del w:id="819" w:author="EBA Staff" w:date="2019-04-26T12:59:00Z">
          <w:r w:rsidRPr="00320C81" w:rsidDel="00AA7653">
            <w:rPr>
              <w:rFonts w:ascii="Times New Roman" w:hAnsi="Times New Roman"/>
              <w:sz w:val="24"/>
              <w:szCs w:val="24"/>
            </w:rPr>
            <w:delText xml:space="preserve"> in accounting</w:delText>
          </w:r>
        </w:del>
        <w:r w:rsidRPr="00320C81">
          <w:rPr>
            <w:rFonts w:ascii="Times New Roman" w:hAnsi="Times New Roman"/>
            <w:sz w:val="24"/>
            <w:szCs w:val="24"/>
          </w:rPr>
          <w:t>.</w:t>
        </w:r>
      </w:ins>
    </w:p>
    <w:p w14:paraId="3A84F25E" w14:textId="26A8ABE7" w:rsidR="004C5086" w:rsidRPr="00320C81" w:rsidRDefault="004C5086" w:rsidP="004C5086">
      <w:pPr>
        <w:pStyle w:val="sub-subtitlenumbered"/>
        <w:jc w:val="both"/>
        <w:rPr>
          <w:ins w:id="820" w:author="EBA Staff" w:date="2019-03-06T18:08:00Z"/>
        </w:rPr>
      </w:pPr>
      <w:bookmarkStart w:id="821" w:name="_Toc2789834"/>
      <w:ins w:id="822" w:author="EBA Staff" w:date="2019-03-06T18:08:00Z">
        <w:r w:rsidRPr="00320C81">
          <w:t>Loans and advances: Write-offs of non-performing exposures during the period (24.3)</w:t>
        </w:r>
        <w:bookmarkEnd w:id="821"/>
      </w:ins>
    </w:p>
    <w:p w14:paraId="1952C9F5" w14:textId="1E18959A" w:rsidR="004C5086" w:rsidRPr="00320C81" w:rsidRDefault="004C5086" w:rsidP="004C5086">
      <w:pPr>
        <w:pStyle w:val="Baseparagraphnumbered"/>
        <w:rPr>
          <w:ins w:id="823" w:author="EBA Staff" w:date="2019-03-06T18:08:00Z"/>
        </w:rPr>
      </w:pPr>
      <w:ins w:id="824" w:author="EBA Staff" w:date="2019-03-06T18:08:00Z">
        <w:r w:rsidRPr="00320C81">
          <w:t>Template 24.3 shall be used to report the write-offs as defined in paragraph 74 of this Part to the extent that they (i) were made during the period</w:t>
        </w:r>
      </w:ins>
      <w:ins w:id="825" w:author="EBA Staff" w:date="2019-04-26T13:00:00Z">
        <w:r w:rsidR="00AA7653" w:rsidRPr="00320C81">
          <w:t xml:space="preserve"> </w:t>
        </w:r>
      </w:ins>
      <w:ins w:id="826" w:author="EBA Staff" w:date="2019-03-06T18:08:00Z">
        <w:r w:rsidRPr="00320C81">
          <w:t>(inflows) and (ii) refer to loans and advances classified as non-performing in accordance with paragraphs 213 to 23</w:t>
        </w:r>
      </w:ins>
      <w:ins w:id="827" w:author="EBA Staff" w:date="2019-04-26T13:00:00Z">
        <w:r w:rsidR="00AA7653" w:rsidRPr="00320C81">
          <w:t>9</w:t>
        </w:r>
      </w:ins>
      <w:ins w:id="828" w:author="EBA Staff" w:date="2019-03-06T18:08:00Z">
        <w:r w:rsidRPr="00320C81">
          <w:t xml:space="preserve"> or 260 of this Part </w:t>
        </w:r>
        <w:del w:id="829" w:author="EBA Staff" w:date="2019-04-26T13:00:00Z">
          <w:r w:rsidRPr="00320C81" w:rsidDel="00AA7653">
            <w:delText xml:space="preserve">at any point in time </w:delText>
          </w:r>
        </w:del>
        <w:r w:rsidRPr="00320C81">
          <w:t>during the period, excluding loans and advances classified as held for trading, trading financial assets or held for sale. Both partial and total write-offs shall be reported. Of these write-offs, those attributable to the forfeiture of the right to legally recover an exposure, or part of it</w:t>
        </w:r>
        <w:r w:rsidR="00812E1C" w:rsidRPr="00320C81">
          <w:t xml:space="preserve"> </w:t>
        </w:r>
        <w:r w:rsidRPr="00320C81">
          <w:t>shall be reported separately in addition.</w:t>
        </w:r>
      </w:ins>
    </w:p>
    <w:p w14:paraId="181A6C43" w14:textId="117E8198" w:rsidR="004C5086" w:rsidRPr="00320C81" w:rsidRDefault="004C5086" w:rsidP="004C5086">
      <w:pPr>
        <w:pStyle w:val="subtitlenumbered"/>
        <w:jc w:val="both"/>
        <w:rPr>
          <w:ins w:id="830" w:author="EBA Staff" w:date="2019-03-06T18:08:00Z"/>
        </w:rPr>
      </w:pPr>
      <w:bookmarkStart w:id="831" w:name="_Toc2789835"/>
      <w:ins w:id="832" w:author="EBA Staff" w:date="2019-03-06T18:08:00Z">
        <w:r w:rsidRPr="00320C81">
          <w:t>COLLATERAL OBTAINED BY TAKING POSSESSION AND EXECUTION PROCESSES (25)</w:t>
        </w:r>
        <w:bookmarkEnd w:id="831"/>
      </w:ins>
    </w:p>
    <w:p w14:paraId="48B7F8EB" w14:textId="5F250F5B" w:rsidR="004C5086" w:rsidRPr="00320C81" w:rsidRDefault="004C5086" w:rsidP="004C5086">
      <w:pPr>
        <w:pStyle w:val="Baseparagraphnumbered"/>
        <w:rPr>
          <w:ins w:id="833" w:author="EBA Staff" w:date="2019-03-06T18:08:00Z"/>
        </w:rPr>
      </w:pPr>
      <w:ins w:id="834" w:author="EBA Staff" w:date="2019-03-06T18:08:00Z">
        <w:r w:rsidRPr="00320C81">
          <w:t xml:space="preserve">‘Collateral obtained by taking possession’ shall include both assets that were pledged by the debtor as collateral and assets that were not pledged by the </w:t>
        </w:r>
        <w:r w:rsidRPr="00320C81">
          <w:lastRenderedPageBreak/>
          <w:t>debtor as collateral, but were obtained in exchange for the cancellation of debt, whether on a voluntary basis or as part of legal proceedings.</w:t>
        </w:r>
      </w:ins>
    </w:p>
    <w:p w14:paraId="54D51A26" w14:textId="2D7AF601" w:rsidR="004C5086" w:rsidRPr="00320C81" w:rsidRDefault="004C5086" w:rsidP="004C5086">
      <w:pPr>
        <w:pStyle w:val="sub-subtitlenumbered"/>
        <w:jc w:val="both"/>
        <w:rPr>
          <w:ins w:id="835" w:author="EBA Staff" w:date="2019-03-06T18:08:00Z"/>
        </w:rPr>
      </w:pPr>
      <w:bookmarkStart w:id="836" w:name="_Toc2789836"/>
      <w:ins w:id="837" w:author="EBA Staff" w:date="2019-03-06T18:08:00Z">
        <w:r w:rsidRPr="00320C81">
          <w:t>Collateral obtained by taking possession other than collateral classified as Property Plant and Equipment (PP&amp;E): inflows and outflows (25.1)</w:t>
        </w:r>
        <w:bookmarkEnd w:id="836"/>
      </w:ins>
    </w:p>
    <w:p w14:paraId="0E590849" w14:textId="7C012B55" w:rsidR="004C5086" w:rsidRPr="00320C81" w:rsidRDefault="004C5086" w:rsidP="004C5086">
      <w:pPr>
        <w:pStyle w:val="Baseparagraphnumbered"/>
        <w:rPr>
          <w:ins w:id="838" w:author="EBA Staff" w:date="2019-03-06T18:08:00Z"/>
        </w:rPr>
      </w:pPr>
      <w:ins w:id="839" w:author="EBA Staff" w:date="2019-03-06T18:08:00Z">
        <w:r w:rsidRPr="00320C81">
          <w:t>Template 25.1 shall be used to present the reconciliation of the opening balance, as of the beginning of the financial year, and the closing balance of the stock of collateral obtained by taking possession, other than collateral classified as property, plant and equipment (PP&amp;E). In addition, the template provides information on the related ‘debt balance reduction’ and the value at initial recognition of collateral obtained by taking possession.</w:t>
        </w:r>
      </w:ins>
    </w:p>
    <w:p w14:paraId="089FA241" w14:textId="2DDAE6FB" w:rsidR="004C5086" w:rsidRPr="00320C81" w:rsidRDefault="004C5086" w:rsidP="004C5086">
      <w:pPr>
        <w:pStyle w:val="Baseparagraphnumbered"/>
        <w:rPr>
          <w:ins w:id="840" w:author="EBA Staff" w:date="2019-03-06T18:08:00Z"/>
        </w:rPr>
      </w:pPr>
      <w:ins w:id="841" w:author="EBA Staff" w:date="2019-03-06T18:08:00Z">
        <w:r w:rsidRPr="00320C81">
          <w:t>‘Debt balance reduction’ shall mean the gross carrying amount of the exposure that was derecognised from the balance sheet in exchange for the collateral obtained by taking possession, at the exact moment of the exchange, and the related impairments and negative changes in fair value due to credit risk accumulated at that point in time. If, at the moment of exchange, a write-off was made, this amount shall be considered part of the debt balance reduction as well. Derecognitions from the balance sheet due to other reasons, such as cash collections</w:t>
        </w:r>
        <w:del w:id="842" w:author="EBA Staff" w:date="2019-04-26T13:03:00Z">
          <w:r w:rsidRPr="00320C81" w:rsidDel="00393097">
            <w:delText>,</w:delText>
          </w:r>
        </w:del>
        <w:r w:rsidRPr="00320C81">
          <w:t xml:space="preserve"> shall not be reported.</w:t>
        </w:r>
      </w:ins>
    </w:p>
    <w:p w14:paraId="6F2040E5" w14:textId="77264E86" w:rsidR="004C5086" w:rsidRPr="00320C81" w:rsidRDefault="004C5086" w:rsidP="004C5086">
      <w:pPr>
        <w:pStyle w:val="Baseparagraphnumbered"/>
        <w:rPr>
          <w:ins w:id="843" w:author="EBA Staff" w:date="2019-03-06T18:08:00Z"/>
        </w:rPr>
      </w:pPr>
      <w:ins w:id="844" w:author="EBA Staff" w:date="2019-03-06T18:08:00Z">
        <w:r w:rsidRPr="00320C81">
          <w:t>‘Value at initial recognition’ shall have the same meaning as described in paragraph 175i of this Part.</w:t>
        </w:r>
      </w:ins>
    </w:p>
    <w:p w14:paraId="68BD2E85" w14:textId="54067AB8" w:rsidR="00CC4CFA" w:rsidRPr="00320C81" w:rsidRDefault="004C5086" w:rsidP="004C5086">
      <w:pPr>
        <w:pStyle w:val="Baseparagraphnumbered"/>
        <w:rPr>
          <w:ins w:id="845" w:author="EBA Staff" w:date="2019-06-18T18:37:00Z"/>
        </w:rPr>
      </w:pPr>
      <w:ins w:id="846" w:author="EBA Staff" w:date="2019-03-06T18:08:00Z">
        <w:r w:rsidRPr="00320C81">
          <w:t xml:space="preserve">With regard to </w:t>
        </w:r>
      </w:ins>
      <w:ins w:id="847" w:author="EBA Staff" w:date="2019-06-18T18:42:00Z">
        <w:r w:rsidR="00CC4CFA" w:rsidRPr="00320C81">
          <w:t xml:space="preserve">the </w:t>
        </w:r>
      </w:ins>
      <w:ins w:id="848" w:author="EBA Staff" w:date="2019-03-06T18:08:00Z">
        <w:r w:rsidRPr="00320C81">
          <w:t xml:space="preserve">‘inflows </w:t>
        </w:r>
        <w:r w:rsidR="00CC4CFA" w:rsidRPr="00320C81">
          <w:t>during the period’</w:t>
        </w:r>
        <w:r w:rsidRPr="00320C81">
          <w:t xml:space="preserve">: </w:t>
        </w:r>
      </w:ins>
    </w:p>
    <w:p w14:paraId="0BCB5D00" w14:textId="28518A49" w:rsidR="00CC4CFA" w:rsidRPr="00320C81" w:rsidRDefault="00BD4FCE" w:rsidP="00CC4CFA">
      <w:pPr>
        <w:pStyle w:val="Baseparagraphnumbered"/>
        <w:numPr>
          <w:ilvl w:val="0"/>
          <w:numId w:val="0"/>
        </w:numPr>
        <w:ind w:left="786"/>
        <w:rPr>
          <w:ins w:id="849" w:author="EBA Staff" w:date="2019-06-18T18:41:00Z"/>
        </w:rPr>
      </w:pPr>
      <w:ins w:id="850" w:author="EBA Staff" w:date="2019-06-20T09:18:00Z">
        <w:r w:rsidRPr="00320C81">
          <w:t xml:space="preserve">a) </w:t>
        </w:r>
      </w:ins>
      <w:ins w:id="851" w:author="EBA Staff" w:date="2019-06-18T18:39:00Z">
        <w:r w:rsidR="00CC4CFA" w:rsidRPr="00320C81">
          <w:t xml:space="preserve">the collateral obtained by taking possession shall include: </w:t>
        </w:r>
      </w:ins>
      <w:ins w:id="852" w:author="EBA Staff" w:date="2019-03-06T18:08:00Z">
        <w:r w:rsidR="00CC4CFA" w:rsidRPr="00320C81">
          <w:t>(i</w:t>
        </w:r>
      </w:ins>
      <w:ins w:id="853" w:author="EBA Staff" w:date="2019-06-18T18:38:00Z">
        <w:r w:rsidR="00CC4CFA" w:rsidRPr="00320C81">
          <w:t xml:space="preserve">) </w:t>
        </w:r>
      </w:ins>
      <w:ins w:id="854" w:author="EBA Staff" w:date="2019-03-06T18:08:00Z">
        <w:r w:rsidR="004C5086" w:rsidRPr="00320C81">
          <w:t>new collateral obtained by taking possession during the period (since the beginning of the financial year), irrespective of whether the collateral is still recognised in the institution’s balance sheet (held) at the reference date or not and (ii) positive changes in valuation of collateral during the period due to different reasons (such as positive changes in fair value, appreciation, reversal of impairment, changes of accounting policies). These types of inflows shall be reported separat</w:t>
        </w:r>
        <w:r w:rsidR="00CC4CFA" w:rsidRPr="00320C81">
          <w:t>ely in addition.</w:t>
        </w:r>
      </w:ins>
    </w:p>
    <w:p w14:paraId="4366949E" w14:textId="32B3A524" w:rsidR="004C5086" w:rsidRPr="00320C81" w:rsidRDefault="00CC4CFA" w:rsidP="00CC4CFA">
      <w:pPr>
        <w:pStyle w:val="Baseparagraphnumbered"/>
        <w:numPr>
          <w:ilvl w:val="0"/>
          <w:numId w:val="0"/>
        </w:numPr>
        <w:ind w:left="786"/>
        <w:rPr>
          <w:ins w:id="855" w:author="EBA Staff" w:date="2019-03-06T18:08:00Z"/>
        </w:rPr>
      </w:pPr>
      <w:ins w:id="856" w:author="EBA Staff" w:date="2019-06-18T18:41:00Z">
        <w:r w:rsidRPr="00320C81">
          <w:t xml:space="preserve">b) </w:t>
        </w:r>
      </w:ins>
      <w:ins w:id="857" w:author="EBA Staff" w:date="2019-06-18T18:42:00Z">
        <w:r w:rsidRPr="00320C81">
          <w:t>T</w:t>
        </w:r>
      </w:ins>
      <w:ins w:id="858" w:author="EBA Staff" w:date="2019-03-06T18:08:00Z">
        <w:r w:rsidR="004C5086" w:rsidRPr="00320C81">
          <w:t>he ‘debt balance reduction</w:t>
        </w:r>
        <w:r w:rsidRPr="00320C81">
          <w:t>’</w:t>
        </w:r>
        <w:r w:rsidR="004C5086" w:rsidRPr="00320C81">
          <w:t xml:space="preserve"> shall reflect the debt balance reduction</w:t>
        </w:r>
      </w:ins>
      <w:ins w:id="859" w:author="EBA Staff" w:date="2019-04-26T13:06:00Z">
        <w:r w:rsidR="00393097" w:rsidRPr="00320C81">
          <w:t xml:space="preserve"> of the exposure derecognised</w:t>
        </w:r>
      </w:ins>
      <w:ins w:id="860" w:author="EBA Staff" w:date="2019-03-06T18:08:00Z">
        <w:r w:rsidR="004C5086" w:rsidRPr="00320C81">
          <w:t xml:space="preserve"> related to the collateral that was obtained during the period. </w:t>
        </w:r>
      </w:ins>
    </w:p>
    <w:p w14:paraId="7C008C3A" w14:textId="77777777" w:rsidR="00CC4CFA" w:rsidRPr="00320C81" w:rsidRDefault="00CC4CFA" w:rsidP="004C5086">
      <w:pPr>
        <w:pStyle w:val="Baseparagraphnumbered"/>
        <w:rPr>
          <w:ins w:id="861" w:author="EBA Staff" w:date="2019-06-18T18:43:00Z"/>
        </w:rPr>
      </w:pPr>
      <w:ins w:id="862" w:author="EBA Staff" w:date="2019-03-06T18:08:00Z">
        <w:r w:rsidRPr="00320C81">
          <w:t>With regard to the</w:t>
        </w:r>
        <w:r w:rsidR="004C5086" w:rsidRPr="00320C81">
          <w:t xml:space="preserve"> ‘outflows during the period’ </w:t>
        </w:r>
      </w:ins>
    </w:p>
    <w:p w14:paraId="7A5DB35E" w14:textId="77777777" w:rsidR="00E71640" w:rsidRPr="00320C81" w:rsidRDefault="00E71640" w:rsidP="00CC4CFA">
      <w:pPr>
        <w:pStyle w:val="Baseparagraphnumbered"/>
        <w:numPr>
          <w:ilvl w:val="0"/>
          <w:numId w:val="0"/>
        </w:numPr>
        <w:ind w:left="786"/>
        <w:rPr>
          <w:ins w:id="863" w:author="EBA Staff" w:date="2019-06-18T18:44:00Z"/>
        </w:rPr>
      </w:pPr>
      <w:ins w:id="864" w:author="EBA Staff" w:date="2019-06-18T18:43:00Z">
        <w:r w:rsidRPr="00320C81">
          <w:t xml:space="preserve">a) the collateral obtained by taking possession </w:t>
        </w:r>
      </w:ins>
      <w:ins w:id="865" w:author="EBA Staff" w:date="2019-03-06T18:08:00Z">
        <w:r w:rsidR="004C5086" w:rsidRPr="00320C81">
          <w:t xml:space="preserve">shall include: (i) collateral sold for cash during the period; (ii) collateral sold with replacement by financial instruments during the period and (iii) negative changes in valuation of collateral during the period due to different reasons (such as negative changes in fair value, depreciation, impairment, write-off, changes of accounting policies). These types of outflows shall be reported separately in addition. Where collateral is derecognised in exchange for both cash and financial instruments, the relevant amounts shall be split and allocated to the two outflow types. ‘Collateral sold with replacement by financial instruments’ shall </w:t>
        </w:r>
        <w:r w:rsidR="004C5086" w:rsidRPr="00320C81">
          <w:lastRenderedPageBreak/>
          <w:t xml:space="preserve">describe cases where the collateral is sold to a counterparty, and the acquisition by that counterparty is financed by the reporting institution. </w:t>
        </w:r>
      </w:ins>
    </w:p>
    <w:p w14:paraId="51603BF4" w14:textId="3C11C5B3" w:rsidR="004C5086" w:rsidRPr="00320C81" w:rsidRDefault="00E71640" w:rsidP="00CC4CFA">
      <w:pPr>
        <w:pStyle w:val="Baseparagraphnumbered"/>
        <w:numPr>
          <w:ilvl w:val="0"/>
          <w:numId w:val="0"/>
        </w:numPr>
        <w:ind w:left="786"/>
        <w:rPr>
          <w:ins w:id="866" w:author="EBA Staff" w:date="2019-03-06T18:08:00Z"/>
        </w:rPr>
      </w:pPr>
      <w:ins w:id="867" w:author="EBA Staff" w:date="2019-06-18T18:45:00Z">
        <w:r w:rsidRPr="00320C81">
          <w:t>b) T</w:t>
        </w:r>
      </w:ins>
      <w:ins w:id="868" w:author="EBA Staff" w:date="2019-03-06T18:08:00Z">
        <w:r w:rsidRPr="00320C81">
          <w:t>he ‘debt balance reduction</w:t>
        </w:r>
      </w:ins>
      <w:ins w:id="869" w:author="EBA Staff" w:date="2019-06-18T18:45:00Z">
        <w:r w:rsidRPr="00320C81">
          <w:t xml:space="preserve">’ </w:t>
        </w:r>
      </w:ins>
      <w:ins w:id="870" w:author="EBA Staff" w:date="2019-03-06T18:08:00Z">
        <w:r w:rsidR="004C5086" w:rsidRPr="00320C81">
          <w:t>shall reflect the debt balance reduction</w:t>
        </w:r>
      </w:ins>
      <w:ins w:id="871" w:author="EBA Staff" w:date="2019-04-26T13:10:00Z">
        <w:r w:rsidR="00393097" w:rsidRPr="00320C81">
          <w:t xml:space="preserve"> of the exposure</w:t>
        </w:r>
      </w:ins>
      <w:ins w:id="872" w:author="EBA Staff" w:date="2019-03-06T18:08:00Z">
        <w:r w:rsidR="004C5086" w:rsidRPr="00320C81">
          <w:t xml:space="preserve"> related to cases where the collateral was sold for cash or </w:t>
        </w:r>
      </w:ins>
      <w:ins w:id="873" w:author="EBA Staff" w:date="2019-06-20T10:03:00Z">
        <w:r w:rsidR="00A35E76" w:rsidRPr="00320C81">
          <w:t>replaced by</w:t>
        </w:r>
      </w:ins>
      <w:ins w:id="874" w:author="EBA Staff" w:date="2019-03-06T18:08:00Z">
        <w:r w:rsidR="004C5086" w:rsidRPr="00320C81">
          <w:t xml:space="preserve"> financial instruments during the period. </w:t>
        </w:r>
      </w:ins>
    </w:p>
    <w:p w14:paraId="73E8CF36" w14:textId="42A62123" w:rsidR="004C5086" w:rsidRPr="00320C81" w:rsidRDefault="004C5086" w:rsidP="004C5086">
      <w:pPr>
        <w:pStyle w:val="Baseparagraphnumbered"/>
        <w:rPr>
          <w:ins w:id="875" w:author="EBA Staff" w:date="2019-03-06T18:08:00Z"/>
        </w:rPr>
      </w:pPr>
      <w:ins w:id="876" w:author="EBA Staff" w:date="2019-03-06T18:08:00Z">
        <w:r w:rsidRPr="00320C81">
          <w:t xml:space="preserve">In case of </w:t>
        </w:r>
        <w:del w:id="877" w:author="EBA Staff" w:date="2019-04-26T13:12:00Z">
          <w:r w:rsidRPr="00320C81" w:rsidDel="00DB5473">
            <w:delText xml:space="preserve">the </w:delText>
          </w:r>
        </w:del>
        <w:r w:rsidRPr="00320C81">
          <w:t xml:space="preserve">sale of </w:t>
        </w:r>
        <w:del w:id="878" w:author="EBA Staff" w:date="2019-04-26T13:12:00Z">
          <w:r w:rsidRPr="00320C81" w:rsidDel="00DB5473">
            <w:delText xml:space="preserve">the </w:delText>
          </w:r>
        </w:del>
        <w:r w:rsidRPr="00320C81">
          <w:t xml:space="preserve">collateral for cash, the ‘Outflow for which cash was collected’ is equal to the sum of ‘Cash collected net of costs’ and ‘(-) Profits/losses from sale of collateral obtained by taking possession’. ‘Cash collected net of costs’ shall mean the amount of cash received net of transaction costs, such as fees and commissions paid to agents, transfer taxes and duties. ‘(-) Profits/losses from sale of collateral obtained by taking possession’ shall mean the difference between the carrying amount of the collateral measured at the date of derecognition and the amount of cash received net of transaction costs. In case of </w:t>
        </w:r>
        <w:del w:id="879" w:author="EBA Staff" w:date="2019-04-26T13:12:00Z">
          <w:r w:rsidRPr="00320C81" w:rsidDel="00DB5473">
            <w:delText xml:space="preserve">the </w:delText>
          </w:r>
        </w:del>
        <w:r w:rsidRPr="00320C81">
          <w:t xml:space="preserve">replacement of </w:t>
        </w:r>
        <w:del w:id="880" w:author="EBA Staff" w:date="2019-04-26T13:12:00Z">
          <w:r w:rsidRPr="00320C81" w:rsidDel="00DB5473">
            <w:delText xml:space="preserve">the </w:delText>
          </w:r>
        </w:del>
        <w:r w:rsidRPr="00320C81">
          <w:t>collateral with financial instruments as described in paragraph 346 of this Part, the carrying amount of the financing granted shall be reported</w:t>
        </w:r>
      </w:ins>
      <w:ins w:id="881" w:author="EBA Staff" w:date="2019-04-26T13:13:00Z">
        <w:r w:rsidR="00DB5473" w:rsidRPr="00320C81">
          <w:t xml:space="preserve"> in addition</w:t>
        </w:r>
      </w:ins>
      <w:ins w:id="882" w:author="EBA Staff" w:date="2019-03-06T18:08:00Z">
        <w:r w:rsidRPr="00320C81">
          <w:t>.</w:t>
        </w:r>
      </w:ins>
    </w:p>
    <w:p w14:paraId="45624713" w14:textId="2DE4780C" w:rsidR="004C5086" w:rsidRPr="00320C81" w:rsidRDefault="004C5086" w:rsidP="004C5086">
      <w:pPr>
        <w:pStyle w:val="Baseparagraphnumbered"/>
        <w:rPr>
          <w:ins w:id="883" w:author="EBA Staff" w:date="2019-03-06T18:08:00Z"/>
        </w:rPr>
      </w:pPr>
      <w:ins w:id="884" w:author="EBA Staff" w:date="2019-03-06T18:08:00Z">
        <w:r w:rsidRPr="00320C81">
          <w:t xml:space="preserve">Collateral obtained by taking possession shall be reported broken down by ‘vintage’ of the collateral, i.e. based on the period of time </w:t>
        </w:r>
        <w:del w:id="885" w:author="EBA Staff" w:date="2019-04-26T13:14:00Z">
          <w:r w:rsidRPr="00320C81" w:rsidDel="00DB5473">
            <w:delText xml:space="preserve">for </w:delText>
          </w:r>
        </w:del>
      </w:ins>
      <w:ins w:id="886" w:author="EBA Staff" w:date="2019-04-26T13:14:00Z">
        <w:r w:rsidR="00DB5473" w:rsidRPr="00320C81">
          <w:t xml:space="preserve">from </w:t>
        </w:r>
      </w:ins>
      <w:ins w:id="887" w:author="EBA Staff" w:date="2019-03-06T18:08:00Z">
        <w:r w:rsidRPr="00320C81">
          <w:t>which the collateral has been recogni</w:t>
        </w:r>
      </w:ins>
      <w:ins w:id="888" w:author="EBA Staff" w:date="2019-04-26T13:14:00Z">
        <w:r w:rsidR="00DB5473" w:rsidRPr="00320C81">
          <w:t>s</w:t>
        </w:r>
      </w:ins>
      <w:ins w:id="889" w:author="EBA Staff" w:date="2019-03-06T18:08:00Z">
        <w:r w:rsidRPr="00320C81">
          <w:t>ed in the institution’s balance sheet.</w:t>
        </w:r>
      </w:ins>
    </w:p>
    <w:p w14:paraId="664D7280" w14:textId="62E06E3A" w:rsidR="004C5086" w:rsidRPr="00320C81" w:rsidRDefault="004C5086" w:rsidP="004C5086">
      <w:pPr>
        <w:pStyle w:val="Baseparagraphnumbered"/>
        <w:rPr>
          <w:ins w:id="890" w:author="EBA Staff" w:date="2019-03-06T18:08:00Z"/>
        </w:rPr>
      </w:pPr>
      <w:ins w:id="891" w:author="EBA Staff" w:date="2019-03-06T18:08:00Z">
        <w:r w:rsidRPr="00320C81">
          <w:t xml:space="preserve">In the context of the presentation of collateral obtained by vintage, the ‘ageing’ of collateral on the balance sheet, i.e. the migration between the predefined vintage buckets, shall neither be reported as inflow nor as an outflow. </w:t>
        </w:r>
      </w:ins>
    </w:p>
    <w:p w14:paraId="442E8718" w14:textId="78B0D1A4" w:rsidR="004C5086" w:rsidRPr="00320C81" w:rsidRDefault="004C5086" w:rsidP="004C5086">
      <w:pPr>
        <w:pStyle w:val="sub-subtitlenumbered"/>
        <w:jc w:val="both"/>
        <w:rPr>
          <w:ins w:id="892" w:author="EBA Staff" w:date="2019-03-06T18:08:00Z"/>
        </w:rPr>
      </w:pPr>
      <w:bookmarkStart w:id="893" w:name="_Toc2789837"/>
      <w:ins w:id="894" w:author="EBA Staff" w:date="2019-03-06T18:08:00Z">
        <w:r w:rsidRPr="00320C81">
          <w:t>Collateral obtained by taking possession other than collateral classified as Property Plant and Equipment (PP&amp;E) - Type of collateral obtained (25.2)</w:t>
        </w:r>
        <w:bookmarkEnd w:id="893"/>
      </w:ins>
    </w:p>
    <w:p w14:paraId="48018174" w14:textId="66DE79A6" w:rsidR="004C5086" w:rsidRPr="00320C81" w:rsidRDefault="004C5086" w:rsidP="004C5086">
      <w:pPr>
        <w:pStyle w:val="Baseparagraphnumbered"/>
        <w:rPr>
          <w:ins w:id="895" w:author="EBA Staff" w:date="2019-03-06T18:08:00Z"/>
        </w:rPr>
      </w:pPr>
      <w:ins w:id="896" w:author="EBA Staff" w:date="2019-03-06T18:08:00Z">
        <w:r w:rsidRPr="00320C81">
          <w:t>Template 25.2 shall include a breakdown of the collateral obtained by taking possession as defined in paragraphs 341 of this Part, by type of collateral obtained. The template reflects collateral recognised in the balance sheet at the reference date, irrespective of the point in time when it was obtained. In addition, the template provides information on the related ‘debt balance reduction’ and ‘value at initial recognition’ as defined in paragraphs 343 and 344 of this Part and on the number of collateral obtained by taking possession and recognised in the balance sheet at the reference date.</w:t>
        </w:r>
      </w:ins>
    </w:p>
    <w:p w14:paraId="7CD021E5" w14:textId="4EAB2B58" w:rsidR="004C5086" w:rsidRPr="00320C81" w:rsidRDefault="004C5086" w:rsidP="004C5086">
      <w:pPr>
        <w:pStyle w:val="Baseparagraphnumbered"/>
        <w:rPr>
          <w:ins w:id="897" w:author="EBA Staff" w:date="2019-03-06T18:08:00Z"/>
        </w:rPr>
      </w:pPr>
      <w:ins w:id="898" w:author="EBA Staff" w:date="2019-03-06T18:08:00Z">
        <w:r w:rsidRPr="00320C81">
          <w:t xml:space="preserve">The type of collateral shall be </w:t>
        </w:r>
      </w:ins>
      <w:ins w:id="899" w:author="EBA Staff" w:date="2019-04-29T13:18:00Z">
        <w:r w:rsidR="00BC2EAD" w:rsidRPr="00320C81">
          <w:t xml:space="preserve">the </w:t>
        </w:r>
      </w:ins>
      <w:ins w:id="900" w:author="EBA Staff" w:date="2019-03-06T18:08:00Z">
        <w:r w:rsidRPr="00320C81">
          <w:t>one</w:t>
        </w:r>
      </w:ins>
      <w:ins w:id="901" w:author="EBA Staff" w:date="2019-04-29T13:18:00Z">
        <w:r w:rsidR="00BC2EAD" w:rsidRPr="00320C81">
          <w:t>s</w:t>
        </w:r>
      </w:ins>
      <w:ins w:id="902" w:author="EBA Staff" w:date="2019-03-06T18:08:00Z">
        <w:r w:rsidRPr="00320C81">
          <w:t xml:space="preserve"> </w:t>
        </w:r>
        <w:del w:id="903" w:author="EBA Staff" w:date="2019-04-29T13:18:00Z">
          <w:r w:rsidRPr="00320C81" w:rsidDel="00BC2EAD">
            <w:delText xml:space="preserve">of the types </w:delText>
          </w:r>
        </w:del>
        <w:r w:rsidRPr="00320C81">
          <w:t>referred to in paragraph 173 of this Part with the exception of those in point (b) (i) of that paragraph.</w:t>
        </w:r>
      </w:ins>
    </w:p>
    <w:p w14:paraId="57B13777" w14:textId="28794270" w:rsidR="004C5086" w:rsidRPr="00320C81" w:rsidRDefault="004C5086" w:rsidP="004C5086">
      <w:pPr>
        <w:pStyle w:val="Baseparagraphnumbered"/>
        <w:rPr>
          <w:ins w:id="904" w:author="EBA Staff" w:date="2019-03-06T18:08:00Z"/>
        </w:rPr>
      </w:pPr>
      <w:ins w:id="905" w:author="EBA Staff" w:date="2019-03-06T18:08:00Z">
        <w:r w:rsidRPr="00320C81">
          <w:t>With regard to collateral in the form of immovable property, the following information shall be reported in separate rows:</w:t>
        </w:r>
      </w:ins>
    </w:p>
    <w:p w14:paraId="44A9B203" w14:textId="218D0EA8" w:rsidR="004C5086" w:rsidRPr="00320C81" w:rsidRDefault="004C5086" w:rsidP="00C35843">
      <w:pPr>
        <w:numPr>
          <w:ilvl w:val="0"/>
          <w:numId w:val="78"/>
        </w:numPr>
        <w:spacing w:before="120" w:after="120"/>
        <w:ind w:left="1134" w:hanging="426"/>
        <w:jc w:val="both"/>
        <w:rPr>
          <w:ins w:id="906" w:author="EBA Staff" w:date="2019-03-06T18:08:00Z"/>
          <w:rFonts w:ascii="Times New Roman" w:hAnsi="Times New Roman"/>
          <w:sz w:val="24"/>
          <w:szCs w:val="24"/>
        </w:rPr>
      </w:pPr>
      <w:ins w:id="907" w:author="EBA Staff" w:date="2019-03-06T18:08:00Z">
        <w:r w:rsidRPr="00320C81">
          <w:rPr>
            <w:rFonts w:ascii="Times New Roman" w:hAnsi="Times New Roman"/>
            <w:sz w:val="24"/>
            <w:szCs w:val="24"/>
          </w:rPr>
          <w:t>Immovable property that is under construction or development;</w:t>
        </w:r>
      </w:ins>
    </w:p>
    <w:p w14:paraId="3D1EF881" w14:textId="16E8BE90" w:rsidR="004C5086" w:rsidRPr="00320C81" w:rsidRDefault="004C5086" w:rsidP="00C35843">
      <w:pPr>
        <w:numPr>
          <w:ilvl w:val="0"/>
          <w:numId w:val="78"/>
        </w:numPr>
        <w:spacing w:before="120" w:after="120"/>
        <w:ind w:left="1134" w:hanging="426"/>
        <w:jc w:val="both"/>
        <w:rPr>
          <w:ins w:id="908" w:author="EBA Staff" w:date="2019-03-06T18:08:00Z"/>
          <w:rFonts w:ascii="Times New Roman" w:hAnsi="Times New Roman"/>
          <w:sz w:val="24"/>
          <w:szCs w:val="24"/>
        </w:rPr>
      </w:pPr>
      <w:ins w:id="909" w:author="EBA Staff" w:date="2019-03-06T18:08:00Z">
        <w:r w:rsidRPr="00320C81">
          <w:rPr>
            <w:rFonts w:ascii="Times New Roman" w:hAnsi="Times New Roman"/>
            <w:sz w:val="24"/>
            <w:szCs w:val="24"/>
          </w:rPr>
          <w:lastRenderedPageBreak/>
          <w:t>With regard to commercial immovable property, collateral in the form of land related to commercial real estate corporations, excluding agricultural land. Separate information on land with and without a planning permission shall be reported in addition.</w:t>
        </w:r>
      </w:ins>
    </w:p>
    <w:p w14:paraId="6830376A" w14:textId="4A7DC134" w:rsidR="004C5086" w:rsidRPr="00320C81" w:rsidRDefault="004C5086" w:rsidP="004C5086">
      <w:pPr>
        <w:pStyle w:val="sub-subtitlenumbered"/>
        <w:jc w:val="both"/>
        <w:rPr>
          <w:ins w:id="910" w:author="EBA Staff" w:date="2019-03-06T18:08:00Z"/>
        </w:rPr>
      </w:pPr>
      <w:bookmarkStart w:id="911" w:name="_Toc2789838"/>
      <w:ins w:id="912" w:author="EBA Staff" w:date="2019-03-06T18:08:00Z">
        <w:r w:rsidRPr="00320C81">
          <w:t>Collateral obtained by taking possession classified as Property Plant and Equipment (PP&amp;E) (25.3)</w:t>
        </w:r>
        <w:bookmarkEnd w:id="911"/>
      </w:ins>
    </w:p>
    <w:p w14:paraId="1CCAD373" w14:textId="4ECDB27E" w:rsidR="004C5086" w:rsidRPr="00320C81" w:rsidRDefault="004C5086" w:rsidP="004C5086">
      <w:pPr>
        <w:pStyle w:val="Baseparagraphnumbered"/>
        <w:rPr>
          <w:ins w:id="913" w:author="EBA Staff" w:date="2019-03-06T18:08:00Z"/>
        </w:rPr>
      </w:pPr>
      <w:ins w:id="914" w:author="EBA Staff" w:date="2019-03-06T18:08:00Z">
        <w:r w:rsidRPr="00320C81">
          <w:t>In template 25.3, information on collateral obtained by taking possession classified as Property Plant and Equipment (PP&amp;E) shall be reported. In addition, the template provides information on the related ‘debt balance reduction’ and ‘value at initial recognition’ as defined in paragraphs 343 and 344 of this Part.</w:t>
        </w:r>
      </w:ins>
      <w:ins w:id="915" w:author="EBA Staff" w:date="2019-06-20T10:15:00Z">
        <w:r w:rsidR="00A35E76" w:rsidRPr="00320C81">
          <w:t xml:space="preserve"> </w:t>
        </w:r>
      </w:ins>
    </w:p>
    <w:p w14:paraId="2C1E9282" w14:textId="017B5F79" w:rsidR="004C5086" w:rsidRPr="00320C81" w:rsidRDefault="004C5086" w:rsidP="004E5878">
      <w:pPr>
        <w:pStyle w:val="Baseparagraphnumbered"/>
        <w:rPr>
          <w:ins w:id="916" w:author="EBA Staff" w:date="2019-03-06T18:08:00Z"/>
        </w:rPr>
      </w:pPr>
      <w:ins w:id="917" w:author="EBA Staff" w:date="2019-03-06T18:08:00Z">
        <w:r w:rsidRPr="00320C81">
          <w:t>Information shall be provided on the stock of collateral as of the reference date, irrespective of the point in time when it was obtained, and the inflows due to new collateral obtained by taking possession during the period</w:t>
        </w:r>
      </w:ins>
      <w:ins w:id="918" w:author="EBA Staff" w:date="2019-06-18T18:53:00Z">
        <w:r w:rsidR="004E5878" w:rsidRPr="00320C81">
          <w:t xml:space="preserve"> </w:t>
        </w:r>
      </w:ins>
      <w:ins w:id="919" w:author="EBA Staff" w:date="2019-06-18T18:54:00Z">
        <w:r w:rsidR="004E5878" w:rsidRPr="00320C81">
          <w:t xml:space="preserve">between the beginning and the end of the reference period and that remains recognised in the balance sheet at the reference period </w:t>
        </w:r>
      </w:ins>
      <w:ins w:id="920" w:author="EBA Staff" w:date="2019-03-06T18:08:00Z">
        <w:r w:rsidRPr="00320C81">
          <w:t>.</w:t>
        </w:r>
      </w:ins>
      <w:ins w:id="921" w:author="EBA Staff" w:date="2019-06-20T10:19:00Z">
        <w:r w:rsidR="007F4D48" w:rsidRPr="00320C81">
          <w:t xml:space="preserve"> With regard to the ‘debt balance reduction’, the ‘total’ shall reflect the debt balance reduction related to the collateral as of the reference date and the</w:t>
        </w:r>
      </w:ins>
      <w:ins w:id="922" w:author="EBA Staff" w:date="2019-06-20T10:20:00Z">
        <w:r w:rsidR="007F4D48" w:rsidRPr="00320C81">
          <w:t xml:space="preserve"> ‘inflows due to new collateral obtained by taking possession’ shall reflect the debt balance reduction related to the collateral that was obtained during the period.</w:t>
        </w:r>
      </w:ins>
    </w:p>
    <w:p w14:paraId="2BE753C1" w14:textId="3FAFCB45" w:rsidR="004C5086" w:rsidRPr="00320C81" w:rsidRDefault="004C5086" w:rsidP="004C5086">
      <w:pPr>
        <w:pStyle w:val="subtitlenumbered"/>
        <w:jc w:val="both"/>
        <w:rPr>
          <w:ins w:id="923" w:author="EBA Staff" w:date="2019-03-06T18:08:00Z"/>
        </w:rPr>
      </w:pPr>
      <w:bookmarkStart w:id="924" w:name="_Toc2789839"/>
      <w:ins w:id="925" w:author="EBA Staff" w:date="2019-03-06T18:08:00Z">
        <w:r w:rsidRPr="00320C81">
          <w:t>FORBEARANCE MANAGEMENT AND QUALITY OF FORBEARANCE (26)</w:t>
        </w:r>
        <w:bookmarkEnd w:id="924"/>
      </w:ins>
    </w:p>
    <w:p w14:paraId="6484D460" w14:textId="445CB0C9" w:rsidR="004C5086" w:rsidRPr="00320C81" w:rsidRDefault="004C5086" w:rsidP="004C5086">
      <w:pPr>
        <w:pStyle w:val="Baseparagraphnumbered"/>
        <w:rPr>
          <w:ins w:id="926" w:author="EBA Staff" w:date="2019-03-06T18:08:00Z"/>
        </w:rPr>
      </w:pPr>
      <w:ins w:id="927" w:author="EBA Staff" w:date="2019-03-06T18:08:00Z">
        <w:r w:rsidRPr="00320C81">
          <w:t>Template 26 shall include detailed information on loans and advances classified as forborne in accordance with paragraphs 240 –</w:t>
        </w:r>
        <w:del w:id="928" w:author="EBA Staff" w:date="2019-04-26T12:01:00Z">
          <w:r w:rsidRPr="00320C81" w:rsidDel="002A4E5D">
            <w:delText xml:space="preserve"> 243 </w:delText>
          </w:r>
        </w:del>
      </w:ins>
      <w:ins w:id="929" w:author="EBA Staff" w:date="2019-04-26T12:01:00Z">
        <w:r w:rsidR="002A4E5D" w:rsidRPr="00320C81">
          <w:t xml:space="preserve">268 </w:t>
        </w:r>
      </w:ins>
      <w:ins w:id="930" w:author="EBA Staff" w:date="2019-03-06T18:08:00Z">
        <w:r w:rsidRPr="00320C81">
          <w:t>of this Part, excluding instruments classified as held for sale.</w:t>
        </w:r>
      </w:ins>
      <w:r w:rsidR="00B57F65" w:rsidRPr="00320C81">
        <w:t xml:space="preserve"> </w:t>
      </w:r>
      <w:ins w:id="931" w:author="EBA Staff" w:date="2019-06-18T18:00:00Z">
        <w:r w:rsidR="00B57F65" w:rsidRPr="00320C81">
          <w:t>F</w:t>
        </w:r>
      </w:ins>
      <w:ins w:id="932" w:author="EBA Staff" w:date="2019-06-18T18:01:00Z">
        <w:r w:rsidR="00B57F65" w:rsidRPr="00320C81">
          <w:t>orborne exposures referring to</w:t>
        </w:r>
      </w:ins>
      <w:ins w:id="933" w:author="EBA Staff" w:date="2019-06-18T18:04:00Z">
        <w:r w:rsidR="00B57F65" w:rsidRPr="00320C81">
          <w:t xml:space="preserve"> either</w:t>
        </w:r>
      </w:ins>
      <w:ins w:id="934" w:author="EBA Staff" w:date="2019-06-18T18:01:00Z">
        <w:r w:rsidR="00B57F65" w:rsidRPr="00320C81">
          <w:t xml:space="preserve"> a modification of the previous terms and conditions</w:t>
        </w:r>
      </w:ins>
      <w:ins w:id="935" w:author="EBA Staff" w:date="2019-06-18T18:04:00Z">
        <w:r w:rsidR="00B57F65" w:rsidRPr="00320C81">
          <w:t xml:space="preserve"> or a total or partial refinancing of a troubled debt contract as defined in paragraph 241 of this Part are </w:t>
        </w:r>
      </w:ins>
      <w:ins w:id="936" w:author="EBA Staff" w:date="2019-06-18T18:05:00Z">
        <w:r w:rsidR="00B57F65" w:rsidRPr="00320C81">
          <w:t>broken-down</w:t>
        </w:r>
      </w:ins>
      <w:ins w:id="937" w:author="EBA Staff" w:date="2019-06-18T18:04:00Z">
        <w:r w:rsidR="00B57F65" w:rsidRPr="00320C81">
          <w:t xml:space="preserve"> in</w:t>
        </w:r>
      </w:ins>
      <w:ins w:id="938" w:author="EBA Staff" w:date="2019-06-18T18:06:00Z">
        <w:r w:rsidR="00B57F65" w:rsidRPr="00320C81">
          <w:t xml:space="preserve"> more specific types of forbearance measures.</w:t>
        </w:r>
      </w:ins>
      <w:ins w:id="939" w:author="EBA Staff" w:date="2019-06-18T18:04:00Z">
        <w:r w:rsidR="00B57F65" w:rsidRPr="00320C81">
          <w:t xml:space="preserve"> </w:t>
        </w:r>
      </w:ins>
      <w:ins w:id="940" w:author="EBA Staff" w:date="2019-06-18T18:01:00Z">
        <w:r w:rsidR="00B57F65" w:rsidRPr="00320C81">
          <w:t xml:space="preserve"> </w:t>
        </w:r>
      </w:ins>
    </w:p>
    <w:p w14:paraId="56D448BB" w14:textId="7E05E673" w:rsidR="004C5086" w:rsidRPr="00320C81" w:rsidRDefault="004C5086" w:rsidP="004C5086">
      <w:pPr>
        <w:pStyle w:val="Baseparagraphnumbered"/>
        <w:rPr>
          <w:ins w:id="941" w:author="EBA Staff" w:date="2019-03-06T18:08:00Z"/>
        </w:rPr>
      </w:pPr>
      <w:ins w:id="942" w:author="EBA Staff" w:date="2019-03-06T18:08:00Z">
        <w:r w:rsidRPr="00320C81">
          <w:t>The ‘Number of instruments’ shall be determined as defined in paragraph 320 of this Part.</w:t>
        </w:r>
      </w:ins>
    </w:p>
    <w:p w14:paraId="28F71051" w14:textId="267A1C2F" w:rsidR="004C5086" w:rsidRPr="00320C81" w:rsidRDefault="004C5086" w:rsidP="004C5086">
      <w:pPr>
        <w:pStyle w:val="Baseparagraphnumbered"/>
        <w:rPr>
          <w:ins w:id="943" w:author="EBA Staff" w:date="2019-03-06T18:08:00Z"/>
        </w:rPr>
      </w:pPr>
      <w:ins w:id="944" w:author="EBA Staff" w:date="2019-03-06T18:08:00Z">
        <w:r w:rsidRPr="00320C81">
          <w:t>The gross carrying amount of exposures with forbearance measures shall be allocated to a category reflecting the type of forbearance measure. Where multiple forbearance measures have been applied to an exposure, the gross carrying amount of exposures with forbearance measures shall be allocated to the most relevant type of forbearance measure. The latter shall be identified based on the type of forbearance measure which has the highest impact on the Net Present Value (NPV) of the forborne exposure or by using any other methods considered applicable.</w:t>
        </w:r>
      </w:ins>
    </w:p>
    <w:p w14:paraId="2939B9DC" w14:textId="06978476" w:rsidR="004C5086" w:rsidRPr="00320C81" w:rsidRDefault="00E506E6" w:rsidP="004C5086">
      <w:pPr>
        <w:pStyle w:val="Baseparagraphnumbered"/>
        <w:rPr>
          <w:ins w:id="945" w:author="EBA Staff" w:date="2019-03-06T18:08:00Z"/>
        </w:rPr>
      </w:pPr>
      <w:ins w:id="946" w:author="EBA Staff" w:date="2019-03-06T20:28:00Z">
        <w:r w:rsidRPr="00320C81">
          <w:t>The types of f</w:t>
        </w:r>
      </w:ins>
      <w:ins w:id="947" w:author="EBA Staff" w:date="2019-03-06T18:08:00Z">
        <w:r w:rsidR="004C5086" w:rsidRPr="00320C81">
          <w:t xml:space="preserve">orbearance measures shall be </w:t>
        </w:r>
      </w:ins>
      <w:ins w:id="948" w:author="EBA Staff" w:date="2019-03-06T20:28:00Z">
        <w:r w:rsidRPr="00320C81">
          <w:t xml:space="preserve">the </w:t>
        </w:r>
      </w:ins>
      <w:ins w:id="949" w:author="EBA Staff" w:date="2019-03-06T18:08:00Z">
        <w:r w:rsidR="004C5086" w:rsidRPr="00320C81">
          <w:t xml:space="preserve">following </w:t>
        </w:r>
      </w:ins>
      <w:ins w:id="950" w:author="EBA Staff" w:date="2019-03-06T20:28:00Z">
        <w:r w:rsidRPr="00320C81">
          <w:t>ones:</w:t>
        </w:r>
      </w:ins>
    </w:p>
    <w:p w14:paraId="269BFCDF" w14:textId="7A4E4694" w:rsidR="004C5086" w:rsidRPr="00320C81" w:rsidRDefault="004C5086" w:rsidP="00C35843">
      <w:pPr>
        <w:numPr>
          <w:ilvl w:val="0"/>
          <w:numId w:val="77"/>
        </w:numPr>
        <w:spacing w:before="120" w:after="120"/>
        <w:ind w:left="1134" w:hanging="426"/>
        <w:jc w:val="both"/>
        <w:rPr>
          <w:ins w:id="951" w:author="EBA Staff" w:date="2019-03-06T18:08:00Z"/>
          <w:rFonts w:ascii="Times New Roman" w:hAnsi="Times New Roman"/>
          <w:sz w:val="24"/>
          <w:szCs w:val="24"/>
        </w:rPr>
      </w:pPr>
      <w:ins w:id="952" w:author="EBA Staff" w:date="2019-03-06T18:08:00Z">
        <w:r w:rsidRPr="00320C81">
          <w:rPr>
            <w:rFonts w:ascii="Times New Roman" w:hAnsi="Times New Roman"/>
            <w:sz w:val="24"/>
            <w:szCs w:val="24"/>
          </w:rPr>
          <w:t>Grace period/payment moratorium: temporary suspense of repayment obligations</w:t>
        </w:r>
        <w:del w:id="953" w:author="EBA Staff" w:date="2019-04-29T13:04:00Z">
          <w:r w:rsidRPr="00320C81" w:rsidDel="004E152D">
            <w:rPr>
              <w:rFonts w:ascii="Times New Roman" w:hAnsi="Times New Roman"/>
              <w:sz w:val="24"/>
              <w:szCs w:val="24"/>
            </w:rPr>
            <w:delText>,</w:delText>
          </w:r>
        </w:del>
        <w:r w:rsidRPr="00320C81">
          <w:rPr>
            <w:rFonts w:ascii="Times New Roman" w:hAnsi="Times New Roman"/>
            <w:sz w:val="24"/>
            <w:szCs w:val="24"/>
          </w:rPr>
          <w:t xml:space="preserve"> with regard to the principal and/or the interest, with repayments to be resumed at a later point in time;</w:t>
        </w:r>
      </w:ins>
    </w:p>
    <w:p w14:paraId="4940C995" w14:textId="4DF1C346" w:rsidR="004C5086" w:rsidRPr="00320C81" w:rsidRDefault="004C5086" w:rsidP="00C35843">
      <w:pPr>
        <w:numPr>
          <w:ilvl w:val="0"/>
          <w:numId w:val="77"/>
        </w:numPr>
        <w:spacing w:before="120" w:after="120"/>
        <w:ind w:left="1134" w:hanging="426"/>
        <w:jc w:val="both"/>
        <w:rPr>
          <w:ins w:id="954" w:author="EBA Staff" w:date="2019-03-06T18:08:00Z"/>
          <w:rFonts w:ascii="Times New Roman" w:hAnsi="Times New Roman"/>
          <w:sz w:val="24"/>
          <w:szCs w:val="24"/>
        </w:rPr>
      </w:pPr>
      <w:ins w:id="955" w:author="EBA Staff" w:date="2019-03-06T18:08:00Z">
        <w:r w:rsidRPr="00320C81">
          <w:rPr>
            <w:rFonts w:ascii="Times New Roman" w:hAnsi="Times New Roman"/>
            <w:sz w:val="24"/>
            <w:szCs w:val="24"/>
          </w:rPr>
          <w:lastRenderedPageBreak/>
          <w:t>Interest rate reduction: permanent or temporary reduction of the interest rate (fixed or variable) to a fair and sustainable rate;</w:t>
        </w:r>
      </w:ins>
    </w:p>
    <w:p w14:paraId="55823969" w14:textId="74049A07" w:rsidR="004C5086" w:rsidRPr="00320C81" w:rsidRDefault="004C5086" w:rsidP="00C35843">
      <w:pPr>
        <w:numPr>
          <w:ilvl w:val="0"/>
          <w:numId w:val="77"/>
        </w:numPr>
        <w:spacing w:before="120" w:after="120"/>
        <w:ind w:left="1134" w:hanging="426"/>
        <w:jc w:val="both"/>
        <w:rPr>
          <w:ins w:id="956" w:author="EBA Staff" w:date="2019-03-06T18:08:00Z"/>
          <w:rFonts w:ascii="Times New Roman" w:hAnsi="Times New Roman"/>
          <w:sz w:val="24"/>
          <w:szCs w:val="24"/>
        </w:rPr>
      </w:pPr>
      <w:ins w:id="957" w:author="EBA Staff" w:date="2019-03-06T18:08:00Z">
        <w:r w:rsidRPr="00320C81">
          <w:rPr>
            <w:rFonts w:ascii="Times New Roman" w:hAnsi="Times New Roman"/>
            <w:sz w:val="24"/>
            <w:szCs w:val="24"/>
          </w:rPr>
          <w:t>Extension of maturity/term: extension of the maturity of the exposure, entailing a reduction in instalment amounts by spreading the repayments over a longer period;</w:t>
        </w:r>
      </w:ins>
    </w:p>
    <w:p w14:paraId="7FE15AA4" w14:textId="5DA20775" w:rsidR="004C5086" w:rsidRPr="00320C81" w:rsidRDefault="004C5086" w:rsidP="00C35843">
      <w:pPr>
        <w:numPr>
          <w:ilvl w:val="0"/>
          <w:numId w:val="77"/>
        </w:numPr>
        <w:spacing w:before="120" w:after="120"/>
        <w:ind w:left="1134" w:hanging="426"/>
        <w:jc w:val="both"/>
        <w:rPr>
          <w:ins w:id="958" w:author="EBA Staff" w:date="2019-03-06T18:08:00Z"/>
          <w:rFonts w:ascii="Times New Roman" w:hAnsi="Times New Roman"/>
          <w:sz w:val="24"/>
          <w:szCs w:val="24"/>
        </w:rPr>
      </w:pPr>
      <w:ins w:id="959" w:author="EBA Staff" w:date="2019-03-06T18:15:00Z">
        <w:r w:rsidRPr="00320C81">
          <w:rPr>
            <w:rFonts w:ascii="Times New Roman" w:hAnsi="Times New Roman"/>
            <w:sz w:val="24"/>
            <w:szCs w:val="24"/>
          </w:rPr>
          <w:t>R</w:t>
        </w:r>
      </w:ins>
      <w:ins w:id="960" w:author="EBA Staff" w:date="2019-03-06T18:08:00Z">
        <w:r w:rsidRPr="00320C81">
          <w:rPr>
            <w:rFonts w:ascii="Times New Roman" w:hAnsi="Times New Roman"/>
            <w:sz w:val="24"/>
            <w:szCs w:val="24"/>
          </w:rPr>
          <w:t>escheduled payments: adjustment of the contractual repayment schedule with or without changes to instalment amounts, other than grace periods/payment moratorium, extension of maturity/term and debt forgiveness. This category shall include, among others, capitalisation of arrears and/or accrued interest arrears to the outstanding principal balance for repayment under a sustainable, rescheduled programme; decrease of the amount of principal repayment instalments over a defined period, regardless of whether interests remain to be paid in full or they are either capitalised or forfeited;</w:t>
        </w:r>
      </w:ins>
    </w:p>
    <w:p w14:paraId="035F3C32" w14:textId="0D9BFFFC" w:rsidR="004C5086" w:rsidRPr="00320C81" w:rsidRDefault="004C5086" w:rsidP="00C35843">
      <w:pPr>
        <w:numPr>
          <w:ilvl w:val="0"/>
          <w:numId w:val="77"/>
        </w:numPr>
        <w:spacing w:before="120" w:after="120"/>
        <w:ind w:left="1134" w:hanging="426"/>
        <w:jc w:val="both"/>
        <w:rPr>
          <w:ins w:id="961" w:author="EBA Staff" w:date="2019-03-06T18:08:00Z"/>
          <w:rFonts w:ascii="Times New Roman" w:hAnsi="Times New Roman"/>
          <w:sz w:val="24"/>
          <w:szCs w:val="24"/>
        </w:rPr>
      </w:pPr>
      <w:ins w:id="962" w:author="EBA Staff" w:date="2019-03-06T18:08:00Z">
        <w:r w:rsidRPr="00320C81">
          <w:rPr>
            <w:rFonts w:ascii="Times New Roman" w:hAnsi="Times New Roman"/>
            <w:sz w:val="24"/>
            <w:szCs w:val="24"/>
          </w:rPr>
          <w:t>Debt forgiveness: partial cancellation of the exposure by the reporting institution through forfeiture of right to legally recover it;</w:t>
        </w:r>
      </w:ins>
    </w:p>
    <w:p w14:paraId="7794EBF4" w14:textId="76DF842B" w:rsidR="004C5086" w:rsidRPr="00320C81" w:rsidRDefault="004C5086" w:rsidP="00C35843">
      <w:pPr>
        <w:numPr>
          <w:ilvl w:val="0"/>
          <w:numId w:val="77"/>
        </w:numPr>
        <w:spacing w:before="120" w:after="120"/>
        <w:ind w:left="1134" w:hanging="426"/>
        <w:jc w:val="both"/>
        <w:rPr>
          <w:ins w:id="963" w:author="EBA Staff" w:date="2019-03-06T18:08:00Z"/>
          <w:rFonts w:ascii="Times New Roman" w:hAnsi="Times New Roman"/>
          <w:sz w:val="24"/>
          <w:szCs w:val="24"/>
        </w:rPr>
      </w:pPr>
      <w:ins w:id="964" w:author="EBA Staff" w:date="2019-03-06T18:08:00Z">
        <w:r w:rsidRPr="00320C81">
          <w:rPr>
            <w:rFonts w:ascii="Times New Roman" w:hAnsi="Times New Roman"/>
            <w:sz w:val="24"/>
            <w:szCs w:val="24"/>
          </w:rPr>
          <w:t>Debt asset swaps: partial replacement of exposures in the form of debt instruments with assets or equity;</w:t>
        </w:r>
      </w:ins>
    </w:p>
    <w:p w14:paraId="272CECC6" w14:textId="3AB93C15" w:rsidR="004C5086" w:rsidRPr="00320C81" w:rsidRDefault="004C5086" w:rsidP="00C35843">
      <w:pPr>
        <w:numPr>
          <w:ilvl w:val="0"/>
          <w:numId w:val="77"/>
        </w:numPr>
        <w:spacing w:before="120" w:after="120"/>
        <w:ind w:left="1134" w:hanging="426"/>
        <w:jc w:val="both"/>
        <w:rPr>
          <w:ins w:id="965" w:author="EBA Staff" w:date="2019-03-06T18:08:00Z"/>
          <w:rFonts w:ascii="Times New Roman" w:hAnsi="Times New Roman"/>
          <w:sz w:val="24"/>
          <w:szCs w:val="24"/>
        </w:rPr>
      </w:pPr>
      <w:ins w:id="966" w:author="EBA Staff" w:date="2019-03-06T18:08:00Z">
        <w:r w:rsidRPr="00320C81">
          <w:rPr>
            <w:rFonts w:ascii="Times New Roman" w:hAnsi="Times New Roman"/>
            <w:sz w:val="24"/>
            <w:szCs w:val="24"/>
          </w:rPr>
          <w:t>Other forbearance measures</w:t>
        </w:r>
      </w:ins>
      <w:ins w:id="967" w:author="EBA Staff" w:date="2019-06-20T10:32:00Z">
        <w:r w:rsidR="001F1FED" w:rsidRPr="00320C81">
          <w:rPr>
            <w:rFonts w:ascii="Times New Roman" w:hAnsi="Times New Roman"/>
            <w:sz w:val="24"/>
            <w:szCs w:val="24"/>
          </w:rPr>
          <w:t xml:space="preserve">, including among others, total or partial </w:t>
        </w:r>
      </w:ins>
      <w:ins w:id="968" w:author="EBA Staff" w:date="2019-06-20T10:33:00Z">
        <w:r w:rsidR="001F1FED" w:rsidRPr="00320C81">
          <w:rPr>
            <w:rFonts w:ascii="Times New Roman" w:hAnsi="Times New Roman"/>
            <w:sz w:val="24"/>
            <w:szCs w:val="24"/>
          </w:rPr>
          <w:t>refinancing</w:t>
        </w:r>
      </w:ins>
      <w:ins w:id="969" w:author="EBA Staff" w:date="2019-06-20T10:32:00Z">
        <w:r w:rsidR="001F1FED" w:rsidRPr="00320C81">
          <w:rPr>
            <w:rFonts w:ascii="Times New Roman" w:hAnsi="Times New Roman"/>
            <w:sz w:val="24"/>
            <w:szCs w:val="24"/>
          </w:rPr>
          <w:t xml:space="preserve"> </w:t>
        </w:r>
      </w:ins>
      <w:ins w:id="970" w:author="EBA Staff" w:date="2019-06-20T10:33:00Z">
        <w:r w:rsidR="001F1FED" w:rsidRPr="00320C81">
          <w:rPr>
            <w:rFonts w:ascii="Times New Roman" w:hAnsi="Times New Roman"/>
            <w:sz w:val="24"/>
            <w:szCs w:val="24"/>
          </w:rPr>
          <w:t>of a troubled debt contract</w:t>
        </w:r>
      </w:ins>
      <w:ins w:id="971" w:author="EBA Staff" w:date="2019-03-06T18:08:00Z">
        <w:r w:rsidRPr="00320C81">
          <w:rPr>
            <w:rFonts w:ascii="Times New Roman" w:hAnsi="Times New Roman"/>
            <w:sz w:val="24"/>
            <w:szCs w:val="24"/>
          </w:rPr>
          <w:t>.</w:t>
        </w:r>
      </w:ins>
    </w:p>
    <w:p w14:paraId="01842899" w14:textId="13AC19A7" w:rsidR="004C5086" w:rsidRPr="00320C81" w:rsidRDefault="004C5086" w:rsidP="004C5086">
      <w:pPr>
        <w:pStyle w:val="Baseparagraphnumbered"/>
        <w:rPr>
          <w:ins w:id="972" w:author="EBA Staff" w:date="2019-03-06T18:08:00Z"/>
        </w:rPr>
      </w:pPr>
      <w:ins w:id="973" w:author="EBA Staff" w:date="2019-03-06T18:08:00Z">
        <w:r w:rsidRPr="00320C81">
          <w:t>Where the forbearance measure impacts the gross carrying amount of an exposure, the gross carrying amount at the reference date, i.e. after application of the forbearance measure, shall be reported.</w:t>
        </w:r>
      </w:ins>
      <w:ins w:id="974" w:author="EBA Staff" w:date="2019-06-20T10:34:00Z">
        <w:r w:rsidR="00921656" w:rsidRPr="00320C81">
          <w:t xml:space="preserve"> In case</w:t>
        </w:r>
      </w:ins>
      <w:ins w:id="975" w:author="EBA Staff" w:date="2019-06-20T10:35:00Z">
        <w:r w:rsidR="00921656" w:rsidRPr="00320C81">
          <w:t xml:space="preserve"> of refinancing, the gross carrying amount of the new contract (</w:t>
        </w:r>
      </w:ins>
      <w:ins w:id="976" w:author="EBA Staff" w:date="2019-06-20T10:36:00Z">
        <w:r w:rsidR="00921656" w:rsidRPr="00320C81">
          <w:t>“refinancing debt”) granted which qualifies as a forbearance measure, as well as the gross carrying amount of the old re-paid contract that is still outstanding shall be reported.</w:t>
        </w:r>
      </w:ins>
      <w:ins w:id="977" w:author="EBA Staff" w:date="2019-06-20T10:34:00Z">
        <w:r w:rsidR="00921656" w:rsidRPr="00320C81">
          <w:t xml:space="preserve"> </w:t>
        </w:r>
      </w:ins>
    </w:p>
    <w:p w14:paraId="46161FB1" w14:textId="2E0C055E" w:rsidR="004C5086" w:rsidRPr="00320C81" w:rsidRDefault="004C5086" w:rsidP="004C5086">
      <w:pPr>
        <w:pStyle w:val="Baseparagraphnumbered"/>
        <w:rPr>
          <w:ins w:id="978" w:author="EBA Staff" w:date="2019-03-06T18:08:00Z"/>
        </w:rPr>
      </w:pPr>
      <w:ins w:id="979" w:author="EBA Staff" w:date="2019-03-06T18:08:00Z">
        <w:r w:rsidRPr="00320C81">
          <w:t>The following items shall be reported in separate rows:</w:t>
        </w:r>
      </w:ins>
    </w:p>
    <w:p w14:paraId="3A3515C3" w14:textId="77777777" w:rsidR="0096316E" w:rsidRPr="00320C81" w:rsidRDefault="004C5086" w:rsidP="00C35843">
      <w:pPr>
        <w:numPr>
          <w:ilvl w:val="0"/>
          <w:numId w:val="76"/>
        </w:numPr>
        <w:spacing w:before="120" w:after="120"/>
        <w:ind w:left="1134" w:hanging="426"/>
        <w:jc w:val="both"/>
        <w:rPr>
          <w:ins w:id="980" w:author="EBA Staff" w:date="2019-03-06T18:25:00Z"/>
          <w:rFonts w:ascii="Times New Roman" w:hAnsi="Times New Roman"/>
          <w:sz w:val="24"/>
          <w:szCs w:val="24"/>
        </w:rPr>
      </w:pPr>
      <w:ins w:id="981" w:author="EBA Staff" w:date="2019-03-06T18:08:00Z">
        <w:r w:rsidRPr="00320C81">
          <w:rPr>
            <w:rFonts w:ascii="Times New Roman" w:hAnsi="Times New Roman"/>
            <w:sz w:val="24"/>
            <w:szCs w:val="24"/>
          </w:rPr>
          <w:t>Instruments that were subject to forbearance measures at multiple points in time, where</w:t>
        </w:r>
      </w:ins>
    </w:p>
    <w:p w14:paraId="4E5A33C8" w14:textId="4E14A32C" w:rsidR="004C5086" w:rsidRPr="00320C81" w:rsidRDefault="004C5086" w:rsidP="0096316E">
      <w:pPr>
        <w:spacing w:before="120" w:after="120"/>
        <w:ind w:left="1491" w:hanging="357"/>
        <w:jc w:val="both"/>
        <w:rPr>
          <w:ins w:id="982" w:author="EBA Staff" w:date="2019-03-06T18:08:00Z"/>
          <w:rFonts w:ascii="Times New Roman" w:hAnsi="Times New Roman"/>
          <w:sz w:val="24"/>
          <w:szCs w:val="24"/>
        </w:rPr>
      </w:pPr>
      <w:ins w:id="983" w:author="EBA Staff" w:date="2019-03-06T18:08:00Z">
        <w:r w:rsidRPr="00320C81">
          <w:t>(i)</w:t>
        </w:r>
        <w:r w:rsidRPr="00320C81">
          <w:tab/>
          <w:t>‘</w:t>
        </w:r>
        <w:r w:rsidRPr="00320C81">
          <w:rPr>
            <w:rFonts w:ascii="Times New Roman" w:hAnsi="Times New Roman"/>
            <w:sz w:val="24"/>
            <w:szCs w:val="24"/>
          </w:rPr>
          <w:t>Loans and advances having been forborne ‘twice’ and ‘more than twice’ shall mean exposures classified as forborne in accordance with paragraphs 240 –</w:t>
        </w:r>
        <w:del w:id="984" w:author="EBA Staff" w:date="2019-04-26T12:04:00Z">
          <w:r w:rsidRPr="00320C81" w:rsidDel="00C40701">
            <w:rPr>
              <w:rFonts w:ascii="Times New Roman" w:hAnsi="Times New Roman"/>
              <w:sz w:val="24"/>
              <w:szCs w:val="24"/>
            </w:rPr>
            <w:delText xml:space="preserve"> 243 </w:delText>
          </w:r>
        </w:del>
      </w:ins>
      <w:ins w:id="985" w:author="EBA Staff" w:date="2019-04-26T12:04:00Z">
        <w:r w:rsidR="00C40701" w:rsidRPr="00320C81">
          <w:rPr>
            <w:rFonts w:ascii="Times New Roman" w:hAnsi="Times New Roman"/>
            <w:sz w:val="24"/>
            <w:szCs w:val="24"/>
          </w:rPr>
          <w:t xml:space="preserve">268 </w:t>
        </w:r>
      </w:ins>
      <w:ins w:id="986" w:author="EBA Staff" w:date="2019-03-06T18:08:00Z">
        <w:r w:rsidRPr="00320C81">
          <w:rPr>
            <w:rFonts w:ascii="Times New Roman" w:hAnsi="Times New Roman"/>
            <w:sz w:val="24"/>
            <w:szCs w:val="24"/>
          </w:rPr>
          <w:t>of this Part at the reporting reference date, to which forbearance measures have been applied at two respectively more than two different points in time. This includes, among others, originally forborne exposures that exited the forborne status (cured forborne exposures), but were granted new forbearance measures after that;</w:t>
        </w:r>
      </w:ins>
    </w:p>
    <w:p w14:paraId="758163C2" w14:textId="77777777" w:rsidR="004C5086" w:rsidRPr="00320C81" w:rsidRDefault="004C5086" w:rsidP="0096316E">
      <w:pPr>
        <w:spacing w:before="120" w:after="120"/>
        <w:ind w:left="1491" w:hanging="357"/>
        <w:jc w:val="both"/>
        <w:rPr>
          <w:ins w:id="987" w:author="EBA Staff" w:date="2019-03-06T18:08:00Z"/>
          <w:rFonts w:ascii="Times New Roman" w:hAnsi="Times New Roman"/>
          <w:sz w:val="24"/>
          <w:szCs w:val="24"/>
        </w:rPr>
      </w:pPr>
      <w:ins w:id="988" w:author="EBA Staff" w:date="2019-03-06T18:08:00Z">
        <w:r w:rsidRPr="00320C81">
          <w:rPr>
            <w:rFonts w:ascii="Times New Roman" w:hAnsi="Times New Roman"/>
            <w:sz w:val="24"/>
            <w:szCs w:val="24"/>
          </w:rPr>
          <w:t>(ii)</w:t>
        </w:r>
        <w:r w:rsidRPr="00320C81">
          <w:rPr>
            <w:rFonts w:ascii="Times New Roman" w:hAnsi="Times New Roman"/>
            <w:sz w:val="24"/>
            <w:szCs w:val="24"/>
          </w:rPr>
          <w:tab/>
          <w:t>‘Loans and advances to which forbearance measures were granted in addition to already existing forbearance measures’ shall mean forborne exposures under probation to which forbearance measures were applied in addition to forbearance measures granted at an earlier point in time, without the exposure having cured in between.</w:t>
        </w:r>
      </w:ins>
    </w:p>
    <w:p w14:paraId="7FDCFD16" w14:textId="471AFECE" w:rsidR="004C5086" w:rsidRPr="00320C81" w:rsidRDefault="004C5086" w:rsidP="00C35843">
      <w:pPr>
        <w:numPr>
          <w:ilvl w:val="0"/>
          <w:numId w:val="76"/>
        </w:numPr>
        <w:spacing w:before="120" w:after="120"/>
        <w:ind w:left="1134" w:hanging="426"/>
        <w:jc w:val="both"/>
        <w:rPr>
          <w:ins w:id="989" w:author="EBA Staff" w:date="2019-03-06T18:08:00Z"/>
          <w:rFonts w:ascii="Times New Roman" w:hAnsi="Times New Roman"/>
          <w:sz w:val="24"/>
          <w:szCs w:val="24"/>
        </w:rPr>
      </w:pPr>
      <w:ins w:id="990" w:author="EBA Staff" w:date="2019-03-06T18:08:00Z">
        <w:r w:rsidRPr="00320C81">
          <w:rPr>
            <w:rFonts w:ascii="Times New Roman" w:hAnsi="Times New Roman"/>
            <w:sz w:val="24"/>
            <w:szCs w:val="24"/>
          </w:rPr>
          <w:t xml:space="preserve">Non-performing forborne exposures that failed to meet the non-performing exit criteria. This shall comprise non-performing forborne exposures that </w:t>
        </w:r>
        <w:r w:rsidRPr="00320C81">
          <w:rPr>
            <w:rFonts w:ascii="Times New Roman" w:hAnsi="Times New Roman"/>
            <w:sz w:val="24"/>
            <w:szCs w:val="24"/>
          </w:rPr>
          <w:lastRenderedPageBreak/>
          <w:t>failed to meet the conditions for ceasing to be non-performing as described in paragraph 232 of this Part at the end of the probation period of 1 year specified in paragraph 23</w:t>
        </w:r>
      </w:ins>
      <w:ins w:id="991" w:author="EBA Staff" w:date="2019-04-26T12:07:00Z">
        <w:r w:rsidR="00C40701" w:rsidRPr="00320C81">
          <w:rPr>
            <w:rFonts w:ascii="Times New Roman" w:hAnsi="Times New Roman"/>
            <w:sz w:val="24"/>
            <w:szCs w:val="24"/>
          </w:rPr>
          <w:t>1</w:t>
        </w:r>
      </w:ins>
      <w:ins w:id="992" w:author="EBA Staff" w:date="2019-03-06T18:08:00Z">
        <w:r w:rsidRPr="00320C81">
          <w:rPr>
            <w:rFonts w:ascii="Times New Roman" w:hAnsi="Times New Roman"/>
            <w:sz w:val="24"/>
            <w:szCs w:val="24"/>
          </w:rPr>
          <w:t xml:space="preserve"> (b) of this Part.</w:t>
        </w:r>
      </w:ins>
    </w:p>
    <w:p w14:paraId="5BE63FAF" w14:textId="7802124F" w:rsidR="004C5086" w:rsidRPr="00320C81" w:rsidRDefault="004C5086" w:rsidP="004C5086">
      <w:pPr>
        <w:pStyle w:val="Baseparagraphnumbered"/>
        <w:rPr>
          <w:ins w:id="993" w:author="EBA Staff" w:date="2019-03-06T18:08:00Z"/>
        </w:rPr>
      </w:pPr>
      <w:ins w:id="994" w:author="EBA Staff" w:date="2019-03-06T18:08:00Z">
        <w:r w:rsidRPr="00320C81">
          <w:t>Exposures to which forbearance measures have been granted since the end of the last financial year shall be reported in separate columns.</w:t>
        </w:r>
      </w:ins>
    </w:p>
    <w:p w14:paraId="2B25FECF" w14:textId="19FAF981" w:rsidR="004C5086" w:rsidRPr="00320C81" w:rsidRDefault="004C5086" w:rsidP="004C5086">
      <w:pPr>
        <w:pStyle w:val="subtitlenumbered"/>
        <w:jc w:val="both"/>
        <w:rPr>
          <w:ins w:id="995" w:author="EBA Staff" w:date="2019-03-06T18:08:00Z"/>
        </w:rPr>
      </w:pPr>
      <w:bookmarkStart w:id="996" w:name="_Toc2789840"/>
      <w:ins w:id="997" w:author="EBA Staff" w:date="2019-03-06T18:08:00Z">
        <w:r w:rsidRPr="00320C81">
          <w:t>LOANS AND ADVANCES: AVERAGE DURATION AND RECOVERY PERIODS (47)</w:t>
        </w:r>
        <w:bookmarkEnd w:id="996"/>
      </w:ins>
    </w:p>
    <w:p w14:paraId="6BAD03B1" w14:textId="0E68E994" w:rsidR="004C5086" w:rsidRPr="00320C81" w:rsidRDefault="004C5086" w:rsidP="004C5086">
      <w:pPr>
        <w:pStyle w:val="Baseparagraphnumbered"/>
        <w:rPr>
          <w:ins w:id="998" w:author="EBA Staff" w:date="2019-03-06T18:08:00Z"/>
        </w:rPr>
      </w:pPr>
      <w:ins w:id="999" w:author="EBA Staff" w:date="2019-03-06T18:08:00Z">
        <w:r w:rsidRPr="00320C81">
          <w:t>The information provided in template 47 shall refer to loans and advances, excluding loans and advances classified as held for trading, trading financial assets or held for sale.</w:t>
        </w:r>
      </w:ins>
    </w:p>
    <w:p w14:paraId="67739BDA" w14:textId="7BC4236C" w:rsidR="004C5086" w:rsidRPr="00320C81" w:rsidRDefault="004C5086" w:rsidP="004C5086">
      <w:pPr>
        <w:pStyle w:val="Baseparagraphnumbered"/>
        <w:rPr>
          <w:ins w:id="1000" w:author="EBA Staff" w:date="2019-03-06T18:08:00Z"/>
        </w:rPr>
      </w:pPr>
      <w:ins w:id="1001" w:author="EBA Staff" w:date="2019-03-06T18:08:00Z">
        <w:r w:rsidRPr="00320C81">
          <w:t>The ‘weighted average time since past due date (in years)’ shall be calculated as the weighted average of the number of days past due of exposures classified as non-performing in accordance with paragraphs 213 to 239 or 260 of this Part at the reference date. Non-performing exposures that are not past due shall be considered as being zero days past due in this calculation. Exposures shall be weighted by the gross carrying amount</w:t>
        </w:r>
      </w:ins>
      <w:ins w:id="1002" w:author="EBA Staff" w:date="2019-04-26T12:09:00Z">
        <w:r w:rsidR="00C40701" w:rsidRPr="00320C81">
          <w:t xml:space="preserve"> measured at the reference date</w:t>
        </w:r>
      </w:ins>
      <w:ins w:id="1003" w:author="EBA Staff" w:date="2019-03-06T18:08:00Z">
        <w:r w:rsidRPr="00320C81">
          <w:t>. The weighted average time since past due date shall be expressed in years (with decimals).</w:t>
        </w:r>
      </w:ins>
    </w:p>
    <w:p w14:paraId="592EF274" w14:textId="2A9A6033" w:rsidR="004C5086" w:rsidRPr="00320C81" w:rsidRDefault="004C5086" w:rsidP="004C5086">
      <w:pPr>
        <w:pStyle w:val="Baseparagraphnumbered"/>
        <w:rPr>
          <w:ins w:id="1004" w:author="EBA Staff" w:date="2019-03-06T18:08:00Z"/>
        </w:rPr>
      </w:pPr>
      <w:ins w:id="1005" w:author="EBA Staff" w:date="2019-03-06T18:08:00Z">
        <w:r w:rsidRPr="00320C81">
          <w:t>The following information on the results of litigation procedures on non-performing loans and advances concluded during the period shall be reported:</w:t>
        </w:r>
      </w:ins>
    </w:p>
    <w:p w14:paraId="79183A6F" w14:textId="3ED645AD" w:rsidR="004C5086" w:rsidRPr="00320C81" w:rsidRDefault="004C5086" w:rsidP="00C35843">
      <w:pPr>
        <w:numPr>
          <w:ilvl w:val="0"/>
          <w:numId w:val="75"/>
        </w:numPr>
        <w:spacing w:before="120" w:after="120"/>
        <w:ind w:left="1134" w:hanging="426"/>
        <w:jc w:val="both"/>
        <w:rPr>
          <w:ins w:id="1006" w:author="EBA Staff" w:date="2019-03-06T18:08:00Z"/>
          <w:rFonts w:ascii="Times New Roman" w:hAnsi="Times New Roman"/>
          <w:sz w:val="24"/>
          <w:szCs w:val="24"/>
        </w:rPr>
      </w:pPr>
      <w:ins w:id="1007" w:author="EBA Staff" w:date="2019-03-06T18:08:00Z">
        <w:r w:rsidRPr="00320C81">
          <w:rPr>
            <w:rFonts w:ascii="Times New Roman" w:hAnsi="Times New Roman"/>
            <w:sz w:val="24"/>
            <w:szCs w:val="24"/>
          </w:rPr>
          <w:t>Net cumulated recoveries: This item shall include recoveries resulting from in-court procedures. Recoveries stemming from voluntary agreements shall not be included.</w:t>
        </w:r>
      </w:ins>
    </w:p>
    <w:p w14:paraId="31869C8D" w14:textId="26C3E345" w:rsidR="004C5086" w:rsidRPr="00320C81" w:rsidRDefault="004C5086" w:rsidP="00C35843">
      <w:pPr>
        <w:numPr>
          <w:ilvl w:val="0"/>
          <w:numId w:val="75"/>
        </w:numPr>
        <w:spacing w:before="120" w:after="120"/>
        <w:ind w:left="1134" w:hanging="426"/>
        <w:jc w:val="both"/>
        <w:rPr>
          <w:ins w:id="1008" w:author="EBA Staff" w:date="2019-03-06T18:08:00Z"/>
          <w:rFonts w:ascii="Times New Roman" w:hAnsi="Times New Roman"/>
          <w:sz w:val="24"/>
          <w:szCs w:val="24"/>
        </w:rPr>
      </w:pPr>
      <w:ins w:id="1009" w:author="EBA Staff" w:date="2019-03-06T18:08:00Z">
        <w:r w:rsidRPr="00320C81">
          <w:rPr>
            <w:rFonts w:ascii="Times New Roman" w:hAnsi="Times New Roman"/>
            <w:sz w:val="24"/>
            <w:szCs w:val="24"/>
          </w:rPr>
          <w:t>Gross carrying amount reduction: This item shall include the gross-carrying amount of non-performing loans and advances derecognised in response to the conclusion of a litigation procedure. This includes related write-offs.</w:t>
        </w:r>
      </w:ins>
    </w:p>
    <w:p w14:paraId="58AF694E" w14:textId="7A33FDD4" w:rsidR="004C5086" w:rsidRPr="00320C81" w:rsidRDefault="004C5086" w:rsidP="00C35843">
      <w:pPr>
        <w:numPr>
          <w:ilvl w:val="0"/>
          <w:numId w:val="75"/>
        </w:numPr>
        <w:spacing w:before="120" w:after="120"/>
        <w:ind w:left="1134" w:hanging="426"/>
        <w:jc w:val="both"/>
        <w:rPr>
          <w:rFonts w:ascii="Times New Roman" w:hAnsi="Times New Roman"/>
          <w:sz w:val="24"/>
          <w:szCs w:val="24"/>
        </w:rPr>
      </w:pPr>
      <w:ins w:id="1010" w:author="EBA Staff" w:date="2019-03-06T18:08:00Z">
        <w:r w:rsidRPr="00320C81">
          <w:rPr>
            <w:rFonts w:ascii="Times New Roman" w:hAnsi="Times New Roman"/>
            <w:sz w:val="24"/>
            <w:szCs w:val="24"/>
          </w:rPr>
          <w:t>Average duration of litigation procedures concluded in the period: shall be calculated as the average of the elapsed time between the date of classification of the instrument as ‘in litigation status’ in accordance with paragraph 322 of this Part and the date of the finalisation of legal proceedings; it shall be expressed in years (with decimals).</w:t>
        </w:r>
      </w:ins>
    </w:p>
    <w:p w14:paraId="73900362" w14:textId="77777777" w:rsidR="009569C7" w:rsidRPr="00320C81" w:rsidRDefault="009569C7" w:rsidP="009569C7">
      <w:pPr>
        <w:jc w:val="center"/>
        <w:rPr>
          <w:rFonts w:ascii="Times New Roman" w:hAnsi="Times New Roman"/>
          <w:b/>
          <w:sz w:val="24"/>
          <w:szCs w:val="24"/>
          <w:lang w:val="en-US" w:eastAsia="de-DE"/>
        </w:rPr>
      </w:pPr>
      <w:bookmarkStart w:id="1011" w:name="_Toc361844270"/>
    </w:p>
    <w:p w14:paraId="76DEC1C8" w14:textId="77777777" w:rsidR="009569C7" w:rsidRPr="00320C81" w:rsidRDefault="00A834F1" w:rsidP="009569C7">
      <w:pPr>
        <w:jc w:val="center"/>
        <w:rPr>
          <w:rFonts w:ascii="Times New Roman" w:hAnsi="Times New Roman"/>
          <w:b/>
          <w:sz w:val="24"/>
          <w:szCs w:val="24"/>
          <w:lang w:val="en-US" w:eastAsia="de-DE"/>
        </w:rPr>
      </w:pPr>
      <w:r w:rsidRPr="00320C81">
        <w:rPr>
          <w:rFonts w:ascii="Times New Roman" w:hAnsi="Times New Roman"/>
          <w:b/>
          <w:sz w:val="24"/>
          <w:szCs w:val="24"/>
          <w:lang w:val="en-US" w:eastAsia="de-DE"/>
        </w:rPr>
        <w:t>PART 3</w:t>
      </w:r>
      <w:bookmarkEnd w:id="1011"/>
    </w:p>
    <w:p w14:paraId="5ABD072C" w14:textId="77777777" w:rsidR="009569C7" w:rsidRPr="00EC4FA2" w:rsidRDefault="00A834F1" w:rsidP="009569C7">
      <w:pPr>
        <w:pStyle w:val="Heading1"/>
      </w:pPr>
      <w:bookmarkStart w:id="1012" w:name="_Toc359315703"/>
      <w:bookmarkStart w:id="1013" w:name="_Toc361844271"/>
      <w:bookmarkStart w:id="1014" w:name="_Toc362359341"/>
      <w:bookmarkStart w:id="1015" w:name="_Toc2789841"/>
      <w:r w:rsidRPr="00320C81">
        <w:t>Mapping of exposure classes and counterparty sectors</w:t>
      </w:r>
      <w:bookmarkEnd w:id="1012"/>
      <w:bookmarkEnd w:id="1013"/>
      <w:bookmarkEnd w:id="1014"/>
      <w:bookmarkEnd w:id="1015"/>
    </w:p>
    <w:p w14:paraId="20C90405" w14:textId="77777777" w:rsidR="009569C7" w:rsidRPr="00EC4FA2" w:rsidRDefault="009569C7" w:rsidP="009569C7">
      <w:pPr>
        <w:rPr>
          <w:lang w:val="en-US" w:eastAsia="en-US"/>
        </w:rPr>
      </w:pPr>
    </w:p>
    <w:p w14:paraId="5AABEFE8" w14:textId="77777777" w:rsidR="009569C7" w:rsidRPr="00EC4FA2" w:rsidRDefault="00A834F1" w:rsidP="00C35843">
      <w:pPr>
        <w:pStyle w:val="Baseparagraphnumbered"/>
        <w:numPr>
          <w:ilvl w:val="0"/>
          <w:numId w:val="36"/>
        </w:numPr>
      </w:pPr>
      <w:r w:rsidRPr="00EC4FA2">
        <w:t xml:space="preserve">The </w:t>
      </w:r>
      <w:r w:rsidRPr="002A3DB8">
        <w:t>T</w:t>
      </w:r>
      <w:r w:rsidRPr="00EC4FA2">
        <w:t xml:space="preserve">ables </w:t>
      </w:r>
      <w:r w:rsidRPr="002A3DB8">
        <w:t xml:space="preserve">2 and 3 </w:t>
      </w:r>
      <w:r w:rsidRPr="00EC4FA2">
        <w:t>map exposure classes used to calculate capital requirements according to the CRR to counterparty sectors used in FINREP tables.</w:t>
      </w:r>
    </w:p>
    <w:p w14:paraId="111F8B0C" w14:textId="77777777" w:rsidR="009569C7" w:rsidRPr="00EC4FA2" w:rsidRDefault="00A834F1" w:rsidP="009569C7">
      <w:pPr>
        <w:jc w:val="center"/>
        <w:rPr>
          <w:rFonts w:ascii="Times New Roman" w:hAnsi="Times New Roman"/>
          <w:bCs/>
          <w:i/>
          <w:sz w:val="24"/>
          <w:szCs w:val="24"/>
        </w:rPr>
      </w:pPr>
      <w:r w:rsidRPr="00EC4FA2">
        <w:rPr>
          <w:rFonts w:ascii="Times New Roman" w:hAnsi="Times New Roman"/>
          <w:bCs/>
          <w:i/>
          <w:sz w:val="24"/>
          <w:szCs w:val="24"/>
        </w:rPr>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14:paraId="52464EAC" w14:textId="77777777" w:rsidTr="009569C7">
        <w:trPr>
          <w:tblHeader/>
        </w:trPr>
        <w:tc>
          <w:tcPr>
            <w:tcW w:w="3168" w:type="dxa"/>
            <w:vAlign w:val="center"/>
          </w:tcPr>
          <w:p w14:paraId="02261731" w14:textId="77777777" w:rsidR="009569C7" w:rsidRPr="00EC4FA2" w:rsidRDefault="00A834F1" w:rsidP="009569C7">
            <w:pPr>
              <w:spacing w:before="60" w:after="60"/>
              <w:jc w:val="center"/>
              <w:rPr>
                <w:rFonts w:ascii="Times New Roman" w:hAnsi="Times New Roman"/>
                <w:b/>
                <w:bCs/>
                <w:i/>
                <w:iCs/>
                <w:sz w:val="20"/>
                <w:lang w:val="fr-FR"/>
              </w:rPr>
            </w:pPr>
            <w:r w:rsidRPr="00EC4FA2">
              <w:rPr>
                <w:rFonts w:ascii="Times New Roman" w:hAnsi="Times New Roman"/>
                <w:b/>
                <w:bCs/>
                <w:i/>
                <w:iCs/>
                <w:sz w:val="20"/>
                <w:lang w:val="fr-FR"/>
              </w:rPr>
              <w:lastRenderedPageBreak/>
              <w:t>SA exposure classes (CRR Article 112)</w:t>
            </w:r>
          </w:p>
        </w:tc>
        <w:tc>
          <w:tcPr>
            <w:tcW w:w="3060" w:type="dxa"/>
            <w:vAlign w:val="center"/>
          </w:tcPr>
          <w:p w14:paraId="0A545F63"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40" w:type="dxa"/>
            <w:vAlign w:val="center"/>
          </w:tcPr>
          <w:p w14:paraId="61DC0F5D"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AF04C3D" w14:textId="77777777" w:rsidTr="009569C7">
        <w:trPr>
          <w:cantSplit/>
        </w:trPr>
        <w:tc>
          <w:tcPr>
            <w:tcW w:w="3168" w:type="dxa"/>
            <w:vAlign w:val="center"/>
          </w:tcPr>
          <w:p w14:paraId="6E44FC9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(a) Central governments or central banks</w:t>
            </w:r>
          </w:p>
        </w:tc>
        <w:tc>
          <w:tcPr>
            <w:tcW w:w="3060" w:type="dxa"/>
            <w:tcBorders>
              <w:bottom w:val="nil"/>
            </w:tcBorders>
            <w:vAlign w:val="center"/>
          </w:tcPr>
          <w:p w14:paraId="679C14F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69DCFA0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D6FF3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BF9DF4" w14:textId="77777777" w:rsidTr="009569C7">
        <w:trPr>
          <w:cantSplit/>
        </w:trPr>
        <w:tc>
          <w:tcPr>
            <w:tcW w:w="3168" w:type="dxa"/>
            <w:vAlign w:val="center"/>
          </w:tcPr>
          <w:p w14:paraId="5FA9886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(b) Regional governments or local authorities</w:t>
            </w:r>
          </w:p>
        </w:tc>
        <w:tc>
          <w:tcPr>
            <w:tcW w:w="3060" w:type="dxa"/>
            <w:tcBorders>
              <w:bottom w:val="nil"/>
            </w:tcBorders>
            <w:vAlign w:val="center"/>
          </w:tcPr>
          <w:p w14:paraId="05E2421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40D42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467AFCB" w14:textId="77777777" w:rsidTr="009569C7">
        <w:trPr>
          <w:cantSplit/>
        </w:trPr>
        <w:tc>
          <w:tcPr>
            <w:tcW w:w="3168" w:type="dxa"/>
            <w:vAlign w:val="center"/>
          </w:tcPr>
          <w:p w14:paraId="211B54F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(c) Public sector entities</w:t>
            </w:r>
          </w:p>
        </w:tc>
        <w:tc>
          <w:tcPr>
            <w:tcW w:w="3060" w:type="dxa"/>
            <w:tcBorders>
              <w:bottom w:val="nil"/>
            </w:tcBorders>
            <w:vAlign w:val="center"/>
          </w:tcPr>
          <w:p w14:paraId="30981B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676ADF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1FC127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E5DABE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4A99D2F4" w14:textId="77777777"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14:paraId="0A3EC06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410ED00" w14:textId="77777777" w:rsidTr="009569C7">
        <w:trPr>
          <w:cantSplit/>
          <w:trHeight w:val="147"/>
        </w:trPr>
        <w:tc>
          <w:tcPr>
            <w:tcW w:w="3168" w:type="dxa"/>
            <w:vAlign w:val="center"/>
          </w:tcPr>
          <w:p w14:paraId="38CFD51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(d) Multilateral development banks</w:t>
            </w:r>
          </w:p>
        </w:tc>
        <w:tc>
          <w:tcPr>
            <w:tcW w:w="3060" w:type="dxa"/>
            <w:vAlign w:val="center"/>
          </w:tcPr>
          <w:p w14:paraId="182DAA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40" w:type="dxa"/>
            <w:vAlign w:val="center"/>
          </w:tcPr>
          <w:p w14:paraId="2AE8E7C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F27C53" w14:textId="77777777" w:rsidTr="009569C7">
        <w:trPr>
          <w:cantSplit/>
          <w:trHeight w:val="70"/>
        </w:trPr>
        <w:tc>
          <w:tcPr>
            <w:tcW w:w="3168" w:type="dxa"/>
            <w:vAlign w:val="center"/>
          </w:tcPr>
          <w:p w14:paraId="5860F0D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 International organisations</w:t>
            </w:r>
          </w:p>
        </w:tc>
        <w:tc>
          <w:tcPr>
            <w:tcW w:w="3060" w:type="dxa"/>
            <w:vAlign w:val="center"/>
          </w:tcPr>
          <w:p w14:paraId="1A0357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vAlign w:val="center"/>
          </w:tcPr>
          <w:p w14:paraId="0D37C7A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0CF2FED3" w14:textId="77777777" w:rsidTr="009569C7">
        <w:trPr>
          <w:cantSplit/>
        </w:trPr>
        <w:tc>
          <w:tcPr>
            <w:tcW w:w="3168" w:type="dxa"/>
            <w:vAlign w:val="center"/>
          </w:tcPr>
          <w:p w14:paraId="04985A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(f) Institutions</w:t>
            </w:r>
          </w:p>
          <w:p w14:paraId="63CB9B9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(i.e. credit institutions and investment firms)</w:t>
            </w:r>
          </w:p>
        </w:tc>
        <w:tc>
          <w:tcPr>
            <w:tcW w:w="3060" w:type="dxa"/>
            <w:vAlign w:val="center"/>
          </w:tcPr>
          <w:p w14:paraId="151C2B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74AD351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40" w:type="dxa"/>
            <w:vAlign w:val="center"/>
          </w:tcPr>
          <w:p w14:paraId="33DBA91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3D5ABC" w14:textId="77777777" w:rsidTr="009569C7">
        <w:tc>
          <w:tcPr>
            <w:tcW w:w="3168" w:type="dxa"/>
            <w:vAlign w:val="center"/>
          </w:tcPr>
          <w:p w14:paraId="612696D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Corporates</w:t>
            </w:r>
          </w:p>
        </w:tc>
        <w:tc>
          <w:tcPr>
            <w:tcW w:w="3060" w:type="dxa"/>
            <w:vAlign w:val="center"/>
          </w:tcPr>
          <w:p w14:paraId="20761DDC" w14:textId="77777777" w:rsidR="00C93712" w:rsidRDefault="00C93712" w:rsidP="009569C7">
            <w:pPr>
              <w:spacing w:before="60" w:after="60"/>
              <w:rPr>
                <w:rFonts w:ascii="Times New Roman" w:hAnsi="Times New Roman"/>
                <w:sz w:val="18"/>
                <w:szCs w:val="18"/>
              </w:rPr>
            </w:pPr>
            <w:r>
              <w:rPr>
                <w:rFonts w:ascii="Times New Roman" w:hAnsi="Times New Roman"/>
                <w:sz w:val="18"/>
                <w:szCs w:val="18"/>
              </w:rPr>
              <w:t>(2) General governments</w:t>
            </w:r>
          </w:p>
          <w:p w14:paraId="6E6453A4" w14:textId="675FA761"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19E9A8C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(5) Non financial corporations. </w:t>
            </w:r>
          </w:p>
          <w:p w14:paraId="33FD7B7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1E75760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3B0A7C08" w14:textId="77777777" w:rsidTr="009569C7">
        <w:tc>
          <w:tcPr>
            <w:tcW w:w="3168" w:type="dxa"/>
            <w:vAlign w:val="center"/>
          </w:tcPr>
          <w:p w14:paraId="1BCEABA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(h) Retail</w:t>
            </w:r>
          </w:p>
        </w:tc>
        <w:tc>
          <w:tcPr>
            <w:tcW w:w="3060" w:type="dxa"/>
            <w:vAlign w:val="center"/>
          </w:tcPr>
          <w:p w14:paraId="629ADDF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6A42E39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2322DA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0B2239A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AA947EB" w14:textId="77777777" w:rsidTr="009569C7">
        <w:trPr>
          <w:cantSplit/>
          <w:trHeight w:val="134"/>
        </w:trPr>
        <w:tc>
          <w:tcPr>
            <w:tcW w:w="3168" w:type="dxa"/>
            <w:vAlign w:val="center"/>
          </w:tcPr>
          <w:p w14:paraId="1C4519D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 Secured by mortgages on immovable property</w:t>
            </w:r>
          </w:p>
        </w:tc>
        <w:tc>
          <w:tcPr>
            <w:tcW w:w="3060" w:type="dxa"/>
            <w:vAlign w:val="center"/>
          </w:tcPr>
          <w:p w14:paraId="21FE471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32FB323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69C1A25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447EFA2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56500D6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 (6) Households</w:t>
            </w:r>
          </w:p>
        </w:tc>
        <w:tc>
          <w:tcPr>
            <w:tcW w:w="3240" w:type="dxa"/>
            <w:vAlign w:val="center"/>
          </w:tcPr>
          <w:p w14:paraId="581FE53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83BFD83" w14:textId="77777777" w:rsidTr="009569C7">
        <w:trPr>
          <w:cantSplit/>
          <w:trHeight w:val="69"/>
        </w:trPr>
        <w:tc>
          <w:tcPr>
            <w:tcW w:w="3168" w:type="dxa"/>
            <w:vAlign w:val="center"/>
          </w:tcPr>
          <w:p w14:paraId="2B38F38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 In default</w:t>
            </w:r>
          </w:p>
        </w:tc>
        <w:tc>
          <w:tcPr>
            <w:tcW w:w="3060" w:type="dxa"/>
            <w:vAlign w:val="center"/>
          </w:tcPr>
          <w:p w14:paraId="42E2CD1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11E1F5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248B27B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7F748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9A6C2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0D8FD98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6299FAE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E73B10F" w14:textId="77777777" w:rsidTr="009569C7">
        <w:trPr>
          <w:cantSplit/>
          <w:trHeight w:val="89"/>
        </w:trPr>
        <w:tc>
          <w:tcPr>
            <w:tcW w:w="3168" w:type="dxa"/>
            <w:vAlign w:val="center"/>
          </w:tcPr>
          <w:p w14:paraId="407952E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(ja) Items associated with particularly high risk</w:t>
            </w:r>
          </w:p>
        </w:tc>
        <w:tc>
          <w:tcPr>
            <w:tcW w:w="3060" w:type="dxa"/>
            <w:vAlign w:val="center"/>
          </w:tcPr>
          <w:p w14:paraId="096DFF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5BFED2D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59EAD24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092B22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36C98EB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6D7592D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528F4C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14AFD1" w14:textId="77777777" w:rsidTr="009569C7">
        <w:trPr>
          <w:cantSplit/>
          <w:trHeight w:val="89"/>
        </w:trPr>
        <w:tc>
          <w:tcPr>
            <w:tcW w:w="3168" w:type="dxa"/>
            <w:vAlign w:val="center"/>
          </w:tcPr>
          <w:p w14:paraId="175C86E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lastRenderedPageBreak/>
              <w:t>(k) Covered bonds</w:t>
            </w:r>
          </w:p>
        </w:tc>
        <w:tc>
          <w:tcPr>
            <w:tcW w:w="3060" w:type="dxa"/>
            <w:vAlign w:val="center"/>
          </w:tcPr>
          <w:p w14:paraId="53AF5E4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C16D6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C8F53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01798CA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34060C4" w14:textId="77777777" w:rsidTr="009569C7">
        <w:trPr>
          <w:cantSplit/>
        </w:trPr>
        <w:tc>
          <w:tcPr>
            <w:tcW w:w="3168" w:type="dxa"/>
            <w:vAlign w:val="center"/>
          </w:tcPr>
          <w:p w14:paraId="47A9A8A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(l) Securitisation positions</w:t>
            </w:r>
          </w:p>
        </w:tc>
        <w:tc>
          <w:tcPr>
            <w:tcW w:w="3060" w:type="dxa"/>
            <w:vAlign w:val="center"/>
          </w:tcPr>
          <w:p w14:paraId="52B8488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02C33F3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175C97C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63706E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1811C94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7D647DF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14:paraId="0882AF0C" w14:textId="77777777" w:rsidTr="009569C7">
        <w:trPr>
          <w:cantSplit/>
          <w:trHeight w:val="267"/>
        </w:trPr>
        <w:tc>
          <w:tcPr>
            <w:tcW w:w="3168" w:type="dxa"/>
            <w:vAlign w:val="center"/>
          </w:tcPr>
          <w:p w14:paraId="27CD0D5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(m) Institutions and corporates  with a short-term credit assessment</w:t>
            </w:r>
          </w:p>
        </w:tc>
        <w:tc>
          <w:tcPr>
            <w:tcW w:w="3060" w:type="dxa"/>
            <w:vAlign w:val="center"/>
          </w:tcPr>
          <w:p w14:paraId="008620D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34A6CE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E4F712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48B5FB9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0506088" w14:textId="77777777" w:rsidTr="009569C7">
        <w:trPr>
          <w:cantSplit/>
          <w:trHeight w:val="263"/>
        </w:trPr>
        <w:tc>
          <w:tcPr>
            <w:tcW w:w="3168" w:type="dxa"/>
            <w:vAlign w:val="center"/>
          </w:tcPr>
          <w:p w14:paraId="1882204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(n) Collective investment undertakings</w:t>
            </w:r>
          </w:p>
        </w:tc>
        <w:tc>
          <w:tcPr>
            <w:tcW w:w="3060" w:type="dxa"/>
            <w:vAlign w:val="center"/>
          </w:tcPr>
          <w:p w14:paraId="531BF6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p w14:paraId="72C35F53" w14:textId="77777777" w:rsidR="009569C7" w:rsidRPr="00EC4FA2" w:rsidRDefault="009569C7" w:rsidP="009569C7">
            <w:pPr>
              <w:spacing w:before="60" w:after="60"/>
              <w:rPr>
                <w:rFonts w:ascii="Times New Roman" w:hAnsi="Times New Roman"/>
                <w:sz w:val="18"/>
                <w:szCs w:val="18"/>
              </w:rPr>
            </w:pPr>
          </w:p>
        </w:tc>
        <w:tc>
          <w:tcPr>
            <w:tcW w:w="3240" w:type="dxa"/>
            <w:vAlign w:val="center"/>
          </w:tcPr>
          <w:p w14:paraId="4C2CDE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Investments in CIU shall be classified as equity instruments in FINREP, regardless of whether the CRR allows look-through.</w:t>
            </w:r>
          </w:p>
        </w:tc>
      </w:tr>
      <w:tr w:rsidR="005F4BF4" w14:paraId="7A4585F8"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69435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0ECB84D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30B3BC2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equities shall be separated as instruments under different categories of financial assets</w:t>
            </w:r>
          </w:p>
        </w:tc>
      </w:tr>
      <w:tr w:rsidR="005F4BF4" w14:paraId="1367BF5A"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831739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7C2BD19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3814DCC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0E24A47C" w14:textId="77777777" w:rsidR="009569C7" w:rsidRPr="00EC4FA2" w:rsidRDefault="009569C7" w:rsidP="009569C7">
      <w:pPr>
        <w:pStyle w:val="Baseparagraphnumbered"/>
        <w:numPr>
          <w:ilvl w:val="0"/>
          <w:numId w:val="0"/>
        </w:numPr>
        <w:spacing w:after="0"/>
        <w:ind w:left="782"/>
      </w:pPr>
    </w:p>
    <w:p w14:paraId="2EC6D2C9" w14:textId="77777777" w:rsidR="009569C7" w:rsidRPr="00EC4FA2" w:rsidRDefault="00A834F1" w:rsidP="009569C7">
      <w:pPr>
        <w:keepNext/>
        <w:jc w:val="center"/>
        <w:rPr>
          <w:rFonts w:ascii="Times New Roman" w:hAnsi="Times New Roman"/>
          <w:bCs/>
          <w:i/>
          <w:sz w:val="24"/>
          <w:szCs w:val="24"/>
        </w:rPr>
      </w:pPr>
      <w:r w:rsidRPr="00EC4FA2">
        <w:rPr>
          <w:rFonts w:ascii="Times New Roman" w:hAnsi="Times New Roman"/>
          <w:bCs/>
          <w:i/>
          <w:sz w:val="24"/>
          <w:szCs w:val="24"/>
        </w:rPr>
        <w:lastRenderedPageBreak/>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14:paraId="5A8E8B4C" w14:textId="77777777" w:rsidTr="009569C7">
        <w:trPr>
          <w:tblHeader/>
        </w:trPr>
        <w:tc>
          <w:tcPr>
            <w:tcW w:w="3055" w:type="dxa"/>
            <w:vAlign w:val="center"/>
          </w:tcPr>
          <w:p w14:paraId="1C91232B"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IRBA exposure classes</w:t>
            </w:r>
          </w:p>
          <w:p w14:paraId="06FEDA4D"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(CRR Article 147)</w:t>
            </w:r>
          </w:p>
        </w:tc>
        <w:tc>
          <w:tcPr>
            <w:tcW w:w="3055" w:type="dxa"/>
            <w:vAlign w:val="center"/>
          </w:tcPr>
          <w:p w14:paraId="7A097FDB"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12" w:type="dxa"/>
            <w:vAlign w:val="center"/>
          </w:tcPr>
          <w:p w14:paraId="597AE420"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28B39A1" w14:textId="77777777" w:rsidTr="009569C7">
        <w:trPr>
          <w:cantSplit/>
          <w:trHeight w:val="438"/>
        </w:trPr>
        <w:tc>
          <w:tcPr>
            <w:tcW w:w="3055" w:type="dxa"/>
            <w:vAlign w:val="center"/>
          </w:tcPr>
          <w:p w14:paraId="2982BD2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(a) Central governments and central banks</w:t>
            </w:r>
          </w:p>
        </w:tc>
        <w:tc>
          <w:tcPr>
            <w:tcW w:w="3055" w:type="dxa"/>
            <w:vAlign w:val="center"/>
          </w:tcPr>
          <w:p w14:paraId="179E38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(1) Central banks</w:t>
            </w:r>
          </w:p>
          <w:p w14:paraId="2BE2232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1D6C93A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12" w:type="dxa"/>
            <w:vAlign w:val="center"/>
          </w:tcPr>
          <w:p w14:paraId="6969FFE7"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These exposures shall be assigned to FINREP counterparty sectors  according to the nature of the immediate counterparty </w:t>
            </w:r>
          </w:p>
        </w:tc>
      </w:tr>
      <w:tr w:rsidR="005F4BF4" w14:paraId="5CD589B6" w14:textId="77777777" w:rsidTr="009569C7">
        <w:trPr>
          <w:cantSplit/>
        </w:trPr>
        <w:tc>
          <w:tcPr>
            <w:tcW w:w="3055" w:type="dxa"/>
            <w:vAlign w:val="center"/>
          </w:tcPr>
          <w:p w14:paraId="522EA0D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(b) Institutions</w:t>
            </w:r>
          </w:p>
          <w:p w14:paraId="61DE342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(i.e. credit institution and investment firms as well as</w:t>
            </w:r>
            <w:r w:rsidRPr="00EC4FA2">
              <w:rPr>
                <w:rFonts w:ascii="Times New Roman" w:hAnsi="Times New Roman"/>
                <w:i/>
                <w:iCs/>
                <w:sz w:val="20"/>
              </w:rPr>
              <w:t xml:space="preserve"> </w:t>
            </w:r>
            <w:r w:rsidRPr="00EC4FA2">
              <w:rPr>
                <w:rFonts w:ascii="Times New Roman" w:hAnsi="Times New Roman"/>
                <w:sz w:val="18"/>
                <w:szCs w:val="18"/>
              </w:rPr>
              <w:t>some general governments and multilateral banks)</w:t>
            </w:r>
          </w:p>
        </w:tc>
        <w:tc>
          <w:tcPr>
            <w:tcW w:w="3055" w:type="dxa"/>
            <w:vAlign w:val="center"/>
          </w:tcPr>
          <w:p w14:paraId="248364E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FC3D11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7639E00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12" w:type="dxa"/>
            <w:vAlign w:val="center"/>
          </w:tcPr>
          <w:p w14:paraId="255584D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ACE7142" w14:textId="77777777" w:rsidTr="009569C7">
        <w:tc>
          <w:tcPr>
            <w:tcW w:w="3055" w:type="dxa"/>
            <w:vAlign w:val="center"/>
          </w:tcPr>
          <w:p w14:paraId="0710FD0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(c) Corporates</w:t>
            </w:r>
          </w:p>
        </w:tc>
        <w:tc>
          <w:tcPr>
            <w:tcW w:w="3055" w:type="dxa"/>
            <w:vAlign w:val="center"/>
          </w:tcPr>
          <w:p w14:paraId="31C7132A" w14:textId="77777777" w:rsidR="00C93712" w:rsidRDefault="00C93712" w:rsidP="00C93712">
            <w:pPr>
              <w:spacing w:before="60" w:after="60"/>
              <w:rPr>
                <w:rFonts w:ascii="Times New Roman" w:hAnsi="Times New Roman"/>
                <w:sz w:val="18"/>
                <w:szCs w:val="18"/>
              </w:rPr>
            </w:pPr>
            <w:r>
              <w:rPr>
                <w:rFonts w:ascii="Times New Roman" w:hAnsi="Times New Roman"/>
                <w:sz w:val="18"/>
                <w:szCs w:val="18"/>
              </w:rPr>
              <w:t>(2) General governments</w:t>
            </w:r>
          </w:p>
          <w:p w14:paraId="3D36F92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100AD7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20BDB2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BE3BCC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9F05EB2" w14:textId="77777777" w:rsidTr="009569C7">
        <w:tc>
          <w:tcPr>
            <w:tcW w:w="3055" w:type="dxa"/>
            <w:vAlign w:val="center"/>
          </w:tcPr>
          <w:p w14:paraId="7CDBA101"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(d) Retail</w:t>
            </w:r>
          </w:p>
        </w:tc>
        <w:tc>
          <w:tcPr>
            <w:tcW w:w="3055" w:type="dxa"/>
            <w:vAlign w:val="center"/>
          </w:tcPr>
          <w:p w14:paraId="10BC8DC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2C9748F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42D7A88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6698A6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7C62D57" w14:textId="77777777" w:rsidTr="009569C7">
        <w:tc>
          <w:tcPr>
            <w:tcW w:w="3055" w:type="dxa"/>
            <w:vAlign w:val="center"/>
          </w:tcPr>
          <w:p w14:paraId="156DD07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 Equity</w:t>
            </w:r>
          </w:p>
        </w:tc>
        <w:tc>
          <w:tcPr>
            <w:tcW w:w="3055" w:type="dxa"/>
            <w:vAlign w:val="center"/>
          </w:tcPr>
          <w:p w14:paraId="30E3648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Equity instruments</w:t>
            </w:r>
          </w:p>
        </w:tc>
        <w:tc>
          <w:tcPr>
            <w:tcW w:w="3212" w:type="dxa"/>
            <w:vAlign w:val="center"/>
          </w:tcPr>
          <w:p w14:paraId="1E94A68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In FINREP, equities shall be separated as instruments under different categories of financial  assets </w:t>
            </w:r>
          </w:p>
        </w:tc>
      </w:tr>
      <w:tr w:rsidR="005F4BF4" w14:paraId="24C671E3" w14:textId="77777777" w:rsidTr="009569C7">
        <w:trPr>
          <w:cantSplit/>
        </w:trPr>
        <w:tc>
          <w:tcPr>
            <w:tcW w:w="3055" w:type="dxa"/>
            <w:vAlign w:val="center"/>
          </w:tcPr>
          <w:p w14:paraId="18C62C56"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(f) Securitisation positions</w:t>
            </w:r>
          </w:p>
        </w:tc>
        <w:tc>
          <w:tcPr>
            <w:tcW w:w="3055" w:type="dxa"/>
            <w:vAlign w:val="center"/>
          </w:tcPr>
          <w:p w14:paraId="059FAEE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5A053DE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16241E3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2A8A57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ADF71A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p w14:paraId="09182E2D" w14:textId="77777777" w:rsidR="009569C7" w:rsidRPr="00EC4FA2" w:rsidRDefault="009569C7" w:rsidP="009569C7">
            <w:pPr>
              <w:keepNext/>
              <w:spacing w:before="60" w:after="60"/>
              <w:rPr>
                <w:rFonts w:ascii="Times New Roman" w:hAnsi="Times New Roman"/>
                <w:sz w:val="18"/>
                <w:szCs w:val="18"/>
              </w:rPr>
            </w:pPr>
          </w:p>
        </w:tc>
        <w:tc>
          <w:tcPr>
            <w:tcW w:w="3212" w:type="dxa"/>
            <w:vAlign w:val="center"/>
          </w:tcPr>
          <w:p w14:paraId="7FB02D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14:paraId="3D94EB76" w14:textId="77777777" w:rsidTr="009569C7">
        <w:trPr>
          <w:trHeight w:val="299"/>
        </w:trPr>
        <w:tc>
          <w:tcPr>
            <w:tcW w:w="3055" w:type="dxa"/>
            <w:vAlign w:val="center"/>
          </w:tcPr>
          <w:p w14:paraId="6C0BCAA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Other non credit obligations</w:t>
            </w:r>
          </w:p>
        </w:tc>
        <w:tc>
          <w:tcPr>
            <w:tcW w:w="3055" w:type="dxa"/>
            <w:vAlign w:val="center"/>
          </w:tcPr>
          <w:p w14:paraId="1B69996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12" w:type="dxa"/>
            <w:vAlign w:val="center"/>
          </w:tcPr>
          <w:p w14:paraId="3D2E8AF0" w14:textId="77777777" w:rsidR="009569C7" w:rsidRPr="00014814"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1519D248" w14:textId="77777777" w:rsidR="009569C7" w:rsidRPr="002C7343" w:rsidRDefault="006648F6" w:rsidP="006648F6">
      <w:pPr>
        <w:spacing w:after="0"/>
        <w:rPr>
          <w:rFonts w:ascii="Times New Roman" w:hAnsi="Times New Roman"/>
          <w:sz w:val="24"/>
          <w:szCs w:val="24"/>
          <w:lang w:val="en-US" w:eastAsia="de-DE"/>
        </w:rPr>
      </w:pPr>
      <w:r w:rsidRPr="002C7343">
        <w:rPr>
          <w:rFonts w:ascii="Times New Roman" w:hAnsi="Times New Roman"/>
          <w:sz w:val="24"/>
          <w:szCs w:val="24"/>
          <w:lang w:val="en-US" w:eastAsia="de-DE"/>
        </w:rPr>
        <w:t>‘</w:t>
      </w:r>
    </w:p>
    <w:p w14:paraId="1AA4C16A" w14:textId="77777777" w:rsidR="009569C7" w:rsidRPr="00014814" w:rsidRDefault="009569C7" w:rsidP="009569C7">
      <w:pPr>
        <w:pStyle w:val="Baseparagraphnumbered"/>
        <w:numPr>
          <w:ilvl w:val="0"/>
          <w:numId w:val="0"/>
        </w:numPr>
        <w:ind w:left="782"/>
      </w:pPr>
    </w:p>
    <w:sectPr w:rsidR="009569C7" w:rsidRPr="00014814" w:rsidSect="009569C7">
      <w:footerReference w:type="default" r:id="rId14"/>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923FE" w14:textId="77777777" w:rsidR="00630F29" w:rsidRDefault="00630F29">
      <w:pPr>
        <w:spacing w:after="0"/>
      </w:pPr>
      <w:r>
        <w:separator/>
      </w:r>
    </w:p>
  </w:endnote>
  <w:endnote w:type="continuationSeparator" w:id="0">
    <w:p w14:paraId="6AC0FD22" w14:textId="77777777" w:rsidR="00630F29" w:rsidRDefault="00630F29">
      <w:pPr>
        <w:spacing w:after="0"/>
      </w:pPr>
      <w:r>
        <w:continuationSeparator/>
      </w:r>
    </w:p>
  </w:endnote>
  <w:endnote w:type="continuationNotice" w:id="1">
    <w:p w14:paraId="2E55649D" w14:textId="77777777" w:rsidR="00630F29" w:rsidRDefault="00630F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AF98" w14:textId="77777777" w:rsidR="00253B92" w:rsidRDefault="00253B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B99CC" w14:textId="2BE141ED" w:rsidR="00253B92" w:rsidRDefault="00253B92">
    <w:pPr>
      <w:pStyle w:val="Footer"/>
      <w:jc w:val="right"/>
    </w:pPr>
    <w:r>
      <w:fldChar w:fldCharType="begin"/>
    </w:r>
    <w:r>
      <w:instrText xml:space="preserve"> PAGE   \* MERGEFORMAT </w:instrText>
    </w:r>
    <w:r>
      <w:fldChar w:fldCharType="separate"/>
    </w:r>
    <w:r w:rsidR="00320C81">
      <w:rPr>
        <w:noProof/>
      </w:rPr>
      <w:t>2</w:t>
    </w:r>
    <w:r>
      <w:rPr>
        <w:noProof/>
      </w:rPr>
      <w:fldChar w:fldCharType="end"/>
    </w:r>
  </w:p>
  <w:p w14:paraId="76D7F2B6" w14:textId="77777777" w:rsidR="00253B92" w:rsidRDefault="00253B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F01FB" w14:textId="77777777" w:rsidR="00253B92" w:rsidRDefault="00253B9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8F2A2" w14:textId="49288AEE" w:rsidR="00253B92" w:rsidRDefault="00253B92">
    <w:pPr>
      <w:pStyle w:val="Footer"/>
      <w:jc w:val="right"/>
    </w:pPr>
    <w:r>
      <w:fldChar w:fldCharType="begin"/>
    </w:r>
    <w:r>
      <w:instrText xml:space="preserve"> PAGE   \* MERGEFORMAT </w:instrText>
    </w:r>
    <w:r>
      <w:fldChar w:fldCharType="separate"/>
    </w:r>
    <w:r w:rsidR="00320C81">
      <w:rPr>
        <w:noProof/>
      </w:rPr>
      <w:t>87</w:t>
    </w:r>
    <w:r>
      <w:rPr>
        <w:noProof/>
      </w:rPr>
      <w:fldChar w:fldCharType="end"/>
    </w:r>
  </w:p>
  <w:p w14:paraId="70D0E6F2" w14:textId="77777777" w:rsidR="00253B92" w:rsidRDefault="00253B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BF2DF" w14:textId="77777777" w:rsidR="00630F29" w:rsidRDefault="00630F29" w:rsidP="009569C7">
      <w:pPr>
        <w:spacing w:after="0"/>
      </w:pPr>
      <w:r>
        <w:separator/>
      </w:r>
    </w:p>
  </w:footnote>
  <w:footnote w:type="continuationSeparator" w:id="0">
    <w:p w14:paraId="2DA50D91" w14:textId="77777777" w:rsidR="00630F29" w:rsidRDefault="00630F29" w:rsidP="009569C7">
      <w:pPr>
        <w:spacing w:after="0"/>
      </w:pPr>
      <w:r>
        <w:continuationSeparator/>
      </w:r>
    </w:p>
  </w:footnote>
  <w:footnote w:type="continuationNotice" w:id="1">
    <w:p w14:paraId="7A744E2B" w14:textId="77777777" w:rsidR="00630F29" w:rsidRDefault="00630F29">
      <w:pPr>
        <w:spacing w:after="0"/>
      </w:pPr>
    </w:p>
  </w:footnote>
  <w:footnote w:id="2">
    <w:p w14:paraId="51512835" w14:textId="77777777" w:rsidR="00253B92" w:rsidRPr="001118C7" w:rsidRDefault="00253B92" w:rsidP="009569C7">
      <w:pPr>
        <w:pStyle w:val="FootnoteText"/>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p.1)</w:t>
      </w:r>
    </w:p>
  </w:footnote>
  <w:footnote w:id="3">
    <w:p w14:paraId="31805F15" w14:textId="77777777" w:rsidR="00253B92" w:rsidRPr="004F7202" w:rsidRDefault="00253B92" w:rsidP="009569C7">
      <w:pPr>
        <w:pStyle w:val="FootnoteText"/>
        <w:spacing w:after="120"/>
        <w:rPr>
          <w:lang w:val="et-EE"/>
        </w:rPr>
      </w:pPr>
      <w:r w:rsidRPr="006B1770">
        <w:rPr>
          <w:rStyle w:val="FootnoteReference"/>
        </w:rPr>
        <w:footnoteRef/>
      </w:r>
      <w:r w:rsidRPr="006B1770">
        <w:t xml:space="preserve"> </w:t>
      </w:r>
      <w:r w:rsidRPr="006B1770">
        <w:tab/>
        <w:t xml:space="preserve">Regulation (EC)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(recast)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24CC7CB3" w14:textId="77777777" w:rsidR="00253B92" w:rsidRPr="004F7202" w:rsidRDefault="00253B92">
      <w:pPr>
        <w:pStyle w:val="FootnoteText"/>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53D8B139" w14:textId="77777777" w:rsidR="00253B92" w:rsidRPr="004F7202" w:rsidRDefault="00253B92">
      <w:pPr>
        <w:pStyle w:val="FootnoteText"/>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14:paraId="3B13BB83" w14:textId="77777777" w:rsidR="00253B92" w:rsidRPr="00BA387A" w:rsidRDefault="00253B92" w:rsidP="009569C7">
      <w:pPr>
        <w:pStyle w:val="FootnoteText"/>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7">
    <w:p w14:paraId="7F0D6854" w14:textId="77777777" w:rsidR="00253B92" w:rsidRPr="00BA387A" w:rsidRDefault="00253B92" w:rsidP="009569C7">
      <w:pPr>
        <w:pStyle w:val="FootnoteText"/>
      </w:pPr>
      <w:r>
        <w:rPr>
          <w:rStyle w:val="FootnoteReference"/>
        </w:rPr>
        <w:footnoteRef/>
      </w:r>
      <w:r>
        <w:tab/>
        <w:t xml:space="preserve">Commission Recommendation of 6 May 2003 concerning the definition of micro, small and medium-sized enterprises (C(2003)1422) (OJ L 124, 20.5.2003, p. 36). </w:t>
      </w:r>
    </w:p>
  </w:footnote>
  <w:footnote w:id="8">
    <w:p w14:paraId="01ECA077" w14:textId="6A309C1B" w:rsidR="00253B92" w:rsidRDefault="00253B92">
      <w:pPr>
        <w:pStyle w:val="FootnoteText"/>
      </w:pPr>
      <w:ins w:id="17" w:author="EBA Staff" w:date="2019-03-06T17:10:00Z">
        <w:r>
          <w:rPr>
            <w:rStyle w:val="FootnoteReference"/>
          </w:rPr>
          <w:footnoteRef/>
        </w:r>
      </w:ins>
      <w:ins w:id="18" w:author="EBA Staff" w:date="2019-03-06T17:11:00Z">
        <w:r w:rsidRPr="00301A78">
          <w:tab/>
          <w:t>OJ C 31, 31.1.2017, p. 1–42</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CA62" w14:textId="77777777" w:rsidR="00253B92" w:rsidRDefault="00253B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D8549" w14:textId="77777777" w:rsidR="00253B92" w:rsidRDefault="00253B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1B71" w14:textId="77777777" w:rsidR="00253B92" w:rsidRDefault="00253B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BA Staff">
    <w15:presenceInfo w15:providerId="None" w15:userId="EBA Staff"/>
  </w15:person>
  <w15:person w15:author="Sellner, Christian">
    <w15:presenceInfo w15:providerId="None" w15:userId="Sellner, Christi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173EF"/>
    <w:rsid w:val="00023567"/>
    <w:rsid w:val="000C740D"/>
    <w:rsid w:val="000D4350"/>
    <w:rsid w:val="00115A96"/>
    <w:rsid w:val="001307D2"/>
    <w:rsid w:val="00133232"/>
    <w:rsid w:val="00152278"/>
    <w:rsid w:val="00156CDE"/>
    <w:rsid w:val="001670F7"/>
    <w:rsid w:val="0018690F"/>
    <w:rsid w:val="001A4648"/>
    <w:rsid w:val="001F1FED"/>
    <w:rsid w:val="00253B92"/>
    <w:rsid w:val="00271039"/>
    <w:rsid w:val="002A004D"/>
    <w:rsid w:val="002A4E5D"/>
    <w:rsid w:val="002B13B4"/>
    <w:rsid w:val="002C06EE"/>
    <w:rsid w:val="002C7343"/>
    <w:rsid w:val="002E6C46"/>
    <w:rsid w:val="002F4C5A"/>
    <w:rsid w:val="00301A78"/>
    <w:rsid w:val="0030521D"/>
    <w:rsid w:val="00316C77"/>
    <w:rsid w:val="00320C81"/>
    <w:rsid w:val="00330361"/>
    <w:rsid w:val="00343668"/>
    <w:rsid w:val="00393097"/>
    <w:rsid w:val="003A35E6"/>
    <w:rsid w:val="003B0F2D"/>
    <w:rsid w:val="003B5E3F"/>
    <w:rsid w:val="003D505E"/>
    <w:rsid w:val="004815F7"/>
    <w:rsid w:val="00484803"/>
    <w:rsid w:val="004C5086"/>
    <w:rsid w:val="004D184B"/>
    <w:rsid w:val="004E152D"/>
    <w:rsid w:val="004E5878"/>
    <w:rsid w:val="00502974"/>
    <w:rsid w:val="005174F2"/>
    <w:rsid w:val="005427F9"/>
    <w:rsid w:val="005F4BF4"/>
    <w:rsid w:val="0062156F"/>
    <w:rsid w:val="0062687D"/>
    <w:rsid w:val="00630F29"/>
    <w:rsid w:val="00653755"/>
    <w:rsid w:val="006648F6"/>
    <w:rsid w:val="006A276D"/>
    <w:rsid w:val="006A2EB8"/>
    <w:rsid w:val="006F6027"/>
    <w:rsid w:val="00736FF8"/>
    <w:rsid w:val="007D2396"/>
    <w:rsid w:val="007D530A"/>
    <w:rsid w:val="007F4D48"/>
    <w:rsid w:val="00812E1C"/>
    <w:rsid w:val="00815DB1"/>
    <w:rsid w:val="00837ED5"/>
    <w:rsid w:val="00853809"/>
    <w:rsid w:val="00860F58"/>
    <w:rsid w:val="0089671E"/>
    <w:rsid w:val="008B1441"/>
    <w:rsid w:val="008D302A"/>
    <w:rsid w:val="008D4E9A"/>
    <w:rsid w:val="00921656"/>
    <w:rsid w:val="00926923"/>
    <w:rsid w:val="0093244C"/>
    <w:rsid w:val="0094620A"/>
    <w:rsid w:val="009569C7"/>
    <w:rsid w:val="0096316E"/>
    <w:rsid w:val="009D195F"/>
    <w:rsid w:val="009E0809"/>
    <w:rsid w:val="00A00717"/>
    <w:rsid w:val="00A0154C"/>
    <w:rsid w:val="00A35E76"/>
    <w:rsid w:val="00A53E9C"/>
    <w:rsid w:val="00A54B83"/>
    <w:rsid w:val="00A834F1"/>
    <w:rsid w:val="00AA61E7"/>
    <w:rsid w:val="00AA6762"/>
    <w:rsid w:val="00AA7653"/>
    <w:rsid w:val="00AB37A9"/>
    <w:rsid w:val="00AD39AA"/>
    <w:rsid w:val="00AE68AF"/>
    <w:rsid w:val="00B05F37"/>
    <w:rsid w:val="00B420BD"/>
    <w:rsid w:val="00B46E48"/>
    <w:rsid w:val="00B515FB"/>
    <w:rsid w:val="00B57F65"/>
    <w:rsid w:val="00B8178E"/>
    <w:rsid w:val="00BA0DE3"/>
    <w:rsid w:val="00BC2EAD"/>
    <w:rsid w:val="00BD3B90"/>
    <w:rsid w:val="00BD4FCE"/>
    <w:rsid w:val="00C35843"/>
    <w:rsid w:val="00C40701"/>
    <w:rsid w:val="00C82C90"/>
    <w:rsid w:val="00C93712"/>
    <w:rsid w:val="00CC1908"/>
    <w:rsid w:val="00CC4CFA"/>
    <w:rsid w:val="00CE5EFA"/>
    <w:rsid w:val="00D821B0"/>
    <w:rsid w:val="00DB2D34"/>
    <w:rsid w:val="00DB5473"/>
    <w:rsid w:val="00DD39CB"/>
    <w:rsid w:val="00DE56AB"/>
    <w:rsid w:val="00E228B6"/>
    <w:rsid w:val="00E40BBB"/>
    <w:rsid w:val="00E42393"/>
    <w:rsid w:val="00E506E6"/>
    <w:rsid w:val="00E71640"/>
    <w:rsid w:val="00E7314A"/>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D39D0"/>
  <w15:docId w15:val="{6DE9600A-F240-4E32-8969-19DD4C91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5B2ED-0658-49AC-A6DB-4F25F16C3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Pages>
  <Words>35940</Words>
  <Characters>204862</Characters>
  <Application>Microsoft Office Word</Application>
  <DocSecurity>0</DocSecurity>
  <Lines>1707</Lines>
  <Paragraphs>480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240322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EBA Staff</cp:lastModifiedBy>
  <cp:revision>22</cp:revision>
  <cp:lastPrinted>2016-10-27T14:00:00Z</cp:lastPrinted>
  <dcterms:created xsi:type="dcterms:W3CDTF">2019-03-06T17:09:00Z</dcterms:created>
  <dcterms:modified xsi:type="dcterms:W3CDTF">2019-07-03T17:25:00Z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